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99A92" w14:textId="301EF0A3" w:rsidR="00E60E89" w:rsidRPr="00871107" w:rsidRDefault="0020415E" w:rsidP="0059666B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 w:val="0"/>
          <w:iCs/>
          <w:color w:val="auto"/>
          <w:sz w:val="20"/>
          <w:szCs w:val="20"/>
        </w:rPr>
      </w:pP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9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>. melléklet a</w:t>
      </w:r>
      <w:ins w:id="0" w:author="MNB" w:date="2024-12-04T12:01:00Z">
        <w:r w:rsidR="00A33C95">
          <w:rPr>
            <w:rFonts w:ascii="Arial" w:hAnsi="Arial" w:cs="Arial"/>
            <w:b w:val="0"/>
            <w:iCs/>
            <w:color w:val="auto"/>
            <w:sz w:val="20"/>
            <w:szCs w:val="20"/>
          </w:rPr>
          <w:t>z 55</w:t>
        </w:r>
      </w:ins>
      <w:del w:id="1" w:author="MNB" w:date="2024-12-04T12:01:00Z">
        <w:r w:rsidR="00782DDA" w:rsidDel="00A33C95">
          <w:rPr>
            <w:rFonts w:ascii="Arial" w:hAnsi="Arial" w:cs="Arial"/>
            <w:b w:val="0"/>
            <w:iCs/>
            <w:color w:val="auto"/>
            <w:sz w:val="20"/>
            <w:szCs w:val="20"/>
          </w:rPr>
          <w:delText xml:space="preserve"> …</w:delText>
        </w:r>
      </w:del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/20</w:t>
      </w:r>
      <w:r w:rsidR="00DD7C24">
        <w:rPr>
          <w:rFonts w:ascii="Arial" w:hAnsi="Arial" w:cs="Arial"/>
          <w:b w:val="0"/>
          <w:iCs/>
          <w:color w:val="auto"/>
          <w:sz w:val="20"/>
          <w:szCs w:val="20"/>
        </w:rPr>
        <w:t>2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>4</w:t>
      </w: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.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 xml:space="preserve"> (</w:t>
      </w:r>
      <w:ins w:id="2" w:author="MNB" w:date="2024-12-04T12:01:00Z">
        <w:r w:rsidR="00A33C95">
          <w:rPr>
            <w:rFonts w:ascii="Arial" w:hAnsi="Arial" w:cs="Arial"/>
            <w:b w:val="0"/>
            <w:iCs/>
            <w:color w:val="auto"/>
            <w:sz w:val="20"/>
            <w:szCs w:val="20"/>
          </w:rPr>
          <w:t>XII.</w:t>
        </w:r>
      </w:ins>
      <w:ins w:id="3" w:author="MNB" w:date="2024-12-04T12:02:00Z">
        <w:r w:rsidR="00A33C95">
          <w:rPr>
            <w:rFonts w:ascii="Arial" w:hAnsi="Arial" w:cs="Arial"/>
            <w:b w:val="0"/>
            <w:iCs/>
            <w:color w:val="auto"/>
            <w:sz w:val="20"/>
            <w:szCs w:val="20"/>
          </w:rPr>
          <w:t xml:space="preserve"> 3.</w:t>
        </w:r>
      </w:ins>
      <w:del w:id="4" w:author="MNB" w:date="2024-12-04T12:02:00Z">
        <w:r w:rsidR="00782DDA" w:rsidDel="00A33C95">
          <w:rPr>
            <w:rFonts w:ascii="Arial" w:hAnsi="Arial" w:cs="Arial"/>
            <w:b w:val="0"/>
            <w:iCs/>
            <w:color w:val="auto"/>
            <w:sz w:val="20"/>
            <w:szCs w:val="20"/>
          </w:rPr>
          <w:delText>… …</w:delText>
        </w:r>
      </w:del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>) MNB rendelethez</w:t>
      </w:r>
    </w:p>
    <w:p w14:paraId="459BB366" w14:textId="77777777" w:rsidR="003B48DE" w:rsidRPr="00871107" w:rsidRDefault="00876D9F" w:rsidP="00E60E89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Cs/>
          <w:iCs/>
          <w:color w:val="auto"/>
          <w:sz w:val="20"/>
          <w:szCs w:val="20"/>
        </w:rPr>
      </w:pP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>A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D07AAA" w:rsidRPr="00871107">
        <w:rPr>
          <w:rFonts w:ascii="Arial" w:hAnsi="Arial" w:cs="Arial"/>
          <w:bCs/>
          <w:iCs/>
          <w:color w:val="auto"/>
          <w:sz w:val="20"/>
          <w:szCs w:val="20"/>
        </w:rPr>
        <w:t>Hpt. szerinti</w:t>
      </w:r>
      <w:r w:rsidR="00D07AAA" w:rsidRPr="00871107">
        <w:rPr>
          <w:rFonts w:ascii="Arial" w:hAnsi="Arial" w:cs="Arial"/>
          <w:b w:val="0"/>
          <w:bCs/>
          <w:iCs/>
          <w:color w:val="auto"/>
          <w:sz w:val="20"/>
          <w:szCs w:val="20"/>
        </w:rPr>
        <w:t xml:space="preserve"> </w:t>
      </w:r>
      <w:r w:rsidR="00C56C3A" w:rsidRPr="00871107">
        <w:rPr>
          <w:rFonts w:ascii="Arial" w:hAnsi="Arial" w:cs="Arial"/>
          <w:bCs/>
          <w:color w:val="auto"/>
          <w:sz w:val="20"/>
          <w:szCs w:val="20"/>
        </w:rPr>
        <w:t xml:space="preserve">független 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közvetítő 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felügyeleti jelentéseire vonatkozó </w:t>
      </w:r>
      <w:r w:rsidR="003B48DE" w:rsidRPr="00871107">
        <w:rPr>
          <w:rFonts w:ascii="Arial" w:hAnsi="Arial" w:cs="Arial"/>
          <w:bCs/>
          <w:iCs/>
          <w:color w:val="auto"/>
          <w:sz w:val="20"/>
          <w:szCs w:val="20"/>
        </w:rPr>
        <w:t>részletes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 kitöltési előírások</w:t>
      </w:r>
    </w:p>
    <w:p w14:paraId="013E1A2A" w14:textId="77777777" w:rsidR="003B37E3" w:rsidRPr="00437166" w:rsidRDefault="003B37E3" w:rsidP="00E60E89">
      <w:pPr>
        <w:spacing w:after="0"/>
        <w:jc w:val="center"/>
        <w:rPr>
          <w:rFonts w:ascii="Arial" w:hAnsi="Arial" w:cs="Arial"/>
          <w:b/>
        </w:rPr>
      </w:pPr>
    </w:p>
    <w:p w14:paraId="467E6306" w14:textId="77777777" w:rsidR="003B48DE" w:rsidRPr="00437166" w:rsidRDefault="003B48DE" w:rsidP="00E60E89">
      <w:pPr>
        <w:spacing w:after="0"/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I.</w:t>
      </w:r>
    </w:p>
    <w:p w14:paraId="79A9A5A2" w14:textId="77777777" w:rsidR="003B48DE" w:rsidRPr="00437166" w:rsidRDefault="003B48DE" w:rsidP="00E60E89">
      <w:pPr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Általános szabályok</w:t>
      </w:r>
    </w:p>
    <w:p w14:paraId="7C4435F4" w14:textId="77777777" w:rsidR="003B37E3" w:rsidRPr="00437166" w:rsidRDefault="003B37E3" w:rsidP="00275A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FD6C674" w14:textId="77777777" w:rsidR="00876D9F" w:rsidRPr="00437166" w:rsidRDefault="00876D9F" w:rsidP="00E1771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1. Kapcsolódó jogszabályok</w:t>
      </w:r>
      <w:r w:rsidR="00531884" w:rsidRPr="00437166">
        <w:rPr>
          <w:rFonts w:ascii="Arial" w:hAnsi="Arial" w:cs="Arial"/>
          <w:b/>
          <w:bCs/>
        </w:rPr>
        <w:t>, fogalmak, rövidítések</w:t>
      </w:r>
    </w:p>
    <w:p w14:paraId="4D8830DF" w14:textId="77777777" w:rsidR="00531884" w:rsidRPr="00437166" w:rsidRDefault="00531884" w:rsidP="00E1771F">
      <w:pPr>
        <w:spacing w:before="120" w:after="120"/>
        <w:rPr>
          <w:rFonts w:ascii="Arial" w:hAnsi="Arial" w:cs="Arial"/>
        </w:rPr>
      </w:pPr>
      <w:r w:rsidRPr="00437166">
        <w:rPr>
          <w:rFonts w:ascii="Arial" w:hAnsi="Arial" w:cs="Arial"/>
        </w:rPr>
        <w:t>A felügyeleti jelentés teljesítése során alkalmazandó jogszabályok körét az 1. melléklet 1. pontja, a táblákban és a kitöltési előírásokban használt fogalmakat az 1. melléklet 2. pontja, a rövidítéseket az 1. melléklet 3. pontja tartalmazza.</w:t>
      </w:r>
    </w:p>
    <w:p w14:paraId="7CC7C7F4" w14:textId="77777777" w:rsidR="00BA07C7" w:rsidRPr="00437166" w:rsidRDefault="004A1C9B" w:rsidP="00E1771F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2</w:t>
      </w:r>
      <w:r w:rsidR="00876D9F" w:rsidRPr="00437166">
        <w:rPr>
          <w:rFonts w:ascii="Arial" w:hAnsi="Arial" w:cs="Arial"/>
          <w:b/>
          <w:bCs/>
        </w:rPr>
        <w:t>. A felügyeleti jelentés formai követelménye</w:t>
      </w:r>
    </w:p>
    <w:p w14:paraId="174EDFE4" w14:textId="77777777" w:rsidR="00DF4890" w:rsidRPr="00437166" w:rsidRDefault="004A1C9B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Cs/>
        </w:rPr>
        <w:t>A felügyeleti jelentés formai követelményeit az 1. melléklet 4. pontja határozza meg.</w:t>
      </w:r>
    </w:p>
    <w:p w14:paraId="47EFF83B" w14:textId="77777777" w:rsidR="00876D9F" w:rsidRPr="00437166" w:rsidRDefault="009643BF" w:rsidP="00275AD7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/>
          <w:bCs/>
        </w:rPr>
        <w:t>3</w:t>
      </w:r>
      <w:r w:rsidR="00876D9F" w:rsidRPr="00437166">
        <w:rPr>
          <w:rFonts w:ascii="Arial" w:hAnsi="Arial" w:cs="Arial"/>
          <w:b/>
          <w:bCs/>
        </w:rPr>
        <w:t>. A felügyeleti jelentés tartalmi követelményei</w:t>
      </w:r>
    </w:p>
    <w:p w14:paraId="5C12D76F" w14:textId="77777777" w:rsidR="00C83EB9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DF9BA8" w14:textId="632D9B15" w:rsidR="00876D9F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>3.1</w:t>
      </w:r>
      <w:r w:rsidR="00876D9F" w:rsidRPr="00437166">
        <w:rPr>
          <w:rFonts w:ascii="Arial" w:hAnsi="Arial" w:cs="Arial"/>
        </w:rPr>
        <w:t xml:space="preserve">. Az egyes </w:t>
      </w:r>
      <w:del w:id="5" w:author="MNB" w:date="2024-08-23T13:31:00Z">
        <w:r w:rsidR="00876D9F" w:rsidRPr="00437166">
          <w:rPr>
            <w:rFonts w:ascii="Arial" w:hAnsi="Arial" w:cs="Arial"/>
          </w:rPr>
          <w:delText>(</w:delText>
        </w:r>
      </w:del>
      <w:r w:rsidR="00876D9F" w:rsidRPr="00437166">
        <w:rPr>
          <w:rFonts w:ascii="Arial" w:hAnsi="Arial" w:cs="Arial"/>
        </w:rPr>
        <w:t>eszköz- és forrás-, illetve eredménykimutatási</w:t>
      </w:r>
      <w:del w:id="6" w:author="MNB" w:date="2024-08-23T13:31:00Z">
        <w:r w:rsidR="00876D9F" w:rsidRPr="00437166">
          <w:rPr>
            <w:rFonts w:ascii="Arial" w:hAnsi="Arial" w:cs="Arial"/>
          </w:rPr>
          <w:delText>) tételek részletezése</w:delText>
        </w:r>
      </w:del>
      <w:ins w:id="7" w:author="MNB" w:date="2024-08-23T13:31:00Z">
        <w:r w:rsidR="00876D9F" w:rsidRPr="00437166">
          <w:rPr>
            <w:rFonts w:ascii="Arial" w:hAnsi="Arial" w:cs="Arial"/>
          </w:rPr>
          <w:t xml:space="preserve"> tételek</w:t>
        </w:r>
        <w:r w:rsidR="004C2AF9">
          <w:rPr>
            <w:rFonts w:ascii="Arial" w:hAnsi="Arial" w:cs="Arial"/>
          </w:rPr>
          <w:t>et</w:t>
        </w:r>
      </w:ins>
      <w:r w:rsidR="00876D9F" w:rsidRPr="00437166">
        <w:rPr>
          <w:rFonts w:ascii="Arial" w:hAnsi="Arial" w:cs="Arial"/>
        </w:rPr>
        <w:t xml:space="preserve"> a Számv. tv.</w:t>
      </w:r>
      <w:r w:rsidR="00265669" w:rsidRPr="00437166">
        <w:rPr>
          <w:rFonts w:ascii="Arial" w:hAnsi="Arial" w:cs="Arial"/>
        </w:rPr>
        <w:t xml:space="preserve"> </w:t>
      </w:r>
      <w:r w:rsidR="00876D9F" w:rsidRPr="00437166">
        <w:rPr>
          <w:rFonts w:ascii="Arial" w:hAnsi="Arial" w:cs="Arial"/>
        </w:rPr>
        <w:t xml:space="preserve">szerinti előírásoknak megfelelően </w:t>
      </w:r>
      <w:del w:id="8" w:author="MNB" w:date="2024-08-23T13:31:00Z">
        <w:r w:rsidR="00876D9F" w:rsidRPr="00437166">
          <w:rPr>
            <w:rFonts w:ascii="Arial" w:hAnsi="Arial" w:cs="Arial"/>
          </w:rPr>
          <w:delText>történik</w:delText>
        </w:r>
      </w:del>
      <w:ins w:id="9" w:author="MNB" w:date="2024-08-23T13:31:00Z">
        <w:r w:rsidR="004C2AF9">
          <w:rPr>
            <w:rFonts w:ascii="Arial" w:hAnsi="Arial" w:cs="Arial"/>
          </w:rPr>
          <w:t>kell részletezni</w:t>
        </w:r>
      </w:ins>
      <w:r w:rsidR="00876D9F" w:rsidRPr="00437166">
        <w:rPr>
          <w:rFonts w:ascii="Arial" w:hAnsi="Arial" w:cs="Arial"/>
        </w:rPr>
        <w:t>.</w:t>
      </w:r>
    </w:p>
    <w:p w14:paraId="7263702B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D3104A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3.2. A nem forintban (pl. euróban) nyilvántartott tételeket (jutalék és </w:t>
      </w:r>
      <w:r w:rsidR="00F4635D" w:rsidRPr="00437166">
        <w:rPr>
          <w:rFonts w:ascii="Arial" w:hAnsi="Arial" w:cs="Arial"/>
        </w:rPr>
        <w:t>állománydíj) az éves be</w:t>
      </w:r>
      <w:r w:rsidRPr="00437166">
        <w:rPr>
          <w:rFonts w:ascii="Arial" w:hAnsi="Arial" w:cs="Arial"/>
        </w:rPr>
        <w:t>számolóban alkalmazott módszerrel és árfolyamon kell forintra átváltani.</w:t>
      </w:r>
    </w:p>
    <w:p w14:paraId="1B24CBAA" w14:textId="77777777" w:rsidR="0020415E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DA5F812" w14:textId="77777777" w:rsidR="0071664B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3.3. </w:t>
      </w:r>
      <w:r w:rsidR="0071664B" w:rsidRPr="00437166">
        <w:rPr>
          <w:rFonts w:ascii="Arial" w:hAnsi="Arial" w:cs="Arial"/>
          <w:bCs/>
        </w:rPr>
        <w:t>A felügyeleti jelentés további tartalmi követelményeit az 1. melléklet 5. pontja tartalmazza.</w:t>
      </w:r>
    </w:p>
    <w:p w14:paraId="132AB70A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68BCAEB5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298738D0" w14:textId="77777777" w:rsidR="008E1706" w:rsidRPr="00437166" w:rsidRDefault="008E1706" w:rsidP="003B37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II.</w:t>
      </w:r>
    </w:p>
    <w:p w14:paraId="439B3BFC" w14:textId="77777777" w:rsidR="008E1706" w:rsidRPr="00437166" w:rsidRDefault="006720B0" w:rsidP="00591A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A</w:t>
      </w:r>
      <w:r w:rsidR="00D7580B" w:rsidRPr="00437166">
        <w:rPr>
          <w:rFonts w:ascii="Arial" w:hAnsi="Arial" w:cs="Arial"/>
          <w:b/>
          <w:bCs/>
        </w:rPr>
        <w:t>z egyes táblákra vonatkozó kitöltési előírások</w:t>
      </w:r>
    </w:p>
    <w:p w14:paraId="355903C5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32F27283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1A1FCC2E" w14:textId="77777777" w:rsidR="00A51D91" w:rsidRPr="00437166" w:rsidRDefault="00126862" w:rsidP="00995DC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92</w:t>
      </w:r>
      <w:r w:rsidR="008E1706" w:rsidRPr="00437166">
        <w:rPr>
          <w:rFonts w:ascii="Arial" w:hAnsi="Arial" w:cs="Arial"/>
          <w:b/>
          <w:bCs/>
        </w:rPr>
        <w:t>A tábla</w:t>
      </w:r>
      <w:r w:rsidR="00E65D86" w:rsidRPr="00437166">
        <w:rPr>
          <w:rFonts w:ascii="Arial" w:hAnsi="Arial" w:cs="Arial"/>
          <w:b/>
          <w:bCs/>
        </w:rPr>
        <w:t>:</w:t>
      </w:r>
      <w:r w:rsidR="008E1706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 xml:space="preserve">A </w:t>
      </w:r>
      <w:r w:rsidR="0051280E" w:rsidRPr="00437166">
        <w:rPr>
          <w:rFonts w:ascii="Arial" w:hAnsi="Arial" w:cs="Arial"/>
          <w:b/>
          <w:bCs/>
        </w:rPr>
        <w:t xml:space="preserve">Hpt. szerinti </w:t>
      </w:r>
      <w:r w:rsidR="00E65D86" w:rsidRPr="00437166">
        <w:rPr>
          <w:rFonts w:ascii="Arial" w:hAnsi="Arial" w:cs="Arial"/>
          <w:b/>
          <w:bCs/>
        </w:rPr>
        <w:t>független közvetítő adatai</w:t>
      </w:r>
      <w:r w:rsidR="00EB07BC" w:rsidRPr="00437166">
        <w:rPr>
          <w:rFonts w:ascii="Arial" w:hAnsi="Arial" w:cs="Arial"/>
          <w:b/>
          <w:bCs/>
        </w:rPr>
        <w:t>,</w:t>
      </w:r>
      <w:r w:rsidR="00E65D86" w:rsidRPr="00437166">
        <w:rPr>
          <w:rFonts w:ascii="Arial" w:hAnsi="Arial" w:cs="Arial"/>
          <w:b/>
          <w:bCs/>
        </w:rPr>
        <w:t xml:space="preserve"> szakmai felelősségbiztosítás</w:t>
      </w:r>
      <w:r w:rsidR="00EB07BC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>és a foglalkoztatottak létszám</w:t>
      </w:r>
      <w:r w:rsidR="00EB07BC" w:rsidRPr="00437166">
        <w:rPr>
          <w:rFonts w:ascii="Arial" w:hAnsi="Arial" w:cs="Arial"/>
          <w:b/>
          <w:bCs/>
        </w:rPr>
        <w:t>a</w:t>
      </w:r>
    </w:p>
    <w:p w14:paraId="50E8CA37" w14:textId="77777777" w:rsidR="00E65D86" w:rsidRPr="00437166" w:rsidRDefault="00E65D8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0DA28117" w14:textId="77777777" w:rsidR="00311A8A" w:rsidRPr="00437166" w:rsidRDefault="008E170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 xml:space="preserve">A tábla </w:t>
      </w:r>
      <w:r w:rsidR="001B4E3C" w:rsidRPr="00437166">
        <w:rPr>
          <w:rFonts w:ascii="Arial" w:hAnsi="Arial" w:cs="Arial"/>
          <w:b/>
          <w:bCs/>
        </w:rPr>
        <w:t>sorai</w:t>
      </w:r>
      <w:r w:rsidR="00311A8A" w:rsidRPr="00437166">
        <w:rPr>
          <w:rFonts w:ascii="Arial" w:hAnsi="Arial" w:cs="Arial"/>
          <w:b/>
          <w:bCs/>
        </w:rPr>
        <w:t xml:space="preserve"> </w:t>
      </w:r>
    </w:p>
    <w:p w14:paraId="2E3F126B" w14:textId="77777777" w:rsidR="00311A8A" w:rsidRPr="00437166" w:rsidRDefault="00311A8A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44B25C27" w14:textId="2CA8570E" w:rsidR="008E1706" w:rsidRPr="00437166" w:rsidRDefault="00126862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</w:t>
      </w:r>
      <w:r w:rsidR="00321F01" w:rsidRPr="00437166">
        <w:rPr>
          <w:rFonts w:ascii="Arial" w:hAnsi="Arial" w:cs="Arial"/>
          <w:b/>
          <w:iCs/>
        </w:rPr>
        <w:t>03</w:t>
      </w:r>
      <w:r w:rsidR="00887C36" w:rsidRPr="00437166">
        <w:rPr>
          <w:rFonts w:ascii="Arial" w:hAnsi="Arial" w:cs="Arial"/>
          <w:b/>
          <w:iCs/>
        </w:rPr>
        <w:t>-</w:t>
      </w:r>
      <w:r w:rsidRPr="00437166">
        <w:rPr>
          <w:rFonts w:ascii="Arial" w:hAnsi="Arial" w:cs="Arial"/>
          <w:b/>
          <w:iCs/>
        </w:rPr>
        <w:t>92</w:t>
      </w:r>
      <w:r w:rsidR="00321F01" w:rsidRPr="00437166">
        <w:rPr>
          <w:rFonts w:ascii="Arial" w:hAnsi="Arial" w:cs="Arial"/>
          <w:b/>
          <w:iCs/>
        </w:rPr>
        <w:t>A07</w:t>
      </w:r>
      <w:r w:rsidR="00224A64">
        <w:rPr>
          <w:rFonts w:ascii="Arial" w:hAnsi="Arial" w:cs="Arial"/>
          <w:b/>
          <w:iCs/>
        </w:rPr>
        <w:t>5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hAnsi="Arial" w:cs="Arial"/>
          <w:b/>
          <w:iCs/>
        </w:rPr>
        <w:t>Felelősségbiztosítás</w:t>
      </w:r>
      <w:r w:rsidR="008E1706" w:rsidRPr="00437166">
        <w:rPr>
          <w:rFonts w:ascii="Arial" w:hAnsi="Arial" w:cs="Arial"/>
          <w:b/>
          <w:iCs/>
        </w:rPr>
        <w:t xml:space="preserve"> </w:t>
      </w:r>
    </w:p>
    <w:p w14:paraId="09861060" w14:textId="34125367" w:rsidR="00C340C7" w:rsidRPr="00437166" w:rsidRDefault="009409C8" w:rsidP="002E1799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7A14E2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 tevékenységéből eredő károk biztosításához szükséges felelősségbiztosítás </w:t>
      </w:r>
      <w:r w:rsidR="00C340C7" w:rsidRPr="00437166">
        <w:rPr>
          <w:rFonts w:ascii="Arial" w:hAnsi="Arial" w:cs="Arial"/>
        </w:rPr>
        <w:t>tárgyidőszakra (</w:t>
      </w:r>
      <w:r w:rsidR="00CB0C94" w:rsidRPr="00437166">
        <w:rPr>
          <w:rFonts w:ascii="Arial" w:hAnsi="Arial" w:cs="Arial"/>
        </w:rPr>
        <w:t>félévre</w:t>
      </w:r>
      <w:r w:rsidR="00C340C7" w:rsidRPr="00437166">
        <w:rPr>
          <w:rFonts w:ascii="Arial" w:hAnsi="Arial" w:cs="Arial"/>
        </w:rPr>
        <w:t>) vonatkozó adatai.</w:t>
      </w:r>
    </w:p>
    <w:p w14:paraId="772EDBEF" w14:textId="77777777" w:rsidR="00A51D91" w:rsidRPr="00437166" w:rsidRDefault="00126862" w:rsidP="00C340C7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Times New Roman" w:hAnsi="Arial" w:cs="Arial"/>
          <w:b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A0</w:t>
      </w:r>
      <w:r w:rsidR="00321F01" w:rsidRPr="00437166">
        <w:rPr>
          <w:rFonts w:ascii="Arial" w:hAnsi="Arial" w:cs="Arial"/>
          <w:b/>
          <w:iCs/>
        </w:rPr>
        <w:t>6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eastAsia="Times New Roman" w:hAnsi="Arial" w:cs="Arial"/>
          <w:b/>
        </w:rPr>
        <w:t>A fedezetből történt kárkifizetés összege</w:t>
      </w:r>
      <w:r w:rsidR="00093819" w:rsidRPr="00437166">
        <w:rPr>
          <w:rFonts w:ascii="Arial" w:eastAsia="Times New Roman" w:hAnsi="Arial" w:cs="Arial"/>
          <w:b/>
        </w:rPr>
        <w:t xml:space="preserve"> </w:t>
      </w:r>
      <w:r w:rsidR="0021106D" w:rsidRPr="00437166">
        <w:rPr>
          <w:rFonts w:ascii="Arial" w:eastAsia="Times New Roman" w:hAnsi="Arial" w:cs="Arial"/>
          <w:b/>
        </w:rPr>
        <w:t>(e Ft</w:t>
      </w:r>
      <w:r w:rsidR="00C340C7" w:rsidRPr="00437166">
        <w:rPr>
          <w:rFonts w:ascii="Arial" w:eastAsia="Times New Roman" w:hAnsi="Arial" w:cs="Arial"/>
          <w:b/>
        </w:rPr>
        <w:t>)</w:t>
      </w:r>
    </w:p>
    <w:p w14:paraId="5BB84E58" w14:textId="67A36133" w:rsidR="00C340C7" w:rsidRDefault="00C340C7" w:rsidP="00A376A3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10" w:author="MNB" w:date="2024-08-23T13:31:00Z">
        <w:r w:rsidRPr="00437166">
          <w:rPr>
            <w:rFonts w:ascii="Arial" w:hAnsi="Arial" w:cs="Arial"/>
          </w:rPr>
          <w:delText>bemutatni</w:delText>
        </w:r>
      </w:del>
      <w:ins w:id="11" w:author="MNB" w:date="2024-08-23T13:31:00Z">
        <w:r w:rsidR="004C2AF9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tárgyidőszaki (</w:t>
      </w:r>
      <w:r w:rsidR="00CB0C94" w:rsidRPr="00437166">
        <w:rPr>
          <w:rFonts w:ascii="Arial" w:hAnsi="Arial" w:cs="Arial"/>
        </w:rPr>
        <w:t>féléves</w:t>
      </w:r>
      <w:r w:rsidRPr="00437166">
        <w:rPr>
          <w:rFonts w:ascii="Arial" w:hAnsi="Arial" w:cs="Arial"/>
        </w:rPr>
        <w:t xml:space="preserve">) </w:t>
      </w:r>
      <w:r w:rsidR="00F16343" w:rsidRPr="00437166">
        <w:rPr>
          <w:rFonts w:ascii="Arial" w:hAnsi="Arial" w:cs="Arial"/>
        </w:rPr>
        <w:t xml:space="preserve">független közvetítői </w:t>
      </w:r>
      <w:r w:rsidRPr="00437166">
        <w:rPr>
          <w:rFonts w:ascii="Arial" w:hAnsi="Arial" w:cs="Arial"/>
        </w:rPr>
        <w:t>tevékenységgel kapcsolatban felmerült</w:t>
      </w:r>
      <w:ins w:id="12" w:author="MNB" w:date="2024-08-23T13:31:00Z">
        <w:r w:rsidR="00D478EE">
          <w:rPr>
            <w:rFonts w:ascii="Arial" w:hAnsi="Arial" w:cs="Arial"/>
          </w:rPr>
          <w:t>,</w:t>
        </w:r>
      </w:ins>
      <w:r w:rsidRPr="00437166">
        <w:rPr>
          <w:rFonts w:ascii="Arial" w:hAnsi="Arial" w:cs="Arial"/>
        </w:rPr>
        <w:t xml:space="preserve"> felelősségbiztosítás terhére történt kárkifizetés </w:t>
      </w:r>
      <w:r w:rsidR="00A51D91" w:rsidRPr="00437166">
        <w:rPr>
          <w:rFonts w:ascii="Arial" w:hAnsi="Arial" w:cs="Arial"/>
        </w:rPr>
        <w:t>összegét.</w:t>
      </w:r>
    </w:p>
    <w:p w14:paraId="7D8D2142" w14:textId="4AF9884F" w:rsidR="00224A64" w:rsidRPr="00E77F77" w:rsidRDefault="00224A64" w:rsidP="00E77F77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E77F77">
        <w:rPr>
          <w:rFonts w:ascii="Arial" w:hAnsi="Arial" w:cs="Arial"/>
          <w:b/>
          <w:iCs/>
        </w:rPr>
        <w:t>92A075 Kötvényben volt-e a biztosítási összegben vagy a fedezeti körben változás? (igen1/nem0)</w:t>
      </w:r>
    </w:p>
    <w:p w14:paraId="67A42945" w14:textId="1E9396E7" w:rsidR="00224A64" w:rsidRPr="00437166" w:rsidRDefault="00224A64" w:rsidP="00224A64">
      <w:pPr>
        <w:rPr>
          <w:rFonts w:ascii="Arial" w:hAnsi="Arial" w:cs="Arial"/>
        </w:rPr>
      </w:pPr>
      <w:r w:rsidRPr="00224A64">
        <w:rPr>
          <w:rFonts w:ascii="Arial" w:hAnsi="Arial" w:cs="Arial"/>
        </w:rPr>
        <w:t>Abban az esetben kell igen értéket választani, amennyiben vagy a biztosítási összegben vagy a fedezetek körében vagy mindkettőben volt változás a tárgyidőszakban.</w:t>
      </w:r>
    </w:p>
    <w:p w14:paraId="48A25CCF" w14:textId="77777777" w:rsidR="00A51D91" w:rsidRPr="001C65D9" w:rsidRDefault="00126862" w:rsidP="00321F01">
      <w:pPr>
        <w:spacing w:after="0"/>
        <w:rPr>
          <w:rFonts w:ascii="Arial" w:hAnsi="Arial" w:cs="Arial"/>
          <w:b/>
        </w:rPr>
      </w:pPr>
      <w:r w:rsidRPr="00FE2D17">
        <w:rPr>
          <w:rFonts w:ascii="Arial" w:hAnsi="Arial" w:cs="Arial"/>
          <w:b/>
        </w:rPr>
        <w:t>92</w:t>
      </w:r>
      <w:r w:rsidR="00D4359E" w:rsidRPr="00FE2D17">
        <w:rPr>
          <w:rFonts w:ascii="Arial" w:hAnsi="Arial" w:cs="Arial"/>
          <w:b/>
        </w:rPr>
        <w:t xml:space="preserve">A08 </w:t>
      </w:r>
      <w:r w:rsidR="00A2147B" w:rsidRPr="00581098">
        <w:rPr>
          <w:rFonts w:ascii="Arial" w:hAnsi="Arial" w:cs="Arial"/>
          <w:b/>
        </w:rPr>
        <w:t>Közvetítési tevékenységet végző</w:t>
      </w:r>
      <w:r w:rsidR="00A2147B" w:rsidRPr="001C65D9">
        <w:rPr>
          <w:rFonts w:ascii="Arial" w:hAnsi="Arial" w:cs="Arial"/>
          <w:b/>
        </w:rPr>
        <w:t xml:space="preserve"> természetes személyek száma összesen </w:t>
      </w:r>
      <w:r w:rsidR="00321F01" w:rsidRPr="001C65D9">
        <w:rPr>
          <w:rFonts w:ascii="Arial" w:hAnsi="Arial" w:cs="Arial"/>
          <w:b/>
        </w:rPr>
        <w:t>(fő)</w:t>
      </w:r>
    </w:p>
    <w:p w14:paraId="17CF5F0C" w14:textId="01D4C2F0" w:rsidR="00A51D91" w:rsidRPr="00437166" w:rsidRDefault="00A51D91" w:rsidP="000A793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F35F62" w:rsidRPr="00437166">
        <w:rPr>
          <w:rFonts w:ascii="Arial" w:hAnsi="Arial" w:cs="Arial"/>
        </w:rPr>
        <w:t xml:space="preserve">megadni </w:t>
      </w:r>
      <w:r w:rsidRPr="00437166">
        <w:rPr>
          <w:rFonts w:ascii="Arial" w:hAnsi="Arial" w:cs="Arial"/>
        </w:rPr>
        <w:t>azo</w:t>
      </w:r>
      <w:r w:rsidR="00F35F62" w:rsidRPr="00437166">
        <w:rPr>
          <w:rFonts w:ascii="Arial" w:hAnsi="Arial" w:cs="Arial"/>
        </w:rPr>
        <w:t>n</w:t>
      </w:r>
      <w:r w:rsidRPr="00437166">
        <w:rPr>
          <w:rFonts w:ascii="Arial" w:hAnsi="Arial" w:cs="Arial"/>
        </w:rPr>
        <w:t xml:space="preserve"> </w:t>
      </w:r>
      <w:r w:rsidR="000A7937" w:rsidRPr="00437166">
        <w:rPr>
          <w:rFonts w:ascii="Arial" w:hAnsi="Arial" w:cs="Arial"/>
        </w:rPr>
        <w:t>természetes személyek</w:t>
      </w:r>
      <w:r w:rsidR="00F35F62" w:rsidRPr="00437166">
        <w:rPr>
          <w:rFonts w:ascii="Arial" w:hAnsi="Arial" w:cs="Arial"/>
        </w:rPr>
        <w:t xml:space="preserve"> számát</w:t>
      </w:r>
      <w:r w:rsidR="00D4359E" w:rsidRPr="00437166">
        <w:rPr>
          <w:rFonts w:ascii="Arial" w:hAnsi="Arial" w:cs="Arial"/>
        </w:rPr>
        <w:t xml:space="preserve">, akik </w:t>
      </w:r>
      <w:r w:rsidR="000A7937"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</w:t>
      </w:r>
      <w:r w:rsidR="00D4359E" w:rsidRPr="00437166">
        <w:rPr>
          <w:rFonts w:ascii="Arial" w:hAnsi="Arial" w:cs="Arial"/>
        </w:rPr>
        <w:t xml:space="preserve">és annak alvállalkozójával </w:t>
      </w:r>
      <w:r w:rsidRPr="00437166">
        <w:rPr>
          <w:rFonts w:ascii="Arial" w:hAnsi="Arial" w:cs="Arial"/>
        </w:rPr>
        <w:t xml:space="preserve">létesített munkaviszony </w:t>
      </w:r>
      <w:r w:rsidR="000A7937" w:rsidRPr="00437166">
        <w:rPr>
          <w:rFonts w:ascii="Arial" w:hAnsi="Arial" w:cs="Arial"/>
        </w:rPr>
        <w:t>(teljes</w:t>
      </w:r>
      <w:r w:rsidR="00B8301B" w:rsidRPr="00437166">
        <w:rPr>
          <w:rFonts w:ascii="Arial" w:hAnsi="Arial" w:cs="Arial"/>
        </w:rPr>
        <w:t>,</w:t>
      </w:r>
      <w:r w:rsidR="000A7937" w:rsidRPr="00437166">
        <w:rPr>
          <w:rFonts w:ascii="Arial" w:hAnsi="Arial" w:cs="Arial"/>
        </w:rPr>
        <w:t xml:space="preserve"> illetve részmunkaidő egyaránt) </w:t>
      </w:r>
      <w:r w:rsidR="00A2147B" w:rsidRPr="00A2147B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del w:id="13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14" w:author="MNB" w:date="2024-08-23T13:31:00Z">
        <w:r w:rsidR="004C2AF9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097E0DC7" w14:textId="77777777" w:rsidR="003963E3" w:rsidRPr="00437166" w:rsidRDefault="003963E3" w:rsidP="000A7937">
      <w:pPr>
        <w:spacing w:after="0"/>
        <w:rPr>
          <w:rFonts w:ascii="Arial" w:hAnsi="Arial" w:cs="Arial"/>
          <w:i/>
        </w:rPr>
      </w:pPr>
    </w:p>
    <w:p w14:paraId="43E34A88" w14:textId="77777777" w:rsidR="00612748" w:rsidRPr="00437166" w:rsidRDefault="00126862" w:rsidP="00E77F77">
      <w:pPr>
        <w:keepNext/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D4359E" w:rsidRPr="00437166">
        <w:rPr>
          <w:rFonts w:ascii="Arial" w:hAnsi="Arial" w:cs="Arial"/>
          <w:b/>
        </w:rPr>
        <w:t>A09</w:t>
      </w:r>
      <w:r w:rsidR="00A51D91" w:rsidRPr="00437166">
        <w:rPr>
          <w:rFonts w:ascii="Arial" w:hAnsi="Arial" w:cs="Arial"/>
          <w:b/>
        </w:rPr>
        <w:t xml:space="preserve"> </w:t>
      </w:r>
      <w:r w:rsidR="00A2147B">
        <w:rPr>
          <w:rFonts w:ascii="Arial" w:hAnsi="Arial" w:cs="Arial"/>
          <w:b/>
        </w:rPr>
        <w:t>Ebből k</w:t>
      </w:r>
      <w:r w:rsidR="00D4359E" w:rsidRPr="00437166">
        <w:rPr>
          <w:rFonts w:ascii="Arial" w:hAnsi="Arial" w:cs="Arial"/>
          <w:b/>
        </w:rPr>
        <w:t xml:space="preserve">özvetlenül a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közvetítővel munkaviszonyban álló </w:t>
      </w:r>
      <w:r w:rsidR="00A2147B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01AF28F0" w14:textId="5A4729C2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közvetlenül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del w:id="15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16" w:author="MNB" w:date="2024-08-23T13:31:00Z">
        <w:r w:rsidR="004C2AF9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szolgáltatási </w:t>
      </w:r>
      <w:r w:rsidRPr="00437166">
        <w:rPr>
          <w:rFonts w:ascii="Arial" w:hAnsi="Arial" w:cs="Arial"/>
        </w:rPr>
        <w:t>közvetítői tevékenységet</w:t>
      </w:r>
      <w:r w:rsidR="00B279AC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végző személyeket nem kell feltüntetni.</w:t>
      </w:r>
    </w:p>
    <w:p w14:paraId="37C23762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30D38D49" w14:textId="77777777" w:rsidR="00D4359E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D4359E" w:rsidRPr="00437166">
        <w:rPr>
          <w:rFonts w:ascii="Arial" w:hAnsi="Arial" w:cs="Arial"/>
          <w:b/>
        </w:rPr>
        <w:t xml:space="preserve">A10 </w:t>
      </w:r>
      <w:r w:rsidR="00A2147B">
        <w:rPr>
          <w:rFonts w:ascii="Arial" w:hAnsi="Arial" w:cs="Arial"/>
          <w:b/>
        </w:rPr>
        <w:t>Ebből a</w:t>
      </w:r>
      <w:r w:rsidR="00D4359E" w:rsidRPr="00437166">
        <w:rPr>
          <w:rFonts w:ascii="Arial" w:hAnsi="Arial" w:cs="Arial"/>
          <w:b/>
        </w:rPr>
        <w:t xml:space="preserve">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 alvállalkozójával munkaviszonyban </w:t>
      </w:r>
      <w:r w:rsidR="00A2147B" w:rsidRPr="00A2147B">
        <w:rPr>
          <w:rFonts w:ascii="Arial" w:hAnsi="Arial" w:cs="Arial"/>
          <w:b/>
        </w:rPr>
        <w:t xml:space="preserve">vagy egyéb jogviszonyban </w:t>
      </w:r>
      <w:r w:rsidR="00D4359E" w:rsidRPr="00437166">
        <w:rPr>
          <w:rFonts w:ascii="Arial" w:hAnsi="Arial" w:cs="Arial"/>
          <w:b/>
        </w:rPr>
        <w:t xml:space="preserve">álló </w:t>
      </w:r>
      <w:r w:rsidR="00EF2E32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3EDFFC77" w14:textId="7719D6A3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alvállalkozójával</w:t>
      </w:r>
      <w:r w:rsidR="00A1160E">
        <w:rPr>
          <w:rFonts w:ascii="Arial" w:hAnsi="Arial" w:cs="Arial"/>
        </w:rPr>
        <w:t xml:space="preserve"> (egyéni vállalkozó is)</w:t>
      </w:r>
      <w:r w:rsidRPr="00437166">
        <w:rPr>
          <w:rFonts w:ascii="Arial" w:hAnsi="Arial" w:cs="Arial"/>
        </w:rPr>
        <w:t xml:space="preserve">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</w:t>
      </w:r>
      <w:r w:rsidR="00A1160E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del w:id="17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18" w:author="MNB" w:date="2024-08-23T13:31:00Z">
        <w:r w:rsidR="00D478EE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31E53DFE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42880E2B" w14:textId="77777777" w:rsidR="00A00BEB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31308" w:rsidRPr="00437166">
        <w:rPr>
          <w:rFonts w:ascii="Arial" w:hAnsi="Arial" w:cs="Arial"/>
          <w:b/>
        </w:rPr>
        <w:t>A</w:t>
      </w:r>
      <w:r w:rsidR="00A00BEB" w:rsidRPr="00437166">
        <w:rPr>
          <w:rFonts w:ascii="Arial" w:hAnsi="Arial" w:cs="Arial"/>
          <w:b/>
        </w:rPr>
        <w:t xml:space="preserve">15 A </w:t>
      </w:r>
      <w:r w:rsidR="00EC3C32" w:rsidRPr="00437166">
        <w:rPr>
          <w:rFonts w:ascii="Arial" w:hAnsi="Arial" w:cs="Arial"/>
          <w:b/>
        </w:rPr>
        <w:t>független</w:t>
      </w:r>
      <w:r w:rsidR="00A00BEB" w:rsidRPr="00437166">
        <w:rPr>
          <w:rFonts w:ascii="Arial" w:hAnsi="Arial" w:cs="Arial"/>
          <w:b/>
        </w:rPr>
        <w:t xml:space="preserve"> közvetítő részére egyéb (</w:t>
      </w:r>
      <w:proofErr w:type="spellStart"/>
      <w:r w:rsidR="00A00BEB" w:rsidRPr="00437166">
        <w:rPr>
          <w:rFonts w:ascii="Arial" w:hAnsi="Arial" w:cs="Arial"/>
          <w:b/>
        </w:rPr>
        <w:t>Bszt</w:t>
      </w:r>
      <w:proofErr w:type="spellEnd"/>
      <w:r w:rsidR="00A00BEB" w:rsidRPr="00437166">
        <w:rPr>
          <w:rFonts w:ascii="Arial" w:hAnsi="Arial" w:cs="Arial"/>
          <w:b/>
        </w:rPr>
        <w:t>. vagy Bit. szerinti) közvetítési tevékenységet végző természetes személyek száma - közvetlenül és alvállalkozón keresztül (fő)</w:t>
      </w:r>
    </w:p>
    <w:p w14:paraId="789459BD" w14:textId="354C0FEB" w:rsidR="00A00BEB" w:rsidRPr="00437166" w:rsidRDefault="00A00BEB" w:rsidP="00A00BEB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és annak alvállalkozójával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del w:id="19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20" w:author="MNB" w:date="2024-08-23T13:31:00Z">
        <w:r w:rsidR="00D478EE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egyéb </w:t>
      </w:r>
      <w:r w:rsidR="00A141DB" w:rsidRPr="00437166">
        <w:rPr>
          <w:rFonts w:ascii="Arial" w:hAnsi="Arial" w:cs="Arial"/>
        </w:rPr>
        <w:t>(</w:t>
      </w:r>
      <w:proofErr w:type="spellStart"/>
      <w:r w:rsidRPr="00437166">
        <w:rPr>
          <w:rFonts w:ascii="Arial" w:hAnsi="Arial" w:cs="Arial"/>
        </w:rPr>
        <w:t>Bszt</w:t>
      </w:r>
      <w:proofErr w:type="spellEnd"/>
      <w:r w:rsidRPr="00437166">
        <w:rPr>
          <w:rFonts w:ascii="Arial" w:hAnsi="Arial" w:cs="Arial"/>
        </w:rPr>
        <w:t>.</w:t>
      </w:r>
      <w:r w:rsidR="00A141DB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Bit. szerinti</w:t>
      </w:r>
      <w:r w:rsidR="00144D51">
        <w:rPr>
          <w:rFonts w:ascii="Arial" w:hAnsi="Arial" w:cs="Arial"/>
        </w:rPr>
        <w:t>)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kizárólag </w:t>
      </w:r>
      <w:r w:rsidR="00257A5C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tevékenységet végző személyeket nem kell feltüntetni.</w:t>
      </w:r>
      <w:r w:rsidR="00B279AC" w:rsidRPr="00437166">
        <w:rPr>
          <w:rFonts w:ascii="Arial" w:hAnsi="Arial" w:cs="Arial"/>
        </w:rPr>
        <w:t xml:space="preserve"> A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pénzügyi szolgáltatási közvetítői tevékenység mellett egyéb</w:t>
      </w:r>
      <w:r w:rsidR="008A6431" w:rsidRPr="00437166">
        <w:rPr>
          <w:rFonts w:ascii="Arial" w:hAnsi="Arial" w:cs="Arial"/>
        </w:rPr>
        <w:t xml:space="preserve"> (</w:t>
      </w:r>
      <w:proofErr w:type="spellStart"/>
      <w:r w:rsidR="008A6431" w:rsidRPr="00437166">
        <w:rPr>
          <w:rFonts w:ascii="Arial" w:hAnsi="Arial" w:cs="Arial"/>
        </w:rPr>
        <w:t>Bszt</w:t>
      </w:r>
      <w:proofErr w:type="spellEnd"/>
      <w:r w:rsidR="008A6431" w:rsidRPr="00437166">
        <w:rPr>
          <w:rFonts w:ascii="Arial" w:hAnsi="Arial" w:cs="Arial"/>
        </w:rPr>
        <w:t>.</w:t>
      </w:r>
      <w:r w:rsidR="006E4CD0" w:rsidRPr="00437166">
        <w:rPr>
          <w:rFonts w:ascii="Arial" w:hAnsi="Arial" w:cs="Arial"/>
        </w:rPr>
        <w:t>,</w:t>
      </w:r>
      <w:r w:rsidR="008A6431" w:rsidRPr="00437166">
        <w:rPr>
          <w:rFonts w:ascii="Arial" w:hAnsi="Arial" w:cs="Arial"/>
        </w:rPr>
        <w:t xml:space="preserve"> Bit</w:t>
      </w:r>
      <w:r w:rsidR="006E4CD0" w:rsidRPr="00437166">
        <w:rPr>
          <w:rFonts w:ascii="Arial" w:hAnsi="Arial" w:cs="Arial"/>
        </w:rPr>
        <w:t>.</w:t>
      </w:r>
      <w:r w:rsidR="008A6431" w:rsidRPr="00437166">
        <w:rPr>
          <w:rFonts w:ascii="Arial" w:hAnsi="Arial" w:cs="Arial"/>
        </w:rPr>
        <w:t xml:space="preserve"> szerinti)</w:t>
      </w:r>
      <w:r w:rsidR="00B279AC" w:rsidRPr="00437166">
        <w:rPr>
          <w:rFonts w:ascii="Arial" w:hAnsi="Arial" w:cs="Arial"/>
        </w:rPr>
        <w:t xml:space="preserve"> közvetítői tevékenységet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is végző természetes személyt</w:t>
      </w:r>
      <w:r w:rsidR="008A6431" w:rsidRPr="00437166">
        <w:rPr>
          <w:rFonts w:ascii="Arial" w:hAnsi="Arial" w:cs="Arial"/>
        </w:rPr>
        <w:t xml:space="preserve"> ebben a sorban 1 főként k</w:t>
      </w:r>
      <w:r w:rsidR="00B279AC" w:rsidRPr="00437166">
        <w:rPr>
          <w:rFonts w:ascii="Arial" w:hAnsi="Arial" w:cs="Arial"/>
        </w:rPr>
        <w:t>ell jelenteni.</w:t>
      </w:r>
    </w:p>
    <w:p w14:paraId="6E43AADB" w14:textId="77777777" w:rsidR="000A7937" w:rsidRPr="00437166" w:rsidRDefault="000A7937" w:rsidP="000A7937">
      <w:pPr>
        <w:spacing w:after="0"/>
        <w:rPr>
          <w:rFonts w:ascii="Arial" w:hAnsi="Arial" w:cs="Arial"/>
        </w:rPr>
      </w:pPr>
    </w:p>
    <w:p w14:paraId="34FE95DC" w14:textId="77777777" w:rsidR="00A51D91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6</w:t>
      </w:r>
      <w:r w:rsidR="00A51D91" w:rsidRPr="00437166">
        <w:rPr>
          <w:rFonts w:ascii="Arial" w:hAnsi="Arial" w:cs="Arial"/>
          <w:b/>
        </w:rPr>
        <w:t xml:space="preserve"> </w:t>
      </w:r>
      <w:r w:rsidR="00EA4C48" w:rsidRPr="00437166">
        <w:rPr>
          <w:rFonts w:ascii="Arial" w:hAnsi="Arial" w:cs="Arial"/>
          <w:b/>
        </w:rPr>
        <w:t>Pénzügyi intézménytől az ügyfelet megillető pénz átvétele (igen1/nem0)</w:t>
      </w:r>
    </w:p>
    <w:p w14:paraId="25C7EDF8" w14:textId="77777777" w:rsidR="00A51D91" w:rsidRPr="00437166" w:rsidRDefault="00A51D91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="00EA4C48" w:rsidRPr="00437166">
        <w:rPr>
          <w:rFonts w:ascii="Arial" w:hAnsi="Arial" w:cs="Arial"/>
        </w:rPr>
        <w:t xml:space="preserve"> közvetítő </w:t>
      </w:r>
      <w:r w:rsidR="00B75881" w:rsidRPr="00437166">
        <w:rPr>
          <w:rFonts w:ascii="Arial" w:hAnsi="Arial" w:cs="Arial"/>
        </w:rPr>
        <w:t xml:space="preserve">– </w:t>
      </w:r>
      <w:r w:rsidR="00B75881" w:rsidRPr="00E77F77">
        <w:rPr>
          <w:rFonts w:ascii="Arial" w:hAnsi="Arial" w:cs="Arial"/>
        </w:rPr>
        <w:t>mint az ügyfél és a pénzügyi intézmény (termékgazda) közötti pénzmozgás közvetítője</w:t>
      </w:r>
      <w:r w:rsidR="00B75881" w:rsidRPr="00437166">
        <w:rPr>
          <w:rFonts w:ascii="Arial" w:hAnsi="Arial" w:cs="Arial"/>
        </w:rPr>
        <w:t xml:space="preserve"> </w:t>
      </w:r>
      <w:r w:rsidR="00A141DB" w:rsidRPr="00437166">
        <w:rPr>
          <w:rFonts w:ascii="Arial" w:hAnsi="Arial" w:cs="Arial"/>
        </w:rPr>
        <w:t>–</w:t>
      </w:r>
      <w:r w:rsidR="00B75881" w:rsidRPr="00437166">
        <w:rPr>
          <w:rFonts w:ascii="Arial" w:hAnsi="Arial" w:cs="Arial"/>
        </w:rPr>
        <w:t xml:space="preserve"> </w:t>
      </w:r>
      <w:r w:rsidR="00EA4C48" w:rsidRPr="00437166">
        <w:rPr>
          <w:rFonts w:ascii="Arial" w:hAnsi="Arial" w:cs="Arial"/>
        </w:rPr>
        <w:t xml:space="preserve">jogosult a pénzügyi intézménytől az ügyfelet </w:t>
      </w:r>
      <w:r w:rsidRPr="00437166">
        <w:rPr>
          <w:rFonts w:ascii="Arial" w:hAnsi="Arial" w:cs="Arial"/>
        </w:rPr>
        <w:t>megillető pénzösszeget átvenni,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0200FCCB" w14:textId="77777777" w:rsidR="00BE5D2A" w:rsidRPr="00437166" w:rsidRDefault="00BE5D2A" w:rsidP="00BE5D2A">
      <w:pPr>
        <w:spacing w:after="0"/>
        <w:rPr>
          <w:rFonts w:ascii="Arial" w:hAnsi="Arial" w:cs="Arial"/>
        </w:rPr>
      </w:pPr>
    </w:p>
    <w:p w14:paraId="7AEEA5F9" w14:textId="77777777" w:rsidR="00EA4C48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A17 Ügyfél által befizetett, a pénzügyi intézményt megillető pénzösszeg átvétele (igen1/nem0)</w:t>
      </w:r>
    </w:p>
    <w:p w14:paraId="3062446F" w14:textId="53E5AA65" w:rsidR="00EA4C48" w:rsidRDefault="00EA4C48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gyakorlata szerint az ügyféltől a pénzügyi intézményt megillető pénzösszeget átvesz,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2CC6C2E1" w14:textId="77777777" w:rsidR="00E77F77" w:rsidRPr="00437166" w:rsidRDefault="00E77F77" w:rsidP="00E77F77">
      <w:pPr>
        <w:spacing w:after="0"/>
        <w:rPr>
          <w:rFonts w:ascii="Arial" w:hAnsi="Arial" w:cs="Arial"/>
        </w:rPr>
      </w:pPr>
    </w:p>
    <w:p w14:paraId="44E8345C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8</w:t>
      </w:r>
      <w:r w:rsidR="005D25FF" w:rsidRPr="00437166">
        <w:rPr>
          <w:rFonts w:ascii="Arial" w:hAnsi="Arial" w:cs="Arial"/>
          <w:b/>
        </w:rPr>
        <w:t xml:space="preserve"> Letéti számla vezetése</w:t>
      </w:r>
      <w:r w:rsidR="000802D3" w:rsidRPr="00437166">
        <w:rPr>
          <w:rFonts w:ascii="Arial" w:hAnsi="Arial" w:cs="Arial"/>
          <w:b/>
        </w:rPr>
        <w:t xml:space="preserve"> (igen1/nem0</w:t>
      </w:r>
      <w:r w:rsidR="005D25FF" w:rsidRPr="00437166">
        <w:rPr>
          <w:rFonts w:ascii="Arial" w:hAnsi="Arial" w:cs="Arial"/>
          <w:b/>
        </w:rPr>
        <w:t>)</w:t>
      </w:r>
    </w:p>
    <w:p w14:paraId="1B2D85B1" w14:textId="43337F54" w:rsidR="00910774" w:rsidRPr="00437166" w:rsidRDefault="005D25FF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rend</w:t>
      </w:r>
      <w:r w:rsidR="00D347B9" w:rsidRPr="00437166">
        <w:rPr>
          <w:rFonts w:ascii="Arial" w:hAnsi="Arial" w:cs="Arial"/>
        </w:rPr>
        <w:t>elkezik elkülönített számlával</w:t>
      </w:r>
      <w:r w:rsidRPr="00437166">
        <w:rPr>
          <w:rFonts w:ascii="Arial" w:hAnsi="Arial" w:cs="Arial"/>
        </w:rPr>
        <w:t>, 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  <w:r w:rsidR="00D347B9" w:rsidRPr="00437166">
        <w:rPr>
          <w:rFonts w:ascii="Arial" w:hAnsi="Arial" w:cs="Arial"/>
        </w:rPr>
        <w:t xml:space="preserve"> E</w:t>
      </w:r>
      <w:r w:rsidR="00910774" w:rsidRPr="00437166">
        <w:rPr>
          <w:rFonts w:ascii="Arial" w:hAnsi="Arial" w:cs="Arial"/>
        </w:rPr>
        <w:t xml:space="preserve">lkülönített számlának tekintendő az a letéti számla, amelyen a </w:t>
      </w:r>
      <w:r w:rsidR="007A14E2">
        <w:rPr>
          <w:rFonts w:ascii="Arial" w:hAnsi="Arial" w:cs="Arial"/>
        </w:rPr>
        <w:t xml:space="preserve">független </w:t>
      </w:r>
      <w:r w:rsidR="00910774" w:rsidRPr="00437166">
        <w:rPr>
          <w:rFonts w:ascii="Arial" w:hAnsi="Arial" w:cs="Arial"/>
        </w:rPr>
        <w:t>közvetítő kizárólag az ügyfelek által befizetett, a pénzügyi intézményt megillető pénzösszegeket tarthatja.</w:t>
      </w:r>
    </w:p>
    <w:p w14:paraId="3C6E89BA" w14:textId="77777777" w:rsidR="008E56C6" w:rsidRPr="00437166" w:rsidRDefault="008E56C6" w:rsidP="008E56C6">
      <w:pPr>
        <w:spacing w:after="0"/>
        <w:rPr>
          <w:rFonts w:ascii="Arial" w:hAnsi="Arial" w:cs="Arial"/>
        </w:rPr>
      </w:pPr>
    </w:p>
    <w:p w14:paraId="77A687C6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9</w:t>
      </w:r>
      <w:r w:rsidR="005D25FF" w:rsidRPr="00437166">
        <w:rPr>
          <w:rFonts w:ascii="Arial" w:hAnsi="Arial" w:cs="Arial"/>
          <w:b/>
        </w:rPr>
        <w:t xml:space="preserve"> Ügyfélpanaszok száma</w:t>
      </w:r>
      <w:r w:rsidR="000802D3" w:rsidRPr="00437166">
        <w:rPr>
          <w:rFonts w:ascii="Arial" w:hAnsi="Arial" w:cs="Arial"/>
          <w:b/>
        </w:rPr>
        <w:t xml:space="preserve"> (db</w:t>
      </w:r>
      <w:r w:rsidR="005D25FF" w:rsidRPr="00437166">
        <w:rPr>
          <w:rFonts w:ascii="Arial" w:hAnsi="Arial" w:cs="Arial"/>
          <w:b/>
        </w:rPr>
        <w:t>)</w:t>
      </w:r>
    </w:p>
    <w:p w14:paraId="4AB3A3A6" w14:textId="420B8901" w:rsidR="00D347B9" w:rsidRDefault="00D347B9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 a független közvetítő magatartására, tevékenységére vagy mulasztására vonatkozó, szóban (személyesen, telefonon) vagy írásban (személyesen vagy más által átadott irat útján, postai úton, telefaxon, elektronikus levélben)</w:t>
      </w:r>
      <w:r w:rsidR="0026139E" w:rsidRPr="00437166">
        <w:rPr>
          <w:rFonts w:ascii="Arial" w:hAnsi="Arial" w:cs="Arial"/>
        </w:rPr>
        <w:t>, a</w:t>
      </w:r>
      <w:r w:rsidRPr="00437166">
        <w:rPr>
          <w:rFonts w:ascii="Arial" w:hAnsi="Arial" w:cs="Arial"/>
        </w:rPr>
        <w:t xml:space="preserve"> tárgyidőszakban előterjesztett </w:t>
      </w:r>
      <w:del w:id="21" w:author="MNB" w:date="2024-08-23T13:31:00Z">
        <w:r w:rsidRPr="00437166">
          <w:rPr>
            <w:rFonts w:ascii="Arial" w:hAnsi="Arial" w:cs="Arial"/>
          </w:rPr>
          <w:delText>ügyfél panaszok</w:delText>
        </w:r>
      </w:del>
      <w:ins w:id="22" w:author="MNB" w:date="2024-08-23T13:31:00Z">
        <w:r w:rsidRPr="00437166">
          <w:rPr>
            <w:rFonts w:ascii="Arial" w:hAnsi="Arial" w:cs="Arial"/>
          </w:rPr>
          <w:t>ügyfélpanaszok</w:t>
        </w:r>
      </w:ins>
      <w:r w:rsidRPr="00437166">
        <w:rPr>
          <w:rFonts w:ascii="Arial" w:hAnsi="Arial" w:cs="Arial"/>
        </w:rPr>
        <w:t xml:space="preserve"> számát.</w:t>
      </w:r>
    </w:p>
    <w:p w14:paraId="68714810" w14:textId="77777777" w:rsidR="003F43B7" w:rsidRDefault="003F43B7" w:rsidP="008E56C6">
      <w:pPr>
        <w:spacing w:after="0"/>
        <w:rPr>
          <w:rFonts w:ascii="Arial" w:hAnsi="Arial" w:cs="Arial"/>
        </w:rPr>
      </w:pPr>
    </w:p>
    <w:p w14:paraId="4AD16158" w14:textId="14057F93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191</w:t>
      </w:r>
      <w:r w:rsidRPr="007B7CB3">
        <w:rPr>
          <w:rFonts w:ascii="Arial" w:hAnsi="Arial" w:cs="Arial"/>
          <w:b/>
        </w:rPr>
        <w:t xml:space="preserve"> sor ebből: megalapozott ügyfélpanaszok száma (db)</w:t>
      </w:r>
    </w:p>
    <w:p w14:paraId="00DD74AA" w14:textId="23897AA4" w:rsidR="003F43B7" w:rsidRPr="00437166" w:rsidRDefault="003F43B7" w:rsidP="008E56C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Ebben a sorban kell megadni a tárgyidőszakban előterjesztett ügyfélpanaszok közül a </w:t>
      </w:r>
      <w:r w:rsidR="00B553D3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elfogadott ügyfélpanaszok számát.</w:t>
      </w:r>
    </w:p>
    <w:p w14:paraId="689A06B9" w14:textId="77777777" w:rsidR="00D347B9" w:rsidRPr="00437166" w:rsidRDefault="00D347B9" w:rsidP="008E56C6">
      <w:pPr>
        <w:spacing w:after="0"/>
        <w:rPr>
          <w:rFonts w:ascii="Arial" w:hAnsi="Arial" w:cs="Arial"/>
        </w:rPr>
      </w:pPr>
    </w:p>
    <w:p w14:paraId="7800C4DD" w14:textId="77777777" w:rsidR="00F47E7B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A20</w:t>
      </w:r>
      <w:r w:rsidR="00E702FB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közvetítő rendelkezik-e </w:t>
      </w:r>
      <w:r w:rsidR="006A19C3" w:rsidRPr="00437166">
        <w:rPr>
          <w:rFonts w:ascii="Arial" w:hAnsi="Arial" w:cs="Arial"/>
          <w:b/>
        </w:rPr>
        <w:t xml:space="preserve">elektronikus </w:t>
      </w:r>
      <w:r w:rsidR="00746D0F" w:rsidRPr="00437166">
        <w:rPr>
          <w:rFonts w:ascii="Arial" w:hAnsi="Arial" w:cs="Arial"/>
          <w:b/>
        </w:rPr>
        <w:t>felülettel</w:t>
      </w:r>
      <w:r w:rsidR="006A19C3" w:rsidRPr="00437166">
        <w:rPr>
          <w:rFonts w:ascii="Arial" w:hAnsi="Arial" w:cs="Arial"/>
          <w:b/>
        </w:rPr>
        <w:t xml:space="preserve">? </w:t>
      </w:r>
      <w:r w:rsidR="000802D3" w:rsidRPr="00437166">
        <w:rPr>
          <w:rFonts w:ascii="Arial" w:hAnsi="Arial" w:cs="Arial"/>
          <w:b/>
        </w:rPr>
        <w:t>(</w:t>
      </w:r>
      <w:r w:rsidR="00E702FB" w:rsidRPr="00437166">
        <w:rPr>
          <w:rFonts w:ascii="Arial" w:hAnsi="Arial" w:cs="Arial"/>
          <w:b/>
        </w:rPr>
        <w:t>igen1/nem0)</w:t>
      </w:r>
    </w:p>
    <w:p w14:paraId="508D546F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Elektronikus felület: az e-ügyfelek számára elérhető internetes oldal, online számítógépes vagy mobil alkalmazás, amely a pénzpiaci termékek általános ismertetését, ajánlását és az azzal kapcsolatos felvilágosítást szolgálja.</w:t>
      </w:r>
    </w:p>
    <w:p w14:paraId="58ED13CB" w14:textId="77777777" w:rsidR="006A19C3" w:rsidRPr="00E77F77" w:rsidRDefault="006A19C3" w:rsidP="00E77F77">
      <w:pPr>
        <w:spacing w:after="0"/>
        <w:rPr>
          <w:rFonts w:ascii="Arial" w:hAnsi="Arial" w:cs="Arial"/>
        </w:rPr>
      </w:pPr>
    </w:p>
    <w:p w14:paraId="1A1D3B0D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EA4C48" w:rsidRPr="00437166">
        <w:rPr>
          <w:rFonts w:ascii="Arial" w:hAnsi="Arial" w:cs="Arial"/>
          <w:b/>
        </w:rPr>
        <w:t>A21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é</w:t>
      </w:r>
      <w:r w:rsidR="006A19C3" w:rsidRPr="00437166">
        <w:rPr>
          <w:rFonts w:ascii="Arial" w:hAnsi="Arial" w:cs="Arial"/>
          <w:b/>
        </w:rPr>
        <w:t>rtékesít</w:t>
      </w:r>
      <w:r w:rsidR="00887C36" w:rsidRPr="00437166">
        <w:rPr>
          <w:rFonts w:ascii="Arial" w:hAnsi="Arial" w:cs="Arial"/>
          <w:b/>
        </w:rPr>
        <w:t>ést végző elektronikus felülettel?</w:t>
      </w:r>
      <w:r w:rsidR="006A19C3" w:rsidRPr="00437166">
        <w:rPr>
          <w:rFonts w:ascii="Arial" w:hAnsi="Arial" w:cs="Arial"/>
          <w:b/>
        </w:rPr>
        <w:t xml:space="preserve">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6E6F0F34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Értékesítést végző elektronikus felület: az e-ügyfelek számára elérhető olyan elektronikus felület, amely alkalmas az e-ügyfél igényeinek és szükségleteinek felmérésére és a </w:t>
      </w:r>
      <w:r w:rsidR="006A19C3" w:rsidRPr="00437166">
        <w:rPr>
          <w:rFonts w:ascii="Arial" w:hAnsi="Arial" w:cs="Arial"/>
        </w:rPr>
        <w:t xml:space="preserve">pénzpiaci </w:t>
      </w:r>
      <w:r w:rsidRPr="00437166">
        <w:rPr>
          <w:rFonts w:ascii="Arial" w:hAnsi="Arial" w:cs="Arial"/>
        </w:rPr>
        <w:t>szerződés e-ügyfél által kezdeményezett megkö</w:t>
      </w:r>
      <w:r w:rsidR="006A19C3" w:rsidRPr="00437166">
        <w:rPr>
          <w:rFonts w:ascii="Arial" w:hAnsi="Arial" w:cs="Arial"/>
        </w:rPr>
        <w:t xml:space="preserve">tésének elősegítésére. </w:t>
      </w:r>
    </w:p>
    <w:p w14:paraId="35A7218C" w14:textId="77777777" w:rsidR="00254EBF" w:rsidRPr="00437166" w:rsidRDefault="00254EBF" w:rsidP="00E77F77">
      <w:pPr>
        <w:spacing w:after="0"/>
        <w:rPr>
          <w:rFonts w:ascii="Arial" w:hAnsi="Arial" w:cs="Arial"/>
        </w:rPr>
      </w:pPr>
    </w:p>
    <w:p w14:paraId="67BEC1D0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A22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ö</w:t>
      </w:r>
      <w:r w:rsidR="006A19C3" w:rsidRPr="00437166">
        <w:rPr>
          <w:rFonts w:ascii="Arial" w:hAnsi="Arial" w:cs="Arial"/>
          <w:b/>
        </w:rPr>
        <w:t>sszehasonlítást végző elektronikus felület</w:t>
      </w:r>
      <w:r w:rsidR="00887C36" w:rsidRPr="00437166">
        <w:rPr>
          <w:rFonts w:ascii="Arial" w:hAnsi="Arial" w:cs="Arial"/>
          <w:b/>
        </w:rPr>
        <w:t xml:space="preserve">tel?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1C1E2D1E" w14:textId="77777777" w:rsidR="006A19C3" w:rsidRPr="00437166" w:rsidRDefault="006A19C3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Összehasonlítást végző elektronikus felület: az e-ügyfelek számára elérhető olyan elektronikus felület, amely a pénzpiaci termék általános ismertetésén, ajánlásán és az azzal kapcsolatos felvilágosításon túl összességében alkalmas az e-ügyfél igényeinek és szükségleteinek felmérésére, illetve a termékek ismertetésére.</w:t>
      </w:r>
    </w:p>
    <w:p w14:paraId="4CB5A899" w14:textId="77777777" w:rsidR="006A19C3" w:rsidRPr="00437166" w:rsidRDefault="006A19C3" w:rsidP="006A19C3">
      <w:pPr>
        <w:spacing w:after="0"/>
        <w:rPr>
          <w:rFonts w:ascii="Arial" w:hAnsi="Arial" w:cs="Arial"/>
        </w:rPr>
      </w:pPr>
    </w:p>
    <w:p w14:paraId="7011C11B" w14:textId="77777777" w:rsidR="00A75C3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75C3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3</w:t>
      </w:r>
      <w:r w:rsidR="00A75C34" w:rsidRPr="00437166">
        <w:rPr>
          <w:rFonts w:ascii="Arial" w:hAnsi="Arial" w:cs="Arial"/>
          <w:b/>
        </w:rPr>
        <w:t xml:space="preserve"> </w:t>
      </w:r>
      <w:r w:rsidR="006A19C3" w:rsidRPr="00437166">
        <w:rPr>
          <w:rFonts w:ascii="Arial" w:hAnsi="Arial" w:cs="Arial"/>
          <w:b/>
        </w:rPr>
        <w:t>Honlapján pé</w:t>
      </w:r>
      <w:r w:rsidR="00A75C34" w:rsidRPr="00437166">
        <w:rPr>
          <w:rFonts w:ascii="Arial" w:hAnsi="Arial" w:cs="Arial"/>
          <w:b/>
        </w:rPr>
        <w:t xml:space="preserve">nzpiaci kalkulátor elérhető-e?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742A2C9B" w14:textId="440F26A0" w:rsidR="00A75C34" w:rsidRDefault="00A75C34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közvetítőhöz tartozó honlapon egyedi igények szerint </w:t>
      </w:r>
      <w:proofErr w:type="spellStart"/>
      <w:r w:rsidRPr="00437166">
        <w:rPr>
          <w:rFonts w:ascii="Arial" w:hAnsi="Arial" w:cs="Arial"/>
        </w:rPr>
        <w:t>paraméterezhető</w:t>
      </w:r>
      <w:proofErr w:type="spellEnd"/>
      <w:r w:rsidR="00A057F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ajánló felület (kalkulátor) </w:t>
      </w:r>
      <w:r w:rsidR="00A057F4" w:rsidRPr="00437166">
        <w:rPr>
          <w:rFonts w:ascii="Arial" w:hAnsi="Arial" w:cs="Arial"/>
        </w:rPr>
        <w:t xml:space="preserve">elhelyezésre került, </w:t>
      </w:r>
      <w:r w:rsidRPr="00437166">
        <w:rPr>
          <w:rFonts w:ascii="Arial" w:hAnsi="Arial" w:cs="Arial"/>
        </w:rPr>
        <w:t>akkor a tábla „érték” oszlopába „</w:t>
      </w:r>
      <w:proofErr w:type="gramStart"/>
      <w:r w:rsidRPr="00437166">
        <w:rPr>
          <w:rFonts w:ascii="Arial" w:hAnsi="Arial" w:cs="Arial"/>
        </w:rPr>
        <w:t>1”-</w:t>
      </w:r>
      <w:proofErr w:type="gramEnd"/>
      <w:r w:rsidRPr="00437166">
        <w:rPr>
          <w:rFonts w:ascii="Arial" w:hAnsi="Arial" w:cs="Arial"/>
        </w:rPr>
        <w:t>est kell írni, ellenkező esetben „0”-val kell jelölni.</w:t>
      </w:r>
    </w:p>
    <w:p w14:paraId="14499A2D" w14:textId="77777777" w:rsidR="004E6A46" w:rsidRDefault="004E6A46" w:rsidP="006A19C3">
      <w:pPr>
        <w:spacing w:after="0"/>
        <w:rPr>
          <w:rFonts w:ascii="Arial" w:hAnsi="Arial" w:cs="Arial"/>
        </w:rPr>
      </w:pPr>
    </w:p>
    <w:p w14:paraId="393A7D1E" w14:textId="58C4DA4E" w:rsidR="004E6A46" w:rsidRPr="00071BFA" w:rsidRDefault="004E6A46" w:rsidP="004E6A46">
      <w:pPr>
        <w:spacing w:after="0"/>
        <w:rPr>
          <w:rFonts w:ascii="Arial" w:hAnsi="Arial" w:cs="Arial"/>
          <w:b/>
        </w:rPr>
      </w:pPr>
      <w:r w:rsidRPr="00071BFA">
        <w:rPr>
          <w:rFonts w:ascii="Arial" w:hAnsi="Arial" w:cs="Arial"/>
          <w:b/>
        </w:rPr>
        <w:t>92A2</w:t>
      </w:r>
      <w:r>
        <w:rPr>
          <w:rFonts w:ascii="Arial" w:hAnsi="Arial" w:cs="Arial"/>
          <w:b/>
        </w:rPr>
        <w:t>35</w:t>
      </w:r>
      <w:r w:rsidRPr="00071BFA">
        <w:rPr>
          <w:rFonts w:ascii="Arial" w:hAnsi="Arial" w:cs="Arial"/>
          <w:b/>
        </w:rPr>
        <w:t xml:space="preserve"> Honlapjának címe</w:t>
      </w:r>
    </w:p>
    <w:p w14:paraId="75DF34D6" w14:textId="2F215CD6" w:rsidR="004E6A46" w:rsidRPr="00437166" w:rsidRDefault="004E6A46" w:rsidP="006A19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92A23 sorban jelentett honlap elérhetőségét kell megadni.</w:t>
      </w:r>
    </w:p>
    <w:p w14:paraId="10FE23A2" w14:textId="77777777" w:rsidR="00A057F4" w:rsidRPr="00437166" w:rsidRDefault="00A057F4" w:rsidP="006A19C3">
      <w:pPr>
        <w:spacing w:after="0"/>
        <w:rPr>
          <w:rFonts w:ascii="Arial" w:hAnsi="Arial" w:cs="Arial"/>
        </w:rPr>
      </w:pPr>
    </w:p>
    <w:p w14:paraId="00A9B1EE" w14:textId="77777777" w:rsidR="00A057F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057F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4</w:t>
      </w:r>
      <w:r w:rsidR="00A057F4" w:rsidRPr="00437166">
        <w:rPr>
          <w:rFonts w:ascii="Arial" w:hAnsi="Arial" w:cs="Arial"/>
          <w:b/>
        </w:rPr>
        <w:t xml:space="preserve"> </w:t>
      </w:r>
      <w:r w:rsidR="005C3ADA" w:rsidRPr="00437166">
        <w:rPr>
          <w:rFonts w:ascii="Arial" w:hAnsi="Arial" w:cs="Arial"/>
          <w:b/>
        </w:rPr>
        <w:t xml:space="preserve">Értékesítést végző elektronikus felületen </w:t>
      </w:r>
      <w:r w:rsidR="00A057F4" w:rsidRPr="00437166">
        <w:rPr>
          <w:rFonts w:ascii="Arial" w:hAnsi="Arial" w:cs="Arial"/>
          <w:b/>
        </w:rPr>
        <w:t>kezdeményezett szerződések száma</w:t>
      </w:r>
    </w:p>
    <w:p w14:paraId="091BB428" w14:textId="3BFA0ED9" w:rsidR="00746D0F" w:rsidRDefault="005C3ADA" w:rsidP="00A057F4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="00E65D86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közvetítő honlapján található értékesítést végző elektronikus felületen keresztül </w:t>
      </w:r>
      <w:r w:rsidR="00053762" w:rsidRPr="00437166">
        <w:rPr>
          <w:rFonts w:ascii="Arial" w:hAnsi="Arial" w:cs="Arial"/>
        </w:rPr>
        <w:t xml:space="preserve">a tárgyidőszakban </w:t>
      </w:r>
      <w:r w:rsidR="005B2132" w:rsidRPr="00437166">
        <w:rPr>
          <w:rFonts w:ascii="Arial" w:hAnsi="Arial" w:cs="Arial"/>
        </w:rPr>
        <w:t xml:space="preserve">(félévben) </w:t>
      </w:r>
      <w:r w:rsidRPr="00437166">
        <w:rPr>
          <w:rFonts w:ascii="Arial" w:hAnsi="Arial" w:cs="Arial"/>
        </w:rPr>
        <w:t xml:space="preserve">kezdeményezett pénzpiaci szerződés darabszáma. A szerződés kezdeményezése olyan </w:t>
      </w:r>
      <w:r w:rsidR="00746D0F" w:rsidRPr="00437166">
        <w:rPr>
          <w:rFonts w:ascii="Arial" w:hAnsi="Arial" w:cs="Arial"/>
        </w:rPr>
        <w:t>magatart</w:t>
      </w:r>
      <w:r w:rsidR="00E65D86" w:rsidRPr="00437166">
        <w:rPr>
          <w:rFonts w:ascii="Arial" w:hAnsi="Arial" w:cs="Arial"/>
        </w:rPr>
        <w:t xml:space="preserve">ás, amely közvetlenül valamely </w:t>
      </w:r>
      <w:r w:rsidR="00746D0F" w:rsidRPr="00437166">
        <w:rPr>
          <w:rFonts w:ascii="Arial" w:hAnsi="Arial" w:cs="Arial"/>
        </w:rPr>
        <w:t>pénzpiaci szerződés létrehozására irányul</w:t>
      </w:r>
      <w:r w:rsidR="00F35F62" w:rsidRPr="00437166">
        <w:rPr>
          <w:rFonts w:ascii="Arial" w:hAnsi="Arial" w:cs="Arial"/>
        </w:rPr>
        <w:t>.</w:t>
      </w:r>
    </w:p>
    <w:p w14:paraId="03186218" w14:textId="77777777" w:rsidR="003F43B7" w:rsidRDefault="003F43B7" w:rsidP="00A057F4">
      <w:pPr>
        <w:spacing w:after="0"/>
        <w:rPr>
          <w:rFonts w:ascii="Arial" w:hAnsi="Arial" w:cs="Arial"/>
        </w:rPr>
      </w:pPr>
    </w:p>
    <w:p w14:paraId="1E7DA256" w14:textId="4BAF35BD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25</w:t>
      </w:r>
      <w:r w:rsidRPr="007B7CB3">
        <w:rPr>
          <w:rFonts w:ascii="Arial" w:hAnsi="Arial" w:cs="Arial"/>
          <w:b/>
        </w:rPr>
        <w:t xml:space="preserve"> Határon átnyúló tevékenységet végez-e?</w:t>
      </w:r>
      <w:r w:rsidRPr="00437166">
        <w:rPr>
          <w:rFonts w:ascii="Arial" w:hAnsi="Arial" w:cs="Arial"/>
          <w:b/>
        </w:rPr>
        <w:t xml:space="preserve"> (igen1/nem0)</w:t>
      </w:r>
    </w:p>
    <w:p w14:paraId="54C9828D" w14:textId="55EB6E85" w:rsidR="003F43B7" w:rsidRPr="007B7CB3" w:rsidRDefault="003F43B7" w:rsidP="003F43B7">
      <w:pPr>
        <w:spacing w:after="0"/>
        <w:rPr>
          <w:rFonts w:ascii="Arial" w:hAnsi="Arial" w:cs="Arial"/>
        </w:rPr>
      </w:pPr>
      <w:r w:rsidRPr="007B7CB3">
        <w:rPr>
          <w:rFonts w:ascii="Arial" w:hAnsi="Arial" w:cs="Arial"/>
        </w:rPr>
        <w:t xml:space="preserve">Abban az esetben kell igen értéket választani, amennyiben a </w:t>
      </w:r>
      <w:r w:rsidR="00D02CDC">
        <w:rPr>
          <w:rFonts w:ascii="Arial" w:hAnsi="Arial" w:cs="Arial"/>
        </w:rPr>
        <w:t xml:space="preserve">független </w:t>
      </w:r>
      <w:r w:rsidRPr="007B7CB3">
        <w:rPr>
          <w:rFonts w:ascii="Arial" w:hAnsi="Arial" w:cs="Arial"/>
        </w:rPr>
        <w:t xml:space="preserve">közvetítő Magyarország </w:t>
      </w:r>
      <w:r w:rsidR="00603591">
        <w:rPr>
          <w:rFonts w:ascii="Arial" w:hAnsi="Arial" w:cs="Arial"/>
        </w:rPr>
        <w:t>területén</w:t>
      </w:r>
      <w:r w:rsidRPr="007B7CB3">
        <w:rPr>
          <w:rFonts w:ascii="Arial" w:hAnsi="Arial" w:cs="Arial"/>
        </w:rPr>
        <w:t xml:space="preserve"> kívül is végez </w:t>
      </w:r>
      <w:r w:rsidR="003653A7">
        <w:rPr>
          <w:rFonts w:ascii="Arial" w:hAnsi="Arial" w:cs="Arial"/>
        </w:rPr>
        <w:t xml:space="preserve">pénzpiaci </w:t>
      </w:r>
      <w:r w:rsidRPr="007B7CB3">
        <w:rPr>
          <w:rFonts w:ascii="Arial" w:hAnsi="Arial" w:cs="Arial"/>
        </w:rPr>
        <w:t>közvetítői tevékenységet</w:t>
      </w:r>
      <w:r w:rsidR="003653A7">
        <w:rPr>
          <w:rFonts w:ascii="Arial" w:hAnsi="Arial" w:cs="Arial"/>
        </w:rPr>
        <w:t>, függetlenül a pénzpiaci partner székhelyétől</w:t>
      </w:r>
      <w:r w:rsidRPr="007B7CB3">
        <w:rPr>
          <w:rFonts w:ascii="Arial" w:hAnsi="Arial" w:cs="Arial"/>
        </w:rPr>
        <w:t>.</w:t>
      </w:r>
    </w:p>
    <w:p w14:paraId="51A235BC" w14:textId="77777777" w:rsidR="003F43B7" w:rsidRDefault="003F43B7" w:rsidP="003F43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56F45752" w14:textId="676933E4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26</w:t>
      </w:r>
      <w:r w:rsidRPr="007B7CB3">
        <w:rPr>
          <w:rFonts w:ascii="Arial" w:hAnsi="Arial" w:cs="Arial"/>
          <w:b/>
        </w:rPr>
        <w:t xml:space="preserve"> </w:t>
      </w:r>
      <w:r w:rsidR="003653A7" w:rsidRPr="003653A7">
        <w:rPr>
          <w:rFonts w:ascii="Arial" w:hAnsi="Arial" w:cs="Arial"/>
          <w:b/>
        </w:rPr>
        <w:t xml:space="preserve">Magyarország </w:t>
      </w:r>
      <w:r w:rsidR="00603591">
        <w:rPr>
          <w:rFonts w:ascii="Arial" w:hAnsi="Arial" w:cs="Arial"/>
          <w:b/>
        </w:rPr>
        <w:t>területén</w:t>
      </w:r>
      <w:r w:rsidR="003653A7" w:rsidRPr="003653A7">
        <w:rPr>
          <w:rFonts w:ascii="Arial" w:hAnsi="Arial" w:cs="Arial"/>
          <w:b/>
        </w:rPr>
        <w:t xml:space="preserve"> kívüli pénzpiaci</w:t>
      </w:r>
      <w:r w:rsidRPr="007B7CB3">
        <w:rPr>
          <w:rFonts w:ascii="Arial" w:hAnsi="Arial" w:cs="Arial"/>
          <w:b/>
        </w:rPr>
        <w:t xml:space="preserve"> közvetítésére feljogosító megállapodások/megbízások száma </w:t>
      </w:r>
      <w:r w:rsidR="00BE4144">
        <w:rPr>
          <w:rFonts w:ascii="Arial" w:hAnsi="Arial" w:cs="Arial"/>
          <w:b/>
        </w:rPr>
        <w:t>(db)</w:t>
      </w:r>
    </w:p>
    <w:p w14:paraId="629C3A83" w14:textId="12AA0B3D" w:rsidR="003F43B7" w:rsidRPr="00437166" w:rsidRDefault="003F43B7" w:rsidP="00A057F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02CDC">
        <w:rPr>
          <w:rFonts w:ascii="Arial" w:hAnsi="Arial" w:cs="Arial"/>
        </w:rPr>
        <w:t xml:space="preserve"> független közvetítőnek a</w:t>
      </w:r>
      <w:r>
        <w:rPr>
          <w:rFonts w:ascii="Arial" w:hAnsi="Arial" w:cs="Arial"/>
        </w:rPr>
        <w:t>zt a számot kell itt felt</w:t>
      </w:r>
      <w:r w:rsidR="00603591">
        <w:rPr>
          <w:rFonts w:ascii="Arial" w:hAnsi="Arial" w:cs="Arial"/>
        </w:rPr>
        <w:t>ü</w:t>
      </w:r>
      <w:r>
        <w:rPr>
          <w:rFonts w:ascii="Arial" w:hAnsi="Arial" w:cs="Arial"/>
        </w:rPr>
        <w:t>ntetni</w:t>
      </w:r>
      <w:r w:rsidR="00D02CD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3653A7">
        <w:rPr>
          <w:rFonts w:ascii="Arial" w:hAnsi="Arial" w:cs="Arial"/>
        </w:rPr>
        <w:t>hogy h</w:t>
      </w:r>
      <w:r>
        <w:rPr>
          <w:rFonts w:ascii="Arial" w:hAnsi="Arial" w:cs="Arial"/>
        </w:rPr>
        <w:t xml:space="preserve">ány </w:t>
      </w:r>
      <w:r w:rsidR="003653A7" w:rsidRPr="003653A7">
        <w:rPr>
          <w:rFonts w:ascii="Arial" w:hAnsi="Arial" w:cs="Arial"/>
        </w:rPr>
        <w:t>pénzügyi intézménnyel</w:t>
      </w:r>
      <w:r>
        <w:rPr>
          <w:rFonts w:ascii="Arial" w:hAnsi="Arial" w:cs="Arial"/>
        </w:rPr>
        <w:t xml:space="preserve"> van megállapodása vagy megbízása</w:t>
      </w:r>
      <w:r w:rsidR="00374FFD">
        <w:rPr>
          <w:rFonts w:ascii="Arial" w:hAnsi="Arial" w:cs="Arial"/>
        </w:rPr>
        <w:t xml:space="preserve"> </w:t>
      </w:r>
      <w:r w:rsidR="00374FFD" w:rsidRPr="00374FFD">
        <w:rPr>
          <w:rFonts w:ascii="Arial" w:hAnsi="Arial" w:cs="Arial"/>
        </w:rPr>
        <w:t xml:space="preserve">Magyarország </w:t>
      </w:r>
      <w:r w:rsidR="00603591">
        <w:rPr>
          <w:rFonts w:ascii="Arial" w:hAnsi="Arial" w:cs="Arial"/>
        </w:rPr>
        <w:t>területén</w:t>
      </w:r>
      <w:r w:rsidR="00374FFD" w:rsidRPr="00374FFD">
        <w:rPr>
          <w:rFonts w:ascii="Arial" w:hAnsi="Arial" w:cs="Arial"/>
        </w:rPr>
        <w:t xml:space="preserve"> kívül végezhető pénzpiaci közvetítői tevékenységre</w:t>
      </w:r>
      <w:r>
        <w:rPr>
          <w:rFonts w:ascii="Arial" w:hAnsi="Arial" w:cs="Arial"/>
        </w:rPr>
        <w:t xml:space="preserve">. Amennyiben </w:t>
      </w:r>
      <w:r w:rsidR="00603591">
        <w:rPr>
          <w:rFonts w:ascii="Arial" w:hAnsi="Arial" w:cs="Arial"/>
        </w:rPr>
        <w:t xml:space="preserve">a </w:t>
      </w:r>
      <w:r w:rsidR="00D02CDC">
        <w:rPr>
          <w:rFonts w:ascii="Arial" w:hAnsi="Arial" w:cs="Arial"/>
        </w:rPr>
        <w:t>független közvetítőnek</w:t>
      </w:r>
      <w:r w:rsidR="006035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 ilyen külföldi partnere, úgy „0” értéket kell rögzíteni</w:t>
      </w:r>
      <w:r w:rsidR="00603591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14:paraId="1EA5DF5E" w14:textId="77777777" w:rsidR="00464EFB" w:rsidRPr="00437166" w:rsidRDefault="00126862" w:rsidP="002D5E90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464EFB" w:rsidRPr="00437166">
        <w:rPr>
          <w:rFonts w:ascii="Arial" w:hAnsi="Arial" w:cs="Arial"/>
          <w:b/>
          <w:bCs/>
          <w:iCs/>
        </w:rPr>
        <w:t>B1A</w:t>
      </w:r>
      <w:r w:rsidR="00A51D91" w:rsidRPr="00437166">
        <w:rPr>
          <w:rFonts w:ascii="Arial" w:hAnsi="Arial" w:cs="Arial"/>
          <w:b/>
          <w:bCs/>
          <w:iCs/>
        </w:rPr>
        <w:t xml:space="preserve">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51280E" w:rsidRPr="00437166">
        <w:rPr>
          <w:rFonts w:ascii="Arial" w:hAnsi="Arial" w:cs="Arial"/>
          <w:b/>
          <w:bCs/>
          <w:iCs/>
        </w:rPr>
        <w:t>A Hpt. szerinti f</w:t>
      </w:r>
      <w:r w:rsidR="00EC3C32" w:rsidRPr="00437166">
        <w:rPr>
          <w:rFonts w:ascii="Arial" w:hAnsi="Arial" w:cs="Arial"/>
          <w:b/>
          <w:bCs/>
          <w:iCs/>
        </w:rPr>
        <w:t>üggetlen</w:t>
      </w:r>
      <w:r w:rsidR="000802D3" w:rsidRPr="00437166">
        <w:rPr>
          <w:rFonts w:ascii="Arial" w:hAnsi="Arial" w:cs="Arial"/>
          <w:b/>
          <w:bCs/>
          <w:iCs/>
        </w:rPr>
        <w:t xml:space="preserve"> közvetítői tevékenységből származó jutalékbevételek</w:t>
      </w:r>
    </w:p>
    <w:p w14:paraId="5C76D760" w14:textId="755FB246" w:rsidR="00A51D91" w:rsidRPr="00437166" w:rsidRDefault="00A51D91" w:rsidP="00464EF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 „</w:t>
      </w:r>
      <w:r w:rsidR="00464EFB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kód” rovatban a 99 végű a maximum sort jelöli. Az első </w:t>
      </w:r>
      <w:r w:rsidR="00047251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del w:id="23" w:author="MNB" w:date="2024-08-23T13:31:00Z">
        <w:r w:rsidRPr="00437166">
          <w:rPr>
            <w:rFonts w:ascii="Arial" w:hAnsi="Arial" w:cs="Arial"/>
          </w:rPr>
          <w:delText>(</w:delText>
        </w:r>
      </w:del>
      <w:ins w:id="24" w:author="MNB" w:date="2024-08-23T13:31:00Z">
        <w:r w:rsidR="00DD083B">
          <w:rPr>
            <w:rFonts w:ascii="Arial" w:hAnsi="Arial" w:cs="Arial"/>
          </w:rPr>
          <w:t xml:space="preserve">– </w:t>
        </w:r>
      </w:ins>
      <w:r w:rsidRPr="00437166">
        <w:rPr>
          <w:rFonts w:ascii="Arial" w:hAnsi="Arial" w:cs="Arial"/>
        </w:rPr>
        <w:t>annak függvényében, hogy hány pénzügyi intézménytől volt jutalékbevétele</w:t>
      </w:r>
      <w:del w:id="25" w:author="MNB" w:date="2024-08-23T13:31:00Z">
        <w:r w:rsidRPr="00437166">
          <w:rPr>
            <w:rFonts w:ascii="Arial" w:hAnsi="Arial" w:cs="Arial"/>
          </w:rPr>
          <w:delText>)</w:delText>
        </w:r>
      </w:del>
      <w:ins w:id="26" w:author="MNB" w:date="2024-08-23T13:31:00Z">
        <w:r w:rsidRPr="00437166">
          <w:rPr>
            <w:rFonts w:ascii="Arial" w:hAnsi="Arial" w:cs="Arial"/>
          </w:rPr>
          <w:t xml:space="preserve"> </w:t>
        </w:r>
        <w:r w:rsidR="00DD083B">
          <w:rPr>
            <w:rFonts w:ascii="Arial" w:hAnsi="Arial" w:cs="Arial"/>
          </w:rPr>
          <w:t>–</w:t>
        </w:r>
      </w:ins>
      <w:r w:rsidR="00DD083B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számoznia kell a megadott első kódtól kezdődően, a többi sor törlendő.</w:t>
      </w:r>
      <w:r w:rsidR="00293F73" w:rsidRPr="00437166">
        <w:rPr>
          <w:rFonts w:ascii="Arial" w:hAnsi="Arial" w:cs="Arial"/>
        </w:rPr>
        <w:t xml:space="preserve"> A</w:t>
      </w:r>
      <w:r w:rsidR="006B43F7" w:rsidRPr="00437166">
        <w:rPr>
          <w:rFonts w:ascii="Arial" w:hAnsi="Arial" w:cs="Arial"/>
        </w:rPr>
        <w:t>z</w:t>
      </w:r>
      <w:r w:rsidR="00293F73" w:rsidRPr="00437166">
        <w:rPr>
          <w:rFonts w:ascii="Arial" w:hAnsi="Arial" w:cs="Arial"/>
        </w:rPr>
        <w:t xml:space="preserve"> alkuszok esetében csak a tábla </w:t>
      </w:r>
      <w:r w:rsidR="00126862" w:rsidRPr="00437166">
        <w:rPr>
          <w:rFonts w:ascii="Arial" w:hAnsi="Arial" w:cs="Arial"/>
        </w:rPr>
        <w:t>92</w:t>
      </w:r>
      <w:r w:rsidR="00293F73" w:rsidRPr="00437166">
        <w:rPr>
          <w:rFonts w:ascii="Arial" w:hAnsi="Arial" w:cs="Arial"/>
        </w:rPr>
        <w:t>B1A1 Összesen sorát kell kitölteni</w:t>
      </w:r>
      <w:r w:rsidR="00515621" w:rsidRPr="00437166">
        <w:rPr>
          <w:rFonts w:ascii="Arial" w:hAnsi="Arial" w:cs="Arial"/>
        </w:rPr>
        <w:t>, ugyanis a pénzügyi intézményenkénti adatok – tekintettel a megbízás irányára és jellegére – esetükben nem értelmezhetők.</w:t>
      </w:r>
    </w:p>
    <w:p w14:paraId="5631653D" w14:textId="77777777" w:rsidR="00C8031F" w:rsidRPr="00437166" w:rsidRDefault="00C8031F" w:rsidP="00C8031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esetlegesen reklamált tételeket arra az időszakra szükséges jelenteni, amikor azok a pénzügyi intézmény elszámolásába bekerülnek.</w:t>
      </w:r>
    </w:p>
    <w:p w14:paraId="4005B1C6" w14:textId="77777777" w:rsidR="00C52F01" w:rsidRPr="00437166" w:rsidRDefault="00C52F01" w:rsidP="00464EFB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oszlopai</w:t>
      </w:r>
    </w:p>
    <w:p w14:paraId="3581BFE3" w14:textId="77777777" w:rsidR="00A51D91" w:rsidRPr="00437166" w:rsidRDefault="00C52F01" w:rsidP="00464E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F0050D" w:rsidRPr="00437166">
        <w:rPr>
          <w:rFonts w:ascii="Arial" w:hAnsi="Arial" w:cs="Arial"/>
          <w:b/>
          <w:bCs/>
          <w:iCs/>
        </w:rPr>
        <w:t xml:space="preserve">, </w:t>
      </w:r>
      <w:r w:rsidRPr="00437166">
        <w:rPr>
          <w:rFonts w:ascii="Arial" w:hAnsi="Arial" w:cs="Arial"/>
          <w:b/>
          <w:bCs/>
          <w:iCs/>
        </w:rPr>
        <w:t>b)</w:t>
      </w:r>
      <w:r w:rsidR="00A51D91" w:rsidRPr="00437166">
        <w:rPr>
          <w:rFonts w:ascii="Arial" w:hAnsi="Arial" w:cs="Arial"/>
          <w:b/>
          <w:bCs/>
          <w:iCs/>
        </w:rPr>
        <w:t xml:space="preserve"> Pénzügyi intézmény megnevezése és </w:t>
      </w:r>
      <w:r w:rsidR="0082202F" w:rsidRPr="00437166">
        <w:rPr>
          <w:rFonts w:ascii="Arial" w:hAnsi="Arial" w:cs="Arial"/>
          <w:b/>
          <w:bCs/>
          <w:iCs/>
        </w:rPr>
        <w:t>azonosítója</w:t>
      </w:r>
    </w:p>
    <w:p w14:paraId="4DAB41D4" w14:textId="73470DA1" w:rsidR="0082202F" w:rsidRPr="00437166" w:rsidRDefault="0082202F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„Pénzügyi intézmény megnevezése” oszlopba </w:t>
      </w:r>
      <w:r w:rsidR="00A51D91" w:rsidRPr="00437166">
        <w:rPr>
          <w:rFonts w:ascii="Arial" w:hAnsi="Arial" w:cs="Arial"/>
        </w:rPr>
        <w:t>a pénzügyi intézmény aktuális ne</w:t>
      </w:r>
      <w:r w:rsidRPr="00437166">
        <w:rPr>
          <w:rFonts w:ascii="Arial" w:hAnsi="Arial" w:cs="Arial"/>
        </w:rPr>
        <w:t xml:space="preserve">vét, a „Pénzügyi intézmény azonosítója” oszlopba a pénzügyi intézmény </w:t>
      </w:r>
      <w:r w:rsidR="00A51D91" w:rsidRPr="00437166">
        <w:rPr>
          <w:rFonts w:ascii="Arial" w:hAnsi="Arial" w:cs="Arial"/>
        </w:rPr>
        <w:t xml:space="preserve">törzsszámát </w:t>
      </w:r>
      <w:r w:rsidRPr="00437166">
        <w:rPr>
          <w:rFonts w:ascii="Arial" w:hAnsi="Arial" w:cs="Arial"/>
        </w:rPr>
        <w:t>(adószám első 8 számjegye) az MNB internetes honlapján a Felügyelet/Engedélyezés és intézményfelügyelés/ Piaci szereplők keresése</w:t>
      </w:r>
      <w:r w:rsidR="006E3FD1" w:rsidRPr="00437166">
        <w:rPr>
          <w:rFonts w:ascii="Arial" w:hAnsi="Arial" w:cs="Arial"/>
        </w:rPr>
        <w:t>/ Általános kereső</w:t>
      </w:r>
      <w:r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lastRenderedPageBreak/>
        <w:t>menüpont alatt található adat</w:t>
      </w:r>
      <w:r w:rsidR="006E3FD1" w:rsidRPr="00437166">
        <w:rPr>
          <w:rFonts w:ascii="Arial" w:hAnsi="Arial" w:cs="Arial"/>
        </w:rPr>
        <w:t>bázis</w:t>
      </w:r>
      <w:r w:rsidRPr="00437166">
        <w:rPr>
          <w:rFonts w:ascii="Arial" w:hAnsi="Arial" w:cs="Arial"/>
        </w:rPr>
        <w:t xml:space="preserve">ban foglalt adatoknak megfelelően kell megadni. </w:t>
      </w:r>
      <w:bookmarkStart w:id="27" w:name="_Hlk165622055"/>
      <w:del w:id="28" w:author="MNB" w:date="2024-08-23T13:31:00Z">
        <w:r w:rsidRPr="00437166">
          <w:rPr>
            <w:rFonts w:ascii="Arial" w:hAnsi="Arial" w:cs="Arial"/>
          </w:rPr>
          <w:delText>Határon</w:delText>
        </w:r>
      </w:del>
      <w:ins w:id="29" w:author="MNB" w:date="2024-08-23T13:31:00Z">
        <w:r w:rsidR="00DD083B">
          <w:rPr>
            <w:rFonts w:ascii="Arial" w:hAnsi="Arial" w:cs="Arial"/>
          </w:rPr>
          <w:t>A h</w:t>
        </w:r>
        <w:r w:rsidRPr="00437166">
          <w:rPr>
            <w:rFonts w:ascii="Arial" w:hAnsi="Arial" w:cs="Arial"/>
          </w:rPr>
          <w:t>atáron</w:t>
        </w:r>
      </w:ins>
      <w:r w:rsidRPr="00437166">
        <w:rPr>
          <w:rFonts w:ascii="Arial" w:hAnsi="Arial" w:cs="Arial"/>
        </w:rPr>
        <w:t xml:space="preserve"> átnyúló tevékenységet végző intézmények törzsszáma minden esetben 8.</w:t>
      </w:r>
      <w:bookmarkEnd w:id="27"/>
    </w:p>
    <w:p w14:paraId="3E093E1A" w14:textId="7EF59F8E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c)-</w:t>
      </w:r>
      <w:r w:rsidR="00575571">
        <w:rPr>
          <w:rFonts w:ascii="Arial" w:hAnsi="Arial" w:cs="Arial"/>
          <w:b/>
        </w:rPr>
        <w:t>c1</w:t>
      </w:r>
      <w:r w:rsidR="00502325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Tárgyidőszakra járó szerzési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03A04E5B" w14:textId="330A7158" w:rsidR="008121AB" w:rsidRPr="00437166" w:rsidRDefault="0029036D" w:rsidP="008121A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30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31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1C389D">
        <w:rPr>
          <w:rFonts w:ascii="Arial" w:hAnsi="Arial" w:cs="Arial"/>
        </w:rPr>
        <w:t xml:space="preserve">független </w:t>
      </w:r>
      <w:r w:rsidR="00437A89"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</w:t>
      </w:r>
      <w:ins w:id="32" w:author="MNB" w:date="2024-11-12T16:13:00Z">
        <w:r w:rsidR="00D34284">
          <w:rPr>
            <w:rFonts w:ascii="Arial" w:hAnsi="Arial" w:cs="Arial"/>
          </w:rPr>
          <w:t>javára</w:t>
        </w:r>
      </w:ins>
      <w:del w:id="33" w:author="MNB" w:date="2024-11-12T16:13:00Z">
        <w:r w:rsidRPr="00A147C1" w:rsidDel="00D34284">
          <w:rPr>
            <w:rFonts w:ascii="Arial" w:hAnsi="Arial" w:cs="Arial"/>
          </w:rPr>
          <w:delText>felé</w:delText>
        </w:r>
      </w:del>
      <w:r w:rsidRPr="00A147C1">
        <w:rPr>
          <w:rFonts w:ascii="Arial" w:hAnsi="Arial" w:cs="Arial"/>
        </w:rPr>
        <w:t xml:space="preserve"> </w:t>
      </w:r>
      <w:ins w:id="34" w:author="MNB" w:date="2024-09-17T17:15:00Z">
        <w:r w:rsidR="00F82A4C" w:rsidRPr="00A147C1">
          <w:rPr>
            <w:rFonts w:ascii="Arial" w:hAnsi="Arial" w:cs="Arial"/>
          </w:rPr>
          <w:t xml:space="preserve">közvetített, </w:t>
        </w:r>
      </w:ins>
      <w:r w:rsidR="00374FFD" w:rsidRPr="00A147C1">
        <w:rPr>
          <w:rFonts w:ascii="Arial" w:hAnsi="Arial" w:cs="Arial"/>
        </w:rPr>
        <w:t xml:space="preserve">a </w:t>
      </w:r>
      <w:r w:rsidRPr="00A147C1">
        <w:rPr>
          <w:rFonts w:ascii="Arial" w:hAnsi="Arial" w:cs="Arial"/>
        </w:rPr>
        <w:t>tárgyidőszak</w:t>
      </w:r>
      <w:r w:rsidRPr="00437166">
        <w:rPr>
          <w:rFonts w:ascii="Arial" w:hAnsi="Arial" w:cs="Arial"/>
        </w:rPr>
        <w:t xml:space="preserve">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>során</w:t>
      </w:r>
      <w:r w:rsidR="008E1F5F">
        <w:rPr>
          <w:rFonts w:ascii="Arial" w:hAnsi="Arial" w:cs="Arial"/>
        </w:rPr>
        <w:t xml:space="preserve"> </w:t>
      </w:r>
      <w:del w:id="35" w:author="MNB" w:date="2024-08-23T13:31:00Z">
        <w:r w:rsidR="00374FFD" w:rsidRPr="00A147C1">
          <w:rPr>
            <w:rFonts w:ascii="Arial" w:hAnsi="Arial" w:cs="Arial"/>
          </w:rPr>
          <w:delText>értékesített</w:delText>
        </w:r>
      </w:del>
      <w:ins w:id="36" w:author="MNB" w:date="2024-11-12T16:13:00Z">
        <w:r w:rsidR="00D34284">
          <w:rPr>
            <w:rFonts w:ascii="Arial" w:hAnsi="Arial" w:cs="Arial"/>
          </w:rPr>
          <w:t>folyósított</w:t>
        </w:r>
      </w:ins>
      <w:r w:rsidR="00795585" w:rsidRPr="00A147C1">
        <w:rPr>
          <w:rFonts w:ascii="Arial" w:hAnsi="Arial" w:cs="Arial"/>
        </w:rPr>
        <w:t>,</w:t>
      </w:r>
      <w:r w:rsidR="00374FFD" w:rsidRPr="00A147C1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A147C1">
        <w:rPr>
          <w:rFonts w:ascii="Arial" w:hAnsi="Arial" w:cs="Arial"/>
        </w:rPr>
        <w:t>–</w:t>
      </w:r>
      <w:r w:rsidR="00374FFD" w:rsidRPr="00A147C1">
        <w:rPr>
          <w:rFonts w:ascii="Arial" w:hAnsi="Arial" w:cs="Arial"/>
        </w:rPr>
        <w:t xml:space="preserve"> járó</w:t>
      </w:r>
      <w:r w:rsidRPr="00A147C1">
        <w:rPr>
          <w:rFonts w:ascii="Arial" w:hAnsi="Arial" w:cs="Arial"/>
        </w:rPr>
        <w:t xml:space="preserve"> jutalékbevételei</w:t>
      </w:r>
      <w:r w:rsidR="00B13B33" w:rsidRPr="00A147C1">
        <w:rPr>
          <w:rFonts w:ascii="Arial" w:hAnsi="Arial" w:cs="Arial"/>
        </w:rPr>
        <w:t>ből</w:t>
      </w:r>
      <w:r w:rsidRPr="00A147C1">
        <w:rPr>
          <w:rFonts w:ascii="Arial" w:hAnsi="Arial" w:cs="Arial"/>
        </w:rPr>
        <w:t xml:space="preserve"> </w:t>
      </w:r>
      <w:r w:rsidR="00B13B33" w:rsidRPr="00A147C1">
        <w:rPr>
          <w:rFonts w:ascii="Arial" w:hAnsi="Arial" w:cs="Arial"/>
        </w:rPr>
        <w:t xml:space="preserve">a </w:t>
      </w:r>
      <w:r w:rsidRPr="00A147C1">
        <w:rPr>
          <w:rFonts w:ascii="Arial" w:hAnsi="Arial" w:cs="Arial"/>
        </w:rPr>
        <w:t>szerzési jutalé</w:t>
      </w:r>
      <w:r w:rsidR="00F96F87" w:rsidRPr="00A147C1">
        <w:rPr>
          <w:rFonts w:ascii="Arial" w:hAnsi="Arial" w:cs="Arial"/>
        </w:rPr>
        <w:t xml:space="preserve">k </w:t>
      </w:r>
      <w:r w:rsidR="00B13B33" w:rsidRPr="00A147C1">
        <w:rPr>
          <w:rFonts w:ascii="Arial" w:hAnsi="Arial" w:cs="Arial"/>
        </w:rPr>
        <w:t xml:space="preserve">összegét </w:t>
      </w:r>
      <w:r w:rsidR="00013554" w:rsidRPr="00A147C1">
        <w:rPr>
          <w:rFonts w:ascii="Arial" w:hAnsi="Arial" w:cs="Arial"/>
        </w:rPr>
        <w:t xml:space="preserve">termékcsoportonként összesen, valamint </w:t>
      </w:r>
      <w:r w:rsidR="00F96F87" w:rsidRPr="00A147C1">
        <w:rPr>
          <w:rFonts w:ascii="Arial" w:hAnsi="Arial" w:cs="Arial"/>
        </w:rPr>
        <w:t>pénzügyi intéz</w:t>
      </w:r>
      <w:r w:rsidR="00013554" w:rsidRPr="00A147C1">
        <w:rPr>
          <w:rFonts w:ascii="Arial" w:hAnsi="Arial" w:cs="Arial"/>
        </w:rPr>
        <w:t>ményenként</w:t>
      </w:r>
      <w:r w:rsidR="00FF2DE0" w:rsidRPr="00A147C1">
        <w:rPr>
          <w:rFonts w:ascii="Arial" w:hAnsi="Arial" w:cs="Arial"/>
        </w:rPr>
        <w:t xml:space="preserve">i </w:t>
      </w:r>
      <w:r w:rsidRPr="00A147C1">
        <w:rPr>
          <w:rFonts w:ascii="Arial" w:hAnsi="Arial" w:cs="Arial"/>
        </w:rPr>
        <w:t>bontásban. A besorolásnak meg kell egyeznie a pénzügyi intézmény által megadott</w:t>
      </w:r>
      <w:r w:rsidR="00575D4F" w:rsidRPr="00A147C1">
        <w:rPr>
          <w:rFonts w:ascii="Arial" w:hAnsi="Arial" w:cs="Arial"/>
        </w:rPr>
        <w:t xml:space="preserve"> adatokkal</w:t>
      </w:r>
      <w:r w:rsidRPr="00A147C1">
        <w:rPr>
          <w:rFonts w:ascii="Arial" w:hAnsi="Arial" w:cs="Arial"/>
        </w:rPr>
        <w:t xml:space="preserve">. A jutalékokat bruttó módon kell </w:t>
      </w:r>
      <w:del w:id="37" w:author="MNB" w:date="2024-08-23T13:31:00Z">
        <w:r w:rsidRPr="00A147C1">
          <w:rPr>
            <w:rFonts w:ascii="Arial" w:hAnsi="Arial" w:cs="Arial"/>
          </w:rPr>
          <w:delText>megjeleníteni</w:delText>
        </w:r>
      </w:del>
      <w:ins w:id="38" w:author="MNB" w:date="2024-08-23T13:31:00Z">
        <w:r w:rsidRPr="00A147C1">
          <w:rPr>
            <w:rFonts w:ascii="Arial" w:hAnsi="Arial" w:cs="Arial"/>
          </w:rPr>
          <w:t>jelenteni</w:t>
        </w:r>
      </w:ins>
      <w:r w:rsidRPr="00A147C1">
        <w:rPr>
          <w:rFonts w:ascii="Arial" w:hAnsi="Arial" w:cs="Arial"/>
        </w:rPr>
        <w:t>, vagyis a sztornó tételek</w:t>
      </w:r>
      <w:del w:id="39" w:author="MNB" w:date="2024-08-23T13:33:00Z">
        <w:r w:rsidRPr="00A147C1" w:rsidDel="009B139A">
          <w:rPr>
            <w:rFonts w:ascii="Arial" w:hAnsi="Arial" w:cs="Arial"/>
          </w:rPr>
          <w:delText>et</w:delText>
        </w:r>
      </w:del>
      <w:r w:rsidRPr="00A147C1">
        <w:rPr>
          <w:rFonts w:ascii="Arial" w:hAnsi="Arial" w:cs="Arial"/>
        </w:rPr>
        <w:t xml:space="preserve"> (visszaírások</w:t>
      </w:r>
      <w:del w:id="40" w:author="MNB" w:date="2024-08-23T13:34:00Z">
        <w:r w:rsidRPr="00A147C1" w:rsidDel="009B139A">
          <w:rPr>
            <w:rFonts w:ascii="Arial" w:hAnsi="Arial" w:cs="Arial"/>
          </w:rPr>
          <w:delText>at</w:delText>
        </w:r>
      </w:del>
      <w:r w:rsidRPr="00A147C1">
        <w:rPr>
          <w:rFonts w:ascii="Arial" w:hAnsi="Arial" w:cs="Arial"/>
        </w:rPr>
        <w:t xml:space="preserve">) </w:t>
      </w:r>
      <w:del w:id="41" w:author="MNB" w:date="2024-08-23T13:31:00Z">
        <w:r w:rsidR="002D3550" w:rsidRPr="00A147C1">
          <w:rPr>
            <w:rFonts w:ascii="Arial" w:hAnsi="Arial" w:cs="Arial"/>
          </w:rPr>
          <w:delText>és a be</w:delText>
        </w:r>
      </w:del>
      <w:del w:id="42" w:author="MNB" w:date="2024-08-23T13:34:00Z">
        <w:r w:rsidRPr="00A147C1" w:rsidDel="009B139A">
          <w:rPr>
            <w:rFonts w:ascii="Arial" w:hAnsi="Arial" w:cs="Arial"/>
          </w:rPr>
          <w:delText xml:space="preserve"> </w:delText>
        </w:r>
      </w:del>
      <w:del w:id="43" w:author="MNB" w:date="2024-08-23T13:33:00Z">
        <w:r w:rsidRPr="00A147C1" w:rsidDel="009B139A">
          <w:rPr>
            <w:rFonts w:ascii="Arial" w:hAnsi="Arial" w:cs="Arial"/>
          </w:rPr>
          <w:delText xml:space="preserve">nem </w:delText>
        </w:r>
      </w:del>
      <w:del w:id="44" w:author="MNB" w:date="2024-08-23T13:31:00Z">
        <w:r w:rsidR="002D3550" w:rsidRPr="00A147C1">
          <w:rPr>
            <w:rFonts w:ascii="Arial" w:hAnsi="Arial" w:cs="Arial"/>
          </w:rPr>
          <w:delText xml:space="preserve">folyt szerzési jutalékösszegeket </w:delText>
        </w:r>
      </w:del>
      <w:r w:rsidRPr="00A147C1">
        <w:rPr>
          <w:rFonts w:ascii="Arial" w:hAnsi="Arial" w:cs="Arial"/>
        </w:rPr>
        <w:t xml:space="preserve">nem </w:t>
      </w:r>
      <w:del w:id="45" w:author="MNB" w:date="2024-08-23T13:31:00Z">
        <w:r w:rsidRPr="00A147C1">
          <w:rPr>
            <w:rFonts w:ascii="Arial" w:hAnsi="Arial" w:cs="Arial"/>
          </w:rPr>
          <w:delText>szabad levonni</w:delText>
        </w:r>
      </w:del>
      <w:ins w:id="46" w:author="MNB" w:date="2024-08-23T13:31:00Z">
        <w:r w:rsidR="00152F2F" w:rsidRPr="00A147C1">
          <w:rPr>
            <w:rFonts w:ascii="Arial" w:hAnsi="Arial" w:cs="Arial"/>
          </w:rPr>
          <w:t>vonhatók le</w:t>
        </w:r>
      </w:ins>
      <w:r w:rsidRPr="00A147C1">
        <w:rPr>
          <w:rFonts w:ascii="Arial" w:hAnsi="Arial" w:cs="Arial"/>
        </w:rPr>
        <w:t xml:space="preserve"> a tárgyidőszakban </w:t>
      </w:r>
      <w:del w:id="47" w:author="MNB" w:date="2024-08-23T13:31:00Z">
        <w:r w:rsidRPr="00A147C1">
          <w:rPr>
            <w:rFonts w:ascii="Arial" w:hAnsi="Arial" w:cs="Arial"/>
          </w:rPr>
          <w:delText>megszolgált</w:delText>
        </w:r>
      </w:del>
      <w:ins w:id="48" w:author="MNB" w:date="2024-08-23T13:31:00Z">
        <w:r w:rsidR="00D616B1" w:rsidRPr="00A147C1">
          <w:rPr>
            <w:rFonts w:ascii="Arial" w:hAnsi="Arial" w:cs="Arial"/>
          </w:rPr>
          <w:t>közvetített termékek után járó</w:t>
        </w:r>
      </w:ins>
      <w:r w:rsidRPr="00A147C1">
        <w:rPr>
          <w:rFonts w:ascii="Arial" w:hAnsi="Arial" w:cs="Arial"/>
        </w:rPr>
        <w:t xml:space="preserve"> jutalékokból.</w:t>
      </w:r>
      <w:r w:rsidR="008121AB" w:rsidRPr="00A147C1">
        <w:rPr>
          <w:rFonts w:ascii="Arial" w:hAnsi="Arial" w:cs="Arial"/>
        </w:rPr>
        <w:t xml:space="preserve"> A </w:t>
      </w:r>
      <w:r w:rsidR="00C44152" w:rsidRPr="00A147C1">
        <w:rPr>
          <w:rFonts w:ascii="Arial" w:hAnsi="Arial" w:cs="Arial"/>
        </w:rPr>
        <w:t xml:space="preserve">tárgyidőszakra </w:t>
      </w:r>
      <w:r w:rsidR="008121AB" w:rsidRPr="00A147C1">
        <w:rPr>
          <w:rFonts w:ascii="Arial" w:hAnsi="Arial" w:cs="Arial"/>
        </w:rPr>
        <w:t xml:space="preserve">járó jutalékbevételeket arra az időszakra szükséges jelenteni, </w:t>
      </w:r>
      <w:del w:id="49" w:author="MNB" w:date="2024-11-12T16:13:00Z">
        <w:r w:rsidR="008121AB" w:rsidRPr="00A147C1" w:rsidDel="00D34284">
          <w:rPr>
            <w:rFonts w:ascii="Arial" w:hAnsi="Arial" w:cs="Arial"/>
          </w:rPr>
          <w:delText xml:space="preserve">amelyben </w:delText>
        </w:r>
      </w:del>
      <w:del w:id="50" w:author="MNB" w:date="2024-08-23T13:31:00Z">
        <w:r w:rsidR="008121AB" w:rsidRPr="00A147C1">
          <w:rPr>
            <w:rFonts w:ascii="Arial" w:hAnsi="Arial" w:cs="Arial"/>
          </w:rPr>
          <w:delText>az eredménykimutatásban megjelen</w:delText>
        </w:r>
        <w:r w:rsidR="000A6967" w:rsidRPr="00A147C1">
          <w:rPr>
            <w:rFonts w:ascii="Arial" w:hAnsi="Arial" w:cs="Arial"/>
          </w:rPr>
          <w:delText>ne</w:delText>
        </w:r>
        <w:r w:rsidR="008121AB" w:rsidRPr="00A147C1">
          <w:rPr>
            <w:rFonts w:ascii="Arial" w:hAnsi="Arial" w:cs="Arial"/>
          </w:rPr>
          <w:delText>k</w:delText>
        </w:r>
      </w:del>
      <w:ins w:id="51" w:author="MNB" w:date="2024-11-12T16:13:00Z">
        <w:r w:rsidR="00D34284">
          <w:rPr>
            <w:rFonts w:ascii="Arial" w:hAnsi="Arial" w:cs="Arial"/>
          </w:rPr>
          <w:t>amikor a közvetített ügylet</w:t>
        </w:r>
      </w:ins>
      <w:ins w:id="52" w:author="MNB" w:date="2024-11-12T16:14:00Z">
        <w:r w:rsidR="00D34284">
          <w:rPr>
            <w:rFonts w:ascii="Arial" w:hAnsi="Arial" w:cs="Arial"/>
          </w:rPr>
          <w:t xml:space="preserve"> keretében folyósításra kerül sor</w:t>
        </w:r>
      </w:ins>
      <w:ins w:id="53" w:author="MNB" w:date="2024-08-23T13:31:00Z">
        <w:r w:rsidR="00152F2F" w:rsidRPr="00A147C1">
          <w:rPr>
            <w:rFonts w:ascii="Arial" w:hAnsi="Arial" w:cs="Arial"/>
          </w:rPr>
          <w:t>,</w:t>
        </w:r>
        <w:r w:rsidR="00D616B1" w:rsidRPr="00A147C1">
          <w:rPr>
            <w:rFonts w:ascii="Arial" w:hAnsi="Arial" w:cs="Arial"/>
          </w:rPr>
          <w:t xml:space="preserve"> függetlenül</w:t>
        </w:r>
        <w:r w:rsidR="00D616B1">
          <w:rPr>
            <w:rFonts w:ascii="Arial" w:hAnsi="Arial" w:cs="Arial"/>
          </w:rPr>
          <w:t xml:space="preserve"> a</w:t>
        </w:r>
        <w:r w:rsidR="00152F2F">
          <w:rPr>
            <w:rFonts w:ascii="Arial" w:hAnsi="Arial" w:cs="Arial"/>
          </w:rPr>
          <w:t>nnak a</w:t>
        </w:r>
        <w:r w:rsidR="00D616B1">
          <w:rPr>
            <w:rFonts w:ascii="Arial" w:hAnsi="Arial" w:cs="Arial"/>
          </w:rPr>
          <w:t xml:space="preserve"> megbízó pénzügyi intézmény részéről történő elszámolásától vagy pénzügyi teljesítésétől</w:t>
        </w:r>
        <w:r w:rsidR="008121AB" w:rsidRPr="00437166">
          <w:rPr>
            <w:rFonts w:ascii="Arial" w:hAnsi="Arial" w:cs="Arial"/>
          </w:rPr>
          <w:t>.</w:t>
        </w:r>
        <w:r w:rsidR="00853462" w:rsidRPr="00853462">
          <w:rPr>
            <w:rFonts w:ascii="Arial" w:hAnsi="Arial" w:cs="Arial"/>
          </w:rPr>
          <w:t xml:space="preserve"> </w:t>
        </w:r>
        <w:r w:rsidR="00853462" w:rsidRPr="00545A07">
          <w:rPr>
            <w:rFonts w:ascii="Arial" w:hAnsi="Arial" w:cs="Arial"/>
          </w:rPr>
          <w:t xml:space="preserve">A tárgyidőszakban közvetített szerződések után járó szerzési jutalékbevétel </w:t>
        </w:r>
        <w:r w:rsidR="00152F2F">
          <w:rPr>
            <w:rFonts w:ascii="Arial" w:hAnsi="Arial" w:cs="Arial"/>
          </w:rPr>
          <w:t>jelentés</w:t>
        </w:r>
        <w:r w:rsidR="00853462" w:rsidRPr="00545A07">
          <w:rPr>
            <w:rFonts w:ascii="Arial" w:hAnsi="Arial" w:cs="Arial"/>
          </w:rPr>
          <w:t xml:space="preserve">ekor a </w:t>
        </w:r>
        <w:r w:rsidR="00152F2F">
          <w:rPr>
            <w:rFonts w:ascii="Arial" w:hAnsi="Arial" w:cs="Arial"/>
          </w:rPr>
          <w:t>S</w:t>
        </w:r>
        <w:r w:rsidR="00853462" w:rsidRPr="00545A07">
          <w:rPr>
            <w:rFonts w:ascii="Arial" w:hAnsi="Arial" w:cs="Arial"/>
          </w:rPr>
          <w:t>zámv</w:t>
        </w:r>
        <w:r w:rsidR="001773ED">
          <w:rPr>
            <w:rFonts w:ascii="Arial" w:hAnsi="Arial" w:cs="Arial"/>
          </w:rPr>
          <w:t>.</w:t>
        </w:r>
        <w:r w:rsidR="00853462" w:rsidRPr="00545A07">
          <w:rPr>
            <w:rFonts w:ascii="Arial" w:hAnsi="Arial" w:cs="Arial"/>
          </w:rPr>
          <w:t xml:space="preserve"> tv</w:t>
        </w:r>
        <w:r w:rsidR="00152F2F">
          <w:rPr>
            <w:rFonts w:ascii="Arial" w:hAnsi="Arial" w:cs="Arial"/>
          </w:rPr>
          <w:t>.</w:t>
        </w:r>
        <w:r w:rsidR="00853462" w:rsidRPr="00545A07">
          <w:rPr>
            <w:rFonts w:ascii="Arial" w:hAnsi="Arial" w:cs="Arial"/>
          </w:rPr>
          <w:t xml:space="preserve"> bevételelszámolásra vonatkozó </w:t>
        </w:r>
        <w:r w:rsidR="00152F2F">
          <w:rPr>
            <w:rFonts w:ascii="Arial" w:hAnsi="Arial" w:cs="Arial"/>
          </w:rPr>
          <w:t>rendelkezései</w:t>
        </w:r>
        <w:r w:rsidR="00853462" w:rsidRPr="00545A07">
          <w:rPr>
            <w:rFonts w:ascii="Arial" w:hAnsi="Arial" w:cs="Arial"/>
          </w:rPr>
          <w:t xml:space="preserve"> nem </w:t>
        </w:r>
        <w:r w:rsidR="00152F2F">
          <w:rPr>
            <w:rFonts w:ascii="Arial" w:hAnsi="Arial" w:cs="Arial"/>
          </w:rPr>
          <w:t>alkalmazandók</w:t>
        </w:r>
      </w:ins>
      <w:r w:rsidR="00853462" w:rsidRPr="00545A07">
        <w:rPr>
          <w:rFonts w:ascii="Arial" w:hAnsi="Arial" w:cs="Arial"/>
        </w:rPr>
        <w:t>.</w:t>
      </w:r>
    </w:p>
    <w:p w14:paraId="37EAA38B" w14:textId="0669D079" w:rsidR="0029036D" w:rsidRPr="00437166" w:rsidRDefault="0057557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29036D" w:rsidRPr="00437166">
        <w:rPr>
          <w:rFonts w:ascii="Arial" w:hAnsi="Arial" w:cs="Arial"/>
          <w:b/>
        </w:rPr>
        <w:t xml:space="preserve"> Tárgyidőszakra járó fenntartási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3F90E4F6" w14:textId="3C781983" w:rsidR="0029036D" w:rsidRDefault="0029036D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54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55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</w:t>
      </w:r>
      <w:ins w:id="56" w:author="MNB" w:date="2024-11-12T16:14:00Z">
        <w:r w:rsidR="00D34284">
          <w:rPr>
            <w:rFonts w:ascii="Arial" w:hAnsi="Arial" w:cs="Arial"/>
          </w:rPr>
          <w:t>javára</w:t>
        </w:r>
      </w:ins>
      <w:del w:id="57" w:author="MNB" w:date="2024-11-12T16:14:00Z">
        <w:r w:rsidRPr="00437166" w:rsidDel="00D34284">
          <w:rPr>
            <w:rFonts w:ascii="Arial" w:hAnsi="Arial" w:cs="Arial"/>
          </w:rPr>
          <w:delText>felé</w:delText>
        </w:r>
      </w:del>
      <w:r w:rsidRPr="00437166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 xml:space="preserve">során </w:t>
      </w:r>
      <w:ins w:id="58" w:author="MNB" w:date="2024-11-12T16:14:00Z">
        <w:r w:rsidR="00D34284">
          <w:rPr>
            <w:rFonts w:ascii="Arial" w:hAnsi="Arial" w:cs="Arial"/>
          </w:rPr>
          <w:t>közvetített, illetve</w:t>
        </w:r>
      </w:ins>
      <w:ins w:id="59" w:author="MNB" w:date="2024-11-12T16:18:00Z">
        <w:r w:rsidR="00D34284">
          <w:rPr>
            <w:rFonts w:ascii="Arial" w:hAnsi="Arial" w:cs="Arial"/>
          </w:rPr>
          <w:t>-</w:t>
        </w:r>
      </w:ins>
      <w:r w:rsidR="00374FFD" w:rsidRPr="00374FFD">
        <w:rPr>
          <w:rFonts w:ascii="Arial" w:hAnsi="Arial" w:cs="Arial"/>
        </w:rPr>
        <w:t xml:space="preserve">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ins w:id="60" w:author="MNB" w:date="2024-08-23T13:31:00Z">
        <w:r w:rsidR="001B1798">
          <w:rPr>
            <w:rFonts w:ascii="Arial" w:hAnsi="Arial" w:cs="Arial"/>
          </w:rPr>
          <w:t>, a tárgyidőszak során elszámolt, azaz kiszámlázott (</w:t>
        </w:r>
        <w:r w:rsidR="00152F2F">
          <w:rPr>
            <w:rFonts w:ascii="Arial" w:hAnsi="Arial" w:cs="Arial"/>
          </w:rPr>
          <w:t xml:space="preserve">a </w:t>
        </w:r>
        <w:r w:rsidR="001B1798">
          <w:rPr>
            <w:rFonts w:ascii="Arial" w:hAnsi="Arial" w:cs="Arial"/>
          </w:rPr>
          <w:t>pénzügyi teljesítéstől független)</w:t>
        </w:r>
      </w:ins>
      <w:r w:rsidRPr="00437166">
        <w:rPr>
          <w:rFonts w:ascii="Arial" w:hAnsi="Arial" w:cs="Arial"/>
        </w:rPr>
        <w:t xml:space="preserve"> jutalékbevételeiből a fenntartási jutalék összegét</w:t>
      </w:r>
      <w:r w:rsidR="00FF2DE0" w:rsidRPr="00437166">
        <w:rPr>
          <w:rFonts w:ascii="Arial" w:hAnsi="Arial" w:cs="Arial"/>
        </w:rPr>
        <w:t xml:space="preserve"> termékcsoportonként összesen, valamint </w:t>
      </w:r>
      <w:r w:rsidR="00575D4F" w:rsidRPr="00437166">
        <w:rPr>
          <w:rFonts w:ascii="Arial" w:hAnsi="Arial" w:cs="Arial"/>
        </w:rPr>
        <w:t>pénzügyi intéz</w:t>
      </w:r>
      <w:r w:rsidR="00FF2DE0" w:rsidRPr="00437166">
        <w:rPr>
          <w:rFonts w:ascii="Arial" w:hAnsi="Arial" w:cs="Arial"/>
        </w:rPr>
        <w:t xml:space="preserve">ményenkénti </w:t>
      </w:r>
      <w:r w:rsidR="00575D4F" w:rsidRPr="00437166">
        <w:rPr>
          <w:rFonts w:ascii="Arial" w:hAnsi="Arial" w:cs="Arial"/>
        </w:rPr>
        <w:t>bontás</w:t>
      </w:r>
      <w:r w:rsidR="00FF2DE0" w:rsidRPr="00437166">
        <w:rPr>
          <w:rFonts w:ascii="Arial" w:hAnsi="Arial" w:cs="Arial"/>
        </w:rPr>
        <w:t>ban</w:t>
      </w:r>
      <w:r w:rsidR="00575D4F" w:rsidRPr="00437166">
        <w:rPr>
          <w:rFonts w:ascii="Arial" w:hAnsi="Arial" w:cs="Arial"/>
        </w:rPr>
        <w:t>.</w:t>
      </w:r>
      <w:r w:rsidRPr="00437166">
        <w:rPr>
          <w:rFonts w:ascii="Arial" w:hAnsi="Arial" w:cs="Arial"/>
        </w:rPr>
        <w:t xml:space="preserve"> A besorolásnak meg kell egyeznie a pénzügyi intézmény által megadott</w:t>
      </w:r>
      <w:r w:rsidR="00575D4F" w:rsidRPr="00437166">
        <w:rPr>
          <w:rFonts w:ascii="Arial" w:hAnsi="Arial" w:cs="Arial"/>
        </w:rPr>
        <w:t xml:space="preserve"> adatokkal</w:t>
      </w:r>
      <w:r w:rsidRPr="00437166">
        <w:rPr>
          <w:rFonts w:ascii="Arial" w:hAnsi="Arial" w:cs="Arial"/>
        </w:rPr>
        <w:t xml:space="preserve">. A jutalékokat bruttó módon kell </w:t>
      </w:r>
      <w:del w:id="61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62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>, vagyis a sztornó tételek</w:t>
      </w:r>
      <w:del w:id="63" w:author="MNB" w:date="2024-08-23T13:34:00Z">
        <w:r w:rsidRPr="00437166" w:rsidDel="009B139A">
          <w:rPr>
            <w:rFonts w:ascii="Arial" w:hAnsi="Arial" w:cs="Arial"/>
          </w:rPr>
          <w:delText>et</w:delText>
        </w:r>
      </w:del>
      <w:r w:rsidRPr="00437166">
        <w:rPr>
          <w:rFonts w:ascii="Arial" w:hAnsi="Arial" w:cs="Arial"/>
        </w:rPr>
        <w:t xml:space="preserve"> (visszaírások</w:t>
      </w:r>
      <w:del w:id="64" w:author="MNB" w:date="2024-08-23T13:34:00Z">
        <w:r w:rsidRPr="00437166" w:rsidDel="009B139A">
          <w:rPr>
            <w:rFonts w:ascii="Arial" w:hAnsi="Arial" w:cs="Arial"/>
          </w:rPr>
          <w:delText>at</w:delText>
        </w:r>
      </w:del>
      <w:r w:rsidRPr="00437166">
        <w:rPr>
          <w:rFonts w:ascii="Arial" w:hAnsi="Arial" w:cs="Arial"/>
        </w:rPr>
        <w:t xml:space="preserve">) </w:t>
      </w:r>
      <w:del w:id="65" w:author="MNB" w:date="2024-08-23T13:31:00Z">
        <w:r w:rsidR="002D3550" w:rsidRPr="00437166">
          <w:rPr>
            <w:rFonts w:ascii="Arial" w:hAnsi="Arial" w:cs="Arial"/>
          </w:rPr>
          <w:delText>és a be</w:delText>
        </w:r>
      </w:del>
      <w:del w:id="66" w:author="MNB" w:date="2024-08-23T13:35:00Z">
        <w:r w:rsidRPr="00437166" w:rsidDel="009B139A">
          <w:rPr>
            <w:rFonts w:ascii="Arial" w:hAnsi="Arial" w:cs="Arial"/>
          </w:rPr>
          <w:delText xml:space="preserve"> nem </w:delText>
        </w:r>
      </w:del>
      <w:del w:id="67" w:author="MNB" w:date="2024-08-23T13:31:00Z">
        <w:r w:rsidR="002D3550" w:rsidRPr="00437166">
          <w:rPr>
            <w:rFonts w:ascii="Arial" w:hAnsi="Arial" w:cs="Arial"/>
          </w:rPr>
          <w:delText xml:space="preserve">folyt fenntartási jutalékösszegeket </w:delText>
        </w:r>
      </w:del>
      <w:r w:rsidRPr="00437166">
        <w:rPr>
          <w:rFonts w:ascii="Arial" w:hAnsi="Arial" w:cs="Arial"/>
        </w:rPr>
        <w:t xml:space="preserve">nem </w:t>
      </w:r>
      <w:del w:id="68" w:author="MNB" w:date="2024-08-23T13:31:00Z">
        <w:r w:rsidRPr="00437166">
          <w:rPr>
            <w:rFonts w:ascii="Arial" w:hAnsi="Arial" w:cs="Arial"/>
          </w:rPr>
          <w:delText>szabad levonni</w:delText>
        </w:r>
      </w:del>
      <w:ins w:id="69" w:author="MNB" w:date="2024-08-23T13:31:00Z">
        <w:r w:rsidR="00AD6220">
          <w:rPr>
            <w:rFonts w:ascii="Arial" w:hAnsi="Arial" w:cs="Arial"/>
          </w:rPr>
          <w:t>vonhatók le</w:t>
        </w:r>
      </w:ins>
      <w:r w:rsidRPr="00437166">
        <w:rPr>
          <w:rFonts w:ascii="Arial" w:hAnsi="Arial" w:cs="Arial"/>
        </w:rPr>
        <w:t xml:space="preserve"> a tárgyidőszak</w:t>
      </w:r>
      <w:r w:rsidR="00374FFD">
        <w:rPr>
          <w:rFonts w:ascii="Arial" w:hAnsi="Arial" w:cs="Arial"/>
        </w:rPr>
        <w:t>ra járó</w:t>
      </w:r>
      <w:r w:rsidRPr="00437166">
        <w:rPr>
          <w:rFonts w:ascii="Arial" w:hAnsi="Arial" w:cs="Arial"/>
        </w:rPr>
        <w:t xml:space="preserve"> fenntartási jutalékokból.</w:t>
      </w:r>
    </w:p>
    <w:p w14:paraId="1DADEC18" w14:textId="246F58B2" w:rsidR="00BE4144" w:rsidRPr="00437166" w:rsidRDefault="00BE4144" w:rsidP="00BE4144">
      <w:pPr>
        <w:autoSpaceDE w:val="0"/>
        <w:autoSpaceDN w:val="0"/>
        <w:adjustRightInd w:val="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e</w:t>
      </w:r>
      <w:r w:rsidRPr="00437166">
        <w:rPr>
          <w:rFonts w:ascii="Arial" w:hAnsi="Arial" w:cs="Arial"/>
          <w:b/>
        </w:rPr>
        <w:t>)-</w:t>
      </w:r>
      <w:proofErr w:type="gramEnd"/>
      <w:r>
        <w:rPr>
          <w:rFonts w:ascii="Arial" w:hAnsi="Arial" w:cs="Arial"/>
          <w:b/>
        </w:rPr>
        <w:t>e1</w:t>
      </w:r>
      <w:r w:rsidR="00502325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 xml:space="preserve">) Tárgyidőszakra járó </w:t>
      </w:r>
      <w:r>
        <w:rPr>
          <w:rFonts w:ascii="Arial" w:hAnsi="Arial" w:cs="Arial"/>
          <w:b/>
        </w:rPr>
        <w:t>cél</w:t>
      </w:r>
      <w:r w:rsidRPr="00437166">
        <w:rPr>
          <w:rFonts w:ascii="Arial" w:hAnsi="Arial" w:cs="Arial"/>
          <w:b/>
        </w:rPr>
        <w:t>jutalék összege (e Ft)</w:t>
      </w:r>
    </w:p>
    <w:p w14:paraId="1ACFA6EF" w14:textId="56D92461" w:rsidR="001A14AD" w:rsidRPr="00437166" w:rsidRDefault="00BE4144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70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71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6F0EA5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független közvetítői tevékenységéből származó, a pénzügyi intézmények </w:t>
      </w:r>
      <w:ins w:id="72" w:author="MNB" w:date="2024-11-12T16:16:00Z">
        <w:r w:rsidR="00D34284">
          <w:rPr>
            <w:rFonts w:ascii="Arial" w:hAnsi="Arial" w:cs="Arial"/>
          </w:rPr>
          <w:t>javára</w:t>
        </w:r>
      </w:ins>
      <w:del w:id="73" w:author="MNB" w:date="2024-11-12T16:16:00Z">
        <w:r w:rsidRPr="00437166" w:rsidDel="00D34284">
          <w:rPr>
            <w:rFonts w:ascii="Arial" w:hAnsi="Arial" w:cs="Arial"/>
          </w:rPr>
          <w:delText>felé</w:delText>
        </w:r>
      </w:del>
      <w:r w:rsidRPr="00437166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 xml:space="preserve">tárgyidőszak (félév) </w:t>
      </w:r>
      <w:r w:rsidR="00374FFD" w:rsidRPr="00374FFD">
        <w:rPr>
          <w:rFonts w:ascii="Arial" w:hAnsi="Arial" w:cs="Arial"/>
        </w:rPr>
        <w:t xml:space="preserve">során </w:t>
      </w:r>
      <w:del w:id="74" w:author="MNB" w:date="2024-08-23T13:31:00Z">
        <w:r w:rsidR="00374FFD" w:rsidRPr="00374FFD">
          <w:rPr>
            <w:rFonts w:ascii="Arial" w:hAnsi="Arial" w:cs="Arial"/>
          </w:rPr>
          <w:delText>értékesített</w:delText>
        </w:r>
      </w:del>
      <w:ins w:id="75" w:author="MNB" w:date="2024-08-23T13:31:00Z">
        <w:r w:rsidR="00F6241C">
          <w:rPr>
            <w:rFonts w:ascii="Arial" w:hAnsi="Arial" w:cs="Arial"/>
          </w:rPr>
          <w:t>közvetített</w:t>
        </w:r>
      </w:ins>
      <w:r w:rsidR="00795585">
        <w:rPr>
          <w:rFonts w:ascii="Arial" w:hAnsi="Arial" w:cs="Arial"/>
        </w:rPr>
        <w:t>,</w:t>
      </w:r>
      <w:r w:rsidR="00374FFD" w:rsidRPr="00374FFD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ins w:id="76" w:author="MNB" w:date="2024-08-23T13:31:00Z">
        <w:r w:rsidR="00F6241C">
          <w:rPr>
            <w:rFonts w:ascii="Arial" w:hAnsi="Arial" w:cs="Arial"/>
          </w:rPr>
          <w:t>, a tárgyidőszak során elszámolt, azaz kiszámlázott (a pénzügyi teljesítéstől független)</w:t>
        </w:r>
      </w:ins>
      <w:r w:rsidR="00F6241C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jutalékbevételeiből a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 xml:space="preserve">jutalék összegét termékcsoportonként összesen, valamint pénzügyi intézményenkénti bontásban. </w:t>
      </w:r>
      <w:r w:rsidR="00D02D23" w:rsidRPr="00956A6A">
        <w:rPr>
          <w:rFonts w:ascii="Arial" w:hAnsi="Arial" w:cs="Arial"/>
        </w:rPr>
        <w:t>A céljutalék minden olyan extra jutalék, amelyre a</w:t>
      </w:r>
      <w:r w:rsidR="00D02D23">
        <w:rPr>
          <w:rFonts w:ascii="Arial" w:hAnsi="Arial" w:cs="Arial"/>
        </w:rPr>
        <w:t xml:space="preserve"> független közvetítő a</w:t>
      </w:r>
      <w:r w:rsidR="00D02D23" w:rsidRPr="00956A6A">
        <w:rPr>
          <w:rFonts w:ascii="Arial" w:hAnsi="Arial" w:cs="Arial"/>
        </w:rPr>
        <w:t xml:space="preserve"> közvetítői tevékenysége, teljesítménye vagy célfeladat kiírása alapján válik jogosulttá.</w:t>
      </w:r>
      <w:r w:rsidR="00D02D23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 besorolásnak meg kell egyeznie a pénzügyi intézmény által megadott adatokkal. A jutalékokat bruttó módon kell </w:t>
      </w:r>
      <w:del w:id="77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78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>, vagyis a sztornó tételek</w:t>
      </w:r>
      <w:del w:id="79" w:author="MNB" w:date="2024-08-23T13:35:00Z">
        <w:r w:rsidRPr="00437166" w:rsidDel="009B139A">
          <w:rPr>
            <w:rFonts w:ascii="Arial" w:hAnsi="Arial" w:cs="Arial"/>
          </w:rPr>
          <w:delText>et</w:delText>
        </w:r>
      </w:del>
      <w:r w:rsidRPr="00437166">
        <w:rPr>
          <w:rFonts w:ascii="Arial" w:hAnsi="Arial" w:cs="Arial"/>
        </w:rPr>
        <w:t xml:space="preserve"> (visszaírások</w:t>
      </w:r>
      <w:del w:id="80" w:author="MNB" w:date="2024-08-23T13:35:00Z">
        <w:r w:rsidRPr="00437166" w:rsidDel="009B139A">
          <w:rPr>
            <w:rFonts w:ascii="Arial" w:hAnsi="Arial" w:cs="Arial"/>
          </w:rPr>
          <w:delText>at</w:delText>
        </w:r>
      </w:del>
      <w:r w:rsidRPr="00437166">
        <w:rPr>
          <w:rFonts w:ascii="Arial" w:hAnsi="Arial" w:cs="Arial"/>
        </w:rPr>
        <w:t xml:space="preserve">) </w:t>
      </w:r>
      <w:del w:id="81" w:author="MNB" w:date="2024-08-23T13:31:00Z">
        <w:r w:rsidRPr="00437166">
          <w:rPr>
            <w:rFonts w:ascii="Arial" w:hAnsi="Arial" w:cs="Arial"/>
          </w:rPr>
          <w:delText>és a be</w:delText>
        </w:r>
      </w:del>
      <w:del w:id="82" w:author="MNB" w:date="2024-08-23T13:35:00Z">
        <w:r w:rsidRPr="00437166" w:rsidDel="009B139A">
          <w:rPr>
            <w:rFonts w:ascii="Arial" w:hAnsi="Arial" w:cs="Arial"/>
          </w:rPr>
          <w:delText xml:space="preserve"> nem </w:delText>
        </w:r>
      </w:del>
      <w:del w:id="83" w:author="MNB" w:date="2024-08-23T13:31:00Z">
        <w:r w:rsidRPr="00437166">
          <w:rPr>
            <w:rFonts w:ascii="Arial" w:hAnsi="Arial" w:cs="Arial"/>
          </w:rPr>
          <w:delText xml:space="preserve">folyt </w:delText>
        </w:r>
        <w:r>
          <w:rPr>
            <w:rFonts w:ascii="Arial" w:hAnsi="Arial" w:cs="Arial"/>
          </w:rPr>
          <w:delText>cél</w:delText>
        </w:r>
        <w:r w:rsidRPr="00437166">
          <w:rPr>
            <w:rFonts w:ascii="Arial" w:hAnsi="Arial" w:cs="Arial"/>
          </w:rPr>
          <w:delText xml:space="preserve">jutalékösszegeket </w:delText>
        </w:r>
      </w:del>
      <w:r w:rsidRPr="00437166">
        <w:rPr>
          <w:rFonts w:ascii="Arial" w:hAnsi="Arial" w:cs="Arial"/>
        </w:rPr>
        <w:t xml:space="preserve">nem </w:t>
      </w:r>
      <w:del w:id="84" w:author="MNB" w:date="2024-08-23T13:31:00Z">
        <w:r w:rsidRPr="00437166">
          <w:rPr>
            <w:rFonts w:ascii="Arial" w:hAnsi="Arial" w:cs="Arial"/>
          </w:rPr>
          <w:delText>szabad levonni</w:delText>
        </w:r>
      </w:del>
      <w:ins w:id="85" w:author="MNB" w:date="2024-08-23T13:31:00Z">
        <w:r w:rsidR="00AD6220">
          <w:rPr>
            <w:rFonts w:ascii="Arial" w:hAnsi="Arial" w:cs="Arial"/>
          </w:rPr>
          <w:t>vonhatók le</w:t>
        </w:r>
      </w:ins>
      <w:r w:rsidRPr="00437166">
        <w:rPr>
          <w:rFonts w:ascii="Arial" w:hAnsi="Arial" w:cs="Arial"/>
        </w:rPr>
        <w:t xml:space="preserve"> a tárgyidőszakban megszolgált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>jutalékokból.</w:t>
      </w:r>
    </w:p>
    <w:p w14:paraId="5F485F9B" w14:textId="7BFF1D9B" w:rsidR="0029036D" w:rsidRPr="00437166" w:rsidRDefault="001B1798" w:rsidP="0029036D">
      <w:pPr>
        <w:autoSpaceDE w:val="0"/>
        <w:autoSpaceDN w:val="0"/>
        <w:adjustRightInd w:val="0"/>
        <w:rPr>
          <w:del w:id="86" w:author="MNB" w:date="2024-08-23T13:31:00Z"/>
          <w:rFonts w:ascii="Arial" w:hAnsi="Arial" w:cs="Arial"/>
          <w:b/>
        </w:rPr>
      </w:pPr>
      <w:del w:id="87" w:author="MNB" w:date="2024-08-23T13:36:00Z">
        <w:r w:rsidDel="009B139A">
          <w:rPr>
            <w:rFonts w:ascii="Arial" w:hAnsi="Arial" w:cs="Arial"/>
            <w:b/>
          </w:rPr>
          <w:delText>f</w:delText>
        </w:r>
        <w:r w:rsidR="00C52F01" w:rsidRPr="00437166" w:rsidDel="009B139A">
          <w:rPr>
            <w:rFonts w:ascii="Arial" w:hAnsi="Arial" w:cs="Arial"/>
            <w:b/>
          </w:rPr>
          <w:delText>)-</w:delText>
        </w:r>
        <w:r w:rsidDel="009B139A">
          <w:rPr>
            <w:rFonts w:ascii="Arial" w:hAnsi="Arial" w:cs="Arial"/>
            <w:b/>
          </w:rPr>
          <w:delText>f</w:delText>
        </w:r>
        <w:r w:rsidR="00575571" w:rsidDel="009B139A">
          <w:rPr>
            <w:rFonts w:ascii="Arial" w:hAnsi="Arial" w:cs="Arial"/>
            <w:b/>
          </w:rPr>
          <w:delText>1</w:delText>
        </w:r>
        <w:r w:rsidR="00502325" w:rsidDel="009B139A">
          <w:rPr>
            <w:rFonts w:ascii="Arial" w:hAnsi="Arial" w:cs="Arial"/>
            <w:b/>
          </w:rPr>
          <w:delText>2</w:delText>
        </w:r>
        <w:r w:rsidR="00C52F01" w:rsidRPr="00437166" w:rsidDel="009B139A">
          <w:rPr>
            <w:rFonts w:ascii="Arial" w:hAnsi="Arial" w:cs="Arial"/>
            <w:b/>
          </w:rPr>
          <w:delText>)</w:delText>
        </w:r>
        <w:r w:rsidR="00F96F87" w:rsidRPr="00437166" w:rsidDel="009B139A">
          <w:rPr>
            <w:rFonts w:ascii="Arial" w:hAnsi="Arial" w:cs="Arial"/>
            <w:b/>
          </w:rPr>
          <w:delText xml:space="preserve"> </w:delText>
        </w:r>
      </w:del>
      <w:del w:id="88" w:author="MNB" w:date="2024-08-23T13:31:00Z">
        <w:r w:rsidR="0029036D" w:rsidRPr="00437166">
          <w:rPr>
            <w:rFonts w:ascii="Arial" w:hAnsi="Arial" w:cs="Arial"/>
            <w:b/>
          </w:rPr>
          <w:delText xml:space="preserve">Tárgyidőszakra </w:delText>
        </w:r>
        <w:r w:rsidR="00B45611" w:rsidRPr="00437166">
          <w:rPr>
            <w:rFonts w:ascii="Arial" w:hAnsi="Arial" w:cs="Arial"/>
            <w:b/>
          </w:rPr>
          <w:delText xml:space="preserve">járó, de </w:delText>
        </w:r>
        <w:r w:rsidR="0029036D" w:rsidRPr="00437166">
          <w:rPr>
            <w:rFonts w:ascii="Arial" w:hAnsi="Arial" w:cs="Arial"/>
            <w:b/>
          </w:rPr>
          <w:delText xml:space="preserve">be nem folyt </w:delText>
        </w:r>
        <w:r w:rsidR="00B45611" w:rsidRPr="00437166">
          <w:rPr>
            <w:rFonts w:ascii="Arial" w:hAnsi="Arial" w:cs="Arial"/>
            <w:b/>
          </w:rPr>
          <w:delText xml:space="preserve">szerzési </w:delText>
        </w:r>
        <w:r w:rsidR="0029036D" w:rsidRPr="00437166">
          <w:rPr>
            <w:rFonts w:ascii="Arial" w:hAnsi="Arial" w:cs="Arial"/>
            <w:b/>
          </w:rPr>
          <w:delText>jutalék összege</w:delText>
        </w:r>
        <w:r w:rsidR="000802D3" w:rsidRPr="00437166">
          <w:rPr>
            <w:rFonts w:ascii="Arial" w:hAnsi="Arial" w:cs="Arial"/>
            <w:b/>
          </w:rPr>
          <w:delText xml:space="preserve"> (e Ft)</w:delText>
        </w:r>
      </w:del>
    </w:p>
    <w:p w14:paraId="7688AFDF" w14:textId="77777777" w:rsidR="00B204FE" w:rsidRPr="00437166" w:rsidRDefault="0029036D" w:rsidP="00B204FE">
      <w:pPr>
        <w:autoSpaceDE w:val="0"/>
        <w:autoSpaceDN w:val="0"/>
        <w:adjustRightInd w:val="0"/>
        <w:rPr>
          <w:del w:id="89" w:author="MNB" w:date="2024-08-23T13:31:00Z"/>
          <w:rFonts w:ascii="Arial" w:hAnsi="Arial" w:cs="Arial"/>
        </w:rPr>
      </w:pPr>
      <w:del w:id="90" w:author="MNB" w:date="2024-08-23T13:31:00Z">
        <w:r w:rsidRPr="00437166">
          <w:rPr>
            <w:rFonts w:ascii="Arial" w:hAnsi="Arial" w:cs="Arial"/>
          </w:rPr>
          <w:delText xml:space="preserve">Itt kell megjeleníteni a </w:delText>
        </w:r>
        <w:r w:rsidR="0008707C">
          <w:rPr>
            <w:rFonts w:ascii="Arial" w:hAnsi="Arial" w:cs="Arial"/>
          </w:rPr>
          <w:delText xml:space="preserve">független </w:delText>
        </w:r>
        <w:r w:rsidRPr="00437166">
          <w:rPr>
            <w:rFonts w:ascii="Arial" w:hAnsi="Arial" w:cs="Arial"/>
          </w:rPr>
          <w:delText xml:space="preserve">közvetítőnek a </w:delText>
        </w:r>
        <w:r w:rsidR="00EC3C32" w:rsidRPr="00437166">
          <w:rPr>
            <w:rFonts w:ascii="Arial" w:hAnsi="Arial" w:cs="Arial"/>
          </w:rPr>
          <w:delText>független</w:delText>
        </w:r>
        <w:r w:rsidRPr="00437166">
          <w:rPr>
            <w:rFonts w:ascii="Arial" w:hAnsi="Arial" w:cs="Arial"/>
          </w:rPr>
          <w:delText xml:space="preserve"> közvetítői tevékenységéből származó, </w:delText>
        </w:r>
        <w:r w:rsidR="002D3550" w:rsidRPr="00437166">
          <w:rPr>
            <w:rFonts w:ascii="Arial" w:hAnsi="Arial" w:cs="Arial"/>
          </w:rPr>
          <w:delText xml:space="preserve">tárgyidőszak </w:delText>
        </w:r>
        <w:r w:rsidR="00374FFD" w:rsidRPr="00374FFD">
          <w:rPr>
            <w:rFonts w:ascii="Arial" w:hAnsi="Arial" w:cs="Arial"/>
          </w:rPr>
          <w:delText>során értékesített</w:delText>
        </w:r>
        <w:r w:rsidR="00FD0FD6">
          <w:rPr>
            <w:rFonts w:ascii="Arial" w:hAnsi="Arial" w:cs="Arial"/>
          </w:rPr>
          <w:delText>,</w:delText>
        </w:r>
        <w:r w:rsidR="00374FFD" w:rsidRPr="00374FFD">
          <w:rPr>
            <w:rFonts w:ascii="Arial" w:hAnsi="Arial" w:cs="Arial"/>
          </w:rPr>
          <w:delText xml:space="preserve"> illetve közvetítői állományban lévő termékek után járó</w:delText>
        </w:r>
        <w:r w:rsidR="00F96F87" w:rsidRPr="00437166">
          <w:rPr>
            <w:rFonts w:ascii="Arial" w:hAnsi="Arial" w:cs="Arial"/>
          </w:rPr>
          <w:delText xml:space="preserve">, azonban </w:delText>
        </w:r>
        <w:r w:rsidR="002D3550" w:rsidRPr="00437166">
          <w:rPr>
            <w:rFonts w:ascii="Arial" w:hAnsi="Arial" w:cs="Arial"/>
          </w:rPr>
          <w:delText xml:space="preserve">a </w:delText>
        </w:r>
        <w:r w:rsidR="00F96F87" w:rsidRPr="00437166">
          <w:rPr>
            <w:rFonts w:ascii="Arial" w:hAnsi="Arial" w:cs="Arial"/>
          </w:rPr>
          <w:delText>tárgyidőszak</w:delText>
        </w:r>
        <w:r w:rsidR="002D3550" w:rsidRPr="00437166">
          <w:rPr>
            <w:rFonts w:ascii="Arial" w:hAnsi="Arial" w:cs="Arial"/>
          </w:rPr>
          <w:delText xml:space="preserve"> utolsó napjáig még pénzügyileg</w:delText>
        </w:r>
        <w:r w:rsidR="00B204FE" w:rsidRPr="00437166">
          <w:rPr>
            <w:rFonts w:ascii="Arial" w:hAnsi="Arial" w:cs="Arial"/>
          </w:rPr>
          <w:delText xml:space="preserve"> be nem folyt jutalék összeget</w:delText>
        </w:r>
        <w:r w:rsidR="00FF2DE0" w:rsidRPr="00437166">
          <w:rPr>
            <w:rFonts w:ascii="Arial" w:hAnsi="Arial" w:cs="Arial"/>
          </w:rPr>
          <w:delText xml:space="preserve"> termékcsoportonként összesen, valamint</w:delText>
        </w:r>
        <w:r w:rsidRPr="00437166">
          <w:rPr>
            <w:rFonts w:ascii="Arial" w:hAnsi="Arial" w:cs="Arial"/>
          </w:rPr>
          <w:delText xml:space="preserve"> </w:delText>
        </w:r>
        <w:r w:rsidR="00575D4F" w:rsidRPr="00437166">
          <w:rPr>
            <w:rFonts w:ascii="Arial" w:hAnsi="Arial" w:cs="Arial"/>
          </w:rPr>
          <w:delText>pénzügyi intézményenként</w:delText>
        </w:r>
        <w:r w:rsidR="00FF2DE0" w:rsidRPr="00437166">
          <w:rPr>
            <w:rFonts w:ascii="Arial" w:hAnsi="Arial" w:cs="Arial"/>
          </w:rPr>
          <w:delText>i bontásban.</w:delText>
        </w:r>
        <w:r w:rsidR="00575D4F" w:rsidRPr="00437166">
          <w:rPr>
            <w:rFonts w:ascii="Arial" w:hAnsi="Arial" w:cs="Arial"/>
          </w:rPr>
          <w:delText xml:space="preserve"> </w:delText>
        </w:r>
        <w:r w:rsidRPr="00437166">
          <w:rPr>
            <w:rFonts w:ascii="Arial" w:hAnsi="Arial" w:cs="Arial"/>
          </w:rPr>
          <w:delText>A besorolásnak meg kell egyeznie a pénzügyi intézmény által megadott</w:delText>
        </w:r>
        <w:r w:rsidR="00575D4F" w:rsidRPr="00437166">
          <w:rPr>
            <w:rFonts w:ascii="Arial" w:hAnsi="Arial" w:cs="Arial"/>
          </w:rPr>
          <w:delText xml:space="preserve"> adatokkal.</w:delText>
        </w:r>
      </w:del>
    </w:p>
    <w:p w14:paraId="44915544" w14:textId="26B99B10" w:rsidR="0029036D" w:rsidRPr="00437166" w:rsidRDefault="009B139A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ins w:id="91" w:author="MNB" w:date="2024-08-23T13:36:00Z">
        <w:r>
          <w:rPr>
            <w:rFonts w:ascii="Arial" w:hAnsi="Arial" w:cs="Arial"/>
            <w:b/>
          </w:rPr>
          <w:t>f</w:t>
        </w:r>
      </w:ins>
      <w:del w:id="92" w:author="MNB" w:date="2024-08-23T13:36:00Z">
        <w:r w:rsidR="00BE4144" w:rsidDel="009B139A">
          <w:rPr>
            <w:rFonts w:ascii="Arial" w:hAnsi="Arial" w:cs="Arial"/>
            <w:b/>
          </w:rPr>
          <w:delText>g</w:delText>
        </w:r>
      </w:del>
      <w:r w:rsidR="00C52F01" w:rsidRPr="00437166">
        <w:rPr>
          <w:rFonts w:ascii="Arial" w:hAnsi="Arial" w:cs="Arial"/>
          <w:b/>
        </w:rPr>
        <w:t>)-</w:t>
      </w:r>
      <w:ins w:id="93" w:author="MNB" w:date="2024-08-23T13:36:00Z">
        <w:r>
          <w:rPr>
            <w:rFonts w:ascii="Arial" w:hAnsi="Arial" w:cs="Arial"/>
            <w:b/>
          </w:rPr>
          <w:t>f</w:t>
        </w:r>
      </w:ins>
      <w:del w:id="94" w:author="MNB" w:date="2024-08-23T13:36:00Z">
        <w:r w:rsidR="00BE4144" w:rsidDel="009B139A">
          <w:rPr>
            <w:rFonts w:ascii="Arial" w:hAnsi="Arial" w:cs="Arial"/>
            <w:b/>
          </w:rPr>
          <w:delText>g</w:delText>
        </w:r>
      </w:del>
      <w:r w:rsidR="00575571">
        <w:rPr>
          <w:rFonts w:ascii="Arial" w:hAnsi="Arial" w:cs="Arial"/>
          <w:b/>
        </w:rPr>
        <w:t>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F96F87" w:rsidRPr="00437166">
        <w:rPr>
          <w:rFonts w:ascii="Arial" w:hAnsi="Arial" w:cs="Arial"/>
          <w:b/>
        </w:rPr>
        <w:t xml:space="preserve"> </w:t>
      </w:r>
      <w:r w:rsidR="00047251" w:rsidRPr="00437166">
        <w:rPr>
          <w:rFonts w:ascii="Arial" w:hAnsi="Arial" w:cs="Arial"/>
          <w:b/>
        </w:rPr>
        <w:t>Tárgyidőszakban s</w:t>
      </w:r>
      <w:r w:rsidR="00F96F87" w:rsidRPr="00437166">
        <w:rPr>
          <w:rFonts w:ascii="Arial" w:hAnsi="Arial" w:cs="Arial"/>
          <w:b/>
        </w:rPr>
        <w:t>ztornó tételek (visszaírások)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1680EF11" w14:textId="799F4254" w:rsidR="00F96F87" w:rsidRPr="00437166" w:rsidRDefault="00F96F87" w:rsidP="00F96F8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95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96" w:author="MNB" w:date="2024-08-23T13:31:00Z">
        <w:r w:rsidR="00E04782">
          <w:rPr>
            <w:rFonts w:ascii="Arial" w:hAnsi="Arial" w:cs="Arial"/>
          </w:rPr>
          <w:t xml:space="preserve">– bruttó módon – </w:t>
        </w:r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felé kiszámlázott, azonban a pénzügyi intézmény által visszakövetelt tételeket</w:t>
      </w:r>
      <w:del w:id="97" w:author="MNB" w:date="2024-08-23T13:31:00Z">
        <w:r w:rsidRPr="00437166">
          <w:rPr>
            <w:rFonts w:ascii="Arial" w:hAnsi="Arial" w:cs="Arial"/>
          </w:rPr>
          <w:delText>, amelyeket bruttó módon kell megjeleníteni</w:delText>
        </w:r>
      </w:del>
      <w:r w:rsidRPr="00437166">
        <w:rPr>
          <w:rFonts w:ascii="Arial" w:hAnsi="Arial" w:cs="Arial"/>
        </w:rPr>
        <w:t xml:space="preserve">. </w:t>
      </w:r>
    </w:p>
    <w:p w14:paraId="6B601F16" w14:textId="6DC07E5C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575571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e1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f1</w:t>
      </w:r>
      <w:del w:id="98" w:author="MNB" w:date="2024-08-23T13:31:00Z">
        <w:r w:rsidRPr="00437166">
          <w:rPr>
            <w:rFonts w:ascii="Arial" w:hAnsi="Arial" w:cs="Arial"/>
            <w:b/>
          </w:rPr>
          <w:delText>)</w:delText>
        </w:r>
        <w:r w:rsidR="00BE4144">
          <w:rPr>
            <w:rFonts w:ascii="Arial" w:hAnsi="Arial" w:cs="Arial"/>
            <w:b/>
          </w:rPr>
          <w:delText>, g1</w:delText>
        </w:r>
      </w:del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Vállalati hitel és </w:t>
      </w:r>
      <w:r w:rsidR="00B204FE" w:rsidRPr="00437166">
        <w:rPr>
          <w:rFonts w:ascii="Arial" w:hAnsi="Arial" w:cs="Arial"/>
          <w:b/>
        </w:rPr>
        <w:t xml:space="preserve">pénzkölcsön, pénzügyi </w:t>
      </w:r>
      <w:r w:rsidR="00852F66" w:rsidRPr="00437166">
        <w:rPr>
          <w:rFonts w:ascii="Arial" w:hAnsi="Arial" w:cs="Arial"/>
          <w:b/>
        </w:rPr>
        <w:t>lízing</w:t>
      </w:r>
    </w:p>
    <w:p w14:paraId="61958CDF" w14:textId="0CBC745B" w:rsidR="00852F66" w:rsidRDefault="00852F66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lastRenderedPageBreak/>
        <w:t xml:space="preserve">A Hpt. 3. § (1) bekezdés b) és c) pontjában foglalt pénzügyi szolgáltatások </w:t>
      </w:r>
      <w:r w:rsidR="005E1C3E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22D79" w:rsidRPr="00437166">
        <w:rPr>
          <w:rFonts w:ascii="Arial" w:hAnsi="Arial" w:cs="Arial"/>
        </w:rPr>
        <w:t>például</w:t>
      </w:r>
      <w:del w:id="99" w:author="MNB" w:date="2024-08-23T13:31:00Z">
        <w:r w:rsidR="00D22D79" w:rsidRPr="00437166">
          <w:rPr>
            <w:rFonts w:ascii="Arial" w:hAnsi="Arial" w:cs="Arial"/>
          </w:rPr>
          <w:delText>:</w:delText>
        </w:r>
      </w:del>
      <w:r w:rsidR="00D22D79" w:rsidRPr="00437166">
        <w:rPr>
          <w:rFonts w:ascii="Arial" w:hAnsi="Arial" w:cs="Arial"/>
        </w:rPr>
        <w:t xml:space="preserve"> </w:t>
      </w:r>
      <w:r w:rsidR="005C3037" w:rsidRPr="00437166">
        <w:rPr>
          <w:rFonts w:ascii="Arial" w:hAnsi="Arial" w:cs="Arial"/>
        </w:rPr>
        <w:t xml:space="preserve">gazdasági társaság, </w:t>
      </w:r>
      <w:r w:rsidRPr="00437166">
        <w:rPr>
          <w:rFonts w:ascii="Arial" w:hAnsi="Arial" w:cs="Arial"/>
        </w:rPr>
        <w:t>egyéni vállalkozó) részére történő közvetítéséből származó</w:t>
      </w:r>
      <w:r w:rsidR="00CE2F09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</w:t>
      </w:r>
      <w:r w:rsidR="00B204FE" w:rsidRPr="00437166">
        <w:rPr>
          <w:rFonts w:ascii="Arial" w:hAnsi="Arial" w:cs="Arial"/>
        </w:rPr>
        <w:t>az egyes oszlopok címében meghatározott jutalékösszegeket szükséges itt megadni</w:t>
      </w:r>
      <w:r w:rsidRPr="00437166">
        <w:rPr>
          <w:rFonts w:ascii="Arial" w:hAnsi="Arial" w:cs="Arial"/>
        </w:rPr>
        <w:t>.</w:t>
      </w:r>
    </w:p>
    <w:p w14:paraId="37CE7BFF" w14:textId="34C86DF3" w:rsidR="00502325" w:rsidRDefault="00502325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c2), d2), e2), f2</w:t>
      </w:r>
      <w:del w:id="100" w:author="MNB" w:date="2024-08-23T13:31:00Z">
        <w:r>
          <w:rPr>
            <w:rFonts w:ascii="Arial" w:hAnsi="Arial" w:cs="Arial"/>
            <w:b/>
          </w:rPr>
          <w:delText>), g2</w:delText>
        </w:r>
      </w:del>
      <w:r>
        <w:rPr>
          <w:rFonts w:ascii="Arial" w:hAnsi="Arial" w:cs="Arial"/>
          <w:b/>
        </w:rPr>
        <w:t xml:space="preserve">) </w:t>
      </w:r>
      <w:r w:rsidRPr="009061B0">
        <w:rPr>
          <w:rFonts w:ascii="Arial" w:hAnsi="Arial" w:cs="Arial"/>
          <w:b/>
        </w:rPr>
        <w:t>Vállalati betét és fizetési számla</w:t>
      </w:r>
    </w:p>
    <w:p w14:paraId="0777C985" w14:textId="433C58F8" w:rsidR="00502325" w:rsidRDefault="00A3217B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A v</w:t>
      </w:r>
      <w:r w:rsidR="00502325" w:rsidRPr="00437166">
        <w:rPr>
          <w:rFonts w:ascii="Arial" w:hAnsi="Arial" w:cs="Arial"/>
        </w:rPr>
        <w:t>állalkozások (például</w:t>
      </w:r>
      <w:del w:id="101" w:author="MNB" w:date="2024-08-23T13:31:00Z">
        <w:r w:rsidR="00502325" w:rsidRPr="00437166">
          <w:rPr>
            <w:rFonts w:ascii="Arial" w:hAnsi="Arial" w:cs="Arial"/>
          </w:rPr>
          <w:delText>:</w:delText>
        </w:r>
      </w:del>
      <w:r w:rsidR="00502325" w:rsidRPr="00437166">
        <w:rPr>
          <w:rFonts w:ascii="Arial" w:hAnsi="Arial" w:cs="Arial"/>
        </w:rPr>
        <w:t xml:space="preserve"> gazdasági társaság, egyéni vállalkozó)</w:t>
      </w:r>
      <w:r w:rsidR="00502325">
        <w:rPr>
          <w:rFonts w:ascii="Arial" w:hAnsi="Arial" w:cs="Arial"/>
        </w:rPr>
        <w:t xml:space="preserve"> részére betét</w:t>
      </w:r>
      <w:r w:rsidR="002A24FE">
        <w:rPr>
          <w:rFonts w:ascii="Arial" w:hAnsi="Arial" w:cs="Arial"/>
        </w:rPr>
        <w:t>i</w:t>
      </w:r>
      <w:r w:rsidR="00502325">
        <w:rPr>
          <w:rFonts w:ascii="Arial" w:hAnsi="Arial" w:cs="Arial"/>
        </w:rPr>
        <w:t xml:space="preserve"> és folyószámla</w:t>
      </w:r>
      <w:del w:id="102" w:author="MNB" w:date="2024-08-23T13:37:00Z">
        <w:r w:rsidR="00502325" w:rsidDel="009B139A">
          <w:rPr>
            <w:rFonts w:ascii="Arial" w:hAnsi="Arial" w:cs="Arial"/>
          </w:rPr>
          <w:delText xml:space="preserve"> </w:delText>
        </w:r>
      </w:del>
      <w:r w:rsidR="00502325">
        <w:rPr>
          <w:rFonts w:ascii="Arial" w:hAnsi="Arial" w:cs="Arial"/>
        </w:rPr>
        <w:t>termék</w:t>
      </w:r>
      <w:r>
        <w:rPr>
          <w:rFonts w:ascii="Arial" w:hAnsi="Arial" w:cs="Arial"/>
        </w:rPr>
        <w:t>ek</w:t>
      </w:r>
      <w:r w:rsidR="00502325">
        <w:rPr>
          <w:rFonts w:ascii="Arial" w:hAnsi="Arial" w:cs="Arial"/>
        </w:rPr>
        <w:t xml:space="preserve"> közvetítéséből származó jutalékösszegeket szükséges itt </w:t>
      </w:r>
      <w:r>
        <w:rPr>
          <w:rFonts w:ascii="Arial" w:hAnsi="Arial" w:cs="Arial"/>
        </w:rPr>
        <w:t>jelent</w:t>
      </w:r>
      <w:r w:rsidR="00502325">
        <w:rPr>
          <w:rFonts w:ascii="Arial" w:hAnsi="Arial" w:cs="Arial"/>
        </w:rPr>
        <w:t>eni.</w:t>
      </w:r>
    </w:p>
    <w:p w14:paraId="414A26D8" w14:textId="3EA90636" w:rsidR="00B204FE" w:rsidRPr="00437166" w:rsidRDefault="00575571" w:rsidP="00F469D3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proofErr w:type="gramStart"/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proofErr w:type="gramEnd"/>
      <w:r>
        <w:rPr>
          <w:rFonts w:ascii="Arial" w:hAnsi="Arial" w:cs="Arial"/>
          <w:b/>
        </w:rPr>
        <w:t>c1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 w:rsidR="00916C4B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e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e1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f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f1</w:t>
      </w:r>
      <w:r w:rsidR="00502325">
        <w:rPr>
          <w:rFonts w:ascii="Arial" w:hAnsi="Arial" w:cs="Arial"/>
          <w:b/>
        </w:rPr>
        <w:t>2</w:t>
      </w:r>
      <w:del w:id="103" w:author="MNB" w:date="2024-08-23T13:31:00Z">
        <w:r w:rsidR="00C52F01" w:rsidRPr="00437166">
          <w:rPr>
            <w:rFonts w:ascii="Arial" w:hAnsi="Arial" w:cs="Arial"/>
            <w:b/>
          </w:rPr>
          <w:delText>)</w:delText>
        </w:r>
        <w:r w:rsidR="00BE4144">
          <w:rPr>
            <w:rFonts w:ascii="Arial" w:hAnsi="Arial" w:cs="Arial"/>
            <w:b/>
          </w:rPr>
          <w:delText>, g</w:delText>
        </w:r>
        <w:r w:rsidR="00502325">
          <w:rPr>
            <w:rFonts w:ascii="Arial" w:hAnsi="Arial" w:cs="Arial"/>
            <w:b/>
          </w:rPr>
          <w:delText>3</w:delText>
        </w:r>
        <w:r w:rsidR="00BE4144">
          <w:rPr>
            <w:rFonts w:ascii="Arial" w:hAnsi="Arial" w:cs="Arial"/>
            <w:b/>
          </w:rPr>
          <w:delText>)-g1</w:delText>
        </w:r>
        <w:r w:rsidR="00502325">
          <w:rPr>
            <w:rFonts w:ascii="Arial" w:hAnsi="Arial" w:cs="Arial"/>
            <w:b/>
          </w:rPr>
          <w:delText>2</w:delText>
        </w:r>
      </w:del>
      <w:r w:rsidR="00C52F01" w:rsidRPr="00437166">
        <w:rPr>
          <w:rFonts w:ascii="Arial" w:hAnsi="Arial" w:cs="Arial"/>
          <w:b/>
        </w:rPr>
        <w:t>)</w:t>
      </w:r>
      <w:r w:rsidR="00B204FE" w:rsidRPr="00437166">
        <w:rPr>
          <w:rFonts w:ascii="Arial" w:hAnsi="Arial" w:cs="Arial"/>
          <w:b/>
        </w:rPr>
        <w:t xml:space="preserve"> Lakossági</w:t>
      </w:r>
    </w:p>
    <w:p w14:paraId="54C11285" w14:textId="77777777" w:rsidR="00DF4890" w:rsidRPr="00437166" w:rsidRDefault="00B204FE" w:rsidP="003B37E3">
      <w:pPr>
        <w:rPr>
          <w:rFonts w:ascii="Arial" w:hAnsi="Arial" w:cs="Arial"/>
        </w:rPr>
      </w:pPr>
      <w:r w:rsidRPr="00437166">
        <w:rPr>
          <w:rFonts w:ascii="Arial" w:hAnsi="Arial" w:cs="Arial"/>
        </w:rPr>
        <w:t>Az egyes oszlop</w:t>
      </w:r>
      <w:r w:rsidR="00DB7DEA" w:rsidRPr="00437166">
        <w:rPr>
          <w:rFonts w:ascii="Arial" w:hAnsi="Arial" w:cs="Arial"/>
        </w:rPr>
        <w:t>ok</w:t>
      </w:r>
      <w:r w:rsidR="00B30E08" w:rsidRPr="00437166">
        <w:rPr>
          <w:rFonts w:ascii="Arial" w:hAnsi="Arial" w:cs="Arial"/>
        </w:rPr>
        <w:t>b</w:t>
      </w:r>
      <w:r w:rsidR="00D2049B" w:rsidRPr="00437166">
        <w:rPr>
          <w:rFonts w:ascii="Arial" w:hAnsi="Arial" w:cs="Arial"/>
        </w:rPr>
        <w:t>a</w:t>
      </w:r>
      <w:r w:rsidR="00B30E08" w:rsidRPr="00437166">
        <w:rPr>
          <w:rFonts w:ascii="Arial" w:hAnsi="Arial" w:cs="Arial"/>
        </w:rPr>
        <w:t>n</w:t>
      </w:r>
      <w:r w:rsidR="00DB7DEA" w:rsidRPr="00437166">
        <w:rPr>
          <w:rFonts w:ascii="Arial" w:hAnsi="Arial" w:cs="Arial"/>
        </w:rPr>
        <w:t xml:space="preserve"> meghatározott termékcsoportok </w:t>
      </w:r>
      <w:r w:rsidRPr="00437166">
        <w:rPr>
          <w:rFonts w:ascii="Arial" w:hAnsi="Arial" w:cs="Arial"/>
        </w:rPr>
        <w:t xml:space="preserve">fogyasztó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az önálló foglalkozásán és gazdasági tevékenységén kívül eső célok érdekében eljáró természetes személy</w:t>
      </w:r>
      <w:r w:rsidR="00B07848" w:rsidRPr="00437166">
        <w:rPr>
          <w:rFonts w:ascii="Arial" w:hAnsi="Arial" w:cs="Arial"/>
        </w:rPr>
        <w:t xml:space="preserve">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történő közvetítéséből származó</w:t>
      </w:r>
      <w:r w:rsidR="00AA40E6" w:rsidRPr="00437166">
        <w:rPr>
          <w:rFonts w:ascii="Arial" w:hAnsi="Arial" w:cs="Arial"/>
        </w:rPr>
        <w:t>, az</w:t>
      </w:r>
      <w:r w:rsidR="00CE2F09" w:rsidRPr="00437166">
        <w:rPr>
          <w:rFonts w:ascii="Arial" w:hAnsi="Arial" w:cs="Arial"/>
        </w:rPr>
        <w:t xml:space="preserve"> egyes oszlopok</w:t>
      </w:r>
      <w:r w:rsidR="00D2049B" w:rsidRPr="00437166">
        <w:rPr>
          <w:rFonts w:ascii="Arial" w:hAnsi="Arial" w:cs="Arial"/>
        </w:rPr>
        <w:t>ban</w:t>
      </w:r>
      <w:r w:rsidR="00CE2F09" w:rsidRPr="00437166">
        <w:rPr>
          <w:rFonts w:ascii="Arial" w:hAnsi="Arial" w:cs="Arial"/>
        </w:rPr>
        <w:t xml:space="preserve"> meghatározott</w:t>
      </w:r>
      <w:r w:rsidRPr="00437166">
        <w:rPr>
          <w:rFonts w:ascii="Arial" w:hAnsi="Arial" w:cs="Arial"/>
        </w:rPr>
        <w:t xml:space="preserve"> jutalékösszegeket szükséges itt megadni.</w:t>
      </w:r>
    </w:p>
    <w:p w14:paraId="183FA553" w14:textId="7B1936FD" w:rsidR="00BE4144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4</w:t>
      </w:r>
      <w:r w:rsidRPr="00437166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>A 92B1A táblából az államilag támogatott hitelekből/kölcsönökből származó jutalékbevételek</w:t>
      </w:r>
    </w:p>
    <w:p w14:paraId="5CB62962" w14:textId="57BA7254" w:rsidR="00BE4144" w:rsidRPr="00CF11AA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B675FE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ebben a táblában kell </w:t>
      </w:r>
      <w:del w:id="104" w:author="MNB" w:date="2024-08-23T13:31:00Z">
        <w:r w:rsidRPr="00437166">
          <w:rPr>
            <w:rFonts w:ascii="Arial" w:hAnsi="Arial" w:cs="Arial"/>
          </w:rPr>
          <w:delText>bemutatnia</w:delText>
        </w:r>
      </w:del>
      <w:ins w:id="105" w:author="MNB" w:date="2024-08-23T13:31:00Z">
        <w:r w:rsidR="006600DF">
          <w:rPr>
            <w:rFonts w:ascii="Arial" w:hAnsi="Arial" w:cs="Arial"/>
          </w:rPr>
          <w:t>jelentenie</w:t>
        </w:r>
      </w:ins>
      <w:r w:rsidRPr="004371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92B1A táblában jelentett hiteleken</w:t>
      </w:r>
      <w:del w:id="106" w:author="MNB" w:date="2024-08-23T13:31:00Z">
        <w:r>
          <w:rPr>
            <w:rFonts w:ascii="Arial" w:hAnsi="Arial" w:cs="Arial"/>
          </w:rPr>
          <w:delText>/</w:delText>
        </w:r>
      </w:del>
      <w:ins w:id="107" w:author="MNB" w:date="2024-08-23T13:31:00Z">
        <w:r w:rsidR="00283663">
          <w:rPr>
            <w:rFonts w:ascii="Arial" w:hAnsi="Arial" w:cs="Arial"/>
          </w:rPr>
          <w:t xml:space="preserve">, </w:t>
        </w:r>
      </w:ins>
      <w:r>
        <w:rPr>
          <w:rFonts w:ascii="Arial" w:hAnsi="Arial" w:cs="Arial"/>
        </w:rPr>
        <w:t>kölcsönökön belül az államilag támogatott hitelek</w:t>
      </w:r>
      <w:del w:id="108" w:author="MNB" w:date="2024-08-23T13:31:00Z">
        <w:r>
          <w:rPr>
            <w:rFonts w:ascii="Arial" w:hAnsi="Arial" w:cs="Arial"/>
          </w:rPr>
          <w:delText>/</w:delText>
        </w:r>
      </w:del>
      <w:ins w:id="109" w:author="MNB" w:date="2024-08-23T13:31:00Z">
        <w:r w:rsidR="00283663">
          <w:rPr>
            <w:rFonts w:ascii="Arial" w:hAnsi="Arial" w:cs="Arial"/>
          </w:rPr>
          <w:t xml:space="preserve">, </w:t>
        </w:r>
      </w:ins>
      <w:r>
        <w:rPr>
          <w:rFonts w:ascii="Arial" w:hAnsi="Arial" w:cs="Arial"/>
        </w:rPr>
        <w:t xml:space="preserve">kölcsönök </w:t>
      </w:r>
      <w:del w:id="110" w:author="MNB" w:date="2024-08-23T13:31:00Z">
        <w:r>
          <w:rPr>
            <w:rFonts w:ascii="Arial" w:hAnsi="Arial" w:cs="Arial"/>
          </w:rPr>
          <w:delText>után kapott jutalékokat</w:delText>
        </w:r>
      </w:del>
      <w:ins w:id="111" w:author="MNB" w:date="2024-08-23T13:31:00Z">
        <w:r>
          <w:rPr>
            <w:rFonts w:ascii="Arial" w:hAnsi="Arial" w:cs="Arial"/>
          </w:rPr>
          <w:t>után</w:t>
        </w:r>
        <w:r w:rsidR="001B1798">
          <w:rPr>
            <w:rFonts w:ascii="Arial" w:hAnsi="Arial" w:cs="Arial"/>
          </w:rPr>
          <w:t>i jutalékjogosultság összegét</w:t>
        </w:r>
        <w:r w:rsidR="00283663">
          <w:rPr>
            <w:rFonts w:ascii="Arial" w:hAnsi="Arial" w:cs="Arial"/>
          </w:rPr>
          <w:t>,</w:t>
        </w:r>
      </w:ins>
      <w:r>
        <w:rPr>
          <w:rFonts w:ascii="Arial" w:hAnsi="Arial" w:cs="Arial"/>
        </w:rPr>
        <w:t xml:space="preserve"> intézményenkénti bontásban. Államilag támogatott </w:t>
      </w:r>
      <w:del w:id="112" w:author="MNB" w:date="2024-08-23T13:31:00Z">
        <w:r>
          <w:rPr>
            <w:rFonts w:ascii="Arial" w:hAnsi="Arial" w:cs="Arial"/>
          </w:rPr>
          <w:delText>hiteleknek/kölcsönöknek számítanak</w:delText>
        </w:r>
      </w:del>
      <w:ins w:id="113" w:author="MNB" w:date="2024-08-23T13:31:00Z">
        <w:r>
          <w:rPr>
            <w:rFonts w:ascii="Arial" w:hAnsi="Arial" w:cs="Arial"/>
          </w:rPr>
          <w:t>hitelnek</w:t>
        </w:r>
        <w:r w:rsidR="00283663">
          <w:rPr>
            <w:rFonts w:ascii="Arial" w:hAnsi="Arial" w:cs="Arial"/>
          </w:rPr>
          <w:t xml:space="preserve">, </w:t>
        </w:r>
        <w:r>
          <w:rPr>
            <w:rFonts w:ascii="Arial" w:hAnsi="Arial" w:cs="Arial"/>
          </w:rPr>
          <w:t>kölcsönnek számít</w:t>
        </w:r>
      </w:ins>
      <w:r>
        <w:rPr>
          <w:rFonts w:ascii="Arial" w:hAnsi="Arial" w:cs="Arial"/>
        </w:rPr>
        <w:t xml:space="preserve"> ebben a táblában a támogatott lakáshitelek mellett például a „Babaváró” hitel, </w:t>
      </w:r>
      <w:r w:rsidR="00B675FE"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NHP</w:t>
      </w:r>
      <w:proofErr w:type="spellEnd"/>
      <w:r>
        <w:rPr>
          <w:rFonts w:ascii="Arial" w:hAnsi="Arial" w:cs="Arial"/>
        </w:rPr>
        <w:t xml:space="preserve"> Hajrá és minden, a piaci konstrukciótól eltérő, valamilyen formában támogatott konstrukció.</w:t>
      </w:r>
    </w:p>
    <w:p w14:paraId="535E7256" w14:textId="25AE1804" w:rsidR="00BE4144" w:rsidRPr="00437166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  <w:iCs/>
        </w:rPr>
        <w:t>AH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 xml:space="preserve">A </w:t>
      </w:r>
      <w:r w:rsidR="006A144D">
        <w:rPr>
          <w:rFonts w:ascii="Arial" w:hAnsi="Arial" w:cs="Arial"/>
          <w:b/>
          <w:bCs/>
          <w:iCs/>
        </w:rPr>
        <w:t xml:space="preserve">92B1A táblából a </w:t>
      </w:r>
      <w:r>
        <w:rPr>
          <w:rFonts w:ascii="Arial" w:hAnsi="Arial" w:cs="Arial"/>
          <w:b/>
          <w:bCs/>
          <w:iCs/>
        </w:rPr>
        <w:t>h</w:t>
      </w:r>
      <w:r w:rsidR="006A144D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táron átnyúló közvetítői tevékenységből</w:t>
      </w:r>
      <w:r w:rsidRPr="00A62549">
        <w:rPr>
          <w:rFonts w:ascii="Arial" w:hAnsi="Arial" w:cs="Arial"/>
          <w:b/>
          <w:bCs/>
          <w:iCs/>
        </w:rPr>
        <w:t xml:space="preserve"> származó jutalékbevételek</w:t>
      </w:r>
    </w:p>
    <w:p w14:paraId="69552FFF" w14:textId="50D1B68E" w:rsidR="00BE4144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6D45C4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6D45C4">
        <w:rPr>
          <w:rFonts w:ascii="Arial" w:hAnsi="Arial" w:cs="Arial"/>
        </w:rPr>
        <w:t xml:space="preserve">közvetítőnek ebben a táblában kell </w:t>
      </w:r>
      <w:del w:id="114" w:author="MNB" w:date="2024-08-23T13:31:00Z">
        <w:r w:rsidRPr="006D45C4">
          <w:rPr>
            <w:rFonts w:ascii="Arial" w:hAnsi="Arial" w:cs="Arial"/>
          </w:rPr>
          <w:delText>bemutatnia</w:delText>
        </w:r>
      </w:del>
      <w:ins w:id="115" w:author="MNB" w:date="2024-08-23T13:31:00Z">
        <w:r w:rsidR="00283663">
          <w:rPr>
            <w:rFonts w:ascii="Arial" w:hAnsi="Arial" w:cs="Arial"/>
          </w:rPr>
          <w:t>jelentenie</w:t>
        </w:r>
      </w:ins>
      <w:r w:rsidRPr="006D45C4">
        <w:rPr>
          <w:rFonts w:ascii="Arial" w:hAnsi="Arial" w:cs="Arial"/>
        </w:rPr>
        <w:t xml:space="preserve"> a 92B1A táblában jelentett hitelek</w:t>
      </w:r>
      <w:r>
        <w:rPr>
          <w:rFonts w:ascii="Arial" w:hAnsi="Arial" w:cs="Arial"/>
        </w:rPr>
        <w:t>en</w:t>
      </w:r>
      <w:del w:id="116" w:author="MNB" w:date="2024-08-23T13:31:00Z">
        <w:r w:rsidRPr="006D45C4">
          <w:rPr>
            <w:rFonts w:ascii="Arial" w:hAnsi="Arial" w:cs="Arial"/>
          </w:rPr>
          <w:delText>/</w:delText>
        </w:r>
      </w:del>
      <w:ins w:id="117" w:author="MNB" w:date="2024-08-23T13:31:00Z">
        <w:r w:rsidR="00283663">
          <w:rPr>
            <w:rFonts w:ascii="Arial" w:hAnsi="Arial" w:cs="Arial"/>
          </w:rPr>
          <w:t xml:space="preserve">, </w:t>
        </w:r>
      </w:ins>
      <w:r w:rsidRPr="006D45C4">
        <w:rPr>
          <w:rFonts w:ascii="Arial" w:hAnsi="Arial" w:cs="Arial"/>
        </w:rPr>
        <w:t>kölcsönökön belül a</w:t>
      </w:r>
      <w:r>
        <w:rPr>
          <w:rFonts w:ascii="Arial" w:hAnsi="Arial" w:cs="Arial"/>
        </w:rPr>
        <w:t xml:space="preserve"> határon átnyúló pénzpiaci közvetítői tevékenység során külföldön értékesített</w:t>
      </w:r>
      <w:r w:rsidRPr="006D45C4">
        <w:rPr>
          <w:rFonts w:ascii="Arial" w:hAnsi="Arial" w:cs="Arial"/>
        </w:rPr>
        <w:t xml:space="preserve"> hitelek</w:t>
      </w:r>
      <w:del w:id="118" w:author="MNB" w:date="2024-08-23T13:31:00Z">
        <w:r w:rsidRPr="006D45C4">
          <w:rPr>
            <w:rFonts w:ascii="Arial" w:hAnsi="Arial" w:cs="Arial"/>
          </w:rPr>
          <w:delText>/</w:delText>
        </w:r>
      </w:del>
      <w:ins w:id="119" w:author="MNB" w:date="2024-08-23T13:31:00Z">
        <w:r w:rsidR="00283663">
          <w:rPr>
            <w:rFonts w:ascii="Arial" w:hAnsi="Arial" w:cs="Arial"/>
          </w:rPr>
          <w:t xml:space="preserve">, </w:t>
        </w:r>
      </w:ins>
      <w:r w:rsidRPr="006D45C4">
        <w:rPr>
          <w:rFonts w:ascii="Arial" w:hAnsi="Arial" w:cs="Arial"/>
        </w:rPr>
        <w:t>kölcsönök után kapott jutalékok</w:t>
      </w:r>
      <w:r>
        <w:rPr>
          <w:rFonts w:ascii="Arial" w:hAnsi="Arial" w:cs="Arial"/>
        </w:rPr>
        <w:t xml:space="preserve"> összegét</w:t>
      </w:r>
      <w:ins w:id="120" w:author="MNB" w:date="2024-08-23T13:31:00Z">
        <w:r w:rsidR="00283663">
          <w:rPr>
            <w:rFonts w:ascii="Arial" w:hAnsi="Arial" w:cs="Arial"/>
          </w:rPr>
          <w:t>,</w:t>
        </w:r>
      </w:ins>
      <w:r w:rsidRPr="006D45C4">
        <w:rPr>
          <w:rFonts w:ascii="Arial" w:hAnsi="Arial" w:cs="Arial"/>
        </w:rPr>
        <w:t xml:space="preserve"> intézményenkénti bontásban.</w:t>
      </w:r>
    </w:p>
    <w:p w14:paraId="59D14014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 </w:t>
      </w:r>
      <w:r w:rsidR="00A51D91" w:rsidRPr="00437166">
        <w:rPr>
          <w:rFonts w:ascii="Arial" w:hAnsi="Arial" w:cs="Arial"/>
          <w:b/>
          <w:bCs/>
          <w:iCs/>
        </w:rPr>
        <w:t>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 egyéb tevékenységéből származó bevételei</w:t>
      </w:r>
    </w:p>
    <w:p w14:paraId="4B942432" w14:textId="185537DC" w:rsidR="00311A8A" w:rsidRPr="00437166" w:rsidRDefault="00C8031F" w:rsidP="00311A8A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>közvetítőnek</w:t>
      </w:r>
      <w:r w:rsidR="00FE4F1F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e</w:t>
      </w:r>
      <w:r w:rsidR="00311A8A" w:rsidRPr="00437166">
        <w:rPr>
          <w:rFonts w:ascii="Arial" w:hAnsi="Arial" w:cs="Arial"/>
        </w:rPr>
        <w:t xml:space="preserve">bben a táblában kell </w:t>
      </w:r>
      <w:del w:id="121" w:author="MNB" w:date="2024-08-23T13:31:00Z">
        <w:r w:rsidR="00311A8A" w:rsidRPr="00437166">
          <w:rPr>
            <w:rFonts w:ascii="Arial" w:hAnsi="Arial" w:cs="Arial"/>
          </w:rPr>
          <w:delText>bemutatni</w:delText>
        </w:r>
        <w:r w:rsidR="00826B34" w:rsidRPr="00437166">
          <w:rPr>
            <w:rFonts w:ascii="Arial" w:hAnsi="Arial" w:cs="Arial"/>
          </w:rPr>
          <w:delText>a</w:delText>
        </w:r>
      </w:del>
      <w:ins w:id="122" w:author="MNB" w:date="2024-08-23T13:31:00Z">
        <w:r w:rsidR="00283663">
          <w:rPr>
            <w:rFonts w:ascii="Arial" w:hAnsi="Arial" w:cs="Arial"/>
          </w:rPr>
          <w:t>jelentenie</w:t>
        </w:r>
      </w:ins>
      <w:r w:rsidR="00311A8A" w:rsidRPr="00437166">
        <w:rPr>
          <w:rFonts w:ascii="Arial" w:hAnsi="Arial" w:cs="Arial"/>
        </w:rPr>
        <w:t xml:space="preserve"> </w:t>
      </w:r>
      <w:r w:rsidR="000F78BB" w:rsidRPr="00437166">
        <w:rPr>
          <w:rFonts w:ascii="Arial" w:hAnsi="Arial" w:cs="Arial"/>
        </w:rPr>
        <w:t xml:space="preserve">féléves gyakorisággal </w:t>
      </w:r>
      <w:r w:rsidR="00311A8A" w:rsidRPr="00437166">
        <w:rPr>
          <w:rFonts w:ascii="Arial" w:hAnsi="Arial" w:cs="Arial"/>
        </w:rPr>
        <w:t>minden olyan</w:t>
      </w:r>
      <w:r w:rsidR="003548F9" w:rsidRPr="00437166">
        <w:rPr>
          <w:rFonts w:ascii="Arial" w:hAnsi="Arial" w:cs="Arial"/>
        </w:rPr>
        <w:t>, a</w:t>
      </w:r>
      <w:r w:rsidR="00311A8A" w:rsidRPr="00437166">
        <w:rPr>
          <w:rFonts w:ascii="Arial" w:hAnsi="Arial" w:cs="Arial"/>
        </w:rPr>
        <w:t xml:space="preserve"> </w:t>
      </w:r>
      <w:r w:rsidR="002D035B" w:rsidRPr="00437166">
        <w:rPr>
          <w:rFonts w:ascii="Arial" w:hAnsi="Arial" w:cs="Arial"/>
        </w:rPr>
        <w:t>független közvetítői tevékenység jutalékbevételén kívüli</w:t>
      </w:r>
      <w:r w:rsidR="00311A8A" w:rsidRPr="00437166">
        <w:rPr>
          <w:rFonts w:ascii="Arial" w:hAnsi="Arial" w:cs="Arial"/>
        </w:rPr>
        <w:t xml:space="preserve"> bevételt, amely</w:t>
      </w:r>
      <w:r w:rsidR="00857607" w:rsidRPr="00437166">
        <w:rPr>
          <w:rFonts w:ascii="Arial" w:hAnsi="Arial" w:cs="Arial"/>
        </w:rPr>
        <w:t>et</w:t>
      </w:r>
      <w:r w:rsidR="00311A8A" w:rsidRPr="00437166">
        <w:rPr>
          <w:rFonts w:ascii="Arial" w:hAnsi="Arial" w:cs="Arial"/>
        </w:rPr>
        <w:t xml:space="preserve"> a </w:t>
      </w:r>
      <w:r w:rsidR="00974FD0" w:rsidRPr="00437166">
        <w:rPr>
          <w:rFonts w:ascii="Arial" w:hAnsi="Arial" w:cs="Arial"/>
        </w:rPr>
        <w:t xml:space="preserve">független </w:t>
      </w:r>
      <w:r w:rsidR="00311A8A" w:rsidRPr="00437166">
        <w:rPr>
          <w:rFonts w:ascii="Arial" w:hAnsi="Arial" w:cs="Arial"/>
        </w:rPr>
        <w:t>közvetítői tevékenységhez kapcsolódóan vagy attól függetlenül</w:t>
      </w:r>
      <w:r w:rsidRPr="00437166">
        <w:rPr>
          <w:rFonts w:ascii="Arial" w:hAnsi="Arial" w:cs="Arial"/>
        </w:rPr>
        <w:t xml:space="preserve"> realizált.</w:t>
      </w:r>
    </w:p>
    <w:p w14:paraId="0D3D5F58" w14:textId="77777777" w:rsidR="00A51D91" w:rsidRPr="00437166" w:rsidRDefault="0021106D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tábla </w:t>
      </w:r>
      <w:r w:rsidRPr="00437166">
        <w:rPr>
          <w:rFonts w:ascii="Arial" w:hAnsi="Arial" w:cs="Arial"/>
          <w:b/>
          <w:bCs/>
          <w:iCs/>
        </w:rPr>
        <w:t>sorai</w:t>
      </w:r>
    </w:p>
    <w:p w14:paraId="067F69E5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B1B01 </w:t>
      </w:r>
      <w:r w:rsidR="00A51D91" w:rsidRPr="00437166">
        <w:rPr>
          <w:rFonts w:ascii="Arial" w:hAnsi="Arial" w:cs="Arial"/>
          <w:b/>
          <w:bCs/>
          <w:iCs/>
        </w:rPr>
        <w:t>Egyéb tevékenységek bevételei összesen</w:t>
      </w:r>
    </w:p>
    <w:p w14:paraId="610E2F23" w14:textId="69FF39B4" w:rsidR="00A51D91" w:rsidRPr="00437166" w:rsidRDefault="00A51D91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itt kimutatott</w:t>
      </w:r>
      <w:ins w:id="123" w:author="MNB" w:date="2024-08-23T13:31:00Z">
        <w:r w:rsidR="00283663">
          <w:rPr>
            <w:rFonts w:ascii="Arial" w:hAnsi="Arial" w:cs="Arial"/>
          </w:rPr>
          <w:t>, a</w:t>
        </w:r>
      </w:ins>
      <w:r w:rsidRPr="00437166">
        <w:rPr>
          <w:rFonts w:ascii="Arial" w:hAnsi="Arial" w:cs="Arial"/>
        </w:rPr>
        <w:t xml:space="preserve"> </w:t>
      </w:r>
      <w:r w:rsidR="00630FD7" w:rsidRPr="00437166">
        <w:rPr>
          <w:rFonts w:ascii="Arial" w:hAnsi="Arial" w:cs="Arial"/>
        </w:rPr>
        <w:t>tárgy</w:t>
      </w:r>
      <w:r w:rsidR="007226F1" w:rsidRPr="00437166">
        <w:rPr>
          <w:rFonts w:ascii="Arial" w:hAnsi="Arial" w:cs="Arial"/>
        </w:rPr>
        <w:t>időszakra</w:t>
      </w:r>
      <w:r w:rsidR="00630FD7" w:rsidRPr="00437166">
        <w:rPr>
          <w:rFonts w:ascii="Arial" w:hAnsi="Arial" w:cs="Arial"/>
        </w:rPr>
        <w:t xml:space="preserve"> vonatkozó </w:t>
      </w:r>
      <w:r w:rsidRPr="00437166">
        <w:rPr>
          <w:rFonts w:ascii="Arial" w:hAnsi="Arial" w:cs="Arial"/>
        </w:rPr>
        <w:t xml:space="preserve">összeget kell megbontani </w:t>
      </w:r>
      <w:r w:rsidR="00DB182E" w:rsidRPr="00437166">
        <w:rPr>
          <w:rFonts w:ascii="Arial" w:hAnsi="Arial" w:cs="Arial"/>
        </w:rPr>
        <w:t>a tábla soraiban</w:t>
      </w:r>
      <w:r w:rsidRPr="00437166">
        <w:rPr>
          <w:rFonts w:ascii="Arial" w:hAnsi="Arial" w:cs="Arial"/>
        </w:rPr>
        <w:t>.</w:t>
      </w:r>
    </w:p>
    <w:p w14:paraId="78332D59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B1B02 </w:t>
      </w:r>
      <w:r w:rsidR="00CC60BE" w:rsidRPr="00437166">
        <w:rPr>
          <w:rFonts w:ascii="Arial" w:hAnsi="Arial" w:cs="Arial"/>
          <w:b/>
          <w:bCs/>
          <w:iCs/>
        </w:rPr>
        <w:t>Hpt. szerinti f</w:t>
      </w:r>
      <w:r w:rsidR="00A51D91" w:rsidRPr="00437166">
        <w:rPr>
          <w:rFonts w:ascii="Arial" w:hAnsi="Arial" w:cs="Arial"/>
          <w:b/>
          <w:bCs/>
          <w:iCs/>
        </w:rPr>
        <w:t>üggő közvetítői tevékenység</w:t>
      </w:r>
    </w:p>
    <w:p w14:paraId="5E5FB527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</w:t>
      </w:r>
      <w:r w:rsidR="00CC60BE" w:rsidRPr="00437166">
        <w:rPr>
          <w:rFonts w:ascii="Arial" w:hAnsi="Arial" w:cs="Arial"/>
        </w:rPr>
        <w:t xml:space="preserve">Hpt. szerinti </w:t>
      </w:r>
      <w:r w:rsidR="00A51D91" w:rsidRPr="00437166">
        <w:rPr>
          <w:rFonts w:ascii="Arial" w:hAnsi="Arial" w:cs="Arial"/>
        </w:rPr>
        <w:t>függő közve</w:t>
      </w:r>
      <w:r w:rsidR="00D4109F" w:rsidRPr="00437166">
        <w:rPr>
          <w:rFonts w:ascii="Arial" w:hAnsi="Arial" w:cs="Arial"/>
        </w:rPr>
        <w:t xml:space="preserve">títőként a pénzügyi intézményektől </w:t>
      </w:r>
      <w:r w:rsidR="007226F1" w:rsidRPr="00437166">
        <w:rPr>
          <w:rFonts w:ascii="Arial" w:hAnsi="Arial" w:cs="Arial"/>
        </w:rPr>
        <w:t>a tárgyidőszakban</w:t>
      </w:r>
      <w:r w:rsidR="00D4109F" w:rsidRPr="00437166">
        <w:rPr>
          <w:rFonts w:ascii="Arial" w:hAnsi="Arial" w:cs="Arial"/>
        </w:rPr>
        <w:t xml:space="preserve"> kapott</w:t>
      </w:r>
      <w:r w:rsidR="00A51D91" w:rsidRPr="00437166">
        <w:rPr>
          <w:rFonts w:ascii="Arial" w:hAnsi="Arial" w:cs="Arial"/>
        </w:rPr>
        <w:t xml:space="preserve"> szerzési és fenntartási jutalékokat.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18B582E5" w14:textId="77777777" w:rsidR="003463E0" w:rsidRPr="00437166" w:rsidRDefault="008F33AE" w:rsidP="00630FD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3463E0" w:rsidRPr="00437166">
        <w:rPr>
          <w:rFonts w:ascii="Arial" w:hAnsi="Arial" w:cs="Arial"/>
          <w:b/>
        </w:rPr>
        <w:t>B1B03 ebből követeléskezelés, behajtás</w:t>
      </w:r>
    </w:p>
    <w:p w14:paraId="066B49FC" w14:textId="77777777" w:rsidR="003463E0" w:rsidRPr="00437166" w:rsidRDefault="003463E0" w:rsidP="003463E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Pr="00437166">
        <w:rPr>
          <w:rFonts w:ascii="Arial" w:hAnsi="Arial" w:cs="Arial"/>
        </w:rPr>
        <w:t>követelések megbízás alapján történő kezelésére, behajtására irányuló tevéke</w:t>
      </w:r>
      <w:r w:rsidR="007226F1" w:rsidRPr="00437166">
        <w:rPr>
          <w:rFonts w:ascii="Arial" w:hAnsi="Arial" w:cs="Arial"/>
        </w:rPr>
        <w:t>nységből származó tárgyidőszaki</w:t>
      </w:r>
      <w:r w:rsidRPr="00437166">
        <w:rPr>
          <w:rFonts w:ascii="Arial" w:hAnsi="Arial" w:cs="Arial"/>
        </w:rPr>
        <w:t xml:space="preserve"> bevételeket.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5D020443" w14:textId="77777777" w:rsidR="00A51D91" w:rsidRPr="00437166" w:rsidRDefault="008F33AE" w:rsidP="00844937">
      <w:pPr>
        <w:tabs>
          <w:tab w:val="left" w:pos="6521"/>
        </w:tabs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B1B04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proofErr w:type="spellStart"/>
      <w:r w:rsidR="00A51D91" w:rsidRPr="00437166">
        <w:rPr>
          <w:rFonts w:ascii="Arial" w:hAnsi="Arial" w:cs="Arial"/>
          <w:b/>
          <w:bCs/>
          <w:iCs/>
        </w:rPr>
        <w:t>Bszt</w:t>
      </w:r>
      <w:proofErr w:type="spellEnd"/>
      <w:r w:rsidR="00A51D91" w:rsidRPr="00437166">
        <w:rPr>
          <w:rFonts w:ascii="Arial" w:hAnsi="Arial" w:cs="Arial"/>
          <w:b/>
          <w:bCs/>
          <w:iCs/>
        </w:rPr>
        <w:t>. szerinti közvetítői tevékenység</w:t>
      </w:r>
    </w:p>
    <w:p w14:paraId="316A75A0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</w:t>
      </w:r>
      <w:proofErr w:type="spellStart"/>
      <w:r w:rsidR="00A51D91" w:rsidRPr="00437166">
        <w:rPr>
          <w:rFonts w:ascii="Arial" w:hAnsi="Arial" w:cs="Arial"/>
        </w:rPr>
        <w:t>Bszt</w:t>
      </w:r>
      <w:proofErr w:type="spellEnd"/>
      <w:r w:rsidR="00844937" w:rsidRPr="00437166">
        <w:rPr>
          <w:rFonts w:ascii="Arial" w:hAnsi="Arial" w:cs="Arial"/>
        </w:rPr>
        <w:t>.</w:t>
      </w:r>
      <w:r w:rsidR="00A51D91" w:rsidRPr="00437166">
        <w:rPr>
          <w:rFonts w:ascii="Arial" w:hAnsi="Arial" w:cs="Arial"/>
        </w:rPr>
        <w:t xml:space="preserve"> szerinti tőkepiaci közvetítői tevékenységből</w:t>
      </w:r>
      <w:r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>származó</w:t>
      </w:r>
      <w:r w:rsidR="00A51D91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tárgyidőszaki </w:t>
      </w:r>
      <w:r w:rsidR="00A51D91" w:rsidRPr="00437166">
        <w:rPr>
          <w:rFonts w:ascii="Arial" w:hAnsi="Arial" w:cs="Arial"/>
        </w:rPr>
        <w:t>bevételeket.</w:t>
      </w:r>
    </w:p>
    <w:p w14:paraId="5C2F5B8E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B1B05</w:t>
      </w:r>
      <w:r w:rsidR="00630FD7" w:rsidRPr="00437166">
        <w:rPr>
          <w:rFonts w:ascii="Arial" w:hAnsi="Arial" w:cs="Arial"/>
          <w:b/>
          <w:bCs/>
          <w:iCs/>
        </w:rPr>
        <w:t xml:space="preserve"> Biztosításközvetítői tevékenység</w:t>
      </w:r>
    </w:p>
    <w:p w14:paraId="1FD84E06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biztosításközv</w:t>
      </w:r>
      <w:r w:rsidR="00D4109F" w:rsidRPr="00437166">
        <w:rPr>
          <w:rFonts w:ascii="Arial" w:hAnsi="Arial" w:cs="Arial"/>
        </w:rPr>
        <w:t>etítői tevékenységből sz</w:t>
      </w:r>
      <w:r w:rsidR="004915EC" w:rsidRPr="00437166">
        <w:rPr>
          <w:rFonts w:ascii="Arial" w:hAnsi="Arial" w:cs="Arial"/>
        </w:rPr>
        <w:t>ármazó tárgyidőszaki</w:t>
      </w:r>
      <w:r w:rsidR="00D4109F" w:rsidRPr="00437166">
        <w:rPr>
          <w:rFonts w:ascii="Arial" w:hAnsi="Arial" w:cs="Arial"/>
        </w:rPr>
        <w:t xml:space="preserve"> jutalék </w:t>
      </w:r>
      <w:r w:rsidR="00A51D91" w:rsidRPr="00437166">
        <w:rPr>
          <w:rFonts w:ascii="Arial" w:hAnsi="Arial" w:cs="Arial"/>
        </w:rPr>
        <w:t>és egyéb bevételeket.</w:t>
      </w:r>
    </w:p>
    <w:p w14:paraId="48360430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lastRenderedPageBreak/>
        <w:t>92</w:t>
      </w:r>
      <w:r w:rsidR="00630FD7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6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>Pénztári tagszervezés</w:t>
      </w:r>
      <w:r w:rsidR="00A734A4" w:rsidRPr="00437166">
        <w:rPr>
          <w:rFonts w:ascii="Arial" w:hAnsi="Arial" w:cs="Arial"/>
          <w:b/>
          <w:bCs/>
          <w:iCs/>
        </w:rPr>
        <w:t>i tevékenység</w:t>
      </w:r>
    </w:p>
    <w:p w14:paraId="5B4B6E44" w14:textId="50B2D5B9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D4109F" w:rsidRPr="00437166">
        <w:rPr>
          <w:rFonts w:ascii="Arial" w:hAnsi="Arial" w:cs="Arial"/>
        </w:rPr>
        <w:t xml:space="preserve"> a nyugdíj</w:t>
      </w:r>
      <w:ins w:id="124" w:author="MNB" w:date="2024-08-23T13:31:00Z">
        <w:r w:rsidR="00283663">
          <w:rPr>
            <w:rFonts w:ascii="Arial" w:hAnsi="Arial" w:cs="Arial"/>
          </w:rPr>
          <w:t>-</w:t>
        </w:r>
      </w:ins>
      <w:r w:rsidR="00A51D91" w:rsidRPr="00437166">
        <w:rPr>
          <w:rFonts w:ascii="Arial" w:hAnsi="Arial" w:cs="Arial"/>
        </w:rPr>
        <w:t xml:space="preserve"> és </w:t>
      </w:r>
      <w:r w:rsidR="00D4109F" w:rsidRPr="00437166">
        <w:rPr>
          <w:rFonts w:ascii="Arial" w:hAnsi="Arial" w:cs="Arial"/>
        </w:rPr>
        <w:t>egészségpénztári tagszervezésből</w:t>
      </w:r>
      <w:r w:rsidR="00A51D91" w:rsidRPr="00437166">
        <w:rPr>
          <w:rFonts w:ascii="Arial" w:hAnsi="Arial" w:cs="Arial"/>
        </w:rPr>
        <w:t xml:space="preserve"> </w:t>
      </w:r>
      <w:r w:rsidR="004915EC" w:rsidRPr="00437166">
        <w:rPr>
          <w:rFonts w:ascii="Arial" w:hAnsi="Arial" w:cs="Arial"/>
        </w:rPr>
        <w:t>a tárgyidőszakban</w:t>
      </w:r>
      <w:r w:rsidR="00EC1F02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realizált </w:t>
      </w:r>
      <w:r w:rsidR="00A51D91" w:rsidRPr="00437166">
        <w:rPr>
          <w:rFonts w:ascii="Arial" w:hAnsi="Arial" w:cs="Arial"/>
        </w:rPr>
        <w:t>díjakat.</w:t>
      </w:r>
    </w:p>
    <w:p w14:paraId="77D215D2" w14:textId="77777777" w:rsidR="00A51D91" w:rsidRPr="00437166" w:rsidRDefault="008F33AE" w:rsidP="00F469D3">
      <w:pPr>
        <w:keepNext/>
        <w:keepLines/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7330FD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7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844937" w:rsidRPr="00437166">
        <w:rPr>
          <w:rFonts w:ascii="Arial" w:hAnsi="Arial" w:cs="Arial"/>
          <w:b/>
          <w:bCs/>
          <w:iCs/>
        </w:rPr>
        <w:t xml:space="preserve">Oktatás szervezés </w:t>
      </w:r>
    </w:p>
    <w:p w14:paraId="519C0170" w14:textId="77777777" w:rsidR="00844937" w:rsidRPr="00437166" w:rsidRDefault="00844937" w:rsidP="00844937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0F78BB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által szervezett oktatásokból</w:t>
      </w:r>
      <w:r w:rsidR="00AE70FB" w:rsidRPr="00437166">
        <w:rPr>
          <w:rFonts w:ascii="Arial" w:hAnsi="Arial" w:cs="Arial"/>
          <w:iCs/>
        </w:rPr>
        <w:t xml:space="preserve"> (képzés, tanfolyam, vizsgáztatás, oktatási anyagok kiadása)</w:t>
      </w:r>
      <w:r w:rsidRPr="00437166">
        <w:rPr>
          <w:rFonts w:ascii="Arial" w:hAnsi="Arial" w:cs="Arial"/>
          <w:iCs/>
        </w:rPr>
        <w:t xml:space="preserve"> származó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bevételeket.</w:t>
      </w:r>
    </w:p>
    <w:p w14:paraId="68F0121B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E70FB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8</w:t>
      </w:r>
      <w:r w:rsidR="00AE70FB" w:rsidRPr="00437166">
        <w:rPr>
          <w:rFonts w:ascii="Arial" w:hAnsi="Arial" w:cs="Arial"/>
          <w:b/>
          <w:bCs/>
          <w:iCs/>
        </w:rPr>
        <w:t xml:space="preserve"> Ingatlan bérbeadás</w:t>
      </w:r>
    </w:p>
    <w:p w14:paraId="5CF38FA4" w14:textId="7F1FFC3F" w:rsidR="00AE70FB" w:rsidRPr="00437166" w:rsidRDefault="00AE70FB" w:rsidP="00AE70FB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del w:id="125" w:author="MNB" w:date="2024-08-23T13:31:00Z">
        <w:r w:rsidRPr="00437166">
          <w:rPr>
            <w:rFonts w:ascii="Arial" w:hAnsi="Arial" w:cs="Arial"/>
            <w:iCs/>
          </w:rPr>
          <w:delText>ingatlan (</w:delText>
        </w:r>
      </w:del>
      <w:ins w:id="126" w:author="MNB" w:date="2024-08-23T13:31:00Z">
        <w:r w:rsidR="00283663">
          <w:rPr>
            <w:rFonts w:ascii="Arial" w:hAnsi="Arial" w:cs="Arial"/>
            <w:iCs/>
          </w:rPr>
          <w:t>–</w:t>
        </w:r>
        <w:r w:rsidR="00283663" w:rsidRPr="00437166" w:rsidDel="00283663">
          <w:rPr>
            <w:rFonts w:ascii="Arial" w:hAnsi="Arial" w:cs="Arial"/>
            <w:iCs/>
          </w:rPr>
          <w:t xml:space="preserve"> </w:t>
        </w:r>
      </w:ins>
      <w:r w:rsidRPr="00437166">
        <w:rPr>
          <w:rFonts w:ascii="Arial" w:hAnsi="Arial" w:cs="Arial"/>
          <w:iCs/>
        </w:rPr>
        <w:t>saját vagy idegen tulajdonú</w:t>
      </w:r>
      <w:del w:id="127" w:author="MNB" w:date="2024-08-23T13:31:00Z">
        <w:r w:rsidRPr="00437166">
          <w:rPr>
            <w:rFonts w:ascii="Arial" w:hAnsi="Arial" w:cs="Arial"/>
            <w:iCs/>
          </w:rPr>
          <w:delText>) hasznosításból</w:delText>
        </w:r>
      </w:del>
      <w:ins w:id="128" w:author="MNB" w:date="2024-08-23T13:31:00Z">
        <w:r w:rsidR="00283663">
          <w:rPr>
            <w:rFonts w:ascii="Arial" w:hAnsi="Arial" w:cs="Arial"/>
            <w:iCs/>
          </w:rPr>
          <w:t xml:space="preserve"> –</w:t>
        </w:r>
        <w:r w:rsidR="00283663" w:rsidRPr="00437166">
          <w:rPr>
            <w:rFonts w:ascii="Arial" w:hAnsi="Arial" w:cs="Arial"/>
            <w:iCs/>
          </w:rPr>
          <w:t xml:space="preserve"> ingatlan</w:t>
        </w:r>
        <w:r w:rsidRPr="00437166">
          <w:rPr>
            <w:rFonts w:ascii="Arial" w:hAnsi="Arial" w:cs="Arial"/>
            <w:iCs/>
          </w:rPr>
          <w:t xml:space="preserve"> hasznosítás</w:t>
        </w:r>
        <w:r w:rsidR="00283663">
          <w:rPr>
            <w:rFonts w:ascii="Arial" w:hAnsi="Arial" w:cs="Arial"/>
            <w:iCs/>
          </w:rPr>
          <w:t>á</w:t>
        </w:r>
        <w:r w:rsidRPr="00437166">
          <w:rPr>
            <w:rFonts w:ascii="Arial" w:hAnsi="Arial" w:cs="Arial"/>
            <w:iCs/>
          </w:rPr>
          <w:t>ból</w:t>
        </w:r>
      </w:ins>
      <w:r w:rsidRPr="00437166">
        <w:rPr>
          <w:rFonts w:ascii="Arial" w:hAnsi="Arial" w:cs="Arial"/>
          <w:iCs/>
        </w:rPr>
        <w:t xml:space="preserve"> származó </w:t>
      </w:r>
      <w:r w:rsidRPr="00437166">
        <w:rPr>
          <w:rFonts w:ascii="Arial" w:hAnsi="Arial" w:cs="Arial"/>
        </w:rPr>
        <w:t>tárgy</w:t>
      </w:r>
      <w:r w:rsidR="004915EC" w:rsidRPr="00437166">
        <w:rPr>
          <w:rFonts w:ascii="Arial" w:hAnsi="Arial" w:cs="Arial"/>
        </w:rPr>
        <w:t>időszaki</w:t>
      </w:r>
      <w:r w:rsidRPr="00437166">
        <w:rPr>
          <w:rFonts w:ascii="Arial" w:hAnsi="Arial" w:cs="Arial"/>
        </w:rPr>
        <w:t xml:space="preserve"> </w:t>
      </w:r>
      <w:del w:id="129" w:author="MNB" w:date="2024-08-23T13:31:00Z">
        <w:r w:rsidRPr="00437166">
          <w:rPr>
            <w:rFonts w:ascii="Arial" w:hAnsi="Arial" w:cs="Arial"/>
          </w:rPr>
          <w:delText>bevételeket</w:delText>
        </w:r>
      </w:del>
      <w:ins w:id="130" w:author="MNB" w:date="2024-08-23T13:31:00Z">
        <w:r w:rsidRPr="00437166">
          <w:rPr>
            <w:rFonts w:ascii="Arial" w:hAnsi="Arial" w:cs="Arial"/>
          </w:rPr>
          <w:t>bevétele</w:t>
        </w:r>
        <w:r w:rsidR="00283663">
          <w:rPr>
            <w:rFonts w:ascii="Arial" w:hAnsi="Arial" w:cs="Arial"/>
          </w:rPr>
          <w:t>i</w:t>
        </w:r>
        <w:r w:rsidRPr="00437166">
          <w:rPr>
            <w:rFonts w:ascii="Arial" w:hAnsi="Arial" w:cs="Arial"/>
          </w:rPr>
          <w:t>t</w:t>
        </w:r>
      </w:ins>
      <w:r w:rsidRPr="00437166">
        <w:rPr>
          <w:rFonts w:ascii="Arial" w:hAnsi="Arial" w:cs="Arial"/>
        </w:rPr>
        <w:t>.</w:t>
      </w:r>
    </w:p>
    <w:p w14:paraId="06DA6DC2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E70FB" w:rsidRPr="00437166">
        <w:rPr>
          <w:rFonts w:ascii="Arial" w:hAnsi="Arial" w:cs="Arial"/>
          <w:b/>
          <w:bCs/>
          <w:iCs/>
        </w:rPr>
        <w:t>B1B</w:t>
      </w:r>
      <w:r w:rsidR="003463E0" w:rsidRPr="00437166">
        <w:rPr>
          <w:rFonts w:ascii="Arial" w:hAnsi="Arial" w:cs="Arial"/>
          <w:b/>
          <w:bCs/>
          <w:iCs/>
        </w:rPr>
        <w:t>09</w:t>
      </w:r>
      <w:r w:rsidR="00AE70FB" w:rsidRPr="00437166">
        <w:rPr>
          <w:rFonts w:ascii="Arial" w:hAnsi="Arial" w:cs="Arial"/>
          <w:b/>
          <w:bCs/>
          <w:iCs/>
        </w:rPr>
        <w:t xml:space="preserve"> Reklám, marketing</w:t>
      </w:r>
      <w:r w:rsidR="00B14D80" w:rsidRPr="00437166">
        <w:rPr>
          <w:rFonts w:ascii="Arial" w:hAnsi="Arial" w:cs="Arial"/>
          <w:b/>
          <w:bCs/>
          <w:iCs/>
        </w:rPr>
        <w:t>, piackutatás</w:t>
      </w:r>
    </w:p>
    <w:p w14:paraId="04B16387" w14:textId="77777777" w:rsidR="00844937" w:rsidRPr="00437166" w:rsidRDefault="00AE70FB" w:rsidP="00B14D8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r w:rsidR="00B14D80" w:rsidRPr="00437166">
        <w:rPr>
          <w:rFonts w:ascii="Arial" w:hAnsi="Arial" w:cs="Arial"/>
          <w:iCs/>
        </w:rPr>
        <w:t xml:space="preserve">részére reklám, marketing, piackutatás tevékenység, illetve tanácsadás jogcímén juttatott bármely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</w:t>
      </w:r>
      <w:r w:rsidR="00B14D80" w:rsidRPr="00437166">
        <w:rPr>
          <w:rFonts w:ascii="Arial" w:hAnsi="Arial" w:cs="Arial"/>
        </w:rPr>
        <w:t>t</w:t>
      </w:r>
      <w:r w:rsidRPr="00437166">
        <w:rPr>
          <w:rFonts w:ascii="Arial" w:hAnsi="Arial" w:cs="Arial"/>
        </w:rPr>
        <w:t>.</w:t>
      </w:r>
    </w:p>
    <w:p w14:paraId="2443E06D" w14:textId="77777777" w:rsidR="00844937" w:rsidRPr="00437166" w:rsidRDefault="008F33AE" w:rsidP="00844937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44937" w:rsidRPr="00437166">
        <w:rPr>
          <w:rFonts w:ascii="Arial" w:hAnsi="Arial" w:cs="Arial"/>
          <w:b/>
          <w:bCs/>
          <w:iCs/>
        </w:rPr>
        <w:t>B1B</w:t>
      </w:r>
      <w:r w:rsidR="00B14D80" w:rsidRPr="00437166">
        <w:rPr>
          <w:rFonts w:ascii="Arial" w:hAnsi="Arial" w:cs="Arial"/>
          <w:b/>
          <w:bCs/>
          <w:iCs/>
        </w:rPr>
        <w:t>1</w:t>
      </w:r>
      <w:r w:rsidR="003463E0" w:rsidRPr="00437166">
        <w:rPr>
          <w:rFonts w:ascii="Arial" w:hAnsi="Arial" w:cs="Arial"/>
          <w:b/>
          <w:bCs/>
          <w:iCs/>
        </w:rPr>
        <w:t>0</w:t>
      </w:r>
      <w:r w:rsidR="00844937" w:rsidRPr="00437166">
        <w:rPr>
          <w:rFonts w:ascii="Arial" w:hAnsi="Arial" w:cs="Arial"/>
          <w:b/>
          <w:bCs/>
          <w:iCs/>
        </w:rPr>
        <w:t xml:space="preserve"> Egyéb bevételek</w:t>
      </w:r>
    </w:p>
    <w:p w14:paraId="5B0579C8" w14:textId="091CF96C" w:rsidR="00844937" w:rsidRPr="00437166" w:rsidRDefault="00844937" w:rsidP="007330F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Ebben a kategóriában kell kimutatni minden egyéb tárgyidőszaki bevételt, amelyek a</w:t>
      </w:r>
      <w:r w:rsidR="00BF0187"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 xml:space="preserve">B1B </w:t>
      </w:r>
      <w:r w:rsidR="003548F9" w:rsidRPr="00437166">
        <w:rPr>
          <w:rFonts w:ascii="Arial" w:hAnsi="Arial" w:cs="Arial"/>
        </w:rPr>
        <w:t xml:space="preserve">kódú </w:t>
      </w:r>
      <w:r w:rsidR="00BF0187" w:rsidRPr="00437166">
        <w:rPr>
          <w:rFonts w:ascii="Arial" w:hAnsi="Arial" w:cs="Arial"/>
        </w:rPr>
        <w:t>tábla</w:t>
      </w:r>
      <w:r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>B1B02</w:t>
      </w:r>
      <w:del w:id="131" w:author="MNB" w:date="2024-08-23T13:31:00Z">
        <w:r w:rsidR="00BF0187" w:rsidRPr="00437166">
          <w:rPr>
            <w:rFonts w:ascii="Arial" w:hAnsi="Arial" w:cs="Arial"/>
          </w:rPr>
          <w:delText>-</w:delText>
        </w:r>
      </w:del>
      <w:ins w:id="132" w:author="MNB" w:date="2024-08-23T13:31:00Z">
        <w:r w:rsidR="00B82F72">
          <w:rPr>
            <w:rFonts w:ascii="Arial" w:hAnsi="Arial" w:cs="Arial"/>
          </w:rPr>
          <w:t>–</w:t>
        </w:r>
      </w:ins>
      <w:r w:rsidR="008F33AE" w:rsidRPr="00437166">
        <w:rPr>
          <w:rFonts w:ascii="Arial" w:hAnsi="Arial" w:cs="Arial"/>
        </w:rPr>
        <w:t>92</w:t>
      </w:r>
      <w:r w:rsidR="00CC60BE" w:rsidRPr="00437166">
        <w:rPr>
          <w:rFonts w:ascii="Arial" w:hAnsi="Arial" w:cs="Arial"/>
        </w:rPr>
        <w:t>B1B09</w:t>
      </w:r>
      <w:r w:rsidR="00BF0187" w:rsidRPr="00437166">
        <w:rPr>
          <w:rFonts w:ascii="Arial" w:hAnsi="Arial" w:cs="Arial"/>
        </w:rPr>
        <w:t xml:space="preserve"> sor</w:t>
      </w:r>
      <w:r w:rsidR="003548F9" w:rsidRPr="00437166">
        <w:rPr>
          <w:rFonts w:ascii="Arial" w:hAnsi="Arial" w:cs="Arial"/>
        </w:rPr>
        <w:t>án</w:t>
      </w:r>
      <w:r w:rsidR="00BF0187" w:rsidRPr="00437166">
        <w:rPr>
          <w:rFonts w:ascii="Arial" w:hAnsi="Arial" w:cs="Arial"/>
        </w:rPr>
        <w:t xml:space="preserve"> jelentett tevékenységek egyikébe sem sorolhatók be</w:t>
      </w:r>
      <w:r w:rsidRPr="00437166">
        <w:rPr>
          <w:rFonts w:ascii="Arial" w:hAnsi="Arial" w:cs="Arial"/>
        </w:rPr>
        <w:t xml:space="preserve">, </w:t>
      </w:r>
      <w:r w:rsidR="00BF0187" w:rsidRPr="00437166">
        <w:rPr>
          <w:rFonts w:ascii="Arial" w:hAnsi="Arial" w:cs="Arial"/>
        </w:rPr>
        <w:t xml:space="preserve">ezen </w:t>
      </w:r>
      <w:r w:rsidRPr="00437166">
        <w:rPr>
          <w:rFonts w:ascii="Arial" w:hAnsi="Arial" w:cs="Arial"/>
        </w:rPr>
        <w:t>bevételek az eredménykimutatás</w:t>
      </w:r>
      <w:r w:rsidR="002B5414" w:rsidRPr="00437166">
        <w:rPr>
          <w:rFonts w:ascii="Arial" w:hAnsi="Arial" w:cs="Arial"/>
        </w:rPr>
        <w:t xml:space="preserve"> (</w:t>
      </w:r>
      <w:r w:rsidR="008F33AE" w:rsidRPr="00437166">
        <w:rPr>
          <w:rFonts w:ascii="Arial" w:hAnsi="Arial" w:cs="Arial"/>
        </w:rPr>
        <w:t>92</w:t>
      </w:r>
      <w:r w:rsidR="002B5414" w:rsidRPr="00437166">
        <w:rPr>
          <w:rFonts w:ascii="Arial" w:hAnsi="Arial" w:cs="Arial"/>
        </w:rPr>
        <w:t xml:space="preserve">E </w:t>
      </w:r>
      <w:r w:rsidR="003548F9" w:rsidRPr="00437166">
        <w:rPr>
          <w:rFonts w:ascii="Arial" w:hAnsi="Arial" w:cs="Arial"/>
        </w:rPr>
        <w:t xml:space="preserve">kódú </w:t>
      </w:r>
      <w:r w:rsidR="002B5414" w:rsidRPr="00437166">
        <w:rPr>
          <w:rFonts w:ascii="Arial" w:hAnsi="Arial" w:cs="Arial"/>
        </w:rPr>
        <w:t>tábla)</w:t>
      </w:r>
      <w:r w:rsidRPr="00437166">
        <w:rPr>
          <w:rFonts w:ascii="Arial" w:hAnsi="Arial" w:cs="Arial"/>
        </w:rPr>
        <w:t xml:space="preserve"> „Értékesítés nettó árbevétele összesen” sorában szerepelnek</w:t>
      </w:r>
      <w:r w:rsidR="00BF0187" w:rsidRPr="00437166">
        <w:rPr>
          <w:rFonts w:ascii="Arial" w:hAnsi="Arial" w:cs="Arial"/>
        </w:rPr>
        <w:t>.</w:t>
      </w:r>
    </w:p>
    <w:p w14:paraId="1F2A5169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B2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közvetítői tevékenységből származó szerződések száma, értéke</w:t>
      </w:r>
    </w:p>
    <w:p w14:paraId="3581FE30" w14:textId="1025BA09" w:rsidR="00280475" w:rsidRPr="00437166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„Sorkód” </w:t>
      </w:r>
      <w:r w:rsidR="003548F9" w:rsidRPr="00437166">
        <w:rPr>
          <w:rFonts w:ascii="Arial" w:hAnsi="Arial" w:cs="Arial"/>
        </w:rPr>
        <w:t>oszlop</w:t>
      </w:r>
      <w:r w:rsidRPr="00437166">
        <w:rPr>
          <w:rFonts w:ascii="Arial" w:hAnsi="Arial" w:cs="Arial"/>
        </w:rPr>
        <w:t xml:space="preserve">ban a 99 végű a maximum sort jelöli. Az első 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del w:id="133" w:author="MNB" w:date="2024-08-23T13:31:00Z">
        <w:r w:rsidRPr="00437166">
          <w:rPr>
            <w:rFonts w:ascii="Arial" w:hAnsi="Arial" w:cs="Arial"/>
          </w:rPr>
          <w:delText>(</w:delText>
        </w:r>
      </w:del>
      <w:ins w:id="134" w:author="MNB" w:date="2024-08-23T13:31:00Z">
        <w:r w:rsidR="00B82F72">
          <w:rPr>
            <w:rFonts w:ascii="Arial" w:hAnsi="Arial" w:cs="Arial"/>
          </w:rPr>
          <w:t>–</w:t>
        </w:r>
        <w:r w:rsidR="00B82F72" w:rsidRPr="00437166" w:rsidDel="00B82F72">
          <w:rPr>
            <w:rFonts w:ascii="Arial" w:hAnsi="Arial" w:cs="Arial"/>
          </w:rPr>
          <w:t xml:space="preserve"> </w:t>
        </w:r>
      </w:ins>
      <w:r w:rsidRPr="00437166">
        <w:rPr>
          <w:rFonts w:ascii="Arial" w:hAnsi="Arial" w:cs="Arial"/>
        </w:rPr>
        <w:t>annak függvényében, hogy hány pénzügyi intézménytől volt jutalékbevétele</w:t>
      </w:r>
      <w:del w:id="135" w:author="MNB" w:date="2024-08-23T13:31:00Z">
        <w:r w:rsidRPr="00437166">
          <w:rPr>
            <w:rFonts w:ascii="Arial" w:hAnsi="Arial" w:cs="Arial"/>
          </w:rPr>
          <w:delText>)</w:delText>
        </w:r>
      </w:del>
      <w:ins w:id="136" w:author="MNB" w:date="2024-08-23T13:31:00Z">
        <w:r w:rsidRPr="00437166">
          <w:rPr>
            <w:rFonts w:ascii="Arial" w:hAnsi="Arial" w:cs="Arial"/>
          </w:rPr>
          <w:t xml:space="preserve"> </w:t>
        </w:r>
        <w:r w:rsidR="00B82F72">
          <w:rPr>
            <w:rFonts w:ascii="Arial" w:hAnsi="Arial" w:cs="Arial"/>
          </w:rPr>
          <w:t>–</w:t>
        </w:r>
      </w:ins>
      <w:r w:rsidR="00B82F72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számoznia kell a megadott első kódtól kezdődően, a többi sor törlendő.</w:t>
      </w:r>
    </w:p>
    <w:p w14:paraId="5701577F" w14:textId="77777777" w:rsidR="0021106D" w:rsidRPr="00437166" w:rsidRDefault="0021106D" w:rsidP="00280475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</w:rPr>
        <w:t>A tábla oszlopai</w:t>
      </w:r>
    </w:p>
    <w:p w14:paraId="698677BB" w14:textId="77777777" w:rsidR="00280475" w:rsidRPr="00437166" w:rsidRDefault="008A2EF9" w:rsidP="00280475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737696" w:rsidRPr="00437166">
        <w:rPr>
          <w:rFonts w:ascii="Arial" w:hAnsi="Arial" w:cs="Arial"/>
          <w:b/>
          <w:bCs/>
          <w:iCs/>
        </w:rPr>
        <w:t xml:space="preserve"> és </w:t>
      </w:r>
      <w:r w:rsidRPr="00437166">
        <w:rPr>
          <w:rFonts w:ascii="Arial" w:hAnsi="Arial" w:cs="Arial"/>
          <w:b/>
          <w:bCs/>
          <w:iCs/>
        </w:rPr>
        <w:t>b)</w:t>
      </w:r>
      <w:r w:rsidR="00280475" w:rsidRPr="00437166">
        <w:rPr>
          <w:rFonts w:ascii="Arial" w:hAnsi="Arial" w:cs="Arial"/>
          <w:b/>
          <w:bCs/>
          <w:iCs/>
        </w:rPr>
        <w:t xml:space="preserve"> Pénzügyi intézmény megnevezése és azonosítója</w:t>
      </w:r>
    </w:p>
    <w:p w14:paraId="66AC1D8B" w14:textId="69912811" w:rsidR="00280475" w:rsidRPr="00437166" w:rsidRDefault="00F50240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30C6F" w:rsidRPr="00437166">
        <w:rPr>
          <w:rFonts w:ascii="Arial" w:hAnsi="Arial" w:cs="Arial"/>
        </w:rPr>
        <w:t>92</w:t>
      </w:r>
      <w:r w:rsidRPr="00437166">
        <w:rPr>
          <w:rFonts w:ascii="Arial" w:hAnsi="Arial" w:cs="Arial"/>
        </w:rPr>
        <w:t>B1A</w:t>
      </w:r>
      <w:ins w:id="137" w:author="MNB" w:date="2024-08-23T13:31:00Z">
        <w:r w:rsidRPr="00437166">
          <w:rPr>
            <w:rFonts w:ascii="Arial" w:hAnsi="Arial" w:cs="Arial"/>
          </w:rPr>
          <w:t xml:space="preserve"> </w:t>
        </w:r>
        <w:r w:rsidR="00B82F72">
          <w:rPr>
            <w:rFonts w:ascii="Arial" w:hAnsi="Arial" w:cs="Arial"/>
          </w:rPr>
          <w:t>kódú</w:t>
        </w:r>
      </w:ins>
      <w:r w:rsidR="00B82F72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tábla a) és b) oszlopánál leírtak szerint töltendő ki.</w:t>
      </w:r>
    </w:p>
    <w:p w14:paraId="73F64AD0" w14:textId="73A85BFB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bookmarkStart w:id="138" w:name="_Hlk13151938"/>
      <w:r w:rsidRPr="00437166">
        <w:rPr>
          <w:rFonts w:ascii="Arial" w:hAnsi="Arial" w:cs="Arial"/>
          <w:b/>
        </w:rPr>
        <w:t>c)-</w:t>
      </w:r>
      <w:r w:rsidR="00575571">
        <w:rPr>
          <w:rFonts w:ascii="Arial" w:hAnsi="Arial" w:cs="Arial"/>
          <w:b/>
        </w:rPr>
        <w:t>c1</w:t>
      </w:r>
      <w:r w:rsidR="00866482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</w:t>
      </w:r>
      <w:r w:rsidR="00855719" w:rsidRPr="00437166">
        <w:rPr>
          <w:rFonts w:ascii="Arial" w:hAnsi="Arial" w:cs="Arial"/>
          <w:b/>
        </w:rPr>
        <w:t>S</w:t>
      </w:r>
      <w:r w:rsidR="00B16C4B" w:rsidRPr="00437166">
        <w:rPr>
          <w:rFonts w:ascii="Arial" w:hAnsi="Arial" w:cs="Arial"/>
          <w:b/>
        </w:rPr>
        <w:t>zerződések darabszáma</w:t>
      </w:r>
      <w:r w:rsidRPr="00437166">
        <w:rPr>
          <w:rFonts w:ascii="Arial" w:hAnsi="Arial" w:cs="Arial"/>
          <w:b/>
        </w:rPr>
        <w:t xml:space="preserve"> (db)</w:t>
      </w:r>
    </w:p>
    <w:p w14:paraId="4AA10E4A" w14:textId="311CA8AC" w:rsidR="00280475" w:rsidRPr="00A147C1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</w:t>
      </w:r>
      <w:r w:rsidR="00B16C4B" w:rsidRPr="00437166">
        <w:rPr>
          <w:rFonts w:ascii="Arial" w:hAnsi="Arial" w:cs="Arial"/>
        </w:rPr>
        <w:t xml:space="preserve"> </w:t>
      </w:r>
      <w:del w:id="139" w:author="MNB" w:date="2024-08-23T13:31:00Z">
        <w:r w:rsidR="00B16C4B" w:rsidRPr="00437166">
          <w:rPr>
            <w:rFonts w:ascii="Arial" w:hAnsi="Arial" w:cs="Arial"/>
          </w:rPr>
          <w:delText>megjeleníteni</w:delText>
        </w:r>
      </w:del>
      <w:ins w:id="140" w:author="MNB" w:date="2024-08-23T13:31:00Z">
        <w:r w:rsidR="00B16C4B" w:rsidRPr="00437166">
          <w:rPr>
            <w:rFonts w:ascii="Arial" w:hAnsi="Arial" w:cs="Arial"/>
          </w:rPr>
          <w:t>jelenteni</w:t>
        </w:r>
      </w:ins>
      <w:r w:rsidR="00B16C4B" w:rsidRPr="00437166">
        <w:rPr>
          <w:rFonts w:ascii="Arial" w:hAnsi="Arial" w:cs="Arial"/>
        </w:rPr>
        <w:t xml:space="preserve"> a </w:t>
      </w:r>
      <w:r w:rsidR="00EC3C32" w:rsidRPr="00A147C1">
        <w:rPr>
          <w:rFonts w:ascii="Arial" w:hAnsi="Arial" w:cs="Arial"/>
        </w:rPr>
        <w:t>független</w:t>
      </w:r>
      <w:r w:rsidR="00B16C4B" w:rsidRPr="00A147C1">
        <w:rPr>
          <w:rFonts w:ascii="Arial" w:hAnsi="Arial" w:cs="Arial"/>
        </w:rPr>
        <w:t xml:space="preserve"> közvetítő által</w:t>
      </w:r>
      <w:r w:rsidR="00C44152" w:rsidRPr="00A147C1">
        <w:rPr>
          <w:rFonts w:ascii="Arial" w:hAnsi="Arial" w:cs="Arial"/>
        </w:rPr>
        <w:t xml:space="preserve"> közvetített</w:t>
      </w:r>
      <w:r w:rsidR="00B16C4B" w:rsidRPr="00A147C1">
        <w:rPr>
          <w:rFonts w:ascii="Arial" w:hAnsi="Arial" w:cs="Arial"/>
        </w:rPr>
        <w:t xml:space="preserve"> </w:t>
      </w:r>
      <w:r w:rsidR="00077376" w:rsidRPr="00A147C1">
        <w:rPr>
          <w:rFonts w:ascii="Arial" w:hAnsi="Arial" w:cs="Arial"/>
        </w:rPr>
        <w:t xml:space="preserve">szerződések – a </w:t>
      </w:r>
      <w:r w:rsidR="00B16C4B" w:rsidRPr="00A147C1">
        <w:rPr>
          <w:rFonts w:ascii="Arial" w:hAnsi="Arial" w:cs="Arial"/>
        </w:rPr>
        <w:t>tárgyidőszakban (</w:t>
      </w:r>
      <w:r w:rsidR="00F57380" w:rsidRPr="00A147C1">
        <w:rPr>
          <w:rFonts w:ascii="Arial" w:hAnsi="Arial" w:cs="Arial"/>
        </w:rPr>
        <w:t>f</w:t>
      </w:r>
      <w:r w:rsidR="00202EC2" w:rsidRPr="00A147C1">
        <w:rPr>
          <w:rFonts w:ascii="Arial" w:hAnsi="Arial" w:cs="Arial"/>
        </w:rPr>
        <w:t>élév</w:t>
      </w:r>
      <w:r w:rsidR="00B16C4B" w:rsidRPr="00A147C1">
        <w:rPr>
          <w:rFonts w:ascii="Arial" w:hAnsi="Arial" w:cs="Arial"/>
        </w:rPr>
        <w:t xml:space="preserve">) </w:t>
      </w:r>
      <w:del w:id="141" w:author="MNB" w:date="2024-11-12T16:18:00Z">
        <w:r w:rsidR="002E5A01" w:rsidRPr="00A147C1" w:rsidDel="00D34284">
          <w:rPr>
            <w:rFonts w:ascii="Arial" w:hAnsi="Arial" w:cs="Arial"/>
          </w:rPr>
          <w:delText>jutalékra jogosult</w:delText>
        </w:r>
      </w:del>
      <w:r w:rsidR="002E5A01" w:rsidRPr="00A147C1">
        <w:rPr>
          <w:rFonts w:ascii="Arial" w:hAnsi="Arial" w:cs="Arial"/>
        </w:rPr>
        <w:t xml:space="preserve"> </w:t>
      </w:r>
      <w:r w:rsidR="00570C12" w:rsidRPr="00A147C1">
        <w:rPr>
          <w:rFonts w:ascii="Arial" w:hAnsi="Arial" w:cs="Arial"/>
        </w:rPr>
        <w:t>folyósított</w:t>
      </w:r>
      <w:r w:rsidR="00E77C4E" w:rsidRPr="00A147C1">
        <w:rPr>
          <w:rFonts w:ascii="Arial" w:hAnsi="Arial" w:cs="Arial"/>
        </w:rPr>
        <w:t xml:space="preserve"> </w:t>
      </w:r>
      <w:bookmarkStart w:id="142" w:name="_Hlk493844609"/>
      <w:r w:rsidR="00E77C4E" w:rsidRPr="00A147C1">
        <w:rPr>
          <w:rFonts w:ascii="Arial" w:hAnsi="Arial" w:cs="Arial"/>
        </w:rPr>
        <w:t xml:space="preserve">hitel és pénzkölcsön, pénzügyi lízing, </w:t>
      </w:r>
      <w:r w:rsidR="002E5A01" w:rsidRPr="00A147C1">
        <w:rPr>
          <w:rFonts w:ascii="Arial" w:hAnsi="Arial" w:cs="Arial"/>
        </w:rPr>
        <w:t xml:space="preserve">megkötött </w:t>
      </w:r>
      <w:r w:rsidR="00E77C4E" w:rsidRPr="00A147C1">
        <w:rPr>
          <w:rFonts w:ascii="Arial" w:hAnsi="Arial" w:cs="Arial"/>
        </w:rPr>
        <w:t>betét és fizetési számla</w:t>
      </w:r>
      <w:r w:rsidR="000055BD" w:rsidRPr="00A147C1">
        <w:rPr>
          <w:rFonts w:ascii="Arial" w:hAnsi="Arial" w:cs="Arial"/>
        </w:rPr>
        <w:t>,</w:t>
      </w:r>
      <w:r w:rsidR="00E77C4E" w:rsidRPr="00A147C1">
        <w:rPr>
          <w:rFonts w:ascii="Arial" w:hAnsi="Arial" w:cs="Arial"/>
        </w:rPr>
        <w:t xml:space="preserve"> valamint lakástakarékpénztár szerződés</w:t>
      </w:r>
      <w:bookmarkEnd w:id="142"/>
      <w:r w:rsidR="00B16C4B" w:rsidRPr="00A147C1">
        <w:rPr>
          <w:rFonts w:ascii="Arial" w:hAnsi="Arial" w:cs="Arial"/>
        </w:rPr>
        <w:t xml:space="preserve"> </w:t>
      </w:r>
      <w:r w:rsidR="00077376" w:rsidRPr="00A147C1">
        <w:rPr>
          <w:rFonts w:ascii="Arial" w:hAnsi="Arial" w:cs="Arial"/>
        </w:rPr>
        <w:t>–</w:t>
      </w:r>
      <w:r w:rsidR="00B16C4B" w:rsidRPr="00A147C1">
        <w:rPr>
          <w:rFonts w:ascii="Arial" w:hAnsi="Arial" w:cs="Arial"/>
        </w:rPr>
        <w:t xml:space="preserve"> darabszámát </w:t>
      </w:r>
      <w:r w:rsidR="00B747B7" w:rsidRPr="00A147C1">
        <w:rPr>
          <w:rFonts w:ascii="Arial" w:hAnsi="Arial" w:cs="Arial"/>
        </w:rPr>
        <w:t>termékcsoportonként összesen, valamint pénzügyi intézményenkénti bontásban</w:t>
      </w:r>
      <w:r w:rsidRPr="00A147C1">
        <w:rPr>
          <w:rFonts w:ascii="Arial" w:hAnsi="Arial" w:cs="Arial"/>
        </w:rPr>
        <w:t>.</w:t>
      </w:r>
      <w:r w:rsidR="00BE3A52" w:rsidRPr="00A147C1">
        <w:rPr>
          <w:rFonts w:ascii="Arial" w:hAnsi="Arial" w:cs="Arial"/>
        </w:rPr>
        <w:t xml:space="preserve"> </w:t>
      </w:r>
      <w:bookmarkEnd w:id="138"/>
      <w:r w:rsidR="00F2342B" w:rsidRPr="00A147C1">
        <w:rPr>
          <w:rFonts w:ascii="Arial" w:hAnsi="Arial" w:cs="Arial"/>
        </w:rPr>
        <w:t xml:space="preserve">Szakaszos finanszírozás esetében az első folyósítás félévében szükséges jelenteni a szerződést. A következő félévekben a második és azt követő folyósítások esetében, mivel új szerződés kötése nem történt, a szerződések darabszáma oszlopokban </w:t>
      </w:r>
      <w:r w:rsidR="006D77F0" w:rsidRPr="00A147C1">
        <w:rPr>
          <w:rFonts w:ascii="Arial" w:hAnsi="Arial" w:cs="Arial"/>
        </w:rPr>
        <w:t xml:space="preserve">nem kell jelenteni a szerződést. </w:t>
      </w:r>
      <w:r w:rsidRPr="00A147C1">
        <w:rPr>
          <w:rFonts w:ascii="Arial" w:hAnsi="Arial" w:cs="Arial"/>
        </w:rPr>
        <w:t>A besorolásnak meg kell egyeznie a pénzügyi intézmény által megadott adatokkal.</w:t>
      </w:r>
    </w:p>
    <w:p w14:paraId="1FAE091F" w14:textId="1CDD9BAE" w:rsidR="00B16C4B" w:rsidRPr="00A147C1" w:rsidRDefault="00575571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147C1">
        <w:rPr>
          <w:rFonts w:ascii="Arial" w:hAnsi="Arial" w:cs="Arial"/>
          <w:b/>
        </w:rPr>
        <w:t>d</w:t>
      </w:r>
      <w:r w:rsidR="008A2EF9" w:rsidRPr="00A147C1">
        <w:rPr>
          <w:rFonts w:ascii="Arial" w:hAnsi="Arial" w:cs="Arial"/>
          <w:b/>
        </w:rPr>
        <w:t>)-</w:t>
      </w:r>
      <w:r w:rsidRPr="00A147C1">
        <w:rPr>
          <w:rFonts w:ascii="Arial" w:hAnsi="Arial" w:cs="Arial"/>
          <w:b/>
        </w:rPr>
        <w:t>d1</w:t>
      </w:r>
      <w:r w:rsidR="00866482" w:rsidRPr="00A147C1">
        <w:rPr>
          <w:rFonts w:ascii="Arial" w:hAnsi="Arial" w:cs="Arial"/>
          <w:b/>
        </w:rPr>
        <w:t>2</w:t>
      </w:r>
      <w:r w:rsidR="008A2EF9" w:rsidRPr="00A147C1">
        <w:rPr>
          <w:rFonts w:ascii="Arial" w:hAnsi="Arial" w:cs="Arial"/>
          <w:b/>
        </w:rPr>
        <w:t>)</w:t>
      </w:r>
      <w:r w:rsidR="00280475" w:rsidRPr="00A147C1">
        <w:rPr>
          <w:rFonts w:ascii="Arial" w:hAnsi="Arial" w:cs="Arial"/>
          <w:b/>
        </w:rPr>
        <w:t xml:space="preserve"> </w:t>
      </w:r>
      <w:r w:rsidR="00855719" w:rsidRPr="00A147C1">
        <w:rPr>
          <w:rFonts w:ascii="Arial" w:hAnsi="Arial" w:cs="Arial"/>
          <w:b/>
        </w:rPr>
        <w:t>S</w:t>
      </w:r>
      <w:r w:rsidR="00B16C4B" w:rsidRPr="00A147C1">
        <w:rPr>
          <w:rFonts w:ascii="Arial" w:hAnsi="Arial" w:cs="Arial"/>
          <w:b/>
        </w:rPr>
        <w:t xml:space="preserve">zerződések értéke </w:t>
      </w:r>
      <w:r w:rsidR="008A2EF9" w:rsidRPr="00A147C1">
        <w:rPr>
          <w:rFonts w:ascii="Arial" w:hAnsi="Arial" w:cs="Arial"/>
          <w:b/>
        </w:rPr>
        <w:t>(e Ft)</w:t>
      </w:r>
    </w:p>
    <w:p w14:paraId="72A0B4BD" w14:textId="23BECD3A" w:rsidR="00B16C4B" w:rsidRPr="00437166" w:rsidRDefault="00B16C4B" w:rsidP="00B16C4B">
      <w:pPr>
        <w:autoSpaceDE w:val="0"/>
        <w:autoSpaceDN w:val="0"/>
        <w:adjustRightInd w:val="0"/>
        <w:rPr>
          <w:rFonts w:ascii="Arial" w:hAnsi="Arial" w:cs="Arial"/>
        </w:rPr>
      </w:pPr>
      <w:r w:rsidRPr="00A147C1">
        <w:rPr>
          <w:rFonts w:ascii="Arial" w:hAnsi="Arial" w:cs="Arial"/>
        </w:rPr>
        <w:t xml:space="preserve">Itt kell </w:t>
      </w:r>
      <w:del w:id="143" w:author="MNB" w:date="2024-08-23T13:31:00Z">
        <w:r w:rsidRPr="00A147C1">
          <w:rPr>
            <w:rFonts w:ascii="Arial" w:hAnsi="Arial" w:cs="Arial"/>
          </w:rPr>
          <w:delText>megjeleníteni</w:delText>
        </w:r>
      </w:del>
      <w:ins w:id="144" w:author="MNB" w:date="2024-08-23T13:31:00Z">
        <w:r w:rsidRPr="00A147C1">
          <w:rPr>
            <w:rFonts w:ascii="Arial" w:hAnsi="Arial" w:cs="Arial"/>
          </w:rPr>
          <w:t>jelenteni</w:t>
        </w:r>
      </w:ins>
      <w:r w:rsidRPr="00A147C1">
        <w:rPr>
          <w:rFonts w:ascii="Arial" w:hAnsi="Arial" w:cs="Arial"/>
        </w:rPr>
        <w:t xml:space="preserve"> a </w:t>
      </w:r>
      <w:r w:rsidR="00EC3C32" w:rsidRPr="00A147C1">
        <w:rPr>
          <w:rFonts w:ascii="Arial" w:hAnsi="Arial" w:cs="Arial"/>
        </w:rPr>
        <w:t>független</w:t>
      </w:r>
      <w:r w:rsidRPr="00A147C1">
        <w:rPr>
          <w:rFonts w:ascii="Arial" w:hAnsi="Arial" w:cs="Arial"/>
        </w:rPr>
        <w:t xml:space="preserve"> közvetítő által </w:t>
      </w:r>
      <w:r w:rsidR="00C44152" w:rsidRPr="00A147C1">
        <w:rPr>
          <w:rFonts w:ascii="Arial" w:hAnsi="Arial" w:cs="Arial"/>
        </w:rPr>
        <w:t xml:space="preserve">közvetített </w:t>
      </w:r>
      <w:r w:rsidR="00077376" w:rsidRPr="00A147C1">
        <w:rPr>
          <w:rFonts w:ascii="Arial" w:hAnsi="Arial" w:cs="Arial"/>
        </w:rPr>
        <w:t>szerződések –</w:t>
      </w:r>
      <w:r w:rsidR="00077376" w:rsidRPr="00A147C1" w:rsidDel="00077376">
        <w:rPr>
          <w:rFonts w:ascii="Arial" w:hAnsi="Arial" w:cs="Arial"/>
        </w:rPr>
        <w:t xml:space="preserve"> </w:t>
      </w:r>
      <w:r w:rsidR="00077376" w:rsidRPr="00A147C1">
        <w:rPr>
          <w:rFonts w:ascii="Arial" w:hAnsi="Arial" w:cs="Arial"/>
        </w:rPr>
        <w:t xml:space="preserve">a </w:t>
      </w:r>
      <w:r w:rsidRPr="00A147C1">
        <w:rPr>
          <w:rFonts w:ascii="Arial" w:hAnsi="Arial" w:cs="Arial"/>
        </w:rPr>
        <w:t>tárgyidőszakban (</w:t>
      </w:r>
      <w:r w:rsidR="00202EC2" w:rsidRPr="00A147C1">
        <w:rPr>
          <w:rFonts w:ascii="Arial" w:hAnsi="Arial" w:cs="Arial"/>
        </w:rPr>
        <w:t>félév</w:t>
      </w:r>
      <w:r w:rsidRPr="00A147C1">
        <w:rPr>
          <w:rFonts w:ascii="Arial" w:hAnsi="Arial" w:cs="Arial"/>
        </w:rPr>
        <w:t xml:space="preserve">) </w:t>
      </w:r>
      <w:del w:id="145" w:author="MNB" w:date="2024-11-12T16:18:00Z">
        <w:r w:rsidR="002E5A01" w:rsidRPr="00A147C1" w:rsidDel="00D34284">
          <w:rPr>
            <w:rFonts w:ascii="Arial" w:hAnsi="Arial" w:cs="Arial"/>
          </w:rPr>
          <w:delText>jutalékra jogosult</w:delText>
        </w:r>
      </w:del>
      <w:r w:rsidR="002E5A01" w:rsidRPr="00A147C1">
        <w:rPr>
          <w:rFonts w:ascii="Arial" w:hAnsi="Arial" w:cs="Arial"/>
        </w:rPr>
        <w:t xml:space="preserve"> </w:t>
      </w:r>
      <w:r w:rsidR="008661C0" w:rsidRPr="00A147C1">
        <w:rPr>
          <w:rFonts w:ascii="Arial" w:hAnsi="Arial" w:cs="Arial"/>
        </w:rPr>
        <w:t>folyósított</w:t>
      </w:r>
      <w:r w:rsidR="006F7BE2" w:rsidRPr="00A147C1">
        <w:rPr>
          <w:rFonts w:ascii="Arial" w:hAnsi="Arial" w:cs="Arial"/>
        </w:rPr>
        <w:t xml:space="preserve"> hitel és pénzkölcsön, pénzügyi lízing, lakástakarékpénztár szerződés</w:t>
      </w:r>
      <w:r w:rsidR="00077376" w:rsidRPr="00A147C1">
        <w:rPr>
          <w:rFonts w:ascii="Arial" w:hAnsi="Arial" w:cs="Arial"/>
        </w:rPr>
        <w:t xml:space="preserve"> –</w:t>
      </w:r>
      <w:r w:rsidRPr="00A147C1">
        <w:rPr>
          <w:rFonts w:ascii="Arial" w:hAnsi="Arial" w:cs="Arial"/>
        </w:rPr>
        <w:t xml:space="preserve"> értékét </w:t>
      </w:r>
      <w:r w:rsidR="008A5AE4" w:rsidRPr="00A147C1">
        <w:rPr>
          <w:rFonts w:ascii="Arial" w:hAnsi="Arial" w:cs="Arial"/>
        </w:rPr>
        <w:t xml:space="preserve">(ezer forint) </w:t>
      </w:r>
      <w:r w:rsidR="00B747B7" w:rsidRPr="00A147C1">
        <w:rPr>
          <w:rFonts w:ascii="Arial" w:hAnsi="Arial" w:cs="Arial"/>
        </w:rPr>
        <w:t>termékcsoportonként összesen</w:t>
      </w:r>
      <w:r w:rsidR="00B747B7" w:rsidRPr="00437166">
        <w:rPr>
          <w:rFonts w:ascii="Arial" w:hAnsi="Arial" w:cs="Arial"/>
        </w:rPr>
        <w:t>, valamint pénzügyi intézményenkénti bontásban</w:t>
      </w:r>
      <w:r w:rsidRPr="00437166">
        <w:rPr>
          <w:rFonts w:ascii="Arial" w:hAnsi="Arial" w:cs="Arial"/>
        </w:rPr>
        <w:t xml:space="preserve">. </w:t>
      </w:r>
      <w:r w:rsidR="006D77F0" w:rsidRPr="00FF21C6">
        <w:rPr>
          <w:rFonts w:ascii="Arial" w:hAnsi="Arial" w:cs="Arial"/>
        </w:rPr>
        <w:t>Szakas</w:t>
      </w:r>
      <w:r w:rsidR="006D77F0">
        <w:rPr>
          <w:rFonts w:ascii="Arial" w:hAnsi="Arial" w:cs="Arial"/>
        </w:rPr>
        <w:t>zos finanszírozás esetében a tárgyfélévben történt folyósítás összegét szükséges jelenteni.</w:t>
      </w:r>
      <w:r w:rsidR="00BE3A52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 besorolásnak meg kell egyeznie a pénzügyi intézmény által megadott adatokkal.</w:t>
      </w:r>
    </w:p>
    <w:p w14:paraId="1A42A5A2" w14:textId="77777777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575571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d1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Vállalati hitel és pénzkölcsön, pénzügyi lízing</w:t>
      </w:r>
    </w:p>
    <w:p w14:paraId="09D8EBC8" w14:textId="70112DBC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lastRenderedPageBreak/>
        <w:t xml:space="preserve">A Hpt. 3. § (1) bekezdés b) és c) pontjában foglalt pénzügyi szolgáltatások </w:t>
      </w:r>
      <w:r w:rsidR="00D07AAA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07AAA" w:rsidRPr="00437166">
        <w:rPr>
          <w:rFonts w:ascii="Arial" w:hAnsi="Arial" w:cs="Arial"/>
        </w:rPr>
        <w:t>például</w:t>
      </w:r>
      <w:del w:id="146" w:author="MNB" w:date="2024-08-23T13:31:00Z">
        <w:r w:rsidR="00D07AAA" w:rsidRPr="00437166">
          <w:rPr>
            <w:rFonts w:ascii="Arial" w:hAnsi="Arial" w:cs="Arial"/>
          </w:rPr>
          <w:delText>:</w:delText>
        </w:r>
      </w:del>
      <w:r w:rsidR="00D07AAA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gazdasági társaság</w:t>
      </w:r>
      <w:del w:id="147" w:author="MNB" w:date="2024-08-23T13:31:00Z">
        <w:r w:rsidRPr="00437166">
          <w:rPr>
            <w:rFonts w:ascii="Arial" w:hAnsi="Arial" w:cs="Arial"/>
          </w:rPr>
          <w:delText xml:space="preserve"> és</w:delText>
        </w:r>
      </w:del>
      <w:ins w:id="148" w:author="MNB" w:date="2024-08-23T13:31:00Z">
        <w:r w:rsidR="00B82F72">
          <w:rPr>
            <w:rFonts w:ascii="Arial" w:hAnsi="Arial" w:cs="Arial"/>
          </w:rPr>
          <w:t>,</w:t>
        </w:r>
      </w:ins>
      <w:r w:rsidRPr="00437166">
        <w:rPr>
          <w:rFonts w:ascii="Arial" w:hAnsi="Arial" w:cs="Arial"/>
        </w:rPr>
        <w:t xml:space="preserve"> egyéni vállalkozó) részére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23A36DAE" w14:textId="644A9D7F" w:rsidR="00866482" w:rsidRDefault="00866482" w:rsidP="00E77F77">
      <w:pPr>
        <w:keepNext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c2) </w:t>
      </w:r>
      <w:r w:rsidRPr="00DD78A3">
        <w:rPr>
          <w:rFonts w:ascii="Arial" w:hAnsi="Arial" w:cs="Arial"/>
          <w:b/>
        </w:rPr>
        <w:t>Vállalati betét és fizetési számla</w:t>
      </w:r>
    </w:p>
    <w:p w14:paraId="1E8AE557" w14:textId="5E14705E" w:rsidR="00866482" w:rsidRPr="00866482" w:rsidRDefault="008A380C" w:rsidP="00866482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</w:t>
      </w:r>
      <w:r w:rsidR="00866482">
        <w:rPr>
          <w:rFonts w:ascii="Arial" w:hAnsi="Arial" w:cs="Arial"/>
        </w:rPr>
        <w:t>vál</w:t>
      </w:r>
      <w:r w:rsidR="00866482" w:rsidRPr="00437166">
        <w:rPr>
          <w:rFonts w:ascii="Arial" w:hAnsi="Arial" w:cs="Arial"/>
        </w:rPr>
        <w:t>lalkozások (például</w:t>
      </w:r>
      <w:del w:id="149" w:author="MNB" w:date="2024-08-23T13:31:00Z">
        <w:r w:rsidR="00866482" w:rsidRPr="00437166">
          <w:rPr>
            <w:rFonts w:ascii="Arial" w:hAnsi="Arial" w:cs="Arial"/>
          </w:rPr>
          <w:delText>:</w:delText>
        </w:r>
      </w:del>
      <w:r w:rsidR="00866482" w:rsidRPr="00437166">
        <w:rPr>
          <w:rFonts w:ascii="Arial" w:hAnsi="Arial" w:cs="Arial"/>
        </w:rPr>
        <w:t xml:space="preserve"> gazdasági társaság, egyéni vállalkozó)</w:t>
      </w:r>
      <w:r w:rsidR="00866482">
        <w:rPr>
          <w:rFonts w:ascii="Arial" w:hAnsi="Arial" w:cs="Arial"/>
        </w:rPr>
        <w:t xml:space="preserve"> részére </w:t>
      </w:r>
      <w:r>
        <w:rPr>
          <w:rFonts w:ascii="Arial" w:hAnsi="Arial" w:cs="Arial"/>
        </w:rPr>
        <w:t>betét</w:t>
      </w:r>
      <w:r w:rsidR="007665E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és folyószámlatermék</w:t>
      </w:r>
      <w:r w:rsidR="003121D4">
        <w:rPr>
          <w:rFonts w:ascii="Arial" w:hAnsi="Arial" w:cs="Arial"/>
        </w:rPr>
        <w:t>ek</w:t>
      </w:r>
      <w:r w:rsidR="002765AC">
        <w:rPr>
          <w:rFonts w:ascii="Arial" w:hAnsi="Arial" w:cs="Arial"/>
        </w:rPr>
        <w:t xml:space="preserve">re vonatkozóan </w:t>
      </w:r>
      <w:r w:rsidR="00F41836">
        <w:rPr>
          <w:rFonts w:ascii="Arial" w:hAnsi="Arial" w:cs="Arial"/>
        </w:rPr>
        <w:t xml:space="preserve">közvetített szerződések </w:t>
      </w:r>
      <w:r w:rsidR="00F41836" w:rsidRPr="00437166">
        <w:rPr>
          <w:rFonts w:ascii="Arial" w:hAnsi="Arial" w:cs="Arial"/>
        </w:rPr>
        <w:t>darabszámát szükséges itt megadni.</w:t>
      </w:r>
    </w:p>
    <w:p w14:paraId="61DA0669" w14:textId="217404FB" w:rsidR="00B47619" w:rsidRPr="00437166" w:rsidRDefault="00575571" w:rsidP="00B47619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proofErr w:type="gramStart"/>
      <w:r w:rsidR="00866482">
        <w:rPr>
          <w:rFonts w:ascii="Arial" w:hAnsi="Arial" w:cs="Arial"/>
          <w:b/>
        </w:rPr>
        <w:t>3</w:t>
      </w:r>
      <w:r w:rsidR="00FC19A7" w:rsidRPr="00437166">
        <w:rPr>
          <w:rFonts w:ascii="Arial" w:hAnsi="Arial" w:cs="Arial"/>
          <w:b/>
        </w:rPr>
        <w:t>)-</w:t>
      </w:r>
      <w:proofErr w:type="gramEnd"/>
      <w:r>
        <w:rPr>
          <w:rFonts w:ascii="Arial" w:hAnsi="Arial" w:cs="Arial"/>
          <w:b/>
        </w:rPr>
        <w:t>c1</w:t>
      </w:r>
      <w:r w:rsidR="00866482">
        <w:rPr>
          <w:rFonts w:ascii="Arial" w:hAnsi="Arial" w:cs="Arial"/>
          <w:b/>
        </w:rPr>
        <w:t>2</w:t>
      </w:r>
      <w:r w:rsidR="00FC19A7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866482">
        <w:rPr>
          <w:rFonts w:ascii="Arial" w:hAnsi="Arial" w:cs="Arial"/>
          <w:b/>
        </w:rPr>
        <w:t>3</w:t>
      </w:r>
      <w:r w:rsidR="00FC19A7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866482">
        <w:rPr>
          <w:rFonts w:ascii="Arial" w:hAnsi="Arial" w:cs="Arial"/>
          <w:b/>
        </w:rPr>
        <w:t>2</w:t>
      </w:r>
      <w:r w:rsidR="00FC19A7"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Lakossági</w:t>
      </w:r>
    </w:p>
    <w:p w14:paraId="0434D12D" w14:textId="138713F6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egyes oszlopok</w:t>
      </w:r>
      <w:r w:rsidR="00104B59" w:rsidRPr="00437166">
        <w:rPr>
          <w:rFonts w:ascii="Arial" w:hAnsi="Arial" w:cs="Arial"/>
        </w:rPr>
        <w:t>ban</w:t>
      </w:r>
      <w:r w:rsidRPr="00437166">
        <w:rPr>
          <w:rFonts w:ascii="Arial" w:hAnsi="Arial" w:cs="Arial"/>
        </w:rPr>
        <w:t xml:space="preserve"> meghatározott termékek fogyasztó</w:t>
      </w:r>
      <w:r w:rsidR="008A5AE4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="008A5AE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az önálló foglalkozásán és gazdasági tevékenységén kívül eső célok érdekében eljáró természetes személy</w:t>
      </w:r>
      <w:r w:rsidR="00EB52A5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16130392" w14:textId="0DFA7967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BE4144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3</w:t>
      </w:r>
      <w:r w:rsidRPr="00BE4144"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="00FF7C04" w:rsidRPr="00FF7C04">
        <w:rPr>
          <w:rFonts w:ascii="Arial" w:hAnsi="Arial" w:cs="Arial"/>
          <w:b/>
          <w:bCs/>
          <w:iCs/>
        </w:rPr>
        <w:t>A 92B2 táblából a közvetített államilag támogatott hitelek/kölcsönök száma, értéke</w:t>
      </w:r>
    </w:p>
    <w:p w14:paraId="3AE22F57" w14:textId="7B731913" w:rsidR="00AB69CD" w:rsidRDefault="00AB69CD" w:rsidP="00AB69CD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 w:rsidRPr="00AB69CD">
        <w:rPr>
          <w:rFonts w:ascii="Arial" w:hAnsi="Arial" w:cs="Arial"/>
        </w:rPr>
        <w:t xml:space="preserve">Ebben a táblában kell </w:t>
      </w:r>
      <w:del w:id="150" w:author="MNB" w:date="2024-08-23T13:31:00Z">
        <w:r w:rsidRPr="00AB69CD">
          <w:rPr>
            <w:rFonts w:ascii="Arial" w:hAnsi="Arial" w:cs="Arial"/>
          </w:rPr>
          <w:delText>bemutatni</w:delText>
        </w:r>
      </w:del>
      <w:ins w:id="151" w:author="MNB" w:date="2024-08-23T13:31:00Z">
        <w:r w:rsidR="00B82F72">
          <w:rPr>
            <w:rFonts w:ascii="Arial" w:hAnsi="Arial" w:cs="Arial"/>
          </w:rPr>
          <w:t>jelenteni</w:t>
        </w:r>
      </w:ins>
      <w:r w:rsidRPr="00AB69CD">
        <w:rPr>
          <w:rFonts w:ascii="Arial" w:hAnsi="Arial" w:cs="Arial"/>
        </w:rPr>
        <w:t xml:space="preserve">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92B2</w:t>
      </w:r>
      <w:ins w:id="152" w:author="MNB" w:date="2024-08-23T13:31:00Z">
        <w:r w:rsidRPr="00AB69CD">
          <w:rPr>
            <w:rFonts w:ascii="Arial" w:hAnsi="Arial" w:cs="Arial"/>
          </w:rPr>
          <w:t xml:space="preserve"> </w:t>
        </w:r>
        <w:r w:rsidR="00B82F72">
          <w:rPr>
            <w:rFonts w:ascii="Arial" w:hAnsi="Arial" w:cs="Arial"/>
          </w:rPr>
          <w:t>kódú</w:t>
        </w:r>
      </w:ins>
      <w:r w:rsidR="00B82F72">
        <w:rPr>
          <w:rFonts w:ascii="Arial" w:hAnsi="Arial" w:cs="Arial"/>
        </w:rPr>
        <w:t xml:space="preserve"> </w:t>
      </w:r>
      <w:r w:rsidRPr="00AB69CD">
        <w:rPr>
          <w:rFonts w:ascii="Arial" w:hAnsi="Arial" w:cs="Arial"/>
        </w:rPr>
        <w:t xml:space="preserve">táblával megegyező szerkezetben és az ott előírtak szerint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 w:rsidRPr="00AB69CD">
        <w:rPr>
          <w:rFonts w:ascii="Arial" w:hAnsi="Arial" w:cs="Arial"/>
        </w:rPr>
        <w:t xml:space="preserve">közvetítő által közvetített </w:t>
      </w:r>
      <w:r>
        <w:rPr>
          <w:rFonts w:ascii="Arial" w:hAnsi="Arial" w:cs="Arial"/>
        </w:rPr>
        <w:t>államilag támogatott hitelek</w:t>
      </w:r>
      <w:del w:id="153" w:author="MNB" w:date="2024-08-23T13:31:00Z">
        <w:r>
          <w:rPr>
            <w:rFonts w:ascii="Arial" w:hAnsi="Arial" w:cs="Arial"/>
          </w:rPr>
          <w:delText>/</w:delText>
        </w:r>
      </w:del>
      <w:ins w:id="154" w:author="MNB" w:date="2024-08-23T13:31:00Z">
        <w:r w:rsidR="00B82F72">
          <w:rPr>
            <w:rFonts w:ascii="Arial" w:hAnsi="Arial" w:cs="Arial"/>
          </w:rPr>
          <w:t xml:space="preserve">, </w:t>
        </w:r>
      </w:ins>
      <w:r>
        <w:rPr>
          <w:rFonts w:ascii="Arial" w:hAnsi="Arial" w:cs="Arial"/>
        </w:rPr>
        <w:t xml:space="preserve">kölcsönök </w:t>
      </w:r>
      <w:r w:rsidRPr="00AB69CD">
        <w:rPr>
          <w:rFonts w:ascii="Arial" w:hAnsi="Arial" w:cs="Arial"/>
        </w:rPr>
        <w:t>számát, értékét.</w:t>
      </w:r>
    </w:p>
    <w:p w14:paraId="4DFC90A5" w14:textId="0995E7D0" w:rsidR="00AB69CD" w:rsidRPr="00437166" w:rsidRDefault="00AB69CD" w:rsidP="00AB69C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Államilag támogatott </w:t>
      </w:r>
      <w:del w:id="155" w:author="MNB" w:date="2024-08-23T13:31:00Z">
        <w:r>
          <w:rPr>
            <w:rFonts w:ascii="Arial" w:hAnsi="Arial" w:cs="Arial"/>
          </w:rPr>
          <w:delText>hiteleknek/kölcsönöknek</w:delText>
        </w:r>
      </w:del>
      <w:ins w:id="156" w:author="MNB" w:date="2024-08-23T13:31:00Z">
        <w:r>
          <w:rPr>
            <w:rFonts w:ascii="Arial" w:hAnsi="Arial" w:cs="Arial"/>
          </w:rPr>
          <w:t>hitelnek</w:t>
        </w:r>
        <w:r w:rsidR="00444BC9">
          <w:rPr>
            <w:rFonts w:ascii="Arial" w:hAnsi="Arial" w:cs="Arial"/>
          </w:rPr>
          <w:t xml:space="preserve">, </w:t>
        </w:r>
        <w:r>
          <w:rPr>
            <w:rFonts w:ascii="Arial" w:hAnsi="Arial" w:cs="Arial"/>
          </w:rPr>
          <w:t>kölcsönnek</w:t>
        </w:r>
      </w:ins>
      <w:r>
        <w:rPr>
          <w:rFonts w:ascii="Arial" w:hAnsi="Arial" w:cs="Arial"/>
        </w:rPr>
        <w:t xml:space="preserve"> számít ebben a táblában a támogatott lakáshitelek mellett például a „Babaváró” hitel, </w:t>
      </w:r>
      <w:r w:rsidR="002763BE"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NHP</w:t>
      </w:r>
      <w:proofErr w:type="spellEnd"/>
      <w:r>
        <w:rPr>
          <w:rFonts w:ascii="Arial" w:hAnsi="Arial" w:cs="Arial"/>
        </w:rPr>
        <w:t xml:space="preserve"> Hajrá és minden, a piaci konstrukciótól eltérő, valamilyen formában támogatott konstrukció.</w:t>
      </w:r>
    </w:p>
    <w:p w14:paraId="34B06D2A" w14:textId="220E03BD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3</w:t>
      </w:r>
      <w:r>
        <w:rPr>
          <w:rFonts w:ascii="Arial" w:hAnsi="Arial" w:cs="Arial"/>
          <w:b/>
          <w:bCs/>
          <w:iCs/>
        </w:rPr>
        <w:t>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5C5B7A">
        <w:rPr>
          <w:rFonts w:ascii="Arial" w:hAnsi="Arial" w:cs="Arial"/>
          <w:b/>
          <w:bCs/>
          <w:iCs/>
        </w:rPr>
        <w:t>A 92B2 táblából a határon átnyúló</w:t>
      </w:r>
      <w:r>
        <w:rPr>
          <w:rFonts w:ascii="Arial" w:hAnsi="Arial" w:cs="Arial"/>
          <w:b/>
          <w:bCs/>
          <w:iCs/>
        </w:rPr>
        <w:t xml:space="preserve"> tevékenység során</w:t>
      </w:r>
      <w:r w:rsidRPr="005C5B7A">
        <w:rPr>
          <w:rFonts w:ascii="Arial" w:hAnsi="Arial" w:cs="Arial"/>
          <w:b/>
          <w:bCs/>
          <w:iCs/>
        </w:rPr>
        <w:t xml:space="preserve"> külföld</w:t>
      </w:r>
      <w:r>
        <w:rPr>
          <w:rFonts w:ascii="Arial" w:hAnsi="Arial" w:cs="Arial"/>
          <w:b/>
          <w:bCs/>
          <w:iCs/>
        </w:rPr>
        <w:t>ön</w:t>
      </w:r>
      <w:r w:rsidRPr="005C5B7A">
        <w:rPr>
          <w:rFonts w:ascii="Arial" w:hAnsi="Arial" w:cs="Arial"/>
          <w:b/>
          <w:bCs/>
          <w:iCs/>
        </w:rPr>
        <w:t xml:space="preserve"> közvetített szerződések száma, értéke</w:t>
      </w:r>
    </w:p>
    <w:p w14:paraId="6F58A5D1" w14:textId="56EADE6B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Ebben a táblában kell </w:t>
      </w:r>
      <w:del w:id="157" w:author="MNB" w:date="2024-08-23T13:31:00Z">
        <w:r>
          <w:rPr>
            <w:rFonts w:ascii="Arial" w:hAnsi="Arial" w:cs="Arial"/>
          </w:rPr>
          <w:delText>bemutatni</w:delText>
        </w:r>
      </w:del>
      <w:ins w:id="158" w:author="MNB" w:date="2024-08-23T13:31:00Z">
        <w:r w:rsidR="00444BC9">
          <w:rPr>
            <w:rFonts w:ascii="Arial" w:hAnsi="Arial" w:cs="Arial"/>
          </w:rPr>
          <w:t>jelenteni</w:t>
        </w:r>
      </w:ins>
      <w:r>
        <w:rPr>
          <w:rFonts w:ascii="Arial" w:hAnsi="Arial" w:cs="Arial"/>
        </w:rPr>
        <w:t xml:space="preserve">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92B2</w:t>
      </w:r>
      <w:ins w:id="159" w:author="MNB" w:date="2024-08-23T13:31:00Z">
        <w:r>
          <w:rPr>
            <w:rFonts w:ascii="Arial" w:hAnsi="Arial" w:cs="Arial"/>
          </w:rPr>
          <w:t xml:space="preserve"> </w:t>
        </w:r>
        <w:r w:rsidR="00444BC9">
          <w:rPr>
            <w:rFonts w:ascii="Arial" w:hAnsi="Arial" w:cs="Arial"/>
          </w:rPr>
          <w:t>kódú</w:t>
        </w:r>
      </w:ins>
      <w:r w:rsidR="00444B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táblával megegyező szerkezetben és az ott előírtak szerint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határon átnyúló tevékenység során külföldön közvetített szerződések számát, értékét.</w:t>
      </w:r>
      <w:r>
        <w:rPr>
          <w:rFonts w:ascii="Arial" w:hAnsi="Arial" w:cs="Arial"/>
          <w:iCs/>
        </w:rPr>
        <w:t xml:space="preserve"> </w:t>
      </w:r>
    </w:p>
    <w:p w14:paraId="36DE40A8" w14:textId="77777777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58E2EA99" w14:textId="77777777" w:rsidR="00251708" w:rsidRDefault="00BE4144" w:rsidP="00F469D3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Amennyiben a független közvetítő a tárgyidőszakban határon átnyúló közvetítői tevékenységet nem végzett, a tábla első összesítő sorába nullát kell írni.</w:t>
      </w:r>
    </w:p>
    <w:p w14:paraId="0D60467E" w14:textId="4B986613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M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Mérleg</w:t>
      </w:r>
    </w:p>
    <w:p w14:paraId="417D1349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AC135F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 mérleg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7659A43E" w14:textId="0B639022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</w:t>
      </w:r>
      <w:del w:id="160" w:author="MNB" w:date="2024-08-23T13:31:00Z">
        <w:r w:rsidRPr="00437166">
          <w:rPr>
            <w:rFonts w:ascii="Arial" w:hAnsi="Arial" w:cs="Arial"/>
          </w:rPr>
          <w:delText>.:</w:delText>
        </w:r>
      </w:del>
      <w:ins w:id="161" w:author="MNB" w:date="2024-08-23T13:31:00Z">
        <w:r w:rsidRPr="00437166">
          <w:rPr>
            <w:rFonts w:ascii="Arial" w:hAnsi="Arial" w:cs="Arial"/>
          </w:rPr>
          <w:t>.</w:t>
        </w:r>
      </w:ins>
      <w:r w:rsidRPr="00437166">
        <w:rPr>
          <w:rFonts w:ascii="Arial" w:hAnsi="Arial" w:cs="Arial"/>
        </w:rPr>
        <w:t xml:space="preserve"> független biztosításközvetítőként) már beküldte a</w:t>
      </w:r>
      <w:r w:rsidR="006E03B8" w:rsidRPr="00437166">
        <w:rPr>
          <w:rFonts w:ascii="Arial" w:hAnsi="Arial" w:cs="Arial"/>
        </w:rPr>
        <w:t>z MNB-nek</w:t>
      </w:r>
      <w:r w:rsidR="00B75881" w:rsidRPr="00437166">
        <w:rPr>
          <w:rFonts w:ascii="Arial" w:hAnsi="Arial" w:cs="Arial"/>
        </w:rPr>
        <w:t xml:space="preserve"> a</w:t>
      </w:r>
      <w:r w:rsidRPr="00437166">
        <w:rPr>
          <w:rFonts w:ascii="Arial" w:hAnsi="Arial" w:cs="Arial"/>
        </w:rPr>
        <w:t xml:space="preserve"> </w:t>
      </w:r>
      <w:r w:rsidR="00723C1A" w:rsidRPr="00437166">
        <w:rPr>
          <w:rFonts w:ascii="Arial" w:hAnsi="Arial" w:cs="Arial"/>
        </w:rPr>
        <w:t>mérleg</w:t>
      </w:r>
      <w:r w:rsidR="009A2D7F" w:rsidRPr="00437166">
        <w:rPr>
          <w:rFonts w:ascii="Arial" w:hAnsi="Arial" w:cs="Arial"/>
        </w:rPr>
        <w:t xml:space="preserve"> adatait</w:t>
      </w:r>
      <w:r w:rsidR="00A2361B">
        <w:rPr>
          <w:rFonts w:ascii="Arial" w:hAnsi="Arial" w:cs="Arial"/>
        </w:rPr>
        <w:t>, vagy egyéni vállalkozóként nem készít mérleget</w:t>
      </w:r>
      <w:r w:rsidRPr="00437166">
        <w:rPr>
          <w:rFonts w:ascii="Arial" w:hAnsi="Arial" w:cs="Arial"/>
        </w:rPr>
        <w:t xml:space="preserve">,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E21E2D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67FEDEB9" w14:textId="77777777" w:rsidR="00A51D91" w:rsidRPr="00437166" w:rsidRDefault="00FC19A7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sorai</w:t>
      </w:r>
    </w:p>
    <w:p w14:paraId="37B3575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M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786099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1 sor Eszközök összesen</w:t>
      </w:r>
    </w:p>
    <w:p w14:paraId="5682243C" w14:textId="55D40C76" w:rsidR="00251708" w:rsidRDefault="00A51D91" w:rsidP="00251708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sornak meg kell egyeznie a </w:t>
      </w:r>
      <w:r w:rsidR="008F33AE" w:rsidRPr="00437166">
        <w:rPr>
          <w:rFonts w:ascii="Arial" w:hAnsi="Arial" w:cs="Arial"/>
        </w:rPr>
        <w:t>92</w:t>
      </w:r>
      <w:r w:rsidR="00FC19A7" w:rsidRPr="00437166">
        <w:rPr>
          <w:rFonts w:ascii="Arial" w:hAnsi="Arial" w:cs="Arial"/>
        </w:rPr>
        <w:t>M</w:t>
      </w:r>
      <w:r w:rsidR="003300F7" w:rsidRPr="00437166">
        <w:rPr>
          <w:rFonts w:ascii="Arial" w:hAnsi="Arial" w:cs="Arial"/>
        </w:rPr>
        <w:t>0</w:t>
      </w:r>
      <w:r w:rsidR="005B4153" w:rsidRPr="00437166">
        <w:rPr>
          <w:rFonts w:ascii="Arial" w:hAnsi="Arial" w:cs="Arial"/>
        </w:rPr>
        <w:t>61</w:t>
      </w:r>
      <w:r w:rsidRPr="00437166">
        <w:rPr>
          <w:rFonts w:ascii="Arial" w:hAnsi="Arial" w:cs="Arial"/>
        </w:rPr>
        <w:t xml:space="preserve"> sor Források összesen értékével mind az előző évre, mind pedig a tárgyévre vonatkozóan.</w:t>
      </w:r>
    </w:p>
    <w:p w14:paraId="3A914AD4" w14:textId="5B4DE196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E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</w:t>
      </w:r>
      <w:r w:rsidR="00DF4890" w:rsidRPr="006F4703">
        <w:rPr>
          <w:rFonts w:ascii="Arial" w:hAnsi="Arial" w:cs="Arial"/>
          <w:b/>
          <w:bCs/>
          <w:iCs/>
        </w:rPr>
        <w:t>Eredménykimutatás</w:t>
      </w:r>
    </w:p>
    <w:p w14:paraId="72F07670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2B5414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az eredménykimutatás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0DFC9536" w14:textId="059D12FD" w:rsidR="000827F2" w:rsidRDefault="00A51D91" w:rsidP="000827F2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lastRenderedPageBreak/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</w:t>
      </w:r>
      <w:del w:id="162" w:author="MNB" w:date="2024-08-23T13:31:00Z">
        <w:r w:rsidRPr="00437166">
          <w:rPr>
            <w:rFonts w:ascii="Arial" w:hAnsi="Arial" w:cs="Arial"/>
          </w:rPr>
          <w:delText>.:</w:delText>
        </w:r>
      </w:del>
      <w:ins w:id="163" w:author="MNB" w:date="2024-08-23T13:31:00Z">
        <w:r w:rsidRPr="00437166">
          <w:rPr>
            <w:rFonts w:ascii="Arial" w:hAnsi="Arial" w:cs="Arial"/>
          </w:rPr>
          <w:t>.</w:t>
        </w:r>
      </w:ins>
      <w:r w:rsidRPr="00437166">
        <w:rPr>
          <w:rFonts w:ascii="Arial" w:hAnsi="Arial" w:cs="Arial"/>
        </w:rPr>
        <w:t xml:space="preserve"> független biztosításközvetítőként) már beküldte a</w:t>
      </w:r>
      <w:r w:rsidR="002B5414" w:rsidRPr="00437166">
        <w:rPr>
          <w:rFonts w:ascii="Arial" w:hAnsi="Arial" w:cs="Arial"/>
        </w:rPr>
        <w:t>z MNB-nek</w:t>
      </w:r>
      <w:r w:rsidRPr="00437166">
        <w:rPr>
          <w:rFonts w:ascii="Arial" w:hAnsi="Arial" w:cs="Arial"/>
        </w:rPr>
        <w:t xml:space="preserve"> a</w:t>
      </w:r>
      <w:r w:rsidR="0071417A" w:rsidRPr="00437166">
        <w:rPr>
          <w:rFonts w:ascii="Arial" w:hAnsi="Arial" w:cs="Arial"/>
        </w:rPr>
        <w:t>z eredménykimutatás</w:t>
      </w:r>
      <w:r w:rsidR="009A2D7F" w:rsidRPr="00437166">
        <w:rPr>
          <w:rFonts w:ascii="Arial" w:hAnsi="Arial" w:cs="Arial"/>
        </w:rPr>
        <w:t xml:space="preserve"> adatait</w:t>
      </w:r>
      <w:r w:rsidRPr="00437166">
        <w:rPr>
          <w:rFonts w:ascii="Arial" w:hAnsi="Arial" w:cs="Arial"/>
        </w:rPr>
        <w:t>,</w:t>
      </w:r>
      <w:r w:rsidR="00A2361B">
        <w:rPr>
          <w:rFonts w:ascii="Arial" w:hAnsi="Arial" w:cs="Arial"/>
        </w:rPr>
        <w:t xml:space="preserve"> vagy egyéni vállalkozóként nem készít eredménykimutatást,</w:t>
      </w:r>
      <w:r w:rsidRPr="00437166">
        <w:rPr>
          <w:rFonts w:ascii="Arial" w:hAnsi="Arial" w:cs="Arial"/>
        </w:rPr>
        <w:t xml:space="preserve">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2B5414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2DF4E919" w14:textId="77777777" w:rsidR="003300F7" w:rsidRPr="00437166" w:rsidRDefault="00A8497D" w:rsidP="00E77F77">
      <w:pPr>
        <w:keepNext/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</w:t>
      </w:r>
      <w:r w:rsidR="00FC19A7" w:rsidRPr="00437166">
        <w:rPr>
          <w:rFonts w:ascii="Arial" w:hAnsi="Arial" w:cs="Arial"/>
          <w:b/>
          <w:bCs/>
          <w:iCs/>
        </w:rPr>
        <w:t>ábla sorai</w:t>
      </w:r>
    </w:p>
    <w:p w14:paraId="279F2B9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A5AE4" w:rsidRPr="00437166">
        <w:rPr>
          <w:rFonts w:ascii="Arial" w:hAnsi="Arial" w:cs="Arial"/>
          <w:b/>
          <w:bCs/>
          <w:iCs/>
        </w:rPr>
        <w:t>E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01 Értékesítés nettó árbevétele</w:t>
      </w:r>
    </w:p>
    <w:p w14:paraId="20571818" w14:textId="75EE34F2" w:rsidR="00A51D91" w:rsidRPr="00437166" w:rsidRDefault="00A51D91" w:rsidP="00EB52A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Ebben a kategóriában kell </w:t>
      </w:r>
      <w:del w:id="164" w:author="MNB" w:date="2024-08-23T13:31:00Z">
        <w:r w:rsidRPr="00437166">
          <w:rPr>
            <w:rFonts w:ascii="Arial" w:hAnsi="Arial" w:cs="Arial"/>
          </w:rPr>
          <w:delText>bemutatni</w:delText>
        </w:r>
      </w:del>
      <w:ins w:id="165" w:author="MNB" w:date="2024-08-23T13:31:00Z">
        <w:r w:rsidR="00444BC9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tárgyévre előírt bevételeket, </w:t>
      </w:r>
      <w:r w:rsidR="00786099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mely nem egyezik meg a pénzforgalmi szemléletű befolyt bevételekkel.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saját bevételként nem mutathatj</w:t>
      </w:r>
      <w:r w:rsidR="00A8497D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 ki a</w:t>
      </w:r>
      <w:r w:rsidR="00DB41BB" w:rsidRPr="00437166">
        <w:rPr>
          <w:rFonts w:ascii="Arial" w:hAnsi="Arial" w:cs="Arial"/>
        </w:rPr>
        <w:t xml:space="preserve"> </w:t>
      </w:r>
      <w:r w:rsidR="00AD0BA6" w:rsidRPr="00437166">
        <w:rPr>
          <w:rFonts w:ascii="Arial" w:hAnsi="Arial" w:cs="Arial"/>
        </w:rPr>
        <w:t>közvetítői</w:t>
      </w:r>
      <w:r w:rsidR="00DB41BB" w:rsidRPr="00437166">
        <w:rPr>
          <w:rFonts w:ascii="Arial" w:hAnsi="Arial" w:cs="Arial"/>
        </w:rPr>
        <w:t xml:space="preserve"> szerződés</w:t>
      </w:r>
      <w:r w:rsidR="00AD0BA6" w:rsidRPr="00437166">
        <w:rPr>
          <w:rFonts w:ascii="Arial" w:hAnsi="Arial" w:cs="Arial"/>
        </w:rPr>
        <w:t xml:space="preserve"> alapján</w:t>
      </w:r>
      <w:r w:rsidR="00DB41BB" w:rsidRPr="00437166">
        <w:rPr>
          <w:rFonts w:ascii="Arial" w:hAnsi="Arial" w:cs="Arial"/>
        </w:rPr>
        <w:t xml:space="preserve"> az ügyféltől átvett</w:t>
      </w:r>
      <w:r w:rsidR="00AD0BA6" w:rsidRPr="00437166">
        <w:rPr>
          <w:rFonts w:ascii="Arial" w:hAnsi="Arial" w:cs="Arial"/>
        </w:rPr>
        <w:t>, a</w:t>
      </w:r>
      <w:r w:rsidR="00DB41BB" w:rsidRPr="00437166">
        <w:rPr>
          <w:rFonts w:ascii="Arial" w:hAnsi="Arial" w:cs="Arial"/>
        </w:rPr>
        <w:t xml:space="preserve"> pénzügyi intézménynek járó díjat, </w:t>
      </w:r>
      <w:r w:rsidRPr="00437166">
        <w:rPr>
          <w:rFonts w:ascii="Arial" w:hAnsi="Arial" w:cs="Arial"/>
        </w:rPr>
        <w:t xml:space="preserve">ez a </w:t>
      </w:r>
      <w:r w:rsidR="00AD0BA6" w:rsidRPr="00437166">
        <w:rPr>
          <w:rFonts w:ascii="Arial" w:hAnsi="Arial" w:cs="Arial"/>
        </w:rPr>
        <w:t xml:space="preserve">megbízó </w:t>
      </w:r>
      <w:r w:rsidRPr="00437166">
        <w:rPr>
          <w:rFonts w:ascii="Arial" w:hAnsi="Arial" w:cs="Arial"/>
        </w:rPr>
        <w:t>pénzügyi intézmény bevételébe számít bele.</w:t>
      </w:r>
    </w:p>
    <w:sectPr w:rsidR="00A51D91" w:rsidRPr="00437166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7885F" w14:textId="77777777" w:rsidR="009B139A" w:rsidRDefault="009B139A">
      <w:r>
        <w:separator/>
      </w:r>
    </w:p>
  </w:endnote>
  <w:endnote w:type="continuationSeparator" w:id="0">
    <w:p w14:paraId="0D22E078" w14:textId="77777777" w:rsidR="009B139A" w:rsidRDefault="009B139A">
      <w:r>
        <w:continuationSeparator/>
      </w:r>
    </w:p>
  </w:endnote>
  <w:endnote w:type="continuationNotice" w:id="1">
    <w:p w14:paraId="16D1043E" w14:textId="77777777" w:rsidR="009B139A" w:rsidRDefault="009B1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28E5" w14:textId="77777777" w:rsidR="006E4CD0" w:rsidRPr="00AC6950" w:rsidRDefault="006E4CD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732F" w14:textId="77777777" w:rsidR="009B139A" w:rsidRDefault="009B139A">
      <w:r>
        <w:separator/>
      </w:r>
    </w:p>
  </w:footnote>
  <w:footnote w:type="continuationSeparator" w:id="0">
    <w:p w14:paraId="6CF32B1E" w14:textId="77777777" w:rsidR="009B139A" w:rsidRDefault="009B139A">
      <w:r>
        <w:continuationSeparator/>
      </w:r>
    </w:p>
  </w:footnote>
  <w:footnote w:type="continuationNotice" w:id="1">
    <w:p w14:paraId="0A8B6EE5" w14:textId="77777777" w:rsidR="009B139A" w:rsidRDefault="009B1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30BF1" w14:textId="77777777" w:rsidR="006E4CD0" w:rsidRPr="00AC6950" w:rsidRDefault="006E4CD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81BED"/>
    <w:multiLevelType w:val="hybridMultilevel"/>
    <w:tmpl w:val="0824C768"/>
    <w:lvl w:ilvl="0" w:tplc="54628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A5A58"/>
    <w:multiLevelType w:val="hybridMultilevel"/>
    <w:tmpl w:val="A8A42920"/>
    <w:lvl w:ilvl="0" w:tplc="4BA43D9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246BC"/>
    <w:multiLevelType w:val="hybridMultilevel"/>
    <w:tmpl w:val="C0D8BF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F6D81"/>
    <w:multiLevelType w:val="hybridMultilevel"/>
    <w:tmpl w:val="9132BE7A"/>
    <w:lvl w:ilvl="0" w:tplc="4794792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11ED4"/>
    <w:multiLevelType w:val="hybridMultilevel"/>
    <w:tmpl w:val="96E44A4E"/>
    <w:lvl w:ilvl="0" w:tplc="3A9602A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35290"/>
    <w:multiLevelType w:val="singleLevel"/>
    <w:tmpl w:val="6A883C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26572"/>
    <w:multiLevelType w:val="hybridMultilevel"/>
    <w:tmpl w:val="DDAEF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D33DD"/>
    <w:multiLevelType w:val="hybridMultilevel"/>
    <w:tmpl w:val="5C72F916"/>
    <w:lvl w:ilvl="0" w:tplc="969C6E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E2347"/>
    <w:multiLevelType w:val="hybridMultilevel"/>
    <w:tmpl w:val="176CF27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8563094">
    <w:abstractNumId w:val="5"/>
  </w:num>
  <w:num w:numId="2" w16cid:durableId="23557534">
    <w:abstractNumId w:val="3"/>
  </w:num>
  <w:num w:numId="3" w16cid:durableId="501701635">
    <w:abstractNumId w:val="6"/>
  </w:num>
  <w:num w:numId="4" w16cid:durableId="1826387871">
    <w:abstractNumId w:val="0"/>
  </w:num>
  <w:num w:numId="5" w16cid:durableId="1438597720">
    <w:abstractNumId w:val="1"/>
  </w:num>
  <w:num w:numId="6" w16cid:durableId="1714618897">
    <w:abstractNumId w:val="10"/>
  </w:num>
  <w:num w:numId="7" w16cid:durableId="272130734">
    <w:abstractNumId w:val="4"/>
  </w:num>
  <w:num w:numId="8" w16cid:durableId="662393069">
    <w:abstractNumId w:val="15"/>
  </w:num>
  <w:num w:numId="9" w16cid:durableId="182942351">
    <w:abstractNumId w:val="10"/>
    <w:lvlOverride w:ilvl="0">
      <w:startOverride w:val="1"/>
    </w:lvlOverride>
  </w:num>
  <w:num w:numId="10" w16cid:durableId="1535657342">
    <w:abstractNumId w:val="14"/>
  </w:num>
  <w:num w:numId="11" w16cid:durableId="297154660">
    <w:abstractNumId w:val="11"/>
  </w:num>
  <w:num w:numId="12" w16cid:durableId="811143764">
    <w:abstractNumId w:val="16"/>
  </w:num>
  <w:num w:numId="13" w16cid:durableId="776218020">
    <w:abstractNumId w:val="12"/>
  </w:num>
  <w:num w:numId="14" w16cid:durableId="728773239">
    <w:abstractNumId w:val="7"/>
  </w:num>
  <w:num w:numId="15" w16cid:durableId="2035575392">
    <w:abstractNumId w:val="17"/>
  </w:num>
  <w:num w:numId="16" w16cid:durableId="1871187590">
    <w:abstractNumId w:val="2"/>
  </w:num>
  <w:num w:numId="17" w16cid:durableId="1259480441">
    <w:abstractNumId w:val="9"/>
  </w:num>
  <w:num w:numId="18" w16cid:durableId="731348666">
    <w:abstractNumId w:val="18"/>
  </w:num>
  <w:num w:numId="19" w16cid:durableId="1078748686">
    <w:abstractNumId w:val="8"/>
  </w:num>
  <w:num w:numId="20" w16cid:durableId="1437561633">
    <w:abstractNumId w:val="19"/>
  </w:num>
  <w:num w:numId="21" w16cid:durableId="858591819">
    <w:abstractNumId w:val="13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9F"/>
    <w:rsid w:val="0000273C"/>
    <w:rsid w:val="000055BD"/>
    <w:rsid w:val="00013554"/>
    <w:rsid w:val="00017B1B"/>
    <w:rsid w:val="0002498B"/>
    <w:rsid w:val="000250E6"/>
    <w:rsid w:val="00025506"/>
    <w:rsid w:val="00027695"/>
    <w:rsid w:val="00027B62"/>
    <w:rsid w:val="00027F1E"/>
    <w:rsid w:val="00033357"/>
    <w:rsid w:val="000340DE"/>
    <w:rsid w:val="00035697"/>
    <w:rsid w:val="000413EF"/>
    <w:rsid w:val="00047251"/>
    <w:rsid w:val="00053762"/>
    <w:rsid w:val="0005577F"/>
    <w:rsid w:val="00057485"/>
    <w:rsid w:val="00057E2F"/>
    <w:rsid w:val="00060148"/>
    <w:rsid w:val="00063216"/>
    <w:rsid w:val="0006374F"/>
    <w:rsid w:val="00064546"/>
    <w:rsid w:val="00066191"/>
    <w:rsid w:val="00067BE2"/>
    <w:rsid w:val="00067C0C"/>
    <w:rsid w:val="00077376"/>
    <w:rsid w:val="000775FD"/>
    <w:rsid w:val="000802D3"/>
    <w:rsid w:val="0008131E"/>
    <w:rsid w:val="00081934"/>
    <w:rsid w:val="000827F2"/>
    <w:rsid w:val="000831EC"/>
    <w:rsid w:val="00084B9F"/>
    <w:rsid w:val="0008707C"/>
    <w:rsid w:val="00087E97"/>
    <w:rsid w:val="00092C2D"/>
    <w:rsid w:val="00093255"/>
    <w:rsid w:val="00093819"/>
    <w:rsid w:val="000A2565"/>
    <w:rsid w:val="000A3A63"/>
    <w:rsid w:val="000A465B"/>
    <w:rsid w:val="000A6967"/>
    <w:rsid w:val="000A71F3"/>
    <w:rsid w:val="000A7937"/>
    <w:rsid w:val="000C157F"/>
    <w:rsid w:val="000C25F8"/>
    <w:rsid w:val="000C2918"/>
    <w:rsid w:val="000C701E"/>
    <w:rsid w:val="000C701F"/>
    <w:rsid w:val="000D1C8B"/>
    <w:rsid w:val="000D1E44"/>
    <w:rsid w:val="000D40AE"/>
    <w:rsid w:val="000D4F61"/>
    <w:rsid w:val="000D5F26"/>
    <w:rsid w:val="000E1032"/>
    <w:rsid w:val="000E2CBD"/>
    <w:rsid w:val="000E4EE3"/>
    <w:rsid w:val="000E5CC0"/>
    <w:rsid w:val="000F1D8B"/>
    <w:rsid w:val="000F2858"/>
    <w:rsid w:val="000F2AE0"/>
    <w:rsid w:val="000F30B8"/>
    <w:rsid w:val="000F68FE"/>
    <w:rsid w:val="000F78BB"/>
    <w:rsid w:val="00101654"/>
    <w:rsid w:val="0010447E"/>
    <w:rsid w:val="0010496C"/>
    <w:rsid w:val="00104B59"/>
    <w:rsid w:val="00110868"/>
    <w:rsid w:val="00113260"/>
    <w:rsid w:val="00113C88"/>
    <w:rsid w:val="00113CB9"/>
    <w:rsid w:val="001255A4"/>
    <w:rsid w:val="00126862"/>
    <w:rsid w:val="00132260"/>
    <w:rsid w:val="00133A51"/>
    <w:rsid w:val="001356A6"/>
    <w:rsid w:val="001357D0"/>
    <w:rsid w:val="00136260"/>
    <w:rsid w:val="00137BCF"/>
    <w:rsid w:val="00140A18"/>
    <w:rsid w:val="001421CC"/>
    <w:rsid w:val="00143691"/>
    <w:rsid w:val="00144D51"/>
    <w:rsid w:val="001466C0"/>
    <w:rsid w:val="00150045"/>
    <w:rsid w:val="00152DBF"/>
    <w:rsid w:val="00152F2F"/>
    <w:rsid w:val="00156383"/>
    <w:rsid w:val="00156491"/>
    <w:rsid w:val="00161BB7"/>
    <w:rsid w:val="00166F6C"/>
    <w:rsid w:val="001747F6"/>
    <w:rsid w:val="001773ED"/>
    <w:rsid w:val="0018359E"/>
    <w:rsid w:val="0018619A"/>
    <w:rsid w:val="001870A7"/>
    <w:rsid w:val="00197350"/>
    <w:rsid w:val="001A14AD"/>
    <w:rsid w:val="001A2BAA"/>
    <w:rsid w:val="001A3C00"/>
    <w:rsid w:val="001B0332"/>
    <w:rsid w:val="001B1798"/>
    <w:rsid w:val="001B3486"/>
    <w:rsid w:val="001B4E3C"/>
    <w:rsid w:val="001B63D2"/>
    <w:rsid w:val="001C0FAA"/>
    <w:rsid w:val="001C24F1"/>
    <w:rsid w:val="001C389D"/>
    <w:rsid w:val="001C466F"/>
    <w:rsid w:val="001C5C33"/>
    <w:rsid w:val="001C65D9"/>
    <w:rsid w:val="001D4211"/>
    <w:rsid w:val="001D5999"/>
    <w:rsid w:val="001D59FD"/>
    <w:rsid w:val="001D5BED"/>
    <w:rsid w:val="001D60A8"/>
    <w:rsid w:val="001D7401"/>
    <w:rsid w:val="001E34FF"/>
    <w:rsid w:val="001E4231"/>
    <w:rsid w:val="001E45AE"/>
    <w:rsid w:val="001E621D"/>
    <w:rsid w:val="001E7C6D"/>
    <w:rsid w:val="001F0E5D"/>
    <w:rsid w:val="001F1610"/>
    <w:rsid w:val="002012AD"/>
    <w:rsid w:val="00202EC2"/>
    <w:rsid w:val="0020415E"/>
    <w:rsid w:val="00206642"/>
    <w:rsid w:val="0021106D"/>
    <w:rsid w:val="0021139D"/>
    <w:rsid w:val="002128F0"/>
    <w:rsid w:val="00214230"/>
    <w:rsid w:val="0021484C"/>
    <w:rsid w:val="0022056B"/>
    <w:rsid w:val="00224A64"/>
    <w:rsid w:val="0022764E"/>
    <w:rsid w:val="00240C97"/>
    <w:rsid w:val="0024525F"/>
    <w:rsid w:val="0024746B"/>
    <w:rsid w:val="00251708"/>
    <w:rsid w:val="002522F1"/>
    <w:rsid w:val="00254EBF"/>
    <w:rsid w:val="00257A5C"/>
    <w:rsid w:val="002602F5"/>
    <w:rsid w:val="002611AE"/>
    <w:rsid w:val="0026139E"/>
    <w:rsid w:val="00261540"/>
    <w:rsid w:val="0026180A"/>
    <w:rsid w:val="00262FBB"/>
    <w:rsid w:val="00265669"/>
    <w:rsid w:val="00270577"/>
    <w:rsid w:val="00270724"/>
    <w:rsid w:val="00271371"/>
    <w:rsid w:val="00273052"/>
    <w:rsid w:val="0027402D"/>
    <w:rsid w:val="002746F7"/>
    <w:rsid w:val="00275AD7"/>
    <w:rsid w:val="002763BE"/>
    <w:rsid w:val="002765AC"/>
    <w:rsid w:val="00280475"/>
    <w:rsid w:val="00283663"/>
    <w:rsid w:val="00283D21"/>
    <w:rsid w:val="002866DE"/>
    <w:rsid w:val="00287D15"/>
    <w:rsid w:val="0029036D"/>
    <w:rsid w:val="00290D47"/>
    <w:rsid w:val="00292177"/>
    <w:rsid w:val="002926FE"/>
    <w:rsid w:val="00293F73"/>
    <w:rsid w:val="002A24FE"/>
    <w:rsid w:val="002A3B0E"/>
    <w:rsid w:val="002A4B17"/>
    <w:rsid w:val="002B0A3F"/>
    <w:rsid w:val="002B3674"/>
    <w:rsid w:val="002B4D45"/>
    <w:rsid w:val="002B5414"/>
    <w:rsid w:val="002B5DC1"/>
    <w:rsid w:val="002B6B78"/>
    <w:rsid w:val="002B6D25"/>
    <w:rsid w:val="002B78E0"/>
    <w:rsid w:val="002C5B65"/>
    <w:rsid w:val="002C7150"/>
    <w:rsid w:val="002C728F"/>
    <w:rsid w:val="002C7AB8"/>
    <w:rsid w:val="002C7D4D"/>
    <w:rsid w:val="002C7DD0"/>
    <w:rsid w:val="002D035B"/>
    <w:rsid w:val="002D230B"/>
    <w:rsid w:val="002D3550"/>
    <w:rsid w:val="002D3DAC"/>
    <w:rsid w:val="002D5E55"/>
    <w:rsid w:val="002D5E90"/>
    <w:rsid w:val="002E1799"/>
    <w:rsid w:val="002E5A01"/>
    <w:rsid w:val="002E74FC"/>
    <w:rsid w:val="002F24F0"/>
    <w:rsid w:val="002F34ED"/>
    <w:rsid w:val="002F602F"/>
    <w:rsid w:val="00300EE3"/>
    <w:rsid w:val="003010EA"/>
    <w:rsid w:val="00301CBE"/>
    <w:rsid w:val="00302136"/>
    <w:rsid w:val="003027E4"/>
    <w:rsid w:val="00311A8A"/>
    <w:rsid w:val="003121D4"/>
    <w:rsid w:val="00313184"/>
    <w:rsid w:val="00313246"/>
    <w:rsid w:val="00313D94"/>
    <w:rsid w:val="00321F01"/>
    <w:rsid w:val="00321F3F"/>
    <w:rsid w:val="003231ED"/>
    <w:rsid w:val="00327285"/>
    <w:rsid w:val="00327A74"/>
    <w:rsid w:val="003300F7"/>
    <w:rsid w:val="0033607E"/>
    <w:rsid w:val="00341BB5"/>
    <w:rsid w:val="00343614"/>
    <w:rsid w:val="003463E0"/>
    <w:rsid w:val="00350E6E"/>
    <w:rsid w:val="0035153B"/>
    <w:rsid w:val="003524A6"/>
    <w:rsid w:val="003548F7"/>
    <w:rsid w:val="003548F9"/>
    <w:rsid w:val="00356888"/>
    <w:rsid w:val="00356923"/>
    <w:rsid w:val="003653A7"/>
    <w:rsid w:val="00370170"/>
    <w:rsid w:val="003701D4"/>
    <w:rsid w:val="003704B1"/>
    <w:rsid w:val="003710B1"/>
    <w:rsid w:val="00372509"/>
    <w:rsid w:val="0037262C"/>
    <w:rsid w:val="003728FE"/>
    <w:rsid w:val="00373BD2"/>
    <w:rsid w:val="00374FFD"/>
    <w:rsid w:val="0037696F"/>
    <w:rsid w:val="00380643"/>
    <w:rsid w:val="003824BF"/>
    <w:rsid w:val="003827F0"/>
    <w:rsid w:val="00382B4B"/>
    <w:rsid w:val="00391B59"/>
    <w:rsid w:val="00395B14"/>
    <w:rsid w:val="00395D13"/>
    <w:rsid w:val="003963E3"/>
    <w:rsid w:val="00397F34"/>
    <w:rsid w:val="003A3F79"/>
    <w:rsid w:val="003B12B2"/>
    <w:rsid w:val="003B2934"/>
    <w:rsid w:val="003B37E3"/>
    <w:rsid w:val="003B46BE"/>
    <w:rsid w:val="003B48DE"/>
    <w:rsid w:val="003C5699"/>
    <w:rsid w:val="003D04DD"/>
    <w:rsid w:val="003D31E1"/>
    <w:rsid w:val="003D52BC"/>
    <w:rsid w:val="003D72F8"/>
    <w:rsid w:val="003F0EDF"/>
    <w:rsid w:val="003F128A"/>
    <w:rsid w:val="003F2497"/>
    <w:rsid w:val="003F43B7"/>
    <w:rsid w:val="00404449"/>
    <w:rsid w:val="00404464"/>
    <w:rsid w:val="0041484F"/>
    <w:rsid w:val="00416D2C"/>
    <w:rsid w:val="004206FE"/>
    <w:rsid w:val="004213D9"/>
    <w:rsid w:val="00423D50"/>
    <w:rsid w:val="0043276D"/>
    <w:rsid w:val="004330EA"/>
    <w:rsid w:val="00434DC6"/>
    <w:rsid w:val="00437166"/>
    <w:rsid w:val="00437A89"/>
    <w:rsid w:val="00442ABF"/>
    <w:rsid w:val="00444BC9"/>
    <w:rsid w:val="004451FE"/>
    <w:rsid w:val="00453087"/>
    <w:rsid w:val="004546BC"/>
    <w:rsid w:val="00455900"/>
    <w:rsid w:val="00455A38"/>
    <w:rsid w:val="00461047"/>
    <w:rsid w:val="00464766"/>
    <w:rsid w:val="00464EFB"/>
    <w:rsid w:val="00465939"/>
    <w:rsid w:val="004661FD"/>
    <w:rsid w:val="0047029F"/>
    <w:rsid w:val="004729CE"/>
    <w:rsid w:val="00474131"/>
    <w:rsid w:val="004761BC"/>
    <w:rsid w:val="00480A6F"/>
    <w:rsid w:val="00481357"/>
    <w:rsid w:val="0048183A"/>
    <w:rsid w:val="00491483"/>
    <w:rsid w:val="004915EC"/>
    <w:rsid w:val="004919C2"/>
    <w:rsid w:val="00493F14"/>
    <w:rsid w:val="00494C89"/>
    <w:rsid w:val="004A0E2C"/>
    <w:rsid w:val="004A1C9B"/>
    <w:rsid w:val="004A58E3"/>
    <w:rsid w:val="004A5F09"/>
    <w:rsid w:val="004A6A3F"/>
    <w:rsid w:val="004A7041"/>
    <w:rsid w:val="004B1356"/>
    <w:rsid w:val="004B1A68"/>
    <w:rsid w:val="004C12FD"/>
    <w:rsid w:val="004C2AF9"/>
    <w:rsid w:val="004C639A"/>
    <w:rsid w:val="004D270F"/>
    <w:rsid w:val="004D455D"/>
    <w:rsid w:val="004D7208"/>
    <w:rsid w:val="004D7635"/>
    <w:rsid w:val="004E2BA2"/>
    <w:rsid w:val="004E4946"/>
    <w:rsid w:val="004E6887"/>
    <w:rsid w:val="004E6A46"/>
    <w:rsid w:val="004F1BAA"/>
    <w:rsid w:val="004F298B"/>
    <w:rsid w:val="004F42D5"/>
    <w:rsid w:val="004F6856"/>
    <w:rsid w:val="004F72B9"/>
    <w:rsid w:val="0050045B"/>
    <w:rsid w:val="00501172"/>
    <w:rsid w:val="00502325"/>
    <w:rsid w:val="00503A99"/>
    <w:rsid w:val="00504E96"/>
    <w:rsid w:val="0050523C"/>
    <w:rsid w:val="0050657B"/>
    <w:rsid w:val="0051280E"/>
    <w:rsid w:val="00513B1F"/>
    <w:rsid w:val="0051486A"/>
    <w:rsid w:val="005149CD"/>
    <w:rsid w:val="00515621"/>
    <w:rsid w:val="005156C8"/>
    <w:rsid w:val="00516203"/>
    <w:rsid w:val="00516455"/>
    <w:rsid w:val="00517847"/>
    <w:rsid w:val="0052546E"/>
    <w:rsid w:val="0052584F"/>
    <w:rsid w:val="005312FD"/>
    <w:rsid w:val="00531308"/>
    <w:rsid w:val="00531884"/>
    <w:rsid w:val="0053404B"/>
    <w:rsid w:val="0053463F"/>
    <w:rsid w:val="00544934"/>
    <w:rsid w:val="005454BC"/>
    <w:rsid w:val="00546676"/>
    <w:rsid w:val="00557A68"/>
    <w:rsid w:val="00561175"/>
    <w:rsid w:val="005648EE"/>
    <w:rsid w:val="00570C12"/>
    <w:rsid w:val="00571C3C"/>
    <w:rsid w:val="00575571"/>
    <w:rsid w:val="00575D4F"/>
    <w:rsid w:val="005763C5"/>
    <w:rsid w:val="00580C27"/>
    <w:rsid w:val="00581098"/>
    <w:rsid w:val="00581A21"/>
    <w:rsid w:val="00581D24"/>
    <w:rsid w:val="0058459E"/>
    <w:rsid w:val="00586D4D"/>
    <w:rsid w:val="00591A28"/>
    <w:rsid w:val="00594E23"/>
    <w:rsid w:val="0059666B"/>
    <w:rsid w:val="005A011E"/>
    <w:rsid w:val="005A3531"/>
    <w:rsid w:val="005A3DDE"/>
    <w:rsid w:val="005A788E"/>
    <w:rsid w:val="005B0A26"/>
    <w:rsid w:val="005B2132"/>
    <w:rsid w:val="005B28FF"/>
    <w:rsid w:val="005B2A45"/>
    <w:rsid w:val="005B4153"/>
    <w:rsid w:val="005C1974"/>
    <w:rsid w:val="005C3037"/>
    <w:rsid w:val="005C3ADA"/>
    <w:rsid w:val="005C3F73"/>
    <w:rsid w:val="005C40D8"/>
    <w:rsid w:val="005C498A"/>
    <w:rsid w:val="005C5BB7"/>
    <w:rsid w:val="005D1A2C"/>
    <w:rsid w:val="005D25FF"/>
    <w:rsid w:val="005E1C3E"/>
    <w:rsid w:val="005E27BD"/>
    <w:rsid w:val="005E782D"/>
    <w:rsid w:val="005F0E71"/>
    <w:rsid w:val="005F3818"/>
    <w:rsid w:val="005F3E3D"/>
    <w:rsid w:val="005F6BF5"/>
    <w:rsid w:val="005F6C33"/>
    <w:rsid w:val="00602F0C"/>
    <w:rsid w:val="00603591"/>
    <w:rsid w:val="00603723"/>
    <w:rsid w:val="00610E45"/>
    <w:rsid w:val="00612748"/>
    <w:rsid w:val="006271BF"/>
    <w:rsid w:val="00627BFA"/>
    <w:rsid w:val="006306A2"/>
    <w:rsid w:val="00630FD7"/>
    <w:rsid w:val="00636A76"/>
    <w:rsid w:val="00642A07"/>
    <w:rsid w:val="00643529"/>
    <w:rsid w:val="00643CB4"/>
    <w:rsid w:val="00644BE4"/>
    <w:rsid w:val="006600DF"/>
    <w:rsid w:val="00660C52"/>
    <w:rsid w:val="006649B4"/>
    <w:rsid w:val="0067060D"/>
    <w:rsid w:val="006720B0"/>
    <w:rsid w:val="00673C12"/>
    <w:rsid w:val="0067570F"/>
    <w:rsid w:val="00681108"/>
    <w:rsid w:val="00682D99"/>
    <w:rsid w:val="00690C97"/>
    <w:rsid w:val="0069441B"/>
    <w:rsid w:val="006A144D"/>
    <w:rsid w:val="006A19C3"/>
    <w:rsid w:val="006A54BA"/>
    <w:rsid w:val="006A66EB"/>
    <w:rsid w:val="006B0127"/>
    <w:rsid w:val="006B0392"/>
    <w:rsid w:val="006B0F9D"/>
    <w:rsid w:val="006B2726"/>
    <w:rsid w:val="006B43F7"/>
    <w:rsid w:val="006B556E"/>
    <w:rsid w:val="006C0F19"/>
    <w:rsid w:val="006C2C3D"/>
    <w:rsid w:val="006C4871"/>
    <w:rsid w:val="006C700F"/>
    <w:rsid w:val="006D0881"/>
    <w:rsid w:val="006D3867"/>
    <w:rsid w:val="006D6821"/>
    <w:rsid w:val="006D77F0"/>
    <w:rsid w:val="006E03B8"/>
    <w:rsid w:val="006E3FD1"/>
    <w:rsid w:val="006E45F8"/>
    <w:rsid w:val="006E4CD0"/>
    <w:rsid w:val="006E5E72"/>
    <w:rsid w:val="006E5F78"/>
    <w:rsid w:val="006E69A1"/>
    <w:rsid w:val="006F0376"/>
    <w:rsid w:val="006F04E3"/>
    <w:rsid w:val="006F0EA5"/>
    <w:rsid w:val="006F1536"/>
    <w:rsid w:val="006F39C8"/>
    <w:rsid w:val="006F4703"/>
    <w:rsid w:val="006F4C14"/>
    <w:rsid w:val="006F5D02"/>
    <w:rsid w:val="006F6144"/>
    <w:rsid w:val="006F7BE2"/>
    <w:rsid w:val="007029C0"/>
    <w:rsid w:val="00702E90"/>
    <w:rsid w:val="00703E97"/>
    <w:rsid w:val="00707C38"/>
    <w:rsid w:val="00711A03"/>
    <w:rsid w:val="00713085"/>
    <w:rsid w:val="0071417A"/>
    <w:rsid w:val="00715B92"/>
    <w:rsid w:val="0071664B"/>
    <w:rsid w:val="0071705F"/>
    <w:rsid w:val="00720EE4"/>
    <w:rsid w:val="007226F1"/>
    <w:rsid w:val="007236B8"/>
    <w:rsid w:val="0072398E"/>
    <w:rsid w:val="00723C1A"/>
    <w:rsid w:val="00723D01"/>
    <w:rsid w:val="00732D87"/>
    <w:rsid w:val="007330FD"/>
    <w:rsid w:val="00734288"/>
    <w:rsid w:val="00734CD4"/>
    <w:rsid w:val="00737660"/>
    <w:rsid w:val="00737696"/>
    <w:rsid w:val="007376E0"/>
    <w:rsid w:val="00743DD7"/>
    <w:rsid w:val="00744A1F"/>
    <w:rsid w:val="00746D0F"/>
    <w:rsid w:val="00746D82"/>
    <w:rsid w:val="007474DD"/>
    <w:rsid w:val="00754A11"/>
    <w:rsid w:val="007665E3"/>
    <w:rsid w:val="00767389"/>
    <w:rsid w:val="00767D3F"/>
    <w:rsid w:val="00774306"/>
    <w:rsid w:val="00774FCC"/>
    <w:rsid w:val="00782B80"/>
    <w:rsid w:val="00782DDA"/>
    <w:rsid w:val="00786099"/>
    <w:rsid w:val="00786EF4"/>
    <w:rsid w:val="00790511"/>
    <w:rsid w:val="00791092"/>
    <w:rsid w:val="007913EE"/>
    <w:rsid w:val="00792C7B"/>
    <w:rsid w:val="00795585"/>
    <w:rsid w:val="00796677"/>
    <w:rsid w:val="007A14E2"/>
    <w:rsid w:val="007A2BE7"/>
    <w:rsid w:val="007A4D97"/>
    <w:rsid w:val="007A5593"/>
    <w:rsid w:val="007B1174"/>
    <w:rsid w:val="007B39B9"/>
    <w:rsid w:val="007B7FC8"/>
    <w:rsid w:val="007C1D4F"/>
    <w:rsid w:val="007C2C32"/>
    <w:rsid w:val="007C4E9F"/>
    <w:rsid w:val="007C51F2"/>
    <w:rsid w:val="007D67A3"/>
    <w:rsid w:val="007D7E92"/>
    <w:rsid w:val="007E0286"/>
    <w:rsid w:val="007E251F"/>
    <w:rsid w:val="007E39BD"/>
    <w:rsid w:val="007E693E"/>
    <w:rsid w:val="007F197C"/>
    <w:rsid w:val="007F1D57"/>
    <w:rsid w:val="007F7E59"/>
    <w:rsid w:val="00811495"/>
    <w:rsid w:val="008121AB"/>
    <w:rsid w:val="0081438B"/>
    <w:rsid w:val="00816505"/>
    <w:rsid w:val="00820CDE"/>
    <w:rsid w:val="0082155D"/>
    <w:rsid w:val="0082202F"/>
    <w:rsid w:val="00823B7E"/>
    <w:rsid w:val="00826B34"/>
    <w:rsid w:val="00830F5B"/>
    <w:rsid w:val="0083252A"/>
    <w:rsid w:val="0083378F"/>
    <w:rsid w:val="008349B3"/>
    <w:rsid w:val="008370C0"/>
    <w:rsid w:val="00840065"/>
    <w:rsid w:val="00844056"/>
    <w:rsid w:val="00844283"/>
    <w:rsid w:val="00844937"/>
    <w:rsid w:val="0084582F"/>
    <w:rsid w:val="00847C0A"/>
    <w:rsid w:val="008512C4"/>
    <w:rsid w:val="008514E1"/>
    <w:rsid w:val="00851E89"/>
    <w:rsid w:val="008528A0"/>
    <w:rsid w:val="00852F66"/>
    <w:rsid w:val="00853462"/>
    <w:rsid w:val="00855719"/>
    <w:rsid w:val="00857607"/>
    <w:rsid w:val="00860131"/>
    <w:rsid w:val="00860860"/>
    <w:rsid w:val="0086227C"/>
    <w:rsid w:val="00864468"/>
    <w:rsid w:val="008661C0"/>
    <w:rsid w:val="00866482"/>
    <w:rsid w:val="00866547"/>
    <w:rsid w:val="00871107"/>
    <w:rsid w:val="00874BF9"/>
    <w:rsid w:val="00876C6C"/>
    <w:rsid w:val="00876D9F"/>
    <w:rsid w:val="00887B59"/>
    <w:rsid w:val="00887C36"/>
    <w:rsid w:val="008935BD"/>
    <w:rsid w:val="008936DF"/>
    <w:rsid w:val="008A1C40"/>
    <w:rsid w:val="008A2EF9"/>
    <w:rsid w:val="008A380C"/>
    <w:rsid w:val="008A5AE4"/>
    <w:rsid w:val="008A6431"/>
    <w:rsid w:val="008B61E3"/>
    <w:rsid w:val="008C16C2"/>
    <w:rsid w:val="008C474C"/>
    <w:rsid w:val="008C56D8"/>
    <w:rsid w:val="008D51CA"/>
    <w:rsid w:val="008D6221"/>
    <w:rsid w:val="008E1706"/>
    <w:rsid w:val="008E1E85"/>
    <w:rsid w:val="008E1F5F"/>
    <w:rsid w:val="008E26F2"/>
    <w:rsid w:val="008E3579"/>
    <w:rsid w:val="008E56C6"/>
    <w:rsid w:val="008F07B3"/>
    <w:rsid w:val="008F1893"/>
    <w:rsid w:val="008F33AE"/>
    <w:rsid w:val="008F71FB"/>
    <w:rsid w:val="00903AC3"/>
    <w:rsid w:val="00904485"/>
    <w:rsid w:val="009105DD"/>
    <w:rsid w:val="00910774"/>
    <w:rsid w:val="0091589E"/>
    <w:rsid w:val="00916C4B"/>
    <w:rsid w:val="009228DF"/>
    <w:rsid w:val="00923334"/>
    <w:rsid w:val="00923F40"/>
    <w:rsid w:val="00924DA8"/>
    <w:rsid w:val="00925712"/>
    <w:rsid w:val="00926EA9"/>
    <w:rsid w:val="00930F98"/>
    <w:rsid w:val="00933BFE"/>
    <w:rsid w:val="00933E50"/>
    <w:rsid w:val="00934193"/>
    <w:rsid w:val="00934F6E"/>
    <w:rsid w:val="00937A0B"/>
    <w:rsid w:val="009409C8"/>
    <w:rsid w:val="00940E5F"/>
    <w:rsid w:val="009419FC"/>
    <w:rsid w:val="0094233D"/>
    <w:rsid w:val="00947BFA"/>
    <w:rsid w:val="00950ACA"/>
    <w:rsid w:val="00957F22"/>
    <w:rsid w:val="00961862"/>
    <w:rsid w:val="00961F15"/>
    <w:rsid w:val="00962365"/>
    <w:rsid w:val="00962FE4"/>
    <w:rsid w:val="009643BF"/>
    <w:rsid w:val="009665AC"/>
    <w:rsid w:val="00974FD0"/>
    <w:rsid w:val="00982A69"/>
    <w:rsid w:val="009873C2"/>
    <w:rsid w:val="0099098F"/>
    <w:rsid w:val="00990B18"/>
    <w:rsid w:val="00991C99"/>
    <w:rsid w:val="00991F6A"/>
    <w:rsid w:val="00995DCE"/>
    <w:rsid w:val="009A2D7F"/>
    <w:rsid w:val="009A3478"/>
    <w:rsid w:val="009A4F0C"/>
    <w:rsid w:val="009A606A"/>
    <w:rsid w:val="009B139A"/>
    <w:rsid w:val="009B2208"/>
    <w:rsid w:val="009B2647"/>
    <w:rsid w:val="009B371D"/>
    <w:rsid w:val="009B64C9"/>
    <w:rsid w:val="009B7F1B"/>
    <w:rsid w:val="009C09A6"/>
    <w:rsid w:val="009C6632"/>
    <w:rsid w:val="009C672E"/>
    <w:rsid w:val="009D028D"/>
    <w:rsid w:val="009D0800"/>
    <w:rsid w:val="009D1272"/>
    <w:rsid w:val="009D2629"/>
    <w:rsid w:val="009D3B3D"/>
    <w:rsid w:val="009D4156"/>
    <w:rsid w:val="009E3A57"/>
    <w:rsid w:val="009E7AC9"/>
    <w:rsid w:val="009F413A"/>
    <w:rsid w:val="00A00BEB"/>
    <w:rsid w:val="00A00F2A"/>
    <w:rsid w:val="00A03212"/>
    <w:rsid w:val="00A03ACC"/>
    <w:rsid w:val="00A057F4"/>
    <w:rsid w:val="00A109EC"/>
    <w:rsid w:val="00A10A31"/>
    <w:rsid w:val="00A1160E"/>
    <w:rsid w:val="00A141DB"/>
    <w:rsid w:val="00A147C1"/>
    <w:rsid w:val="00A16867"/>
    <w:rsid w:val="00A17909"/>
    <w:rsid w:val="00A2106F"/>
    <w:rsid w:val="00A2147B"/>
    <w:rsid w:val="00A2173F"/>
    <w:rsid w:val="00A2361B"/>
    <w:rsid w:val="00A244C7"/>
    <w:rsid w:val="00A254B6"/>
    <w:rsid w:val="00A26654"/>
    <w:rsid w:val="00A26ED3"/>
    <w:rsid w:val="00A3105B"/>
    <w:rsid w:val="00A3200E"/>
    <w:rsid w:val="00A3217B"/>
    <w:rsid w:val="00A33C95"/>
    <w:rsid w:val="00A34F95"/>
    <w:rsid w:val="00A35C56"/>
    <w:rsid w:val="00A376A3"/>
    <w:rsid w:val="00A44781"/>
    <w:rsid w:val="00A44C60"/>
    <w:rsid w:val="00A5096A"/>
    <w:rsid w:val="00A51D91"/>
    <w:rsid w:val="00A56BCD"/>
    <w:rsid w:val="00A57D44"/>
    <w:rsid w:val="00A60012"/>
    <w:rsid w:val="00A711D1"/>
    <w:rsid w:val="00A7177D"/>
    <w:rsid w:val="00A734A4"/>
    <w:rsid w:val="00A75C34"/>
    <w:rsid w:val="00A77055"/>
    <w:rsid w:val="00A77604"/>
    <w:rsid w:val="00A800A3"/>
    <w:rsid w:val="00A83089"/>
    <w:rsid w:val="00A8495F"/>
    <w:rsid w:val="00A8497D"/>
    <w:rsid w:val="00A86D8D"/>
    <w:rsid w:val="00A90AC4"/>
    <w:rsid w:val="00A917BA"/>
    <w:rsid w:val="00A917E0"/>
    <w:rsid w:val="00A9237D"/>
    <w:rsid w:val="00A948F6"/>
    <w:rsid w:val="00A94C01"/>
    <w:rsid w:val="00AA40E6"/>
    <w:rsid w:val="00AA5B81"/>
    <w:rsid w:val="00AA6E68"/>
    <w:rsid w:val="00AA7D28"/>
    <w:rsid w:val="00AB3E83"/>
    <w:rsid w:val="00AB5B26"/>
    <w:rsid w:val="00AB69CD"/>
    <w:rsid w:val="00AB7DBF"/>
    <w:rsid w:val="00AC0D59"/>
    <w:rsid w:val="00AC135F"/>
    <w:rsid w:val="00AC4974"/>
    <w:rsid w:val="00AC6950"/>
    <w:rsid w:val="00AD0BA6"/>
    <w:rsid w:val="00AD578C"/>
    <w:rsid w:val="00AD5B20"/>
    <w:rsid w:val="00AD6220"/>
    <w:rsid w:val="00AE3CD1"/>
    <w:rsid w:val="00AE41D5"/>
    <w:rsid w:val="00AE4544"/>
    <w:rsid w:val="00AE4D73"/>
    <w:rsid w:val="00AE70FB"/>
    <w:rsid w:val="00AF1C92"/>
    <w:rsid w:val="00AF7B9B"/>
    <w:rsid w:val="00B00785"/>
    <w:rsid w:val="00B014F9"/>
    <w:rsid w:val="00B02656"/>
    <w:rsid w:val="00B03786"/>
    <w:rsid w:val="00B06F8B"/>
    <w:rsid w:val="00B07848"/>
    <w:rsid w:val="00B13B33"/>
    <w:rsid w:val="00B14D80"/>
    <w:rsid w:val="00B15880"/>
    <w:rsid w:val="00B16C4B"/>
    <w:rsid w:val="00B204FE"/>
    <w:rsid w:val="00B25C26"/>
    <w:rsid w:val="00B261BA"/>
    <w:rsid w:val="00B279AC"/>
    <w:rsid w:val="00B3064A"/>
    <w:rsid w:val="00B30E08"/>
    <w:rsid w:val="00B3473A"/>
    <w:rsid w:val="00B37787"/>
    <w:rsid w:val="00B4230E"/>
    <w:rsid w:val="00B4506F"/>
    <w:rsid w:val="00B45072"/>
    <w:rsid w:val="00B45611"/>
    <w:rsid w:val="00B45D0C"/>
    <w:rsid w:val="00B46F92"/>
    <w:rsid w:val="00B4727E"/>
    <w:rsid w:val="00B47619"/>
    <w:rsid w:val="00B50DA9"/>
    <w:rsid w:val="00B51E64"/>
    <w:rsid w:val="00B53C3B"/>
    <w:rsid w:val="00B54E70"/>
    <w:rsid w:val="00B553D3"/>
    <w:rsid w:val="00B55827"/>
    <w:rsid w:val="00B56865"/>
    <w:rsid w:val="00B602C9"/>
    <w:rsid w:val="00B62845"/>
    <w:rsid w:val="00B64835"/>
    <w:rsid w:val="00B66A7E"/>
    <w:rsid w:val="00B675FE"/>
    <w:rsid w:val="00B70088"/>
    <w:rsid w:val="00B702D5"/>
    <w:rsid w:val="00B723C6"/>
    <w:rsid w:val="00B747B7"/>
    <w:rsid w:val="00B75881"/>
    <w:rsid w:val="00B800CB"/>
    <w:rsid w:val="00B8074B"/>
    <w:rsid w:val="00B8101A"/>
    <w:rsid w:val="00B82F72"/>
    <w:rsid w:val="00B8301B"/>
    <w:rsid w:val="00B861AB"/>
    <w:rsid w:val="00B87DC9"/>
    <w:rsid w:val="00B924D5"/>
    <w:rsid w:val="00B95B62"/>
    <w:rsid w:val="00B97236"/>
    <w:rsid w:val="00BA07C7"/>
    <w:rsid w:val="00BA2A45"/>
    <w:rsid w:val="00BB2672"/>
    <w:rsid w:val="00BB27C2"/>
    <w:rsid w:val="00BB7D50"/>
    <w:rsid w:val="00BC1C0E"/>
    <w:rsid w:val="00BD0575"/>
    <w:rsid w:val="00BD12AC"/>
    <w:rsid w:val="00BD29BB"/>
    <w:rsid w:val="00BD5D3A"/>
    <w:rsid w:val="00BD6355"/>
    <w:rsid w:val="00BD75B8"/>
    <w:rsid w:val="00BE125E"/>
    <w:rsid w:val="00BE2C14"/>
    <w:rsid w:val="00BE3A52"/>
    <w:rsid w:val="00BE4144"/>
    <w:rsid w:val="00BE4970"/>
    <w:rsid w:val="00BE5440"/>
    <w:rsid w:val="00BE5843"/>
    <w:rsid w:val="00BE5D2A"/>
    <w:rsid w:val="00BF0187"/>
    <w:rsid w:val="00BF0359"/>
    <w:rsid w:val="00BF0D4C"/>
    <w:rsid w:val="00BF3AF0"/>
    <w:rsid w:val="00C01E8F"/>
    <w:rsid w:val="00C03F7A"/>
    <w:rsid w:val="00C0501F"/>
    <w:rsid w:val="00C06F2F"/>
    <w:rsid w:val="00C07885"/>
    <w:rsid w:val="00C11358"/>
    <w:rsid w:val="00C136F8"/>
    <w:rsid w:val="00C139F3"/>
    <w:rsid w:val="00C146F6"/>
    <w:rsid w:val="00C1563C"/>
    <w:rsid w:val="00C17469"/>
    <w:rsid w:val="00C20799"/>
    <w:rsid w:val="00C22FB8"/>
    <w:rsid w:val="00C31E35"/>
    <w:rsid w:val="00C31F64"/>
    <w:rsid w:val="00C340C7"/>
    <w:rsid w:val="00C3620B"/>
    <w:rsid w:val="00C41303"/>
    <w:rsid w:val="00C43AC5"/>
    <w:rsid w:val="00C44152"/>
    <w:rsid w:val="00C44372"/>
    <w:rsid w:val="00C44F4D"/>
    <w:rsid w:val="00C52154"/>
    <w:rsid w:val="00C522BD"/>
    <w:rsid w:val="00C52F01"/>
    <w:rsid w:val="00C555F4"/>
    <w:rsid w:val="00C56C3A"/>
    <w:rsid w:val="00C63F2A"/>
    <w:rsid w:val="00C64F11"/>
    <w:rsid w:val="00C671FD"/>
    <w:rsid w:val="00C8031F"/>
    <w:rsid w:val="00C83EB9"/>
    <w:rsid w:val="00C851DC"/>
    <w:rsid w:val="00C879F9"/>
    <w:rsid w:val="00C907C0"/>
    <w:rsid w:val="00C9100F"/>
    <w:rsid w:val="00C93556"/>
    <w:rsid w:val="00C93837"/>
    <w:rsid w:val="00C943A0"/>
    <w:rsid w:val="00C95DC5"/>
    <w:rsid w:val="00CA1D31"/>
    <w:rsid w:val="00CA398B"/>
    <w:rsid w:val="00CB0C94"/>
    <w:rsid w:val="00CC4CB1"/>
    <w:rsid w:val="00CC60BE"/>
    <w:rsid w:val="00CC6A21"/>
    <w:rsid w:val="00CD0A2E"/>
    <w:rsid w:val="00CD2E39"/>
    <w:rsid w:val="00CD36BC"/>
    <w:rsid w:val="00CD6E8D"/>
    <w:rsid w:val="00CD717A"/>
    <w:rsid w:val="00CD724F"/>
    <w:rsid w:val="00CE188C"/>
    <w:rsid w:val="00CE2F09"/>
    <w:rsid w:val="00CE5854"/>
    <w:rsid w:val="00CE65E9"/>
    <w:rsid w:val="00CF148C"/>
    <w:rsid w:val="00D00D53"/>
    <w:rsid w:val="00D02170"/>
    <w:rsid w:val="00D02CDC"/>
    <w:rsid w:val="00D02D23"/>
    <w:rsid w:val="00D03058"/>
    <w:rsid w:val="00D074B8"/>
    <w:rsid w:val="00D0775C"/>
    <w:rsid w:val="00D07AAA"/>
    <w:rsid w:val="00D11D8B"/>
    <w:rsid w:val="00D13E26"/>
    <w:rsid w:val="00D144FA"/>
    <w:rsid w:val="00D15900"/>
    <w:rsid w:val="00D2049B"/>
    <w:rsid w:val="00D21043"/>
    <w:rsid w:val="00D22D79"/>
    <w:rsid w:val="00D237DF"/>
    <w:rsid w:val="00D265EF"/>
    <w:rsid w:val="00D2761D"/>
    <w:rsid w:val="00D34284"/>
    <w:rsid w:val="00D347B9"/>
    <w:rsid w:val="00D4109F"/>
    <w:rsid w:val="00D4359E"/>
    <w:rsid w:val="00D463F1"/>
    <w:rsid w:val="00D46C49"/>
    <w:rsid w:val="00D478EE"/>
    <w:rsid w:val="00D524BB"/>
    <w:rsid w:val="00D531F1"/>
    <w:rsid w:val="00D5458E"/>
    <w:rsid w:val="00D561C8"/>
    <w:rsid w:val="00D57CCE"/>
    <w:rsid w:val="00D616B1"/>
    <w:rsid w:val="00D65989"/>
    <w:rsid w:val="00D65E8E"/>
    <w:rsid w:val="00D6703D"/>
    <w:rsid w:val="00D717DA"/>
    <w:rsid w:val="00D73629"/>
    <w:rsid w:val="00D7580B"/>
    <w:rsid w:val="00D76010"/>
    <w:rsid w:val="00D7659E"/>
    <w:rsid w:val="00D767C8"/>
    <w:rsid w:val="00D81588"/>
    <w:rsid w:val="00D815CF"/>
    <w:rsid w:val="00D84BA5"/>
    <w:rsid w:val="00D946B0"/>
    <w:rsid w:val="00D9768C"/>
    <w:rsid w:val="00DA2679"/>
    <w:rsid w:val="00DA2C0B"/>
    <w:rsid w:val="00DA3039"/>
    <w:rsid w:val="00DA4D23"/>
    <w:rsid w:val="00DA6B88"/>
    <w:rsid w:val="00DA6D26"/>
    <w:rsid w:val="00DA73B6"/>
    <w:rsid w:val="00DB127D"/>
    <w:rsid w:val="00DB182E"/>
    <w:rsid w:val="00DB41BB"/>
    <w:rsid w:val="00DB5327"/>
    <w:rsid w:val="00DB7DEA"/>
    <w:rsid w:val="00DC40BA"/>
    <w:rsid w:val="00DD083B"/>
    <w:rsid w:val="00DD34A5"/>
    <w:rsid w:val="00DD62AD"/>
    <w:rsid w:val="00DD6765"/>
    <w:rsid w:val="00DD7153"/>
    <w:rsid w:val="00DD7C24"/>
    <w:rsid w:val="00DE3674"/>
    <w:rsid w:val="00DE5AB7"/>
    <w:rsid w:val="00DF4890"/>
    <w:rsid w:val="00DF4F58"/>
    <w:rsid w:val="00DF6E54"/>
    <w:rsid w:val="00E03F15"/>
    <w:rsid w:val="00E04782"/>
    <w:rsid w:val="00E055D9"/>
    <w:rsid w:val="00E11F2F"/>
    <w:rsid w:val="00E13A3A"/>
    <w:rsid w:val="00E14CD2"/>
    <w:rsid w:val="00E1771F"/>
    <w:rsid w:val="00E21E2D"/>
    <w:rsid w:val="00E2609E"/>
    <w:rsid w:val="00E263A2"/>
    <w:rsid w:val="00E301AE"/>
    <w:rsid w:val="00E30C6F"/>
    <w:rsid w:val="00E315BC"/>
    <w:rsid w:val="00E31B59"/>
    <w:rsid w:val="00E33610"/>
    <w:rsid w:val="00E35139"/>
    <w:rsid w:val="00E44555"/>
    <w:rsid w:val="00E4526A"/>
    <w:rsid w:val="00E50608"/>
    <w:rsid w:val="00E515AE"/>
    <w:rsid w:val="00E5165B"/>
    <w:rsid w:val="00E52ABA"/>
    <w:rsid w:val="00E5314F"/>
    <w:rsid w:val="00E54F66"/>
    <w:rsid w:val="00E55447"/>
    <w:rsid w:val="00E603FC"/>
    <w:rsid w:val="00E60E89"/>
    <w:rsid w:val="00E64CFD"/>
    <w:rsid w:val="00E653E3"/>
    <w:rsid w:val="00E65D86"/>
    <w:rsid w:val="00E66AEE"/>
    <w:rsid w:val="00E702FB"/>
    <w:rsid w:val="00E70FF5"/>
    <w:rsid w:val="00E736A7"/>
    <w:rsid w:val="00E75F12"/>
    <w:rsid w:val="00E77C4E"/>
    <w:rsid w:val="00E77F77"/>
    <w:rsid w:val="00E871F5"/>
    <w:rsid w:val="00E8770A"/>
    <w:rsid w:val="00E87C26"/>
    <w:rsid w:val="00E90644"/>
    <w:rsid w:val="00E929D5"/>
    <w:rsid w:val="00E94A6C"/>
    <w:rsid w:val="00EA2361"/>
    <w:rsid w:val="00EA4C48"/>
    <w:rsid w:val="00EA605B"/>
    <w:rsid w:val="00EB07BC"/>
    <w:rsid w:val="00EB11D4"/>
    <w:rsid w:val="00EB2886"/>
    <w:rsid w:val="00EB32DE"/>
    <w:rsid w:val="00EB398E"/>
    <w:rsid w:val="00EB52A5"/>
    <w:rsid w:val="00EC1F02"/>
    <w:rsid w:val="00EC3C32"/>
    <w:rsid w:val="00EC4096"/>
    <w:rsid w:val="00EC429C"/>
    <w:rsid w:val="00EC4E49"/>
    <w:rsid w:val="00EC6A51"/>
    <w:rsid w:val="00ED05AC"/>
    <w:rsid w:val="00ED10E2"/>
    <w:rsid w:val="00ED7A50"/>
    <w:rsid w:val="00EE2C3C"/>
    <w:rsid w:val="00EE3525"/>
    <w:rsid w:val="00EE4050"/>
    <w:rsid w:val="00EE4149"/>
    <w:rsid w:val="00EF2E32"/>
    <w:rsid w:val="00EF53A9"/>
    <w:rsid w:val="00EF603B"/>
    <w:rsid w:val="00F0050D"/>
    <w:rsid w:val="00F00D32"/>
    <w:rsid w:val="00F02998"/>
    <w:rsid w:val="00F03615"/>
    <w:rsid w:val="00F04E3E"/>
    <w:rsid w:val="00F10771"/>
    <w:rsid w:val="00F147B1"/>
    <w:rsid w:val="00F16343"/>
    <w:rsid w:val="00F205E5"/>
    <w:rsid w:val="00F2342B"/>
    <w:rsid w:val="00F34697"/>
    <w:rsid w:val="00F35F62"/>
    <w:rsid w:val="00F41836"/>
    <w:rsid w:val="00F4635D"/>
    <w:rsid w:val="00F469D3"/>
    <w:rsid w:val="00F47BE9"/>
    <w:rsid w:val="00F47E7B"/>
    <w:rsid w:val="00F50240"/>
    <w:rsid w:val="00F512A3"/>
    <w:rsid w:val="00F51AB4"/>
    <w:rsid w:val="00F523A8"/>
    <w:rsid w:val="00F54723"/>
    <w:rsid w:val="00F568DE"/>
    <w:rsid w:val="00F57359"/>
    <w:rsid w:val="00F57380"/>
    <w:rsid w:val="00F57AF5"/>
    <w:rsid w:val="00F60A86"/>
    <w:rsid w:val="00F6241C"/>
    <w:rsid w:val="00F62B87"/>
    <w:rsid w:val="00F64BA0"/>
    <w:rsid w:val="00F65208"/>
    <w:rsid w:val="00F65E70"/>
    <w:rsid w:val="00F67BE6"/>
    <w:rsid w:val="00F702E1"/>
    <w:rsid w:val="00F82A4C"/>
    <w:rsid w:val="00F83726"/>
    <w:rsid w:val="00F8481F"/>
    <w:rsid w:val="00F86B33"/>
    <w:rsid w:val="00F91C17"/>
    <w:rsid w:val="00F949B1"/>
    <w:rsid w:val="00F958EE"/>
    <w:rsid w:val="00F96EEB"/>
    <w:rsid w:val="00F96F87"/>
    <w:rsid w:val="00F96F8A"/>
    <w:rsid w:val="00F9761F"/>
    <w:rsid w:val="00F97680"/>
    <w:rsid w:val="00FA102C"/>
    <w:rsid w:val="00FA1106"/>
    <w:rsid w:val="00FB3124"/>
    <w:rsid w:val="00FB3F3F"/>
    <w:rsid w:val="00FC19A7"/>
    <w:rsid w:val="00FC46BE"/>
    <w:rsid w:val="00FC5616"/>
    <w:rsid w:val="00FC592F"/>
    <w:rsid w:val="00FC7375"/>
    <w:rsid w:val="00FC7D6F"/>
    <w:rsid w:val="00FD0FD6"/>
    <w:rsid w:val="00FD328C"/>
    <w:rsid w:val="00FD6546"/>
    <w:rsid w:val="00FD7299"/>
    <w:rsid w:val="00FE2094"/>
    <w:rsid w:val="00FE2D17"/>
    <w:rsid w:val="00FE2D22"/>
    <w:rsid w:val="00FE3D1E"/>
    <w:rsid w:val="00FE4F1F"/>
    <w:rsid w:val="00FE764B"/>
    <w:rsid w:val="00FF0A29"/>
    <w:rsid w:val="00FF21C6"/>
    <w:rsid w:val="00FF2DE0"/>
    <w:rsid w:val="00FF49A6"/>
    <w:rsid w:val="00FF7314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EF2F3B"/>
  <w15:chartTrackingRefBased/>
  <w15:docId w15:val="{96EC9E6F-45C5-42D5-A8CD-1C1EDDB7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3C95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A33C95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A33C95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A33C95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A33C95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A33C95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A33C95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33C95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33C95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33C95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A33C95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A33C95"/>
  </w:style>
  <w:style w:type="table" w:customStyle="1" w:styleId="tblzat-mtrix">
    <w:name w:val="táblázat - mátrix"/>
    <w:basedOn w:val="Normltblzat"/>
    <w:uiPriority w:val="2"/>
    <w:qFormat/>
    <w:rsid w:val="00A33C9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A33C9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A33C95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A33C95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A33C95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A33C9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33C95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A33C95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3C95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33C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33C95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A33C9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33C95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A33C95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A33C95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A33C95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A33C95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A33C95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A33C95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A33C95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A33C95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A33C95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A33C95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33C95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33C95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33C95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A33C95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A33C95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A33C95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A33C95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A33C95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A33C95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A33C95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A33C95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A33C95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A33C95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33C95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A33C95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A33C95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A33C95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A33C95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A33C95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A33C95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A33C95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A33C95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A33C95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A33C95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A33C95"/>
    <w:pPr>
      <w:numPr>
        <w:ilvl w:val="2"/>
        <w:numId w:val="1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A33C95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A33C95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A33C95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A33C95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A33C95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A33C95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A33C95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A33C95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A33C95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A33C95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A33C95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A33C95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A33C95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A33C95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A33C95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A33C95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A33C95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A33C95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A33C95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A33C95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A33C95"/>
    <w:rPr>
      <w:b/>
      <w:bCs/>
    </w:rPr>
  </w:style>
  <w:style w:type="character" w:styleId="Kiemels">
    <w:name w:val="Emphasis"/>
    <w:basedOn w:val="Bekezdsalapbettpusa"/>
    <w:uiPriority w:val="6"/>
    <w:qFormat/>
    <w:rsid w:val="00A33C95"/>
    <w:rPr>
      <w:i/>
      <w:iCs/>
    </w:rPr>
  </w:style>
  <w:style w:type="paragraph" w:styleId="Nincstrkz">
    <w:name w:val="No Spacing"/>
    <w:basedOn w:val="Norml"/>
    <w:uiPriority w:val="1"/>
    <w:rsid w:val="00A33C95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A33C95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A33C95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A33C95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33C95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A33C95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A33C95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A33C95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A33C95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Bekezds">
    <w:name w:val="Bekezdés"/>
    <w:uiPriority w:val="99"/>
    <w:rsid w:val="00876D9F"/>
    <w:pPr>
      <w:autoSpaceDE w:val="0"/>
      <w:autoSpaceDN w:val="0"/>
      <w:adjustRightInd w:val="0"/>
      <w:ind w:firstLine="202"/>
    </w:pPr>
    <w:rPr>
      <w:rFonts w:ascii="Times New Roman" w:hAnsi="Times New Roman"/>
      <w:sz w:val="24"/>
      <w:szCs w:val="24"/>
    </w:rPr>
  </w:style>
  <w:style w:type="paragraph" w:customStyle="1" w:styleId="Bekezds2">
    <w:name w:val="Bekezdés2"/>
    <w:uiPriority w:val="99"/>
    <w:rsid w:val="00876D9F"/>
    <w:pPr>
      <w:autoSpaceDE w:val="0"/>
      <w:autoSpaceDN w:val="0"/>
      <w:adjustRightInd w:val="0"/>
      <w:ind w:left="204" w:firstLine="204"/>
    </w:pPr>
    <w:rPr>
      <w:rFonts w:ascii="Times New Roman" w:hAnsi="Times New Roman"/>
      <w:sz w:val="24"/>
      <w:szCs w:val="24"/>
    </w:rPr>
  </w:style>
  <w:style w:type="paragraph" w:customStyle="1" w:styleId="Bekezds3">
    <w:name w:val="Bekezdés3"/>
    <w:uiPriority w:val="99"/>
    <w:rsid w:val="00876D9F"/>
    <w:pPr>
      <w:autoSpaceDE w:val="0"/>
      <w:autoSpaceDN w:val="0"/>
      <w:adjustRightInd w:val="0"/>
      <w:ind w:left="408" w:firstLine="204"/>
    </w:pPr>
    <w:rPr>
      <w:rFonts w:ascii="Times New Roman" w:hAnsi="Times New Roman"/>
      <w:sz w:val="24"/>
      <w:szCs w:val="24"/>
    </w:rPr>
  </w:style>
  <w:style w:type="paragraph" w:customStyle="1" w:styleId="Bekezds4">
    <w:name w:val="Bekezdés4"/>
    <w:uiPriority w:val="99"/>
    <w:rsid w:val="00876D9F"/>
    <w:pPr>
      <w:autoSpaceDE w:val="0"/>
      <w:autoSpaceDN w:val="0"/>
      <w:adjustRightInd w:val="0"/>
      <w:ind w:left="613" w:firstLine="204"/>
    </w:pPr>
    <w:rPr>
      <w:rFonts w:ascii="Times New Roman" w:hAnsi="Times New Roman"/>
      <w:sz w:val="24"/>
      <w:szCs w:val="24"/>
    </w:rPr>
  </w:style>
  <w:style w:type="paragraph" w:customStyle="1" w:styleId="DltCm">
    <w:name w:val="Dôl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876D9F"/>
    <w:pPr>
      <w:autoSpaceDE w:val="0"/>
      <w:autoSpaceDN w:val="0"/>
      <w:adjustRightInd w:val="0"/>
      <w:ind w:left="202" w:hanging="202"/>
    </w:pPr>
    <w:rPr>
      <w:rFonts w:ascii="Times New Roman" w:hAnsi="Times New Roman"/>
      <w:sz w:val="24"/>
      <w:szCs w:val="24"/>
    </w:rPr>
  </w:style>
  <w:style w:type="paragraph" w:customStyle="1" w:styleId="Kikezds2">
    <w:name w:val="Kikezdés2"/>
    <w:uiPriority w:val="99"/>
    <w:rsid w:val="00876D9F"/>
    <w:pPr>
      <w:autoSpaceDE w:val="0"/>
      <w:autoSpaceDN w:val="0"/>
      <w:adjustRightInd w:val="0"/>
      <w:ind w:left="408" w:hanging="202"/>
    </w:pPr>
    <w:rPr>
      <w:rFonts w:ascii="Times New Roman" w:hAnsi="Times New Roman"/>
      <w:sz w:val="24"/>
      <w:szCs w:val="24"/>
    </w:rPr>
  </w:style>
  <w:style w:type="paragraph" w:customStyle="1" w:styleId="Kikezds3">
    <w:name w:val="Kikezdés3"/>
    <w:uiPriority w:val="99"/>
    <w:rsid w:val="00876D9F"/>
    <w:pPr>
      <w:autoSpaceDE w:val="0"/>
      <w:autoSpaceDN w:val="0"/>
      <w:adjustRightInd w:val="0"/>
      <w:ind w:left="613" w:hanging="202"/>
    </w:pPr>
    <w:rPr>
      <w:rFonts w:ascii="Times New Roman" w:hAnsi="Times New Roman"/>
      <w:sz w:val="24"/>
      <w:szCs w:val="24"/>
    </w:rPr>
  </w:style>
  <w:style w:type="paragraph" w:customStyle="1" w:styleId="Kikezds4">
    <w:name w:val="Kikezdés4"/>
    <w:uiPriority w:val="99"/>
    <w:rsid w:val="00876D9F"/>
    <w:pPr>
      <w:autoSpaceDE w:val="0"/>
      <w:autoSpaceDN w:val="0"/>
      <w:adjustRightInd w:val="0"/>
      <w:ind w:left="817" w:hanging="202"/>
    </w:pPr>
    <w:rPr>
      <w:rFonts w:ascii="Times New Roman" w:hAnsi="Times New Roman"/>
      <w:sz w:val="24"/>
      <w:szCs w:val="24"/>
    </w:rPr>
  </w:style>
  <w:style w:type="paragraph" w:customStyle="1" w:styleId="kzp">
    <w:name w:val="közép"/>
    <w:uiPriority w:val="99"/>
    <w:rsid w:val="00876D9F"/>
    <w:pPr>
      <w:autoSpaceDE w:val="0"/>
      <w:autoSpaceDN w:val="0"/>
      <w:adjustRightInd w:val="0"/>
      <w:spacing w:before="24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876D9F"/>
    <w:pPr>
      <w:autoSpaceDE w:val="0"/>
      <w:autoSpaceDN w:val="0"/>
      <w:adjustRightInd w:val="0"/>
      <w:spacing w:before="480" w:after="240"/>
    </w:pPr>
    <w:rPr>
      <w:rFonts w:ascii="Times New Roman" w:hAnsi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sz w:val="24"/>
      <w:szCs w:val="24"/>
    </w:rPr>
  </w:style>
  <w:style w:type="paragraph" w:customStyle="1" w:styleId="VastagCm">
    <w:name w:val="Vastag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vonal">
    <w:name w:val="vonal"/>
    <w:uiPriority w:val="99"/>
    <w:rsid w:val="00876D9F"/>
    <w:pPr>
      <w:autoSpaceDE w:val="0"/>
      <w:autoSpaceDN w:val="0"/>
      <w:adjustRightInd w:val="0"/>
      <w:jc w:val="center"/>
    </w:pPr>
    <w:rPr>
      <w:rFonts w:ascii="Times New Roman" w:hAnsi="Times New Roman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EF53A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F53A9"/>
    <w:pPr>
      <w:spacing w:line="240" w:lineRule="auto"/>
    </w:pPr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EF53A9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F53A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F53A9"/>
    <w:rPr>
      <w:rFonts w:ascii="Calibri" w:hAnsi="Calibri"/>
      <w:b/>
      <w:bCs/>
      <w:szCs w:val="20"/>
    </w:rPr>
  </w:style>
  <w:style w:type="paragraph" w:styleId="Szvegtrzsbehzssal2">
    <w:name w:val="Body Text Indent 2"/>
    <w:basedOn w:val="Norml"/>
    <w:link w:val="Szvegtrzsbehzssal2Char"/>
    <w:rsid w:val="00C83EB9"/>
    <w:pPr>
      <w:spacing w:after="0" w:line="240" w:lineRule="auto"/>
      <w:ind w:left="709" w:hanging="709"/>
    </w:pPr>
    <w:rPr>
      <w:rFonts w:ascii="Times New Roman" w:eastAsia="Times New Roman" w:hAnsi="Times New Roman"/>
      <w:spacing w:val="-6"/>
      <w:sz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C83EB9"/>
    <w:rPr>
      <w:rFonts w:ascii="Times New Roman" w:eastAsia="Times New Roman" w:hAnsi="Times New Roman" w:cs="Times New Roman"/>
      <w:spacing w:val="-6"/>
      <w:sz w:val="24"/>
      <w:szCs w:val="20"/>
      <w:lang w:val="x-none" w:eastAsia="x-none"/>
    </w:rPr>
  </w:style>
  <w:style w:type="paragraph" w:customStyle="1" w:styleId="Erskiemels2">
    <w:name w:val="Erős kiemelés2"/>
    <w:basedOn w:val="Norml"/>
    <w:uiPriority w:val="5"/>
    <w:qFormat/>
    <w:rsid w:val="0020415E"/>
    <w:rPr>
      <w:b/>
      <w:i/>
    </w:rPr>
  </w:style>
  <w:style w:type="paragraph" w:customStyle="1" w:styleId="Erskiemels3">
    <w:name w:val="Erős kiemelés3"/>
    <w:basedOn w:val="Norml"/>
    <w:uiPriority w:val="5"/>
    <w:qFormat/>
    <w:rsid w:val="00F47BE9"/>
    <w:rPr>
      <w:b/>
      <w:i/>
    </w:rPr>
  </w:style>
  <w:style w:type="paragraph" w:styleId="Vltozat">
    <w:name w:val="Revision"/>
    <w:hidden/>
    <w:uiPriority w:val="99"/>
    <w:semiHidden/>
    <w:rsid w:val="00C44152"/>
    <w:rPr>
      <w:rFonts w:ascii="Calibri" w:hAnsi="Calibri"/>
      <w:szCs w:val="22"/>
    </w:rPr>
  </w:style>
  <w:style w:type="paragraph" w:customStyle="1" w:styleId="ENBoxtitle">
    <w:name w:val="EN_Box_title"/>
    <w:basedOn w:val="Norml"/>
    <w:next w:val="Norml"/>
    <w:uiPriority w:val="1"/>
    <w:qFormat/>
    <w:rsid w:val="00A33C9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A33C95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A33C95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A33C9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A33C95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A33C95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A33C95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A33C95"/>
  </w:style>
  <w:style w:type="paragraph" w:customStyle="1" w:styleId="ENNormalBox">
    <w:name w:val="EN_Normal_Box"/>
    <w:basedOn w:val="Norml"/>
    <w:uiPriority w:val="1"/>
    <w:qFormat/>
    <w:rsid w:val="00A33C95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A33C95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A33C95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A33C95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A33C95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A33C95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A33C9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A33C95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A33C95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A33C95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A33C95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A33C95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A33C95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A33C95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A33C95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A33C95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A33C95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A33C95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A33C95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A33C95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A33C95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A33C95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A33C95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A33C95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A33C95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2E5A01"/>
    <w:rPr>
      <w:b/>
      <w:i/>
    </w:rPr>
  </w:style>
  <w:style w:type="paragraph" w:customStyle="1" w:styleId="Erskiemels5">
    <w:name w:val="Erős kiemelés5"/>
    <w:basedOn w:val="Norml"/>
    <w:uiPriority w:val="5"/>
    <w:qFormat/>
    <w:rsid w:val="00077376"/>
    <w:rPr>
      <w:b/>
      <w:i/>
    </w:rPr>
  </w:style>
  <w:style w:type="paragraph" w:customStyle="1" w:styleId="Erskiemels6">
    <w:name w:val="Erős kiemelés6"/>
    <w:basedOn w:val="Norml"/>
    <w:uiPriority w:val="5"/>
    <w:qFormat/>
    <w:rsid w:val="00516203"/>
    <w:rPr>
      <w:b/>
      <w:i/>
    </w:rPr>
  </w:style>
  <w:style w:type="paragraph" w:customStyle="1" w:styleId="Erskiemels7">
    <w:name w:val="Erős kiemelés7"/>
    <w:basedOn w:val="Norml"/>
    <w:uiPriority w:val="5"/>
    <w:qFormat/>
    <w:rsid w:val="00E55447"/>
    <w:rPr>
      <w:b/>
      <w:i/>
    </w:rPr>
  </w:style>
  <w:style w:type="paragraph" w:customStyle="1" w:styleId="Erskiemels8">
    <w:name w:val="Erős kiemelés8"/>
    <w:basedOn w:val="Norml"/>
    <w:uiPriority w:val="5"/>
    <w:qFormat/>
    <w:rsid w:val="00FF7C04"/>
    <w:rPr>
      <w:b/>
      <w:i/>
    </w:rPr>
  </w:style>
  <w:style w:type="paragraph" w:customStyle="1" w:styleId="Erskiemels9">
    <w:name w:val="Erős kiemelés9"/>
    <w:basedOn w:val="Norml"/>
    <w:uiPriority w:val="5"/>
    <w:qFormat/>
    <w:rsid w:val="00EE3525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C44372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A7177D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EF603B"/>
    <w:rPr>
      <w:b/>
      <w:i/>
    </w:rPr>
  </w:style>
  <w:style w:type="paragraph" w:customStyle="1" w:styleId="Erskiemels13">
    <w:name w:val="Erős kiemelés13"/>
    <w:basedOn w:val="Norml"/>
    <w:uiPriority w:val="5"/>
    <w:qFormat/>
    <w:rsid w:val="0033607E"/>
    <w:rPr>
      <w:b/>
      <w:i/>
    </w:rPr>
  </w:style>
  <w:style w:type="paragraph" w:customStyle="1" w:styleId="Erskiemels14">
    <w:name w:val="Erős kiemelés14"/>
    <w:basedOn w:val="Norml"/>
    <w:uiPriority w:val="5"/>
    <w:qFormat/>
    <w:rsid w:val="00F6241C"/>
    <w:rPr>
      <w:b/>
      <w:i/>
    </w:rPr>
  </w:style>
  <w:style w:type="paragraph" w:customStyle="1" w:styleId="Erskiemels15">
    <w:name w:val="Erős kiemelés15"/>
    <w:basedOn w:val="Norml"/>
    <w:uiPriority w:val="5"/>
    <w:qFormat/>
    <w:rsid w:val="00084B9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398B1DDD-52F1-4528-BF13-2F82FEE5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8</Pages>
  <Words>2625</Words>
  <Characters>20455</Characters>
  <Application>Microsoft Office Word</Application>
  <DocSecurity>0</DocSecurity>
  <Lines>170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Fegyver Éva dr.</dc:creator>
  <cp:keywords/>
  <cp:lastModifiedBy>MNB</cp:lastModifiedBy>
  <cp:revision>7</cp:revision>
  <cp:lastPrinted>1900-12-31T23:00:00Z</cp:lastPrinted>
  <dcterms:created xsi:type="dcterms:W3CDTF">2024-04-24T18:53:00Z</dcterms:created>
  <dcterms:modified xsi:type="dcterms:W3CDTF">2024-12-04T11:02:00Z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ardeleanz@mnb.hu</vt:lpwstr>
  </property>
  <property fmtid="{D5CDD505-2E9C-101B-9397-08002B2CF9AE}" pid="6" name="MSIP_Label_b0d11092-50c9-4e74-84b5-b1af078dc3d0_SetDate">
    <vt:lpwstr>2018-09-19T10:44:13.8906664+02:00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2024-07-04T13:15:30Z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2019-07-04T13:15:32Z</vt:filetime>
  </property>
</Properties>
</file>