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2BA6" w14:textId="616DFF07" w:rsidR="00B26AAF" w:rsidRPr="00991384" w:rsidRDefault="0048646D" w:rsidP="00EF24B2">
      <w:pPr>
        <w:pStyle w:val="Cmsor3"/>
        <w:spacing w:before="120" w:after="0"/>
        <w:ind w:left="720" w:hanging="720"/>
        <w:rPr>
          <w:b w:val="0"/>
          <w:sz w:val="20"/>
          <w:szCs w:val="20"/>
        </w:rPr>
      </w:pPr>
      <w:r w:rsidRPr="00991384">
        <w:rPr>
          <w:b w:val="0"/>
          <w:sz w:val="20"/>
          <w:szCs w:val="20"/>
        </w:rPr>
        <w:t>7</w:t>
      </w:r>
      <w:r w:rsidR="009F080B" w:rsidRPr="00991384">
        <w:rPr>
          <w:b w:val="0"/>
          <w:sz w:val="20"/>
          <w:szCs w:val="20"/>
        </w:rPr>
        <w:t>. melléklet a</w:t>
      </w:r>
      <w:ins w:id="0" w:author="MNB" w:date="2024-12-04T12:00:00Z">
        <w:r w:rsidR="006A3997">
          <w:rPr>
            <w:b w:val="0"/>
            <w:sz w:val="20"/>
            <w:szCs w:val="20"/>
          </w:rPr>
          <w:t xml:space="preserve">z </w:t>
        </w:r>
      </w:ins>
      <w:del w:id="1" w:author="MNB" w:date="2024-12-04T12:00:00Z">
        <w:r w:rsidR="008B47E6" w:rsidDel="006A3997">
          <w:rPr>
            <w:b w:val="0"/>
            <w:sz w:val="20"/>
            <w:szCs w:val="20"/>
            <w:lang w:val="hu-HU"/>
          </w:rPr>
          <w:delText xml:space="preserve"> …</w:delText>
        </w:r>
      </w:del>
      <w:ins w:id="2" w:author="MNB" w:date="2024-12-04T12:00:00Z">
        <w:r w:rsidR="006A3997">
          <w:rPr>
            <w:b w:val="0"/>
            <w:sz w:val="20"/>
            <w:szCs w:val="20"/>
            <w:lang w:val="hu-HU"/>
          </w:rPr>
          <w:t>55</w:t>
        </w:r>
      </w:ins>
      <w:r w:rsidR="008B47E6" w:rsidRPr="00176357">
        <w:rPr>
          <w:b w:val="0"/>
          <w:sz w:val="20"/>
          <w:lang w:val="hu-HU"/>
        </w:rPr>
        <w:t>/</w:t>
      </w:r>
      <w:r w:rsidR="008B47E6">
        <w:rPr>
          <w:b w:val="0"/>
          <w:sz w:val="20"/>
          <w:szCs w:val="20"/>
          <w:lang w:val="hu-HU"/>
        </w:rPr>
        <w:t>2024</w:t>
      </w:r>
      <w:r w:rsidR="008B47E6" w:rsidRPr="00176357">
        <w:rPr>
          <w:b w:val="0"/>
          <w:sz w:val="20"/>
          <w:lang w:val="hu-HU"/>
        </w:rPr>
        <w:t xml:space="preserve"> (</w:t>
      </w:r>
      <w:ins w:id="3" w:author="MNB" w:date="2024-12-04T12:00:00Z">
        <w:r w:rsidR="006A3997">
          <w:rPr>
            <w:b w:val="0"/>
            <w:sz w:val="20"/>
            <w:lang w:val="hu-HU"/>
          </w:rPr>
          <w:t xml:space="preserve">XII. 3.) </w:t>
        </w:r>
      </w:ins>
      <w:del w:id="4" w:author="MNB" w:date="2024-12-04T12:00:00Z">
        <w:r w:rsidR="008B47E6" w:rsidDel="006A3997">
          <w:rPr>
            <w:b w:val="0"/>
            <w:sz w:val="20"/>
            <w:szCs w:val="20"/>
            <w:lang w:val="hu-HU"/>
          </w:rPr>
          <w:delText>… …</w:delText>
        </w:r>
        <w:r w:rsidR="008B47E6" w:rsidRPr="00176357" w:rsidDel="006A3997">
          <w:rPr>
            <w:b w:val="0"/>
            <w:sz w:val="20"/>
            <w:lang w:val="hu-HU"/>
          </w:rPr>
          <w:delText>)</w:delText>
        </w:r>
      </w:del>
      <w:r w:rsidR="00375A59" w:rsidRPr="00176357">
        <w:rPr>
          <w:b w:val="0"/>
          <w:sz w:val="20"/>
          <w:lang w:val="hu-HU"/>
        </w:rPr>
        <w:t xml:space="preserve"> </w:t>
      </w:r>
      <w:r w:rsidR="00093DE7" w:rsidRPr="00991384">
        <w:rPr>
          <w:b w:val="0"/>
          <w:sz w:val="20"/>
          <w:szCs w:val="20"/>
        </w:rPr>
        <w:t>MNB</w:t>
      </w:r>
      <w:r w:rsidR="004443A8" w:rsidRPr="00991384">
        <w:rPr>
          <w:b w:val="0"/>
          <w:sz w:val="20"/>
          <w:szCs w:val="20"/>
        </w:rPr>
        <w:t xml:space="preserve"> rendelethez</w:t>
      </w:r>
    </w:p>
    <w:p w14:paraId="560E68BA" w14:textId="08E72FC4" w:rsidR="00480F05" w:rsidRDefault="00480F05" w:rsidP="00480F05">
      <w:pPr>
        <w:autoSpaceDE w:val="0"/>
        <w:autoSpaceDN w:val="0"/>
        <w:adjustRightInd w:val="0"/>
        <w:spacing w:before="240" w:after="240"/>
        <w:jc w:val="center"/>
        <w:rPr>
          <w:rFonts w:ascii="Arial" w:hAnsi="Arial" w:cs="Arial"/>
          <w:b/>
          <w:bCs/>
          <w:sz w:val="20"/>
          <w:szCs w:val="20"/>
        </w:rPr>
      </w:pPr>
      <w:r w:rsidRPr="00991384">
        <w:rPr>
          <w:rFonts w:ascii="Arial" w:hAnsi="Arial" w:cs="Arial"/>
          <w:b/>
          <w:bCs/>
          <w:sz w:val="20"/>
          <w:szCs w:val="20"/>
        </w:rPr>
        <w:t xml:space="preserve">Az elektronikuspénz-kibocsátó intézmény, a pénzforgalmi intézmény, az ezen típusú </w:t>
      </w:r>
      <w:r w:rsidR="000641FD" w:rsidRPr="00991384">
        <w:rPr>
          <w:rFonts w:ascii="Arial" w:hAnsi="Arial" w:cs="Arial"/>
          <w:b/>
          <w:bCs/>
          <w:sz w:val="20"/>
          <w:szCs w:val="20"/>
        </w:rPr>
        <w:t>EGT-</w:t>
      </w:r>
      <w:r w:rsidRPr="00991384">
        <w:rPr>
          <w:rFonts w:ascii="Arial" w:hAnsi="Arial" w:cs="Arial"/>
          <w:b/>
          <w:bCs/>
          <w:sz w:val="20"/>
          <w:szCs w:val="20"/>
        </w:rPr>
        <w:t>fióktelepek és a PEK</w:t>
      </w:r>
      <w:r w:rsidR="00033F74" w:rsidRPr="00991384">
        <w:rPr>
          <w:rFonts w:ascii="Arial" w:hAnsi="Arial" w:cs="Arial"/>
          <w:b/>
          <w:bCs/>
          <w:sz w:val="20"/>
          <w:szCs w:val="20"/>
        </w:rPr>
        <w:t>M</w:t>
      </w:r>
      <w:r w:rsidRPr="00991384">
        <w:rPr>
          <w:rFonts w:ascii="Arial" w:hAnsi="Arial" w:cs="Arial"/>
          <w:b/>
          <w:bCs/>
          <w:sz w:val="20"/>
          <w:szCs w:val="20"/>
        </w:rPr>
        <w:t>I felügyeleti jelentéseire vonatkozó részletes kitöltési előírások</w:t>
      </w:r>
    </w:p>
    <w:p w14:paraId="1B995E0D" w14:textId="77777777" w:rsidR="00A80639" w:rsidRPr="00991384" w:rsidRDefault="00A80639" w:rsidP="00480F05">
      <w:pPr>
        <w:autoSpaceDE w:val="0"/>
        <w:autoSpaceDN w:val="0"/>
        <w:adjustRightInd w:val="0"/>
        <w:spacing w:before="240" w:after="240"/>
        <w:jc w:val="center"/>
        <w:rPr>
          <w:rFonts w:ascii="Arial" w:hAnsi="Arial" w:cs="Arial"/>
          <w:b/>
          <w:bCs/>
          <w:sz w:val="20"/>
          <w:szCs w:val="20"/>
        </w:rPr>
      </w:pPr>
    </w:p>
    <w:p w14:paraId="01D4974B" w14:textId="77777777" w:rsidR="00411C13"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w:t>
      </w:r>
    </w:p>
    <w:p w14:paraId="53BCC50D" w14:textId="77777777" w:rsidR="00473C01" w:rsidRPr="00991384" w:rsidRDefault="00473C01" w:rsidP="00A86E6B">
      <w:pPr>
        <w:pStyle w:val="Cmsor2"/>
        <w:jc w:val="center"/>
        <w:rPr>
          <w:rFonts w:ascii="Arial" w:hAnsi="Arial" w:cs="Arial"/>
          <w:b/>
          <w:i w:val="0"/>
          <w:color w:val="auto"/>
        </w:rPr>
      </w:pPr>
      <w:r w:rsidRPr="00991384">
        <w:rPr>
          <w:rFonts w:ascii="Arial" w:hAnsi="Arial" w:cs="Arial"/>
          <w:b/>
          <w:i w:val="0"/>
          <w:color w:val="auto"/>
        </w:rPr>
        <w:t>Á</w:t>
      </w:r>
      <w:r w:rsidR="00EF24B2" w:rsidRPr="00991384">
        <w:rPr>
          <w:rFonts w:ascii="Arial" w:hAnsi="Arial" w:cs="Arial"/>
          <w:b/>
          <w:i w:val="0"/>
          <w:color w:val="auto"/>
        </w:rPr>
        <w:t>ltalános szabályok</w:t>
      </w:r>
    </w:p>
    <w:p w14:paraId="0BE07565" w14:textId="77777777" w:rsidR="00411C13" w:rsidRPr="00991384" w:rsidRDefault="00411C13" w:rsidP="00411C13">
      <w:pPr>
        <w:rPr>
          <w:rFonts w:ascii="Arial" w:hAnsi="Arial" w:cs="Arial"/>
          <w:snapToGrid w:val="0"/>
          <w:sz w:val="20"/>
          <w:szCs w:val="20"/>
        </w:rPr>
      </w:pPr>
      <w:bookmarkStart w:id="5" w:name="HUMANSOFTiktatoszam"/>
      <w:bookmarkEnd w:id="5"/>
    </w:p>
    <w:p w14:paraId="3D045CDD" w14:textId="77777777" w:rsidR="00DA0B94"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1. Kapcsolódó jogszabályok, fogalmak, rövidítések</w:t>
      </w:r>
    </w:p>
    <w:p w14:paraId="6B6B5476" w14:textId="77777777" w:rsidR="00B74294" w:rsidRPr="00991384" w:rsidRDefault="00B74294" w:rsidP="00DA0B94">
      <w:pPr>
        <w:rPr>
          <w:rFonts w:ascii="Arial" w:hAnsi="Arial" w:cs="Arial"/>
          <w:b/>
          <w:snapToGrid w:val="0"/>
          <w:sz w:val="20"/>
          <w:szCs w:val="20"/>
        </w:rPr>
      </w:pPr>
    </w:p>
    <w:p w14:paraId="0F942C54" w14:textId="38AE9A1B" w:rsidR="00FC690F" w:rsidRPr="00991384" w:rsidRDefault="00D93C76" w:rsidP="00FD53EC">
      <w:pPr>
        <w:spacing w:before="120"/>
        <w:jc w:val="both"/>
        <w:rPr>
          <w:rFonts w:ascii="Arial" w:hAnsi="Arial" w:cs="Arial"/>
          <w:sz w:val="20"/>
          <w:szCs w:val="20"/>
        </w:rPr>
      </w:pPr>
      <w:r w:rsidRPr="00991384">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427556ED" w14:textId="34FDA543"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2</w:t>
      </w:r>
      <w:r w:rsidR="00BB4F9C" w:rsidRPr="00991384">
        <w:rPr>
          <w:rFonts w:cs="Arial"/>
          <w:snapToGrid w:val="0"/>
          <w:sz w:val="20"/>
          <w:szCs w:val="20"/>
          <w:lang w:eastAsia="x-none"/>
        </w:rPr>
        <w:t xml:space="preserve">. A felügyeleti jelentés </w:t>
      </w:r>
      <w:r w:rsidR="00411C13" w:rsidRPr="00991384">
        <w:rPr>
          <w:rFonts w:cs="Arial"/>
          <w:snapToGrid w:val="0"/>
          <w:sz w:val="20"/>
          <w:szCs w:val="20"/>
          <w:lang w:eastAsia="x-none"/>
        </w:rPr>
        <w:t>formai követelményei</w:t>
      </w:r>
    </w:p>
    <w:p w14:paraId="2A9495B8" w14:textId="77777777" w:rsidR="00411C13" w:rsidRPr="00991384" w:rsidRDefault="00411C13" w:rsidP="00411C13">
      <w:pPr>
        <w:rPr>
          <w:rFonts w:ascii="Arial" w:hAnsi="Arial" w:cs="Arial"/>
          <w:snapToGrid w:val="0"/>
          <w:sz w:val="20"/>
          <w:szCs w:val="20"/>
        </w:rPr>
      </w:pPr>
    </w:p>
    <w:p w14:paraId="21408298" w14:textId="77777777" w:rsidR="00C45B90" w:rsidRPr="00991384" w:rsidRDefault="004D31A0" w:rsidP="00D96F0A">
      <w:pPr>
        <w:jc w:val="both"/>
        <w:rPr>
          <w:rFonts w:ascii="Arial" w:hAnsi="Arial" w:cs="Arial"/>
          <w:snapToGrid w:val="0"/>
          <w:sz w:val="20"/>
          <w:szCs w:val="20"/>
        </w:rPr>
      </w:pPr>
      <w:r w:rsidRPr="00991384">
        <w:rPr>
          <w:rFonts w:ascii="Arial" w:hAnsi="Arial" w:cs="Arial"/>
          <w:sz w:val="20"/>
          <w:szCs w:val="20"/>
        </w:rPr>
        <w:t xml:space="preserve">A felügyeleti jelentés </w:t>
      </w:r>
      <w:r w:rsidR="00C45B90" w:rsidRPr="00991384">
        <w:rPr>
          <w:rFonts w:ascii="Arial" w:hAnsi="Arial" w:cs="Arial"/>
          <w:sz w:val="20"/>
          <w:szCs w:val="20"/>
        </w:rPr>
        <w:t>formai követelményeit az 1. melléklet 4. pontja határozza meg</w:t>
      </w:r>
      <w:r w:rsidR="00791993" w:rsidRPr="00991384">
        <w:rPr>
          <w:rFonts w:ascii="Arial" w:hAnsi="Arial" w:cs="Arial"/>
          <w:sz w:val="20"/>
          <w:szCs w:val="20"/>
        </w:rPr>
        <w:t>.</w:t>
      </w:r>
    </w:p>
    <w:p w14:paraId="42DED763" w14:textId="7DF1128D"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3</w:t>
      </w:r>
      <w:r w:rsidR="00411C13" w:rsidRPr="00991384">
        <w:rPr>
          <w:rFonts w:cs="Arial"/>
          <w:snapToGrid w:val="0"/>
          <w:sz w:val="20"/>
          <w:szCs w:val="20"/>
          <w:lang w:eastAsia="x-none"/>
        </w:rPr>
        <w:t xml:space="preserve">. A </w:t>
      </w:r>
      <w:r w:rsidR="00BB4F9C" w:rsidRPr="00991384">
        <w:rPr>
          <w:rFonts w:cs="Arial"/>
          <w:snapToGrid w:val="0"/>
          <w:sz w:val="20"/>
          <w:szCs w:val="20"/>
          <w:lang w:eastAsia="x-none"/>
        </w:rPr>
        <w:t xml:space="preserve">felügyeleti jelentés </w:t>
      </w:r>
      <w:r w:rsidR="00411C13" w:rsidRPr="00991384">
        <w:rPr>
          <w:rFonts w:cs="Arial"/>
          <w:snapToGrid w:val="0"/>
          <w:sz w:val="20"/>
          <w:szCs w:val="20"/>
          <w:lang w:eastAsia="x-none"/>
        </w:rPr>
        <w:t>tartalmi követelményei</w:t>
      </w:r>
    </w:p>
    <w:p w14:paraId="79F9C674" w14:textId="77777777" w:rsidR="00411C13" w:rsidRPr="00991384" w:rsidRDefault="00411C13" w:rsidP="00411C13">
      <w:pPr>
        <w:rPr>
          <w:rFonts w:ascii="Arial" w:hAnsi="Arial" w:cs="Arial"/>
          <w:snapToGrid w:val="0"/>
          <w:sz w:val="20"/>
          <w:szCs w:val="20"/>
        </w:rPr>
      </w:pPr>
    </w:p>
    <w:p w14:paraId="7E3F5A01" w14:textId="77777777" w:rsidR="00D77B32" w:rsidRPr="00991384" w:rsidRDefault="004D31A0" w:rsidP="00411C13">
      <w:pPr>
        <w:pStyle w:val="Szvegtrzsbehzssal2"/>
        <w:spacing w:after="0" w:line="240" w:lineRule="auto"/>
        <w:ind w:left="0"/>
        <w:jc w:val="both"/>
        <w:rPr>
          <w:rFonts w:ascii="Arial" w:hAnsi="Arial" w:cs="Arial"/>
          <w:sz w:val="20"/>
          <w:szCs w:val="20"/>
          <w:lang w:val="hu-HU"/>
        </w:rPr>
      </w:pPr>
      <w:r w:rsidRPr="00991384">
        <w:rPr>
          <w:rFonts w:ascii="Arial" w:hAnsi="Arial" w:cs="Arial"/>
          <w:sz w:val="20"/>
          <w:szCs w:val="20"/>
        </w:rPr>
        <w:t>A</w:t>
      </w:r>
      <w:r w:rsidR="008A72DE" w:rsidRPr="00991384">
        <w:rPr>
          <w:rFonts w:ascii="Arial" w:hAnsi="Arial" w:cs="Arial"/>
          <w:sz w:val="20"/>
          <w:szCs w:val="20"/>
        </w:rPr>
        <w:t xml:space="preserve"> </w:t>
      </w:r>
      <w:r w:rsidRPr="00991384">
        <w:rPr>
          <w:rFonts w:ascii="Arial" w:hAnsi="Arial" w:cs="Arial"/>
          <w:sz w:val="20"/>
          <w:szCs w:val="20"/>
        </w:rPr>
        <w:t xml:space="preserve">felügyeleti jelentés </w:t>
      </w:r>
      <w:r w:rsidR="008A72DE" w:rsidRPr="00991384">
        <w:rPr>
          <w:rFonts w:ascii="Arial" w:hAnsi="Arial" w:cs="Arial"/>
          <w:sz w:val="20"/>
          <w:szCs w:val="20"/>
        </w:rPr>
        <w:t>tartalmi követelményeit az 1. melléklet 5. pontja határozza meg.</w:t>
      </w:r>
    </w:p>
    <w:p w14:paraId="5F6CE0F5" w14:textId="77777777" w:rsidR="000979DE" w:rsidRPr="00991384" w:rsidRDefault="000979DE" w:rsidP="00411C13">
      <w:pPr>
        <w:pStyle w:val="Szvegtrzsbehzssal2"/>
        <w:spacing w:after="0" w:line="240" w:lineRule="auto"/>
        <w:ind w:left="0"/>
        <w:jc w:val="both"/>
        <w:rPr>
          <w:rFonts w:ascii="Arial" w:hAnsi="Arial" w:cs="Arial"/>
          <w:sz w:val="20"/>
          <w:szCs w:val="20"/>
          <w:lang w:val="hu-HU"/>
        </w:rPr>
      </w:pPr>
    </w:p>
    <w:p w14:paraId="6EFEF5EF" w14:textId="77777777" w:rsidR="004309CB" w:rsidRPr="00991384" w:rsidRDefault="004309CB" w:rsidP="00411C13">
      <w:pPr>
        <w:rPr>
          <w:rFonts w:ascii="Arial" w:hAnsi="Arial" w:cs="Arial"/>
          <w:b/>
          <w:sz w:val="20"/>
          <w:szCs w:val="20"/>
        </w:rPr>
      </w:pPr>
      <w:bookmarkStart w:id="6" w:name="_Toc419894571"/>
      <w:bookmarkStart w:id="7" w:name="_Toc419894676"/>
      <w:bookmarkStart w:id="8" w:name="_Toc419894781"/>
      <w:bookmarkStart w:id="9" w:name="_Toc419894954"/>
      <w:bookmarkStart w:id="10" w:name="_Toc419894583"/>
      <w:bookmarkStart w:id="11" w:name="_Toc419894688"/>
      <w:bookmarkStart w:id="12" w:name="_Toc419894793"/>
      <w:bookmarkStart w:id="13" w:name="_Toc419894985"/>
      <w:bookmarkStart w:id="14" w:name="_Toc419894594"/>
      <w:bookmarkStart w:id="15" w:name="_Toc419894699"/>
      <w:bookmarkStart w:id="16" w:name="_Toc419894804"/>
      <w:bookmarkStart w:id="17" w:name="_Toc419894996"/>
      <w:bookmarkStart w:id="18" w:name="_Toc419894596"/>
      <w:bookmarkStart w:id="19" w:name="_Toc419894701"/>
      <w:bookmarkStart w:id="20" w:name="_Toc419894806"/>
      <w:bookmarkStart w:id="21" w:name="_Toc419894998"/>
      <w:bookmarkStart w:id="22" w:name="_Toc409099390"/>
      <w:bookmarkStart w:id="23" w:name="_Toc409530919"/>
      <w:bookmarkStart w:id="24" w:name="_Toc409530948"/>
      <w:bookmarkStart w:id="25" w:name="_Toc409531406"/>
      <w:bookmarkStart w:id="26" w:name="_Toc409531445"/>
      <w:bookmarkStart w:id="27" w:name="_Toc409531484"/>
      <w:bookmarkStart w:id="28" w:name="_Toc409531653"/>
      <w:bookmarkStart w:id="29" w:name="_Toc409532362"/>
      <w:bookmarkStart w:id="30" w:name="_Toc409532635"/>
      <w:bookmarkStart w:id="31" w:name="_Toc409535968"/>
      <w:bookmarkStart w:id="32" w:name="_Toc409536020"/>
      <w:bookmarkStart w:id="33" w:name="_Toc409536072"/>
      <w:bookmarkStart w:id="34" w:name="_Toc409608038"/>
      <w:bookmarkStart w:id="35" w:name="_Toc409608090"/>
      <w:bookmarkStart w:id="36" w:name="_Toc419894597"/>
      <w:bookmarkStart w:id="37" w:name="_Toc419894702"/>
      <w:bookmarkStart w:id="38" w:name="_Toc419894807"/>
      <w:bookmarkStart w:id="39" w:name="_Toc419894999"/>
      <w:bookmarkStart w:id="40" w:name="_Toc419894598"/>
      <w:bookmarkStart w:id="41" w:name="_Toc419894703"/>
      <w:bookmarkStart w:id="42" w:name="_Toc419894808"/>
      <w:bookmarkStart w:id="43" w:name="_Toc419895000"/>
      <w:bookmarkStart w:id="44" w:name="_Toc419894604"/>
      <w:bookmarkStart w:id="45" w:name="_Toc419894709"/>
      <w:bookmarkStart w:id="46" w:name="_Toc419894814"/>
      <w:bookmarkStart w:id="47" w:name="_Toc419895006"/>
      <w:bookmarkStart w:id="48" w:name="_Toc419894605"/>
      <w:bookmarkStart w:id="49" w:name="_Toc419894710"/>
      <w:bookmarkStart w:id="50" w:name="_Toc419894815"/>
      <w:bookmarkStart w:id="51" w:name="_Toc419895007"/>
      <w:bookmarkStart w:id="52" w:name="_Toc419894606"/>
      <w:bookmarkStart w:id="53" w:name="_Toc419894711"/>
      <w:bookmarkStart w:id="54" w:name="_Toc419894816"/>
      <w:bookmarkStart w:id="55" w:name="_Toc419895008"/>
      <w:bookmarkStart w:id="56" w:name="_Toc419894607"/>
      <w:bookmarkStart w:id="57" w:name="_Toc419894712"/>
      <w:bookmarkStart w:id="58" w:name="_Toc419894817"/>
      <w:bookmarkStart w:id="59" w:name="_Toc419895009"/>
      <w:bookmarkStart w:id="60" w:name="_Toc419894628"/>
      <w:bookmarkStart w:id="61" w:name="_Toc419894733"/>
      <w:bookmarkStart w:id="62" w:name="_Toc419894838"/>
      <w:bookmarkStart w:id="63" w:name="_Toc419895030"/>
      <w:bookmarkStart w:id="64" w:name="_Toc419894629"/>
      <w:bookmarkStart w:id="65" w:name="_Toc419894734"/>
      <w:bookmarkStart w:id="66" w:name="_Toc419894839"/>
      <w:bookmarkStart w:id="67" w:name="_Toc419895031"/>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462DD759" w14:textId="77777777" w:rsidR="004309CB"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II.</w:t>
      </w:r>
    </w:p>
    <w:p w14:paraId="67AB3F2E" w14:textId="48B44682" w:rsidR="00411C13" w:rsidRPr="00991384" w:rsidRDefault="00411C13" w:rsidP="00A86E6B">
      <w:pPr>
        <w:pStyle w:val="Cmsor2"/>
        <w:jc w:val="center"/>
        <w:rPr>
          <w:rFonts w:ascii="Arial" w:hAnsi="Arial" w:cs="Arial"/>
          <w:color w:val="auto"/>
        </w:rPr>
      </w:pPr>
      <w:r w:rsidRPr="00991384">
        <w:rPr>
          <w:rFonts w:ascii="Arial" w:hAnsi="Arial" w:cs="Arial"/>
          <w:b/>
          <w:i w:val="0"/>
          <w:color w:val="auto"/>
        </w:rPr>
        <w:t xml:space="preserve">A </w:t>
      </w:r>
      <w:r w:rsidR="00B061A3" w:rsidRPr="00991384">
        <w:rPr>
          <w:rFonts w:ascii="Arial" w:hAnsi="Arial" w:cs="Arial"/>
          <w:b/>
          <w:i w:val="0"/>
          <w:color w:val="auto"/>
        </w:rPr>
        <w:t xml:space="preserve">magyar </w:t>
      </w:r>
      <w:r w:rsidR="000B7E46" w:rsidRPr="00991384">
        <w:rPr>
          <w:rFonts w:ascii="Arial" w:hAnsi="Arial" w:cs="Arial"/>
          <w:b/>
          <w:i w:val="0"/>
          <w:color w:val="auto"/>
        </w:rPr>
        <w:t>számviteli előírások</w:t>
      </w:r>
      <w:r w:rsidR="003D28DB" w:rsidRPr="00991384">
        <w:rPr>
          <w:rFonts w:ascii="Arial" w:hAnsi="Arial" w:cs="Arial"/>
          <w:b/>
          <w:i w:val="0"/>
          <w:color w:val="auto"/>
        </w:rPr>
        <w:t>at alkalmazó adatszolgáltató által teljesítendő</w:t>
      </w:r>
      <w:r w:rsidR="000B7E46" w:rsidRPr="00991384">
        <w:rPr>
          <w:rFonts w:ascii="Arial" w:hAnsi="Arial" w:cs="Arial"/>
          <w:b/>
          <w:i w:val="0"/>
          <w:color w:val="auto"/>
        </w:rPr>
        <w:t xml:space="preserve"> </w:t>
      </w:r>
      <w:r w:rsidRPr="00991384">
        <w:rPr>
          <w:rFonts w:ascii="Arial" w:hAnsi="Arial" w:cs="Arial"/>
          <w:b/>
          <w:i w:val="0"/>
          <w:color w:val="auto"/>
        </w:rPr>
        <w:t>Felügyeleti mérleg és kapcsolódó jelentések</w:t>
      </w:r>
    </w:p>
    <w:p w14:paraId="2FA3BD5A" w14:textId="77777777" w:rsidR="00411C13" w:rsidRPr="00991384" w:rsidRDefault="00411C13" w:rsidP="00411C13">
      <w:pPr>
        <w:rPr>
          <w:rFonts w:ascii="Arial" w:hAnsi="Arial" w:cs="Arial"/>
          <w:snapToGrid w:val="0"/>
          <w:sz w:val="20"/>
          <w:szCs w:val="20"/>
        </w:rPr>
      </w:pPr>
    </w:p>
    <w:p w14:paraId="37A3DFEA" w14:textId="77777777" w:rsidR="00D841F9" w:rsidRPr="00991384" w:rsidRDefault="00D841F9" w:rsidP="00411C13">
      <w:pPr>
        <w:jc w:val="both"/>
        <w:rPr>
          <w:rFonts w:ascii="Arial" w:hAnsi="Arial" w:cs="Arial"/>
          <w:snapToGrid w:val="0"/>
          <w:sz w:val="20"/>
          <w:szCs w:val="20"/>
        </w:rPr>
      </w:pPr>
    </w:p>
    <w:p w14:paraId="24D1F305" w14:textId="77777777" w:rsidR="000E28A0"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1. Köz</w:t>
      </w:r>
      <w:r w:rsidR="000E28A0" w:rsidRPr="00991384">
        <w:rPr>
          <w:rFonts w:cs="Arial"/>
          <w:snapToGrid w:val="0"/>
          <w:sz w:val="20"/>
          <w:szCs w:val="20"/>
          <w:lang w:eastAsia="x-none"/>
        </w:rPr>
        <w:t>ös szabályok</w:t>
      </w:r>
    </w:p>
    <w:p w14:paraId="2564C695" w14:textId="77777777" w:rsidR="000E28A0" w:rsidRPr="00991384" w:rsidRDefault="000E28A0" w:rsidP="00411C13">
      <w:pPr>
        <w:jc w:val="both"/>
        <w:rPr>
          <w:rFonts w:ascii="Arial" w:hAnsi="Arial" w:cs="Arial"/>
          <w:snapToGrid w:val="0"/>
          <w:sz w:val="20"/>
          <w:szCs w:val="20"/>
        </w:rPr>
      </w:pPr>
    </w:p>
    <w:p w14:paraId="26230BB6" w14:textId="2243DE22" w:rsidR="00BC428C" w:rsidRPr="00991384" w:rsidRDefault="00DD4128"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1.1. </w:t>
      </w:r>
      <w:r w:rsidR="00411C13" w:rsidRPr="00991384">
        <w:rPr>
          <w:rFonts w:ascii="Arial" w:hAnsi="Arial" w:cs="Arial"/>
          <w:snapToGrid w:val="0"/>
          <w:sz w:val="20"/>
          <w:szCs w:val="20"/>
        </w:rPr>
        <w:t>A</w:t>
      </w:r>
      <w:r w:rsidR="00550BDE" w:rsidRPr="00991384">
        <w:rPr>
          <w:rFonts w:ascii="Arial" w:hAnsi="Arial" w:cs="Arial"/>
          <w:snapToGrid w:val="0"/>
          <w:sz w:val="20"/>
          <w:szCs w:val="20"/>
        </w:rPr>
        <w:t xml:space="preserve"> </w:t>
      </w:r>
      <w:r w:rsidR="00B061A3" w:rsidRPr="00991384">
        <w:rPr>
          <w:rFonts w:ascii="Arial" w:hAnsi="Arial" w:cs="Arial"/>
          <w:snapToGrid w:val="0"/>
          <w:sz w:val="20"/>
          <w:szCs w:val="20"/>
        </w:rPr>
        <w:t xml:space="preserve">magyar </w:t>
      </w:r>
      <w:r w:rsidR="000B7E46" w:rsidRPr="00991384">
        <w:rPr>
          <w:rFonts w:ascii="Arial" w:hAnsi="Arial" w:cs="Arial"/>
          <w:snapToGrid w:val="0"/>
          <w:sz w:val="20"/>
          <w:szCs w:val="20"/>
        </w:rPr>
        <w:t xml:space="preserve">számviteli </w:t>
      </w:r>
      <w:r w:rsidR="00BB7983" w:rsidRPr="00991384">
        <w:rPr>
          <w:rFonts w:ascii="Arial" w:hAnsi="Arial" w:cs="Arial"/>
          <w:snapToGrid w:val="0"/>
          <w:sz w:val="20"/>
          <w:szCs w:val="20"/>
        </w:rPr>
        <w:t>előírások</w:t>
      </w:r>
      <w:r w:rsidR="00346B37" w:rsidRPr="00991384">
        <w:rPr>
          <w:rFonts w:ascii="Arial" w:hAnsi="Arial" w:cs="Arial"/>
          <w:snapToGrid w:val="0"/>
          <w:sz w:val="20"/>
          <w:szCs w:val="20"/>
        </w:rPr>
        <w:t>at alkalmazó adatszolgáltató által</w:t>
      </w:r>
      <w:r w:rsidR="00550BDE" w:rsidRPr="00991384">
        <w:rPr>
          <w:rFonts w:ascii="Arial" w:hAnsi="Arial" w:cs="Arial"/>
          <w:snapToGrid w:val="0"/>
          <w:sz w:val="20"/>
          <w:szCs w:val="20"/>
        </w:rPr>
        <w:t xml:space="preserve"> összeállított</w:t>
      </w:r>
      <w:r w:rsidR="00411C13" w:rsidRPr="00991384">
        <w:rPr>
          <w:rFonts w:ascii="Arial" w:hAnsi="Arial" w:cs="Arial"/>
          <w:snapToGrid w:val="0"/>
          <w:sz w:val="20"/>
          <w:szCs w:val="20"/>
        </w:rPr>
        <w:t xml:space="preserve"> Felügyeleti mérleg </w:t>
      </w:r>
      <w:r w:rsidR="00613B28"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613B28" w:rsidRPr="00991384">
        <w:rPr>
          <w:rFonts w:ascii="Arial" w:hAnsi="Arial" w:cs="Arial"/>
          <w:snapToGrid w:val="0"/>
          <w:sz w:val="20"/>
          <w:szCs w:val="20"/>
        </w:rPr>
        <w:t xml:space="preserve"> 1. mellékletét képező mérleg felépítését követi, annak kitöltésekor elsődlegesen a </w:t>
      </w:r>
      <w:r w:rsidR="0082145D" w:rsidRPr="00991384">
        <w:rPr>
          <w:rFonts w:ascii="Arial" w:hAnsi="Arial" w:cs="Arial"/>
          <w:snapToGrid w:val="0"/>
          <w:sz w:val="20"/>
          <w:szCs w:val="20"/>
        </w:rPr>
        <w:t>Számv. tv.</w:t>
      </w:r>
      <w:r w:rsidR="004E1C25" w:rsidRPr="00991384">
        <w:rPr>
          <w:rFonts w:ascii="Arial" w:hAnsi="Arial" w:cs="Arial"/>
          <w:snapToGrid w:val="0"/>
          <w:sz w:val="20"/>
          <w:szCs w:val="20"/>
        </w:rPr>
        <w:t xml:space="preserve"> </w:t>
      </w:r>
      <w:r w:rsidR="00C45103" w:rsidRPr="00991384">
        <w:rPr>
          <w:rFonts w:ascii="Arial" w:hAnsi="Arial" w:cs="Arial"/>
          <w:snapToGrid w:val="0"/>
          <w:sz w:val="20"/>
          <w:szCs w:val="20"/>
        </w:rPr>
        <w:t xml:space="preserve">vagy a </w:t>
      </w:r>
      <w:r w:rsidR="00455297" w:rsidRPr="00991384">
        <w:rPr>
          <w:rFonts w:ascii="Arial" w:hAnsi="Arial" w:cs="Arial"/>
          <w:snapToGrid w:val="0"/>
          <w:sz w:val="20"/>
          <w:szCs w:val="20"/>
        </w:rPr>
        <w:t>Pszkr.</w:t>
      </w:r>
      <w:r w:rsidR="004E1C25" w:rsidRPr="00991384">
        <w:rPr>
          <w:rFonts w:ascii="Arial" w:hAnsi="Arial" w:cs="Arial"/>
          <w:snapToGrid w:val="0"/>
          <w:sz w:val="20"/>
          <w:szCs w:val="20"/>
        </w:rPr>
        <w:t xml:space="preserve"> </w:t>
      </w:r>
      <w:r w:rsidR="00613B28" w:rsidRPr="00991384">
        <w:rPr>
          <w:rFonts w:ascii="Arial" w:hAnsi="Arial" w:cs="Arial"/>
          <w:snapToGrid w:val="0"/>
          <w:sz w:val="20"/>
          <w:szCs w:val="20"/>
        </w:rPr>
        <w:t>előírásai</w:t>
      </w:r>
      <w:r w:rsidR="009B4578" w:rsidRPr="00991384">
        <w:rPr>
          <w:rFonts w:ascii="Arial" w:hAnsi="Arial" w:cs="Arial"/>
          <w:snapToGrid w:val="0"/>
          <w:sz w:val="20"/>
          <w:szCs w:val="20"/>
        </w:rPr>
        <w:t xml:space="preserve"> kerülnek </w:t>
      </w:r>
      <w:r w:rsidR="00613B28" w:rsidRPr="00991384">
        <w:rPr>
          <w:rFonts w:ascii="Arial" w:hAnsi="Arial" w:cs="Arial"/>
          <w:snapToGrid w:val="0"/>
          <w:sz w:val="20"/>
          <w:szCs w:val="20"/>
        </w:rPr>
        <w:t>figyelembev</w:t>
      </w:r>
      <w:r w:rsidR="009B4578" w:rsidRPr="00991384">
        <w:rPr>
          <w:rFonts w:ascii="Arial" w:hAnsi="Arial" w:cs="Arial"/>
          <w:snapToGrid w:val="0"/>
          <w:sz w:val="20"/>
          <w:szCs w:val="20"/>
        </w:rPr>
        <w:t>ételre</w:t>
      </w:r>
      <w:r w:rsidR="00613B28" w:rsidRPr="00991384">
        <w:rPr>
          <w:rFonts w:ascii="Arial" w:hAnsi="Arial" w:cs="Arial"/>
          <w:snapToGrid w:val="0"/>
          <w:sz w:val="20"/>
          <w:szCs w:val="20"/>
        </w:rPr>
        <w:t>.</w:t>
      </w:r>
    </w:p>
    <w:p w14:paraId="298506D5" w14:textId="77777777" w:rsidR="009531D6" w:rsidRPr="00991384" w:rsidRDefault="00BD5CA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felügyeleti mérlegben szereplő eszköz és forrástételek </w:t>
      </w:r>
      <w:r w:rsidR="008A3D80"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8A3D80" w:rsidRPr="00991384">
        <w:rPr>
          <w:rFonts w:ascii="Arial" w:hAnsi="Arial" w:cs="Arial"/>
          <w:snapToGrid w:val="0"/>
          <w:sz w:val="20"/>
          <w:szCs w:val="20"/>
        </w:rPr>
        <w:t xml:space="preserve"> vonatkozó előírásainak megfelelően </w:t>
      </w:r>
      <w:r w:rsidRPr="00991384">
        <w:rPr>
          <w:rFonts w:ascii="Arial" w:hAnsi="Arial" w:cs="Arial"/>
          <w:snapToGrid w:val="0"/>
          <w:sz w:val="20"/>
          <w:szCs w:val="20"/>
        </w:rPr>
        <w:t>mindig a hátralévő lejárat szerint szerepel</w:t>
      </w:r>
      <w:r w:rsidR="009B4578" w:rsidRPr="00991384">
        <w:rPr>
          <w:rFonts w:ascii="Arial" w:hAnsi="Arial" w:cs="Arial"/>
          <w:snapToGrid w:val="0"/>
          <w:sz w:val="20"/>
          <w:szCs w:val="20"/>
        </w:rPr>
        <w:t>nek</w:t>
      </w:r>
      <w:r w:rsidRPr="00991384">
        <w:rPr>
          <w:rFonts w:ascii="Arial" w:hAnsi="Arial" w:cs="Arial"/>
          <w:snapToGrid w:val="0"/>
          <w:sz w:val="20"/>
          <w:szCs w:val="20"/>
        </w:rPr>
        <w:t>.</w:t>
      </w:r>
    </w:p>
    <w:p w14:paraId="6F63D851" w14:textId="77777777" w:rsidR="0076407C" w:rsidRPr="00991384" w:rsidRDefault="0076407C" w:rsidP="00411C13">
      <w:pPr>
        <w:jc w:val="both"/>
        <w:rPr>
          <w:rFonts w:ascii="Arial" w:hAnsi="Arial" w:cs="Arial"/>
          <w:snapToGrid w:val="0"/>
          <w:sz w:val="20"/>
          <w:szCs w:val="20"/>
        </w:rPr>
      </w:pPr>
    </w:p>
    <w:p w14:paraId="646E8B71" w14:textId="395B5ED2" w:rsidR="0044722E"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1.2.</w:t>
      </w:r>
      <w:r w:rsidRPr="00991384">
        <w:rPr>
          <w:rFonts w:ascii="Arial" w:hAnsi="Arial" w:cs="Arial"/>
          <w:snapToGrid w:val="0"/>
          <w:sz w:val="20"/>
          <w:szCs w:val="20"/>
        </w:rPr>
        <w:tab/>
      </w:r>
      <w:r w:rsidRPr="00991384">
        <w:rPr>
          <w:rFonts w:ascii="Arial" w:hAnsi="Arial" w:cs="Arial"/>
          <w:snapToGrid w:val="0"/>
          <w:sz w:val="20"/>
          <w:szCs w:val="20"/>
        </w:rPr>
        <w:tab/>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B4578" w:rsidRPr="00991384">
        <w:rPr>
          <w:rFonts w:ascii="Arial" w:hAnsi="Arial" w:cs="Arial"/>
          <w:snapToGrid w:val="0"/>
          <w:sz w:val="20"/>
          <w:szCs w:val="20"/>
        </w:rPr>
        <w:t>f</w:t>
      </w:r>
      <w:r w:rsidR="00411C13" w:rsidRPr="00991384">
        <w:rPr>
          <w:rFonts w:ascii="Arial" w:hAnsi="Arial" w:cs="Arial"/>
          <w:snapToGrid w:val="0"/>
          <w:sz w:val="20"/>
          <w:szCs w:val="20"/>
        </w:rPr>
        <w:t>elügyeleti mérlegben és kapcsolódó jelentésekben jelentett állományok meg</w:t>
      </w:r>
      <w:r w:rsidR="009B4578" w:rsidRPr="00991384">
        <w:rPr>
          <w:rFonts w:ascii="Arial" w:hAnsi="Arial" w:cs="Arial"/>
          <w:snapToGrid w:val="0"/>
          <w:sz w:val="20"/>
          <w:szCs w:val="20"/>
        </w:rPr>
        <w:t>egyeznek</w:t>
      </w:r>
      <w:r w:rsidR="00411C13" w:rsidRPr="00991384">
        <w:rPr>
          <w:rFonts w:ascii="Arial" w:hAnsi="Arial" w:cs="Arial"/>
          <w:snapToGrid w:val="0"/>
          <w:sz w:val="20"/>
          <w:szCs w:val="20"/>
        </w:rPr>
        <w:t xml:space="preserve"> a </w:t>
      </w:r>
      <w:r w:rsidR="004E1C25" w:rsidRPr="00991384">
        <w:rPr>
          <w:rFonts w:ascii="Arial" w:hAnsi="Arial" w:cs="Arial"/>
          <w:snapToGrid w:val="0"/>
          <w:sz w:val="20"/>
          <w:szCs w:val="20"/>
        </w:rPr>
        <w:t>főkönyvi kimutatás tárgynegyedév végé</w:t>
      </w:r>
      <w:r w:rsidR="008D743A" w:rsidRPr="00991384">
        <w:rPr>
          <w:rFonts w:ascii="Arial" w:hAnsi="Arial" w:cs="Arial"/>
          <w:snapToGrid w:val="0"/>
          <w:sz w:val="20"/>
          <w:szCs w:val="20"/>
        </w:rPr>
        <w:t>n</w:t>
      </w:r>
      <w:r w:rsidR="004E1C25" w:rsidRPr="00991384">
        <w:rPr>
          <w:rFonts w:ascii="Arial" w:hAnsi="Arial" w:cs="Arial"/>
          <w:snapToGrid w:val="0"/>
          <w:sz w:val="20"/>
          <w:szCs w:val="20"/>
        </w:rPr>
        <w:t xml:space="preserve"> fennálló</w:t>
      </w:r>
      <w:r w:rsidR="00411C13" w:rsidRPr="00991384">
        <w:rPr>
          <w:rFonts w:ascii="Arial" w:hAnsi="Arial" w:cs="Arial"/>
          <w:snapToGrid w:val="0"/>
          <w:sz w:val="20"/>
          <w:szCs w:val="20"/>
        </w:rPr>
        <w:t xml:space="preserve"> állományaival.</w:t>
      </w:r>
    </w:p>
    <w:p w14:paraId="7FE85D2A" w14:textId="77777777" w:rsidR="00370B2E" w:rsidRPr="00991384" w:rsidRDefault="00370B2E" w:rsidP="00370B2E">
      <w:pPr>
        <w:jc w:val="both"/>
        <w:rPr>
          <w:rFonts w:ascii="Arial" w:hAnsi="Arial" w:cs="Arial"/>
          <w:sz w:val="20"/>
          <w:szCs w:val="20"/>
          <w:lang w:eastAsia="x-none"/>
        </w:rPr>
      </w:pPr>
    </w:p>
    <w:p w14:paraId="104B22C6" w14:textId="77777777" w:rsidR="00411C13"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1.3.</w:t>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531D6" w:rsidRPr="00991384">
        <w:rPr>
          <w:rFonts w:ascii="Arial" w:hAnsi="Arial" w:cs="Arial"/>
          <w:snapToGrid w:val="0"/>
          <w:sz w:val="20"/>
          <w:szCs w:val="20"/>
        </w:rPr>
        <w:t>d</w:t>
      </w:r>
      <w:r w:rsidR="00411C13" w:rsidRPr="00991384">
        <w:rPr>
          <w:rFonts w:ascii="Arial" w:hAnsi="Arial" w:cs="Arial"/>
          <w:snapToGrid w:val="0"/>
          <w:sz w:val="20"/>
          <w:szCs w:val="20"/>
        </w:rPr>
        <w:t>eviza- és valutakészletek, valamint külföldi pénznemre szóló követelések és kötelezettségek</w:t>
      </w:r>
      <w:r w:rsidR="00FF6D11" w:rsidRPr="00991384">
        <w:rPr>
          <w:rFonts w:ascii="Arial" w:hAnsi="Arial" w:cs="Arial"/>
          <w:snapToGrid w:val="0"/>
          <w:sz w:val="20"/>
          <w:szCs w:val="20"/>
        </w:rPr>
        <w:t xml:space="preserve"> </w:t>
      </w:r>
      <w:r w:rsidR="0044722E" w:rsidRPr="00991384">
        <w:rPr>
          <w:rFonts w:ascii="Arial" w:hAnsi="Arial" w:cs="Arial"/>
          <w:snapToGrid w:val="0"/>
          <w:sz w:val="20"/>
          <w:szCs w:val="20"/>
        </w:rPr>
        <w:t>tárgy</w:t>
      </w:r>
      <w:r w:rsidR="009531D6" w:rsidRPr="00991384">
        <w:rPr>
          <w:rFonts w:ascii="Arial" w:hAnsi="Arial" w:cs="Arial"/>
          <w:snapToGrid w:val="0"/>
          <w:sz w:val="20"/>
          <w:szCs w:val="20"/>
        </w:rPr>
        <w:t xml:space="preserve">negyedév </w:t>
      </w:r>
      <w:r w:rsidR="00411C13" w:rsidRPr="00991384">
        <w:rPr>
          <w:rFonts w:ascii="Arial" w:hAnsi="Arial" w:cs="Arial"/>
          <w:snapToGrid w:val="0"/>
          <w:sz w:val="20"/>
          <w:szCs w:val="20"/>
        </w:rPr>
        <w:t xml:space="preserve">végi </w:t>
      </w:r>
      <w:r w:rsidR="0032796E" w:rsidRPr="00991384">
        <w:rPr>
          <w:rFonts w:ascii="Arial" w:hAnsi="Arial" w:cs="Arial"/>
          <w:snapToGrid w:val="0"/>
          <w:sz w:val="20"/>
          <w:szCs w:val="20"/>
        </w:rPr>
        <w:t>állomány</w:t>
      </w:r>
      <w:r w:rsidR="00FC320D" w:rsidRPr="00991384">
        <w:rPr>
          <w:rFonts w:ascii="Arial" w:hAnsi="Arial" w:cs="Arial"/>
          <w:snapToGrid w:val="0"/>
          <w:sz w:val="20"/>
          <w:szCs w:val="20"/>
        </w:rPr>
        <w:t>a</w:t>
      </w:r>
      <w:r w:rsidR="00411C13" w:rsidRPr="00991384">
        <w:rPr>
          <w:rFonts w:ascii="Arial" w:hAnsi="Arial" w:cs="Arial"/>
          <w:snapToGrid w:val="0"/>
          <w:sz w:val="20"/>
          <w:szCs w:val="20"/>
        </w:rPr>
        <w:t xml:space="preserve"> év közben a számviteli politika keretében meghatározott devizaárfolyamon forintra átszámított értéken köz</w:t>
      </w:r>
      <w:r w:rsidR="00FC320D" w:rsidRPr="00991384">
        <w:rPr>
          <w:rFonts w:ascii="Arial" w:hAnsi="Arial" w:cs="Arial"/>
          <w:snapToGrid w:val="0"/>
          <w:sz w:val="20"/>
          <w:szCs w:val="20"/>
        </w:rPr>
        <w:t>lendők</w:t>
      </w:r>
      <w:r w:rsidR="00411C13" w:rsidRPr="00991384">
        <w:rPr>
          <w:rFonts w:ascii="Arial" w:hAnsi="Arial" w:cs="Arial"/>
          <w:snapToGrid w:val="0"/>
          <w:sz w:val="20"/>
          <w:szCs w:val="20"/>
        </w:rPr>
        <w:t>.</w:t>
      </w:r>
    </w:p>
    <w:p w14:paraId="2D81CBFD" w14:textId="77777777" w:rsidR="009531D6" w:rsidRPr="00991384" w:rsidRDefault="009531D6" w:rsidP="00411C13">
      <w:pPr>
        <w:jc w:val="both"/>
        <w:rPr>
          <w:rFonts w:ascii="Arial" w:hAnsi="Arial" w:cs="Arial"/>
          <w:snapToGrid w:val="0"/>
          <w:sz w:val="20"/>
          <w:szCs w:val="20"/>
        </w:rPr>
      </w:pPr>
    </w:p>
    <w:p w14:paraId="677B7C61" w14:textId="7D803727" w:rsidR="00C74736" w:rsidRPr="00991384" w:rsidRDefault="00182BF9" w:rsidP="00C25B5A">
      <w:pPr>
        <w:tabs>
          <w:tab w:val="left" w:pos="4253"/>
        </w:tabs>
        <w:ind w:left="426" w:hanging="426"/>
        <w:jc w:val="both"/>
        <w:rPr>
          <w:rFonts w:ascii="Arial" w:hAnsi="Arial" w:cs="Arial"/>
          <w:snapToGrid w:val="0"/>
          <w:sz w:val="20"/>
          <w:szCs w:val="20"/>
        </w:rPr>
      </w:pPr>
      <w:r w:rsidRPr="00991384">
        <w:rPr>
          <w:rFonts w:ascii="Arial" w:hAnsi="Arial" w:cs="Arial"/>
          <w:snapToGrid w:val="0"/>
          <w:sz w:val="20"/>
          <w:szCs w:val="20"/>
        </w:rPr>
        <w:t xml:space="preserve">1.4. </w:t>
      </w:r>
      <w:r w:rsidR="00C74736" w:rsidRPr="00991384">
        <w:rPr>
          <w:rFonts w:ascii="Arial" w:hAnsi="Arial" w:cs="Arial"/>
          <w:snapToGrid w:val="0"/>
          <w:sz w:val="20"/>
          <w:szCs w:val="20"/>
        </w:rPr>
        <w:t>A</w:t>
      </w:r>
      <w:r w:rsidR="00FC475D" w:rsidRPr="00991384">
        <w:rPr>
          <w:rFonts w:ascii="Arial" w:hAnsi="Arial" w:cs="Arial"/>
          <w:snapToGrid w:val="0"/>
          <w:sz w:val="20"/>
          <w:szCs w:val="20"/>
        </w:rPr>
        <w:t xml:space="preserve">z </w:t>
      </w:r>
      <w:r w:rsidR="009E676D" w:rsidRPr="00991384">
        <w:rPr>
          <w:rFonts w:ascii="Arial" w:hAnsi="Arial" w:cs="Arial"/>
          <w:snapToGrid w:val="0"/>
          <w:sz w:val="20"/>
          <w:szCs w:val="20"/>
        </w:rPr>
        <w:t xml:space="preserve">MNB </w:t>
      </w:r>
      <w:r w:rsidR="006B51E1" w:rsidRPr="00991384">
        <w:rPr>
          <w:rFonts w:ascii="Arial" w:hAnsi="Arial" w:cs="Arial"/>
          <w:snapToGrid w:val="0"/>
          <w:sz w:val="20"/>
          <w:szCs w:val="20"/>
        </w:rPr>
        <w:t xml:space="preserve">kijelölése alapján </w:t>
      </w:r>
      <w:r w:rsidR="009E676D" w:rsidRPr="00991384">
        <w:rPr>
          <w:rFonts w:ascii="Arial" w:hAnsi="Arial" w:cs="Arial"/>
          <w:snapToGrid w:val="0"/>
          <w:sz w:val="20"/>
          <w:szCs w:val="20"/>
        </w:rPr>
        <w:t xml:space="preserve">teljesítendő </w:t>
      </w:r>
      <w:r w:rsidR="00FC475D" w:rsidRPr="00991384">
        <w:rPr>
          <w:rFonts w:ascii="Arial" w:hAnsi="Arial" w:cs="Arial"/>
          <w:snapToGrid w:val="0"/>
          <w:sz w:val="20"/>
          <w:szCs w:val="20"/>
        </w:rPr>
        <w:t xml:space="preserve">napi </w:t>
      </w:r>
      <w:r w:rsidR="00E60CB9" w:rsidRPr="00991384">
        <w:rPr>
          <w:rFonts w:ascii="Arial" w:hAnsi="Arial" w:cs="Arial"/>
          <w:snapToGrid w:val="0"/>
          <w:sz w:val="20"/>
          <w:szCs w:val="20"/>
        </w:rPr>
        <w:t xml:space="preserve">jelentés </w:t>
      </w:r>
      <w:r w:rsidR="00FC475D" w:rsidRPr="00991384">
        <w:rPr>
          <w:rFonts w:ascii="Arial" w:hAnsi="Arial" w:cs="Arial"/>
          <w:snapToGrid w:val="0"/>
          <w:sz w:val="20"/>
          <w:szCs w:val="20"/>
        </w:rPr>
        <w:t xml:space="preserve">és a </w:t>
      </w:r>
      <w:r w:rsidR="00E60CB9" w:rsidRPr="00991384">
        <w:rPr>
          <w:rFonts w:ascii="Arial" w:hAnsi="Arial" w:cs="Arial"/>
          <w:snapToGrid w:val="0"/>
          <w:sz w:val="20"/>
          <w:szCs w:val="20"/>
        </w:rPr>
        <w:t xml:space="preserve">havi rendszerességgel </w:t>
      </w:r>
      <w:r w:rsidR="00E132A1" w:rsidRPr="00991384">
        <w:rPr>
          <w:rFonts w:ascii="Arial" w:hAnsi="Arial" w:cs="Arial"/>
          <w:snapToGrid w:val="0"/>
          <w:sz w:val="20"/>
          <w:szCs w:val="20"/>
        </w:rPr>
        <w:t>bekülden</w:t>
      </w:r>
      <w:r w:rsidR="00E60CB9" w:rsidRPr="00991384">
        <w:rPr>
          <w:rFonts w:ascii="Arial" w:hAnsi="Arial" w:cs="Arial"/>
          <w:snapToGrid w:val="0"/>
          <w:sz w:val="20"/>
          <w:szCs w:val="20"/>
        </w:rPr>
        <w:t xml:space="preserve">dő jelentés </w:t>
      </w:r>
      <w:r w:rsidR="00C74736" w:rsidRPr="00991384">
        <w:rPr>
          <w:rFonts w:ascii="Arial" w:hAnsi="Arial" w:cs="Arial"/>
          <w:snapToGrid w:val="0"/>
          <w:sz w:val="20"/>
          <w:szCs w:val="20"/>
        </w:rPr>
        <w:t xml:space="preserve">83NA, </w:t>
      </w:r>
      <w:r w:rsidR="00A41340" w:rsidRPr="00991384">
        <w:rPr>
          <w:rFonts w:ascii="Arial" w:hAnsi="Arial" w:cs="Arial"/>
          <w:snapToGrid w:val="0"/>
          <w:sz w:val="20"/>
          <w:szCs w:val="20"/>
        </w:rPr>
        <w:t xml:space="preserve">83ENA, </w:t>
      </w:r>
      <w:r w:rsidR="004A077C" w:rsidRPr="00991384">
        <w:rPr>
          <w:rFonts w:ascii="Arial" w:hAnsi="Arial" w:cs="Arial"/>
          <w:snapToGrid w:val="0"/>
          <w:sz w:val="20"/>
          <w:szCs w:val="20"/>
        </w:rPr>
        <w:t>83PNA</w:t>
      </w:r>
      <w:r w:rsidR="00B16BD0" w:rsidRPr="00991384">
        <w:rPr>
          <w:rFonts w:ascii="Arial" w:hAnsi="Arial" w:cs="Arial"/>
          <w:snapToGrid w:val="0"/>
          <w:sz w:val="20"/>
          <w:szCs w:val="20"/>
        </w:rPr>
        <w:t xml:space="preserve">, </w:t>
      </w:r>
      <w:r w:rsidR="00C74736" w:rsidRPr="00991384">
        <w:rPr>
          <w:rFonts w:ascii="Arial" w:hAnsi="Arial" w:cs="Arial"/>
          <w:snapToGrid w:val="0"/>
          <w:sz w:val="20"/>
          <w:szCs w:val="20"/>
        </w:rPr>
        <w:t xml:space="preserve">valamint </w:t>
      </w:r>
      <w:r w:rsidR="00B16BD0" w:rsidRPr="00991384">
        <w:rPr>
          <w:rFonts w:ascii="Arial" w:hAnsi="Arial" w:cs="Arial"/>
          <w:snapToGrid w:val="0"/>
          <w:sz w:val="20"/>
          <w:szCs w:val="20"/>
        </w:rPr>
        <w:t>83NB</w:t>
      </w:r>
      <w:r w:rsidR="00C74736" w:rsidRPr="00991384">
        <w:rPr>
          <w:rFonts w:ascii="Arial" w:hAnsi="Arial" w:cs="Arial"/>
          <w:snapToGrid w:val="0"/>
          <w:sz w:val="20"/>
          <w:szCs w:val="20"/>
        </w:rPr>
        <w:t xml:space="preserve"> </w:t>
      </w:r>
      <w:r w:rsidR="00922033" w:rsidRPr="00991384">
        <w:rPr>
          <w:rFonts w:ascii="Arial" w:hAnsi="Arial" w:cs="Arial"/>
          <w:snapToGrid w:val="0"/>
          <w:sz w:val="20"/>
          <w:szCs w:val="20"/>
        </w:rPr>
        <w:t xml:space="preserve">kódú </w:t>
      </w:r>
      <w:r w:rsidR="00C74736" w:rsidRPr="00991384">
        <w:rPr>
          <w:rFonts w:ascii="Arial" w:hAnsi="Arial" w:cs="Arial"/>
          <w:snapToGrid w:val="0"/>
          <w:sz w:val="20"/>
          <w:szCs w:val="20"/>
        </w:rPr>
        <w:t>táblá</w:t>
      </w:r>
      <w:r w:rsidR="00E60CB9" w:rsidRPr="00991384">
        <w:rPr>
          <w:rFonts w:ascii="Arial" w:hAnsi="Arial" w:cs="Arial"/>
          <w:snapToGrid w:val="0"/>
          <w:sz w:val="20"/>
          <w:szCs w:val="20"/>
        </w:rPr>
        <w:t>i</w:t>
      </w:r>
      <w:r w:rsidR="00C74736" w:rsidRPr="00991384">
        <w:rPr>
          <w:rFonts w:ascii="Arial" w:hAnsi="Arial" w:cs="Arial"/>
          <w:snapToGrid w:val="0"/>
          <w:sz w:val="20"/>
          <w:szCs w:val="20"/>
        </w:rPr>
        <w:t>ban szereplő</w:t>
      </w:r>
      <w:r w:rsidR="00E132A1" w:rsidRPr="00991384">
        <w:rPr>
          <w:rFonts w:ascii="Arial" w:hAnsi="Arial" w:cs="Arial"/>
          <w:snapToGrid w:val="0"/>
          <w:sz w:val="20"/>
          <w:szCs w:val="20"/>
        </w:rPr>
        <w:t>,</w:t>
      </w:r>
      <w:r w:rsidR="00C74736" w:rsidRPr="00991384">
        <w:rPr>
          <w:rFonts w:ascii="Arial" w:hAnsi="Arial" w:cs="Arial"/>
          <w:snapToGrid w:val="0"/>
          <w:sz w:val="20"/>
          <w:szCs w:val="20"/>
        </w:rPr>
        <w:t xml:space="preserve"> külföldi pénznemre szóló állományi és forgalmi adatok a </w:t>
      </w:r>
      <w:r w:rsidR="00FC475D" w:rsidRPr="00991384">
        <w:rPr>
          <w:rFonts w:ascii="Arial" w:hAnsi="Arial" w:cs="Arial"/>
          <w:snapToGrid w:val="0"/>
          <w:sz w:val="20"/>
          <w:szCs w:val="20"/>
        </w:rPr>
        <w:t>tárgynapra</w:t>
      </w:r>
      <w:r w:rsidR="00C74736" w:rsidRPr="00991384">
        <w:rPr>
          <w:rFonts w:ascii="Arial" w:hAnsi="Arial" w:cs="Arial"/>
          <w:snapToGrid w:val="0"/>
          <w:sz w:val="20"/>
          <w:szCs w:val="20"/>
        </w:rPr>
        <w:t xml:space="preserve"> érvényes</w:t>
      </w:r>
      <w:r w:rsidR="009E676D" w:rsidRPr="00991384">
        <w:rPr>
          <w:rFonts w:ascii="Arial" w:hAnsi="Arial" w:cs="Arial"/>
          <w:snapToGrid w:val="0"/>
          <w:sz w:val="20"/>
          <w:szCs w:val="20"/>
        </w:rPr>
        <w:t>,</w:t>
      </w:r>
      <w:r w:rsidR="00C74736" w:rsidRPr="00991384">
        <w:rPr>
          <w:rFonts w:ascii="Arial" w:hAnsi="Arial" w:cs="Arial"/>
          <w:snapToGrid w:val="0"/>
          <w:sz w:val="20"/>
          <w:szCs w:val="20"/>
        </w:rPr>
        <w:t xml:space="preserve"> a számviteli politika keretében meghatározott devizaárfolyam</w:t>
      </w:r>
      <w:r w:rsidR="00C6313F" w:rsidRPr="00991384">
        <w:rPr>
          <w:rFonts w:ascii="Arial" w:hAnsi="Arial" w:cs="Arial"/>
          <w:snapToGrid w:val="0"/>
          <w:sz w:val="20"/>
          <w:szCs w:val="20"/>
        </w:rPr>
        <w:t>on</w:t>
      </w:r>
      <w:r w:rsidR="00C74736" w:rsidRPr="00991384">
        <w:rPr>
          <w:rFonts w:ascii="Arial" w:hAnsi="Arial" w:cs="Arial"/>
          <w:snapToGrid w:val="0"/>
          <w:sz w:val="20"/>
          <w:szCs w:val="20"/>
        </w:rPr>
        <w:t xml:space="preserve"> forintra átszámított értéken köz</w:t>
      </w:r>
      <w:r w:rsidR="00FC320D" w:rsidRPr="00991384">
        <w:rPr>
          <w:rFonts w:ascii="Arial" w:hAnsi="Arial" w:cs="Arial"/>
          <w:snapToGrid w:val="0"/>
          <w:sz w:val="20"/>
          <w:szCs w:val="20"/>
        </w:rPr>
        <w:t>lendők</w:t>
      </w:r>
      <w:r w:rsidR="00C74736" w:rsidRPr="00991384">
        <w:rPr>
          <w:rFonts w:ascii="Arial" w:hAnsi="Arial" w:cs="Arial"/>
          <w:snapToGrid w:val="0"/>
          <w:sz w:val="20"/>
          <w:szCs w:val="20"/>
        </w:rPr>
        <w:t>. Ha a</w:t>
      </w:r>
      <w:r w:rsidR="00CC1BA6" w:rsidRPr="00991384">
        <w:rPr>
          <w:rFonts w:ascii="Arial" w:hAnsi="Arial" w:cs="Arial"/>
          <w:snapToGrid w:val="0"/>
          <w:sz w:val="20"/>
          <w:szCs w:val="20"/>
        </w:rPr>
        <w:t>z</w:t>
      </w:r>
      <w:r w:rsidR="00C74736"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C74736" w:rsidRPr="00991384">
        <w:rPr>
          <w:rFonts w:ascii="Arial" w:hAnsi="Arial" w:cs="Arial"/>
          <w:snapToGrid w:val="0"/>
          <w:sz w:val="20"/>
          <w:szCs w:val="20"/>
        </w:rPr>
        <w:t xml:space="preserve"> napi devizaátértékelést nem végez, a tárgyhónapot követő hónap </w:t>
      </w:r>
      <w:r w:rsidR="006B51E1" w:rsidRPr="00991384">
        <w:rPr>
          <w:rFonts w:ascii="Arial" w:hAnsi="Arial" w:cs="Arial"/>
          <w:snapToGrid w:val="0"/>
          <w:sz w:val="20"/>
          <w:szCs w:val="20"/>
        </w:rPr>
        <w:t xml:space="preserve">kijelölése alapján </w:t>
      </w:r>
      <w:r w:rsidR="00C74736" w:rsidRPr="00991384">
        <w:rPr>
          <w:rFonts w:ascii="Arial" w:hAnsi="Arial" w:cs="Arial"/>
          <w:snapToGrid w:val="0"/>
          <w:sz w:val="20"/>
          <w:szCs w:val="20"/>
        </w:rPr>
        <w:t xml:space="preserve">napi </w:t>
      </w:r>
      <w:r w:rsidR="00FC475D" w:rsidRPr="00991384">
        <w:rPr>
          <w:rFonts w:ascii="Arial" w:hAnsi="Arial" w:cs="Arial"/>
          <w:snapToGrid w:val="0"/>
          <w:sz w:val="20"/>
          <w:szCs w:val="20"/>
        </w:rPr>
        <w:t>és napi</w:t>
      </w:r>
      <w:r w:rsidR="00C74736" w:rsidRPr="00991384">
        <w:rPr>
          <w:rFonts w:ascii="Arial" w:hAnsi="Arial" w:cs="Arial"/>
          <w:snapToGrid w:val="0"/>
          <w:sz w:val="20"/>
          <w:szCs w:val="20"/>
        </w:rPr>
        <w:t xml:space="preserve"> jelentéseinek devizaértékei az előző hó végi árfolyam alkalmazásával számítan</w:t>
      </w:r>
      <w:r w:rsidR="00FC320D" w:rsidRPr="00991384">
        <w:rPr>
          <w:rFonts w:ascii="Arial" w:hAnsi="Arial" w:cs="Arial"/>
          <w:snapToGrid w:val="0"/>
          <w:sz w:val="20"/>
          <w:szCs w:val="20"/>
        </w:rPr>
        <w:t>dók</w:t>
      </w:r>
      <w:r w:rsidR="00C6313F" w:rsidRPr="00991384">
        <w:rPr>
          <w:rFonts w:ascii="Arial" w:hAnsi="Arial" w:cs="Arial"/>
          <w:snapToGrid w:val="0"/>
          <w:sz w:val="20"/>
          <w:szCs w:val="20"/>
        </w:rPr>
        <w:t xml:space="preserve"> forintra</w:t>
      </w:r>
      <w:r w:rsidR="00C74736" w:rsidRPr="00991384">
        <w:rPr>
          <w:rFonts w:ascii="Arial" w:hAnsi="Arial" w:cs="Arial"/>
          <w:snapToGrid w:val="0"/>
          <w:sz w:val="20"/>
          <w:szCs w:val="20"/>
        </w:rPr>
        <w:t>.</w:t>
      </w:r>
    </w:p>
    <w:p w14:paraId="075F7C6B" w14:textId="77777777" w:rsidR="00463EEA" w:rsidRPr="00991384" w:rsidRDefault="00463EEA" w:rsidP="00411C13">
      <w:pPr>
        <w:jc w:val="both"/>
        <w:rPr>
          <w:rFonts w:ascii="Arial" w:hAnsi="Arial" w:cs="Arial"/>
          <w:snapToGrid w:val="0"/>
          <w:sz w:val="20"/>
          <w:szCs w:val="20"/>
        </w:rPr>
      </w:pPr>
    </w:p>
    <w:p w14:paraId="7534CCEA" w14:textId="77777777" w:rsidR="00BB50FF" w:rsidRPr="00991384" w:rsidRDefault="00922033" w:rsidP="00C25B5A">
      <w:pPr>
        <w:ind w:left="426" w:hanging="426"/>
        <w:jc w:val="both"/>
        <w:rPr>
          <w:rFonts w:ascii="Arial" w:hAnsi="Arial" w:cs="Arial"/>
          <w:snapToGrid w:val="0"/>
          <w:sz w:val="20"/>
          <w:szCs w:val="20"/>
        </w:rPr>
      </w:pPr>
      <w:r w:rsidRPr="00991384">
        <w:rPr>
          <w:rFonts w:ascii="Arial" w:hAnsi="Arial" w:cs="Arial"/>
          <w:snapToGrid w:val="0"/>
          <w:sz w:val="20"/>
          <w:szCs w:val="20"/>
        </w:rPr>
        <w:t>1.5.</w:t>
      </w:r>
      <w:r w:rsidRPr="00991384">
        <w:rPr>
          <w:rFonts w:ascii="Arial" w:hAnsi="Arial" w:cs="Arial"/>
          <w:snapToGrid w:val="0"/>
          <w:sz w:val="20"/>
          <w:szCs w:val="20"/>
        </w:rPr>
        <w:tab/>
      </w:r>
      <w:r w:rsidR="00F44FC5" w:rsidRPr="00991384">
        <w:rPr>
          <w:rFonts w:ascii="Arial" w:hAnsi="Arial" w:cs="Arial"/>
          <w:snapToGrid w:val="0"/>
          <w:sz w:val="20"/>
          <w:szCs w:val="20"/>
        </w:rPr>
        <w:t>A</w:t>
      </w:r>
      <w:r w:rsidR="00CC1BA6" w:rsidRPr="00991384">
        <w:rPr>
          <w:rFonts w:ascii="Arial" w:hAnsi="Arial" w:cs="Arial"/>
          <w:snapToGrid w:val="0"/>
          <w:sz w:val="20"/>
          <w:szCs w:val="20"/>
        </w:rPr>
        <w:t>z</w:t>
      </w:r>
      <w:r w:rsidR="00F44FC5"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F44FC5" w:rsidRPr="00991384">
        <w:rPr>
          <w:rFonts w:ascii="Arial" w:hAnsi="Arial" w:cs="Arial"/>
          <w:snapToGrid w:val="0"/>
          <w:sz w:val="20"/>
          <w:szCs w:val="20"/>
        </w:rPr>
        <w:t xml:space="preserve"> a felügyeleti mérleg és kapcsolódó jelentéseiben </w:t>
      </w:r>
      <w:r w:rsidR="009E676D" w:rsidRPr="00991384">
        <w:rPr>
          <w:rFonts w:ascii="Arial" w:hAnsi="Arial" w:cs="Arial"/>
          <w:sz w:val="20"/>
          <w:szCs w:val="20"/>
        </w:rPr>
        <w:t>–</w:t>
      </w:r>
      <w:r w:rsidR="00F44FC5" w:rsidRPr="00991384">
        <w:rPr>
          <w:rFonts w:ascii="Arial" w:hAnsi="Arial" w:cs="Arial"/>
          <w:snapToGrid w:val="0"/>
          <w:sz w:val="20"/>
          <w:szCs w:val="20"/>
        </w:rPr>
        <w:t xml:space="preserve"> a</w:t>
      </w:r>
      <w:r w:rsidR="00925045" w:rsidRPr="00991384">
        <w:rPr>
          <w:rFonts w:ascii="Arial" w:hAnsi="Arial" w:cs="Arial"/>
          <w:snapToGrid w:val="0"/>
          <w:sz w:val="20"/>
          <w:szCs w:val="20"/>
        </w:rPr>
        <w:t xml:space="preserve"> Pszkr. 6</w:t>
      </w:r>
      <w:r w:rsidR="00C45103" w:rsidRPr="00991384">
        <w:rPr>
          <w:rFonts w:ascii="Arial" w:hAnsi="Arial" w:cs="Arial"/>
          <w:snapToGrid w:val="0"/>
          <w:sz w:val="20"/>
          <w:szCs w:val="20"/>
        </w:rPr>
        <w:t>.</w:t>
      </w:r>
      <w:r w:rsidR="00205E29" w:rsidRPr="00991384">
        <w:rPr>
          <w:rFonts w:ascii="Arial" w:hAnsi="Arial" w:cs="Arial"/>
          <w:snapToGrid w:val="0"/>
          <w:sz w:val="20"/>
          <w:szCs w:val="20"/>
        </w:rPr>
        <w:t xml:space="preserve"> § (5) </w:t>
      </w:r>
      <w:r w:rsidR="00925045" w:rsidRPr="00991384">
        <w:rPr>
          <w:rFonts w:ascii="Arial" w:hAnsi="Arial" w:cs="Arial"/>
          <w:snapToGrid w:val="0"/>
          <w:sz w:val="20"/>
          <w:szCs w:val="20"/>
        </w:rPr>
        <w:t>bekezdésében</w:t>
      </w:r>
      <w:r w:rsidR="00205E29" w:rsidRPr="00991384">
        <w:rPr>
          <w:rFonts w:ascii="Arial" w:hAnsi="Arial" w:cs="Arial"/>
          <w:snapToGrid w:val="0"/>
          <w:sz w:val="20"/>
          <w:szCs w:val="20"/>
        </w:rPr>
        <w:t xml:space="preserve"> foglaltaknak megfelelően –</w:t>
      </w:r>
      <w:r w:rsidR="002905A4" w:rsidRPr="00991384">
        <w:rPr>
          <w:rFonts w:ascii="Arial" w:hAnsi="Arial" w:cs="Arial"/>
          <w:snapToGrid w:val="0"/>
          <w:sz w:val="20"/>
          <w:szCs w:val="20"/>
        </w:rPr>
        <w:t xml:space="preserve"> </w:t>
      </w:r>
      <w:r w:rsidR="00205E29" w:rsidRPr="00991384">
        <w:rPr>
          <w:rFonts w:ascii="Arial" w:hAnsi="Arial" w:cs="Arial"/>
          <w:snapToGrid w:val="0"/>
          <w:sz w:val="20"/>
          <w:szCs w:val="20"/>
        </w:rPr>
        <w:t>a megfelelő főkönyvi számlák bontásával vagy az analitikus nyilvántartások részletezésével biztosít</w:t>
      </w:r>
      <w:r w:rsidR="00FC320D" w:rsidRPr="00991384">
        <w:rPr>
          <w:rFonts w:ascii="Arial" w:hAnsi="Arial" w:cs="Arial"/>
          <w:snapToGrid w:val="0"/>
          <w:sz w:val="20"/>
          <w:szCs w:val="20"/>
        </w:rPr>
        <w:t>ja</w:t>
      </w:r>
      <w:r w:rsidR="00205E29" w:rsidRPr="00991384">
        <w:rPr>
          <w:rFonts w:ascii="Arial" w:hAnsi="Arial" w:cs="Arial"/>
          <w:snapToGrid w:val="0"/>
          <w:sz w:val="20"/>
          <w:szCs w:val="20"/>
        </w:rPr>
        <w:t xml:space="preserve">, hogy </w:t>
      </w:r>
      <w:r w:rsidR="00A60680" w:rsidRPr="00991384">
        <w:rPr>
          <w:rFonts w:ascii="Arial" w:hAnsi="Arial" w:cs="Arial"/>
          <w:snapToGrid w:val="0"/>
          <w:sz w:val="20"/>
          <w:szCs w:val="20"/>
        </w:rPr>
        <w:t xml:space="preserve">az elektronikuspénz-kibocsátásból, </w:t>
      </w:r>
      <w:r w:rsidR="00205E29" w:rsidRPr="00991384">
        <w:rPr>
          <w:rFonts w:ascii="Arial" w:hAnsi="Arial" w:cs="Arial"/>
          <w:snapToGrid w:val="0"/>
          <w:sz w:val="20"/>
          <w:szCs w:val="20"/>
        </w:rPr>
        <w:t xml:space="preserve">a </w:t>
      </w:r>
      <w:r w:rsidR="00205E29" w:rsidRPr="00991384">
        <w:rPr>
          <w:rFonts w:ascii="Arial" w:hAnsi="Arial" w:cs="Arial"/>
          <w:snapToGrid w:val="0"/>
          <w:sz w:val="20"/>
          <w:szCs w:val="20"/>
        </w:rPr>
        <w:lastRenderedPageBreak/>
        <w:t xml:space="preserve">pénzforgalmi szolgáltatásból </w:t>
      </w:r>
      <w:r w:rsidR="00BB2EC3" w:rsidRPr="00991384">
        <w:rPr>
          <w:rFonts w:ascii="Arial" w:hAnsi="Arial" w:cs="Arial"/>
          <w:snapToGrid w:val="0"/>
          <w:sz w:val="20"/>
          <w:szCs w:val="20"/>
        </w:rPr>
        <w:t xml:space="preserve">és </w:t>
      </w:r>
      <w:r w:rsidR="00205E29" w:rsidRPr="00991384">
        <w:rPr>
          <w:rFonts w:ascii="Arial" w:hAnsi="Arial" w:cs="Arial"/>
          <w:snapToGrid w:val="0"/>
          <w:sz w:val="20"/>
          <w:szCs w:val="20"/>
        </w:rPr>
        <w:t>a kapcsolódó pénzügyi szolgáltatásból, valamint az egyéb, más tevékenységből származó eszközei és kötelezettségei, bevételei, költségei és ráfordításai elkülönítet</w:t>
      </w:r>
      <w:r w:rsidR="00816539" w:rsidRPr="00991384">
        <w:rPr>
          <w:rFonts w:ascii="Arial" w:hAnsi="Arial" w:cs="Arial"/>
          <w:snapToGrid w:val="0"/>
          <w:sz w:val="20"/>
          <w:szCs w:val="20"/>
        </w:rPr>
        <w:t>t</w:t>
      </w:r>
      <w:r w:rsidR="00205E29" w:rsidRPr="00991384">
        <w:rPr>
          <w:rFonts w:ascii="Arial" w:hAnsi="Arial" w:cs="Arial"/>
          <w:snapToGrid w:val="0"/>
          <w:sz w:val="20"/>
          <w:szCs w:val="20"/>
        </w:rPr>
        <w:t>en megállapíthatók legyenek.</w:t>
      </w:r>
    </w:p>
    <w:p w14:paraId="05A6281E" w14:textId="77777777" w:rsidR="002974F9" w:rsidRPr="00991384" w:rsidRDefault="002974F9" w:rsidP="00411C13">
      <w:pPr>
        <w:jc w:val="both"/>
        <w:rPr>
          <w:rFonts w:ascii="Arial" w:hAnsi="Arial" w:cs="Arial"/>
          <w:snapToGrid w:val="0"/>
          <w:sz w:val="20"/>
          <w:szCs w:val="20"/>
        </w:rPr>
      </w:pPr>
    </w:p>
    <w:p w14:paraId="525DCB28" w14:textId="1AF96D17" w:rsidR="00A122A1" w:rsidRPr="00991384" w:rsidRDefault="005F4D3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w:t>
      </w:r>
      <w:r w:rsidR="00A122A1" w:rsidRPr="00991384">
        <w:rPr>
          <w:rFonts w:ascii="Arial" w:hAnsi="Arial" w:cs="Arial"/>
          <w:snapToGrid w:val="0"/>
          <w:sz w:val="20"/>
          <w:szCs w:val="20"/>
        </w:rPr>
        <w:t>PEKMI eset</w:t>
      </w:r>
      <w:r w:rsidRPr="00991384">
        <w:rPr>
          <w:rFonts w:ascii="Arial" w:hAnsi="Arial" w:cs="Arial"/>
          <w:snapToGrid w:val="0"/>
          <w:sz w:val="20"/>
          <w:szCs w:val="20"/>
        </w:rPr>
        <w:t>é</w:t>
      </w:r>
      <w:r w:rsidR="00A122A1" w:rsidRPr="00991384">
        <w:rPr>
          <w:rFonts w:ascii="Arial" w:hAnsi="Arial" w:cs="Arial"/>
          <w:snapToGrid w:val="0"/>
          <w:sz w:val="20"/>
          <w:szCs w:val="20"/>
        </w:rPr>
        <w:t>ben, ha a mérleg és az eredménykimutatás pénzforgalmi szolgáltatásokra és egyéb tevékenységekre vonatkozó megosztási eljáráshoz az éves auditált</w:t>
      </w:r>
      <w:r w:rsidR="00AB342F">
        <w:rPr>
          <w:rFonts w:ascii="Arial" w:hAnsi="Arial" w:cs="Arial"/>
          <w:snapToGrid w:val="0"/>
          <w:sz w:val="20"/>
          <w:szCs w:val="20"/>
        </w:rPr>
        <w:t xml:space="preserve"> </w:t>
      </w:r>
      <w:r w:rsidR="00A122A1" w:rsidRPr="00991384">
        <w:rPr>
          <w:rFonts w:ascii="Arial" w:hAnsi="Arial" w:cs="Arial"/>
          <w:snapToGrid w:val="0"/>
          <w:sz w:val="20"/>
          <w:szCs w:val="20"/>
        </w:rPr>
        <w:t>tényadat, mint vetítési alap nem áll rendelkezésre, a</w:t>
      </w:r>
      <w:r w:rsidR="00BB2C0C" w:rsidRPr="00991384">
        <w:rPr>
          <w:rFonts w:ascii="Arial" w:hAnsi="Arial" w:cs="Arial"/>
          <w:snapToGrid w:val="0"/>
          <w:sz w:val="20"/>
          <w:szCs w:val="20"/>
        </w:rPr>
        <w:t>z</w:t>
      </w:r>
      <w:r w:rsidR="00A122A1" w:rsidRPr="00991384">
        <w:rPr>
          <w:rFonts w:ascii="Arial" w:hAnsi="Arial" w:cs="Arial"/>
          <w:snapToGrid w:val="0"/>
          <w:sz w:val="20"/>
          <w:szCs w:val="20"/>
        </w:rPr>
        <w:t xml:space="preserve"> </w:t>
      </w:r>
      <w:r w:rsidR="00BB2C0C" w:rsidRPr="00991384">
        <w:rPr>
          <w:rFonts w:ascii="Arial" w:hAnsi="Arial" w:cs="Arial"/>
          <w:snapToGrid w:val="0"/>
          <w:sz w:val="20"/>
          <w:szCs w:val="20"/>
        </w:rPr>
        <w:t xml:space="preserve">MNB </w:t>
      </w:r>
      <w:r w:rsidR="00A122A1" w:rsidRPr="00991384">
        <w:rPr>
          <w:rFonts w:ascii="Arial" w:hAnsi="Arial" w:cs="Arial"/>
          <w:snapToGrid w:val="0"/>
          <w:sz w:val="20"/>
          <w:szCs w:val="20"/>
        </w:rPr>
        <w:t>a csúsztatott negyedéves vetítési alap módszerét ajánlja.</w:t>
      </w:r>
    </w:p>
    <w:p w14:paraId="7347A993" w14:textId="77777777" w:rsidR="00BB50FF" w:rsidRPr="00991384" w:rsidRDefault="00BB50FF" w:rsidP="00411C13">
      <w:pPr>
        <w:jc w:val="both"/>
        <w:rPr>
          <w:rFonts w:ascii="Arial" w:hAnsi="Arial" w:cs="Arial"/>
          <w:snapToGrid w:val="0"/>
          <w:sz w:val="20"/>
          <w:szCs w:val="20"/>
        </w:rPr>
      </w:pPr>
    </w:p>
    <w:p w14:paraId="1F4169C2" w14:textId="271D2771" w:rsidR="0044722E" w:rsidRPr="00991384" w:rsidRDefault="0044722E" w:rsidP="00C25B5A">
      <w:pPr>
        <w:ind w:left="426"/>
        <w:jc w:val="both"/>
        <w:rPr>
          <w:rFonts w:ascii="Arial" w:hAnsi="Arial" w:cs="Arial"/>
          <w:snapToGrid w:val="0"/>
          <w:sz w:val="20"/>
          <w:szCs w:val="20"/>
        </w:rPr>
      </w:pPr>
      <w:r w:rsidRPr="00991384">
        <w:rPr>
          <w:rFonts w:ascii="Arial" w:hAnsi="Arial" w:cs="Arial"/>
          <w:snapToGrid w:val="0"/>
          <w:sz w:val="20"/>
          <w:szCs w:val="20"/>
        </w:rPr>
        <w:t>A tevékenységi bontást követően az eszközök és források érték</w:t>
      </w:r>
      <w:r w:rsidR="00FC320D" w:rsidRPr="00991384">
        <w:rPr>
          <w:rFonts w:ascii="Arial" w:hAnsi="Arial" w:cs="Arial"/>
          <w:snapToGrid w:val="0"/>
          <w:sz w:val="20"/>
          <w:szCs w:val="20"/>
        </w:rPr>
        <w:t>e</w:t>
      </w:r>
      <w:r w:rsidRPr="00991384">
        <w:rPr>
          <w:rFonts w:ascii="Arial" w:hAnsi="Arial" w:cs="Arial"/>
          <w:snapToGrid w:val="0"/>
          <w:sz w:val="20"/>
          <w:szCs w:val="20"/>
        </w:rPr>
        <w:t xml:space="preserve"> külön be</w:t>
      </w:r>
      <w:r w:rsidR="00FC320D" w:rsidRPr="00991384">
        <w:rPr>
          <w:rFonts w:ascii="Arial" w:hAnsi="Arial" w:cs="Arial"/>
          <w:snapToGrid w:val="0"/>
          <w:sz w:val="20"/>
          <w:szCs w:val="20"/>
        </w:rPr>
        <w:t>mutatásra kerül</w:t>
      </w:r>
      <w:r w:rsidRPr="00991384">
        <w:rPr>
          <w:rFonts w:ascii="Arial" w:hAnsi="Arial" w:cs="Arial"/>
          <w:snapToGrid w:val="0"/>
          <w:sz w:val="20"/>
          <w:szCs w:val="20"/>
        </w:rPr>
        <w:t xml:space="preserve"> </w:t>
      </w:r>
      <w:r w:rsidR="00411C13" w:rsidRPr="00991384">
        <w:rPr>
          <w:rFonts w:ascii="Arial" w:hAnsi="Arial" w:cs="Arial"/>
          <w:i/>
          <w:snapToGrid w:val="0"/>
          <w:sz w:val="20"/>
          <w:szCs w:val="20"/>
        </w:rPr>
        <w:t>forint</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i/>
          <w:snapToGrid w:val="0"/>
          <w:sz w:val="20"/>
          <w:szCs w:val="20"/>
        </w:rPr>
        <w:t>a</w:t>
      </w:r>
      <w:r w:rsidRPr="00991384">
        <w:rPr>
          <w:rFonts w:ascii="Arial" w:hAnsi="Arial" w:cs="Arial"/>
          <w:snapToGrid w:val="0"/>
          <w:sz w:val="20"/>
          <w:szCs w:val="20"/>
        </w:rPr>
        <w:t>)</w:t>
      </w:r>
      <w:r w:rsidR="00C12ED1" w:rsidRPr="00991384">
        <w:rPr>
          <w:rFonts w:ascii="Arial" w:hAnsi="Arial" w:cs="Arial"/>
          <w:snapToGrid w:val="0"/>
          <w:sz w:val="20"/>
          <w:szCs w:val="20"/>
        </w:rPr>
        <w:t>, d</w:t>
      </w:r>
      <w:r w:rsidR="00C12ED1" w:rsidRPr="00991384">
        <w:rPr>
          <w:rFonts w:ascii="Arial" w:hAnsi="Arial" w:cs="Arial"/>
          <w:i/>
          <w:snapToGrid w:val="0"/>
          <w:sz w:val="20"/>
          <w:szCs w:val="20"/>
        </w:rPr>
        <w:t>)</w:t>
      </w:r>
      <w:r w:rsidR="00A60680" w:rsidRPr="00991384">
        <w:rPr>
          <w:rFonts w:ascii="Arial" w:hAnsi="Arial" w:cs="Arial"/>
          <w:i/>
          <w:snapToGrid w:val="0"/>
          <w:sz w:val="20"/>
          <w:szCs w:val="20"/>
        </w:rPr>
        <w:t xml:space="preserve">, </w:t>
      </w:r>
      <w:r w:rsidR="00A60680" w:rsidRPr="00991384">
        <w:rPr>
          <w:rFonts w:ascii="Arial" w:hAnsi="Arial" w:cs="Arial"/>
          <w:snapToGrid w:val="0"/>
          <w:sz w:val="20"/>
          <w:szCs w:val="20"/>
        </w:rPr>
        <w:t>g) oszlop</w:t>
      </w:r>
      <w:r w:rsidR="00C45103" w:rsidRPr="00991384">
        <w:rPr>
          <w:rFonts w:ascii="Arial" w:hAnsi="Arial" w:cs="Arial"/>
          <w:snapToGrid w:val="0"/>
          <w:sz w:val="20"/>
          <w:szCs w:val="20"/>
        </w:rPr>
        <w:t xml:space="preserve">], </w:t>
      </w:r>
      <w:r w:rsidR="00411C13" w:rsidRPr="00991384">
        <w:rPr>
          <w:rFonts w:ascii="Arial" w:hAnsi="Arial" w:cs="Arial"/>
          <w:i/>
          <w:snapToGrid w:val="0"/>
          <w:sz w:val="20"/>
          <w:szCs w:val="20"/>
        </w:rPr>
        <w:t>deviza</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b)</w:t>
      </w:r>
      <w:r w:rsidR="00C12ED1" w:rsidRPr="00991384">
        <w:rPr>
          <w:rFonts w:ascii="Arial" w:hAnsi="Arial" w:cs="Arial"/>
          <w:snapToGrid w:val="0"/>
          <w:sz w:val="20"/>
          <w:szCs w:val="20"/>
        </w:rPr>
        <w:t>, e)</w:t>
      </w:r>
      <w:r w:rsidR="00A60680" w:rsidRPr="00991384">
        <w:rPr>
          <w:rFonts w:ascii="Arial" w:hAnsi="Arial" w:cs="Arial"/>
          <w:snapToGrid w:val="0"/>
          <w:sz w:val="20"/>
          <w:szCs w:val="20"/>
        </w:rPr>
        <w:t>, h)</w:t>
      </w:r>
      <w:r w:rsidRPr="00991384">
        <w:rPr>
          <w:rFonts w:ascii="Arial" w:hAnsi="Arial" w:cs="Arial"/>
          <w:snapToGrid w:val="0"/>
          <w:sz w:val="20"/>
          <w:szCs w:val="20"/>
        </w:rPr>
        <w:t xml:space="preserve"> </w:t>
      </w:r>
      <w:r w:rsidR="00A60680"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 xml:space="preserve">és </w:t>
      </w:r>
      <w:r w:rsidRPr="00991384">
        <w:rPr>
          <w:rFonts w:ascii="Arial" w:hAnsi="Arial" w:cs="Arial"/>
          <w:i/>
          <w:snapToGrid w:val="0"/>
          <w:sz w:val="20"/>
          <w:szCs w:val="20"/>
        </w:rPr>
        <w:t>összesen</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c)</w:t>
      </w:r>
      <w:r w:rsidR="00C12ED1" w:rsidRPr="00991384">
        <w:rPr>
          <w:rFonts w:ascii="Arial" w:hAnsi="Arial" w:cs="Arial"/>
          <w:snapToGrid w:val="0"/>
          <w:sz w:val="20"/>
          <w:szCs w:val="20"/>
        </w:rPr>
        <w:t>, f)</w:t>
      </w:r>
      <w:r w:rsidR="000B7921"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i)</w:t>
      </w:r>
      <w:r w:rsidR="00A60680" w:rsidRPr="00991384">
        <w:rPr>
          <w:rFonts w:ascii="Arial" w:hAnsi="Arial" w:cs="Arial"/>
          <w:i/>
          <w:snapToGrid w:val="0"/>
          <w:sz w:val="20"/>
          <w:szCs w:val="20"/>
        </w:rPr>
        <w:t xml:space="preserve"> </w:t>
      </w:r>
      <w:r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megbontásban. A</w:t>
      </w:r>
      <w:r w:rsidR="005F4D31"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FC320D" w:rsidRPr="00991384">
        <w:rPr>
          <w:rFonts w:ascii="Arial" w:hAnsi="Arial" w:cs="Arial"/>
          <w:snapToGrid w:val="0"/>
          <w:sz w:val="20"/>
          <w:szCs w:val="20"/>
        </w:rPr>
        <w:t xml:space="preserve">a </w:t>
      </w:r>
      <w:r w:rsidRPr="00991384">
        <w:rPr>
          <w:rFonts w:ascii="Arial" w:hAnsi="Arial" w:cs="Arial"/>
          <w:snapToGrid w:val="0"/>
          <w:sz w:val="20"/>
          <w:szCs w:val="20"/>
        </w:rPr>
        <w:t>teljes eszköz</w:t>
      </w:r>
      <w:r w:rsidR="001A7C87">
        <w:rPr>
          <w:rFonts w:ascii="Arial" w:hAnsi="Arial" w:cs="Arial"/>
          <w:snapToGrid w:val="0"/>
          <w:sz w:val="20"/>
          <w:szCs w:val="20"/>
        </w:rPr>
        <w:t>-</w:t>
      </w:r>
      <w:r w:rsidRPr="00991384">
        <w:rPr>
          <w:rFonts w:ascii="Arial" w:hAnsi="Arial" w:cs="Arial"/>
          <w:snapToGrid w:val="0"/>
          <w:sz w:val="20"/>
          <w:szCs w:val="20"/>
        </w:rPr>
        <w:t xml:space="preserve"> és forrásállományát az </w:t>
      </w:r>
      <w:r w:rsidR="009531D6" w:rsidRPr="00991384">
        <w:rPr>
          <w:rFonts w:ascii="Arial" w:hAnsi="Arial" w:cs="Arial"/>
          <w:snapToGrid w:val="0"/>
          <w:sz w:val="20"/>
          <w:szCs w:val="20"/>
        </w:rPr>
        <w:t>Ö</w:t>
      </w:r>
      <w:r w:rsidRPr="00991384">
        <w:rPr>
          <w:rFonts w:ascii="Arial" w:hAnsi="Arial" w:cs="Arial"/>
          <w:snapToGrid w:val="0"/>
          <w:sz w:val="20"/>
          <w:szCs w:val="20"/>
        </w:rPr>
        <w:t xml:space="preserve">sszesen oszlopokban, azaz a </w:t>
      </w:r>
      <w:r w:rsidR="00A60680" w:rsidRPr="00991384">
        <w:rPr>
          <w:rFonts w:ascii="Arial" w:hAnsi="Arial" w:cs="Arial"/>
          <w:snapToGrid w:val="0"/>
          <w:sz w:val="20"/>
          <w:szCs w:val="20"/>
        </w:rPr>
        <w:t>j</w:t>
      </w:r>
      <w:r w:rsidR="009565C0"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k</w:t>
      </w:r>
      <w:r w:rsidR="009565C0" w:rsidRPr="00991384">
        <w:rPr>
          <w:rFonts w:ascii="Arial" w:hAnsi="Arial" w:cs="Arial"/>
          <w:snapToGrid w:val="0"/>
          <w:sz w:val="20"/>
          <w:szCs w:val="20"/>
        </w:rPr>
        <w:t>)</w:t>
      </w:r>
      <w:r w:rsidRPr="00991384">
        <w:rPr>
          <w:rFonts w:ascii="Arial" w:hAnsi="Arial" w:cs="Arial"/>
          <w:snapToGrid w:val="0"/>
          <w:sz w:val="20"/>
          <w:szCs w:val="20"/>
        </w:rPr>
        <w:t xml:space="preserve"> és </w:t>
      </w:r>
      <w:r w:rsidR="00A60680" w:rsidRPr="00991384">
        <w:rPr>
          <w:rFonts w:ascii="Arial" w:hAnsi="Arial" w:cs="Arial"/>
          <w:snapToGrid w:val="0"/>
          <w:sz w:val="20"/>
          <w:szCs w:val="20"/>
        </w:rPr>
        <w:t>l</w:t>
      </w:r>
      <w:r w:rsidR="009565C0" w:rsidRPr="00991384">
        <w:rPr>
          <w:rFonts w:ascii="Arial" w:hAnsi="Arial" w:cs="Arial"/>
          <w:snapToGrid w:val="0"/>
          <w:sz w:val="20"/>
          <w:szCs w:val="20"/>
        </w:rPr>
        <w:t>)</w:t>
      </w:r>
      <w:r w:rsidRPr="00991384">
        <w:rPr>
          <w:rFonts w:ascii="Arial" w:hAnsi="Arial" w:cs="Arial"/>
          <w:snapToGrid w:val="0"/>
          <w:sz w:val="20"/>
          <w:szCs w:val="20"/>
        </w:rPr>
        <w:t xml:space="preserve"> oszlopban mutat</w:t>
      </w:r>
      <w:r w:rsidR="00FC320D" w:rsidRPr="00991384">
        <w:rPr>
          <w:rFonts w:ascii="Arial" w:hAnsi="Arial" w:cs="Arial"/>
          <w:snapToGrid w:val="0"/>
          <w:sz w:val="20"/>
          <w:szCs w:val="20"/>
        </w:rPr>
        <w:t xml:space="preserve">ja be </w:t>
      </w:r>
      <w:r w:rsidRPr="00991384">
        <w:rPr>
          <w:rFonts w:ascii="Arial" w:hAnsi="Arial" w:cs="Arial"/>
          <w:snapToGrid w:val="0"/>
          <w:sz w:val="20"/>
          <w:szCs w:val="20"/>
        </w:rPr>
        <w:t>forint</w:t>
      </w:r>
      <w:r w:rsidR="00696E8B">
        <w:rPr>
          <w:rFonts w:ascii="Arial" w:hAnsi="Arial" w:cs="Arial"/>
          <w:snapToGrid w:val="0"/>
          <w:sz w:val="20"/>
          <w:szCs w:val="20"/>
        </w:rPr>
        <w:t xml:space="preserve"> – </w:t>
      </w:r>
      <w:r w:rsidRPr="00991384">
        <w:rPr>
          <w:rFonts w:ascii="Arial" w:hAnsi="Arial" w:cs="Arial"/>
          <w:snapToGrid w:val="0"/>
          <w:sz w:val="20"/>
          <w:szCs w:val="20"/>
        </w:rPr>
        <w:t>deviza</w:t>
      </w:r>
      <w:r w:rsidR="00696E8B">
        <w:rPr>
          <w:rFonts w:ascii="Arial" w:hAnsi="Arial" w:cs="Arial"/>
          <w:snapToGrid w:val="0"/>
          <w:sz w:val="20"/>
          <w:szCs w:val="20"/>
        </w:rPr>
        <w:t xml:space="preserve"> – </w:t>
      </w:r>
      <w:r w:rsidRPr="00991384">
        <w:rPr>
          <w:rFonts w:ascii="Arial" w:hAnsi="Arial" w:cs="Arial"/>
          <w:snapToGrid w:val="0"/>
          <w:sz w:val="20"/>
          <w:szCs w:val="20"/>
        </w:rPr>
        <w:t>összesen megbontásban.</w:t>
      </w:r>
    </w:p>
    <w:p w14:paraId="2B830CF9" w14:textId="77777777" w:rsidR="009531D6" w:rsidRPr="00991384" w:rsidRDefault="009531D6" w:rsidP="00411C13">
      <w:pPr>
        <w:jc w:val="both"/>
        <w:rPr>
          <w:rFonts w:ascii="Arial" w:hAnsi="Arial" w:cs="Arial"/>
          <w:snapToGrid w:val="0"/>
          <w:sz w:val="20"/>
          <w:szCs w:val="20"/>
        </w:rPr>
      </w:pPr>
    </w:p>
    <w:p w14:paraId="5D956999" w14:textId="258D2BCF"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1.6. </w:t>
      </w:r>
      <w:r w:rsidR="00411C13" w:rsidRPr="00991384">
        <w:rPr>
          <w:rFonts w:ascii="Arial" w:hAnsi="Arial" w:cs="Arial"/>
          <w:snapToGrid w:val="0"/>
          <w:sz w:val="20"/>
          <w:szCs w:val="20"/>
        </w:rPr>
        <w:t xml:space="preserve">A Felügyeleti mérleg eszköz-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 xml:space="preserve">forrásoldalán a </w:t>
      </w:r>
      <w:r w:rsidR="0082145D" w:rsidRPr="00991384">
        <w:rPr>
          <w:rFonts w:ascii="Arial" w:hAnsi="Arial" w:cs="Arial"/>
          <w:snapToGrid w:val="0"/>
          <w:sz w:val="20"/>
          <w:szCs w:val="20"/>
        </w:rPr>
        <w:t>Számv. tv.</w:t>
      </w:r>
      <w:r w:rsidR="00411C13" w:rsidRPr="00991384">
        <w:rPr>
          <w:rFonts w:ascii="Arial" w:hAnsi="Arial" w:cs="Arial"/>
          <w:snapToGrid w:val="0"/>
          <w:sz w:val="20"/>
          <w:szCs w:val="20"/>
        </w:rPr>
        <w:t xml:space="preserve"> előírásai alapján negatív összegként szerepeltetendő állományok </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eszköz oldali értékvesztések, értékhelyesbítések, eszköz oldali értékelési különbözetek, amennyiben a valós érték kisebb, mint a bekerülési érték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forrás oldali be nem fizetett részvénytőke stb.</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 negatív előjellel jelent</w:t>
      </w:r>
      <w:r w:rsidR="00FC320D" w:rsidRPr="00991384">
        <w:rPr>
          <w:rFonts w:ascii="Arial" w:hAnsi="Arial" w:cs="Arial"/>
          <w:snapToGrid w:val="0"/>
          <w:sz w:val="20"/>
          <w:szCs w:val="20"/>
        </w:rPr>
        <w:t>endők</w:t>
      </w:r>
      <w:r w:rsidR="00411C13" w:rsidRPr="00991384">
        <w:rPr>
          <w:rFonts w:ascii="Arial" w:hAnsi="Arial" w:cs="Arial"/>
          <w:snapToGrid w:val="0"/>
          <w:sz w:val="20"/>
          <w:szCs w:val="20"/>
        </w:rPr>
        <w:t>.</w:t>
      </w:r>
    </w:p>
    <w:p w14:paraId="4800F4D0" w14:textId="77777777" w:rsidR="009531D6" w:rsidRPr="00991384" w:rsidRDefault="009531D6" w:rsidP="00411C13">
      <w:pPr>
        <w:jc w:val="both"/>
        <w:rPr>
          <w:rFonts w:ascii="Arial" w:hAnsi="Arial" w:cs="Arial"/>
          <w:snapToGrid w:val="0"/>
          <w:sz w:val="20"/>
          <w:szCs w:val="20"/>
        </w:rPr>
      </w:pPr>
    </w:p>
    <w:p w14:paraId="67BCAE6B" w14:textId="29A0B05E"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1.7. </w:t>
      </w:r>
      <w:r w:rsidR="00411C13" w:rsidRPr="00991384">
        <w:rPr>
          <w:rFonts w:ascii="Arial" w:hAnsi="Arial" w:cs="Arial"/>
          <w:snapToGrid w:val="0"/>
          <w:sz w:val="20"/>
          <w:szCs w:val="20"/>
        </w:rPr>
        <w:t>Amennyiben a</w:t>
      </w:r>
      <w:r w:rsidR="00CC1BA6" w:rsidRPr="00991384">
        <w:rPr>
          <w:rFonts w:ascii="Arial" w:hAnsi="Arial" w:cs="Arial"/>
          <w:snapToGrid w:val="0"/>
          <w:sz w:val="20"/>
          <w:szCs w:val="20"/>
        </w:rPr>
        <w:t>z</w:t>
      </w:r>
      <w:r w:rsidR="009531D6"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411C13" w:rsidRPr="00991384">
        <w:rPr>
          <w:rFonts w:ascii="Arial" w:hAnsi="Arial" w:cs="Arial"/>
          <w:snapToGrid w:val="0"/>
          <w:sz w:val="20"/>
          <w:szCs w:val="20"/>
        </w:rPr>
        <w:t xml:space="preserve"> – számviteli politikájában is rögzítetten – a valós érteken történő értékelést alkalmazza, a számviteli szabályoknak megfelelően jár</w:t>
      </w:r>
      <w:r w:rsidR="00FC320D" w:rsidRPr="00991384">
        <w:rPr>
          <w:rFonts w:ascii="Arial" w:hAnsi="Arial" w:cs="Arial"/>
          <w:snapToGrid w:val="0"/>
          <w:sz w:val="20"/>
          <w:szCs w:val="20"/>
        </w:rPr>
        <w:t xml:space="preserve"> el</w:t>
      </w:r>
      <w:r w:rsidR="00411C13" w:rsidRPr="00991384">
        <w:rPr>
          <w:rFonts w:ascii="Arial" w:hAnsi="Arial" w:cs="Arial"/>
          <w:snapToGrid w:val="0"/>
          <w:sz w:val="20"/>
          <w:szCs w:val="20"/>
        </w:rPr>
        <w:t xml:space="preserve"> és a felügyeleti mérleg eszközoldalán</w:t>
      </w:r>
      <w:r w:rsidR="009531D6" w:rsidRPr="00991384">
        <w:rPr>
          <w:rFonts w:ascii="Arial" w:hAnsi="Arial" w:cs="Arial"/>
          <w:snapToGrid w:val="0"/>
          <w:sz w:val="20"/>
          <w:szCs w:val="20"/>
        </w:rPr>
        <w:t xml:space="preserve"> a valós értékelés alá vont tételekhez kapcsolódó értékelési különbözet</w:t>
      </w:r>
      <w:r w:rsidR="009B3D30" w:rsidRPr="00991384">
        <w:rPr>
          <w:rFonts w:ascii="Arial" w:hAnsi="Arial" w:cs="Arial"/>
          <w:snapToGrid w:val="0"/>
          <w:sz w:val="20"/>
          <w:szCs w:val="20"/>
        </w:rPr>
        <w:t>eket az eszközhöz kapcsolódó</w:t>
      </w:r>
      <w:r w:rsidR="009531D6" w:rsidRPr="00991384">
        <w:rPr>
          <w:rFonts w:ascii="Arial" w:hAnsi="Arial" w:cs="Arial"/>
          <w:snapToGrid w:val="0"/>
          <w:sz w:val="20"/>
          <w:szCs w:val="20"/>
        </w:rPr>
        <w:t xml:space="preserve"> </w:t>
      </w:r>
      <w:r w:rsidR="009B3D30" w:rsidRPr="00991384">
        <w:rPr>
          <w:rFonts w:ascii="Arial" w:hAnsi="Arial" w:cs="Arial"/>
          <w:snapToGrid w:val="0"/>
          <w:sz w:val="20"/>
          <w:szCs w:val="20"/>
        </w:rPr>
        <w:t xml:space="preserve">értékelési különbözet </w:t>
      </w:r>
      <w:r w:rsidR="009531D6" w:rsidRPr="00991384">
        <w:rPr>
          <w:rFonts w:ascii="Arial" w:hAnsi="Arial" w:cs="Arial"/>
          <w:snapToGrid w:val="0"/>
          <w:sz w:val="20"/>
          <w:szCs w:val="20"/>
        </w:rPr>
        <w:t>sorokon</w:t>
      </w:r>
      <w:r w:rsidR="00411C13" w:rsidRPr="00991384">
        <w:rPr>
          <w:rFonts w:ascii="Arial" w:hAnsi="Arial" w:cs="Arial"/>
          <w:snapToGrid w:val="0"/>
          <w:sz w:val="20"/>
          <w:szCs w:val="20"/>
        </w:rPr>
        <w:t>, forrás oldalán a</w:t>
      </w:r>
      <w:r w:rsidR="009531D6" w:rsidRPr="00991384">
        <w:rPr>
          <w:rFonts w:ascii="Arial" w:hAnsi="Arial" w:cs="Arial"/>
          <w:snapToGrid w:val="0"/>
          <w:sz w:val="20"/>
          <w:szCs w:val="20"/>
        </w:rPr>
        <w:t xml:space="preserve"> kötelezettségek </w:t>
      </w:r>
      <w:r w:rsidR="00411C13" w:rsidRPr="00991384">
        <w:rPr>
          <w:rFonts w:ascii="Arial" w:hAnsi="Arial" w:cs="Arial"/>
          <w:snapToGrid w:val="0"/>
          <w:sz w:val="20"/>
          <w:szCs w:val="20"/>
        </w:rPr>
        <w:t>értékelési különbözet</w:t>
      </w:r>
      <w:r w:rsidR="00F36ECC">
        <w:rPr>
          <w:rFonts w:ascii="Arial" w:hAnsi="Arial" w:cs="Arial"/>
          <w:snapToGrid w:val="0"/>
          <w:sz w:val="20"/>
          <w:szCs w:val="20"/>
        </w:rPr>
        <w:t>ét</w:t>
      </w:r>
      <w:r w:rsidR="009531D6" w:rsidRPr="00991384">
        <w:rPr>
          <w:rFonts w:ascii="Arial" w:hAnsi="Arial" w:cs="Arial"/>
          <w:snapToGrid w:val="0"/>
          <w:sz w:val="20"/>
          <w:szCs w:val="20"/>
        </w:rPr>
        <w:t xml:space="preserve"> </w:t>
      </w:r>
      <w:r w:rsidR="00E8146B">
        <w:rPr>
          <w:rFonts w:ascii="Arial" w:hAnsi="Arial" w:cs="Arial"/>
          <w:snapToGrid w:val="0"/>
          <w:sz w:val="20"/>
          <w:szCs w:val="20"/>
        </w:rPr>
        <w:t>a</w:t>
      </w:r>
      <w:r w:rsidR="00EC338A">
        <w:rPr>
          <w:rFonts w:ascii="Arial" w:hAnsi="Arial" w:cs="Arial"/>
          <w:snapToGrid w:val="0"/>
          <w:sz w:val="20"/>
          <w:szCs w:val="20"/>
        </w:rPr>
        <w:t xml:space="preserve"> </w:t>
      </w:r>
      <w:r w:rsidR="009531D6" w:rsidRPr="001D28EF">
        <w:rPr>
          <w:rFonts w:ascii="Arial" w:hAnsi="Arial" w:cs="Arial"/>
          <w:snapToGrid w:val="0"/>
          <w:sz w:val="20"/>
          <w:szCs w:val="20"/>
        </w:rPr>
        <w:t>81B3</w:t>
      </w:r>
      <w:r w:rsidR="00BE5823" w:rsidRPr="001D28EF">
        <w:rPr>
          <w:rFonts w:ascii="Arial" w:hAnsi="Arial" w:cs="Arial"/>
          <w:snapToGrid w:val="0"/>
          <w:sz w:val="20"/>
          <w:szCs w:val="20"/>
        </w:rPr>
        <w:t>4</w:t>
      </w:r>
      <w:r w:rsidR="00F36ECC" w:rsidRPr="001D28EF">
        <w:rPr>
          <w:rFonts w:ascii="Arial" w:hAnsi="Arial" w:cs="Arial"/>
          <w:snapToGrid w:val="0"/>
          <w:sz w:val="20"/>
          <w:szCs w:val="20"/>
        </w:rPr>
        <w:t xml:space="preserve"> soron</w:t>
      </w:r>
      <w:r w:rsidR="009531D6" w:rsidRPr="001D28EF">
        <w:rPr>
          <w:rFonts w:ascii="Arial" w:hAnsi="Arial" w:cs="Arial"/>
          <w:snapToGrid w:val="0"/>
          <w:sz w:val="20"/>
          <w:szCs w:val="20"/>
        </w:rPr>
        <w:t xml:space="preserve"> </w:t>
      </w:r>
      <w:r w:rsidR="00692899" w:rsidRPr="001D28EF">
        <w:rPr>
          <w:rFonts w:ascii="Arial" w:hAnsi="Arial" w:cs="Arial"/>
          <w:snapToGrid w:val="0"/>
          <w:sz w:val="20"/>
          <w:szCs w:val="20"/>
        </w:rPr>
        <w:t>tüntet</w:t>
      </w:r>
      <w:r w:rsidR="00FC320D" w:rsidRPr="001D28EF">
        <w:rPr>
          <w:rFonts w:ascii="Arial" w:hAnsi="Arial" w:cs="Arial"/>
          <w:snapToGrid w:val="0"/>
          <w:sz w:val="20"/>
          <w:szCs w:val="20"/>
        </w:rPr>
        <w:t>i</w:t>
      </w:r>
      <w:r w:rsidR="00FC320D" w:rsidRPr="00991384">
        <w:rPr>
          <w:rFonts w:ascii="Arial" w:hAnsi="Arial" w:cs="Arial"/>
          <w:snapToGrid w:val="0"/>
          <w:sz w:val="20"/>
          <w:szCs w:val="20"/>
        </w:rPr>
        <w:t xml:space="preserve"> fel</w:t>
      </w:r>
      <w:r w:rsidR="00692899" w:rsidRPr="00991384">
        <w:rPr>
          <w:rFonts w:ascii="Arial" w:hAnsi="Arial" w:cs="Arial"/>
          <w:snapToGrid w:val="0"/>
          <w:sz w:val="20"/>
          <w:szCs w:val="20"/>
        </w:rPr>
        <w:t>.</w:t>
      </w:r>
    </w:p>
    <w:p w14:paraId="4C7C3D6D" w14:textId="564C10AA" w:rsidR="00692899" w:rsidRPr="00991384" w:rsidRDefault="00411C13" w:rsidP="00C25B5A">
      <w:pPr>
        <w:ind w:left="426"/>
        <w:jc w:val="both"/>
        <w:rPr>
          <w:rFonts w:ascii="Arial" w:hAnsi="Arial" w:cs="Arial"/>
          <w:snapToGrid w:val="0"/>
          <w:sz w:val="20"/>
          <w:szCs w:val="20"/>
        </w:rPr>
      </w:pPr>
      <w:r w:rsidRPr="00991384">
        <w:rPr>
          <w:rFonts w:ascii="Arial" w:hAnsi="Arial" w:cs="Arial"/>
          <w:snapToGrid w:val="0"/>
          <w:sz w:val="20"/>
          <w:szCs w:val="20"/>
        </w:rPr>
        <w:t xml:space="preserve">Az egyes </w:t>
      </w:r>
      <w:r w:rsidR="00692899" w:rsidRPr="00991384">
        <w:rPr>
          <w:rFonts w:ascii="Arial" w:hAnsi="Arial" w:cs="Arial"/>
          <w:snapToGrid w:val="0"/>
          <w:sz w:val="20"/>
          <w:szCs w:val="20"/>
        </w:rPr>
        <w:t xml:space="preserve">eszköztételek </w:t>
      </w:r>
      <w:r w:rsidR="00F36ECC">
        <w:rPr>
          <w:rFonts w:ascii="Arial" w:hAnsi="Arial" w:cs="Arial"/>
          <w:snapToGrid w:val="0"/>
          <w:sz w:val="20"/>
          <w:szCs w:val="20"/>
        </w:rPr>
        <w:t>értékeléséhez</w:t>
      </w:r>
      <w:r w:rsidR="00692899" w:rsidRPr="00991384">
        <w:rPr>
          <w:rFonts w:ascii="Arial" w:hAnsi="Arial" w:cs="Arial"/>
          <w:snapToGrid w:val="0"/>
          <w:sz w:val="20"/>
          <w:szCs w:val="20"/>
        </w:rPr>
        <w:t xml:space="preserve"> kapcsolódó értékvesztés sorokon szerepel</w:t>
      </w:r>
      <w:r w:rsidR="00BA4A90" w:rsidRPr="00991384">
        <w:rPr>
          <w:rFonts w:ascii="Arial" w:hAnsi="Arial" w:cs="Arial"/>
          <w:snapToGrid w:val="0"/>
          <w:sz w:val="20"/>
          <w:szCs w:val="20"/>
        </w:rPr>
        <w:t>nek</w:t>
      </w:r>
      <w:r w:rsidR="00692899" w:rsidRPr="00991384">
        <w:rPr>
          <w:rFonts w:ascii="Arial" w:hAnsi="Arial" w:cs="Arial"/>
          <w:snapToGrid w:val="0"/>
          <w:sz w:val="20"/>
          <w:szCs w:val="20"/>
        </w:rPr>
        <w:t xml:space="preserve"> </w:t>
      </w:r>
      <w:r w:rsidRPr="00991384">
        <w:rPr>
          <w:rFonts w:ascii="Arial" w:hAnsi="Arial" w:cs="Arial"/>
          <w:snapToGrid w:val="0"/>
          <w:sz w:val="20"/>
          <w:szCs w:val="20"/>
        </w:rPr>
        <w:t xml:space="preserve">a jogszabályban </w:t>
      </w:r>
      <w:r w:rsidR="007E3B91" w:rsidRPr="00991384">
        <w:rPr>
          <w:rFonts w:ascii="Arial" w:hAnsi="Arial" w:cs="Arial"/>
          <w:snapToGrid w:val="0"/>
          <w:sz w:val="20"/>
          <w:szCs w:val="20"/>
        </w:rPr>
        <w:t xml:space="preserve">és </w:t>
      </w:r>
      <w:r w:rsidRPr="00991384">
        <w:rPr>
          <w:rFonts w:ascii="Arial" w:hAnsi="Arial" w:cs="Arial"/>
          <w:snapToGrid w:val="0"/>
          <w:sz w:val="20"/>
          <w:szCs w:val="20"/>
        </w:rPr>
        <w:t xml:space="preserve">a számviteli politikában előírt esedékességkor </w:t>
      </w:r>
      <w:r w:rsidR="00692899" w:rsidRPr="00991384">
        <w:rPr>
          <w:rFonts w:ascii="Arial" w:hAnsi="Arial" w:cs="Arial"/>
          <w:snapToGrid w:val="0"/>
          <w:sz w:val="20"/>
          <w:szCs w:val="20"/>
        </w:rPr>
        <w:t>megképzett értékvesztés állományok.</w:t>
      </w:r>
    </w:p>
    <w:p w14:paraId="554D506B" w14:textId="77777777" w:rsidR="00692899" w:rsidRPr="00991384" w:rsidRDefault="00692899" w:rsidP="00411C13">
      <w:pPr>
        <w:jc w:val="both"/>
        <w:rPr>
          <w:rFonts w:ascii="Arial" w:hAnsi="Arial" w:cs="Arial"/>
          <w:snapToGrid w:val="0"/>
          <w:sz w:val="20"/>
          <w:szCs w:val="20"/>
        </w:rPr>
      </w:pPr>
    </w:p>
    <w:p w14:paraId="12130033" w14:textId="77777777" w:rsidR="00411C13" w:rsidRPr="00991384" w:rsidRDefault="00E22E45" w:rsidP="00C25B5A">
      <w:pPr>
        <w:pStyle w:val="Szvegtrzsbehzssal2"/>
        <w:spacing w:after="0" w:line="240" w:lineRule="auto"/>
        <w:ind w:left="426" w:hanging="426"/>
        <w:jc w:val="both"/>
        <w:rPr>
          <w:rFonts w:ascii="Arial" w:hAnsi="Arial" w:cs="Arial"/>
          <w:sz w:val="20"/>
          <w:szCs w:val="20"/>
        </w:rPr>
      </w:pPr>
      <w:r w:rsidRPr="00991384">
        <w:rPr>
          <w:rFonts w:ascii="Arial" w:hAnsi="Arial" w:cs="Arial"/>
          <w:sz w:val="20"/>
          <w:szCs w:val="20"/>
          <w:lang w:val="hu-HU"/>
        </w:rPr>
        <w:t xml:space="preserve">1.8. </w:t>
      </w:r>
      <w:r w:rsidR="00411C13" w:rsidRPr="00991384">
        <w:rPr>
          <w:rFonts w:ascii="Arial" w:hAnsi="Arial" w:cs="Arial"/>
          <w:sz w:val="20"/>
          <w:szCs w:val="20"/>
        </w:rPr>
        <w:t xml:space="preserve">A pénzügyi eszközök </w:t>
      </w:r>
      <w:r w:rsidR="00411C13" w:rsidRPr="00991384">
        <w:rPr>
          <w:rFonts w:ascii="Arial" w:hAnsi="Arial" w:cs="Arial"/>
          <w:iCs/>
          <w:sz w:val="20"/>
          <w:szCs w:val="20"/>
        </w:rPr>
        <w:t xml:space="preserve">nem valódi penziós ügylet </w:t>
      </w:r>
      <w:r w:rsidR="00411C13" w:rsidRPr="00991384">
        <w:rPr>
          <w:rFonts w:ascii="Arial" w:hAnsi="Arial" w:cs="Arial"/>
          <w:sz w:val="20"/>
          <w:szCs w:val="20"/>
        </w:rPr>
        <w:t>keretében történő átadás</w:t>
      </w:r>
      <w:r w:rsidR="00BA4A90" w:rsidRPr="00991384">
        <w:rPr>
          <w:rFonts w:ascii="Arial" w:hAnsi="Arial" w:cs="Arial"/>
          <w:sz w:val="20"/>
          <w:szCs w:val="20"/>
        </w:rPr>
        <w:t>a</w:t>
      </w:r>
      <w:r w:rsidR="00411C13" w:rsidRPr="00991384">
        <w:rPr>
          <w:rFonts w:ascii="Arial" w:hAnsi="Arial" w:cs="Arial"/>
          <w:sz w:val="20"/>
          <w:szCs w:val="20"/>
        </w:rPr>
        <w:t>/átvétel</w:t>
      </w:r>
      <w:r w:rsidR="00BA4A90" w:rsidRPr="00991384">
        <w:rPr>
          <w:rFonts w:ascii="Arial" w:hAnsi="Arial" w:cs="Arial"/>
          <w:sz w:val="20"/>
          <w:szCs w:val="20"/>
        </w:rPr>
        <w:t>e</w:t>
      </w:r>
      <w:r w:rsidR="00411C13" w:rsidRPr="00991384">
        <w:rPr>
          <w:rFonts w:ascii="Arial" w:hAnsi="Arial" w:cs="Arial"/>
          <w:sz w:val="20"/>
          <w:szCs w:val="20"/>
        </w:rPr>
        <w:t xml:space="preserve"> </w:t>
      </w:r>
      <w:r w:rsidR="009565C0" w:rsidRPr="00991384">
        <w:rPr>
          <w:rFonts w:ascii="Arial" w:hAnsi="Arial" w:cs="Arial"/>
          <w:sz w:val="20"/>
          <w:szCs w:val="20"/>
        </w:rPr>
        <w:t xml:space="preserve">– </w:t>
      </w:r>
      <w:r w:rsidR="00411C13" w:rsidRPr="00991384">
        <w:rPr>
          <w:rFonts w:ascii="Arial" w:hAnsi="Arial" w:cs="Arial"/>
          <w:sz w:val="20"/>
          <w:szCs w:val="20"/>
        </w:rPr>
        <w:t xml:space="preserve">a számviteli előírásoknak megfelelően </w:t>
      </w:r>
      <w:r w:rsidR="009565C0" w:rsidRPr="00991384">
        <w:rPr>
          <w:rFonts w:ascii="Arial" w:hAnsi="Arial" w:cs="Arial"/>
          <w:sz w:val="20"/>
          <w:szCs w:val="20"/>
        </w:rPr>
        <w:t xml:space="preserve">– </w:t>
      </w:r>
      <w:r w:rsidR="00411C13" w:rsidRPr="00991384">
        <w:rPr>
          <w:rFonts w:ascii="Arial" w:hAnsi="Arial" w:cs="Arial"/>
          <w:sz w:val="20"/>
          <w:szCs w:val="20"/>
        </w:rPr>
        <w:t>tényleges eladásként</w:t>
      </w:r>
      <w:r w:rsidR="009565C0" w:rsidRPr="00991384">
        <w:rPr>
          <w:rFonts w:ascii="Arial" w:hAnsi="Arial" w:cs="Arial"/>
          <w:sz w:val="20"/>
          <w:szCs w:val="20"/>
        </w:rPr>
        <w:t xml:space="preserve"> vagy </w:t>
      </w:r>
      <w:r w:rsidR="00411C13" w:rsidRPr="00991384">
        <w:rPr>
          <w:rFonts w:ascii="Arial" w:hAnsi="Arial" w:cs="Arial"/>
          <w:sz w:val="20"/>
          <w:szCs w:val="20"/>
        </w:rPr>
        <w:t>vételként kezel</w:t>
      </w:r>
      <w:r w:rsidR="00BA4A90" w:rsidRPr="00991384">
        <w:rPr>
          <w:rFonts w:ascii="Arial" w:hAnsi="Arial" w:cs="Arial"/>
          <w:sz w:val="20"/>
          <w:szCs w:val="20"/>
        </w:rPr>
        <w:t>endő</w:t>
      </w:r>
      <w:r w:rsidR="00411C13" w:rsidRPr="00991384">
        <w:rPr>
          <w:rFonts w:ascii="Arial" w:hAnsi="Arial" w:cs="Arial"/>
          <w:sz w:val="20"/>
          <w:szCs w:val="20"/>
        </w:rPr>
        <w:t xml:space="preserve"> a </w:t>
      </w:r>
      <w:r w:rsidR="00BA4A90" w:rsidRPr="00991384">
        <w:rPr>
          <w:rFonts w:ascii="Arial" w:hAnsi="Arial" w:cs="Arial"/>
          <w:sz w:val="20"/>
          <w:szCs w:val="20"/>
        </w:rPr>
        <w:t>f</w:t>
      </w:r>
      <w:r w:rsidR="00411C13" w:rsidRPr="00991384">
        <w:rPr>
          <w:rFonts w:ascii="Arial" w:hAnsi="Arial" w:cs="Arial"/>
          <w:sz w:val="20"/>
          <w:szCs w:val="20"/>
        </w:rPr>
        <w:t>elügyeleti mérlegben is, azaz összege kikerül a penzióba adó mérlegéből és mérlegen kívüli tételként a visszavásárlási kötelezettségek között szerepel. A nem valódi penziós ügyletek szabályai szerint kerül elszámolásra a szállításos repóügylet is.</w:t>
      </w:r>
    </w:p>
    <w:p w14:paraId="7DFB6A82" w14:textId="77777777" w:rsidR="005D6925" w:rsidRPr="00991384" w:rsidRDefault="005D6925" w:rsidP="00411C13">
      <w:pPr>
        <w:pStyle w:val="Szvegtrzsbehzssal2"/>
        <w:spacing w:after="0" w:line="240" w:lineRule="auto"/>
        <w:ind w:left="0"/>
        <w:jc w:val="both"/>
        <w:rPr>
          <w:rFonts w:ascii="Arial" w:hAnsi="Arial" w:cs="Arial"/>
          <w:sz w:val="20"/>
          <w:szCs w:val="20"/>
        </w:rPr>
      </w:pPr>
    </w:p>
    <w:p w14:paraId="3131F018" w14:textId="1C5101C0" w:rsidR="005D6925" w:rsidRPr="00991384" w:rsidRDefault="00A82D04"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1.9. </w:t>
      </w:r>
      <w:r w:rsidR="005D6925" w:rsidRPr="00991384">
        <w:rPr>
          <w:rFonts w:ascii="Arial" w:hAnsi="Arial" w:cs="Arial"/>
          <w:snapToGrid w:val="0"/>
          <w:sz w:val="20"/>
          <w:szCs w:val="20"/>
        </w:rPr>
        <w:t xml:space="preserve">Amennyiben az adatszolgáltató </w:t>
      </w:r>
      <w:r w:rsidR="00791993"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w:t>
      </w:r>
      <w:bookmarkStart w:id="68" w:name="_Hlk488223173"/>
      <w:r w:rsidR="005D6925" w:rsidRPr="00991384">
        <w:rPr>
          <w:rFonts w:ascii="Arial" w:hAnsi="Arial" w:cs="Arial"/>
          <w:snapToGrid w:val="0"/>
          <w:sz w:val="20"/>
          <w:szCs w:val="20"/>
        </w:rPr>
        <w:t>–</w:t>
      </w:r>
      <w:bookmarkEnd w:id="68"/>
      <w:r w:rsidR="005D6925" w:rsidRPr="00991384">
        <w:rPr>
          <w:rFonts w:ascii="Arial" w:hAnsi="Arial" w:cs="Arial"/>
          <w:snapToGrid w:val="0"/>
          <w:sz w:val="20"/>
          <w:szCs w:val="20"/>
        </w:rPr>
        <w:t xml:space="preserve"> könyv</w:t>
      </w:r>
      <w:r w:rsidR="003C7319" w:rsidRPr="00991384">
        <w:rPr>
          <w:rFonts w:ascii="Arial" w:hAnsi="Arial" w:cs="Arial"/>
          <w:snapToGrid w:val="0"/>
          <w:sz w:val="20"/>
          <w:szCs w:val="20"/>
        </w:rPr>
        <w:t>v</w:t>
      </w:r>
      <w:r w:rsidR="005D6925" w:rsidRPr="00991384">
        <w:rPr>
          <w:rFonts w:ascii="Arial" w:hAnsi="Arial" w:cs="Arial"/>
          <w:snapToGrid w:val="0"/>
          <w:sz w:val="20"/>
          <w:szCs w:val="20"/>
        </w:rPr>
        <w:t>izsgálatra nem kötelezett és az éves beszámolója nem auditált, akkor az éves adatszolgáltatást az éves beszámoló adataival egyezően kell kitölteni</w:t>
      </w:r>
      <w:r w:rsidR="00F84882" w:rsidRPr="00991384">
        <w:rPr>
          <w:rFonts w:ascii="Arial" w:hAnsi="Arial" w:cs="Arial"/>
          <w:snapToGrid w:val="0"/>
          <w:sz w:val="20"/>
          <w:szCs w:val="20"/>
        </w:rPr>
        <w:t>e</w:t>
      </w:r>
      <w:r w:rsidR="005D6925" w:rsidRPr="00991384">
        <w:rPr>
          <w:rFonts w:ascii="Arial" w:hAnsi="Arial" w:cs="Arial"/>
          <w:snapToGrid w:val="0"/>
          <w:sz w:val="20"/>
          <w:szCs w:val="20"/>
        </w:rPr>
        <w:t>.</w:t>
      </w:r>
    </w:p>
    <w:p w14:paraId="63D48DBA" w14:textId="77777777" w:rsidR="00411C13" w:rsidRPr="00991384" w:rsidRDefault="00411C13" w:rsidP="00BB7983">
      <w:pPr>
        <w:jc w:val="center"/>
        <w:rPr>
          <w:rFonts w:ascii="Arial" w:hAnsi="Arial" w:cs="Arial"/>
          <w:sz w:val="20"/>
          <w:szCs w:val="20"/>
        </w:rPr>
      </w:pPr>
    </w:p>
    <w:p w14:paraId="6C4DFD92" w14:textId="77777777" w:rsidR="00FE7777"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0705C48D" w14:textId="77777777" w:rsidR="00EF24B2" w:rsidRPr="00991384" w:rsidRDefault="00A12648" w:rsidP="007E0098">
      <w:pPr>
        <w:pStyle w:val="Cmsor4"/>
        <w:rPr>
          <w:rFonts w:ascii="Arial" w:hAnsi="Arial" w:cs="Arial"/>
          <w:iCs/>
          <w:snapToGrid w:val="0"/>
          <w:sz w:val="20"/>
          <w:szCs w:val="20"/>
        </w:rPr>
      </w:pPr>
      <w:r w:rsidRPr="00991384">
        <w:rPr>
          <w:rFonts w:ascii="Arial" w:hAnsi="Arial" w:cs="Arial"/>
          <w:iCs/>
          <w:snapToGrid w:val="0"/>
          <w:sz w:val="20"/>
          <w:szCs w:val="20"/>
          <w:lang w:val="hu-HU"/>
        </w:rPr>
        <w:t>2.</w:t>
      </w:r>
      <w:r w:rsidR="00A82D04" w:rsidRPr="00991384">
        <w:rPr>
          <w:rFonts w:ascii="Arial" w:hAnsi="Arial" w:cs="Arial"/>
          <w:iCs/>
          <w:snapToGrid w:val="0"/>
          <w:sz w:val="20"/>
          <w:szCs w:val="20"/>
          <w:lang w:val="hu-HU"/>
        </w:rPr>
        <w:t xml:space="preserve">1. </w:t>
      </w:r>
      <w:r w:rsidR="00EF24B2" w:rsidRPr="00991384">
        <w:rPr>
          <w:rFonts w:ascii="Arial" w:hAnsi="Arial" w:cs="Arial"/>
          <w:iCs/>
          <w:snapToGrid w:val="0"/>
          <w:sz w:val="20"/>
          <w:szCs w:val="20"/>
        </w:rPr>
        <w:t>81A Mérleg – Eszközök</w:t>
      </w:r>
    </w:p>
    <w:p w14:paraId="0352081A" w14:textId="77777777" w:rsidR="00EF24B2" w:rsidRPr="00991384" w:rsidRDefault="00EF24B2" w:rsidP="00C25B5A">
      <w:pPr>
        <w:pStyle w:val="Cmsor4"/>
        <w:ind w:left="284"/>
        <w:rPr>
          <w:rFonts w:ascii="Arial" w:hAnsi="Arial" w:cs="Arial"/>
          <w:iCs/>
          <w:snapToGrid w:val="0"/>
          <w:sz w:val="20"/>
          <w:szCs w:val="20"/>
        </w:rPr>
      </w:pPr>
      <w:r w:rsidRPr="00991384">
        <w:rPr>
          <w:rFonts w:ascii="Arial" w:hAnsi="Arial" w:cs="Arial"/>
          <w:iCs/>
          <w:snapToGrid w:val="0"/>
          <w:sz w:val="20"/>
          <w:szCs w:val="20"/>
        </w:rPr>
        <w:t>81B Mérleg – Források</w:t>
      </w:r>
    </w:p>
    <w:p w14:paraId="7D0D8DBB" w14:textId="77777777" w:rsidR="00E032DB" w:rsidRPr="00991384" w:rsidRDefault="00E032DB" w:rsidP="002533B9">
      <w:pPr>
        <w:jc w:val="both"/>
        <w:rPr>
          <w:rFonts w:ascii="Arial" w:hAnsi="Arial" w:cs="Arial"/>
          <w:b/>
          <w:snapToGrid w:val="0"/>
          <w:sz w:val="20"/>
          <w:szCs w:val="20"/>
        </w:rPr>
      </w:pPr>
    </w:p>
    <w:p w14:paraId="0C03394C" w14:textId="2EEDA50A" w:rsidR="0072749D" w:rsidRPr="00991384" w:rsidRDefault="009F214E" w:rsidP="0072749D">
      <w:pPr>
        <w:jc w:val="both"/>
        <w:rPr>
          <w:rFonts w:ascii="Arial" w:hAnsi="Arial" w:cs="Arial"/>
          <w:snapToGrid w:val="0"/>
          <w:sz w:val="20"/>
          <w:szCs w:val="20"/>
        </w:rPr>
      </w:pPr>
      <w:r w:rsidRPr="00991384">
        <w:rPr>
          <w:rFonts w:ascii="Arial" w:hAnsi="Arial" w:cs="Arial"/>
          <w:snapToGrid w:val="0"/>
          <w:sz w:val="20"/>
          <w:szCs w:val="20"/>
        </w:rPr>
        <w:t>A mérleg (</w:t>
      </w:r>
      <w:r w:rsidRPr="00991384">
        <w:rPr>
          <w:rFonts w:ascii="Arial" w:hAnsi="Arial" w:cs="Arial"/>
          <w:sz w:val="20"/>
          <w:szCs w:val="20"/>
        </w:rPr>
        <w:t>eszközök</w:t>
      </w:r>
      <w:r w:rsidRPr="00991384">
        <w:rPr>
          <w:rFonts w:ascii="Arial" w:hAnsi="Arial" w:cs="Arial"/>
          <w:snapToGrid w:val="0"/>
          <w:sz w:val="20"/>
          <w:szCs w:val="20"/>
        </w:rPr>
        <w:t xml:space="preserve">, források) szerkezete és tartalma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1. melléklete, valamint </w:t>
      </w:r>
      <w:r w:rsidR="000B1486" w:rsidRPr="00991384">
        <w:rPr>
          <w:rFonts w:ascii="Arial" w:hAnsi="Arial" w:cs="Arial"/>
          <w:snapToGrid w:val="0"/>
          <w:sz w:val="20"/>
          <w:szCs w:val="20"/>
        </w:rPr>
        <w:t xml:space="preserve">a </w:t>
      </w:r>
      <w:r w:rsidRPr="00991384">
        <w:rPr>
          <w:rFonts w:ascii="Arial" w:hAnsi="Arial" w:cs="Arial"/>
          <w:snapToGrid w:val="0"/>
          <w:sz w:val="20"/>
          <w:szCs w:val="20"/>
        </w:rPr>
        <w:t>Pszkr. előírásainak figyelembevételével készül.</w:t>
      </w:r>
    </w:p>
    <w:p w14:paraId="72B9D479" w14:textId="77777777" w:rsidR="001E5160" w:rsidRPr="00991384" w:rsidRDefault="001E5160" w:rsidP="0072749D">
      <w:pPr>
        <w:jc w:val="both"/>
        <w:rPr>
          <w:rFonts w:ascii="Arial" w:hAnsi="Arial" w:cs="Arial"/>
          <w:snapToGrid w:val="0"/>
          <w:sz w:val="20"/>
          <w:szCs w:val="20"/>
        </w:rPr>
      </w:pPr>
      <w:r w:rsidRPr="00991384">
        <w:rPr>
          <w:rFonts w:ascii="Arial" w:hAnsi="Arial" w:cs="Arial"/>
          <w:snapToGrid w:val="0"/>
          <w:sz w:val="20"/>
          <w:szCs w:val="20"/>
        </w:rPr>
        <w:t>A Felügyeleti mérleg eszköz oldala szerkezetét tekintve három fő blokkra tagolódik: Befektetet</w:t>
      </w:r>
      <w:r w:rsidR="00A879AB" w:rsidRPr="00991384">
        <w:rPr>
          <w:rFonts w:ascii="Arial" w:hAnsi="Arial" w:cs="Arial"/>
          <w:snapToGrid w:val="0"/>
          <w:sz w:val="20"/>
          <w:szCs w:val="20"/>
        </w:rPr>
        <w:t>t</w:t>
      </w:r>
      <w:r w:rsidRPr="00991384">
        <w:rPr>
          <w:rFonts w:ascii="Arial" w:hAnsi="Arial" w:cs="Arial"/>
          <w:snapToGrid w:val="0"/>
          <w:sz w:val="20"/>
          <w:szCs w:val="20"/>
        </w:rPr>
        <w:t xml:space="preserve"> eszközök, Forgóeszközök </w:t>
      </w:r>
      <w:r w:rsidR="00A879AB" w:rsidRPr="00991384">
        <w:rPr>
          <w:rFonts w:ascii="Arial" w:hAnsi="Arial" w:cs="Arial"/>
          <w:snapToGrid w:val="0"/>
          <w:sz w:val="20"/>
          <w:szCs w:val="20"/>
        </w:rPr>
        <w:t xml:space="preserve">és </w:t>
      </w:r>
      <w:r w:rsidRPr="00991384">
        <w:rPr>
          <w:rFonts w:ascii="Arial" w:hAnsi="Arial" w:cs="Arial"/>
          <w:snapToGrid w:val="0"/>
          <w:sz w:val="20"/>
          <w:szCs w:val="20"/>
        </w:rPr>
        <w:t>Aktív időbeli elhatárolások.</w:t>
      </w:r>
    </w:p>
    <w:p w14:paraId="5E192B2E" w14:textId="67569B05" w:rsidR="0011634B"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Az Eszköz oldalon a</w:t>
      </w:r>
      <w:r w:rsidR="00825A60" w:rsidRPr="00991384">
        <w:rPr>
          <w:rFonts w:ascii="Arial" w:hAnsi="Arial" w:cs="Arial"/>
          <w:snapToGrid w:val="0"/>
          <w:sz w:val="20"/>
          <w:szCs w:val="20"/>
        </w:rPr>
        <w:t xml:space="preserve">z eszköztételek </w:t>
      </w:r>
      <w:r w:rsidRPr="00991384">
        <w:rPr>
          <w:rFonts w:ascii="Arial" w:hAnsi="Arial" w:cs="Arial"/>
          <w:snapToGrid w:val="0"/>
          <w:sz w:val="20"/>
          <w:szCs w:val="20"/>
        </w:rPr>
        <w:t>Nyilvántartási (bruttó) érték</w:t>
      </w:r>
      <w:r w:rsidR="00825A60" w:rsidRPr="00991384">
        <w:rPr>
          <w:rFonts w:ascii="Arial" w:hAnsi="Arial" w:cs="Arial"/>
          <w:snapToGrid w:val="0"/>
          <w:sz w:val="20"/>
          <w:szCs w:val="20"/>
        </w:rPr>
        <w:t>en szerepel</w:t>
      </w:r>
      <w:r w:rsidR="00BD1BBD" w:rsidRPr="00991384">
        <w:rPr>
          <w:rFonts w:ascii="Arial" w:hAnsi="Arial" w:cs="Arial"/>
          <w:snapToGrid w:val="0"/>
          <w:sz w:val="20"/>
          <w:szCs w:val="20"/>
        </w:rPr>
        <w:t>nek</w:t>
      </w:r>
      <w:r w:rsidR="00825A60" w:rsidRPr="00991384">
        <w:rPr>
          <w:rFonts w:ascii="Arial" w:hAnsi="Arial" w:cs="Arial"/>
          <w:snapToGrid w:val="0"/>
          <w:sz w:val="20"/>
          <w:szCs w:val="20"/>
        </w:rPr>
        <w:t>,</w:t>
      </w:r>
      <w:r w:rsidRPr="00991384">
        <w:rPr>
          <w:rFonts w:ascii="Arial" w:hAnsi="Arial" w:cs="Arial"/>
          <w:snapToGrid w:val="0"/>
          <w:sz w:val="20"/>
          <w:szCs w:val="20"/>
        </w:rPr>
        <w:t xml:space="preserve"> az eszközöknek a könyvekben nyilvántartott bekerülési, beszerzési érték</w:t>
      </w:r>
      <w:r w:rsidR="007E4312" w:rsidRPr="00991384">
        <w:rPr>
          <w:rFonts w:ascii="Arial" w:hAnsi="Arial" w:cs="Arial"/>
          <w:snapToGrid w:val="0"/>
          <w:sz w:val="20"/>
          <w:szCs w:val="20"/>
        </w:rPr>
        <w:t>én.</w:t>
      </w:r>
    </w:p>
    <w:p w14:paraId="069A5C0E" w14:textId="0C959DDA"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 xml:space="preserve">A számvitelileg elszámolható értékvesztés, értékcsökkenés értékeket az adott eszközcsoporthoz tartozó </w:t>
      </w:r>
      <w:r w:rsidRPr="00991384">
        <w:rPr>
          <w:rFonts w:ascii="Arial" w:hAnsi="Arial" w:cs="Arial"/>
          <w:i/>
          <w:snapToGrid w:val="0"/>
          <w:sz w:val="20"/>
          <w:szCs w:val="20"/>
        </w:rPr>
        <w:t>Értékcsökkenés</w:t>
      </w:r>
      <w:r w:rsidRPr="00991384">
        <w:rPr>
          <w:rFonts w:ascii="Arial" w:hAnsi="Arial" w:cs="Arial"/>
          <w:snapToGrid w:val="0"/>
          <w:sz w:val="20"/>
          <w:szCs w:val="20"/>
        </w:rPr>
        <w:t xml:space="preserve">, </w:t>
      </w:r>
      <w:r w:rsidRPr="00991384">
        <w:rPr>
          <w:rFonts w:ascii="Arial" w:hAnsi="Arial" w:cs="Arial"/>
          <w:i/>
          <w:snapToGrid w:val="0"/>
          <w:sz w:val="20"/>
          <w:szCs w:val="20"/>
        </w:rPr>
        <w:t xml:space="preserve">értékvesztés </w:t>
      </w:r>
      <w:r w:rsidRPr="00991384">
        <w:rPr>
          <w:rFonts w:ascii="Arial" w:hAnsi="Arial" w:cs="Arial"/>
          <w:snapToGrid w:val="0"/>
          <w:sz w:val="20"/>
          <w:szCs w:val="20"/>
        </w:rPr>
        <w:t>sorok</w:t>
      </w:r>
      <w:r w:rsidR="00BD1BBD" w:rsidRPr="00991384">
        <w:rPr>
          <w:rFonts w:ascii="Arial" w:hAnsi="Arial" w:cs="Arial"/>
          <w:snapToGrid w:val="0"/>
          <w:sz w:val="20"/>
          <w:szCs w:val="20"/>
        </w:rPr>
        <w:t xml:space="preserve"> mutatják be</w:t>
      </w:r>
      <w:r w:rsidRPr="00991384">
        <w:rPr>
          <w:rFonts w:ascii="Arial" w:hAnsi="Arial" w:cs="Arial"/>
          <w:snapToGrid w:val="0"/>
          <w:sz w:val="20"/>
          <w:szCs w:val="20"/>
        </w:rPr>
        <w:t>.</w:t>
      </w:r>
    </w:p>
    <w:p w14:paraId="6ACA3E7B" w14:textId="618A596F"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Ha a</w:t>
      </w:r>
      <w:r w:rsidR="000F2B50" w:rsidRPr="00991384">
        <w:rPr>
          <w:rFonts w:ascii="Arial" w:hAnsi="Arial" w:cs="Arial"/>
          <w:snapToGrid w:val="0"/>
          <w:sz w:val="20"/>
          <w:szCs w:val="20"/>
        </w:rPr>
        <w:t>z adatszolgáltató</w:t>
      </w:r>
      <w:r w:rsidRPr="00991384">
        <w:rPr>
          <w:rFonts w:ascii="Arial" w:hAnsi="Arial" w:cs="Arial"/>
          <w:snapToGrid w:val="0"/>
          <w:sz w:val="20"/>
          <w:szCs w:val="20"/>
        </w:rPr>
        <w:t xml:space="preserve"> a valós értéken történő értékelést alkalmazza, akkor az értékelési különbözet az eszköztételhez tartozó </w:t>
      </w:r>
      <w:r w:rsidRPr="00991384">
        <w:rPr>
          <w:rFonts w:ascii="Arial" w:hAnsi="Arial" w:cs="Arial"/>
          <w:i/>
          <w:snapToGrid w:val="0"/>
          <w:sz w:val="20"/>
          <w:szCs w:val="20"/>
        </w:rPr>
        <w:t>Értékelési különbözet</w:t>
      </w:r>
      <w:r w:rsidRPr="00991384">
        <w:rPr>
          <w:rFonts w:ascii="Arial" w:hAnsi="Arial" w:cs="Arial"/>
          <w:snapToGrid w:val="0"/>
          <w:sz w:val="20"/>
          <w:szCs w:val="20"/>
        </w:rPr>
        <w:t xml:space="preserve"> sorban szerepel</w:t>
      </w:r>
      <w:r w:rsidR="00477AAA" w:rsidRPr="00991384">
        <w:rPr>
          <w:rFonts w:ascii="Arial" w:hAnsi="Arial" w:cs="Arial"/>
          <w:snapToGrid w:val="0"/>
          <w:sz w:val="20"/>
          <w:szCs w:val="20"/>
        </w:rPr>
        <w:t>.</w:t>
      </w:r>
      <w:r w:rsidRPr="00991384">
        <w:rPr>
          <w:rFonts w:ascii="Arial" w:hAnsi="Arial" w:cs="Arial"/>
          <w:snapToGrid w:val="0"/>
          <w:sz w:val="20"/>
          <w:szCs w:val="20"/>
        </w:rPr>
        <w:t xml:space="preserve"> Az immateriális javak és tárgyi eszközök, valamint a befektetési célú részvények, részesedések értékelése miatti értékhelyesbítés összeg</w:t>
      </w:r>
      <w:r w:rsidR="00477AAA" w:rsidRPr="00991384">
        <w:rPr>
          <w:rFonts w:ascii="Arial" w:hAnsi="Arial" w:cs="Arial"/>
          <w:snapToGrid w:val="0"/>
          <w:sz w:val="20"/>
          <w:szCs w:val="20"/>
        </w:rPr>
        <w:t>e</w:t>
      </w:r>
      <w:r w:rsidRPr="00991384">
        <w:rPr>
          <w:rFonts w:ascii="Arial" w:hAnsi="Arial" w:cs="Arial"/>
          <w:snapToGrid w:val="0"/>
          <w:sz w:val="20"/>
          <w:szCs w:val="20"/>
        </w:rPr>
        <w:t xml:space="preserve"> külön sorokon </w:t>
      </w:r>
      <w:r w:rsidR="00477AAA" w:rsidRPr="00991384">
        <w:rPr>
          <w:rFonts w:ascii="Arial" w:hAnsi="Arial" w:cs="Arial"/>
          <w:snapToGrid w:val="0"/>
          <w:sz w:val="20"/>
          <w:szCs w:val="20"/>
        </w:rPr>
        <w:t>szerepel</w:t>
      </w:r>
      <w:r w:rsidRPr="00991384">
        <w:rPr>
          <w:rFonts w:ascii="Arial" w:hAnsi="Arial" w:cs="Arial"/>
          <w:snapToGrid w:val="0"/>
          <w:sz w:val="20"/>
          <w:szCs w:val="20"/>
        </w:rPr>
        <w:t>.</w:t>
      </w:r>
    </w:p>
    <w:p w14:paraId="6BCBD3C4" w14:textId="77777777" w:rsidR="00E1572D" w:rsidRPr="00991384" w:rsidRDefault="00E1572D" w:rsidP="002533B9">
      <w:pPr>
        <w:jc w:val="both"/>
        <w:rPr>
          <w:rFonts w:ascii="Arial" w:hAnsi="Arial" w:cs="Arial"/>
          <w:snapToGrid w:val="0"/>
          <w:sz w:val="20"/>
          <w:szCs w:val="20"/>
        </w:rPr>
      </w:pPr>
    </w:p>
    <w:p w14:paraId="0587F361" w14:textId="77777777" w:rsidR="00DA1202" w:rsidRPr="00991384" w:rsidRDefault="00DA1202" w:rsidP="002533B9">
      <w:pPr>
        <w:jc w:val="both"/>
        <w:rPr>
          <w:rFonts w:ascii="Arial" w:hAnsi="Arial" w:cs="Arial"/>
          <w:b/>
          <w:snapToGrid w:val="0"/>
          <w:sz w:val="20"/>
          <w:szCs w:val="20"/>
        </w:rPr>
      </w:pPr>
      <w:r w:rsidRPr="00991384">
        <w:rPr>
          <w:rFonts w:ascii="Arial" w:hAnsi="Arial" w:cs="Arial"/>
          <w:b/>
          <w:snapToGrid w:val="0"/>
          <w:sz w:val="20"/>
          <w:szCs w:val="20"/>
        </w:rPr>
        <w:t>81A1 Befektetett eszközök</w:t>
      </w:r>
    </w:p>
    <w:p w14:paraId="4B907660" w14:textId="77777777" w:rsidR="00DA1202" w:rsidRPr="00991384" w:rsidRDefault="000F2B50" w:rsidP="00DA1202">
      <w:pPr>
        <w:autoSpaceDE w:val="0"/>
        <w:autoSpaceDN w:val="0"/>
        <w:adjustRightInd w:val="0"/>
        <w:jc w:val="both"/>
        <w:rPr>
          <w:rFonts w:ascii="Arial" w:hAnsi="Arial" w:cs="Arial"/>
          <w:sz w:val="20"/>
          <w:szCs w:val="20"/>
        </w:rPr>
      </w:pPr>
      <w:r w:rsidRPr="00991384">
        <w:rPr>
          <w:rFonts w:ascii="Arial" w:hAnsi="Arial" w:cs="Arial"/>
          <w:sz w:val="20"/>
          <w:szCs w:val="20"/>
        </w:rPr>
        <w:t>A b</w:t>
      </w:r>
      <w:r w:rsidR="00DA1202" w:rsidRPr="00991384">
        <w:rPr>
          <w:rFonts w:ascii="Arial" w:hAnsi="Arial" w:cs="Arial"/>
          <w:sz w:val="20"/>
          <w:szCs w:val="20"/>
        </w:rPr>
        <w:t>efektetett eszköz</w:t>
      </w:r>
      <w:r w:rsidR="009D0166" w:rsidRPr="00991384">
        <w:rPr>
          <w:rFonts w:ascii="Arial" w:hAnsi="Arial" w:cs="Arial"/>
          <w:sz w:val="20"/>
          <w:szCs w:val="20"/>
        </w:rPr>
        <w:t>öknek</w:t>
      </w:r>
      <w:r w:rsidR="00DA1202" w:rsidRPr="00991384">
        <w:rPr>
          <w:rFonts w:ascii="Arial" w:hAnsi="Arial" w:cs="Arial"/>
          <w:sz w:val="20"/>
          <w:szCs w:val="20"/>
        </w:rPr>
        <w:t xml:space="preserve"> az a rendeltetése, hogy a tevékenységet, a működést tartósan, legalább egy éven túl szolgálja.</w:t>
      </w:r>
    </w:p>
    <w:p w14:paraId="001A2C2D" w14:textId="77777777" w:rsidR="00DA1202" w:rsidRPr="00991384" w:rsidRDefault="007E02C4" w:rsidP="007E02C4">
      <w:pPr>
        <w:autoSpaceDE w:val="0"/>
        <w:autoSpaceDN w:val="0"/>
        <w:adjustRightInd w:val="0"/>
        <w:jc w:val="both"/>
        <w:rPr>
          <w:rFonts w:ascii="Arial" w:hAnsi="Arial" w:cs="Arial"/>
          <w:sz w:val="20"/>
          <w:szCs w:val="20"/>
        </w:rPr>
      </w:pPr>
      <w:r w:rsidRPr="00991384">
        <w:rPr>
          <w:rFonts w:ascii="Arial" w:hAnsi="Arial" w:cs="Arial"/>
          <w:sz w:val="20"/>
          <w:szCs w:val="20"/>
        </w:rPr>
        <w:lastRenderedPageBreak/>
        <w:t>Idesorol</w:t>
      </w:r>
      <w:r w:rsidR="009D0166" w:rsidRPr="00991384">
        <w:rPr>
          <w:rFonts w:ascii="Arial" w:hAnsi="Arial" w:cs="Arial"/>
          <w:sz w:val="20"/>
          <w:szCs w:val="20"/>
        </w:rPr>
        <w:t>andók</w:t>
      </w:r>
      <w:r w:rsidRPr="00991384">
        <w:rPr>
          <w:rFonts w:ascii="Arial" w:hAnsi="Arial" w:cs="Arial"/>
          <w:sz w:val="20"/>
          <w:szCs w:val="20"/>
        </w:rPr>
        <w:t xml:space="preserve"> </w:t>
      </w:r>
      <w:r w:rsidR="00DA1202" w:rsidRPr="00991384">
        <w:rPr>
          <w:rFonts w:ascii="Arial" w:hAnsi="Arial" w:cs="Arial"/>
          <w:sz w:val="20"/>
          <w:szCs w:val="20"/>
        </w:rPr>
        <w:t xml:space="preserve">az immateriális javak, a tárgyi eszközök, </w:t>
      </w:r>
      <w:r w:rsidRPr="00991384">
        <w:rPr>
          <w:rFonts w:ascii="Arial" w:hAnsi="Arial" w:cs="Arial"/>
          <w:sz w:val="20"/>
          <w:szCs w:val="20"/>
        </w:rPr>
        <w:t xml:space="preserve">valamint </w:t>
      </w:r>
      <w:r w:rsidR="00DA1202" w:rsidRPr="00991384">
        <w:rPr>
          <w:rFonts w:ascii="Arial" w:hAnsi="Arial" w:cs="Arial"/>
          <w:sz w:val="20"/>
          <w:szCs w:val="20"/>
        </w:rPr>
        <w:t>a befektetett pénzügyi eszközök.</w:t>
      </w:r>
    </w:p>
    <w:p w14:paraId="071D7206" w14:textId="2838E01B" w:rsidR="00DA1202" w:rsidRPr="00991384" w:rsidRDefault="00DA1202" w:rsidP="00F80CE4">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a </w:t>
      </w:r>
      <w:r w:rsidR="00F80CE4" w:rsidRPr="00991384">
        <w:rPr>
          <w:rFonts w:ascii="Arial" w:hAnsi="Arial" w:cs="Arial"/>
          <w:sz w:val="20"/>
          <w:szCs w:val="20"/>
        </w:rPr>
        <w:t xml:space="preserve">felügyeleti mérlegben – a vonatkozó számviteli előírásoknak megfelelően </w:t>
      </w:r>
      <w:r w:rsidR="004E5428" w:rsidRPr="00991384">
        <w:rPr>
          <w:rFonts w:ascii="Arial" w:hAnsi="Arial" w:cs="Arial"/>
          <w:sz w:val="20"/>
          <w:szCs w:val="20"/>
        </w:rPr>
        <w:t xml:space="preserve">– </w:t>
      </w:r>
      <w:r w:rsidR="00E149DF" w:rsidRPr="00991384">
        <w:rPr>
          <w:rFonts w:ascii="Arial" w:hAnsi="Arial" w:cs="Arial"/>
          <w:sz w:val="20"/>
          <w:szCs w:val="20"/>
        </w:rPr>
        <w:t xml:space="preserve">kerülnek </w:t>
      </w:r>
      <w:r w:rsidR="00F80CE4" w:rsidRPr="00991384">
        <w:rPr>
          <w:rFonts w:ascii="Arial" w:hAnsi="Arial" w:cs="Arial"/>
          <w:sz w:val="20"/>
          <w:szCs w:val="20"/>
        </w:rPr>
        <w:t>kimutat</w:t>
      </w:r>
      <w:r w:rsidR="00E149DF" w:rsidRPr="00991384">
        <w:rPr>
          <w:rFonts w:ascii="Arial" w:hAnsi="Arial" w:cs="Arial"/>
          <w:sz w:val="20"/>
          <w:szCs w:val="20"/>
        </w:rPr>
        <w:t>ásra</w:t>
      </w:r>
      <w:r w:rsidR="00F80CE4" w:rsidRPr="00991384">
        <w:rPr>
          <w:rFonts w:ascii="Arial" w:hAnsi="Arial" w:cs="Arial"/>
          <w:sz w:val="20"/>
          <w:szCs w:val="20"/>
        </w:rPr>
        <w:t xml:space="preserve"> </w:t>
      </w:r>
      <w:r w:rsidRPr="00991384">
        <w:rPr>
          <w:rFonts w:ascii="Arial" w:hAnsi="Arial" w:cs="Arial"/>
          <w:sz w:val="20"/>
          <w:szCs w:val="20"/>
        </w:rPr>
        <w:t>a nem anyagi eszközök (a vagyoni értékű jogok az ingatlanhoz kapcsolódó vagyoni értékű jogok kivételével, a szellemi termék, az üzleti vagy cégérték), továbbá az immateriális javakra adott előleg, valamint az immateriális javak értékhelyesbítés</w:t>
      </w:r>
      <w:r w:rsidR="00E149DF" w:rsidRPr="00991384">
        <w:rPr>
          <w:rFonts w:ascii="Arial" w:hAnsi="Arial" w:cs="Arial"/>
          <w:sz w:val="20"/>
          <w:szCs w:val="20"/>
        </w:rPr>
        <w:t>e</w:t>
      </w:r>
      <w:r w:rsidR="00D42C88" w:rsidRPr="00991384">
        <w:rPr>
          <w:rFonts w:ascii="Arial" w:hAnsi="Arial" w:cs="Arial"/>
          <w:sz w:val="20"/>
          <w:szCs w:val="20"/>
        </w:rPr>
        <w:t>.</w:t>
      </w:r>
    </w:p>
    <w:p w14:paraId="0FAC0216" w14:textId="77777777" w:rsidR="00E1572D" w:rsidRPr="00991384" w:rsidRDefault="00E1572D" w:rsidP="00F80CE4">
      <w:pPr>
        <w:autoSpaceDE w:val="0"/>
        <w:autoSpaceDN w:val="0"/>
        <w:adjustRightInd w:val="0"/>
        <w:jc w:val="both"/>
        <w:rPr>
          <w:rFonts w:ascii="Arial" w:hAnsi="Arial" w:cs="Arial"/>
          <w:sz w:val="20"/>
          <w:szCs w:val="20"/>
        </w:rPr>
      </w:pPr>
    </w:p>
    <w:p w14:paraId="54D8C6CB" w14:textId="77777777" w:rsidR="00DE02F8" w:rsidRPr="00991384" w:rsidRDefault="00DE02F8" w:rsidP="00F80CE4">
      <w:pPr>
        <w:autoSpaceDE w:val="0"/>
        <w:autoSpaceDN w:val="0"/>
        <w:adjustRightInd w:val="0"/>
        <w:jc w:val="both"/>
        <w:rPr>
          <w:rFonts w:ascii="Arial" w:hAnsi="Arial" w:cs="Arial"/>
          <w:b/>
          <w:sz w:val="20"/>
          <w:szCs w:val="20"/>
        </w:rPr>
      </w:pPr>
      <w:r w:rsidRPr="00991384">
        <w:rPr>
          <w:rFonts w:ascii="Arial" w:hAnsi="Arial" w:cs="Arial"/>
          <w:b/>
          <w:sz w:val="20"/>
          <w:szCs w:val="20"/>
        </w:rPr>
        <w:t>81A111 Immateriális javak – vagyoni jogok</w:t>
      </w:r>
    </w:p>
    <w:p w14:paraId="1B4F4F46" w14:textId="77777777" w:rsidR="006A4D6A" w:rsidRPr="00991384" w:rsidRDefault="006A4D6A"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vagyoni értékű jogként azok a megszerzett jogok </w:t>
      </w:r>
      <w:r w:rsidR="00D42C88" w:rsidRPr="00991384">
        <w:rPr>
          <w:rFonts w:ascii="Arial" w:hAnsi="Arial" w:cs="Arial"/>
          <w:sz w:val="20"/>
          <w:szCs w:val="20"/>
        </w:rPr>
        <w:t>kerülnek be</w:t>
      </w:r>
      <w:r w:rsidRPr="00991384">
        <w:rPr>
          <w:rFonts w:ascii="Arial" w:hAnsi="Arial" w:cs="Arial"/>
          <w:sz w:val="20"/>
          <w:szCs w:val="20"/>
        </w:rPr>
        <w:t>mutat</w:t>
      </w:r>
      <w:r w:rsidR="00D42C88" w:rsidRPr="00991384">
        <w:rPr>
          <w:rFonts w:ascii="Arial" w:hAnsi="Arial" w:cs="Arial"/>
          <w:sz w:val="20"/>
          <w:szCs w:val="20"/>
        </w:rPr>
        <w:t>ásra</w:t>
      </w:r>
      <w:r w:rsidRPr="00991384">
        <w:rPr>
          <w:rFonts w:ascii="Arial" w:hAnsi="Arial" w:cs="Arial"/>
          <w:sz w:val="20"/>
          <w:szCs w:val="20"/>
        </w:rPr>
        <w:t>, amelyek nem kapcsolódnak ingatlanhoz. Ilyenek különösen: a bérleti jog, a használati jog, a vagyonkezelői jog, a szellemi termékek felhasználási joga, a licencek, a koncessziós jog, a játékjog, valamint az ingatlanhoz nem kapcsolódó egyéb jogok.</w:t>
      </w:r>
    </w:p>
    <w:p w14:paraId="4CA0F36A" w14:textId="77777777" w:rsidR="001805EB" w:rsidRPr="00991384" w:rsidRDefault="001805EB" w:rsidP="006A4D6A">
      <w:pPr>
        <w:autoSpaceDE w:val="0"/>
        <w:autoSpaceDN w:val="0"/>
        <w:adjustRightInd w:val="0"/>
        <w:jc w:val="both"/>
        <w:rPr>
          <w:rFonts w:ascii="Arial" w:hAnsi="Arial" w:cs="Arial"/>
          <w:sz w:val="20"/>
          <w:szCs w:val="20"/>
        </w:rPr>
      </w:pPr>
    </w:p>
    <w:p w14:paraId="55A7122E" w14:textId="77777777" w:rsidR="00F63F60" w:rsidRPr="00991384" w:rsidRDefault="00F63F6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81A112 Immateriális javak</w:t>
      </w:r>
      <w:r w:rsidR="004E5428" w:rsidRPr="00991384">
        <w:rPr>
          <w:rFonts w:ascii="Arial" w:hAnsi="Arial" w:cs="Arial"/>
          <w:b/>
          <w:sz w:val="20"/>
          <w:szCs w:val="20"/>
        </w:rPr>
        <w:t xml:space="preserve"> – </w:t>
      </w:r>
      <w:r w:rsidRPr="00991384">
        <w:rPr>
          <w:rFonts w:ascii="Arial" w:hAnsi="Arial" w:cs="Arial"/>
          <w:b/>
          <w:sz w:val="20"/>
          <w:szCs w:val="20"/>
        </w:rPr>
        <w:t>szoftverek</w:t>
      </w:r>
    </w:p>
    <w:p w14:paraId="05716567"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Idesorol</w:t>
      </w:r>
      <w:r w:rsidR="00D42C88" w:rsidRPr="00991384">
        <w:rPr>
          <w:rFonts w:ascii="Arial" w:hAnsi="Arial" w:cs="Arial"/>
          <w:sz w:val="20"/>
          <w:szCs w:val="20"/>
        </w:rPr>
        <w:t>andók</w:t>
      </w:r>
      <w:r w:rsidRPr="00991384">
        <w:rPr>
          <w:rFonts w:ascii="Arial" w:hAnsi="Arial" w:cs="Arial"/>
          <w:sz w:val="20"/>
          <w:szCs w:val="20"/>
        </w:rPr>
        <w:t xml:space="preserve"> a szerzői jogvédelemben részesülő szoftver termékek.</w:t>
      </w:r>
    </w:p>
    <w:p w14:paraId="6A4BC91A" w14:textId="77777777" w:rsidR="001A2973" w:rsidRPr="00991384" w:rsidRDefault="001A2973" w:rsidP="006A4D6A">
      <w:pPr>
        <w:autoSpaceDE w:val="0"/>
        <w:autoSpaceDN w:val="0"/>
        <w:adjustRightInd w:val="0"/>
        <w:jc w:val="both"/>
        <w:rPr>
          <w:rFonts w:ascii="Arial" w:hAnsi="Arial" w:cs="Arial"/>
          <w:sz w:val="20"/>
          <w:szCs w:val="20"/>
        </w:rPr>
      </w:pPr>
    </w:p>
    <w:p w14:paraId="786EDC7C" w14:textId="77777777" w:rsidR="00234190" w:rsidRPr="00991384" w:rsidRDefault="0023419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81A113 Immateriális javak</w:t>
      </w:r>
      <w:r w:rsidR="004E5428" w:rsidRPr="00991384">
        <w:rPr>
          <w:rFonts w:ascii="Arial" w:hAnsi="Arial" w:cs="Arial"/>
          <w:b/>
          <w:sz w:val="20"/>
          <w:szCs w:val="20"/>
        </w:rPr>
        <w:t xml:space="preserve"> – </w:t>
      </w:r>
      <w:r w:rsidRPr="00991384">
        <w:rPr>
          <w:rFonts w:ascii="Arial" w:hAnsi="Arial" w:cs="Arial"/>
          <w:b/>
          <w:sz w:val="20"/>
          <w:szCs w:val="20"/>
        </w:rPr>
        <w:t xml:space="preserve">egyéb </w:t>
      </w:r>
    </w:p>
    <w:p w14:paraId="500D6C6B"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 81A111 és </w:t>
      </w:r>
      <w:r w:rsidR="009E676D" w:rsidRPr="00991384">
        <w:rPr>
          <w:rFonts w:ascii="Arial" w:hAnsi="Arial" w:cs="Arial"/>
          <w:sz w:val="20"/>
          <w:szCs w:val="20"/>
        </w:rPr>
        <w:t>81A</w:t>
      </w:r>
      <w:r w:rsidRPr="00991384">
        <w:rPr>
          <w:rFonts w:ascii="Arial" w:hAnsi="Arial" w:cs="Arial"/>
          <w:sz w:val="20"/>
          <w:szCs w:val="20"/>
        </w:rPr>
        <w:t>112 sorban nem nevesített minden más</w:t>
      </w:r>
      <w:r w:rsidR="00B00A82" w:rsidRPr="00991384">
        <w:rPr>
          <w:rFonts w:ascii="Arial" w:hAnsi="Arial" w:cs="Arial"/>
          <w:sz w:val="20"/>
          <w:szCs w:val="20"/>
        </w:rPr>
        <w:t>, az</w:t>
      </w:r>
      <w:r w:rsidRPr="00991384">
        <w:rPr>
          <w:rFonts w:ascii="Arial" w:hAnsi="Arial" w:cs="Arial"/>
          <w:sz w:val="20"/>
          <w:szCs w:val="20"/>
        </w:rPr>
        <w:t xml:space="preserve"> immateriális javak</w:t>
      </w:r>
      <w:r w:rsidR="00B00A82" w:rsidRPr="00991384">
        <w:rPr>
          <w:rFonts w:ascii="Arial" w:hAnsi="Arial" w:cs="Arial"/>
          <w:sz w:val="20"/>
          <w:szCs w:val="20"/>
        </w:rPr>
        <w:t xml:space="preserve"> körébe tartozó tétel</w:t>
      </w:r>
      <w:r w:rsidRPr="00991384">
        <w:rPr>
          <w:rFonts w:ascii="Arial" w:hAnsi="Arial" w:cs="Arial"/>
          <w:sz w:val="20"/>
          <w:szCs w:val="20"/>
        </w:rPr>
        <w:t xml:space="preserve"> </w:t>
      </w:r>
      <w:r w:rsidR="00133F06" w:rsidRPr="00991384">
        <w:rPr>
          <w:rFonts w:ascii="Arial" w:hAnsi="Arial" w:cs="Arial"/>
          <w:sz w:val="20"/>
          <w:szCs w:val="20"/>
        </w:rPr>
        <w:t xml:space="preserve">ebben a sorban kerül </w:t>
      </w:r>
      <w:r w:rsidRPr="00991384">
        <w:rPr>
          <w:rFonts w:ascii="Arial" w:hAnsi="Arial" w:cs="Arial"/>
          <w:sz w:val="20"/>
          <w:szCs w:val="20"/>
        </w:rPr>
        <w:t>kimutatá</w:t>
      </w:r>
      <w:r w:rsidR="009B3D30" w:rsidRPr="00991384">
        <w:rPr>
          <w:rFonts w:ascii="Arial" w:hAnsi="Arial" w:cs="Arial"/>
          <w:sz w:val="20"/>
          <w:szCs w:val="20"/>
        </w:rPr>
        <w:t>s</w:t>
      </w:r>
      <w:r w:rsidR="00133F06" w:rsidRPr="00991384">
        <w:rPr>
          <w:rFonts w:ascii="Arial" w:hAnsi="Arial" w:cs="Arial"/>
          <w:sz w:val="20"/>
          <w:szCs w:val="20"/>
        </w:rPr>
        <w:t>ra</w:t>
      </w:r>
      <w:r w:rsidR="000B1486" w:rsidRPr="00991384">
        <w:rPr>
          <w:rFonts w:ascii="Arial" w:hAnsi="Arial" w:cs="Arial"/>
          <w:sz w:val="20"/>
          <w:szCs w:val="20"/>
        </w:rPr>
        <w:t xml:space="preserve"> (pl</w:t>
      </w:r>
      <w:r w:rsidR="003601EA" w:rsidRPr="00991384">
        <w:rPr>
          <w:rFonts w:ascii="Arial" w:hAnsi="Arial" w:cs="Arial"/>
          <w:sz w:val="20"/>
          <w:szCs w:val="20"/>
        </w:rPr>
        <w:t xml:space="preserve">. </w:t>
      </w:r>
      <w:r w:rsidR="00480CD5" w:rsidRPr="00991384">
        <w:rPr>
          <w:rFonts w:ascii="Arial" w:hAnsi="Arial" w:cs="Arial"/>
          <w:sz w:val="20"/>
          <w:szCs w:val="20"/>
        </w:rPr>
        <w:t>immateriális javakra adott előlegek, valamint az alapítás-átszervezés aktivált érték</w:t>
      </w:r>
      <w:r w:rsidR="000B1486" w:rsidRPr="00991384">
        <w:rPr>
          <w:rFonts w:ascii="Arial" w:hAnsi="Arial" w:cs="Arial"/>
          <w:sz w:val="20"/>
          <w:szCs w:val="20"/>
        </w:rPr>
        <w:t>e)</w:t>
      </w:r>
      <w:r w:rsidR="00480CD5" w:rsidRPr="00991384">
        <w:rPr>
          <w:rFonts w:ascii="Arial" w:hAnsi="Arial" w:cs="Arial"/>
          <w:sz w:val="20"/>
          <w:szCs w:val="20"/>
        </w:rPr>
        <w:t>.</w:t>
      </w:r>
    </w:p>
    <w:p w14:paraId="2E0529F3" w14:textId="77777777" w:rsidR="00F159F8" w:rsidRPr="00991384" w:rsidRDefault="00F159F8" w:rsidP="006A4D6A">
      <w:pPr>
        <w:autoSpaceDE w:val="0"/>
        <w:autoSpaceDN w:val="0"/>
        <w:adjustRightInd w:val="0"/>
        <w:jc w:val="both"/>
        <w:rPr>
          <w:rFonts w:ascii="Arial" w:hAnsi="Arial" w:cs="Arial"/>
          <w:sz w:val="20"/>
          <w:szCs w:val="20"/>
        </w:rPr>
      </w:pPr>
    </w:p>
    <w:p w14:paraId="17272A65" w14:textId="77777777" w:rsidR="00480CD5" w:rsidRPr="00991384" w:rsidRDefault="00F159F8" w:rsidP="006A4D6A">
      <w:pPr>
        <w:autoSpaceDE w:val="0"/>
        <w:autoSpaceDN w:val="0"/>
        <w:adjustRightInd w:val="0"/>
        <w:jc w:val="both"/>
        <w:rPr>
          <w:rFonts w:ascii="Arial" w:hAnsi="Arial" w:cs="Arial"/>
          <w:b/>
          <w:sz w:val="20"/>
          <w:szCs w:val="20"/>
        </w:rPr>
      </w:pPr>
      <w:r w:rsidRPr="00991384">
        <w:rPr>
          <w:rFonts w:ascii="Arial" w:hAnsi="Arial" w:cs="Arial"/>
          <w:b/>
          <w:sz w:val="20"/>
          <w:szCs w:val="20"/>
        </w:rPr>
        <w:t xml:space="preserve">81A12 Tárgyi eszközök </w:t>
      </w:r>
    </w:p>
    <w:p w14:paraId="5492135F" w14:textId="77777777" w:rsidR="00D02355" w:rsidRPr="00991384" w:rsidRDefault="00F159F8" w:rsidP="00D02355">
      <w:pPr>
        <w:autoSpaceDE w:val="0"/>
        <w:autoSpaceDN w:val="0"/>
        <w:adjustRightInd w:val="0"/>
        <w:jc w:val="both"/>
        <w:rPr>
          <w:rFonts w:ascii="Arial" w:hAnsi="Arial" w:cs="Arial"/>
          <w:sz w:val="20"/>
          <w:szCs w:val="20"/>
        </w:rPr>
      </w:pPr>
      <w:r w:rsidRPr="00991384">
        <w:rPr>
          <w:rFonts w:ascii="Arial" w:hAnsi="Arial" w:cs="Arial"/>
          <w:sz w:val="20"/>
          <w:szCs w:val="20"/>
        </w:rPr>
        <w:t xml:space="preserve">E csoporton belül külön </w:t>
      </w:r>
      <w:r w:rsidR="00B4379B" w:rsidRPr="00991384">
        <w:rPr>
          <w:rFonts w:ascii="Arial" w:hAnsi="Arial" w:cs="Arial"/>
          <w:sz w:val="20"/>
          <w:szCs w:val="20"/>
        </w:rPr>
        <w:t>kerül be</w:t>
      </w:r>
      <w:r w:rsidRPr="00991384">
        <w:rPr>
          <w:rFonts w:ascii="Arial" w:hAnsi="Arial" w:cs="Arial"/>
          <w:sz w:val="20"/>
          <w:szCs w:val="20"/>
        </w:rPr>
        <w:t>mutat</w:t>
      </w:r>
      <w:r w:rsidR="00B4379B" w:rsidRPr="00991384">
        <w:rPr>
          <w:rFonts w:ascii="Arial" w:hAnsi="Arial" w:cs="Arial"/>
          <w:sz w:val="20"/>
          <w:szCs w:val="20"/>
        </w:rPr>
        <w:t>ásra</w:t>
      </w:r>
      <w:r w:rsidRPr="00991384">
        <w:rPr>
          <w:rFonts w:ascii="Arial" w:hAnsi="Arial" w:cs="Arial"/>
          <w:sz w:val="20"/>
          <w:szCs w:val="20"/>
        </w:rPr>
        <w:t xml:space="preserve"> az ingatlanok, műszaki berendezések, gépek, járművek, valamint egyéb berendezések, felszerelések bruttó bekerülési érték</w:t>
      </w:r>
      <w:r w:rsidR="00B4379B" w:rsidRPr="00991384">
        <w:rPr>
          <w:rFonts w:ascii="Arial" w:hAnsi="Arial" w:cs="Arial"/>
          <w:sz w:val="20"/>
          <w:szCs w:val="20"/>
        </w:rPr>
        <w:t>e</w:t>
      </w:r>
      <w:r w:rsidRPr="00991384">
        <w:rPr>
          <w:rFonts w:ascii="Arial" w:hAnsi="Arial" w:cs="Arial"/>
          <w:sz w:val="20"/>
          <w:szCs w:val="20"/>
        </w:rPr>
        <w:t>.</w:t>
      </w:r>
    </w:p>
    <w:p w14:paraId="02FE0393" w14:textId="77777777" w:rsidR="00F63F60" w:rsidRPr="00991384" w:rsidRDefault="00F63F60" w:rsidP="00D02355">
      <w:pPr>
        <w:autoSpaceDE w:val="0"/>
        <w:autoSpaceDN w:val="0"/>
        <w:adjustRightInd w:val="0"/>
        <w:jc w:val="both"/>
        <w:rPr>
          <w:rFonts w:ascii="Arial" w:hAnsi="Arial" w:cs="Arial"/>
          <w:sz w:val="20"/>
          <w:szCs w:val="20"/>
        </w:rPr>
      </w:pPr>
    </w:p>
    <w:p w14:paraId="65DBCCA2" w14:textId="77777777" w:rsidR="006A4D6A" w:rsidRPr="00991384" w:rsidRDefault="009D445B" w:rsidP="006A4D6A">
      <w:pPr>
        <w:jc w:val="both"/>
        <w:rPr>
          <w:rFonts w:ascii="Arial" w:hAnsi="Arial" w:cs="Arial"/>
          <w:i/>
          <w:snapToGrid w:val="0"/>
          <w:sz w:val="20"/>
          <w:szCs w:val="20"/>
        </w:rPr>
      </w:pPr>
      <w:r w:rsidRPr="00991384">
        <w:rPr>
          <w:rFonts w:ascii="Arial" w:hAnsi="Arial" w:cs="Arial"/>
          <w:i/>
          <w:snapToGrid w:val="0"/>
          <w:sz w:val="20"/>
          <w:szCs w:val="20"/>
        </w:rPr>
        <w:t>Értékcsökkenések, értékhelyesbítések</w:t>
      </w:r>
    </w:p>
    <w:p w14:paraId="3C463F77" w14:textId="77777777" w:rsidR="009D445B" w:rsidRPr="00991384" w:rsidRDefault="009D445B" w:rsidP="006A4D6A">
      <w:pPr>
        <w:jc w:val="both"/>
        <w:rPr>
          <w:rFonts w:ascii="Arial" w:hAnsi="Arial" w:cs="Arial"/>
          <w:i/>
          <w:snapToGrid w:val="0"/>
          <w:sz w:val="20"/>
          <w:szCs w:val="20"/>
        </w:rPr>
      </w:pPr>
    </w:p>
    <w:p w14:paraId="6DFD9630" w14:textId="6770C34B" w:rsidR="009655A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8A262D" w:rsidRPr="00991384">
        <w:rPr>
          <w:rFonts w:ascii="Arial" w:hAnsi="Arial" w:cs="Arial"/>
          <w:snapToGrid w:val="0"/>
          <w:sz w:val="20"/>
          <w:szCs w:val="20"/>
        </w:rPr>
        <w:t xml:space="preserve"> </w:t>
      </w:r>
      <w:r w:rsidR="00F92F09" w:rsidRPr="00991384">
        <w:rPr>
          <w:rFonts w:ascii="Arial" w:hAnsi="Arial" w:cs="Arial"/>
          <w:b/>
          <w:snapToGrid w:val="0"/>
          <w:sz w:val="20"/>
          <w:szCs w:val="20"/>
        </w:rPr>
        <w:t>81A117 Immateriális javak értékcsökkenése</w:t>
      </w:r>
      <w:r w:rsidR="00F92F09" w:rsidRPr="00991384">
        <w:rPr>
          <w:rFonts w:ascii="Arial" w:hAnsi="Arial" w:cs="Arial"/>
          <w:snapToGrid w:val="0"/>
          <w:sz w:val="20"/>
          <w:szCs w:val="20"/>
        </w:rPr>
        <w:t xml:space="preserve"> </w:t>
      </w:r>
      <w:r w:rsidR="008A262D" w:rsidRPr="00991384">
        <w:rPr>
          <w:rFonts w:ascii="Arial" w:hAnsi="Arial" w:cs="Arial"/>
          <w:snapToGrid w:val="0"/>
          <w:sz w:val="20"/>
          <w:szCs w:val="20"/>
        </w:rPr>
        <w:t>sorban</w:t>
      </w:r>
      <w:r w:rsidR="00B8706A" w:rsidRPr="00991384">
        <w:rPr>
          <w:rFonts w:ascii="Arial" w:hAnsi="Arial" w:cs="Arial"/>
          <w:snapToGrid w:val="0"/>
          <w:sz w:val="20"/>
          <w:szCs w:val="20"/>
        </w:rPr>
        <w:t>,</w:t>
      </w:r>
      <w:r w:rsidRPr="00991384">
        <w:rPr>
          <w:rFonts w:ascii="Arial" w:hAnsi="Arial" w:cs="Arial"/>
          <w:snapToGrid w:val="0"/>
          <w:sz w:val="20"/>
          <w:szCs w:val="20"/>
        </w:rPr>
        <w:t xml:space="preserve"> </w:t>
      </w:r>
      <w:r w:rsidR="00F92F09" w:rsidRPr="00991384">
        <w:rPr>
          <w:rFonts w:ascii="Arial" w:hAnsi="Arial" w:cs="Arial"/>
          <w:snapToGrid w:val="0"/>
          <w:sz w:val="20"/>
          <w:szCs w:val="20"/>
        </w:rPr>
        <w:t xml:space="preserve">valamint a </w:t>
      </w:r>
      <w:r w:rsidR="00F92F09" w:rsidRPr="00991384">
        <w:rPr>
          <w:rFonts w:ascii="Arial" w:hAnsi="Arial" w:cs="Arial"/>
          <w:b/>
          <w:snapToGrid w:val="0"/>
          <w:sz w:val="20"/>
          <w:szCs w:val="20"/>
        </w:rPr>
        <w:t>81A127 Tárgyi eszközök értékcsökkenése</w:t>
      </w:r>
      <w:r w:rsidR="00F92F09" w:rsidRPr="00991384">
        <w:rPr>
          <w:rFonts w:ascii="Arial" w:hAnsi="Arial" w:cs="Arial"/>
          <w:snapToGrid w:val="0"/>
          <w:sz w:val="20"/>
          <w:szCs w:val="20"/>
        </w:rPr>
        <w:t xml:space="preserve"> sorban </w:t>
      </w:r>
      <w:r w:rsidR="00F118F5" w:rsidRPr="00991384">
        <w:rPr>
          <w:rFonts w:ascii="Arial" w:hAnsi="Arial" w:cs="Arial"/>
          <w:snapToGrid w:val="0"/>
          <w:sz w:val="20"/>
          <w:szCs w:val="20"/>
        </w:rPr>
        <w:t xml:space="preserve">kerül </w:t>
      </w:r>
      <w:r w:rsidRPr="00991384">
        <w:rPr>
          <w:rFonts w:ascii="Arial" w:hAnsi="Arial" w:cs="Arial"/>
          <w:snapToGrid w:val="0"/>
          <w:sz w:val="20"/>
          <w:szCs w:val="20"/>
        </w:rPr>
        <w:t>feltüntet</w:t>
      </w:r>
      <w:r w:rsidR="00F118F5" w:rsidRPr="00991384">
        <w:rPr>
          <w:rFonts w:ascii="Arial" w:hAnsi="Arial" w:cs="Arial"/>
          <w:snapToGrid w:val="0"/>
          <w:sz w:val="20"/>
          <w:szCs w:val="20"/>
        </w:rPr>
        <w:t>ésre</w:t>
      </w:r>
      <w:r w:rsidRPr="00991384">
        <w:rPr>
          <w:rFonts w:ascii="Arial" w:hAnsi="Arial" w:cs="Arial"/>
          <w:snapToGrid w:val="0"/>
          <w:sz w:val="20"/>
          <w:szCs w:val="20"/>
        </w:rPr>
        <w:t xml:space="preserve"> az immateriális javak </w:t>
      </w:r>
      <w:r w:rsidR="00F92F09" w:rsidRPr="00991384">
        <w:rPr>
          <w:rFonts w:ascii="Arial" w:hAnsi="Arial" w:cs="Arial"/>
          <w:snapToGrid w:val="0"/>
          <w:sz w:val="20"/>
          <w:szCs w:val="20"/>
        </w:rPr>
        <w:t xml:space="preserve">és a tárgyi eszközök </w:t>
      </w:r>
      <w:r w:rsidRPr="00991384">
        <w:rPr>
          <w:rFonts w:ascii="Arial" w:hAnsi="Arial" w:cs="Arial"/>
          <w:snapToGrid w:val="0"/>
          <w:sz w:val="20"/>
          <w:szCs w:val="20"/>
        </w:rPr>
        <w:t>után elszámolt terv szerinti és terven felüli értékcsökkenés is.</w:t>
      </w:r>
    </w:p>
    <w:p w14:paraId="3477A719" w14:textId="77777777" w:rsidR="006865F3" w:rsidRPr="00991384" w:rsidRDefault="006865F3" w:rsidP="002533B9">
      <w:pPr>
        <w:jc w:val="both"/>
        <w:rPr>
          <w:rFonts w:ascii="Arial" w:hAnsi="Arial" w:cs="Arial"/>
          <w:sz w:val="20"/>
          <w:szCs w:val="20"/>
        </w:rPr>
      </w:pPr>
    </w:p>
    <w:p w14:paraId="6D524711" w14:textId="77777777" w:rsidR="00B37BD3" w:rsidRPr="00991384" w:rsidRDefault="00133F06" w:rsidP="002533B9">
      <w:pPr>
        <w:jc w:val="both"/>
        <w:rPr>
          <w:rFonts w:ascii="Arial" w:hAnsi="Arial" w:cs="Arial"/>
          <w:sz w:val="20"/>
          <w:szCs w:val="20"/>
        </w:rPr>
      </w:pPr>
      <w:r w:rsidRPr="00991384">
        <w:rPr>
          <w:rFonts w:ascii="Arial" w:hAnsi="Arial" w:cs="Arial"/>
          <w:sz w:val="20"/>
          <w:szCs w:val="20"/>
        </w:rPr>
        <w:t xml:space="preserve">A </w:t>
      </w:r>
      <w:r w:rsidR="009D445B" w:rsidRPr="00991384">
        <w:rPr>
          <w:rFonts w:ascii="Arial" w:hAnsi="Arial" w:cs="Arial"/>
          <w:b/>
          <w:sz w:val="20"/>
          <w:szCs w:val="20"/>
        </w:rPr>
        <w:t>81A114 Immateriális javak értékhelyesbítése</w:t>
      </w:r>
      <w:r w:rsidR="009D445B" w:rsidRPr="00991384">
        <w:rPr>
          <w:rFonts w:ascii="Arial" w:hAnsi="Arial" w:cs="Arial"/>
          <w:sz w:val="20"/>
          <w:szCs w:val="20"/>
        </w:rPr>
        <w:t>ként</w:t>
      </w:r>
      <w:r w:rsidR="00BB501E" w:rsidRPr="00991384">
        <w:rPr>
          <w:rFonts w:ascii="Arial" w:hAnsi="Arial" w:cs="Arial"/>
          <w:sz w:val="20"/>
          <w:szCs w:val="20"/>
        </w:rPr>
        <w:t>,</w:t>
      </w:r>
      <w:r w:rsidR="009D445B" w:rsidRPr="00991384">
        <w:rPr>
          <w:rFonts w:ascii="Arial" w:hAnsi="Arial" w:cs="Arial"/>
          <w:sz w:val="20"/>
          <w:szCs w:val="20"/>
        </w:rPr>
        <w:t xml:space="preserve"> valamint </w:t>
      </w:r>
      <w:r w:rsidR="009D445B" w:rsidRPr="00991384">
        <w:rPr>
          <w:rFonts w:ascii="Arial" w:hAnsi="Arial" w:cs="Arial"/>
          <w:b/>
          <w:sz w:val="20"/>
          <w:szCs w:val="20"/>
        </w:rPr>
        <w:t xml:space="preserve">81A128 Tárgyi eszközök értékhelyesbítéseként </w:t>
      </w:r>
      <w:r w:rsidR="009D445B" w:rsidRPr="00991384">
        <w:rPr>
          <w:rFonts w:ascii="Arial" w:hAnsi="Arial" w:cs="Arial"/>
          <w:sz w:val="20"/>
          <w:szCs w:val="20"/>
        </w:rPr>
        <w:t>csak a könyv szerinti értéket meghaladó, piaci érték és könyv szerinti érték</w:t>
      </w:r>
      <w:r w:rsidR="00803798" w:rsidRPr="00991384">
        <w:rPr>
          <w:rFonts w:ascii="Arial" w:hAnsi="Arial" w:cs="Arial"/>
          <w:sz w:val="20"/>
          <w:szCs w:val="20"/>
        </w:rPr>
        <w:t xml:space="preserve"> közötti</w:t>
      </w:r>
      <w:r w:rsidR="009D445B" w:rsidRPr="00991384">
        <w:rPr>
          <w:rFonts w:ascii="Arial" w:hAnsi="Arial" w:cs="Arial"/>
          <w:sz w:val="20"/>
          <w:szCs w:val="20"/>
        </w:rPr>
        <w:t xml:space="preserve"> (a bekerülési értéknek a terv szerinti értékcsökkenés elszámolt összegével csökkentett) különbözet mutatható ki.</w:t>
      </w:r>
    </w:p>
    <w:p w14:paraId="087D40FA" w14:textId="77777777" w:rsidR="006865F3" w:rsidRPr="00991384" w:rsidRDefault="006865F3" w:rsidP="002533B9">
      <w:pPr>
        <w:jc w:val="both"/>
        <w:rPr>
          <w:rFonts w:ascii="Arial" w:hAnsi="Arial" w:cs="Arial"/>
          <w:i/>
          <w:sz w:val="20"/>
          <w:szCs w:val="20"/>
        </w:rPr>
      </w:pPr>
    </w:p>
    <w:p w14:paraId="48327C94" w14:textId="77777777" w:rsidR="00D34422" w:rsidRPr="00991384" w:rsidRDefault="00D34422" w:rsidP="002533B9">
      <w:pPr>
        <w:jc w:val="both"/>
        <w:rPr>
          <w:rFonts w:ascii="Arial" w:hAnsi="Arial" w:cs="Arial"/>
          <w:b/>
          <w:sz w:val="20"/>
          <w:szCs w:val="20"/>
        </w:rPr>
      </w:pPr>
      <w:r w:rsidRPr="00991384">
        <w:rPr>
          <w:rFonts w:ascii="Arial" w:hAnsi="Arial" w:cs="Arial"/>
          <w:b/>
          <w:sz w:val="20"/>
          <w:szCs w:val="20"/>
        </w:rPr>
        <w:t>81A13 Befektetett pénzügyi eszközök</w:t>
      </w:r>
    </w:p>
    <w:p w14:paraId="53E217BA" w14:textId="03C5F1A5" w:rsidR="00D34422" w:rsidRPr="00991384" w:rsidRDefault="00D34422" w:rsidP="002533B9">
      <w:pPr>
        <w:jc w:val="both"/>
        <w:rPr>
          <w:rFonts w:ascii="Arial" w:hAnsi="Arial" w:cs="Arial"/>
          <w:sz w:val="20"/>
          <w:szCs w:val="20"/>
        </w:rPr>
      </w:pPr>
      <w:r w:rsidRPr="00991384">
        <w:rPr>
          <w:rFonts w:ascii="Arial" w:hAnsi="Arial" w:cs="Arial"/>
          <w:sz w:val="20"/>
          <w:szCs w:val="20"/>
        </w:rPr>
        <w:t xml:space="preserve">A </w:t>
      </w:r>
      <w:r w:rsidR="00C17803" w:rsidRPr="00991384">
        <w:rPr>
          <w:rFonts w:ascii="Arial" w:hAnsi="Arial" w:cs="Arial"/>
          <w:sz w:val="20"/>
          <w:szCs w:val="20"/>
        </w:rPr>
        <w:t xml:space="preserve">Felügyeleti mérlegben a befektetett pénzügyi eszközök közt </w:t>
      </w:r>
      <w:r w:rsidR="00F118F5" w:rsidRPr="00991384">
        <w:rPr>
          <w:rFonts w:ascii="Arial" w:hAnsi="Arial" w:cs="Arial"/>
          <w:sz w:val="20"/>
          <w:szCs w:val="20"/>
        </w:rPr>
        <w:t>kerülnek jelentésre</w:t>
      </w:r>
      <w:r w:rsidR="00C17803" w:rsidRPr="00991384">
        <w:rPr>
          <w:rFonts w:ascii="Arial" w:hAnsi="Arial" w:cs="Arial"/>
          <w:sz w:val="20"/>
          <w:szCs w:val="20"/>
        </w:rPr>
        <w:t xml:space="preserve"> azok az eszközök, amelyeket a vállalkozó azzal a céllal fektetett be más vállalkozónál, vagy adott át más vállalkozónak, hogy ott tartós jövedelemre (osztalékra, kamatra) tegyen szert, vagy befolyásolási, </w:t>
      </w:r>
      <w:r w:rsidR="00C17803" w:rsidRPr="00296C10">
        <w:rPr>
          <w:rFonts w:ascii="Arial" w:hAnsi="Arial" w:cs="Arial"/>
          <w:sz w:val="20"/>
          <w:szCs w:val="20"/>
        </w:rPr>
        <w:t>irányítási</w:t>
      </w:r>
      <w:r w:rsidR="00025D96" w:rsidRPr="00246A91">
        <w:rPr>
          <w:rFonts w:ascii="Arial" w:hAnsi="Arial" w:cs="Arial"/>
          <w:sz w:val="20"/>
          <w:szCs w:val="20"/>
        </w:rPr>
        <w:t>,</w:t>
      </w:r>
      <w:r w:rsidR="00C17803" w:rsidRPr="00991384">
        <w:rPr>
          <w:rFonts w:ascii="Arial" w:hAnsi="Arial" w:cs="Arial"/>
          <w:sz w:val="20"/>
          <w:szCs w:val="20"/>
        </w:rPr>
        <w:t xml:space="preserve"> ellenőrzési lehetőséget érjen el.</w:t>
      </w:r>
    </w:p>
    <w:p w14:paraId="23B50BDF" w14:textId="5AC6D2A5" w:rsidR="00C17803" w:rsidRPr="00991384" w:rsidRDefault="00C17803" w:rsidP="002533B9">
      <w:pPr>
        <w:jc w:val="both"/>
        <w:rPr>
          <w:rFonts w:ascii="Arial" w:hAnsi="Arial" w:cs="Arial"/>
          <w:sz w:val="20"/>
          <w:szCs w:val="20"/>
        </w:rPr>
      </w:pPr>
      <w:r w:rsidRPr="00991384">
        <w:rPr>
          <w:rFonts w:ascii="Arial" w:hAnsi="Arial" w:cs="Arial"/>
          <w:sz w:val="20"/>
          <w:szCs w:val="20"/>
        </w:rPr>
        <w:t>Ezen eszközcsoporton belül is elkülönített soron</w:t>
      </w:r>
      <w:r w:rsidR="004E5428" w:rsidRPr="00991384">
        <w:rPr>
          <w:rFonts w:ascii="Arial" w:hAnsi="Arial" w:cs="Arial"/>
          <w:sz w:val="20"/>
          <w:szCs w:val="20"/>
        </w:rPr>
        <w:t xml:space="preserve"> vagy </w:t>
      </w:r>
      <w:r w:rsidRPr="00991384">
        <w:rPr>
          <w:rFonts w:ascii="Arial" w:hAnsi="Arial" w:cs="Arial"/>
          <w:sz w:val="20"/>
          <w:szCs w:val="20"/>
        </w:rPr>
        <w:t xml:space="preserve">sorokon kell szerepeltetni az elszámolt értékvesztéseket, valamint az értékhelyesbítéseket </w:t>
      </w:r>
      <w:r w:rsidR="007E3B91" w:rsidRPr="00991384">
        <w:rPr>
          <w:rFonts w:ascii="Arial" w:hAnsi="Arial" w:cs="Arial"/>
          <w:sz w:val="20"/>
          <w:szCs w:val="20"/>
        </w:rPr>
        <w:t xml:space="preserve">és </w:t>
      </w:r>
      <w:r w:rsidRPr="00991384">
        <w:rPr>
          <w:rFonts w:ascii="Arial" w:hAnsi="Arial" w:cs="Arial"/>
          <w:sz w:val="20"/>
          <w:szCs w:val="20"/>
        </w:rPr>
        <w:t>értékelési különbözetet, hasonlóan az immateriális javak</w:t>
      </w:r>
      <w:r w:rsidR="00803798" w:rsidRPr="00991384">
        <w:rPr>
          <w:rFonts w:ascii="Arial" w:hAnsi="Arial" w:cs="Arial"/>
          <w:sz w:val="20"/>
          <w:szCs w:val="20"/>
        </w:rPr>
        <w:t>hoz</w:t>
      </w:r>
      <w:r w:rsidRPr="00991384">
        <w:rPr>
          <w:rFonts w:ascii="Arial" w:hAnsi="Arial" w:cs="Arial"/>
          <w:sz w:val="20"/>
          <w:szCs w:val="20"/>
        </w:rPr>
        <w:t xml:space="preserve"> és tárgyi eszközökhöz.</w:t>
      </w:r>
    </w:p>
    <w:p w14:paraId="7395208F" w14:textId="77777777" w:rsidR="00BF1EBE" w:rsidRDefault="00BF1EBE" w:rsidP="002533B9">
      <w:pPr>
        <w:jc w:val="both"/>
        <w:rPr>
          <w:rFonts w:ascii="Arial" w:hAnsi="Arial" w:cs="Arial"/>
          <w:b/>
          <w:sz w:val="20"/>
          <w:szCs w:val="20"/>
        </w:rPr>
      </w:pPr>
    </w:p>
    <w:p w14:paraId="4D328CBE" w14:textId="5706BB14" w:rsidR="00F7118E" w:rsidRDefault="00F7118E" w:rsidP="002533B9">
      <w:pPr>
        <w:jc w:val="both"/>
        <w:rPr>
          <w:ins w:id="69" w:author="MNB" w:date="2024-08-23T13:41:00Z"/>
          <w:rFonts w:ascii="Arial" w:hAnsi="Arial" w:cs="Arial"/>
          <w:b/>
          <w:sz w:val="20"/>
          <w:szCs w:val="20"/>
        </w:rPr>
      </w:pPr>
      <w:ins w:id="70" w:author="MNB" w:date="2024-08-23T13:41:00Z">
        <w:r w:rsidRPr="00F7118E">
          <w:rPr>
            <w:rFonts w:ascii="Arial" w:hAnsi="Arial" w:cs="Arial"/>
            <w:b/>
            <w:sz w:val="20"/>
            <w:szCs w:val="20"/>
          </w:rPr>
          <w:t>81A14 Halasztott adókövetelés</w:t>
        </w:r>
      </w:ins>
    </w:p>
    <w:p w14:paraId="67737778" w14:textId="204B7A53" w:rsidR="006E0616" w:rsidRPr="00F7118E" w:rsidRDefault="006E0616" w:rsidP="002533B9">
      <w:pPr>
        <w:jc w:val="both"/>
        <w:rPr>
          <w:ins w:id="71" w:author="MNB" w:date="2024-08-23T13:41:00Z"/>
          <w:rFonts w:ascii="Arial" w:hAnsi="Arial" w:cs="Arial"/>
          <w:b/>
          <w:sz w:val="20"/>
          <w:szCs w:val="20"/>
        </w:rPr>
      </w:pPr>
      <w:ins w:id="72" w:author="MNB" w:date="2024-08-23T13:41:00Z">
        <w:r>
          <w:rPr>
            <w:rFonts w:ascii="Arial" w:hAnsi="Arial" w:cs="Arial"/>
            <w:b/>
            <w:sz w:val="20"/>
            <w:szCs w:val="20"/>
          </w:rPr>
          <w:t>81B3210 Halasztott adókötelezettség</w:t>
        </w:r>
      </w:ins>
    </w:p>
    <w:p w14:paraId="7B114E7D" w14:textId="776B5259" w:rsidR="00F7118E" w:rsidRDefault="00F7118E" w:rsidP="002533B9">
      <w:pPr>
        <w:jc w:val="both"/>
        <w:rPr>
          <w:ins w:id="73" w:author="MNB" w:date="2024-08-23T13:42:00Z"/>
          <w:rFonts w:ascii="Arial" w:hAnsi="Arial" w:cs="Arial"/>
          <w:bCs/>
          <w:sz w:val="20"/>
          <w:szCs w:val="20"/>
        </w:rPr>
      </w:pPr>
      <w:ins w:id="74" w:author="MNB" w:date="2024-08-23T13:41:00Z">
        <w:r w:rsidRPr="008B47E6">
          <w:rPr>
            <w:rFonts w:ascii="Arial" w:hAnsi="Arial" w:cs="Arial"/>
            <w:bCs/>
            <w:sz w:val="20"/>
            <w:szCs w:val="20"/>
          </w:rPr>
          <w:t>A</w:t>
        </w:r>
        <w:r w:rsidR="006E0616">
          <w:rPr>
            <w:rFonts w:ascii="Arial" w:hAnsi="Arial" w:cs="Arial"/>
            <w:bCs/>
            <w:sz w:val="20"/>
            <w:szCs w:val="20"/>
          </w:rPr>
          <w:t>mennyiben a</w:t>
        </w:r>
        <w:r>
          <w:rPr>
            <w:rFonts w:ascii="Arial" w:hAnsi="Arial" w:cs="Arial"/>
            <w:bCs/>
            <w:sz w:val="20"/>
            <w:szCs w:val="20"/>
          </w:rPr>
          <w:t xml:space="preserve">z adatszolgáltató </w:t>
        </w:r>
        <w:r w:rsidR="006E0616">
          <w:rPr>
            <w:rFonts w:ascii="Arial" w:hAnsi="Arial" w:cs="Arial"/>
            <w:bCs/>
            <w:sz w:val="20"/>
            <w:szCs w:val="20"/>
          </w:rPr>
          <w:t xml:space="preserve">a számviteli politikája szerint a halasztott adó </w:t>
        </w:r>
        <w:r w:rsidR="00FA6E6C">
          <w:rPr>
            <w:rFonts w:ascii="Arial" w:hAnsi="Arial" w:cs="Arial"/>
            <w:bCs/>
            <w:sz w:val="20"/>
            <w:szCs w:val="20"/>
          </w:rPr>
          <w:t xml:space="preserve">mérlegben történő </w:t>
        </w:r>
        <w:r w:rsidR="006E0616">
          <w:rPr>
            <w:rFonts w:ascii="Arial" w:hAnsi="Arial" w:cs="Arial"/>
            <w:bCs/>
            <w:sz w:val="20"/>
            <w:szCs w:val="20"/>
          </w:rPr>
          <w:t>kimutatása mellett döntött, itt kell feltüntetni</w:t>
        </w:r>
        <w:r w:rsidR="00EE7803">
          <w:rPr>
            <w:rFonts w:ascii="Arial" w:hAnsi="Arial" w:cs="Arial"/>
            <w:bCs/>
            <w:sz w:val="20"/>
            <w:szCs w:val="20"/>
          </w:rPr>
          <w:t>e</w:t>
        </w:r>
        <w:r w:rsidR="006E0616">
          <w:rPr>
            <w:rFonts w:ascii="Arial" w:hAnsi="Arial" w:cs="Arial"/>
            <w:bCs/>
            <w:sz w:val="20"/>
            <w:szCs w:val="20"/>
          </w:rPr>
          <w:t xml:space="preserve"> </w:t>
        </w:r>
        <w:r w:rsidR="00CD6ECA" w:rsidRPr="00991384">
          <w:rPr>
            <w:rFonts w:ascii="Arial" w:hAnsi="Arial" w:cs="Arial"/>
            <w:snapToGrid w:val="0"/>
            <w:sz w:val="20"/>
            <w:szCs w:val="20"/>
          </w:rPr>
          <w:t>–</w:t>
        </w:r>
        <w:r w:rsidR="00CD6ECA">
          <w:rPr>
            <w:rFonts w:ascii="Arial" w:hAnsi="Arial" w:cs="Arial"/>
            <w:bCs/>
            <w:sz w:val="20"/>
            <w:szCs w:val="20"/>
          </w:rPr>
          <w:t xml:space="preserve"> </w:t>
        </w:r>
        <w:r w:rsidR="00FA6E6C">
          <w:rPr>
            <w:rFonts w:ascii="Arial" w:hAnsi="Arial" w:cs="Arial"/>
            <w:bCs/>
            <w:sz w:val="20"/>
            <w:szCs w:val="20"/>
          </w:rPr>
          <w:t>jellegétől</w:t>
        </w:r>
        <w:r w:rsidR="006E0616">
          <w:rPr>
            <w:rFonts w:ascii="Arial" w:hAnsi="Arial" w:cs="Arial"/>
            <w:bCs/>
            <w:sz w:val="20"/>
            <w:szCs w:val="20"/>
          </w:rPr>
          <w:t xml:space="preserve"> függően </w:t>
        </w:r>
        <w:r w:rsidR="00CD6ECA" w:rsidRPr="00991384">
          <w:rPr>
            <w:rFonts w:ascii="Arial" w:hAnsi="Arial" w:cs="Arial"/>
            <w:snapToGrid w:val="0"/>
            <w:sz w:val="20"/>
            <w:szCs w:val="20"/>
          </w:rPr>
          <w:t>–</w:t>
        </w:r>
        <w:r w:rsidR="00CD6ECA">
          <w:rPr>
            <w:rFonts w:ascii="Arial" w:hAnsi="Arial" w:cs="Arial"/>
            <w:snapToGrid w:val="0"/>
            <w:sz w:val="20"/>
            <w:szCs w:val="20"/>
          </w:rPr>
          <w:t xml:space="preserve"> </w:t>
        </w:r>
        <w:r w:rsidR="006E0616">
          <w:rPr>
            <w:rFonts w:ascii="Arial" w:hAnsi="Arial" w:cs="Arial"/>
            <w:bCs/>
            <w:sz w:val="20"/>
            <w:szCs w:val="20"/>
          </w:rPr>
          <w:t xml:space="preserve">a </w:t>
        </w:r>
        <w:r w:rsidRPr="008B47E6">
          <w:rPr>
            <w:rFonts w:ascii="Arial" w:hAnsi="Arial" w:cs="Arial"/>
            <w:bCs/>
            <w:sz w:val="20"/>
            <w:szCs w:val="20"/>
          </w:rPr>
          <w:t>Számv. tv. 45/A. §</w:t>
        </w:r>
        <w:r w:rsidR="00EE7803">
          <w:rPr>
            <w:rFonts w:ascii="Arial" w:hAnsi="Arial" w:cs="Arial"/>
            <w:bCs/>
            <w:sz w:val="20"/>
            <w:szCs w:val="20"/>
          </w:rPr>
          <w:t>-</w:t>
        </w:r>
        <w:r w:rsidRPr="008B47E6">
          <w:rPr>
            <w:rFonts w:ascii="Arial" w:hAnsi="Arial" w:cs="Arial"/>
            <w:bCs/>
            <w:sz w:val="20"/>
            <w:szCs w:val="20"/>
          </w:rPr>
          <w:t>a szerint</w:t>
        </w:r>
        <w:r w:rsidR="00FB6199">
          <w:rPr>
            <w:rFonts w:ascii="Arial" w:hAnsi="Arial" w:cs="Arial"/>
            <w:bCs/>
            <w:sz w:val="20"/>
            <w:szCs w:val="20"/>
          </w:rPr>
          <w:t xml:space="preserve"> a</w:t>
        </w:r>
        <w:r w:rsidRPr="008B47E6">
          <w:rPr>
            <w:rFonts w:ascii="Arial" w:hAnsi="Arial" w:cs="Arial"/>
            <w:bCs/>
            <w:sz w:val="20"/>
            <w:szCs w:val="20"/>
          </w:rPr>
          <w:t xml:space="preserve"> </w:t>
        </w:r>
        <w:r w:rsidR="006E0616">
          <w:rPr>
            <w:rFonts w:ascii="Arial" w:hAnsi="Arial" w:cs="Arial"/>
            <w:bCs/>
            <w:sz w:val="20"/>
            <w:szCs w:val="20"/>
          </w:rPr>
          <w:t>halasztott adókövetelés és adókötelezettség összegét.</w:t>
        </w:r>
      </w:ins>
    </w:p>
    <w:p w14:paraId="6B85A0EC" w14:textId="77777777" w:rsidR="00176357" w:rsidRPr="008B47E6" w:rsidRDefault="00176357" w:rsidP="002533B9">
      <w:pPr>
        <w:jc w:val="both"/>
        <w:rPr>
          <w:ins w:id="75" w:author="MNB" w:date="2024-08-23T13:41:00Z"/>
          <w:rFonts w:ascii="Arial" w:hAnsi="Arial" w:cs="Arial"/>
          <w:bCs/>
          <w:sz w:val="20"/>
          <w:szCs w:val="20"/>
        </w:rPr>
      </w:pPr>
    </w:p>
    <w:p w14:paraId="3B0EF0C8" w14:textId="62230DDB" w:rsidR="00C17803" w:rsidRPr="00991384" w:rsidRDefault="00C17803" w:rsidP="002533B9">
      <w:pPr>
        <w:jc w:val="both"/>
        <w:rPr>
          <w:rFonts w:ascii="Arial" w:hAnsi="Arial" w:cs="Arial"/>
          <w:b/>
          <w:sz w:val="20"/>
          <w:szCs w:val="20"/>
        </w:rPr>
      </w:pPr>
      <w:r w:rsidRPr="00991384">
        <w:rPr>
          <w:rFonts w:ascii="Arial" w:hAnsi="Arial" w:cs="Arial"/>
          <w:b/>
          <w:sz w:val="20"/>
          <w:szCs w:val="20"/>
        </w:rPr>
        <w:t>81A2 Forgóeszközök</w:t>
      </w:r>
    </w:p>
    <w:p w14:paraId="4737F29C" w14:textId="77777777" w:rsidR="00C17803" w:rsidRPr="00991384" w:rsidRDefault="00C17803" w:rsidP="002533B9">
      <w:pPr>
        <w:jc w:val="both"/>
        <w:rPr>
          <w:rFonts w:ascii="Arial" w:hAnsi="Arial" w:cs="Arial"/>
          <w:sz w:val="20"/>
          <w:szCs w:val="20"/>
        </w:rPr>
      </w:pPr>
      <w:r w:rsidRPr="00991384">
        <w:rPr>
          <w:rFonts w:ascii="Arial" w:hAnsi="Arial" w:cs="Arial"/>
          <w:sz w:val="20"/>
          <w:szCs w:val="20"/>
        </w:rPr>
        <w:t>A Felügyeleti mérleg ezen eszközcsoportjában kell szerepeltetni a készleteket, a tevékenységet nem tartósan szolgáló követeléseket, hitelviszonyt megtestesítő értékpapírokat, tulajdoni részesedést jelentő befektetéseket, pénzeszközöket</w:t>
      </w:r>
      <w:r w:rsidR="00C8582F" w:rsidRPr="00991384">
        <w:rPr>
          <w:rFonts w:ascii="Arial" w:hAnsi="Arial" w:cs="Arial"/>
          <w:sz w:val="20"/>
          <w:szCs w:val="20"/>
        </w:rPr>
        <w:t>.</w:t>
      </w:r>
    </w:p>
    <w:p w14:paraId="48632F3A" w14:textId="77777777" w:rsidR="00C17803" w:rsidRPr="00991384" w:rsidRDefault="00C17803" w:rsidP="002533B9">
      <w:pPr>
        <w:jc w:val="both"/>
        <w:rPr>
          <w:rFonts w:ascii="Arial" w:hAnsi="Arial" w:cs="Arial"/>
          <w:snapToGrid w:val="0"/>
          <w:sz w:val="20"/>
          <w:szCs w:val="20"/>
        </w:rPr>
      </w:pPr>
    </w:p>
    <w:p w14:paraId="201794C5" w14:textId="3125DB03"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A követelések számbavételénél a rövid lejáratú követelések között kell figyelembe venni </w:t>
      </w:r>
      <w:r w:rsidR="000F04E0" w:rsidRPr="00991384">
        <w:rPr>
          <w:rFonts w:ascii="Arial" w:hAnsi="Arial" w:cs="Arial"/>
          <w:snapToGrid w:val="0"/>
          <w:sz w:val="20"/>
          <w:szCs w:val="20"/>
        </w:rPr>
        <w:t xml:space="preserve">– </w:t>
      </w:r>
      <w:r w:rsidRPr="00991384">
        <w:rPr>
          <w:rFonts w:ascii="Arial" w:hAnsi="Arial" w:cs="Arial"/>
          <w:snapToGrid w:val="0"/>
          <w:sz w:val="20"/>
          <w:szCs w:val="20"/>
        </w:rPr>
        <w:t>a vonatkozó számviteli előírás szerint –</w:t>
      </w:r>
      <w:r w:rsidR="00ED316E" w:rsidRPr="00991384">
        <w:rPr>
          <w:rFonts w:ascii="Arial" w:hAnsi="Arial" w:cs="Arial"/>
          <w:snapToGrid w:val="0"/>
          <w:sz w:val="20"/>
          <w:szCs w:val="20"/>
        </w:rPr>
        <w:t xml:space="preserve"> </w:t>
      </w:r>
      <w:r w:rsidRPr="00991384">
        <w:rPr>
          <w:rFonts w:ascii="Arial" w:hAnsi="Arial" w:cs="Arial"/>
          <w:snapToGrid w:val="0"/>
          <w:sz w:val="20"/>
          <w:szCs w:val="20"/>
        </w:rPr>
        <w:t xml:space="preserve">a mérlegben követelésként a 3-as számlaosztályban kimutatott esedékes, de </w:t>
      </w:r>
      <w:r w:rsidR="00F75A2F" w:rsidRPr="00991384">
        <w:rPr>
          <w:rFonts w:ascii="Arial" w:hAnsi="Arial" w:cs="Arial"/>
          <w:snapToGrid w:val="0"/>
          <w:sz w:val="20"/>
          <w:szCs w:val="20"/>
        </w:rPr>
        <w:t xml:space="preserve">ki </w:t>
      </w:r>
      <w:r w:rsidRPr="00991384">
        <w:rPr>
          <w:rFonts w:ascii="Arial" w:hAnsi="Arial" w:cs="Arial"/>
          <w:snapToGrid w:val="0"/>
          <w:sz w:val="20"/>
          <w:szCs w:val="20"/>
        </w:rPr>
        <w:t>nem fizetett kamatok és kamatjellegű jutalékok összegét is.</w:t>
      </w:r>
    </w:p>
    <w:p w14:paraId="43B31518" w14:textId="77777777" w:rsidR="003E5673" w:rsidRPr="00991384" w:rsidRDefault="003E5673" w:rsidP="002533B9">
      <w:pPr>
        <w:jc w:val="both"/>
        <w:rPr>
          <w:rFonts w:ascii="Arial" w:hAnsi="Arial" w:cs="Arial"/>
          <w:snapToGrid w:val="0"/>
          <w:sz w:val="20"/>
          <w:szCs w:val="20"/>
        </w:rPr>
      </w:pPr>
    </w:p>
    <w:p w14:paraId="483D1727" w14:textId="77777777" w:rsidR="00FD74CC" w:rsidRPr="00991384" w:rsidRDefault="00FD74CC" w:rsidP="002533B9">
      <w:pPr>
        <w:jc w:val="both"/>
        <w:rPr>
          <w:rFonts w:ascii="Arial" w:hAnsi="Arial" w:cs="Arial"/>
          <w:snapToGrid w:val="0"/>
          <w:sz w:val="20"/>
          <w:szCs w:val="20"/>
        </w:rPr>
      </w:pPr>
      <w:r w:rsidRPr="00991384">
        <w:rPr>
          <w:rFonts w:ascii="Arial" w:hAnsi="Arial" w:cs="Arial"/>
          <w:snapToGrid w:val="0"/>
          <w:sz w:val="20"/>
          <w:szCs w:val="20"/>
        </w:rPr>
        <w:lastRenderedPageBreak/>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az eszközök között elkülönített soron (81A22</w:t>
      </w:r>
      <w:r w:rsidR="000F68FE" w:rsidRPr="00991384">
        <w:rPr>
          <w:rFonts w:ascii="Arial" w:hAnsi="Arial" w:cs="Arial"/>
          <w:snapToGrid w:val="0"/>
          <w:sz w:val="20"/>
          <w:szCs w:val="20"/>
        </w:rPr>
        <w:t>64</w:t>
      </w:r>
      <w:r w:rsidRPr="00991384">
        <w:rPr>
          <w:rFonts w:ascii="Arial" w:hAnsi="Arial" w:cs="Arial"/>
          <w:snapToGrid w:val="0"/>
          <w:sz w:val="20"/>
          <w:szCs w:val="20"/>
        </w:rPr>
        <w:t>) kell, hogy kimutassa azon követeléseit, amely az ügyfelekkel szembeni pénzforgalmi és kapcsolódó pénzügyi szolgáltatásból adódnak.</w:t>
      </w:r>
    </w:p>
    <w:p w14:paraId="6AAE2069" w14:textId="77777777" w:rsidR="00F75A2F" w:rsidRPr="00991384" w:rsidRDefault="00F75A2F" w:rsidP="002533B9">
      <w:pPr>
        <w:jc w:val="both"/>
        <w:rPr>
          <w:rFonts w:ascii="Arial" w:hAnsi="Arial" w:cs="Arial"/>
          <w:b/>
          <w:snapToGrid w:val="0"/>
          <w:sz w:val="20"/>
          <w:szCs w:val="20"/>
        </w:rPr>
      </w:pPr>
    </w:p>
    <w:p w14:paraId="351E55E7" w14:textId="77777777" w:rsidR="003F3AF0" w:rsidRPr="00991384" w:rsidRDefault="00F75A2F"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3F3AF0" w:rsidRPr="00991384">
        <w:rPr>
          <w:rFonts w:ascii="Arial" w:hAnsi="Arial" w:cs="Arial"/>
          <w:b/>
          <w:snapToGrid w:val="0"/>
          <w:sz w:val="20"/>
          <w:szCs w:val="20"/>
        </w:rPr>
        <w:t>81A22</w:t>
      </w:r>
      <w:r w:rsidR="008F5209" w:rsidRPr="00991384">
        <w:rPr>
          <w:rFonts w:ascii="Arial" w:hAnsi="Arial" w:cs="Arial"/>
          <w:b/>
          <w:snapToGrid w:val="0"/>
          <w:sz w:val="20"/>
          <w:szCs w:val="20"/>
        </w:rPr>
        <w:t>65</w:t>
      </w:r>
      <w:r w:rsidR="003F3AF0" w:rsidRPr="00991384">
        <w:rPr>
          <w:rFonts w:ascii="Arial" w:hAnsi="Arial" w:cs="Arial"/>
          <w:b/>
          <w:snapToGrid w:val="0"/>
          <w:sz w:val="20"/>
          <w:szCs w:val="20"/>
        </w:rPr>
        <w:t xml:space="preserve"> Egyéb rövid lejáratú követelések</w:t>
      </w:r>
      <w:r w:rsidR="003F3AF0" w:rsidRPr="00991384">
        <w:rPr>
          <w:rFonts w:ascii="Arial" w:hAnsi="Arial" w:cs="Arial"/>
          <w:snapToGrid w:val="0"/>
          <w:sz w:val="20"/>
          <w:szCs w:val="20"/>
        </w:rPr>
        <w:t xml:space="preserve"> soron kell jelenteni </w:t>
      </w:r>
      <w:r w:rsidR="003B6113"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003B6113" w:rsidRPr="00991384">
        <w:rPr>
          <w:rFonts w:ascii="Arial" w:hAnsi="Arial" w:cs="Arial"/>
          <w:snapToGrid w:val="0"/>
          <w:sz w:val="20"/>
          <w:szCs w:val="20"/>
        </w:rPr>
        <w:t xml:space="preserve"> 17/B</w:t>
      </w:r>
      <w:r w:rsidR="00E07F67" w:rsidRPr="00991384">
        <w:rPr>
          <w:rFonts w:ascii="Arial" w:hAnsi="Arial" w:cs="Arial"/>
          <w:snapToGrid w:val="0"/>
          <w:sz w:val="20"/>
          <w:szCs w:val="20"/>
        </w:rPr>
        <w:t xml:space="preserve">. </w:t>
      </w:r>
      <w:r w:rsidR="003B6113" w:rsidRPr="00991384">
        <w:rPr>
          <w:rFonts w:ascii="Arial" w:hAnsi="Arial" w:cs="Arial"/>
          <w:snapToGrid w:val="0"/>
          <w:sz w:val="20"/>
          <w:szCs w:val="20"/>
        </w:rPr>
        <w:t xml:space="preserve">§ (3) bekezdése alapján </w:t>
      </w:r>
      <w:r w:rsidR="003F3AF0" w:rsidRPr="00991384">
        <w:rPr>
          <w:rFonts w:ascii="Arial" w:hAnsi="Arial" w:cs="Arial"/>
          <w:snapToGrid w:val="0"/>
          <w:sz w:val="20"/>
          <w:szCs w:val="20"/>
        </w:rPr>
        <w:t>az ügyfelekkel szemben az elektronikus pénzkibocsátásból adódóan keletkezett követeléseket.</w:t>
      </w:r>
    </w:p>
    <w:p w14:paraId="67D25F20" w14:textId="77777777" w:rsidR="005841CD" w:rsidRPr="00991384" w:rsidRDefault="00925045" w:rsidP="002533B9">
      <w:pPr>
        <w:jc w:val="both"/>
        <w:rPr>
          <w:rFonts w:ascii="Arial" w:hAnsi="Arial" w:cs="Arial"/>
          <w:snapToGrid w:val="0"/>
          <w:sz w:val="20"/>
          <w:szCs w:val="20"/>
        </w:rPr>
      </w:pPr>
      <w:r w:rsidRPr="00991384">
        <w:rPr>
          <w:rFonts w:ascii="Arial" w:hAnsi="Arial" w:cs="Arial"/>
          <w:snapToGrid w:val="0"/>
          <w:sz w:val="20"/>
          <w:szCs w:val="20"/>
        </w:rPr>
        <w:t>A Pszkr. 6</w:t>
      </w:r>
      <w:r w:rsidR="00E07F67" w:rsidRPr="00991384">
        <w:rPr>
          <w:rFonts w:ascii="Arial" w:hAnsi="Arial" w:cs="Arial"/>
          <w:snapToGrid w:val="0"/>
          <w:sz w:val="20"/>
          <w:szCs w:val="20"/>
        </w:rPr>
        <w:t>.</w:t>
      </w:r>
      <w:r w:rsidR="00CC4372" w:rsidRPr="00991384">
        <w:rPr>
          <w:rFonts w:ascii="Arial" w:hAnsi="Arial" w:cs="Arial"/>
          <w:snapToGrid w:val="0"/>
          <w:sz w:val="20"/>
          <w:szCs w:val="20"/>
        </w:rPr>
        <w:t xml:space="preserve"> § (6) </w:t>
      </w:r>
      <w:r w:rsidRPr="00991384">
        <w:rPr>
          <w:rFonts w:ascii="Arial" w:hAnsi="Arial" w:cs="Arial"/>
          <w:snapToGrid w:val="0"/>
          <w:sz w:val="20"/>
          <w:szCs w:val="20"/>
        </w:rPr>
        <w:t>bekezdésében</w:t>
      </w:r>
      <w:r w:rsidR="00CC4372" w:rsidRPr="00991384">
        <w:rPr>
          <w:rFonts w:ascii="Arial" w:hAnsi="Arial" w:cs="Arial"/>
          <w:snapToGrid w:val="0"/>
          <w:sz w:val="20"/>
          <w:szCs w:val="20"/>
        </w:rPr>
        <w:t xml:space="preserve"> foglaltaknak megfelelően </w:t>
      </w:r>
      <w:r w:rsidR="009E676D" w:rsidRPr="00991384">
        <w:rPr>
          <w:rFonts w:ascii="Arial" w:hAnsi="Arial" w:cs="Arial"/>
          <w:snapToGrid w:val="0"/>
          <w:sz w:val="20"/>
          <w:szCs w:val="20"/>
        </w:rPr>
        <w:t>a</w:t>
      </w:r>
      <w:r w:rsidR="005841CD" w:rsidRPr="00991384">
        <w:rPr>
          <w:rFonts w:ascii="Arial" w:hAnsi="Arial" w:cs="Arial"/>
          <w:snapToGrid w:val="0"/>
          <w:sz w:val="20"/>
          <w:szCs w:val="20"/>
        </w:rPr>
        <w:t xml:space="preserve"> pénzforgalmi szolgáltatónak a pénzeszközök között elkülönítetten kell nyilvántartani</w:t>
      </w:r>
      <w:r w:rsidR="00A55FD0" w:rsidRPr="00991384">
        <w:rPr>
          <w:rFonts w:ascii="Arial" w:hAnsi="Arial" w:cs="Arial"/>
          <w:snapToGrid w:val="0"/>
          <w:sz w:val="20"/>
          <w:szCs w:val="20"/>
        </w:rPr>
        <w:t>a</w:t>
      </w:r>
      <w:r w:rsidR="005841CD" w:rsidRPr="00991384">
        <w:rPr>
          <w:rFonts w:ascii="Arial" w:hAnsi="Arial" w:cs="Arial"/>
          <w:snapToGrid w:val="0"/>
          <w:sz w:val="20"/>
          <w:szCs w:val="20"/>
        </w:rPr>
        <w:t xml:space="preserve"> a pénzforgalmi szolgáltatással összefüggésben birtokába került (általa kezelt), az ügyfelek tulajdonát megtestesítő pénzeszközöket</w:t>
      </w:r>
      <w:r w:rsidR="009E676D" w:rsidRPr="00991384">
        <w:rPr>
          <w:rFonts w:ascii="Arial" w:hAnsi="Arial" w:cs="Arial"/>
          <w:snapToGrid w:val="0"/>
          <w:sz w:val="20"/>
          <w:szCs w:val="20"/>
        </w:rPr>
        <w:t>.</w:t>
      </w:r>
    </w:p>
    <w:p w14:paraId="0C983129" w14:textId="77777777" w:rsidR="005841CD" w:rsidRPr="00991384" w:rsidRDefault="005841CD" w:rsidP="005841CD">
      <w:pPr>
        <w:jc w:val="both"/>
        <w:rPr>
          <w:rFonts w:ascii="Arial" w:hAnsi="Arial" w:cs="Arial"/>
          <w:snapToGrid w:val="0"/>
          <w:sz w:val="20"/>
          <w:szCs w:val="20"/>
        </w:rPr>
      </w:pPr>
      <w:r w:rsidRPr="00991384">
        <w:rPr>
          <w:rFonts w:ascii="Arial" w:hAnsi="Arial" w:cs="Arial"/>
          <w:snapToGrid w:val="0"/>
          <w:sz w:val="20"/>
          <w:szCs w:val="20"/>
        </w:rPr>
        <w:t>A 81A24</w:t>
      </w:r>
      <w:r w:rsidR="009F46FD" w:rsidRPr="00991384">
        <w:rPr>
          <w:rFonts w:ascii="Arial" w:hAnsi="Arial" w:cs="Arial"/>
          <w:snapToGrid w:val="0"/>
          <w:sz w:val="20"/>
          <w:szCs w:val="20"/>
        </w:rPr>
        <w:t>2</w:t>
      </w:r>
      <w:r w:rsidRPr="00991384">
        <w:rPr>
          <w:rFonts w:ascii="Arial" w:hAnsi="Arial" w:cs="Arial"/>
          <w:snapToGrid w:val="0"/>
          <w:sz w:val="20"/>
          <w:szCs w:val="20"/>
        </w:rPr>
        <w:t xml:space="preserve"> pénzforgalmi számlák soron kell szerepeltetni azokat a </w:t>
      </w:r>
      <w:r w:rsidR="00925045" w:rsidRPr="00991384">
        <w:rPr>
          <w:rFonts w:ascii="Arial" w:hAnsi="Arial" w:cs="Arial"/>
          <w:snapToGrid w:val="0"/>
          <w:sz w:val="20"/>
          <w:szCs w:val="20"/>
        </w:rPr>
        <w:t>fizetési számlákat, melyeket az</w:t>
      </w:r>
      <w:r w:rsidRPr="00991384">
        <w:rPr>
          <w:rFonts w:ascii="Arial" w:hAnsi="Arial" w:cs="Arial"/>
          <w:snapToGrid w:val="0"/>
          <w:sz w:val="20"/>
          <w:szCs w:val="20"/>
        </w:rPr>
        <w:t xml:space="preserve"> </w:t>
      </w:r>
      <w:r w:rsidR="001D14FD" w:rsidRPr="00991384">
        <w:rPr>
          <w:rFonts w:ascii="Arial" w:hAnsi="Arial" w:cs="Arial"/>
          <w:snapToGrid w:val="0"/>
          <w:sz w:val="20"/>
          <w:szCs w:val="20"/>
        </w:rPr>
        <w:t xml:space="preserve">adatszolgáltató </w:t>
      </w:r>
      <w:r w:rsidRPr="00991384">
        <w:rPr>
          <w:rFonts w:ascii="Arial" w:hAnsi="Arial" w:cs="Arial"/>
          <w:snapToGrid w:val="0"/>
          <w:sz w:val="20"/>
          <w:szCs w:val="20"/>
        </w:rPr>
        <w:t xml:space="preserve">rendszeres gazdasági tevékenységével összefüggésben pénzforgalmának lebonyolítása céljából, törvényben megállapított kötelezettsége alapján </w:t>
      </w:r>
      <w:r w:rsidR="00AD2F8D" w:rsidRPr="00991384">
        <w:rPr>
          <w:rFonts w:ascii="Arial" w:hAnsi="Arial" w:cs="Arial"/>
          <w:snapToGrid w:val="0"/>
          <w:sz w:val="20"/>
          <w:szCs w:val="20"/>
        </w:rPr>
        <w:t xml:space="preserve">az adatszolgáltató részére </w:t>
      </w:r>
      <w:r w:rsidRPr="00991384">
        <w:rPr>
          <w:rFonts w:ascii="Arial" w:hAnsi="Arial" w:cs="Arial"/>
          <w:snapToGrid w:val="0"/>
          <w:sz w:val="20"/>
          <w:szCs w:val="20"/>
        </w:rPr>
        <w:t>nyitott</w:t>
      </w:r>
      <w:r w:rsidR="00AD2F8D" w:rsidRPr="00991384">
        <w:rPr>
          <w:rFonts w:ascii="Arial" w:hAnsi="Arial" w:cs="Arial"/>
          <w:snapToGrid w:val="0"/>
          <w:sz w:val="20"/>
          <w:szCs w:val="20"/>
        </w:rPr>
        <w:t>ak</w:t>
      </w:r>
      <w:r w:rsidRPr="00991384">
        <w:rPr>
          <w:rFonts w:ascii="Arial" w:hAnsi="Arial" w:cs="Arial"/>
          <w:snapToGrid w:val="0"/>
          <w:sz w:val="20"/>
          <w:szCs w:val="20"/>
        </w:rPr>
        <w:t>.</w:t>
      </w:r>
    </w:p>
    <w:p w14:paraId="45A29FE7" w14:textId="77777777" w:rsidR="00E95BBE" w:rsidRPr="00991384" w:rsidRDefault="00E95BBE" w:rsidP="005841CD">
      <w:pPr>
        <w:jc w:val="both"/>
        <w:rPr>
          <w:rFonts w:ascii="Arial" w:hAnsi="Arial" w:cs="Arial"/>
          <w:snapToGrid w:val="0"/>
          <w:sz w:val="20"/>
          <w:szCs w:val="20"/>
        </w:rPr>
      </w:pPr>
      <w:r w:rsidRPr="00991384">
        <w:rPr>
          <w:rFonts w:ascii="Arial" w:hAnsi="Arial" w:cs="Arial"/>
          <w:snapToGrid w:val="0"/>
          <w:sz w:val="20"/>
          <w:szCs w:val="20"/>
        </w:rPr>
        <w:t xml:space="preserve">A 81A244 soron kell szerepeltetni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D7703" w:rsidRPr="00991384">
        <w:rPr>
          <w:rFonts w:ascii="Arial" w:hAnsi="Arial" w:cs="Arial"/>
          <w:snapToGrid w:val="0"/>
          <w:sz w:val="20"/>
          <w:szCs w:val="20"/>
        </w:rPr>
        <w:t xml:space="preserve"> </w:t>
      </w:r>
      <w:r w:rsidR="00305E89" w:rsidRPr="00991384">
        <w:rPr>
          <w:rFonts w:ascii="Arial" w:hAnsi="Arial" w:cs="Arial"/>
          <w:snapToGrid w:val="0"/>
          <w:sz w:val="20"/>
          <w:szCs w:val="20"/>
        </w:rPr>
        <w:t>46.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és 51.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w:t>
      </w:r>
      <w:r w:rsidRPr="00991384">
        <w:rPr>
          <w:rFonts w:ascii="Arial" w:hAnsi="Arial" w:cs="Arial"/>
          <w:snapToGrid w:val="0"/>
          <w:sz w:val="20"/>
          <w:szCs w:val="20"/>
        </w:rPr>
        <w:t xml:space="preserve">alapján elkülönített letéti számlán elhelyezett </w:t>
      </w:r>
      <w:r w:rsidR="009F46FD" w:rsidRPr="00991384">
        <w:rPr>
          <w:rFonts w:ascii="Arial" w:hAnsi="Arial" w:cs="Arial"/>
          <w:snapToGrid w:val="0"/>
          <w:sz w:val="20"/>
          <w:szCs w:val="20"/>
        </w:rPr>
        <w:t xml:space="preserve">ügyfélpénzek </w:t>
      </w:r>
      <w:r w:rsidRPr="00991384">
        <w:rPr>
          <w:rFonts w:ascii="Arial" w:hAnsi="Arial" w:cs="Arial"/>
          <w:snapToGrid w:val="0"/>
          <w:sz w:val="20"/>
          <w:szCs w:val="20"/>
        </w:rPr>
        <w:t>összeg</w:t>
      </w:r>
      <w:r w:rsidR="009F46FD" w:rsidRPr="00991384">
        <w:rPr>
          <w:rFonts w:ascii="Arial" w:hAnsi="Arial" w:cs="Arial"/>
          <w:snapToGrid w:val="0"/>
          <w:sz w:val="20"/>
          <w:szCs w:val="20"/>
        </w:rPr>
        <w:t>é</w:t>
      </w:r>
      <w:r w:rsidRPr="00991384">
        <w:rPr>
          <w:rFonts w:ascii="Arial" w:hAnsi="Arial" w:cs="Arial"/>
          <w:snapToGrid w:val="0"/>
          <w:sz w:val="20"/>
          <w:szCs w:val="20"/>
        </w:rPr>
        <w:t>t.</w:t>
      </w:r>
    </w:p>
    <w:p w14:paraId="0ADD28A1" w14:textId="77777777" w:rsidR="00D732F3" w:rsidRPr="00991384" w:rsidRDefault="00D732F3" w:rsidP="002533B9">
      <w:pPr>
        <w:jc w:val="both"/>
        <w:rPr>
          <w:rFonts w:ascii="Arial" w:hAnsi="Arial" w:cs="Arial"/>
          <w:snapToGrid w:val="0"/>
          <w:sz w:val="20"/>
          <w:szCs w:val="20"/>
        </w:rPr>
      </w:pPr>
    </w:p>
    <w:p w14:paraId="616C5572" w14:textId="77777777" w:rsidR="00A879AB" w:rsidRPr="00991384" w:rsidRDefault="00A879AB" w:rsidP="002533B9">
      <w:pPr>
        <w:jc w:val="both"/>
        <w:rPr>
          <w:rFonts w:ascii="Arial" w:hAnsi="Arial" w:cs="Arial"/>
          <w:b/>
          <w:snapToGrid w:val="0"/>
          <w:sz w:val="20"/>
          <w:szCs w:val="20"/>
        </w:rPr>
      </w:pPr>
      <w:r w:rsidRPr="00991384">
        <w:rPr>
          <w:rFonts w:ascii="Arial" w:hAnsi="Arial" w:cs="Arial"/>
          <w:b/>
          <w:snapToGrid w:val="0"/>
          <w:sz w:val="20"/>
          <w:szCs w:val="20"/>
        </w:rPr>
        <w:t>81A3</w:t>
      </w:r>
      <w:r w:rsidR="004155D6" w:rsidRPr="00991384">
        <w:rPr>
          <w:rFonts w:ascii="Arial" w:hAnsi="Arial" w:cs="Arial"/>
          <w:b/>
          <w:snapToGrid w:val="0"/>
          <w:sz w:val="20"/>
          <w:szCs w:val="20"/>
        </w:rPr>
        <w:t xml:space="preserve"> </w:t>
      </w:r>
      <w:r w:rsidRPr="00991384">
        <w:rPr>
          <w:rFonts w:ascii="Arial" w:hAnsi="Arial" w:cs="Arial"/>
          <w:b/>
          <w:snapToGrid w:val="0"/>
          <w:sz w:val="20"/>
          <w:szCs w:val="20"/>
        </w:rPr>
        <w:t>Aktív időbeli elhatárolások</w:t>
      </w:r>
    </w:p>
    <w:p w14:paraId="1416CFA8" w14:textId="77777777" w:rsidR="00B82F84" w:rsidRPr="00991384" w:rsidRDefault="00B82F84"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előírásainak megfelelően a Felügyeleti mérlegben aktív időbeli elhatárolásként elkülönítetten kell kimutatni a</w:t>
      </w:r>
      <w:r w:rsidR="00291999" w:rsidRPr="00991384">
        <w:rPr>
          <w:rFonts w:ascii="Arial" w:hAnsi="Arial" w:cs="Arial"/>
          <w:snapToGrid w:val="0"/>
          <w:sz w:val="20"/>
          <w:szCs w:val="20"/>
        </w:rPr>
        <w:t xml:space="preserve"> tárgynegyedévi</w:t>
      </w:r>
      <w:r w:rsidR="007E3B91" w:rsidRPr="00991384">
        <w:rPr>
          <w:rFonts w:ascii="Arial" w:hAnsi="Arial" w:cs="Arial"/>
          <w:snapToGrid w:val="0"/>
          <w:sz w:val="20"/>
          <w:szCs w:val="20"/>
        </w:rPr>
        <w:t xml:space="preserve">, és </w:t>
      </w:r>
      <w:r w:rsidR="00291999" w:rsidRPr="00991384">
        <w:rPr>
          <w:rFonts w:ascii="Arial" w:hAnsi="Arial" w:cs="Arial"/>
          <w:snapToGrid w:val="0"/>
          <w:sz w:val="20"/>
          <w:szCs w:val="20"/>
        </w:rPr>
        <w:t>az</w:t>
      </w:r>
      <w:r w:rsidRPr="00991384">
        <w:rPr>
          <w:rFonts w:ascii="Arial" w:hAnsi="Arial" w:cs="Arial"/>
          <w:snapToGrid w:val="0"/>
          <w:sz w:val="20"/>
          <w:szCs w:val="20"/>
        </w:rPr>
        <w:t xml:space="preserve"> üzleti év mérleg</w:t>
      </w:r>
      <w:r w:rsidR="003E5673" w:rsidRPr="00991384">
        <w:rPr>
          <w:rFonts w:ascii="Arial" w:hAnsi="Arial" w:cs="Arial"/>
          <w:snapToGrid w:val="0"/>
          <w:sz w:val="20"/>
          <w:szCs w:val="20"/>
        </w:rPr>
        <w:t xml:space="preserve"> </w:t>
      </w:r>
      <w:r w:rsidRPr="00991384">
        <w:rPr>
          <w:rFonts w:ascii="Arial" w:hAnsi="Arial" w:cs="Arial"/>
          <w:snapToGrid w:val="0"/>
          <w:sz w:val="20"/>
          <w:szCs w:val="20"/>
        </w:rPr>
        <w:t>fordulónapja előtt felmerült elszámolt olyan összegeket, amelyek költségként ráfordításként csak a mérleg fordulónapját követő időszakra számolhatók el, valamint az olyan járó árbevételt, kamat- és egyéb bevételeket, amelyek csak a mérleg fo</w:t>
      </w:r>
      <w:r w:rsidR="008467DE" w:rsidRPr="00991384">
        <w:rPr>
          <w:rFonts w:ascii="Arial" w:hAnsi="Arial" w:cs="Arial"/>
          <w:snapToGrid w:val="0"/>
          <w:sz w:val="20"/>
          <w:szCs w:val="20"/>
        </w:rPr>
        <w:t>r</w:t>
      </w:r>
      <w:r w:rsidRPr="00991384">
        <w:rPr>
          <w:rFonts w:ascii="Arial" w:hAnsi="Arial" w:cs="Arial"/>
          <w:snapToGrid w:val="0"/>
          <w:sz w:val="20"/>
          <w:szCs w:val="20"/>
        </w:rPr>
        <w:t>dulónapja után esedékesek, de a mérleggel lezárt időszakra számolhatók el.</w:t>
      </w:r>
    </w:p>
    <w:p w14:paraId="4A292052" w14:textId="77777777" w:rsidR="00A879AB" w:rsidRPr="00991384" w:rsidRDefault="00A879AB" w:rsidP="002533B9">
      <w:pPr>
        <w:jc w:val="both"/>
        <w:rPr>
          <w:rFonts w:ascii="Arial" w:hAnsi="Arial" w:cs="Arial"/>
          <w:snapToGrid w:val="0"/>
          <w:sz w:val="20"/>
          <w:szCs w:val="20"/>
        </w:rPr>
      </w:pPr>
    </w:p>
    <w:p w14:paraId="26C9BDC9" w14:textId="77777777" w:rsidR="004E688C" w:rsidRPr="00991384" w:rsidRDefault="004E688C" w:rsidP="004E688C">
      <w:pPr>
        <w:jc w:val="both"/>
        <w:rPr>
          <w:rFonts w:ascii="Arial" w:hAnsi="Arial" w:cs="Arial"/>
          <w:b/>
          <w:snapToGrid w:val="0"/>
          <w:sz w:val="20"/>
          <w:szCs w:val="20"/>
        </w:rPr>
      </w:pPr>
      <w:r w:rsidRPr="00991384">
        <w:rPr>
          <w:rFonts w:ascii="Arial" w:hAnsi="Arial" w:cs="Arial"/>
          <w:b/>
          <w:snapToGrid w:val="0"/>
          <w:sz w:val="20"/>
          <w:szCs w:val="20"/>
        </w:rPr>
        <w:t>81B0 Források összesen</w:t>
      </w:r>
    </w:p>
    <w:p w14:paraId="24829340" w14:textId="77777777" w:rsidR="00121B01" w:rsidRPr="00991384" w:rsidRDefault="00121B01" w:rsidP="00121B01">
      <w:pPr>
        <w:jc w:val="both"/>
        <w:rPr>
          <w:rFonts w:ascii="Arial" w:hAnsi="Arial" w:cs="Arial"/>
          <w:snapToGrid w:val="0"/>
          <w:sz w:val="20"/>
          <w:szCs w:val="20"/>
        </w:rPr>
      </w:pPr>
      <w:r w:rsidRPr="00991384">
        <w:rPr>
          <w:rFonts w:ascii="Arial" w:hAnsi="Arial" w:cs="Arial"/>
          <w:snapToGrid w:val="0"/>
          <w:sz w:val="20"/>
          <w:szCs w:val="20"/>
        </w:rPr>
        <w:t>A Felügyeleti mérleg forrásoldala négy fő blokkra tagozódik, melyek a következők: Saját tőke, Céltartalékok, Kötelezettségek, Passzív időbeli elhatárolások.</w:t>
      </w:r>
    </w:p>
    <w:p w14:paraId="4057BFD0" w14:textId="77777777" w:rsidR="00121B01" w:rsidRPr="00991384" w:rsidRDefault="00121B01" w:rsidP="000F04E0">
      <w:pPr>
        <w:jc w:val="both"/>
        <w:rPr>
          <w:rFonts w:ascii="Arial" w:hAnsi="Arial" w:cs="Arial"/>
          <w:b/>
          <w:snapToGrid w:val="0"/>
          <w:sz w:val="20"/>
          <w:szCs w:val="20"/>
        </w:rPr>
      </w:pPr>
    </w:p>
    <w:p w14:paraId="016665EF" w14:textId="77777777" w:rsidR="006A3AF7" w:rsidRPr="00991384" w:rsidRDefault="004E688C">
      <w:pPr>
        <w:jc w:val="both"/>
        <w:rPr>
          <w:rFonts w:ascii="Arial" w:hAnsi="Arial" w:cs="Arial"/>
          <w:snapToGrid w:val="0"/>
          <w:sz w:val="20"/>
          <w:szCs w:val="20"/>
        </w:rPr>
      </w:pPr>
      <w:r w:rsidRPr="00991384">
        <w:rPr>
          <w:rFonts w:ascii="Arial" w:hAnsi="Arial" w:cs="Arial"/>
          <w:b/>
          <w:snapToGrid w:val="0"/>
          <w:sz w:val="20"/>
          <w:szCs w:val="20"/>
        </w:rPr>
        <w:t>81B1 Saját tőke</w:t>
      </w:r>
      <w:r w:rsidR="0008304A" w:rsidRPr="00991384">
        <w:rPr>
          <w:rFonts w:ascii="Arial" w:hAnsi="Arial" w:cs="Arial"/>
          <w:i/>
          <w:snapToGrid w:val="0"/>
          <w:sz w:val="20"/>
          <w:szCs w:val="20"/>
        </w:rPr>
        <w:t xml:space="preserve">: </w:t>
      </w:r>
      <w:r w:rsidR="0008304A" w:rsidRPr="00991384">
        <w:rPr>
          <w:rFonts w:ascii="Arial" w:hAnsi="Arial" w:cs="Arial"/>
          <w:snapToGrid w:val="0"/>
          <w:sz w:val="20"/>
          <w:szCs w:val="20"/>
        </w:rPr>
        <w:t xml:space="preserve">a </w:t>
      </w:r>
      <w:bookmarkStart w:id="76" w:name="_Hlk170287632"/>
      <w:r w:rsidR="004F6650" w:rsidRPr="00991384">
        <w:rPr>
          <w:rFonts w:ascii="Arial" w:hAnsi="Arial" w:cs="Arial"/>
          <w:snapToGrid w:val="0"/>
          <w:sz w:val="20"/>
          <w:szCs w:val="20"/>
        </w:rPr>
        <w:t>–</w:t>
      </w:r>
      <w:bookmarkEnd w:id="76"/>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jegyzett</w:t>
      </w:r>
      <w:r w:rsidR="006A5634">
        <w:rPr>
          <w:rFonts w:ascii="Arial" w:hAnsi="Arial" w:cs="Arial"/>
          <w:snapToGrid w:val="0"/>
          <w:sz w:val="20"/>
          <w:szCs w:val="20"/>
        </w:rPr>
        <w:t>,</w:t>
      </w:r>
      <w:r w:rsidR="0008304A" w:rsidRPr="00991384">
        <w:rPr>
          <w:rFonts w:ascii="Arial" w:hAnsi="Arial" w:cs="Arial"/>
          <w:snapToGrid w:val="0"/>
          <w:sz w:val="20"/>
          <w:szCs w:val="20"/>
        </w:rPr>
        <w:t xml:space="preserve"> de még be nem fizetett tőkével csökkentett </w:t>
      </w:r>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 xml:space="preserve">jegyzett tőkéből, a tőketartalékból, az eredménytartalékból, a lekötött tartalékból, az értékelési tartalékból és a tárgyévi </w:t>
      </w:r>
      <w:r w:rsidR="003D4492" w:rsidRPr="00991384">
        <w:rPr>
          <w:rFonts w:ascii="Arial" w:hAnsi="Arial" w:cs="Arial"/>
          <w:snapToGrid w:val="0"/>
          <w:sz w:val="20"/>
          <w:szCs w:val="20"/>
        </w:rPr>
        <w:t xml:space="preserve">adózott </w:t>
      </w:r>
      <w:r w:rsidR="0008304A" w:rsidRPr="00991384">
        <w:rPr>
          <w:rFonts w:ascii="Arial" w:hAnsi="Arial" w:cs="Arial"/>
          <w:snapToGrid w:val="0"/>
          <w:sz w:val="20"/>
          <w:szCs w:val="20"/>
        </w:rPr>
        <w:t>eredményéből tevődik össze.</w:t>
      </w:r>
    </w:p>
    <w:p w14:paraId="50612D5B" w14:textId="77777777" w:rsidR="0008304A" w:rsidRPr="00991384" w:rsidRDefault="0008304A" w:rsidP="00C4256B">
      <w:pPr>
        <w:jc w:val="center"/>
        <w:rPr>
          <w:rFonts w:ascii="Arial" w:hAnsi="Arial" w:cs="Arial"/>
          <w:snapToGrid w:val="0"/>
          <w:sz w:val="20"/>
          <w:szCs w:val="20"/>
        </w:rPr>
      </w:pPr>
    </w:p>
    <w:p w14:paraId="3B15EA5B" w14:textId="77777777" w:rsidR="004E688C" w:rsidRPr="00991384" w:rsidRDefault="00F75A2F"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08304A" w:rsidRPr="00991384">
        <w:rPr>
          <w:rFonts w:ascii="Arial" w:hAnsi="Arial" w:cs="Arial"/>
          <w:b/>
          <w:snapToGrid w:val="0"/>
          <w:sz w:val="20"/>
          <w:szCs w:val="20"/>
        </w:rPr>
        <w:t>81B11 Jegyzett tőke</w:t>
      </w:r>
      <w:r w:rsidR="0008304A" w:rsidRPr="00991384">
        <w:rPr>
          <w:rFonts w:ascii="Arial" w:hAnsi="Arial" w:cs="Arial"/>
          <w:snapToGrid w:val="0"/>
          <w:sz w:val="20"/>
          <w:szCs w:val="20"/>
        </w:rPr>
        <w:t xml:space="preserve"> </w:t>
      </w:r>
      <w:r w:rsidR="00FE7591" w:rsidRPr="00991384">
        <w:rPr>
          <w:rFonts w:ascii="Arial" w:hAnsi="Arial" w:cs="Arial"/>
          <w:snapToGrid w:val="0"/>
          <w:sz w:val="20"/>
          <w:szCs w:val="20"/>
        </w:rPr>
        <w:t>soron</w:t>
      </w:r>
      <w:r w:rsidR="00121B01" w:rsidRPr="00991384">
        <w:rPr>
          <w:rFonts w:ascii="Arial" w:hAnsi="Arial" w:cs="Arial"/>
          <w:snapToGrid w:val="0"/>
          <w:sz w:val="20"/>
          <w:szCs w:val="20"/>
        </w:rPr>
        <w:t xml:space="preserve"> kell kimutatni a Cégbíróságon bejegyzett tőke összegét.</w:t>
      </w:r>
    </w:p>
    <w:p w14:paraId="52CC7262" w14:textId="289BC677" w:rsidR="0008304A"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Ha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á</w:t>
      </w:r>
      <w:r w:rsidRPr="00991384">
        <w:rPr>
          <w:rFonts w:ascii="Arial" w:hAnsi="Arial" w:cs="Arial"/>
          <w:snapToGrid w:val="0"/>
          <w:sz w:val="20"/>
          <w:szCs w:val="20"/>
        </w:rPr>
        <w:t xml:space="preserve">l az alaptőke, törzstőke, az alapítói vagyon felemelése </w:t>
      </w:r>
      <w:r w:rsidR="007E3B91" w:rsidRPr="00991384">
        <w:rPr>
          <w:rFonts w:ascii="Arial" w:hAnsi="Arial" w:cs="Arial"/>
          <w:snapToGrid w:val="0"/>
          <w:sz w:val="20"/>
          <w:szCs w:val="20"/>
        </w:rPr>
        <w:t xml:space="preserve">vagy </w:t>
      </w:r>
      <w:r w:rsidRPr="00991384">
        <w:rPr>
          <w:rFonts w:ascii="Arial" w:hAnsi="Arial" w:cs="Arial"/>
          <w:snapToGrid w:val="0"/>
          <w:sz w:val="20"/>
          <w:szCs w:val="20"/>
        </w:rPr>
        <w:t>leszállítása miatt a jegyzett tőke összege változik, akkor ezt a cégjegyzékbe való bejegyzés napján, a bejegyzés</w:t>
      </w:r>
      <w:r w:rsidR="00C22653">
        <w:rPr>
          <w:rFonts w:ascii="Arial" w:hAnsi="Arial" w:cs="Arial"/>
          <w:snapToGrid w:val="0"/>
          <w:sz w:val="20"/>
          <w:szCs w:val="20"/>
        </w:rPr>
        <w:t>,</w:t>
      </w:r>
      <w:r w:rsidRPr="00991384">
        <w:rPr>
          <w:rFonts w:ascii="Arial" w:hAnsi="Arial" w:cs="Arial"/>
          <w:snapToGrid w:val="0"/>
          <w:sz w:val="20"/>
          <w:szCs w:val="20"/>
        </w:rPr>
        <w:t xml:space="preserve"> </w:t>
      </w:r>
      <w:r w:rsidR="001609CD" w:rsidRPr="00DC338F">
        <w:rPr>
          <w:rFonts w:ascii="Arial" w:hAnsi="Arial" w:cs="Arial"/>
          <w:snapToGrid w:val="0"/>
          <w:sz w:val="20"/>
          <w:szCs w:val="20"/>
        </w:rPr>
        <w:t xml:space="preserve">illetve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ha a változás időpontja eltér a bejegyzés időpontjától</w:t>
      </w:r>
      <w:r w:rsidR="001609CD" w:rsidRPr="00095859">
        <w:rPr>
          <w:rFonts w:ascii="Arial" w:hAnsi="Arial" w:cs="Arial"/>
          <w:snapToGrid w:val="0"/>
          <w:sz w:val="20"/>
          <w:szCs w:val="20"/>
        </w:rPr>
        <w:t xml:space="preser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a változás időpontjával</w:t>
      </w:r>
      <w:r w:rsidRPr="00DC338F">
        <w:rPr>
          <w:rFonts w:ascii="Arial" w:hAnsi="Arial" w:cs="Arial"/>
          <w:snapToGrid w:val="0"/>
          <w:sz w:val="20"/>
          <w:szCs w:val="20"/>
        </w:rPr>
        <w:t xml:space="preserve"> </w:t>
      </w:r>
      <w:r w:rsidRPr="000439C4">
        <w:rPr>
          <w:rFonts w:ascii="Arial" w:hAnsi="Arial" w:cs="Arial"/>
          <w:snapToGrid w:val="0"/>
          <w:sz w:val="20"/>
          <w:szCs w:val="20"/>
        </w:rPr>
        <w:t>kell a könyvviteli nyilvántartásokban rögzíteni.</w:t>
      </w:r>
    </w:p>
    <w:p w14:paraId="084D04D4" w14:textId="7904FDEC" w:rsidR="00121B01"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A31290" w:rsidRPr="00991384" w:rsidDel="00A31290">
        <w:rPr>
          <w:rFonts w:ascii="Arial" w:hAnsi="Arial" w:cs="Arial"/>
          <w:snapToGrid w:val="0"/>
          <w:sz w:val="20"/>
          <w:szCs w:val="20"/>
        </w:rPr>
        <w:t xml:space="preserve"> </w:t>
      </w:r>
      <w:r w:rsidRPr="00991384">
        <w:rPr>
          <w:rFonts w:ascii="Arial" w:hAnsi="Arial" w:cs="Arial"/>
          <w:snapToGrid w:val="0"/>
          <w:sz w:val="20"/>
          <w:szCs w:val="20"/>
        </w:rPr>
        <w:t>előírásai alapján</w:t>
      </w:r>
      <w:r w:rsidR="00485C12" w:rsidRPr="00991384">
        <w:rPr>
          <w:rFonts w:ascii="Arial" w:hAnsi="Arial" w:cs="Arial"/>
          <w:snapToGrid w:val="0"/>
          <w:sz w:val="20"/>
          <w:szCs w:val="20"/>
        </w:rPr>
        <w:t>,</w:t>
      </w:r>
      <w:r w:rsidRPr="00991384">
        <w:rPr>
          <w:rFonts w:ascii="Arial" w:hAnsi="Arial" w:cs="Arial"/>
          <w:snapToGrid w:val="0"/>
          <w:sz w:val="20"/>
          <w:szCs w:val="20"/>
        </w:rPr>
        <w:t xml:space="preserve"> </w:t>
      </w:r>
      <w:r w:rsidR="00485C12" w:rsidRPr="00991384">
        <w:rPr>
          <w:rFonts w:ascii="Arial" w:hAnsi="Arial" w:cs="Arial"/>
          <w:snapToGrid w:val="0"/>
          <w:sz w:val="20"/>
          <w:szCs w:val="20"/>
        </w:rPr>
        <w:t>a</w:t>
      </w:r>
      <w:r w:rsidRPr="00991384">
        <w:rPr>
          <w:rFonts w:ascii="Arial" w:hAnsi="Arial" w:cs="Arial"/>
          <w:snapToGrid w:val="0"/>
          <w:sz w:val="20"/>
          <w:szCs w:val="20"/>
        </w:rPr>
        <w:t xml:space="preserve"> külföldi székhelyű vállalkozás magyarországi fióktelepénél</w:t>
      </w:r>
      <w:r w:rsidR="002765D9">
        <w:rPr>
          <w:rFonts w:ascii="Arial" w:hAnsi="Arial" w:cs="Arial"/>
          <w:snapToGrid w:val="0"/>
          <w:sz w:val="20"/>
          <w:szCs w:val="20"/>
        </w:rPr>
        <w:t xml:space="preserve"> jegyzett tőkeként</w:t>
      </w:r>
      <w:r w:rsidRPr="00991384">
        <w:rPr>
          <w:rFonts w:ascii="Arial" w:hAnsi="Arial" w:cs="Arial"/>
          <w:snapToGrid w:val="0"/>
          <w:sz w:val="20"/>
          <w:szCs w:val="20"/>
        </w:rPr>
        <w:t xml:space="preserve"> kell kimutatni </w:t>
      </w:r>
      <w:r w:rsidR="003B25E9" w:rsidRPr="00991384">
        <w:rPr>
          <w:rFonts w:ascii="Arial" w:hAnsi="Arial" w:cs="Arial"/>
          <w:snapToGrid w:val="0"/>
          <w:sz w:val="20"/>
          <w:szCs w:val="20"/>
        </w:rPr>
        <w:t xml:space="preserve">– </w:t>
      </w:r>
      <w:r w:rsidRPr="00991384">
        <w:rPr>
          <w:rFonts w:ascii="Arial" w:hAnsi="Arial" w:cs="Arial"/>
          <w:snapToGrid w:val="0"/>
          <w:sz w:val="20"/>
          <w:szCs w:val="20"/>
        </w:rPr>
        <w:t>a nem pénzbeli vagyoni hozzájárulás esetén az 50. § (7) bekezdés</w:t>
      </w:r>
      <w:r w:rsidR="00CD7703" w:rsidRPr="00991384">
        <w:rPr>
          <w:rFonts w:ascii="Arial" w:hAnsi="Arial" w:cs="Arial"/>
          <w:snapToGrid w:val="0"/>
          <w:sz w:val="20"/>
          <w:szCs w:val="20"/>
        </w:rPr>
        <w:t>e</w:t>
      </w:r>
      <w:r w:rsidRPr="00991384">
        <w:rPr>
          <w:rFonts w:ascii="Arial" w:hAnsi="Arial" w:cs="Arial"/>
          <w:snapToGrid w:val="0"/>
          <w:sz w:val="20"/>
          <w:szCs w:val="20"/>
        </w:rPr>
        <w:t xml:space="preserve"> szerinti </w:t>
      </w:r>
      <w:r w:rsidR="00865590" w:rsidRPr="00991384">
        <w:rPr>
          <w:rFonts w:ascii="Arial" w:hAnsi="Arial" w:cs="Arial"/>
          <w:snapToGrid w:val="0"/>
          <w:sz w:val="20"/>
          <w:szCs w:val="20"/>
        </w:rPr>
        <w:t>értékben – a működéshez, a tartozások kiegyenlítéséhez szükséges, a külföldi székhelyű vállalkozás által biztosított – tartósan és ilyen címen a fióktelep szabad rendelkezésére bocsátott – vagyont.</w:t>
      </w:r>
    </w:p>
    <w:p w14:paraId="0DBEE9B9" w14:textId="77777777" w:rsidR="00865590" w:rsidRPr="00991384" w:rsidRDefault="00865590" w:rsidP="002533B9">
      <w:pPr>
        <w:jc w:val="both"/>
        <w:rPr>
          <w:rFonts w:ascii="Arial" w:hAnsi="Arial" w:cs="Arial"/>
          <w:snapToGrid w:val="0"/>
          <w:sz w:val="20"/>
          <w:szCs w:val="20"/>
        </w:rPr>
      </w:pPr>
    </w:p>
    <w:p w14:paraId="7019143A" w14:textId="3A35FF95" w:rsidR="0008304A"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B12 Jegyzett, de még be nem fizetett tőke</w:t>
      </w:r>
      <w:r w:rsidR="00DD1493" w:rsidRPr="00991384">
        <w:rPr>
          <w:rFonts w:ascii="Arial" w:hAnsi="Arial" w:cs="Arial"/>
          <w:snapToGrid w:val="0"/>
          <w:sz w:val="20"/>
          <w:szCs w:val="20"/>
        </w:rPr>
        <w:t xml:space="preserve"> soron kell kimutatni alapításkor, </w:t>
      </w:r>
      <w:r w:rsidR="007E3B91" w:rsidRPr="00991384">
        <w:rPr>
          <w:rFonts w:ascii="Arial" w:hAnsi="Arial" w:cs="Arial"/>
          <w:snapToGrid w:val="0"/>
          <w:sz w:val="20"/>
          <w:szCs w:val="20"/>
        </w:rPr>
        <w:t xml:space="preserve">vagy </w:t>
      </w:r>
      <w:r w:rsidR="00DD1493" w:rsidRPr="00991384">
        <w:rPr>
          <w:rFonts w:ascii="Arial" w:hAnsi="Arial" w:cs="Arial"/>
          <w:snapToGrid w:val="0"/>
          <w:sz w:val="20"/>
          <w:szCs w:val="20"/>
        </w:rPr>
        <w:t xml:space="preserve">jegyzett tőke emeléskor a cégbíróságon már bejegyzett, de a tulajdonosok által még be nem fizetett </w:t>
      </w:r>
      <w:r w:rsidR="002765D9">
        <w:rPr>
          <w:rFonts w:ascii="Arial" w:hAnsi="Arial" w:cs="Arial"/>
          <w:snapToGrid w:val="0"/>
          <w:sz w:val="20"/>
          <w:szCs w:val="20"/>
        </w:rPr>
        <w:t xml:space="preserve">(nem pénzbeli hozzájárulás esetén rendelkezésre nem bocsátott) </w:t>
      </w:r>
      <w:r w:rsidR="00DD1493" w:rsidRPr="00991384">
        <w:rPr>
          <w:rFonts w:ascii="Arial" w:hAnsi="Arial" w:cs="Arial"/>
          <w:snapToGrid w:val="0"/>
          <w:sz w:val="20"/>
          <w:szCs w:val="20"/>
        </w:rPr>
        <w:t>tőke összegét, negatív előjellel.</w:t>
      </w:r>
    </w:p>
    <w:p w14:paraId="0D29F3DA" w14:textId="77777777" w:rsidR="00DD1493" w:rsidRPr="00991384" w:rsidRDefault="00DD1493" w:rsidP="002533B9">
      <w:pPr>
        <w:jc w:val="both"/>
        <w:rPr>
          <w:rFonts w:ascii="Arial" w:hAnsi="Arial" w:cs="Arial"/>
          <w:snapToGrid w:val="0"/>
          <w:sz w:val="20"/>
          <w:szCs w:val="20"/>
        </w:rPr>
      </w:pPr>
    </w:p>
    <w:p w14:paraId="1D7CB290" w14:textId="449AC8E0" w:rsidR="000C5012"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B13 Tőketartalék</w:t>
      </w:r>
      <w:r w:rsidR="00DD1493" w:rsidRPr="00991384">
        <w:rPr>
          <w:rFonts w:ascii="Arial" w:hAnsi="Arial" w:cs="Arial"/>
          <w:snapToGrid w:val="0"/>
          <w:sz w:val="20"/>
          <w:szCs w:val="20"/>
        </w:rPr>
        <w:t xml:space="preserve"> soron kell kimutatni a részvénytársasági formában működő </w:t>
      </w:r>
      <w:r w:rsidR="00C17318" w:rsidRPr="00991384">
        <w:rPr>
          <w:rFonts w:ascii="Arial" w:hAnsi="Arial" w:cs="Arial"/>
          <w:snapToGrid w:val="0"/>
          <w:sz w:val="20"/>
          <w:szCs w:val="20"/>
        </w:rPr>
        <w:t>adatszolgáltató</w:t>
      </w:r>
      <w:r w:rsidR="00DD1493" w:rsidRPr="00991384">
        <w:rPr>
          <w:rFonts w:ascii="Arial" w:hAnsi="Arial" w:cs="Arial"/>
          <w:snapToGrid w:val="0"/>
          <w:sz w:val="20"/>
          <w:szCs w:val="20"/>
        </w:rPr>
        <w:t>ként a részvények kibocsátáskori és a tőkeemeléskori (jegyzési) ellenértéke és névértéke közötti különbözetet.</w:t>
      </w:r>
      <w:r w:rsidR="00A959BD" w:rsidRPr="00991384">
        <w:rPr>
          <w:rFonts w:ascii="Arial" w:hAnsi="Arial" w:cs="Arial"/>
          <w:snapToGrid w:val="0"/>
          <w:sz w:val="20"/>
          <w:szCs w:val="20"/>
        </w:rPr>
        <w:t xml:space="preserve"> Ezen kívül itt kell kimutatni mindazokat a növekedéseket és csökkenéseket, amelyeket a </w:t>
      </w:r>
      <w:r w:rsidR="00F56760" w:rsidRPr="00991384">
        <w:rPr>
          <w:rFonts w:ascii="Arial" w:hAnsi="Arial" w:cs="Arial"/>
          <w:sz w:val="20"/>
          <w:szCs w:val="20"/>
        </w:rPr>
        <w:t>Számv. tv</w:t>
      </w:r>
      <w:r w:rsidR="00A959BD" w:rsidRPr="00991384">
        <w:rPr>
          <w:rFonts w:ascii="Arial" w:hAnsi="Arial" w:cs="Arial"/>
          <w:snapToGrid w:val="0"/>
          <w:sz w:val="20"/>
          <w:szCs w:val="20"/>
        </w:rPr>
        <w:t xml:space="preserve">. </w:t>
      </w:r>
      <w:r w:rsidR="00A20CD5" w:rsidRPr="00991384">
        <w:rPr>
          <w:rFonts w:ascii="Arial" w:hAnsi="Arial" w:cs="Arial"/>
          <w:snapToGrid w:val="0"/>
          <w:sz w:val="20"/>
          <w:szCs w:val="20"/>
        </w:rPr>
        <w:t>vonatkozó rendelkezései</w:t>
      </w:r>
      <w:r w:rsidR="00A959BD" w:rsidRPr="00991384">
        <w:rPr>
          <w:rFonts w:ascii="Arial" w:hAnsi="Arial" w:cs="Arial"/>
          <w:snapToGrid w:val="0"/>
          <w:sz w:val="20"/>
          <w:szCs w:val="20"/>
        </w:rPr>
        <w:t xml:space="preserve"> ezen jogcímeken nevesítenek.</w:t>
      </w:r>
      <w:r w:rsidR="00801790" w:rsidRPr="00991384">
        <w:rPr>
          <w:rFonts w:ascii="Arial" w:hAnsi="Arial" w:cs="Arial"/>
          <w:snapToGrid w:val="0"/>
          <w:sz w:val="20"/>
          <w:szCs w:val="20"/>
        </w:rPr>
        <w:t xml:space="preserve"> </w:t>
      </w:r>
    </w:p>
    <w:p w14:paraId="53DAF2E9" w14:textId="77777777" w:rsidR="00801790" w:rsidRPr="00991384" w:rsidRDefault="00801790" w:rsidP="002533B9">
      <w:pPr>
        <w:jc w:val="both"/>
        <w:rPr>
          <w:rFonts w:ascii="Arial" w:hAnsi="Arial" w:cs="Arial"/>
          <w:b/>
          <w:snapToGrid w:val="0"/>
          <w:sz w:val="20"/>
          <w:szCs w:val="20"/>
        </w:rPr>
      </w:pPr>
    </w:p>
    <w:p w14:paraId="11A5C21E" w14:textId="011919BD" w:rsidR="00801790" w:rsidRPr="00991384" w:rsidRDefault="00A959BD" w:rsidP="002533B9">
      <w:pPr>
        <w:jc w:val="both"/>
        <w:rPr>
          <w:rFonts w:ascii="Arial" w:hAnsi="Arial" w:cs="Arial"/>
          <w:b/>
          <w:snapToGrid w:val="0"/>
          <w:sz w:val="20"/>
          <w:szCs w:val="20"/>
        </w:rPr>
      </w:pPr>
      <w:r w:rsidRPr="00991384">
        <w:rPr>
          <w:rFonts w:ascii="Arial" w:hAnsi="Arial" w:cs="Arial"/>
          <w:b/>
          <w:snapToGrid w:val="0"/>
          <w:sz w:val="20"/>
          <w:szCs w:val="20"/>
        </w:rPr>
        <w:t>8</w:t>
      </w:r>
      <w:r w:rsidR="0073156F">
        <w:rPr>
          <w:rFonts w:ascii="Arial" w:hAnsi="Arial" w:cs="Arial"/>
          <w:b/>
          <w:snapToGrid w:val="0"/>
          <w:sz w:val="20"/>
          <w:szCs w:val="20"/>
        </w:rPr>
        <w:t>1</w:t>
      </w:r>
      <w:r w:rsidRPr="00991384">
        <w:rPr>
          <w:rFonts w:ascii="Arial" w:hAnsi="Arial" w:cs="Arial"/>
          <w:b/>
          <w:snapToGrid w:val="0"/>
          <w:sz w:val="20"/>
          <w:szCs w:val="20"/>
        </w:rPr>
        <w:t xml:space="preserve">B14 Eredménytartalék </w:t>
      </w:r>
    </w:p>
    <w:p w14:paraId="1F14BAD6" w14:textId="77777777" w:rsidR="00A959BD" w:rsidRPr="00991384" w:rsidRDefault="000C5012" w:rsidP="002533B9">
      <w:pPr>
        <w:jc w:val="both"/>
        <w:rPr>
          <w:rFonts w:ascii="Arial" w:hAnsi="Arial" w:cs="Arial"/>
          <w:snapToGrid w:val="0"/>
          <w:sz w:val="20"/>
          <w:szCs w:val="20"/>
        </w:rPr>
      </w:pPr>
      <w:r w:rsidRPr="00991384">
        <w:rPr>
          <w:rFonts w:ascii="Arial" w:hAnsi="Arial" w:cs="Arial"/>
          <w:snapToGrid w:val="0"/>
          <w:sz w:val="20"/>
          <w:szCs w:val="20"/>
        </w:rPr>
        <w:t>Itt kell szerepeltetni</w:t>
      </w:r>
      <w:r w:rsidR="00801790" w:rsidRPr="00991384">
        <w:rPr>
          <w:rFonts w:ascii="Arial" w:hAnsi="Arial" w:cs="Arial"/>
          <w:snapToGrid w:val="0"/>
          <w:sz w:val="20"/>
          <w:szCs w:val="20"/>
        </w:rPr>
        <w:t xml:space="preserve"> az előző év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ideértve az ellenőrzés előző üzleti év(ek)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növelő módosítását is</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 valamint a </w:t>
      </w:r>
      <w:r w:rsidR="0082145D" w:rsidRPr="00991384">
        <w:rPr>
          <w:rFonts w:ascii="Arial" w:hAnsi="Arial" w:cs="Arial"/>
          <w:snapToGrid w:val="0"/>
          <w:sz w:val="20"/>
          <w:szCs w:val="20"/>
        </w:rPr>
        <w:t>Számv. tv.</w:t>
      </w:r>
      <w:r w:rsidR="00801790" w:rsidRPr="00991384">
        <w:rPr>
          <w:rFonts w:ascii="Arial" w:hAnsi="Arial" w:cs="Arial"/>
          <w:snapToGrid w:val="0"/>
          <w:sz w:val="20"/>
          <w:szCs w:val="20"/>
        </w:rPr>
        <w:t xml:space="preserve"> által nevesített fenti tételeken kívüli összegeket is. </w:t>
      </w:r>
    </w:p>
    <w:p w14:paraId="79507795" w14:textId="77777777" w:rsidR="00801790" w:rsidRPr="00991384" w:rsidRDefault="00801790" w:rsidP="002533B9">
      <w:pPr>
        <w:jc w:val="both"/>
        <w:rPr>
          <w:rFonts w:ascii="Arial" w:hAnsi="Arial" w:cs="Arial"/>
          <w:snapToGrid w:val="0"/>
          <w:sz w:val="20"/>
          <w:szCs w:val="20"/>
        </w:rPr>
      </w:pPr>
    </w:p>
    <w:p w14:paraId="1F089926" w14:textId="77777777" w:rsidR="00801790" w:rsidRPr="00991384" w:rsidRDefault="00801790" w:rsidP="002533B9">
      <w:pPr>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B15 Lekötött tartalék</w:t>
      </w:r>
    </w:p>
    <w:p w14:paraId="509D89DF" w14:textId="21C6FB16" w:rsidR="00F67E80" w:rsidRPr="00991384" w:rsidRDefault="00F67E80" w:rsidP="00F67E80">
      <w:pPr>
        <w:jc w:val="both"/>
        <w:rPr>
          <w:rFonts w:ascii="Arial" w:hAnsi="Arial" w:cs="Arial"/>
          <w:snapToGrid w:val="0"/>
          <w:sz w:val="20"/>
          <w:szCs w:val="20"/>
        </w:rPr>
      </w:pPr>
      <w:r w:rsidRPr="00095859">
        <w:rPr>
          <w:rFonts w:ascii="Arial" w:hAnsi="Arial" w:cs="Arial"/>
          <w:snapToGrid w:val="0"/>
          <w:sz w:val="20"/>
          <w:szCs w:val="20"/>
        </w:rPr>
        <w:t xml:space="preserve">Itt kell kimutatni </w:t>
      </w:r>
      <w:r w:rsidR="00095859" w:rsidRPr="00095859">
        <w:rPr>
          <w:rFonts w:ascii="Arial" w:hAnsi="Arial" w:cs="Arial"/>
          <w:snapToGrid w:val="0"/>
          <w:sz w:val="20"/>
          <w:szCs w:val="20"/>
        </w:rPr>
        <w:t>a lekötött tartalék</w:t>
      </w:r>
      <w:r w:rsidR="00717965" w:rsidRPr="00095859">
        <w:rPr>
          <w:rFonts w:ascii="Arial" w:hAnsi="Arial" w:cs="Arial"/>
          <w:snapToGrid w:val="0"/>
          <w:sz w:val="20"/>
          <w:szCs w:val="20"/>
        </w:rPr>
        <w:t xml:space="preserve"> </w:t>
      </w:r>
      <w:r w:rsidRPr="00095859">
        <w:rPr>
          <w:rFonts w:ascii="Arial" w:hAnsi="Arial" w:cs="Arial"/>
          <w:snapToGrid w:val="0"/>
          <w:sz w:val="20"/>
          <w:szCs w:val="20"/>
        </w:rPr>
        <w:t>mindazo</w:t>
      </w:r>
      <w:r w:rsidR="00095859" w:rsidRPr="00095859">
        <w:rPr>
          <w:rFonts w:ascii="Arial" w:hAnsi="Arial" w:cs="Arial"/>
          <w:snapToGrid w:val="0"/>
          <w:sz w:val="20"/>
          <w:szCs w:val="20"/>
        </w:rPr>
        <w:t>n</w:t>
      </w:r>
      <w:r w:rsidRPr="00095859">
        <w:rPr>
          <w:rFonts w:ascii="Arial" w:hAnsi="Arial" w:cs="Arial"/>
          <w:snapToGrid w:val="0"/>
          <w:sz w:val="20"/>
          <w:szCs w:val="20"/>
        </w:rPr>
        <w:t xml:space="preserve"> növekedés</w:t>
      </w:r>
      <w:r w:rsidR="00095859" w:rsidRPr="00095859">
        <w:rPr>
          <w:rFonts w:ascii="Arial" w:hAnsi="Arial" w:cs="Arial"/>
          <w:snapToGrid w:val="0"/>
          <w:sz w:val="20"/>
          <w:szCs w:val="20"/>
        </w:rPr>
        <w:t>é</w:t>
      </w:r>
      <w:r w:rsidRPr="00095859">
        <w:rPr>
          <w:rFonts w:ascii="Arial" w:hAnsi="Arial" w:cs="Arial"/>
          <w:snapToGrid w:val="0"/>
          <w:sz w:val="20"/>
          <w:szCs w:val="20"/>
        </w:rPr>
        <w:t>t és csökkenés</w:t>
      </w:r>
      <w:r w:rsidR="00095859" w:rsidRPr="00095859">
        <w:rPr>
          <w:rFonts w:ascii="Arial" w:hAnsi="Arial" w:cs="Arial"/>
          <w:snapToGrid w:val="0"/>
          <w:sz w:val="20"/>
          <w:szCs w:val="20"/>
        </w:rPr>
        <w:t>é</w:t>
      </w:r>
      <w:r w:rsidRPr="00095859">
        <w:rPr>
          <w:rFonts w:ascii="Arial" w:hAnsi="Arial" w:cs="Arial"/>
          <w:snapToGrid w:val="0"/>
          <w:sz w:val="20"/>
          <w:szCs w:val="20"/>
        </w:rPr>
        <w:t xml:space="preserve">t, amelyet a </w:t>
      </w:r>
      <w:r w:rsidRPr="00095859">
        <w:rPr>
          <w:rFonts w:ascii="Arial" w:hAnsi="Arial" w:cs="Arial"/>
          <w:sz w:val="20"/>
          <w:szCs w:val="20"/>
        </w:rPr>
        <w:t>Számv. tv</w:t>
      </w:r>
      <w:r w:rsidRPr="00095859">
        <w:rPr>
          <w:rFonts w:ascii="Arial" w:hAnsi="Arial" w:cs="Arial"/>
          <w:snapToGrid w:val="0"/>
          <w:sz w:val="20"/>
          <w:szCs w:val="20"/>
        </w:rPr>
        <w:t>. vonatkozó rendelkezései ezen jogcímeken nevesítenek.</w:t>
      </w:r>
      <w:r w:rsidRPr="00991384">
        <w:rPr>
          <w:rFonts w:ascii="Arial" w:hAnsi="Arial" w:cs="Arial"/>
          <w:snapToGrid w:val="0"/>
          <w:sz w:val="20"/>
          <w:szCs w:val="20"/>
        </w:rPr>
        <w:t xml:space="preserve"> </w:t>
      </w:r>
    </w:p>
    <w:p w14:paraId="27E810C3" w14:textId="68FB01CB" w:rsidR="00DD1493"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lastRenderedPageBreak/>
        <w:t xml:space="preserve">A lekötött tartalék növekedéseként </w:t>
      </w:r>
      <w:r w:rsidR="00B74A8D" w:rsidRPr="00991384">
        <w:rPr>
          <w:rFonts w:ascii="Arial" w:hAnsi="Arial" w:cs="Arial"/>
          <w:snapToGrid w:val="0"/>
          <w:sz w:val="20"/>
          <w:szCs w:val="20"/>
        </w:rPr>
        <w:t xml:space="preserve">vagy </w:t>
      </w:r>
      <w:r w:rsidRPr="00991384">
        <w:rPr>
          <w:rFonts w:ascii="Arial" w:hAnsi="Arial" w:cs="Arial"/>
          <w:snapToGrid w:val="0"/>
          <w:sz w:val="20"/>
          <w:szCs w:val="20"/>
        </w:rPr>
        <w:t xml:space="preserve">csökkenéseként kell kimutatni a pénzmozgással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az eszközmozgással egyidejűleg a külön jogszabály alapján a lekötött tartalékkal szemben átvett</w:t>
      </w:r>
      <w:r w:rsidR="00CD14E7" w:rsidRPr="00991384">
        <w:rPr>
          <w:rFonts w:ascii="Arial" w:hAnsi="Arial" w:cs="Arial"/>
          <w:snapToGrid w:val="0"/>
          <w:sz w:val="20"/>
          <w:szCs w:val="20"/>
        </w:rPr>
        <w:t xml:space="preserve"> vagy </w:t>
      </w:r>
      <w:r w:rsidRPr="00991384">
        <w:rPr>
          <w:rFonts w:ascii="Arial" w:hAnsi="Arial" w:cs="Arial"/>
          <w:snapToGrid w:val="0"/>
          <w:sz w:val="20"/>
          <w:szCs w:val="20"/>
        </w:rPr>
        <w:t>átadott pénzeszközök, egyéb eszközök értékét</w:t>
      </w:r>
      <w:r w:rsidR="00F67E80">
        <w:rPr>
          <w:rFonts w:ascii="Arial" w:hAnsi="Arial" w:cs="Arial"/>
          <w:snapToGrid w:val="0"/>
          <w:sz w:val="20"/>
          <w:szCs w:val="20"/>
        </w:rPr>
        <w:t xml:space="preserve"> is</w:t>
      </w:r>
      <w:r w:rsidRPr="00991384">
        <w:rPr>
          <w:rFonts w:ascii="Arial" w:hAnsi="Arial" w:cs="Arial"/>
          <w:snapToGrid w:val="0"/>
          <w:sz w:val="20"/>
          <w:szCs w:val="20"/>
        </w:rPr>
        <w:t>.</w:t>
      </w:r>
    </w:p>
    <w:p w14:paraId="0CD7C709" w14:textId="77777777" w:rsidR="0018486B"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t xml:space="preserve">A külön jogszabály által lekötött tartalék feloldását </w:t>
      </w:r>
      <w:r w:rsidR="00C93876" w:rsidRPr="00991384">
        <w:rPr>
          <w:rFonts w:ascii="Arial" w:hAnsi="Arial" w:cs="Arial"/>
          <w:snapToGrid w:val="0"/>
          <w:sz w:val="20"/>
          <w:szCs w:val="20"/>
        </w:rPr>
        <w:t xml:space="preserve">– </w:t>
      </w:r>
      <w:r w:rsidRPr="00991384">
        <w:rPr>
          <w:rFonts w:ascii="Arial" w:hAnsi="Arial" w:cs="Arial"/>
          <w:snapToGrid w:val="0"/>
          <w:sz w:val="20"/>
          <w:szCs w:val="20"/>
        </w:rPr>
        <w:t>a külön jogszabálytól eltérő rendelkezés hiányában – az eredménytartalékkal szemben kell</w:t>
      </w:r>
      <w:r w:rsidR="009F5326" w:rsidRPr="00991384">
        <w:rPr>
          <w:rFonts w:ascii="Arial" w:hAnsi="Arial" w:cs="Arial"/>
          <w:snapToGrid w:val="0"/>
          <w:sz w:val="20"/>
          <w:szCs w:val="20"/>
        </w:rPr>
        <w:t xml:space="preserve"> </w:t>
      </w:r>
      <w:r w:rsidRPr="00991384">
        <w:rPr>
          <w:rFonts w:ascii="Arial" w:hAnsi="Arial" w:cs="Arial"/>
          <w:snapToGrid w:val="0"/>
          <w:sz w:val="20"/>
          <w:szCs w:val="20"/>
        </w:rPr>
        <w:t>elszámolni.</w:t>
      </w:r>
    </w:p>
    <w:p w14:paraId="4CFB4E9B" w14:textId="77777777" w:rsidR="0018486B" w:rsidRPr="00991384" w:rsidRDefault="0018486B" w:rsidP="002533B9">
      <w:pPr>
        <w:jc w:val="both"/>
        <w:rPr>
          <w:rFonts w:ascii="Arial" w:hAnsi="Arial" w:cs="Arial"/>
          <w:snapToGrid w:val="0"/>
          <w:sz w:val="20"/>
          <w:szCs w:val="20"/>
        </w:rPr>
      </w:pPr>
    </w:p>
    <w:p w14:paraId="60035BD6" w14:textId="77777777" w:rsidR="00DD1493" w:rsidRPr="00991384" w:rsidRDefault="00A679B5" w:rsidP="00A56A3E">
      <w:pPr>
        <w:keepNext/>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B16 Értékelési tartalék</w:t>
      </w:r>
    </w:p>
    <w:p w14:paraId="7BE6FE2D" w14:textId="77777777" w:rsidR="00A679B5" w:rsidRPr="00991384" w:rsidRDefault="00A679B5" w:rsidP="002533B9">
      <w:pPr>
        <w:jc w:val="both"/>
        <w:rPr>
          <w:rFonts w:ascii="Arial" w:hAnsi="Arial" w:cs="Arial"/>
          <w:snapToGrid w:val="0"/>
          <w:sz w:val="20"/>
          <w:szCs w:val="20"/>
        </w:rPr>
      </w:pPr>
      <w:r w:rsidRPr="00991384">
        <w:rPr>
          <w:rFonts w:ascii="Arial" w:hAnsi="Arial" w:cs="Arial"/>
          <w:snapToGrid w:val="0"/>
          <w:sz w:val="20"/>
          <w:szCs w:val="20"/>
        </w:rPr>
        <w:t xml:space="preserve">Ezen mérlegsor részletezéseként kell kimutatni </w:t>
      </w:r>
      <w:r w:rsidR="007D6252" w:rsidRPr="00991384">
        <w:rPr>
          <w:rFonts w:ascii="Arial" w:hAnsi="Arial" w:cs="Arial"/>
          <w:snapToGrid w:val="0"/>
          <w:sz w:val="20"/>
          <w:szCs w:val="20"/>
        </w:rPr>
        <w:t xml:space="preserve">a 81B161 </w:t>
      </w:r>
      <w:r w:rsidRPr="00991384">
        <w:rPr>
          <w:rFonts w:ascii="Arial" w:hAnsi="Arial" w:cs="Arial"/>
          <w:snapToGrid w:val="0"/>
          <w:sz w:val="20"/>
          <w:szCs w:val="20"/>
        </w:rPr>
        <w:t xml:space="preserve">Értékhelyesbítés értékelési </w:t>
      </w:r>
      <w:r w:rsidR="00015571" w:rsidRPr="00991384">
        <w:rPr>
          <w:rFonts w:ascii="Arial" w:hAnsi="Arial" w:cs="Arial"/>
          <w:snapToGrid w:val="0"/>
          <w:sz w:val="20"/>
          <w:szCs w:val="20"/>
        </w:rPr>
        <w:t>tartalékát</w:t>
      </w:r>
      <w:r w:rsidR="006146F2" w:rsidRPr="00991384">
        <w:rPr>
          <w:rFonts w:ascii="Arial" w:hAnsi="Arial" w:cs="Arial"/>
          <w:snapToGrid w:val="0"/>
          <w:sz w:val="20"/>
          <w:szCs w:val="20"/>
        </w:rPr>
        <w:t xml:space="preserve">, </w:t>
      </w:r>
      <w:r w:rsidRPr="00991384">
        <w:rPr>
          <w:rFonts w:ascii="Arial" w:hAnsi="Arial" w:cs="Arial"/>
          <w:snapToGrid w:val="0"/>
          <w:sz w:val="20"/>
          <w:szCs w:val="20"/>
        </w:rPr>
        <w:t xml:space="preserve">valamint a </w:t>
      </w:r>
      <w:r w:rsidR="007D6252" w:rsidRPr="00991384">
        <w:rPr>
          <w:rFonts w:ascii="Arial" w:hAnsi="Arial" w:cs="Arial"/>
          <w:snapToGrid w:val="0"/>
          <w:sz w:val="20"/>
          <w:szCs w:val="20"/>
        </w:rPr>
        <w:t xml:space="preserve">81B162 </w:t>
      </w:r>
      <w:r w:rsidRPr="00991384">
        <w:rPr>
          <w:rFonts w:ascii="Arial" w:hAnsi="Arial" w:cs="Arial"/>
          <w:snapToGrid w:val="0"/>
          <w:sz w:val="20"/>
          <w:szCs w:val="20"/>
        </w:rPr>
        <w:t xml:space="preserve">Valós értékelés értékelési tartalékát. </w:t>
      </w:r>
    </w:p>
    <w:p w14:paraId="67B1F197" w14:textId="77777777" w:rsidR="007D6252" w:rsidRPr="00991384" w:rsidRDefault="007D6252" w:rsidP="007D6252">
      <w:pPr>
        <w:jc w:val="both"/>
        <w:rPr>
          <w:rFonts w:ascii="Arial" w:hAnsi="Arial" w:cs="Arial"/>
          <w:snapToGrid w:val="0"/>
          <w:sz w:val="20"/>
          <w:szCs w:val="20"/>
        </w:rPr>
      </w:pPr>
      <w:r w:rsidRPr="00991384">
        <w:rPr>
          <w:rFonts w:ascii="Arial" w:hAnsi="Arial" w:cs="Arial"/>
          <w:snapToGrid w:val="0"/>
          <w:sz w:val="20"/>
          <w:szCs w:val="20"/>
        </w:rPr>
        <w:t>Ezekben a sorokban kell szerepeltetni a</w:t>
      </w:r>
      <w:r w:rsidRPr="00991384">
        <w:rPr>
          <w:rFonts w:ascii="Arial" w:hAnsi="Arial" w:cs="Arial"/>
          <w:i/>
          <w:iCs/>
          <w:sz w:val="20"/>
          <w:szCs w:val="20"/>
        </w:rPr>
        <w:t xml:space="preserve"> </w:t>
      </w:r>
      <w:r w:rsidR="00F56760" w:rsidRPr="00991384">
        <w:rPr>
          <w:rFonts w:ascii="Arial" w:hAnsi="Arial" w:cs="Arial"/>
          <w:iCs/>
          <w:sz w:val="20"/>
          <w:szCs w:val="20"/>
        </w:rPr>
        <w:t>Számv. tv.</w:t>
      </w:r>
      <w:r w:rsidRPr="00991384">
        <w:rPr>
          <w:rFonts w:ascii="Arial" w:hAnsi="Arial" w:cs="Arial"/>
          <w:i/>
          <w:iCs/>
          <w:sz w:val="20"/>
          <w:szCs w:val="20"/>
        </w:rPr>
        <w:t xml:space="preserve"> </w:t>
      </w:r>
      <w:r w:rsidRPr="00991384">
        <w:rPr>
          <w:rFonts w:ascii="Arial" w:hAnsi="Arial" w:cs="Arial"/>
          <w:sz w:val="20"/>
          <w:szCs w:val="20"/>
        </w:rPr>
        <w:t>58. §</w:t>
      </w:r>
      <w:r w:rsidR="00CD7703" w:rsidRPr="00991384">
        <w:rPr>
          <w:rFonts w:ascii="Arial" w:hAnsi="Arial" w:cs="Arial"/>
          <w:sz w:val="20"/>
          <w:szCs w:val="20"/>
        </w:rPr>
        <w:t>-a</w:t>
      </w:r>
      <w:r w:rsidRPr="00991384">
        <w:rPr>
          <w:rFonts w:ascii="Arial" w:hAnsi="Arial" w:cs="Arial"/>
          <w:sz w:val="20"/>
          <w:szCs w:val="20"/>
        </w:rPr>
        <w:t xml:space="preserve"> szerinti piaci értékelés alapján meghatározott értékhelyesbítés összegét az értékhelyesbítés értékelési tartalékaként, továbbá</w:t>
      </w:r>
      <w:r w:rsidRPr="00991384">
        <w:rPr>
          <w:rFonts w:ascii="Arial" w:hAnsi="Arial" w:cs="Arial"/>
          <w:snapToGrid w:val="0"/>
          <w:sz w:val="20"/>
          <w:szCs w:val="20"/>
        </w:rPr>
        <w:t xml:space="preserve"> </w:t>
      </w:r>
      <w:r w:rsidRPr="00991384">
        <w:rPr>
          <w:rFonts w:ascii="Arial" w:hAnsi="Arial" w:cs="Arial"/>
          <w:sz w:val="20"/>
          <w:szCs w:val="20"/>
        </w:rPr>
        <w:t>a hivatkozott törvény 59/A-59/F. §</w:t>
      </w:r>
      <w:r w:rsidR="005D6420" w:rsidRPr="00991384">
        <w:rPr>
          <w:rFonts w:ascii="Arial" w:hAnsi="Arial" w:cs="Arial"/>
          <w:sz w:val="20"/>
          <w:szCs w:val="20"/>
        </w:rPr>
        <w:t>-a</w:t>
      </w:r>
      <w:r w:rsidRPr="00991384">
        <w:rPr>
          <w:rFonts w:ascii="Arial" w:hAnsi="Arial" w:cs="Arial"/>
          <w:sz w:val="20"/>
          <w:szCs w:val="20"/>
        </w:rPr>
        <w:t xml:space="preserve"> szerinti valós értéken történő értékelés alapján a saját tőkével szemben elszámolt értékelési különbözetet a valós értékelés értékelési tartalékaként.</w:t>
      </w:r>
    </w:p>
    <w:p w14:paraId="308E27C4" w14:textId="77777777" w:rsidR="00A679B5" w:rsidRPr="00991384" w:rsidRDefault="007D6252" w:rsidP="007D6252">
      <w:pPr>
        <w:jc w:val="both"/>
        <w:rPr>
          <w:rFonts w:ascii="Arial" w:hAnsi="Arial" w:cs="Arial"/>
          <w:sz w:val="20"/>
          <w:szCs w:val="20"/>
        </w:rPr>
      </w:pPr>
      <w:r w:rsidRPr="00991384">
        <w:rPr>
          <w:rFonts w:ascii="Arial" w:hAnsi="Arial" w:cs="Arial"/>
          <w:sz w:val="20"/>
          <w:szCs w:val="20"/>
        </w:rPr>
        <w:t>Az értékhelyesbítés értékelési tartaléka és az értékhelyesbítés, valamint a valós értékelés értékelési tartaléka és az értékelési különbözet kizárólag egymással szemben és azonos összegben változhat. Az értékelési tartalék terhére a saját tőke más elemeit nem lehet kiegészíteni, annak terhére kötelezettség nem teljesíthető.</w:t>
      </w:r>
    </w:p>
    <w:p w14:paraId="589851FC" w14:textId="77777777" w:rsidR="004448B8" w:rsidRPr="00991384" w:rsidRDefault="004448B8" w:rsidP="007D6252">
      <w:pPr>
        <w:jc w:val="both"/>
        <w:rPr>
          <w:rFonts w:ascii="Arial" w:hAnsi="Arial" w:cs="Arial"/>
          <w:sz w:val="20"/>
          <w:szCs w:val="20"/>
        </w:rPr>
      </w:pPr>
    </w:p>
    <w:p w14:paraId="668E0AD5" w14:textId="77777777" w:rsidR="002558E7" w:rsidRPr="00991384" w:rsidRDefault="005D6420" w:rsidP="007D6252">
      <w:pPr>
        <w:jc w:val="both"/>
        <w:rPr>
          <w:rFonts w:ascii="Arial" w:hAnsi="Arial" w:cs="Arial"/>
          <w:sz w:val="20"/>
          <w:szCs w:val="20"/>
        </w:rPr>
      </w:pPr>
      <w:r w:rsidRPr="00991384">
        <w:rPr>
          <w:rFonts w:ascii="Arial" w:hAnsi="Arial" w:cs="Arial"/>
          <w:sz w:val="20"/>
          <w:szCs w:val="20"/>
        </w:rPr>
        <w:t xml:space="preserve">A </w:t>
      </w:r>
      <w:r w:rsidR="004448B8" w:rsidRPr="00991384">
        <w:rPr>
          <w:rFonts w:ascii="Arial" w:hAnsi="Arial" w:cs="Arial"/>
          <w:b/>
          <w:sz w:val="20"/>
          <w:szCs w:val="20"/>
        </w:rPr>
        <w:t xml:space="preserve">81B17 </w:t>
      </w:r>
      <w:r w:rsidR="00F83050" w:rsidRPr="00991384">
        <w:rPr>
          <w:rFonts w:ascii="Arial" w:hAnsi="Arial" w:cs="Arial"/>
          <w:b/>
          <w:sz w:val="20"/>
          <w:szCs w:val="20"/>
        </w:rPr>
        <w:t>Adózott</w:t>
      </w:r>
      <w:r w:rsidR="004448B8" w:rsidRPr="00991384">
        <w:rPr>
          <w:rFonts w:ascii="Arial" w:hAnsi="Arial" w:cs="Arial"/>
          <w:b/>
          <w:sz w:val="20"/>
          <w:szCs w:val="20"/>
        </w:rPr>
        <w:t xml:space="preserve"> eredmény</w:t>
      </w:r>
      <w:r w:rsidR="004448B8" w:rsidRPr="00991384">
        <w:rPr>
          <w:rFonts w:ascii="Arial" w:hAnsi="Arial" w:cs="Arial"/>
          <w:sz w:val="20"/>
          <w:szCs w:val="20"/>
        </w:rPr>
        <w:t xml:space="preserve"> </w:t>
      </w:r>
      <w:r w:rsidR="002558E7" w:rsidRPr="00991384">
        <w:rPr>
          <w:rFonts w:ascii="Arial" w:hAnsi="Arial" w:cs="Arial"/>
          <w:sz w:val="20"/>
          <w:szCs w:val="20"/>
        </w:rPr>
        <w:t xml:space="preserve">(év közben Eredmény) sorban kell feltüntetni az Eredménykimutatás alapján kiszámított (halmozott) eredményt. (A devizaoszlopban nem szerepelhet összeg.) Év közben ez az eredmény az eredményszámlák lezárása utáni – a bevételeknek, ráfordításoknak és költségeknek – a társasági adóelőleg befizetett összegével csökkentett egyenlege. Év végén az előzetes eredménynél az (előzetes adatok alapján meghatározott) adófizetési kötelezettséggel számított összeget kell figyelembe venni. Az év végi végleges adat az éves beszámoló </w:t>
      </w:r>
      <w:r w:rsidR="00F32C22" w:rsidRPr="00991384">
        <w:rPr>
          <w:rFonts w:ascii="Arial" w:hAnsi="Arial" w:cs="Arial"/>
          <w:sz w:val="20"/>
          <w:szCs w:val="20"/>
        </w:rPr>
        <w:t>adózott</w:t>
      </w:r>
      <w:r w:rsidR="002558E7" w:rsidRPr="00991384">
        <w:rPr>
          <w:rFonts w:ascii="Arial" w:hAnsi="Arial" w:cs="Arial"/>
          <w:sz w:val="20"/>
          <w:szCs w:val="20"/>
        </w:rPr>
        <w:t xml:space="preserve"> (auditált) eredménye.</w:t>
      </w:r>
    </w:p>
    <w:p w14:paraId="724288DC" w14:textId="77777777" w:rsidR="007D6252" w:rsidRPr="00991384" w:rsidRDefault="007D6252" w:rsidP="007D6252">
      <w:pPr>
        <w:jc w:val="both"/>
        <w:rPr>
          <w:rFonts w:ascii="Arial" w:hAnsi="Arial" w:cs="Arial"/>
          <w:snapToGrid w:val="0"/>
          <w:sz w:val="20"/>
          <w:szCs w:val="20"/>
        </w:rPr>
      </w:pPr>
    </w:p>
    <w:p w14:paraId="7D8946F2" w14:textId="77777777" w:rsidR="006639E9"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81B2 Céltartalék</w:t>
      </w:r>
    </w:p>
    <w:p w14:paraId="1673A8D4"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Itt kell kimutatni – a számviteli és külön jogszabályi előírások szerint az adózás előtti eredmény terhére megképzett –</w:t>
      </w:r>
      <w:r w:rsidR="00C93876" w:rsidRPr="00991384">
        <w:rPr>
          <w:rFonts w:ascii="Arial" w:hAnsi="Arial" w:cs="Arial"/>
          <w:sz w:val="20"/>
          <w:szCs w:val="20"/>
        </w:rPr>
        <w:t xml:space="preserve"> </w:t>
      </w:r>
      <w:r w:rsidRPr="00991384">
        <w:rPr>
          <w:rFonts w:ascii="Arial" w:hAnsi="Arial" w:cs="Arial"/>
          <w:sz w:val="20"/>
          <w:szCs w:val="20"/>
        </w:rPr>
        <w:t xml:space="preserve">céltartalékok tárgynegyedév végi </w:t>
      </w:r>
      <w:r w:rsidR="00CD14E7" w:rsidRPr="00991384">
        <w:rPr>
          <w:rFonts w:ascii="Arial" w:hAnsi="Arial" w:cs="Arial"/>
          <w:sz w:val="20"/>
          <w:szCs w:val="20"/>
        </w:rPr>
        <w:t xml:space="preserve">és </w:t>
      </w:r>
      <w:r w:rsidRPr="00991384">
        <w:rPr>
          <w:rFonts w:ascii="Arial" w:hAnsi="Arial" w:cs="Arial"/>
          <w:sz w:val="20"/>
          <w:szCs w:val="20"/>
        </w:rPr>
        <w:t>év végi állományát, a következő csoportosításban.</w:t>
      </w:r>
    </w:p>
    <w:p w14:paraId="6E208AAE" w14:textId="77777777" w:rsidR="0086306B" w:rsidRPr="00991384" w:rsidRDefault="0086306B" w:rsidP="0086306B">
      <w:pPr>
        <w:jc w:val="both"/>
        <w:rPr>
          <w:rFonts w:ascii="Arial" w:hAnsi="Arial" w:cs="Arial"/>
          <w:i/>
          <w:snapToGrid w:val="0"/>
          <w:sz w:val="20"/>
          <w:szCs w:val="20"/>
        </w:rPr>
      </w:pPr>
    </w:p>
    <w:p w14:paraId="717521DB" w14:textId="5D15B743"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81B21 Céltartalék a függő </w:t>
      </w:r>
      <w:r w:rsidR="00A76BC2" w:rsidRPr="00095859">
        <w:rPr>
          <w:rFonts w:ascii="Arial" w:hAnsi="Arial" w:cs="Arial"/>
          <w:b/>
          <w:snapToGrid w:val="0"/>
          <w:sz w:val="20"/>
          <w:szCs w:val="20"/>
        </w:rPr>
        <w:t>(</w:t>
      </w:r>
      <w:r w:rsidRPr="00095859">
        <w:rPr>
          <w:rFonts w:ascii="Arial" w:hAnsi="Arial" w:cs="Arial"/>
          <w:b/>
          <w:snapToGrid w:val="0"/>
          <w:sz w:val="20"/>
          <w:szCs w:val="20"/>
        </w:rPr>
        <w:t>várható</w:t>
      </w:r>
      <w:r w:rsidR="00A76BC2" w:rsidRPr="00095859">
        <w:rPr>
          <w:rFonts w:ascii="Arial" w:hAnsi="Arial" w:cs="Arial"/>
          <w:b/>
          <w:snapToGrid w:val="0"/>
          <w:sz w:val="20"/>
          <w:szCs w:val="20"/>
        </w:rPr>
        <w:t>)</w:t>
      </w:r>
      <w:r w:rsidRPr="00991384">
        <w:rPr>
          <w:rFonts w:ascii="Arial" w:hAnsi="Arial" w:cs="Arial"/>
          <w:b/>
          <w:snapToGrid w:val="0"/>
          <w:sz w:val="20"/>
          <w:szCs w:val="20"/>
        </w:rPr>
        <w:t xml:space="preserve"> kötelezettségekre</w:t>
      </w:r>
    </w:p>
    <w:p w14:paraId="35A0B716"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Ezen a soron kell szerepeltetni a mérlegen kívül nyilvántartott függő kötelezettségek után képzett kockázati céltartalékok beszámolás napján fennálló összegét kell jelenteni.</w:t>
      </w:r>
    </w:p>
    <w:p w14:paraId="719C8973" w14:textId="77777777" w:rsidR="0086306B" w:rsidRPr="00991384" w:rsidRDefault="0086306B" w:rsidP="0086306B">
      <w:pPr>
        <w:jc w:val="both"/>
        <w:rPr>
          <w:rFonts w:ascii="Arial" w:hAnsi="Arial" w:cs="Arial"/>
          <w:snapToGrid w:val="0"/>
          <w:sz w:val="20"/>
          <w:szCs w:val="20"/>
        </w:rPr>
      </w:pPr>
    </w:p>
    <w:p w14:paraId="1D520567" w14:textId="7C776A0A"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81B22 Céltartalék a </w:t>
      </w:r>
      <w:r w:rsidRPr="00095859">
        <w:rPr>
          <w:rFonts w:ascii="Arial" w:hAnsi="Arial" w:cs="Arial"/>
          <w:b/>
          <w:snapToGrid w:val="0"/>
          <w:sz w:val="20"/>
          <w:szCs w:val="20"/>
        </w:rPr>
        <w:t xml:space="preserve">biztos </w:t>
      </w:r>
      <w:r w:rsidR="00A76BC2" w:rsidRPr="00095859">
        <w:rPr>
          <w:rFonts w:ascii="Arial" w:hAnsi="Arial" w:cs="Arial"/>
          <w:b/>
          <w:snapToGrid w:val="0"/>
          <w:sz w:val="20"/>
          <w:szCs w:val="20"/>
        </w:rPr>
        <w:t>(</w:t>
      </w:r>
      <w:r w:rsidRPr="00095859">
        <w:rPr>
          <w:rFonts w:ascii="Arial" w:hAnsi="Arial" w:cs="Arial"/>
          <w:b/>
          <w:snapToGrid w:val="0"/>
          <w:sz w:val="20"/>
          <w:szCs w:val="20"/>
        </w:rPr>
        <w:t>jövőbeni</w:t>
      </w:r>
      <w:r w:rsidR="00A76BC2" w:rsidRPr="00095859">
        <w:rPr>
          <w:rFonts w:ascii="Arial" w:hAnsi="Arial" w:cs="Arial"/>
          <w:b/>
          <w:snapToGrid w:val="0"/>
          <w:sz w:val="20"/>
          <w:szCs w:val="20"/>
        </w:rPr>
        <w:t>)</w:t>
      </w:r>
      <w:r w:rsidRPr="00095859">
        <w:rPr>
          <w:rFonts w:ascii="Arial" w:hAnsi="Arial" w:cs="Arial"/>
          <w:b/>
          <w:snapToGrid w:val="0"/>
          <w:sz w:val="20"/>
          <w:szCs w:val="20"/>
        </w:rPr>
        <w:t xml:space="preserve"> kötelezettségekre</w:t>
      </w:r>
    </w:p>
    <w:p w14:paraId="6EA6075F" w14:textId="70053B7F" w:rsidR="0086306B" w:rsidRPr="00991384" w:rsidRDefault="0086306B" w:rsidP="0086306B">
      <w:pPr>
        <w:jc w:val="both"/>
        <w:rPr>
          <w:rFonts w:ascii="Arial" w:hAnsi="Arial" w:cs="Arial"/>
          <w:sz w:val="20"/>
          <w:szCs w:val="20"/>
        </w:rPr>
      </w:pPr>
      <w:r w:rsidRPr="00991384">
        <w:rPr>
          <w:rFonts w:ascii="Arial" w:hAnsi="Arial" w:cs="Arial"/>
          <w:sz w:val="20"/>
          <w:szCs w:val="20"/>
        </w:rPr>
        <w:t xml:space="preserve">Itt kell jelenteni a </w:t>
      </w:r>
      <w:r w:rsidRPr="00095859">
        <w:rPr>
          <w:rFonts w:ascii="Arial" w:hAnsi="Arial" w:cs="Arial"/>
          <w:sz w:val="20"/>
          <w:szCs w:val="20"/>
        </w:rPr>
        <w:t xml:space="preserve">biztos </w:t>
      </w:r>
      <w:r w:rsidR="00A76BC2" w:rsidRPr="00095859">
        <w:rPr>
          <w:rFonts w:ascii="Arial" w:hAnsi="Arial" w:cs="Arial"/>
          <w:sz w:val="20"/>
          <w:szCs w:val="20"/>
        </w:rPr>
        <w:t>(</w:t>
      </w:r>
      <w:r w:rsidRPr="00095859">
        <w:rPr>
          <w:rFonts w:ascii="Arial" w:hAnsi="Arial" w:cs="Arial"/>
          <w:sz w:val="20"/>
          <w:szCs w:val="20"/>
        </w:rPr>
        <w:t>jövőbeni</w:t>
      </w:r>
      <w:r w:rsidR="00A76BC2" w:rsidRPr="00095859">
        <w:rPr>
          <w:rFonts w:ascii="Arial" w:hAnsi="Arial" w:cs="Arial"/>
          <w:sz w:val="20"/>
          <w:szCs w:val="20"/>
        </w:rPr>
        <w:t>)</w:t>
      </w:r>
      <w:r w:rsidRPr="00095859">
        <w:rPr>
          <w:rFonts w:ascii="Arial" w:hAnsi="Arial" w:cs="Arial"/>
          <w:sz w:val="20"/>
          <w:szCs w:val="20"/>
        </w:rPr>
        <w:t xml:space="preserve"> kötelezettségek</w:t>
      </w:r>
      <w:r w:rsidRPr="00991384">
        <w:rPr>
          <w:rFonts w:ascii="Arial" w:hAnsi="Arial" w:cs="Arial"/>
          <w:sz w:val="20"/>
          <w:szCs w:val="20"/>
        </w:rPr>
        <w:t xml:space="preserve"> után képzett kockázati céltartalékok beszámolási időszak végén fennálló állományát.</w:t>
      </w:r>
    </w:p>
    <w:p w14:paraId="7275C83C" w14:textId="77777777" w:rsidR="0086306B" w:rsidRPr="00991384" w:rsidRDefault="0086306B" w:rsidP="002533B9">
      <w:pPr>
        <w:jc w:val="both"/>
        <w:rPr>
          <w:rFonts w:ascii="Arial" w:hAnsi="Arial" w:cs="Arial"/>
          <w:i/>
          <w:snapToGrid w:val="0"/>
          <w:sz w:val="20"/>
          <w:szCs w:val="20"/>
        </w:rPr>
      </w:pPr>
    </w:p>
    <w:p w14:paraId="2B8FA866" w14:textId="77777777" w:rsidR="00B8317B" w:rsidRPr="00991384" w:rsidRDefault="00B8317B" w:rsidP="002533B9">
      <w:pPr>
        <w:jc w:val="both"/>
        <w:rPr>
          <w:rFonts w:ascii="Arial" w:hAnsi="Arial" w:cs="Arial"/>
          <w:b/>
          <w:snapToGrid w:val="0"/>
          <w:sz w:val="20"/>
          <w:szCs w:val="20"/>
        </w:rPr>
      </w:pPr>
      <w:r w:rsidRPr="00991384">
        <w:rPr>
          <w:rFonts w:ascii="Arial" w:hAnsi="Arial" w:cs="Arial"/>
          <w:b/>
          <w:snapToGrid w:val="0"/>
          <w:sz w:val="20"/>
          <w:szCs w:val="20"/>
        </w:rPr>
        <w:t>81B23 Egyéb céltartalék</w:t>
      </w:r>
    </w:p>
    <w:p w14:paraId="413C1B9C" w14:textId="77777777" w:rsidR="00B8317B" w:rsidRPr="00991384" w:rsidRDefault="00B642D3" w:rsidP="002533B9">
      <w:pPr>
        <w:jc w:val="both"/>
        <w:rPr>
          <w:rFonts w:ascii="Arial" w:hAnsi="Arial" w:cs="Arial"/>
          <w:sz w:val="20"/>
          <w:szCs w:val="20"/>
        </w:rPr>
      </w:pPr>
      <w:r w:rsidRPr="00991384">
        <w:rPr>
          <w:rFonts w:ascii="Arial" w:hAnsi="Arial" w:cs="Arial"/>
          <w:sz w:val="20"/>
          <w:szCs w:val="20"/>
        </w:rPr>
        <w:t xml:space="preserve">Ebben a sorban kell kimutatni a számviteli, </w:t>
      </w:r>
      <w:r w:rsidR="00CD14E7" w:rsidRPr="00991384">
        <w:rPr>
          <w:rFonts w:ascii="Arial" w:hAnsi="Arial" w:cs="Arial"/>
          <w:sz w:val="20"/>
          <w:szCs w:val="20"/>
        </w:rPr>
        <w:t xml:space="preserve">vagy </w:t>
      </w:r>
      <w:r w:rsidRPr="00991384">
        <w:rPr>
          <w:rFonts w:ascii="Arial" w:hAnsi="Arial" w:cs="Arial"/>
          <w:sz w:val="20"/>
          <w:szCs w:val="20"/>
        </w:rPr>
        <w:t xml:space="preserve">az egyéb jogszabály által előírt céltartalékok beszámolás napján fennálló állományát. </w:t>
      </w:r>
    </w:p>
    <w:p w14:paraId="39FBFF3F" w14:textId="77777777" w:rsidR="006E632B" w:rsidRPr="00991384" w:rsidRDefault="006E632B" w:rsidP="002533B9">
      <w:pPr>
        <w:jc w:val="both"/>
        <w:rPr>
          <w:rFonts w:ascii="Arial" w:hAnsi="Arial" w:cs="Arial"/>
          <w:snapToGrid w:val="0"/>
          <w:sz w:val="20"/>
          <w:szCs w:val="20"/>
        </w:rPr>
      </w:pPr>
    </w:p>
    <w:p w14:paraId="137BE9FB" w14:textId="77777777" w:rsidR="004E688C"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81B3 Kötelezettségek</w:t>
      </w:r>
    </w:p>
    <w:p w14:paraId="13CC10B6" w14:textId="5C759B7E" w:rsidR="006E0E0E" w:rsidRPr="00991384" w:rsidRDefault="006E0E0E" w:rsidP="006E0E0E">
      <w:pPr>
        <w:jc w:val="both"/>
        <w:rPr>
          <w:rFonts w:ascii="Arial" w:hAnsi="Arial" w:cs="Arial"/>
          <w:snapToGrid w:val="0"/>
          <w:sz w:val="20"/>
          <w:szCs w:val="20"/>
        </w:rPr>
      </w:pPr>
      <w:r w:rsidRPr="00991384">
        <w:rPr>
          <w:rFonts w:ascii="Arial" w:hAnsi="Arial" w:cs="Arial"/>
          <w:snapToGrid w:val="0"/>
          <w:sz w:val="20"/>
          <w:szCs w:val="20"/>
        </w:rPr>
        <w:t xml:space="preserve">A felügyeleti mérleg forrás oldalán a kötelezettségek </w:t>
      </w:r>
      <w:r w:rsidR="00CC7FAD">
        <w:rPr>
          <w:rFonts w:ascii="Arial" w:hAnsi="Arial" w:cs="Arial"/>
          <w:snapToGrid w:val="0"/>
          <w:sz w:val="20"/>
          <w:szCs w:val="20"/>
        </w:rPr>
        <w:t>három</w:t>
      </w:r>
      <w:r w:rsidR="00CC7FAD" w:rsidRPr="00991384">
        <w:rPr>
          <w:rFonts w:ascii="Arial" w:hAnsi="Arial" w:cs="Arial"/>
          <w:snapToGrid w:val="0"/>
          <w:sz w:val="20"/>
          <w:szCs w:val="20"/>
        </w:rPr>
        <w:t xml:space="preserve"> </w:t>
      </w:r>
      <w:r w:rsidRPr="00991384">
        <w:rPr>
          <w:rFonts w:ascii="Arial" w:hAnsi="Arial" w:cs="Arial"/>
          <w:snapToGrid w:val="0"/>
          <w:sz w:val="20"/>
          <w:szCs w:val="20"/>
        </w:rPr>
        <w:t>fő csoportra osztva szerepel</w:t>
      </w:r>
      <w:r w:rsidR="00124F52" w:rsidRPr="00991384">
        <w:rPr>
          <w:rFonts w:ascii="Arial" w:hAnsi="Arial" w:cs="Arial"/>
          <w:snapToGrid w:val="0"/>
          <w:sz w:val="20"/>
          <w:szCs w:val="20"/>
        </w:rPr>
        <w:t>n</w:t>
      </w:r>
      <w:r w:rsidR="00C53B46" w:rsidRPr="00991384">
        <w:rPr>
          <w:rFonts w:ascii="Arial" w:hAnsi="Arial" w:cs="Arial"/>
          <w:snapToGrid w:val="0"/>
          <w:sz w:val="20"/>
          <w:szCs w:val="20"/>
        </w:rPr>
        <w:t>e</w:t>
      </w:r>
      <w:r w:rsidR="00124F52" w:rsidRPr="00991384">
        <w:rPr>
          <w:rFonts w:ascii="Arial" w:hAnsi="Arial" w:cs="Arial"/>
          <w:snapToGrid w:val="0"/>
          <w:sz w:val="20"/>
          <w:szCs w:val="20"/>
        </w:rPr>
        <w:t>k</w:t>
      </w:r>
      <w:r w:rsidR="00C53B46" w:rsidRPr="00991384">
        <w:rPr>
          <w:rFonts w:ascii="Arial" w:hAnsi="Arial" w:cs="Arial"/>
          <w:snapToGrid w:val="0"/>
          <w:sz w:val="20"/>
          <w:szCs w:val="20"/>
        </w:rPr>
        <w:t>: h</w:t>
      </w:r>
      <w:r w:rsidRPr="00991384">
        <w:rPr>
          <w:rFonts w:ascii="Arial" w:hAnsi="Arial" w:cs="Arial"/>
          <w:snapToGrid w:val="0"/>
          <w:sz w:val="20"/>
          <w:szCs w:val="20"/>
        </w:rPr>
        <w:t>átrasorolt kötelezettségek, hosszú lejáratú kötelezettségek, valamint rövid</w:t>
      </w:r>
      <w:r w:rsidR="00CC7FAD">
        <w:rPr>
          <w:rFonts w:ascii="Arial" w:hAnsi="Arial" w:cs="Arial"/>
          <w:snapToGrid w:val="0"/>
          <w:sz w:val="20"/>
          <w:szCs w:val="20"/>
        </w:rPr>
        <w:t xml:space="preserve"> </w:t>
      </w:r>
      <w:r w:rsidRPr="00991384">
        <w:rPr>
          <w:rFonts w:ascii="Arial" w:hAnsi="Arial" w:cs="Arial"/>
          <w:snapToGrid w:val="0"/>
          <w:sz w:val="20"/>
          <w:szCs w:val="20"/>
        </w:rPr>
        <w:t>lejáratú kötelezettségek.</w:t>
      </w:r>
    </w:p>
    <w:p w14:paraId="16A9D762" w14:textId="77777777" w:rsidR="006E0E0E" w:rsidRPr="00991384" w:rsidRDefault="006E0E0E" w:rsidP="006E0E0E">
      <w:pPr>
        <w:jc w:val="both"/>
        <w:rPr>
          <w:rFonts w:ascii="Arial" w:hAnsi="Arial" w:cs="Arial"/>
          <w:snapToGrid w:val="0"/>
          <w:sz w:val="20"/>
          <w:szCs w:val="20"/>
        </w:rPr>
      </w:pPr>
    </w:p>
    <w:p w14:paraId="0CB88619" w14:textId="77777777" w:rsidR="006E0E0E" w:rsidRPr="00991384" w:rsidRDefault="006E0E0E" w:rsidP="006E0E0E">
      <w:pPr>
        <w:jc w:val="both"/>
        <w:rPr>
          <w:rFonts w:ascii="Arial" w:hAnsi="Arial" w:cs="Arial"/>
          <w:b/>
          <w:snapToGrid w:val="0"/>
          <w:sz w:val="20"/>
          <w:szCs w:val="20"/>
        </w:rPr>
      </w:pPr>
      <w:r w:rsidRPr="00991384">
        <w:rPr>
          <w:rFonts w:ascii="Arial" w:hAnsi="Arial" w:cs="Arial"/>
          <w:b/>
          <w:snapToGrid w:val="0"/>
          <w:sz w:val="20"/>
          <w:szCs w:val="20"/>
        </w:rPr>
        <w:t>81B31 Hátrasorolt kötelezettségek</w:t>
      </w:r>
    </w:p>
    <w:p w14:paraId="1DFD291A" w14:textId="454CE258" w:rsidR="006E0E0E" w:rsidRPr="00991384" w:rsidRDefault="00B51747" w:rsidP="006E0E0E">
      <w:pPr>
        <w:jc w:val="both"/>
        <w:rPr>
          <w:rFonts w:ascii="Arial" w:hAnsi="Arial" w:cs="Arial"/>
          <w:snapToGrid w:val="0"/>
          <w:sz w:val="20"/>
          <w:szCs w:val="20"/>
        </w:rPr>
      </w:pPr>
      <w:r>
        <w:rPr>
          <w:rFonts w:ascii="Arial" w:hAnsi="Arial" w:cs="Arial"/>
          <w:snapToGrid w:val="0"/>
          <w:sz w:val="20"/>
          <w:szCs w:val="20"/>
        </w:rPr>
        <w:t>A h</w:t>
      </w:r>
      <w:r w:rsidR="006E0E0E" w:rsidRPr="00991384">
        <w:rPr>
          <w:rFonts w:ascii="Arial" w:hAnsi="Arial" w:cs="Arial"/>
          <w:snapToGrid w:val="0"/>
          <w:sz w:val="20"/>
          <w:szCs w:val="20"/>
        </w:rPr>
        <w:t xml:space="preserve">átrasorolt kötelezettségek között kell kimutatni </w:t>
      </w:r>
      <w:r w:rsidR="00C93A7C">
        <w:rPr>
          <w:rFonts w:ascii="Arial" w:hAnsi="Arial" w:cs="Arial"/>
          <w:snapToGrid w:val="0"/>
          <w:sz w:val="20"/>
          <w:szCs w:val="20"/>
        </w:rPr>
        <w:t xml:space="preserve">a </w:t>
      </w:r>
      <w:r w:rsidR="00E8146B">
        <w:rPr>
          <w:rFonts w:ascii="Arial" w:hAnsi="Arial" w:cs="Arial"/>
          <w:snapToGrid w:val="0"/>
          <w:sz w:val="20"/>
          <w:szCs w:val="20"/>
        </w:rPr>
        <w:t>Számv.</w:t>
      </w:r>
      <w:r w:rsidR="00293324">
        <w:rPr>
          <w:rFonts w:ascii="Arial" w:hAnsi="Arial" w:cs="Arial"/>
          <w:snapToGrid w:val="0"/>
          <w:sz w:val="20"/>
          <w:szCs w:val="20"/>
        </w:rPr>
        <w:t xml:space="preserve"> </w:t>
      </w:r>
      <w:r w:rsidR="003E7004">
        <w:rPr>
          <w:rFonts w:ascii="Arial" w:hAnsi="Arial" w:cs="Arial"/>
          <w:snapToGrid w:val="0"/>
          <w:sz w:val="20"/>
          <w:szCs w:val="20"/>
        </w:rPr>
        <w:t xml:space="preserve">tv. 42. § (4) bekezdése szerint </w:t>
      </w:r>
      <w:r w:rsidR="006E0E0E" w:rsidRPr="00991384">
        <w:rPr>
          <w:rFonts w:ascii="Arial" w:hAnsi="Arial" w:cs="Arial"/>
          <w:snapToGrid w:val="0"/>
          <w:sz w:val="20"/>
          <w:szCs w:val="20"/>
        </w:rPr>
        <w:t>minden olyan kapott kölcsönt, amelyet ténylegesen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rendelkezésére bocsátottak, és a rá vonatkozó szerződés tartalmazza a kölcsönt nyújtó fél egyetértését arra vonatkozóan, hogy az általa nyújtott kölcsön bevonható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adósságának rendezésébe, valamint a kölcsönt nyújtó követelés a törlesztésének sorrendjéb</w:t>
      </w:r>
      <w:r w:rsidR="00590D9C" w:rsidRPr="00991384">
        <w:rPr>
          <w:rFonts w:ascii="Arial" w:hAnsi="Arial" w:cs="Arial"/>
          <w:snapToGrid w:val="0"/>
          <w:sz w:val="20"/>
          <w:szCs w:val="20"/>
        </w:rPr>
        <w:t>e</w:t>
      </w:r>
      <w:r w:rsidR="006E0E0E" w:rsidRPr="00991384">
        <w:rPr>
          <w:rFonts w:ascii="Arial" w:hAnsi="Arial" w:cs="Arial"/>
          <w:snapToGrid w:val="0"/>
          <w:sz w:val="20"/>
          <w:szCs w:val="20"/>
        </w:rPr>
        <w:t>n a tulajdonosok előtti legutolsó helyen áll</w:t>
      </w:r>
      <w:r w:rsidR="00CC7FAD">
        <w:rPr>
          <w:rFonts w:ascii="Arial" w:hAnsi="Arial" w:cs="Arial"/>
          <w:snapToGrid w:val="0"/>
          <w:sz w:val="20"/>
          <w:szCs w:val="20"/>
        </w:rPr>
        <w:t>, a</w:t>
      </w:r>
      <w:r w:rsidR="006E0E0E" w:rsidRPr="00991384">
        <w:rPr>
          <w:rFonts w:ascii="Arial" w:hAnsi="Arial" w:cs="Arial"/>
          <w:snapToGrid w:val="0"/>
          <w:sz w:val="20"/>
          <w:szCs w:val="20"/>
        </w:rPr>
        <w:t xml:space="preserve">zt a </w:t>
      </w:r>
      <w:r w:rsidR="0013042E" w:rsidRPr="00991384">
        <w:rPr>
          <w:rFonts w:ascii="Arial" w:hAnsi="Arial" w:cs="Arial"/>
          <w:snapToGrid w:val="0"/>
          <w:sz w:val="20"/>
          <w:szCs w:val="20"/>
        </w:rPr>
        <w:t xml:space="preserve">társaság </w:t>
      </w:r>
      <w:r w:rsidR="006E0E0E" w:rsidRPr="00991384">
        <w:rPr>
          <w:rFonts w:ascii="Arial" w:hAnsi="Arial" w:cs="Arial"/>
          <w:snapToGrid w:val="0"/>
          <w:sz w:val="20"/>
          <w:szCs w:val="20"/>
        </w:rPr>
        <w:t>felszámolása vagy csődje esetén csak a hitelező kielégítése után kell kiegyenlíteni, a kölcsön visszafizetési határideje meghatározatlan vagy a jövőbeni eseményektől függ, de eredeti futamideje öt évet meghaladó lejáratú, a kölcsön törlesztése az eredeti lejárat vagy a szerződésben kikötött felmondási idő előtt nem lehetséges.</w:t>
      </w:r>
    </w:p>
    <w:p w14:paraId="141E90E2" w14:textId="1DA79ADD" w:rsidR="006F6B18" w:rsidRPr="00991384" w:rsidRDefault="006F6B18" w:rsidP="006E0E0E">
      <w:pPr>
        <w:jc w:val="both"/>
        <w:rPr>
          <w:rFonts w:ascii="Arial" w:hAnsi="Arial" w:cs="Arial"/>
          <w:snapToGrid w:val="0"/>
          <w:sz w:val="20"/>
          <w:szCs w:val="20"/>
        </w:rPr>
      </w:pPr>
      <w:r w:rsidRPr="00991384">
        <w:rPr>
          <w:rFonts w:ascii="Arial" w:hAnsi="Arial" w:cs="Arial"/>
          <w:snapToGrid w:val="0"/>
          <w:sz w:val="20"/>
          <w:szCs w:val="20"/>
        </w:rPr>
        <w:t>A felügyeleti mérlegben ezt a fősort alá kell bontani</w:t>
      </w:r>
      <w:r w:rsidR="00F95D63" w:rsidRPr="00991384">
        <w:rPr>
          <w:rFonts w:ascii="Arial" w:hAnsi="Arial" w:cs="Arial"/>
          <w:snapToGrid w:val="0"/>
          <w:sz w:val="20"/>
          <w:szCs w:val="20"/>
        </w:rPr>
        <w:t>,</w:t>
      </w:r>
      <w:r w:rsidRPr="00991384">
        <w:rPr>
          <w:rFonts w:ascii="Arial" w:hAnsi="Arial" w:cs="Arial"/>
          <w:snapToGrid w:val="0"/>
          <w:sz w:val="20"/>
          <w:szCs w:val="20"/>
        </w:rPr>
        <w:t xml:space="preserve"> és külön kell szerepeltetni a 81B311 </w:t>
      </w:r>
      <w:r w:rsidR="007E0A69" w:rsidRPr="00991384">
        <w:rPr>
          <w:rFonts w:ascii="Arial" w:hAnsi="Arial" w:cs="Arial"/>
          <w:snapToGrid w:val="0"/>
          <w:sz w:val="20"/>
          <w:szCs w:val="20"/>
        </w:rPr>
        <w:t>K</w:t>
      </w:r>
      <w:r w:rsidRPr="00991384">
        <w:rPr>
          <w:rFonts w:ascii="Arial" w:hAnsi="Arial" w:cs="Arial"/>
          <w:i/>
          <w:snapToGrid w:val="0"/>
          <w:sz w:val="20"/>
          <w:szCs w:val="20"/>
        </w:rPr>
        <w:t>apcsolt vállalkozással szembeni</w:t>
      </w:r>
      <w:r w:rsidRPr="00991384">
        <w:rPr>
          <w:rFonts w:ascii="Arial" w:hAnsi="Arial" w:cs="Arial"/>
          <w:snapToGrid w:val="0"/>
          <w:sz w:val="20"/>
          <w:szCs w:val="20"/>
        </w:rPr>
        <w:t xml:space="preserve">, </w:t>
      </w:r>
      <w:r w:rsidR="009E1B6A" w:rsidRPr="00991384">
        <w:rPr>
          <w:rFonts w:ascii="Arial" w:hAnsi="Arial" w:cs="Arial"/>
          <w:snapToGrid w:val="0"/>
          <w:sz w:val="20"/>
          <w:szCs w:val="20"/>
        </w:rPr>
        <w:t xml:space="preserve">81B312 </w:t>
      </w:r>
      <w:r w:rsidR="00FA4C6B" w:rsidRPr="00095859">
        <w:rPr>
          <w:rFonts w:ascii="Arial" w:hAnsi="Arial" w:cs="Arial"/>
          <w:i/>
          <w:snapToGrid w:val="0"/>
          <w:sz w:val="20"/>
          <w:szCs w:val="20"/>
        </w:rPr>
        <w:t>J</w:t>
      </w:r>
      <w:r w:rsidR="009E1B6A" w:rsidRPr="00095859">
        <w:rPr>
          <w:rFonts w:ascii="Arial" w:hAnsi="Arial" w:cs="Arial"/>
          <w:i/>
          <w:snapToGrid w:val="0"/>
          <w:sz w:val="20"/>
          <w:szCs w:val="20"/>
        </w:rPr>
        <w:t xml:space="preserve">elentős tulajdoni </w:t>
      </w:r>
      <w:r w:rsidR="00FA4C6B" w:rsidRPr="00095859">
        <w:rPr>
          <w:rFonts w:ascii="Arial" w:hAnsi="Arial" w:cs="Arial"/>
          <w:i/>
          <w:snapToGrid w:val="0"/>
          <w:sz w:val="20"/>
          <w:szCs w:val="20"/>
        </w:rPr>
        <w:t xml:space="preserve">részesedési </w:t>
      </w:r>
      <w:r w:rsidR="009E1B6A" w:rsidRPr="00095859">
        <w:rPr>
          <w:rFonts w:ascii="Arial" w:hAnsi="Arial" w:cs="Arial"/>
          <w:i/>
          <w:snapToGrid w:val="0"/>
          <w:sz w:val="20"/>
          <w:szCs w:val="20"/>
        </w:rPr>
        <w:t>viszonyban lévő vállalkozással szemben</w:t>
      </w:r>
      <w:r w:rsidR="00FA4C6B" w:rsidRPr="00095859">
        <w:rPr>
          <w:rFonts w:ascii="Arial" w:hAnsi="Arial" w:cs="Arial"/>
          <w:i/>
          <w:snapToGrid w:val="0"/>
          <w:sz w:val="20"/>
          <w:szCs w:val="20"/>
        </w:rPr>
        <w:t>i</w:t>
      </w:r>
      <w:r w:rsidR="009E1B6A" w:rsidRPr="00095859">
        <w:rPr>
          <w:rFonts w:ascii="Arial" w:hAnsi="Arial" w:cs="Arial"/>
          <w:i/>
          <w:snapToGrid w:val="0"/>
          <w:sz w:val="20"/>
          <w:szCs w:val="20"/>
        </w:rPr>
        <w:t>,</w:t>
      </w:r>
      <w:r w:rsidR="009E1B6A" w:rsidRPr="00095859">
        <w:rPr>
          <w:rFonts w:ascii="Arial" w:hAnsi="Arial" w:cs="Arial"/>
          <w:snapToGrid w:val="0"/>
          <w:sz w:val="20"/>
          <w:szCs w:val="20"/>
        </w:rPr>
        <w:t xml:space="preserve"> </w:t>
      </w:r>
      <w:r w:rsidRPr="00095859">
        <w:rPr>
          <w:rFonts w:ascii="Arial" w:hAnsi="Arial" w:cs="Arial"/>
          <w:snapToGrid w:val="0"/>
          <w:sz w:val="20"/>
          <w:szCs w:val="20"/>
        </w:rPr>
        <w:t>a 81B31</w:t>
      </w:r>
      <w:r w:rsidR="009E1B6A" w:rsidRPr="00095859">
        <w:rPr>
          <w:rFonts w:ascii="Arial" w:hAnsi="Arial" w:cs="Arial"/>
          <w:snapToGrid w:val="0"/>
          <w:sz w:val="20"/>
          <w:szCs w:val="20"/>
        </w:rPr>
        <w:t>3</w:t>
      </w:r>
      <w:r w:rsidRPr="00095859">
        <w:rPr>
          <w:rFonts w:ascii="Arial" w:hAnsi="Arial" w:cs="Arial"/>
          <w:snapToGrid w:val="0"/>
          <w:sz w:val="20"/>
          <w:szCs w:val="20"/>
        </w:rPr>
        <w:t xml:space="preserve"> </w:t>
      </w:r>
      <w:r w:rsidRPr="00095859">
        <w:rPr>
          <w:rFonts w:ascii="Arial" w:hAnsi="Arial" w:cs="Arial"/>
          <w:i/>
          <w:snapToGrid w:val="0"/>
          <w:sz w:val="20"/>
          <w:szCs w:val="20"/>
        </w:rPr>
        <w:t>Egyéb részesedési viszonyban lévő vállalkozással szembeni</w:t>
      </w:r>
      <w:r w:rsidRPr="00095859">
        <w:rPr>
          <w:rFonts w:ascii="Arial" w:hAnsi="Arial" w:cs="Arial"/>
          <w:snapToGrid w:val="0"/>
          <w:sz w:val="20"/>
          <w:szCs w:val="20"/>
        </w:rPr>
        <w:t xml:space="preserve">, valamint a </w:t>
      </w:r>
      <w:r w:rsidRPr="00095859">
        <w:rPr>
          <w:rFonts w:ascii="Arial" w:hAnsi="Arial" w:cs="Arial"/>
          <w:iCs/>
          <w:snapToGrid w:val="0"/>
          <w:sz w:val="20"/>
          <w:szCs w:val="20"/>
        </w:rPr>
        <w:t>81B31</w:t>
      </w:r>
      <w:r w:rsidR="009E1B6A" w:rsidRPr="00095859">
        <w:rPr>
          <w:rFonts w:ascii="Arial" w:hAnsi="Arial" w:cs="Arial"/>
          <w:iCs/>
          <w:snapToGrid w:val="0"/>
          <w:sz w:val="20"/>
          <w:szCs w:val="20"/>
        </w:rPr>
        <w:t>4</w:t>
      </w:r>
      <w:r w:rsidRPr="00095859">
        <w:rPr>
          <w:rFonts w:ascii="Arial" w:hAnsi="Arial" w:cs="Arial"/>
          <w:i/>
          <w:snapToGrid w:val="0"/>
          <w:sz w:val="20"/>
          <w:szCs w:val="20"/>
        </w:rPr>
        <w:t xml:space="preserve"> Egyéb </w:t>
      </w:r>
      <w:r w:rsidR="00FA4C6B" w:rsidRPr="00095859">
        <w:rPr>
          <w:rFonts w:ascii="Arial" w:hAnsi="Arial" w:cs="Arial"/>
          <w:i/>
          <w:snapToGrid w:val="0"/>
          <w:sz w:val="20"/>
          <w:szCs w:val="20"/>
        </w:rPr>
        <w:t xml:space="preserve">gazdálkodóval </w:t>
      </w:r>
      <w:r w:rsidRPr="00095859">
        <w:rPr>
          <w:rFonts w:ascii="Arial" w:hAnsi="Arial" w:cs="Arial"/>
          <w:i/>
          <w:snapToGrid w:val="0"/>
          <w:sz w:val="20"/>
          <w:szCs w:val="20"/>
        </w:rPr>
        <w:t>szembeni</w:t>
      </w:r>
      <w:r w:rsidRPr="00991384">
        <w:rPr>
          <w:rFonts w:ascii="Arial" w:hAnsi="Arial" w:cs="Arial"/>
          <w:i/>
          <w:snapToGrid w:val="0"/>
          <w:sz w:val="20"/>
          <w:szCs w:val="20"/>
        </w:rPr>
        <w:t xml:space="preserve"> hátrasorolt kötelezettséget.</w:t>
      </w:r>
    </w:p>
    <w:p w14:paraId="73A8D7AF" w14:textId="77777777" w:rsidR="00455297" w:rsidRPr="00991384" w:rsidRDefault="00455297" w:rsidP="006E0E0E">
      <w:pPr>
        <w:jc w:val="both"/>
        <w:rPr>
          <w:rFonts w:ascii="Arial" w:hAnsi="Arial" w:cs="Arial"/>
          <w:snapToGrid w:val="0"/>
          <w:sz w:val="20"/>
          <w:szCs w:val="20"/>
        </w:rPr>
      </w:pPr>
    </w:p>
    <w:p w14:paraId="2F674D83" w14:textId="77777777" w:rsidR="006F6B18" w:rsidRPr="00991384" w:rsidRDefault="00BD7C0C" w:rsidP="006E0E0E">
      <w:pPr>
        <w:jc w:val="both"/>
        <w:rPr>
          <w:rFonts w:ascii="Arial" w:hAnsi="Arial" w:cs="Arial"/>
          <w:b/>
          <w:snapToGrid w:val="0"/>
          <w:sz w:val="20"/>
          <w:szCs w:val="20"/>
        </w:rPr>
      </w:pPr>
      <w:r w:rsidRPr="00991384">
        <w:rPr>
          <w:rFonts w:ascii="Arial" w:hAnsi="Arial" w:cs="Arial"/>
          <w:b/>
          <w:snapToGrid w:val="0"/>
          <w:sz w:val="20"/>
          <w:szCs w:val="20"/>
        </w:rPr>
        <w:t>81B32 Hosszú lejáratú kötelezettségek</w:t>
      </w:r>
    </w:p>
    <w:p w14:paraId="291554A9" w14:textId="77777777" w:rsidR="003365CD" w:rsidRPr="00991384" w:rsidRDefault="0010058B" w:rsidP="006E0E0E">
      <w:pPr>
        <w:jc w:val="both"/>
        <w:rPr>
          <w:rFonts w:ascii="Arial" w:hAnsi="Arial" w:cs="Arial"/>
          <w:snapToGrid w:val="0"/>
          <w:sz w:val="20"/>
          <w:szCs w:val="20"/>
        </w:rPr>
      </w:pPr>
      <w:r w:rsidRPr="00991384">
        <w:rPr>
          <w:rFonts w:ascii="Arial" w:hAnsi="Arial" w:cs="Arial"/>
          <w:snapToGrid w:val="0"/>
          <w:sz w:val="20"/>
          <w:szCs w:val="20"/>
        </w:rPr>
        <w:t xml:space="preserve">A hosszú lejáratú kötelezettségek között kell szerepeltetni az egy üzleti évnél hosszabb lejáratra kapott kölcsönt </w:t>
      </w:r>
      <w:r w:rsidR="003365CD" w:rsidRPr="00991384">
        <w:rPr>
          <w:rFonts w:ascii="Arial" w:hAnsi="Arial" w:cs="Arial"/>
          <w:snapToGrid w:val="0"/>
          <w:sz w:val="20"/>
          <w:szCs w:val="20"/>
        </w:rPr>
        <w:t xml:space="preserve">és hitelt, valamint </w:t>
      </w:r>
      <w:r w:rsidRPr="00991384">
        <w:rPr>
          <w:rFonts w:ascii="Arial" w:hAnsi="Arial" w:cs="Arial"/>
          <w:snapToGrid w:val="0"/>
          <w:sz w:val="20"/>
          <w:szCs w:val="20"/>
        </w:rPr>
        <w:t>kötvénykibocsátást</w:t>
      </w:r>
      <w:r w:rsidR="003365CD" w:rsidRPr="00991384">
        <w:rPr>
          <w:rFonts w:ascii="Arial" w:hAnsi="Arial" w:cs="Arial"/>
          <w:snapToGrid w:val="0"/>
          <w:sz w:val="20"/>
          <w:szCs w:val="20"/>
        </w:rPr>
        <w:t xml:space="preserve">, átváltoztatható kötvény kibocsátását, </w:t>
      </w:r>
      <w:r w:rsidRPr="00991384">
        <w:rPr>
          <w:rFonts w:ascii="Arial" w:hAnsi="Arial" w:cs="Arial"/>
          <w:snapToGrid w:val="0"/>
          <w:sz w:val="20"/>
          <w:szCs w:val="20"/>
        </w:rPr>
        <w:t>továbbá az egyéb hosszú lejáratú kötelezettséget</w:t>
      </w:r>
      <w:r w:rsidR="003365CD" w:rsidRPr="00991384">
        <w:rPr>
          <w:rFonts w:ascii="Arial" w:hAnsi="Arial" w:cs="Arial"/>
          <w:snapToGrid w:val="0"/>
          <w:sz w:val="20"/>
          <w:szCs w:val="20"/>
        </w:rPr>
        <w:t xml:space="preserve"> is. </w:t>
      </w:r>
    </w:p>
    <w:p w14:paraId="325DA878" w14:textId="77777777" w:rsidR="00455297" w:rsidRPr="00991384" w:rsidRDefault="00455297" w:rsidP="006E0E0E">
      <w:pPr>
        <w:jc w:val="both"/>
        <w:rPr>
          <w:rFonts w:ascii="Arial" w:hAnsi="Arial" w:cs="Arial"/>
          <w:snapToGrid w:val="0"/>
          <w:sz w:val="20"/>
          <w:szCs w:val="20"/>
        </w:rPr>
      </w:pPr>
    </w:p>
    <w:p w14:paraId="4E14CB99" w14:textId="4E933205" w:rsidR="00AB6866" w:rsidRPr="00991384" w:rsidRDefault="00AB6866" w:rsidP="006E0E0E">
      <w:pPr>
        <w:jc w:val="both"/>
        <w:rPr>
          <w:rFonts w:ascii="Arial" w:hAnsi="Arial" w:cs="Arial"/>
          <w:b/>
          <w:snapToGrid w:val="0"/>
          <w:sz w:val="20"/>
          <w:szCs w:val="20"/>
        </w:rPr>
      </w:pPr>
      <w:r w:rsidRPr="00991384">
        <w:rPr>
          <w:rFonts w:ascii="Arial" w:hAnsi="Arial" w:cs="Arial"/>
          <w:b/>
          <w:snapToGrid w:val="0"/>
          <w:sz w:val="20"/>
          <w:szCs w:val="20"/>
        </w:rPr>
        <w:t>81B33 Rövid</w:t>
      </w:r>
      <w:r w:rsidR="00C21AED">
        <w:rPr>
          <w:rFonts w:ascii="Arial" w:hAnsi="Arial" w:cs="Arial"/>
          <w:b/>
          <w:snapToGrid w:val="0"/>
          <w:sz w:val="20"/>
          <w:szCs w:val="20"/>
        </w:rPr>
        <w:t xml:space="preserve"> </w:t>
      </w:r>
      <w:r w:rsidRPr="00991384">
        <w:rPr>
          <w:rFonts w:ascii="Arial" w:hAnsi="Arial" w:cs="Arial"/>
          <w:b/>
          <w:snapToGrid w:val="0"/>
          <w:sz w:val="20"/>
          <w:szCs w:val="20"/>
        </w:rPr>
        <w:t>lejáratú kötelezettségek</w:t>
      </w:r>
    </w:p>
    <w:p w14:paraId="0ED39BC7" w14:textId="225C7245" w:rsidR="00AB6866" w:rsidRPr="00991384" w:rsidRDefault="00AB6866" w:rsidP="006E0E0E">
      <w:pPr>
        <w:jc w:val="both"/>
        <w:rPr>
          <w:rFonts w:ascii="Arial" w:hAnsi="Arial" w:cs="Arial"/>
          <w:snapToGrid w:val="0"/>
          <w:sz w:val="20"/>
          <w:szCs w:val="20"/>
        </w:rPr>
      </w:pPr>
      <w:r w:rsidRPr="00991384">
        <w:rPr>
          <w:rFonts w:ascii="Arial" w:hAnsi="Arial" w:cs="Arial"/>
          <w:snapToGrid w:val="0"/>
          <w:sz w:val="20"/>
          <w:szCs w:val="20"/>
        </w:rPr>
        <w:t xml:space="preserve">Ebben a csoportban külön soron részletezve kell kimutatni a </w:t>
      </w:r>
      <w:r w:rsidR="009828C3" w:rsidRPr="00991384">
        <w:rPr>
          <w:rFonts w:ascii="Arial" w:hAnsi="Arial" w:cs="Arial"/>
          <w:snapToGrid w:val="0"/>
          <w:sz w:val="20"/>
          <w:szCs w:val="20"/>
        </w:rPr>
        <w:t>kibocsátott elektronikus</w:t>
      </w:r>
      <w:r w:rsidR="00F95D63" w:rsidRPr="00991384">
        <w:rPr>
          <w:rFonts w:ascii="Arial" w:hAnsi="Arial" w:cs="Arial"/>
          <w:snapToGrid w:val="0"/>
          <w:sz w:val="20"/>
          <w:szCs w:val="20"/>
        </w:rPr>
        <w:t xml:space="preserve"> </w:t>
      </w:r>
      <w:r w:rsidR="009828C3" w:rsidRPr="00991384">
        <w:rPr>
          <w:rFonts w:ascii="Arial" w:hAnsi="Arial" w:cs="Arial"/>
          <w:snapToGrid w:val="0"/>
          <w:sz w:val="20"/>
          <w:szCs w:val="20"/>
        </w:rPr>
        <w:t xml:space="preserve">pénz, a </w:t>
      </w:r>
      <w:r w:rsidRPr="00991384">
        <w:rPr>
          <w:rFonts w:ascii="Arial" w:hAnsi="Arial" w:cs="Arial"/>
          <w:snapToGrid w:val="0"/>
          <w:sz w:val="20"/>
          <w:szCs w:val="20"/>
        </w:rPr>
        <w:t>rövid</w:t>
      </w:r>
      <w:r w:rsidR="00C21AED">
        <w:rPr>
          <w:rFonts w:ascii="Arial" w:hAnsi="Arial" w:cs="Arial"/>
          <w:snapToGrid w:val="0"/>
          <w:sz w:val="20"/>
          <w:szCs w:val="20"/>
        </w:rPr>
        <w:t xml:space="preserve"> </w:t>
      </w:r>
      <w:r w:rsidRPr="00991384">
        <w:rPr>
          <w:rFonts w:ascii="Arial" w:hAnsi="Arial" w:cs="Arial"/>
          <w:snapToGrid w:val="0"/>
          <w:sz w:val="20"/>
          <w:szCs w:val="20"/>
        </w:rPr>
        <w:t>lejáratú kölcsönök, hitelek, valamint vevőktől kapott előlegek, szállítók, váltótartozások beszámolási időszak végi állományát. Külön sorban kell szerepeltetni a kapcsolt vállalkozással,</w:t>
      </w:r>
      <w:r w:rsidR="00554642" w:rsidRPr="00991384">
        <w:rPr>
          <w:rFonts w:ascii="Arial" w:hAnsi="Arial" w:cs="Arial"/>
          <w:snapToGrid w:val="0"/>
          <w:sz w:val="20"/>
          <w:szCs w:val="20"/>
        </w:rPr>
        <w:t xml:space="preserve"> a jelentős tulajdoni részesedési viszonyban lévő vállalkozással és</w:t>
      </w:r>
      <w:r w:rsidRPr="00991384">
        <w:rPr>
          <w:rFonts w:ascii="Arial" w:hAnsi="Arial" w:cs="Arial"/>
          <w:snapToGrid w:val="0"/>
          <w:sz w:val="20"/>
          <w:szCs w:val="20"/>
        </w:rPr>
        <w:t xml:space="preserve"> az egyéb részesedési viszonyban lévő vállalkozással szembeni rövid lejáratú kötelezettségeket</w:t>
      </w:r>
      <w:r w:rsidR="00AD4D44" w:rsidRPr="00991384">
        <w:rPr>
          <w:rFonts w:ascii="Arial" w:hAnsi="Arial" w:cs="Arial"/>
          <w:snapToGrid w:val="0"/>
          <w:sz w:val="20"/>
          <w:szCs w:val="20"/>
        </w:rPr>
        <w:t>, valamint az egyéb rövidlejáratú kötelezettségeket is.</w:t>
      </w:r>
    </w:p>
    <w:p w14:paraId="670BEA0C" w14:textId="77777777" w:rsidR="009828C3" w:rsidRPr="00991384" w:rsidRDefault="009828C3" w:rsidP="006E0E0E">
      <w:pPr>
        <w:jc w:val="both"/>
        <w:rPr>
          <w:rFonts w:ascii="Arial" w:hAnsi="Arial" w:cs="Arial"/>
          <w:snapToGrid w:val="0"/>
          <w:sz w:val="20"/>
          <w:szCs w:val="20"/>
        </w:rPr>
      </w:pPr>
    </w:p>
    <w:p w14:paraId="4F1EB682" w14:textId="77777777" w:rsidR="009828C3" w:rsidRPr="00991384" w:rsidRDefault="009828C3" w:rsidP="009828C3">
      <w:pPr>
        <w:jc w:val="both"/>
        <w:rPr>
          <w:rFonts w:ascii="Arial" w:hAnsi="Arial" w:cs="Arial"/>
          <w:b/>
          <w:snapToGrid w:val="0"/>
          <w:sz w:val="20"/>
          <w:szCs w:val="20"/>
        </w:rPr>
      </w:pPr>
      <w:r w:rsidRPr="00991384">
        <w:rPr>
          <w:rFonts w:ascii="Arial" w:hAnsi="Arial" w:cs="Arial"/>
          <w:b/>
          <w:snapToGrid w:val="0"/>
          <w:sz w:val="20"/>
          <w:szCs w:val="20"/>
        </w:rPr>
        <w:t>81B33</w:t>
      </w:r>
      <w:r w:rsidR="006D0D44" w:rsidRPr="00991384">
        <w:rPr>
          <w:rFonts w:ascii="Arial" w:hAnsi="Arial" w:cs="Arial"/>
          <w:b/>
          <w:snapToGrid w:val="0"/>
          <w:sz w:val="20"/>
          <w:szCs w:val="20"/>
        </w:rPr>
        <w:t>0</w:t>
      </w:r>
      <w:r w:rsidRPr="00991384">
        <w:rPr>
          <w:rFonts w:ascii="Arial" w:hAnsi="Arial" w:cs="Arial"/>
          <w:b/>
          <w:snapToGrid w:val="0"/>
          <w:sz w:val="20"/>
          <w:szCs w:val="20"/>
        </w:rPr>
        <w:t>1 Kibocsátott elektronikuspénz</w:t>
      </w:r>
    </w:p>
    <w:p w14:paraId="684C857F" w14:textId="3194157F" w:rsidR="009828C3" w:rsidRPr="00991384" w:rsidRDefault="007B7F26"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Pr="00991384">
        <w:rPr>
          <w:rFonts w:ascii="Arial" w:hAnsi="Arial" w:cs="Arial"/>
          <w:snapToGrid w:val="0"/>
          <w:sz w:val="20"/>
          <w:szCs w:val="20"/>
        </w:rPr>
        <w:t xml:space="preserve"> 17/B</w:t>
      </w:r>
      <w:r w:rsidR="00C93876" w:rsidRPr="00991384">
        <w:rPr>
          <w:rFonts w:ascii="Arial" w:hAnsi="Arial" w:cs="Arial"/>
          <w:snapToGrid w:val="0"/>
          <w:sz w:val="20"/>
          <w:szCs w:val="20"/>
        </w:rPr>
        <w:t xml:space="preserve">. </w:t>
      </w:r>
      <w:r w:rsidRPr="00991384">
        <w:rPr>
          <w:rFonts w:ascii="Arial" w:hAnsi="Arial" w:cs="Arial"/>
          <w:snapToGrid w:val="0"/>
          <w:sz w:val="20"/>
          <w:szCs w:val="20"/>
        </w:rPr>
        <w:t xml:space="preserve">§ (2) bekezdése alapján </w:t>
      </w:r>
      <w:r w:rsidR="00796585" w:rsidRPr="00991384">
        <w:rPr>
          <w:rFonts w:ascii="Arial" w:hAnsi="Arial" w:cs="Arial"/>
          <w:snapToGrid w:val="0"/>
          <w:sz w:val="20"/>
          <w:szCs w:val="20"/>
        </w:rPr>
        <w:t xml:space="preserve">itt </w:t>
      </w:r>
      <w:r w:rsidRPr="00991384">
        <w:rPr>
          <w:rFonts w:ascii="Arial" w:hAnsi="Arial" w:cs="Arial"/>
          <w:snapToGrid w:val="0"/>
          <w:sz w:val="20"/>
          <w:szCs w:val="20"/>
        </w:rPr>
        <w:t xml:space="preserve">kell </w:t>
      </w:r>
      <w:r w:rsidR="00796585" w:rsidRPr="00991384">
        <w:rPr>
          <w:rFonts w:ascii="Arial" w:hAnsi="Arial" w:cs="Arial"/>
          <w:snapToGrid w:val="0"/>
          <w:sz w:val="20"/>
          <w:szCs w:val="20"/>
        </w:rPr>
        <w:t xml:space="preserve">szerepeltetni </w:t>
      </w:r>
      <w:r w:rsidRPr="00991384">
        <w:rPr>
          <w:rFonts w:ascii="Arial" w:hAnsi="Arial" w:cs="Arial"/>
          <w:snapToGrid w:val="0"/>
          <w:sz w:val="20"/>
          <w:szCs w:val="20"/>
        </w:rPr>
        <w:t xml:space="preserve">az elektronikus pénz kibocsátásával összefüggésben </w:t>
      </w:r>
      <w:r w:rsidR="00796585"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00796585" w:rsidRPr="00991384">
        <w:rPr>
          <w:rFonts w:ascii="Arial" w:hAnsi="Arial" w:cs="Arial"/>
          <w:snapToGrid w:val="0"/>
          <w:sz w:val="20"/>
          <w:szCs w:val="20"/>
        </w:rPr>
        <w:t xml:space="preserve"> </w:t>
      </w:r>
      <w:r w:rsidRPr="00991384">
        <w:rPr>
          <w:rFonts w:ascii="Arial" w:hAnsi="Arial" w:cs="Arial"/>
          <w:snapToGrid w:val="0"/>
          <w:sz w:val="20"/>
          <w:szCs w:val="20"/>
        </w:rPr>
        <w:t xml:space="preserve">birtokába került (általa kezelt), az ügyfelek tulajdonát megtestesítő </w:t>
      </w:r>
      <w:r w:rsidR="003E7004" w:rsidRPr="00991384">
        <w:rPr>
          <w:rFonts w:ascii="Arial" w:hAnsi="Arial" w:cs="Arial"/>
          <w:snapToGrid w:val="0"/>
          <w:sz w:val="20"/>
          <w:szCs w:val="20"/>
        </w:rPr>
        <w:t>pénzeszközök</w:t>
      </w:r>
      <w:r w:rsidR="003E7004">
        <w:rPr>
          <w:rFonts w:ascii="Arial" w:hAnsi="Arial" w:cs="Arial"/>
          <w:snapToGrid w:val="0"/>
          <w:sz w:val="20"/>
          <w:szCs w:val="20"/>
        </w:rPr>
        <w:t>kel kapcsolatosan ilyen címen nyilvántartott kötelezettségeket</w:t>
      </w:r>
      <w:r w:rsidR="00796585" w:rsidRPr="00991384">
        <w:rPr>
          <w:rFonts w:ascii="Arial" w:hAnsi="Arial" w:cs="Arial"/>
          <w:snapToGrid w:val="0"/>
          <w:sz w:val="20"/>
          <w:szCs w:val="20"/>
        </w:rPr>
        <w:t>.</w:t>
      </w:r>
      <w:r w:rsidR="00DC0F1C" w:rsidRPr="00991384">
        <w:rPr>
          <w:rFonts w:ascii="Arial" w:hAnsi="Arial" w:cs="Arial"/>
          <w:snapToGrid w:val="0"/>
          <w:sz w:val="20"/>
          <w:szCs w:val="20"/>
        </w:rPr>
        <w:t xml:space="preserve"> </w:t>
      </w:r>
    </w:p>
    <w:p w14:paraId="5AAA4508" w14:textId="77777777" w:rsidR="00455297" w:rsidRPr="00991384" w:rsidRDefault="00455297" w:rsidP="006E0E0E">
      <w:pPr>
        <w:jc w:val="both"/>
        <w:rPr>
          <w:rFonts w:ascii="Arial" w:hAnsi="Arial" w:cs="Arial"/>
          <w:snapToGrid w:val="0"/>
          <w:sz w:val="20"/>
          <w:szCs w:val="20"/>
        </w:rPr>
      </w:pPr>
    </w:p>
    <w:p w14:paraId="51273353" w14:textId="41ECE016" w:rsidR="00AB6866" w:rsidRPr="00991384" w:rsidRDefault="00AD4D44"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81B33</w:t>
      </w:r>
      <w:r w:rsidR="006D0D44" w:rsidRPr="00991384">
        <w:rPr>
          <w:rFonts w:ascii="Arial" w:hAnsi="Arial" w:cs="Arial"/>
          <w:b/>
          <w:snapToGrid w:val="0"/>
          <w:sz w:val="20"/>
          <w:szCs w:val="20"/>
        </w:rPr>
        <w:t>10</w:t>
      </w:r>
      <w:r w:rsidRPr="00991384">
        <w:rPr>
          <w:rFonts w:ascii="Arial" w:hAnsi="Arial" w:cs="Arial"/>
          <w:b/>
          <w:snapToGrid w:val="0"/>
          <w:sz w:val="20"/>
          <w:szCs w:val="20"/>
        </w:rPr>
        <w:t xml:space="preserve"> Egyéb rövid</w:t>
      </w:r>
      <w:r w:rsidR="00F32C22" w:rsidRPr="00991384">
        <w:rPr>
          <w:rFonts w:ascii="Arial" w:hAnsi="Arial" w:cs="Arial"/>
          <w:b/>
          <w:snapToGrid w:val="0"/>
          <w:sz w:val="20"/>
          <w:szCs w:val="20"/>
        </w:rPr>
        <w:t xml:space="preserve"> </w:t>
      </w:r>
      <w:r w:rsidRPr="00991384">
        <w:rPr>
          <w:rFonts w:ascii="Arial" w:hAnsi="Arial" w:cs="Arial"/>
          <w:b/>
          <w:snapToGrid w:val="0"/>
          <w:sz w:val="20"/>
          <w:szCs w:val="20"/>
        </w:rPr>
        <w:t>lejáratú kötelezettségek</w:t>
      </w:r>
      <w:r w:rsidRPr="00991384">
        <w:rPr>
          <w:rFonts w:ascii="Arial" w:hAnsi="Arial" w:cs="Arial"/>
          <w:snapToGrid w:val="0"/>
          <w:sz w:val="20"/>
          <w:szCs w:val="20"/>
        </w:rPr>
        <w:t xml:space="preserve"> soron kell kimutatni a részesedésekkel, értékpapírokkal kapcsolatos rövidlejáratú kötelezettségeket, </w:t>
      </w:r>
      <w:r w:rsidR="00613A81" w:rsidRPr="00095859">
        <w:rPr>
          <w:rFonts w:ascii="Arial" w:hAnsi="Arial" w:cs="Arial"/>
          <w:snapToGrid w:val="0"/>
          <w:sz w:val="20"/>
          <w:szCs w:val="20"/>
        </w:rPr>
        <w:t>a h</w:t>
      </w:r>
      <w:r w:rsidRPr="00991384">
        <w:rPr>
          <w:rFonts w:ascii="Arial" w:hAnsi="Arial" w:cs="Arial"/>
          <w:snapToGrid w:val="0"/>
          <w:sz w:val="20"/>
          <w:szCs w:val="20"/>
        </w:rPr>
        <w:t xml:space="preserve">atáridős és opciós ügyletekből származó kötelezettségeket, különféle egyéb rövidlejáratú kötelezettségeket is. </w:t>
      </w:r>
    </w:p>
    <w:p w14:paraId="297542BB" w14:textId="09714A1A" w:rsidR="004223E9" w:rsidRPr="00991384" w:rsidRDefault="004223E9" w:rsidP="006E0E0E">
      <w:pPr>
        <w:jc w:val="both"/>
        <w:rPr>
          <w:rFonts w:ascii="Arial" w:hAnsi="Arial" w:cs="Arial"/>
          <w:snapToGrid w:val="0"/>
          <w:sz w:val="20"/>
          <w:szCs w:val="20"/>
        </w:rPr>
      </w:pPr>
    </w:p>
    <w:p w14:paraId="33D06407" w14:textId="26CAB259" w:rsidR="009D0AD9" w:rsidRPr="00991384" w:rsidRDefault="00116490" w:rsidP="009D0AD9">
      <w:pPr>
        <w:jc w:val="both"/>
        <w:rPr>
          <w:rFonts w:ascii="Arial" w:hAnsi="Arial" w:cs="Arial"/>
          <w:snapToGrid w:val="0"/>
          <w:sz w:val="20"/>
          <w:szCs w:val="20"/>
        </w:rPr>
      </w:pPr>
      <w:r w:rsidRPr="00991384">
        <w:rPr>
          <w:rFonts w:ascii="Arial" w:hAnsi="Arial" w:cs="Arial"/>
          <w:snapToGrid w:val="0"/>
          <w:sz w:val="20"/>
          <w:szCs w:val="20"/>
        </w:rPr>
        <w:t xml:space="preserve">A </w:t>
      </w:r>
      <w:r w:rsidR="00455297" w:rsidRPr="00991384">
        <w:rPr>
          <w:rFonts w:ascii="Arial" w:hAnsi="Arial" w:cs="Arial"/>
          <w:snapToGrid w:val="0"/>
          <w:sz w:val="20"/>
          <w:szCs w:val="20"/>
        </w:rPr>
        <w:t>Pszkr.</w:t>
      </w:r>
      <w:r w:rsidRPr="00991384">
        <w:rPr>
          <w:rFonts w:ascii="Arial" w:hAnsi="Arial" w:cs="Arial"/>
          <w:snapToGrid w:val="0"/>
          <w:sz w:val="20"/>
          <w:szCs w:val="20"/>
        </w:rPr>
        <w:t xml:space="preserve"> 6</w:t>
      </w:r>
      <w:r w:rsidR="007D7FFC" w:rsidRPr="00991384">
        <w:rPr>
          <w:rFonts w:ascii="Arial" w:hAnsi="Arial" w:cs="Arial"/>
          <w:snapToGrid w:val="0"/>
          <w:sz w:val="20"/>
          <w:szCs w:val="20"/>
        </w:rPr>
        <w:t>.</w:t>
      </w:r>
      <w:r w:rsidRPr="00991384">
        <w:rPr>
          <w:rFonts w:ascii="Arial" w:hAnsi="Arial" w:cs="Arial"/>
          <w:snapToGrid w:val="0"/>
          <w:sz w:val="20"/>
          <w:szCs w:val="20"/>
        </w:rPr>
        <w:t xml:space="preserve"> § (5) </w:t>
      </w:r>
      <w:r w:rsidR="0088513B">
        <w:rPr>
          <w:rFonts w:ascii="Arial" w:hAnsi="Arial" w:cs="Arial"/>
          <w:snapToGrid w:val="0"/>
          <w:sz w:val="20"/>
          <w:szCs w:val="20"/>
        </w:rPr>
        <w:t>bekezdésében</w:t>
      </w:r>
      <w:r w:rsidRPr="00991384">
        <w:rPr>
          <w:rFonts w:ascii="Arial" w:hAnsi="Arial" w:cs="Arial"/>
          <w:snapToGrid w:val="0"/>
          <w:sz w:val="20"/>
          <w:szCs w:val="20"/>
        </w:rPr>
        <w:t xml:space="preserve"> foglaltaknak megfelelően a pénzforgalmi szolgáltatónak elkülönítve kell nyilvántartania a pénzforgalmi szolgáltatásból, illetve a kapcsolódó pénzforgalmi szolgáltatásból származó kötelezettségeit</w:t>
      </w:r>
      <w:r w:rsidR="005C7EB5" w:rsidRPr="00991384">
        <w:rPr>
          <w:rFonts w:ascii="Arial" w:hAnsi="Arial" w:cs="Arial"/>
          <w:snapToGrid w:val="0"/>
          <w:sz w:val="20"/>
          <w:szCs w:val="20"/>
        </w:rPr>
        <w:t xml:space="preserve">. Ezen előírásoknak megfelelően </w:t>
      </w:r>
      <w:r w:rsidR="002B2492"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F12502" w:rsidRPr="00991384">
        <w:rPr>
          <w:rFonts w:ascii="Arial" w:hAnsi="Arial" w:cs="Arial"/>
          <w:snapToGrid w:val="0"/>
          <w:sz w:val="20"/>
          <w:szCs w:val="20"/>
        </w:rPr>
        <w:t>n</w:t>
      </w:r>
      <w:r w:rsidR="00C17318" w:rsidRPr="00991384">
        <w:rPr>
          <w:rFonts w:ascii="Arial" w:hAnsi="Arial" w:cs="Arial"/>
          <w:snapToGrid w:val="0"/>
          <w:sz w:val="20"/>
          <w:szCs w:val="20"/>
        </w:rPr>
        <w:t>a</w:t>
      </w:r>
      <w:r w:rsidR="00F12502" w:rsidRPr="00991384">
        <w:rPr>
          <w:rFonts w:ascii="Arial" w:hAnsi="Arial" w:cs="Arial"/>
          <w:snapToGrid w:val="0"/>
          <w:sz w:val="20"/>
          <w:szCs w:val="20"/>
        </w:rPr>
        <w:t>k</w:t>
      </w:r>
      <w:r w:rsidR="002B2492" w:rsidRPr="00991384">
        <w:rPr>
          <w:rFonts w:ascii="Arial" w:hAnsi="Arial" w:cs="Arial"/>
          <w:snapToGrid w:val="0"/>
          <w:sz w:val="20"/>
          <w:szCs w:val="20"/>
        </w:rPr>
        <w:t xml:space="preserve"> </w:t>
      </w:r>
      <w:r w:rsidR="00F12502" w:rsidRPr="00991384">
        <w:rPr>
          <w:rFonts w:ascii="Arial" w:hAnsi="Arial" w:cs="Arial"/>
          <w:snapToGrid w:val="0"/>
          <w:sz w:val="20"/>
          <w:szCs w:val="20"/>
        </w:rPr>
        <w:t>ezen</w:t>
      </w:r>
      <w:r w:rsidR="002B2492" w:rsidRPr="00991384">
        <w:rPr>
          <w:rFonts w:ascii="Arial" w:hAnsi="Arial" w:cs="Arial"/>
          <w:snapToGrid w:val="0"/>
          <w:sz w:val="20"/>
          <w:szCs w:val="20"/>
        </w:rPr>
        <w:t xml:space="preserve"> </w:t>
      </w:r>
      <w:r w:rsidR="005C7EB5" w:rsidRPr="00991384">
        <w:rPr>
          <w:rFonts w:ascii="Arial" w:hAnsi="Arial" w:cs="Arial"/>
          <w:snapToGrid w:val="0"/>
          <w:sz w:val="20"/>
          <w:szCs w:val="20"/>
        </w:rPr>
        <w:t>kötelezettsége</w:t>
      </w:r>
      <w:r w:rsidR="002B2492" w:rsidRPr="00991384">
        <w:rPr>
          <w:rFonts w:ascii="Arial" w:hAnsi="Arial" w:cs="Arial"/>
          <w:snapToGrid w:val="0"/>
          <w:sz w:val="20"/>
          <w:szCs w:val="20"/>
        </w:rPr>
        <w:t>i</w:t>
      </w:r>
      <w:r w:rsidR="005C7EB5" w:rsidRPr="00991384">
        <w:rPr>
          <w:rFonts w:ascii="Arial" w:hAnsi="Arial" w:cs="Arial"/>
          <w:snapToGrid w:val="0"/>
          <w:sz w:val="20"/>
          <w:szCs w:val="20"/>
        </w:rPr>
        <w:t xml:space="preserve">t a </w:t>
      </w:r>
      <w:r w:rsidR="001B47A4" w:rsidRPr="00991384">
        <w:rPr>
          <w:rFonts w:ascii="Arial" w:hAnsi="Arial" w:cs="Arial"/>
          <w:snapToGrid w:val="0"/>
          <w:sz w:val="20"/>
          <w:szCs w:val="20"/>
        </w:rPr>
        <w:t>81B33</w:t>
      </w:r>
      <w:r w:rsidR="00F32C22" w:rsidRPr="00991384">
        <w:rPr>
          <w:rFonts w:ascii="Arial" w:hAnsi="Arial" w:cs="Arial"/>
          <w:snapToGrid w:val="0"/>
          <w:sz w:val="20"/>
          <w:szCs w:val="20"/>
        </w:rPr>
        <w:t>10</w:t>
      </w:r>
      <w:r w:rsidR="001B47A4" w:rsidRPr="00991384">
        <w:rPr>
          <w:rFonts w:ascii="Arial" w:hAnsi="Arial" w:cs="Arial"/>
          <w:snapToGrid w:val="0"/>
          <w:sz w:val="20"/>
          <w:szCs w:val="20"/>
        </w:rPr>
        <w:t>3 soron kell szerepelte</w:t>
      </w:r>
      <w:r w:rsidR="00F12502" w:rsidRPr="00991384">
        <w:rPr>
          <w:rFonts w:ascii="Arial" w:hAnsi="Arial" w:cs="Arial"/>
          <w:snapToGrid w:val="0"/>
          <w:sz w:val="20"/>
          <w:szCs w:val="20"/>
        </w:rPr>
        <w:t>tni</w:t>
      </w:r>
      <w:r w:rsidR="009914FD">
        <w:rPr>
          <w:rFonts w:ascii="Arial" w:hAnsi="Arial" w:cs="Arial"/>
          <w:snapToGrid w:val="0"/>
          <w:sz w:val="20"/>
          <w:szCs w:val="20"/>
        </w:rPr>
        <w:t>e</w:t>
      </w:r>
      <w:r w:rsidR="009914FD" w:rsidRPr="00095859">
        <w:rPr>
          <w:rFonts w:ascii="Arial" w:hAnsi="Arial" w:cs="Arial"/>
          <w:snapToGrid w:val="0"/>
          <w:sz w:val="20"/>
          <w:szCs w:val="20"/>
        </w:rPr>
        <w:t>,</w:t>
      </w:r>
      <w:r w:rsidR="00095859" w:rsidRPr="00095859">
        <w:rPr>
          <w:rFonts w:ascii="Arial" w:hAnsi="Arial" w:cs="Arial"/>
          <w:snapToGrid w:val="0"/>
          <w:sz w:val="20"/>
          <w:szCs w:val="20"/>
        </w:rPr>
        <w:t xml:space="preserve"> </w:t>
      </w:r>
      <w:r w:rsidR="00630505" w:rsidRPr="00095859">
        <w:rPr>
          <w:rFonts w:ascii="Arial" w:hAnsi="Arial" w:cs="Arial"/>
          <w:snapToGrid w:val="0"/>
          <w:sz w:val="20"/>
          <w:szCs w:val="20"/>
        </w:rPr>
        <w:t xml:space="preserve">külön </w:t>
      </w:r>
      <w:r w:rsidR="009D0AD9" w:rsidRPr="00095859">
        <w:rPr>
          <w:rFonts w:ascii="Arial" w:hAnsi="Arial" w:cs="Arial"/>
          <w:snapToGrid w:val="0"/>
          <w:sz w:val="20"/>
          <w:szCs w:val="20"/>
        </w:rPr>
        <w:t>soron kiemel</w:t>
      </w:r>
      <w:r w:rsidR="00095859" w:rsidRPr="00095859">
        <w:rPr>
          <w:rFonts w:ascii="Arial" w:hAnsi="Arial" w:cs="Arial"/>
          <w:snapToGrid w:val="0"/>
          <w:sz w:val="20"/>
          <w:szCs w:val="20"/>
        </w:rPr>
        <w:t>ve</w:t>
      </w:r>
      <w:r w:rsidR="009D0AD9" w:rsidRPr="00095859">
        <w:rPr>
          <w:rFonts w:ascii="Arial" w:hAnsi="Arial" w:cs="Arial"/>
          <w:snapToGrid w:val="0"/>
          <w:sz w:val="20"/>
          <w:szCs w:val="20"/>
        </w:rPr>
        <w:t xml:space="preserve"> a fizetési számla kapcsán az ügyféllel szemben fennálló tartozást (81B331031 sor)</w:t>
      </w:r>
      <w:r w:rsidR="009D0AD9" w:rsidRPr="00095859">
        <w:rPr>
          <w:rFonts w:ascii="Arial" w:hAnsi="Arial" w:cs="Arial"/>
          <w:sz w:val="20"/>
          <w:szCs w:val="20"/>
        </w:rPr>
        <w:t>.</w:t>
      </w:r>
    </w:p>
    <w:p w14:paraId="624807E2" w14:textId="77777777" w:rsidR="007A1BE8" w:rsidRPr="00991384" w:rsidRDefault="007A1BE8" w:rsidP="006E0E0E">
      <w:pPr>
        <w:jc w:val="both"/>
        <w:rPr>
          <w:rFonts w:ascii="Arial" w:hAnsi="Arial" w:cs="Arial"/>
          <w:snapToGrid w:val="0"/>
          <w:sz w:val="20"/>
          <w:szCs w:val="20"/>
        </w:rPr>
      </w:pPr>
    </w:p>
    <w:p w14:paraId="00634C63"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4</w:t>
      </w:r>
      <w:r w:rsidRPr="00991384">
        <w:rPr>
          <w:rFonts w:ascii="Arial" w:hAnsi="Arial" w:cs="Arial"/>
          <w:b/>
          <w:snapToGrid w:val="0"/>
          <w:sz w:val="20"/>
          <w:szCs w:val="20"/>
        </w:rPr>
        <w:t xml:space="preserve"> Kötelezettségek értékelési különbözete</w:t>
      </w:r>
    </w:p>
    <w:p w14:paraId="7C7618ED" w14:textId="2F2EA14B" w:rsidR="007A1BE8" w:rsidRPr="00991384" w:rsidRDefault="00293027" w:rsidP="006E0E0E">
      <w:pPr>
        <w:jc w:val="both"/>
        <w:rPr>
          <w:rFonts w:ascii="Arial" w:hAnsi="Arial" w:cs="Arial"/>
          <w:snapToGrid w:val="0"/>
          <w:sz w:val="20"/>
          <w:szCs w:val="20"/>
        </w:rPr>
      </w:pPr>
      <w:r w:rsidRPr="00991384">
        <w:rPr>
          <w:rFonts w:ascii="Arial" w:hAnsi="Arial" w:cs="Arial"/>
          <w:snapToGrid w:val="0"/>
          <w:sz w:val="20"/>
          <w:szCs w:val="20"/>
        </w:rPr>
        <w:t>Amennyiben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 Számviteli politikájában rögzítettek szerint a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 xml:space="preserve">értékelést választja, akkor ezen a soron kell szerepeltetni az előzőkben felsorolt tételek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értékelés</w:t>
      </w:r>
      <w:r w:rsidR="009D0AD9" w:rsidRPr="00095859">
        <w:rPr>
          <w:rFonts w:ascii="Arial" w:hAnsi="Arial" w:cs="Arial"/>
          <w:snapToGrid w:val="0"/>
          <w:sz w:val="20"/>
          <w:szCs w:val="20"/>
        </w:rPr>
        <w:t>e</w:t>
      </w:r>
      <w:r w:rsidRPr="00095859">
        <w:rPr>
          <w:rFonts w:ascii="Arial" w:hAnsi="Arial" w:cs="Arial"/>
          <w:snapToGrid w:val="0"/>
          <w:sz w:val="20"/>
          <w:szCs w:val="20"/>
        </w:rPr>
        <w:t xml:space="preserve"> miatti értékelési különbözetét</w:t>
      </w:r>
      <w:r w:rsidR="003059D0" w:rsidRPr="00095859">
        <w:rPr>
          <w:rFonts w:ascii="Arial" w:hAnsi="Arial" w:cs="Arial"/>
          <w:snapToGrid w:val="0"/>
          <w:sz w:val="20"/>
          <w:szCs w:val="20"/>
        </w:rPr>
        <w:t>, amely az adott kötelezettség tétel bekerülési értékének</w:t>
      </w:r>
      <w:r w:rsidR="003059D0" w:rsidRPr="00991384">
        <w:rPr>
          <w:rFonts w:ascii="Arial" w:hAnsi="Arial" w:cs="Arial"/>
          <w:snapToGrid w:val="0"/>
          <w:sz w:val="20"/>
          <w:szCs w:val="20"/>
        </w:rPr>
        <w:t xml:space="preserve"> és a piaci értékének a különbözete.</w:t>
      </w:r>
      <w:r w:rsidRPr="00991384">
        <w:rPr>
          <w:rFonts w:ascii="Arial" w:hAnsi="Arial" w:cs="Arial"/>
          <w:snapToGrid w:val="0"/>
          <w:sz w:val="20"/>
          <w:szCs w:val="20"/>
        </w:rPr>
        <w:t xml:space="preserve"> </w:t>
      </w:r>
    </w:p>
    <w:p w14:paraId="59A72752" w14:textId="77777777" w:rsidR="007A1BE8" w:rsidRPr="00991384" w:rsidRDefault="007A1BE8" w:rsidP="006E0E0E">
      <w:pPr>
        <w:jc w:val="both"/>
        <w:rPr>
          <w:rFonts w:ascii="Arial" w:hAnsi="Arial" w:cs="Arial"/>
          <w:snapToGrid w:val="0"/>
          <w:sz w:val="20"/>
          <w:szCs w:val="20"/>
        </w:rPr>
      </w:pPr>
    </w:p>
    <w:p w14:paraId="7C9C5A50"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5</w:t>
      </w:r>
      <w:r w:rsidRPr="00991384">
        <w:rPr>
          <w:rFonts w:ascii="Arial" w:hAnsi="Arial" w:cs="Arial"/>
          <w:b/>
          <w:snapToGrid w:val="0"/>
          <w:sz w:val="20"/>
          <w:szCs w:val="20"/>
        </w:rPr>
        <w:t xml:space="preserve"> Származékos ügyletek negatív értékelési különbözete</w:t>
      </w:r>
    </w:p>
    <w:p w14:paraId="1541B3FD" w14:textId="4EACC7E5" w:rsidR="00116490" w:rsidRPr="00991384" w:rsidRDefault="00E72BF1"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 e soron kell szerepeltetni a származékos ügyletek negatív értékelési különbözete címén a pénzügyi instrum</w:t>
      </w:r>
      <w:r w:rsidR="007670E5" w:rsidRPr="00991384">
        <w:rPr>
          <w:rFonts w:ascii="Arial" w:hAnsi="Arial" w:cs="Arial"/>
          <w:snapToGrid w:val="0"/>
          <w:sz w:val="20"/>
          <w:szCs w:val="20"/>
        </w:rPr>
        <w:t>entum</w:t>
      </w:r>
      <w:r w:rsidRPr="00991384">
        <w:rPr>
          <w:rFonts w:ascii="Arial" w:hAnsi="Arial" w:cs="Arial"/>
          <w:snapToGrid w:val="0"/>
          <w:sz w:val="20"/>
          <w:szCs w:val="20"/>
        </w:rPr>
        <w:t xml:space="preserve">ok valós </w:t>
      </w:r>
      <w:r w:rsidR="009D0AD9" w:rsidRPr="00176C79">
        <w:rPr>
          <w:rFonts w:ascii="Arial" w:hAnsi="Arial" w:cs="Arial"/>
          <w:snapToGrid w:val="0"/>
          <w:sz w:val="20"/>
          <w:szCs w:val="20"/>
        </w:rPr>
        <w:t xml:space="preserve">értéken történő </w:t>
      </w:r>
      <w:r w:rsidRPr="00176C79">
        <w:rPr>
          <w:rFonts w:ascii="Arial" w:hAnsi="Arial" w:cs="Arial"/>
          <w:snapToGrid w:val="0"/>
          <w:sz w:val="20"/>
          <w:szCs w:val="20"/>
        </w:rPr>
        <w:t>értékelése</w:t>
      </w:r>
      <w:r w:rsidRPr="00991384">
        <w:rPr>
          <w:rFonts w:ascii="Arial" w:hAnsi="Arial" w:cs="Arial"/>
          <w:snapToGrid w:val="0"/>
          <w:sz w:val="20"/>
          <w:szCs w:val="20"/>
        </w:rPr>
        <w:t xml:space="preserve"> esetén a le nem zárt kereskedési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 xml:space="preserve">fedezeti célú származékos ügyletek negatív valós értékét (jövőben várható </w:t>
      </w:r>
      <w:r w:rsidR="00D709AE">
        <w:rPr>
          <w:rFonts w:ascii="Arial" w:hAnsi="Arial" w:cs="Arial"/>
          <w:sz w:val="20"/>
          <w:szCs w:val="20"/>
        </w:rPr>
        <w:t>–</w:t>
      </w:r>
      <w:r w:rsidR="009D0AD9">
        <w:rPr>
          <w:rFonts w:ascii="Arial" w:hAnsi="Arial" w:cs="Arial"/>
          <w:snapToGrid w:val="0"/>
          <w:sz w:val="20"/>
          <w:szCs w:val="20"/>
        </w:rPr>
        <w:t xml:space="preserve"> </w:t>
      </w:r>
      <w:r w:rsidRPr="00991384">
        <w:rPr>
          <w:rFonts w:ascii="Arial" w:hAnsi="Arial" w:cs="Arial"/>
          <w:snapToGrid w:val="0"/>
          <w:sz w:val="20"/>
          <w:szCs w:val="20"/>
        </w:rPr>
        <w:t xml:space="preserve">veszteségjellegű </w:t>
      </w:r>
      <w:r w:rsidR="00D709AE">
        <w:rPr>
          <w:rFonts w:ascii="Arial" w:hAnsi="Arial" w:cs="Arial"/>
          <w:sz w:val="20"/>
          <w:szCs w:val="20"/>
        </w:rPr>
        <w:t>–</w:t>
      </w:r>
      <w:r w:rsidRPr="00991384">
        <w:rPr>
          <w:rFonts w:ascii="Arial" w:hAnsi="Arial" w:cs="Arial"/>
          <w:snapToGrid w:val="0"/>
          <w:sz w:val="20"/>
          <w:szCs w:val="20"/>
        </w:rPr>
        <w:t>eredményét).</w:t>
      </w:r>
    </w:p>
    <w:p w14:paraId="14A2AD61" w14:textId="77777777" w:rsidR="00E72BF1" w:rsidRPr="00991384" w:rsidRDefault="00E72BF1" w:rsidP="006E0E0E">
      <w:pPr>
        <w:jc w:val="both"/>
        <w:rPr>
          <w:rFonts w:ascii="Arial" w:hAnsi="Arial" w:cs="Arial"/>
          <w:snapToGrid w:val="0"/>
          <w:sz w:val="20"/>
          <w:szCs w:val="20"/>
        </w:rPr>
      </w:pPr>
    </w:p>
    <w:p w14:paraId="3FE22C1E" w14:textId="77777777" w:rsidR="004E688C" w:rsidRPr="00991384" w:rsidRDefault="004E688C" w:rsidP="006E0E0E">
      <w:pPr>
        <w:jc w:val="both"/>
        <w:rPr>
          <w:rFonts w:ascii="Arial" w:hAnsi="Arial" w:cs="Arial"/>
          <w:b/>
          <w:snapToGrid w:val="0"/>
          <w:sz w:val="20"/>
          <w:szCs w:val="20"/>
        </w:rPr>
      </w:pPr>
      <w:r w:rsidRPr="00991384">
        <w:rPr>
          <w:rFonts w:ascii="Arial" w:hAnsi="Arial" w:cs="Arial"/>
          <w:b/>
          <w:snapToGrid w:val="0"/>
          <w:sz w:val="20"/>
          <w:szCs w:val="20"/>
        </w:rPr>
        <w:t>81B4 Passzív időbeli elhatárolások</w:t>
      </w:r>
    </w:p>
    <w:p w14:paraId="62C3587B" w14:textId="77777777" w:rsidR="00377ADD" w:rsidRPr="00991384" w:rsidRDefault="00010A69"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 alapján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a</w:t>
      </w:r>
      <w:r w:rsidRPr="00991384">
        <w:rPr>
          <w:rFonts w:ascii="Arial" w:hAnsi="Arial" w:cs="Arial"/>
          <w:snapToGrid w:val="0"/>
          <w:sz w:val="20"/>
          <w:szCs w:val="20"/>
        </w:rPr>
        <w:t>k Passzív időbeli elhatárolás</w:t>
      </w:r>
      <w:r w:rsidR="00C81ECD" w:rsidRPr="00991384">
        <w:rPr>
          <w:rFonts w:ascii="Arial" w:hAnsi="Arial" w:cs="Arial"/>
          <w:snapToGrid w:val="0"/>
          <w:sz w:val="20"/>
          <w:szCs w:val="20"/>
        </w:rPr>
        <w:t>a</w:t>
      </w:r>
      <w:r w:rsidRPr="00991384">
        <w:rPr>
          <w:rFonts w:ascii="Arial" w:hAnsi="Arial" w:cs="Arial"/>
          <w:snapToGrid w:val="0"/>
          <w:sz w:val="20"/>
          <w:szCs w:val="20"/>
        </w:rPr>
        <w:t xml:space="preserve">ként elkülönítetten kell kimutatni </w:t>
      </w:r>
    </w:p>
    <w:p w14:paraId="7B2661DD" w14:textId="77777777" w:rsidR="00377ADD" w:rsidRPr="00991384" w:rsidRDefault="00C81ECD"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 mérleg fordulónapja</w:t>
      </w:r>
      <w:r w:rsidR="007D7FFC" w:rsidRPr="00991384">
        <w:rPr>
          <w:rFonts w:ascii="Arial" w:hAnsi="Arial" w:cs="Arial"/>
          <w:snapToGrid w:val="0"/>
          <w:sz w:val="20"/>
          <w:szCs w:val="20"/>
        </w:rPr>
        <w:t xml:space="preserve"> vagy a </w:t>
      </w:r>
      <w:r w:rsidR="003C5258" w:rsidRPr="00991384">
        <w:rPr>
          <w:rFonts w:ascii="Arial" w:hAnsi="Arial" w:cs="Arial"/>
          <w:snapToGrid w:val="0"/>
          <w:sz w:val="20"/>
          <w:szCs w:val="20"/>
        </w:rPr>
        <w:t>beszámolási időszak vége</w:t>
      </w:r>
      <w:r w:rsidRPr="00991384">
        <w:rPr>
          <w:rFonts w:ascii="Arial" w:hAnsi="Arial" w:cs="Arial"/>
          <w:snapToGrid w:val="0"/>
          <w:sz w:val="20"/>
          <w:szCs w:val="20"/>
        </w:rPr>
        <w:t xml:space="preserve"> előtt befolyt, elszámolt bevételt, amely a mérleg fordulónapja utáni</w:t>
      </w:r>
      <w:r w:rsidR="003C5258" w:rsidRPr="00991384">
        <w:rPr>
          <w:rFonts w:ascii="Arial" w:hAnsi="Arial" w:cs="Arial"/>
          <w:snapToGrid w:val="0"/>
          <w:sz w:val="20"/>
          <w:szCs w:val="20"/>
        </w:rPr>
        <w:t xml:space="preserve">/beszámolási időszak utáni </w:t>
      </w:r>
      <w:r w:rsidRPr="00991384">
        <w:rPr>
          <w:rFonts w:ascii="Arial" w:hAnsi="Arial" w:cs="Arial"/>
          <w:snapToGrid w:val="0"/>
          <w:sz w:val="20"/>
          <w:szCs w:val="20"/>
        </w:rPr>
        <w:t>időszak</w:t>
      </w:r>
      <w:r w:rsidR="004072A1" w:rsidRPr="00991384">
        <w:rPr>
          <w:rFonts w:ascii="Arial" w:hAnsi="Arial" w:cs="Arial"/>
          <w:snapToGrid w:val="0"/>
          <w:sz w:val="20"/>
          <w:szCs w:val="20"/>
        </w:rPr>
        <w:t xml:space="preserve"> árbevételét, bevételét képezi, </w:t>
      </w:r>
    </w:p>
    <w:p w14:paraId="0A854CCE" w14:textId="1797CA39" w:rsidR="00655956" w:rsidRPr="00991384" w:rsidRDefault="004072A1"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azt a mérleg fordulónapja előtti</w:t>
      </w:r>
      <w:r w:rsidR="003C5258" w:rsidRPr="00991384">
        <w:rPr>
          <w:rFonts w:ascii="Arial" w:hAnsi="Arial" w:cs="Arial"/>
          <w:snapToGrid w:val="0"/>
          <w:sz w:val="20"/>
          <w:szCs w:val="20"/>
        </w:rPr>
        <w:t>/beszámolási időszak fordulónapja előtti</w:t>
      </w:r>
      <w:r w:rsidRPr="00991384">
        <w:rPr>
          <w:rFonts w:ascii="Arial" w:hAnsi="Arial" w:cs="Arial"/>
          <w:snapToGrid w:val="0"/>
          <w:sz w:val="20"/>
          <w:szCs w:val="20"/>
        </w:rPr>
        <w:t xml:space="preserve"> időszakot terhelő költséget, ráfordítást, amely csak a mérleg fordulónapja</w:t>
      </w:r>
      <w:r w:rsidR="007F0808">
        <w:rPr>
          <w:rFonts w:ascii="Arial" w:hAnsi="Arial" w:cs="Arial"/>
          <w:snapToGrid w:val="0"/>
          <w:sz w:val="20"/>
          <w:szCs w:val="20"/>
        </w:rPr>
        <w:t>/beszámolási időszak</w:t>
      </w:r>
      <w:r w:rsidRPr="00991384">
        <w:rPr>
          <w:rFonts w:ascii="Arial" w:hAnsi="Arial" w:cs="Arial"/>
          <w:snapToGrid w:val="0"/>
          <w:sz w:val="20"/>
          <w:szCs w:val="20"/>
        </w:rPr>
        <w:t xml:space="preserve"> utáni időszakban merül fel, kerül számlázásra</w:t>
      </w:r>
      <w:r w:rsidR="003C5258" w:rsidRPr="00991384">
        <w:rPr>
          <w:rFonts w:ascii="Arial" w:hAnsi="Arial" w:cs="Arial"/>
          <w:snapToGrid w:val="0"/>
          <w:sz w:val="20"/>
          <w:szCs w:val="20"/>
        </w:rPr>
        <w:t>,</w:t>
      </w:r>
      <w:r w:rsidR="00210656" w:rsidRPr="00991384">
        <w:rPr>
          <w:rFonts w:ascii="Arial" w:hAnsi="Arial" w:cs="Arial"/>
          <w:snapToGrid w:val="0"/>
          <w:sz w:val="20"/>
          <w:szCs w:val="20"/>
        </w:rPr>
        <w:t xml:space="preserve"> </w:t>
      </w:r>
      <w:r w:rsidR="003C5258" w:rsidRPr="00991384">
        <w:rPr>
          <w:rFonts w:ascii="Arial" w:hAnsi="Arial" w:cs="Arial"/>
          <w:snapToGrid w:val="0"/>
          <w:sz w:val="20"/>
          <w:szCs w:val="20"/>
        </w:rPr>
        <w:t xml:space="preserve">valamint </w:t>
      </w:r>
    </w:p>
    <w:p w14:paraId="36E03581" w14:textId="77777777" w:rsidR="00697807" w:rsidRPr="00991384" w:rsidRDefault="003C5258"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 xml:space="preserve">minden egyéb olyan tételt, amelyet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w:t>
      </w:r>
      <w:r w:rsidR="00362995" w:rsidRPr="00991384">
        <w:rPr>
          <w:rFonts w:ascii="Arial" w:hAnsi="Arial" w:cs="Arial"/>
          <w:snapToGrid w:val="0"/>
          <w:sz w:val="20"/>
          <w:szCs w:val="20"/>
        </w:rPr>
        <w:t xml:space="preserve">még a fentieken kívül </w:t>
      </w:r>
      <w:r w:rsidRPr="00991384">
        <w:rPr>
          <w:rFonts w:ascii="Arial" w:hAnsi="Arial" w:cs="Arial"/>
          <w:snapToGrid w:val="0"/>
          <w:sz w:val="20"/>
          <w:szCs w:val="20"/>
        </w:rPr>
        <w:t>ide sorol.</w:t>
      </w:r>
    </w:p>
    <w:p w14:paraId="52717851" w14:textId="77777777" w:rsidR="003C5258" w:rsidRPr="00991384" w:rsidRDefault="003C5258" w:rsidP="002533B9">
      <w:pPr>
        <w:jc w:val="both"/>
        <w:rPr>
          <w:rFonts w:ascii="Arial" w:hAnsi="Arial" w:cs="Arial"/>
          <w:snapToGrid w:val="0"/>
          <w:sz w:val="20"/>
          <w:szCs w:val="20"/>
        </w:rPr>
      </w:pPr>
    </w:p>
    <w:p w14:paraId="6621AF30" w14:textId="29546CFA" w:rsidR="003C5258" w:rsidRPr="00991384" w:rsidRDefault="003C5258"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0E3C56" w:rsidRPr="00991384">
        <w:rPr>
          <w:rFonts w:ascii="Arial" w:hAnsi="Arial" w:cs="Arial"/>
          <w:snapToGrid w:val="0"/>
          <w:sz w:val="20"/>
          <w:szCs w:val="20"/>
        </w:rPr>
        <w:t>n</w:t>
      </w:r>
      <w:r w:rsidR="00C17318" w:rsidRPr="00991384">
        <w:rPr>
          <w:rFonts w:ascii="Arial" w:hAnsi="Arial" w:cs="Arial"/>
          <w:snapToGrid w:val="0"/>
          <w:sz w:val="20"/>
          <w:szCs w:val="20"/>
        </w:rPr>
        <w:t>a</w:t>
      </w:r>
      <w:r w:rsidR="000E3C56" w:rsidRPr="00991384">
        <w:rPr>
          <w:rFonts w:ascii="Arial" w:hAnsi="Arial" w:cs="Arial"/>
          <w:snapToGrid w:val="0"/>
          <w:sz w:val="20"/>
          <w:szCs w:val="20"/>
        </w:rPr>
        <w:t>k</w:t>
      </w:r>
      <w:r w:rsidRPr="00991384">
        <w:rPr>
          <w:rFonts w:ascii="Arial" w:hAnsi="Arial" w:cs="Arial"/>
          <w:snapToGrid w:val="0"/>
          <w:sz w:val="20"/>
          <w:szCs w:val="20"/>
        </w:rPr>
        <w:t xml:space="preserve"> a passzív időbeli elhatárolást meg kell bontani</w:t>
      </w:r>
      <w:r w:rsidR="000E3C56" w:rsidRPr="00991384">
        <w:rPr>
          <w:rFonts w:ascii="Arial" w:hAnsi="Arial" w:cs="Arial"/>
          <w:snapToGrid w:val="0"/>
          <w:sz w:val="20"/>
          <w:szCs w:val="20"/>
        </w:rPr>
        <w:t>a</w:t>
      </w:r>
      <w:r w:rsidRPr="00991384">
        <w:rPr>
          <w:rFonts w:ascii="Arial" w:hAnsi="Arial" w:cs="Arial"/>
          <w:snapToGrid w:val="0"/>
          <w:sz w:val="20"/>
          <w:szCs w:val="20"/>
        </w:rPr>
        <w:t xml:space="preserve"> 81B41 Bevételek passzív időbeli elhatárolása, 81B42 Költségek, ráfordítások passzív időbeli elhatárolása, valamint </w:t>
      </w:r>
      <w:r w:rsidR="007F0808">
        <w:rPr>
          <w:rFonts w:ascii="Arial" w:hAnsi="Arial" w:cs="Arial"/>
          <w:snapToGrid w:val="0"/>
          <w:sz w:val="20"/>
          <w:szCs w:val="20"/>
        </w:rPr>
        <w:t xml:space="preserve">81B43 </w:t>
      </w:r>
      <w:r w:rsidRPr="00991384">
        <w:rPr>
          <w:rFonts w:ascii="Arial" w:hAnsi="Arial" w:cs="Arial"/>
          <w:snapToGrid w:val="0"/>
          <w:sz w:val="20"/>
          <w:szCs w:val="20"/>
        </w:rPr>
        <w:t>Halasztott bevételek részletez</w:t>
      </w:r>
      <w:r w:rsidR="000E3C56" w:rsidRPr="00991384">
        <w:rPr>
          <w:rFonts w:ascii="Arial" w:hAnsi="Arial" w:cs="Arial"/>
          <w:snapToGrid w:val="0"/>
          <w:sz w:val="20"/>
          <w:szCs w:val="20"/>
        </w:rPr>
        <w:t>ésben</w:t>
      </w:r>
      <w:r w:rsidRPr="00991384">
        <w:rPr>
          <w:rFonts w:ascii="Arial" w:hAnsi="Arial" w:cs="Arial"/>
          <w:snapToGrid w:val="0"/>
          <w:sz w:val="20"/>
          <w:szCs w:val="20"/>
        </w:rPr>
        <w:t>.</w:t>
      </w:r>
    </w:p>
    <w:p w14:paraId="354AB6A1" w14:textId="77777777" w:rsidR="00BA66B0" w:rsidRPr="00991384" w:rsidRDefault="00BA66B0" w:rsidP="002533B9">
      <w:pPr>
        <w:jc w:val="both"/>
        <w:rPr>
          <w:rFonts w:ascii="Arial" w:hAnsi="Arial" w:cs="Arial"/>
          <w:snapToGrid w:val="0"/>
          <w:sz w:val="20"/>
          <w:szCs w:val="20"/>
        </w:rPr>
      </w:pPr>
    </w:p>
    <w:p w14:paraId="0E4D1170" w14:textId="7C4EED57" w:rsidR="00AE136A"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n</w:t>
      </w:r>
      <w:r w:rsidR="00C17318" w:rsidRPr="00991384">
        <w:rPr>
          <w:rFonts w:ascii="Arial" w:hAnsi="Arial" w:cs="Arial"/>
          <w:snapToGrid w:val="0"/>
          <w:sz w:val="20"/>
          <w:szCs w:val="20"/>
        </w:rPr>
        <w:t>a</w:t>
      </w:r>
      <w:r w:rsidR="008A262D" w:rsidRPr="00991384">
        <w:rPr>
          <w:rFonts w:ascii="Arial" w:hAnsi="Arial" w:cs="Arial"/>
          <w:snapToGrid w:val="0"/>
          <w:sz w:val="20"/>
          <w:szCs w:val="20"/>
        </w:rPr>
        <w:t xml:space="preserve">k </w:t>
      </w:r>
      <w:r w:rsidRPr="00991384">
        <w:rPr>
          <w:rFonts w:ascii="Arial" w:hAnsi="Arial" w:cs="Arial"/>
          <w:snapToGrid w:val="0"/>
          <w:sz w:val="20"/>
          <w:szCs w:val="20"/>
        </w:rPr>
        <w:t>ugyanezen táblák</w:t>
      </w:r>
      <w:r w:rsidR="00655956" w:rsidRPr="00991384">
        <w:rPr>
          <w:rFonts w:ascii="Arial" w:hAnsi="Arial" w:cs="Arial"/>
          <w:snapToGrid w:val="0"/>
          <w:sz w:val="20"/>
          <w:szCs w:val="20"/>
        </w:rPr>
        <w:t>ban</w:t>
      </w:r>
      <w:r w:rsidRPr="00991384">
        <w:rPr>
          <w:rFonts w:ascii="Arial" w:hAnsi="Arial" w:cs="Arial"/>
          <w:snapToGrid w:val="0"/>
          <w:sz w:val="20"/>
          <w:szCs w:val="20"/>
        </w:rPr>
        <w:t xml:space="preserve"> kell közölni</w:t>
      </w:r>
      <w:r w:rsidR="00F95D63" w:rsidRPr="00991384">
        <w:rPr>
          <w:rFonts w:ascii="Arial" w:hAnsi="Arial" w:cs="Arial"/>
          <w:snapToGrid w:val="0"/>
          <w:sz w:val="20"/>
          <w:szCs w:val="20"/>
        </w:rPr>
        <w:t>e</w:t>
      </w:r>
      <w:r w:rsidRPr="00991384">
        <w:rPr>
          <w:rFonts w:ascii="Arial" w:hAnsi="Arial" w:cs="Arial"/>
          <w:snapToGrid w:val="0"/>
          <w:sz w:val="20"/>
          <w:szCs w:val="20"/>
        </w:rPr>
        <w:t xml:space="preserve"> az auditált, éves beszámolónak megfelelő adatokat. </w:t>
      </w:r>
      <w:r w:rsidR="000E3C56" w:rsidRPr="00991384">
        <w:rPr>
          <w:rFonts w:ascii="Arial" w:hAnsi="Arial" w:cs="Arial"/>
          <w:snapToGrid w:val="0"/>
          <w:sz w:val="20"/>
          <w:szCs w:val="20"/>
        </w:rPr>
        <w:t>É</w:t>
      </w:r>
      <w:r w:rsidRPr="00991384">
        <w:rPr>
          <w:rFonts w:ascii="Arial" w:hAnsi="Arial" w:cs="Arial"/>
          <w:snapToGrid w:val="0"/>
          <w:sz w:val="20"/>
          <w:szCs w:val="20"/>
        </w:rPr>
        <w:t xml:space="preserve">v végén az eszközök </w:t>
      </w:r>
      <w:r w:rsidR="00CD14E7" w:rsidRPr="00991384">
        <w:rPr>
          <w:rFonts w:ascii="Arial" w:hAnsi="Arial" w:cs="Arial"/>
          <w:snapToGrid w:val="0"/>
          <w:sz w:val="20"/>
          <w:szCs w:val="20"/>
        </w:rPr>
        <w:t xml:space="preserve">és </w:t>
      </w:r>
      <w:r w:rsidRPr="00991384">
        <w:rPr>
          <w:rFonts w:ascii="Arial" w:hAnsi="Arial" w:cs="Arial"/>
          <w:snapToGrid w:val="0"/>
          <w:sz w:val="20"/>
          <w:szCs w:val="20"/>
        </w:rPr>
        <w:t>források auditált adatainak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 xml:space="preserve"> számára </w:t>
      </w:r>
      <w:r w:rsidRPr="00991384">
        <w:rPr>
          <w:rFonts w:ascii="Arial" w:hAnsi="Arial" w:cs="Arial"/>
          <w:snapToGrid w:val="0"/>
          <w:sz w:val="20"/>
          <w:szCs w:val="20"/>
        </w:rPr>
        <w:t>előírt éves beszámolóval meg kell egyezni.</w:t>
      </w:r>
      <w:r w:rsidR="00856B73" w:rsidRPr="00991384">
        <w:rPr>
          <w:rFonts w:ascii="Arial" w:hAnsi="Arial" w:cs="Arial"/>
          <w:snapToGrid w:val="0"/>
          <w:sz w:val="20"/>
          <w:szCs w:val="20"/>
        </w:rPr>
        <w:t xml:space="preserve"> </w:t>
      </w:r>
      <w:r w:rsidR="005D6925" w:rsidRPr="00991384">
        <w:rPr>
          <w:rFonts w:ascii="Arial" w:hAnsi="Arial" w:cs="Arial"/>
          <w:snapToGrid w:val="0"/>
          <w:sz w:val="20"/>
          <w:szCs w:val="20"/>
        </w:rPr>
        <w:t xml:space="preserve">Amennyiben az adatszolgáltató </w:t>
      </w:r>
      <w:r w:rsidR="00FD6261"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–köny</w:t>
      </w:r>
      <w:r w:rsidR="00555258" w:rsidRPr="00991384">
        <w:rPr>
          <w:rFonts w:ascii="Arial" w:hAnsi="Arial" w:cs="Arial"/>
          <w:snapToGrid w:val="0"/>
          <w:sz w:val="20"/>
          <w:szCs w:val="20"/>
        </w:rPr>
        <w:t>v</w:t>
      </w:r>
      <w:r w:rsidR="005D6925" w:rsidRPr="00991384">
        <w:rPr>
          <w:rFonts w:ascii="Arial" w:hAnsi="Arial" w:cs="Arial"/>
          <w:snapToGrid w:val="0"/>
          <w:sz w:val="20"/>
          <w:szCs w:val="20"/>
        </w:rPr>
        <w:t>vizsgálatra nem kötelezett, akkor</w:t>
      </w:r>
      <w:r w:rsidR="00644B65" w:rsidRPr="00991384">
        <w:rPr>
          <w:rFonts w:ascii="Arial" w:hAnsi="Arial" w:cs="Arial"/>
          <w:snapToGrid w:val="0"/>
          <w:sz w:val="20"/>
          <w:szCs w:val="20"/>
        </w:rPr>
        <w:t xml:space="preserve"> </w:t>
      </w:r>
      <w:r w:rsidR="003F738E" w:rsidRPr="00991384">
        <w:rPr>
          <w:rFonts w:ascii="Arial" w:hAnsi="Arial" w:cs="Arial"/>
          <w:snapToGrid w:val="0"/>
          <w:sz w:val="20"/>
          <w:szCs w:val="20"/>
        </w:rPr>
        <w:t xml:space="preserve">a </w:t>
      </w:r>
      <w:r w:rsidR="005D6925" w:rsidRPr="00991384">
        <w:rPr>
          <w:rFonts w:ascii="Arial" w:hAnsi="Arial" w:cs="Arial"/>
          <w:snapToGrid w:val="0"/>
          <w:sz w:val="20"/>
          <w:szCs w:val="20"/>
        </w:rPr>
        <w:t>II.</w:t>
      </w:r>
      <w:r w:rsidR="001611AC" w:rsidRPr="00991384">
        <w:rPr>
          <w:rFonts w:ascii="Arial" w:hAnsi="Arial" w:cs="Arial"/>
          <w:snapToGrid w:val="0"/>
          <w:sz w:val="20"/>
          <w:szCs w:val="20"/>
        </w:rPr>
        <w:t xml:space="preserve"> </w:t>
      </w:r>
      <w:del w:id="77" w:author="MNB" w:date="2024-08-23T13:41:00Z">
        <w:r w:rsidR="001611AC" w:rsidRPr="00991384">
          <w:rPr>
            <w:rFonts w:ascii="Arial" w:hAnsi="Arial" w:cs="Arial"/>
            <w:snapToGrid w:val="0"/>
            <w:sz w:val="20"/>
            <w:szCs w:val="20"/>
          </w:rPr>
          <w:delText>1.</w:delText>
        </w:r>
      </w:del>
      <w:ins w:id="78" w:author="MNB" w:date="2024-08-23T13:41:00Z">
        <w:r w:rsidR="00283067">
          <w:rPr>
            <w:rFonts w:ascii="Arial" w:hAnsi="Arial" w:cs="Arial"/>
            <w:snapToGrid w:val="0"/>
            <w:sz w:val="20"/>
            <w:szCs w:val="20"/>
          </w:rPr>
          <w:t>pont</w:t>
        </w:r>
      </w:ins>
      <w:r w:rsidR="001611AC" w:rsidRPr="00991384">
        <w:rPr>
          <w:rFonts w:ascii="Arial" w:hAnsi="Arial" w:cs="Arial"/>
          <w:snapToGrid w:val="0"/>
          <w:sz w:val="20"/>
          <w:szCs w:val="20"/>
        </w:rPr>
        <w:t xml:space="preserve"> </w:t>
      </w:r>
      <w:r w:rsidR="005D6925" w:rsidRPr="00991384">
        <w:rPr>
          <w:rFonts w:ascii="Arial" w:hAnsi="Arial" w:cs="Arial"/>
          <w:snapToGrid w:val="0"/>
          <w:sz w:val="20"/>
          <w:szCs w:val="20"/>
        </w:rPr>
        <w:t>1.</w:t>
      </w:r>
      <w:r w:rsidR="001611AC" w:rsidRPr="00991384">
        <w:rPr>
          <w:rFonts w:ascii="Arial" w:hAnsi="Arial" w:cs="Arial"/>
          <w:snapToGrid w:val="0"/>
          <w:sz w:val="20"/>
          <w:szCs w:val="20"/>
        </w:rPr>
        <w:t>9.</w:t>
      </w:r>
      <w:r w:rsidR="005D6925" w:rsidRPr="00991384">
        <w:rPr>
          <w:rFonts w:ascii="Arial" w:hAnsi="Arial" w:cs="Arial"/>
          <w:snapToGrid w:val="0"/>
          <w:sz w:val="20"/>
          <w:szCs w:val="20"/>
        </w:rPr>
        <w:t xml:space="preserve"> </w:t>
      </w:r>
      <w:del w:id="79" w:author="MNB" w:date="2024-08-23T13:41:00Z">
        <w:r w:rsidR="005D6925" w:rsidRPr="00991384">
          <w:rPr>
            <w:rFonts w:ascii="Arial" w:hAnsi="Arial" w:cs="Arial"/>
            <w:snapToGrid w:val="0"/>
            <w:sz w:val="20"/>
            <w:szCs w:val="20"/>
          </w:rPr>
          <w:delText>pont</w:delText>
        </w:r>
        <w:r w:rsidR="00F84882" w:rsidRPr="00991384">
          <w:rPr>
            <w:rFonts w:ascii="Arial" w:hAnsi="Arial" w:cs="Arial"/>
            <w:snapToGrid w:val="0"/>
            <w:sz w:val="20"/>
            <w:szCs w:val="20"/>
          </w:rPr>
          <w:delText>b</w:delText>
        </w:r>
        <w:r w:rsidR="001611AC" w:rsidRPr="00991384">
          <w:rPr>
            <w:rFonts w:ascii="Arial" w:hAnsi="Arial" w:cs="Arial"/>
            <w:snapToGrid w:val="0"/>
            <w:sz w:val="20"/>
            <w:szCs w:val="20"/>
          </w:rPr>
          <w:delText>a</w:delText>
        </w:r>
        <w:r w:rsidR="00F84882" w:rsidRPr="00991384">
          <w:rPr>
            <w:rFonts w:ascii="Arial" w:hAnsi="Arial" w:cs="Arial"/>
            <w:snapToGrid w:val="0"/>
            <w:sz w:val="20"/>
            <w:szCs w:val="20"/>
          </w:rPr>
          <w:delText>n</w:delText>
        </w:r>
      </w:del>
      <w:ins w:id="80" w:author="MNB" w:date="2024-08-23T13:41:00Z">
        <w:r w:rsidR="00283067">
          <w:rPr>
            <w:rFonts w:ascii="Arial" w:hAnsi="Arial" w:cs="Arial"/>
            <w:snapToGrid w:val="0"/>
            <w:sz w:val="20"/>
            <w:szCs w:val="20"/>
          </w:rPr>
          <w:t>al</w:t>
        </w:r>
        <w:r w:rsidR="005D6925" w:rsidRPr="00991384">
          <w:rPr>
            <w:rFonts w:ascii="Arial" w:hAnsi="Arial" w:cs="Arial"/>
            <w:snapToGrid w:val="0"/>
            <w:sz w:val="20"/>
            <w:szCs w:val="20"/>
          </w:rPr>
          <w:t>pont</w:t>
        </w:r>
        <w:r w:rsidR="00283067">
          <w:rPr>
            <w:rFonts w:ascii="Arial" w:hAnsi="Arial" w:cs="Arial"/>
            <w:snapToGrid w:val="0"/>
            <w:sz w:val="20"/>
            <w:szCs w:val="20"/>
          </w:rPr>
          <w:t>já</w:t>
        </w:r>
        <w:r w:rsidR="00F84882" w:rsidRPr="00991384">
          <w:rPr>
            <w:rFonts w:ascii="Arial" w:hAnsi="Arial" w:cs="Arial"/>
            <w:snapToGrid w:val="0"/>
            <w:sz w:val="20"/>
            <w:szCs w:val="20"/>
          </w:rPr>
          <w:t>b</w:t>
        </w:r>
        <w:r w:rsidR="001611AC" w:rsidRPr="00991384">
          <w:rPr>
            <w:rFonts w:ascii="Arial" w:hAnsi="Arial" w:cs="Arial"/>
            <w:snapToGrid w:val="0"/>
            <w:sz w:val="20"/>
            <w:szCs w:val="20"/>
          </w:rPr>
          <w:t>a</w:t>
        </w:r>
        <w:r w:rsidR="00F84882" w:rsidRPr="00991384">
          <w:rPr>
            <w:rFonts w:ascii="Arial" w:hAnsi="Arial" w:cs="Arial"/>
            <w:snapToGrid w:val="0"/>
            <w:sz w:val="20"/>
            <w:szCs w:val="20"/>
          </w:rPr>
          <w:t>n</w:t>
        </w:r>
      </w:ins>
      <w:r w:rsidR="005D6925" w:rsidRPr="00991384">
        <w:rPr>
          <w:rFonts w:ascii="Arial" w:hAnsi="Arial" w:cs="Arial"/>
          <w:snapToGrid w:val="0"/>
          <w:sz w:val="20"/>
          <w:szCs w:val="20"/>
        </w:rPr>
        <w:t xml:space="preserve"> foglaltak szerint kell eljárnia.</w:t>
      </w:r>
    </w:p>
    <w:p w14:paraId="3DA2AC16" w14:textId="77777777" w:rsidR="00EF24B2" w:rsidRPr="00991384" w:rsidRDefault="00067757" w:rsidP="00A86E6B">
      <w:pPr>
        <w:pStyle w:val="Cmsor4"/>
        <w:rPr>
          <w:rFonts w:ascii="Arial" w:hAnsi="Arial" w:cs="Arial"/>
          <w:iCs/>
          <w:snapToGrid w:val="0"/>
          <w:sz w:val="20"/>
          <w:szCs w:val="20"/>
        </w:rPr>
      </w:pPr>
      <w:r w:rsidRPr="00991384">
        <w:rPr>
          <w:rFonts w:ascii="Arial" w:hAnsi="Arial" w:cs="Arial"/>
          <w:iCs/>
          <w:snapToGrid w:val="0"/>
          <w:sz w:val="20"/>
          <w:szCs w:val="20"/>
          <w:lang w:val="hu-HU"/>
        </w:rPr>
        <w:lastRenderedPageBreak/>
        <w:t>2.</w:t>
      </w:r>
      <w:r w:rsidR="00A926DD" w:rsidRPr="00991384">
        <w:rPr>
          <w:rFonts w:ascii="Arial" w:hAnsi="Arial" w:cs="Arial"/>
          <w:iCs/>
          <w:snapToGrid w:val="0"/>
          <w:sz w:val="20"/>
          <w:szCs w:val="20"/>
          <w:lang w:val="hu-HU"/>
        </w:rPr>
        <w:t>2</w:t>
      </w:r>
      <w:r w:rsidR="00BB1EE6" w:rsidRPr="00991384">
        <w:rPr>
          <w:rFonts w:ascii="Arial" w:hAnsi="Arial" w:cs="Arial"/>
          <w:iCs/>
          <w:snapToGrid w:val="0"/>
          <w:sz w:val="20"/>
          <w:szCs w:val="20"/>
          <w:lang w:val="hu-HU"/>
        </w:rPr>
        <w:t xml:space="preserve">. </w:t>
      </w:r>
      <w:r w:rsidR="007E09F3" w:rsidRPr="00991384">
        <w:rPr>
          <w:rFonts w:ascii="Arial" w:hAnsi="Arial" w:cs="Arial"/>
          <w:iCs/>
          <w:snapToGrid w:val="0"/>
          <w:sz w:val="20"/>
          <w:szCs w:val="20"/>
        </w:rPr>
        <w:t>8</w:t>
      </w:r>
      <w:r w:rsidR="002533B9" w:rsidRPr="00991384">
        <w:rPr>
          <w:rFonts w:ascii="Arial" w:hAnsi="Arial" w:cs="Arial"/>
          <w:iCs/>
          <w:snapToGrid w:val="0"/>
          <w:sz w:val="20"/>
          <w:szCs w:val="20"/>
        </w:rPr>
        <w:t xml:space="preserve">1C </w:t>
      </w:r>
      <w:r w:rsidR="00EF24B2" w:rsidRPr="00991384">
        <w:rPr>
          <w:rFonts w:ascii="Arial" w:hAnsi="Arial" w:cs="Arial"/>
          <w:iCs/>
          <w:snapToGrid w:val="0"/>
          <w:sz w:val="20"/>
          <w:szCs w:val="20"/>
        </w:rPr>
        <w:t>Mérlegen kívüli követelései és kötelezettségei</w:t>
      </w:r>
    </w:p>
    <w:p w14:paraId="24B09CE3" w14:textId="77777777" w:rsidR="002533B9" w:rsidRPr="00991384" w:rsidRDefault="002533B9" w:rsidP="002533B9">
      <w:pPr>
        <w:rPr>
          <w:rFonts w:ascii="Arial" w:hAnsi="Arial" w:cs="Arial"/>
          <w:snapToGrid w:val="0"/>
          <w:sz w:val="20"/>
          <w:szCs w:val="20"/>
        </w:rPr>
      </w:pPr>
    </w:p>
    <w:p w14:paraId="267F8297" w14:textId="77777777" w:rsidR="00184BBC" w:rsidRPr="00991384" w:rsidRDefault="00307B6C" w:rsidP="001F2A81">
      <w:pPr>
        <w:jc w:val="both"/>
        <w:rPr>
          <w:rFonts w:ascii="Arial" w:hAnsi="Arial" w:cs="Arial"/>
          <w:b/>
          <w:snapToGrid w:val="0"/>
          <w:sz w:val="20"/>
          <w:szCs w:val="20"/>
        </w:rPr>
      </w:pPr>
      <w:r w:rsidRPr="00991384">
        <w:rPr>
          <w:rFonts w:ascii="Arial" w:hAnsi="Arial" w:cs="Arial"/>
          <w:b/>
          <w:snapToGrid w:val="0"/>
          <w:sz w:val="20"/>
          <w:szCs w:val="20"/>
        </w:rPr>
        <w:t>81C1</w:t>
      </w:r>
      <w:r w:rsidR="007C014B" w:rsidRPr="00991384">
        <w:rPr>
          <w:rFonts w:ascii="Arial" w:hAnsi="Arial" w:cs="Arial"/>
          <w:b/>
          <w:snapToGrid w:val="0"/>
          <w:sz w:val="20"/>
          <w:szCs w:val="20"/>
        </w:rPr>
        <w:t xml:space="preserve"> </w:t>
      </w:r>
      <w:r w:rsidR="001F2A81" w:rsidRPr="00991384">
        <w:rPr>
          <w:rFonts w:ascii="Arial" w:hAnsi="Arial" w:cs="Arial"/>
          <w:b/>
          <w:snapToGrid w:val="0"/>
          <w:sz w:val="20"/>
          <w:szCs w:val="20"/>
        </w:rPr>
        <w:t>Mérlegen kívüli követelések összesen:</w:t>
      </w:r>
    </w:p>
    <w:p w14:paraId="04C19155" w14:textId="77777777" w:rsidR="001F2A81" w:rsidRPr="00991384" w:rsidRDefault="001F2A81" w:rsidP="001F2A81">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w:t>
      </w:r>
      <w:r w:rsidR="00CF49AC" w:rsidRPr="00991384">
        <w:rPr>
          <w:rFonts w:ascii="Arial" w:hAnsi="Arial" w:cs="Arial"/>
          <w:snapToGrid w:val="0"/>
          <w:sz w:val="20"/>
          <w:szCs w:val="20"/>
        </w:rPr>
        <w:t xml:space="preserve"> </w:t>
      </w:r>
      <w:r w:rsidRPr="00991384">
        <w:rPr>
          <w:rFonts w:ascii="Arial" w:hAnsi="Arial" w:cs="Arial"/>
          <w:snapToGrid w:val="0"/>
          <w:sz w:val="20"/>
          <w:szCs w:val="20"/>
        </w:rPr>
        <w:t>követeléseinek összegét szerepeltetni.</w:t>
      </w:r>
    </w:p>
    <w:p w14:paraId="10F11F62" w14:textId="77777777" w:rsidR="00A21769" w:rsidRPr="00991384" w:rsidRDefault="00A21769" w:rsidP="001F2A81">
      <w:pPr>
        <w:jc w:val="both"/>
        <w:rPr>
          <w:rFonts w:ascii="Arial" w:hAnsi="Arial" w:cs="Arial"/>
          <w:snapToGrid w:val="0"/>
          <w:sz w:val="20"/>
          <w:szCs w:val="20"/>
        </w:rPr>
      </w:pPr>
    </w:p>
    <w:p w14:paraId="0D4D9A3E" w14:textId="77777777" w:rsidR="00184BBC" w:rsidRPr="00991384" w:rsidRDefault="00A21769" w:rsidP="00A56A3E">
      <w:pPr>
        <w:keepNext/>
        <w:jc w:val="both"/>
        <w:rPr>
          <w:rFonts w:ascii="Arial" w:hAnsi="Arial" w:cs="Arial"/>
          <w:b/>
          <w:snapToGrid w:val="0"/>
          <w:sz w:val="20"/>
          <w:szCs w:val="20"/>
        </w:rPr>
      </w:pPr>
      <w:r w:rsidRPr="00991384">
        <w:rPr>
          <w:rFonts w:ascii="Arial" w:hAnsi="Arial" w:cs="Arial"/>
          <w:b/>
          <w:snapToGrid w:val="0"/>
          <w:sz w:val="20"/>
          <w:szCs w:val="20"/>
        </w:rPr>
        <w:t>81C11 Függő követelések összesen:</w:t>
      </w:r>
    </w:p>
    <w:p w14:paraId="7522F35E" w14:textId="19098693" w:rsidR="00A21769" w:rsidRPr="00991384" w:rsidRDefault="00A21769" w:rsidP="00A21769">
      <w:pPr>
        <w:jc w:val="both"/>
        <w:rPr>
          <w:rFonts w:ascii="Arial" w:hAnsi="Arial" w:cs="Arial"/>
          <w:snapToGrid w:val="0"/>
          <w:sz w:val="20"/>
          <w:szCs w:val="20"/>
        </w:rPr>
      </w:pPr>
      <w:r w:rsidRPr="00991384">
        <w:rPr>
          <w:rFonts w:ascii="Arial" w:hAnsi="Arial" w:cs="Arial"/>
          <w:snapToGrid w:val="0"/>
          <w:sz w:val="20"/>
          <w:szCs w:val="20"/>
        </w:rPr>
        <w:t xml:space="preserve">Itt kell kimutatni a beszámolás napján fennálló </w:t>
      </w:r>
      <w:r w:rsidR="00464641">
        <w:rPr>
          <w:rFonts w:ascii="Arial" w:hAnsi="Arial" w:cs="Arial"/>
          <w:snapToGrid w:val="0"/>
          <w:sz w:val="20"/>
          <w:szCs w:val="20"/>
        </w:rPr>
        <w:t>o</w:t>
      </w:r>
      <w:r w:rsidRPr="00991384">
        <w:rPr>
          <w:rFonts w:ascii="Arial" w:hAnsi="Arial" w:cs="Arial"/>
          <w:snapToGrid w:val="0"/>
          <w:sz w:val="20"/>
          <w:szCs w:val="20"/>
        </w:rPr>
        <w:t>pciós ügyletek, kapott garanciák és kezességek, hitellevelek és akkreditívek, hitelkeretek igénybe</w:t>
      </w:r>
      <w:r w:rsidR="003442CD" w:rsidRPr="00991384">
        <w:rPr>
          <w:rFonts w:ascii="Arial" w:hAnsi="Arial" w:cs="Arial"/>
          <w:snapToGrid w:val="0"/>
          <w:sz w:val="20"/>
          <w:szCs w:val="20"/>
        </w:rPr>
        <w:t xml:space="preserve"> </w:t>
      </w:r>
      <w:r w:rsidRPr="00991384">
        <w:rPr>
          <w:rFonts w:ascii="Arial" w:hAnsi="Arial" w:cs="Arial"/>
          <w:snapToGrid w:val="0"/>
          <w:sz w:val="20"/>
          <w:szCs w:val="20"/>
        </w:rPr>
        <w:t>vehető része, peres ügyek alapján származó követelések, valamint az egyéb függő követelések összegét. A 81C112</w:t>
      </w:r>
      <w:r w:rsidR="005A265C" w:rsidRPr="00991384">
        <w:rPr>
          <w:rFonts w:ascii="Arial" w:hAnsi="Arial" w:cs="Arial"/>
          <w:snapToGrid w:val="0"/>
          <w:sz w:val="20"/>
          <w:szCs w:val="20"/>
        </w:rPr>
        <w:t xml:space="preserve"> </w:t>
      </w:r>
      <w:r w:rsidR="005A265C" w:rsidRPr="00991384">
        <w:rPr>
          <w:rFonts w:ascii="Arial" w:hAnsi="Arial" w:cs="Arial"/>
          <w:i/>
          <w:snapToGrid w:val="0"/>
          <w:sz w:val="20"/>
          <w:szCs w:val="20"/>
        </w:rPr>
        <w:t>Kapott garancia és kezesség</w:t>
      </w:r>
      <w:r w:rsidRPr="00991384">
        <w:rPr>
          <w:rFonts w:ascii="Arial" w:hAnsi="Arial" w:cs="Arial"/>
          <w:snapToGrid w:val="0"/>
          <w:sz w:val="20"/>
          <w:szCs w:val="20"/>
        </w:rPr>
        <w:t xml:space="preserve"> sorból kiemelten kell szerepeltetni a harmadik fél által </w:t>
      </w:r>
      <w:r w:rsidR="003442CD" w:rsidRPr="00991384">
        <w:rPr>
          <w:rFonts w:ascii="Arial" w:hAnsi="Arial" w:cs="Arial"/>
          <w:snapToGrid w:val="0"/>
          <w:sz w:val="20"/>
          <w:szCs w:val="20"/>
        </w:rPr>
        <w:t>az elektronikuspénz kibocsátása miatti kötelezettségéért</w:t>
      </w:r>
      <w:r w:rsidR="00E01055" w:rsidRPr="00991384">
        <w:rPr>
          <w:rFonts w:ascii="Arial" w:hAnsi="Arial" w:cs="Arial"/>
          <w:snapToGrid w:val="0"/>
          <w:sz w:val="20"/>
          <w:szCs w:val="20"/>
        </w:rPr>
        <w:t xml:space="preserve"> vállalt </w:t>
      </w:r>
      <w:r w:rsidR="003442CD" w:rsidRPr="00991384">
        <w:rPr>
          <w:rFonts w:ascii="Arial" w:hAnsi="Arial" w:cs="Arial"/>
          <w:snapToGrid w:val="0"/>
          <w:sz w:val="20"/>
          <w:szCs w:val="20"/>
        </w:rPr>
        <w:t xml:space="preserve">(81C1121), </w:t>
      </w:r>
      <w:r w:rsidR="00CD14E7" w:rsidRPr="00991384">
        <w:rPr>
          <w:rFonts w:ascii="Arial" w:hAnsi="Arial" w:cs="Arial"/>
          <w:snapToGrid w:val="0"/>
          <w:sz w:val="20"/>
          <w:szCs w:val="20"/>
        </w:rPr>
        <w:t xml:space="preserve">és </w:t>
      </w:r>
      <w:r w:rsidRPr="00991384">
        <w:rPr>
          <w:rFonts w:ascii="Arial" w:hAnsi="Arial" w:cs="Arial"/>
          <w:snapToGrid w:val="0"/>
          <w:sz w:val="20"/>
          <w:szCs w:val="20"/>
        </w:rPr>
        <w:t xml:space="preserve">a pénzforgalmi szolgáltató kötelezettségéért vállalt </w:t>
      </w:r>
      <w:r w:rsidR="00E01055" w:rsidRPr="00991384">
        <w:rPr>
          <w:rFonts w:ascii="Arial" w:hAnsi="Arial" w:cs="Arial"/>
          <w:snapToGrid w:val="0"/>
          <w:sz w:val="20"/>
          <w:szCs w:val="20"/>
        </w:rPr>
        <w:t xml:space="preserve">(81C1122) </w:t>
      </w:r>
      <w:r w:rsidRPr="00991384">
        <w:rPr>
          <w:rFonts w:ascii="Arial" w:hAnsi="Arial" w:cs="Arial"/>
          <w:snapToGrid w:val="0"/>
          <w:sz w:val="20"/>
          <w:szCs w:val="20"/>
        </w:rPr>
        <w:t>garancia, kezesség ös</w:t>
      </w:r>
      <w:r w:rsidR="0076742E" w:rsidRPr="00991384">
        <w:rPr>
          <w:rFonts w:ascii="Arial" w:hAnsi="Arial" w:cs="Arial"/>
          <w:snapToGrid w:val="0"/>
          <w:sz w:val="20"/>
          <w:szCs w:val="20"/>
        </w:rPr>
        <w:t>s</w:t>
      </w:r>
      <w:r w:rsidRPr="00991384">
        <w:rPr>
          <w:rFonts w:ascii="Arial" w:hAnsi="Arial" w:cs="Arial"/>
          <w:snapToGrid w:val="0"/>
          <w:sz w:val="20"/>
          <w:szCs w:val="20"/>
        </w:rPr>
        <w:t>zegét.</w:t>
      </w:r>
    </w:p>
    <w:p w14:paraId="58DF5BDA" w14:textId="77777777" w:rsidR="002533B9" w:rsidRPr="00991384" w:rsidRDefault="002533B9" w:rsidP="002533B9">
      <w:pPr>
        <w:rPr>
          <w:rFonts w:ascii="Arial" w:hAnsi="Arial" w:cs="Arial"/>
          <w:snapToGrid w:val="0"/>
          <w:sz w:val="20"/>
          <w:szCs w:val="20"/>
        </w:rPr>
      </w:pPr>
    </w:p>
    <w:p w14:paraId="0BD39A08" w14:textId="77777777" w:rsidR="00A21769" w:rsidRPr="00991384" w:rsidRDefault="00A21769" w:rsidP="002533B9">
      <w:pPr>
        <w:rPr>
          <w:rFonts w:ascii="Arial" w:hAnsi="Arial" w:cs="Arial"/>
          <w:b/>
          <w:snapToGrid w:val="0"/>
          <w:sz w:val="20"/>
          <w:szCs w:val="20"/>
        </w:rPr>
      </w:pPr>
      <w:r w:rsidRPr="00991384">
        <w:rPr>
          <w:rFonts w:ascii="Arial" w:hAnsi="Arial" w:cs="Arial"/>
          <w:b/>
          <w:snapToGrid w:val="0"/>
          <w:sz w:val="20"/>
          <w:szCs w:val="20"/>
        </w:rPr>
        <w:t>81C12 Jövőbeni követelések összesen:</w:t>
      </w:r>
    </w:p>
    <w:p w14:paraId="4FC8E498" w14:textId="77777777" w:rsidR="00A21769" w:rsidRPr="00991384" w:rsidRDefault="006721C5" w:rsidP="006721C5">
      <w:pPr>
        <w:jc w:val="both"/>
        <w:rPr>
          <w:rFonts w:ascii="Arial" w:hAnsi="Arial" w:cs="Arial"/>
          <w:snapToGrid w:val="0"/>
          <w:sz w:val="20"/>
          <w:szCs w:val="20"/>
        </w:rPr>
      </w:pPr>
      <w:r w:rsidRPr="00991384">
        <w:rPr>
          <w:rFonts w:ascii="Arial" w:hAnsi="Arial" w:cs="Arial"/>
          <w:snapToGrid w:val="0"/>
          <w:sz w:val="20"/>
          <w:szCs w:val="20"/>
        </w:rPr>
        <w:t>Itt kell szerepeltetni a határidős követelések, SWAP ügyletek határidős ügyletrésze miatti követelések,</w:t>
      </w:r>
      <w:r w:rsidR="00184BBC" w:rsidRPr="00991384">
        <w:rPr>
          <w:rFonts w:ascii="Arial" w:hAnsi="Arial" w:cs="Arial"/>
          <w:snapToGrid w:val="0"/>
          <w:sz w:val="20"/>
          <w:szCs w:val="20"/>
        </w:rPr>
        <w:t xml:space="preserve"> </w:t>
      </w:r>
      <w:r w:rsidRPr="00991384">
        <w:rPr>
          <w:rFonts w:ascii="Arial" w:hAnsi="Arial" w:cs="Arial"/>
          <w:snapToGrid w:val="0"/>
          <w:sz w:val="20"/>
          <w:szCs w:val="20"/>
        </w:rPr>
        <w:t>valamint az egyéb jövőbeni követelések összegét, a tárgyidőszak végére vonatkozóan.</w:t>
      </w:r>
    </w:p>
    <w:p w14:paraId="68F68431" w14:textId="77777777" w:rsidR="006721C5" w:rsidRPr="00991384" w:rsidRDefault="006721C5" w:rsidP="002533B9">
      <w:pPr>
        <w:rPr>
          <w:rFonts w:ascii="Arial" w:hAnsi="Arial" w:cs="Arial"/>
          <w:snapToGrid w:val="0"/>
          <w:sz w:val="20"/>
          <w:szCs w:val="20"/>
        </w:rPr>
      </w:pPr>
    </w:p>
    <w:p w14:paraId="543A37FF" w14:textId="77777777" w:rsidR="00381546" w:rsidRPr="00991384" w:rsidRDefault="00381546" w:rsidP="00E66C01">
      <w:pPr>
        <w:jc w:val="both"/>
        <w:rPr>
          <w:rFonts w:ascii="Arial" w:hAnsi="Arial" w:cs="Arial"/>
          <w:snapToGrid w:val="0"/>
          <w:sz w:val="20"/>
          <w:szCs w:val="20"/>
        </w:rPr>
      </w:pPr>
      <w:r w:rsidRPr="00991384">
        <w:rPr>
          <w:rFonts w:ascii="Arial" w:hAnsi="Arial" w:cs="Arial"/>
          <w:snapToGrid w:val="0"/>
          <w:sz w:val="20"/>
          <w:szCs w:val="20"/>
        </w:rPr>
        <w:t>A</w:t>
      </w:r>
      <w:r w:rsidR="00403505" w:rsidRPr="00991384">
        <w:rPr>
          <w:rFonts w:ascii="Arial" w:hAnsi="Arial" w:cs="Arial"/>
          <w:snapToGrid w:val="0"/>
          <w:sz w:val="20"/>
          <w:szCs w:val="20"/>
        </w:rPr>
        <w:t xml:space="preserve"> </w:t>
      </w:r>
      <w:r w:rsidRPr="00991384">
        <w:rPr>
          <w:rFonts w:ascii="Arial" w:hAnsi="Arial" w:cs="Arial"/>
          <w:b/>
          <w:snapToGrid w:val="0"/>
          <w:sz w:val="20"/>
          <w:szCs w:val="20"/>
        </w:rPr>
        <w:t>81C131 Biztosítékok és fedezetek értéke – teljes értéken</w:t>
      </w:r>
      <w:r w:rsidRPr="00991384">
        <w:rPr>
          <w:rFonts w:ascii="Arial" w:hAnsi="Arial" w:cs="Arial"/>
          <w:snapToGrid w:val="0"/>
          <w:sz w:val="20"/>
          <w:szCs w:val="20"/>
        </w:rPr>
        <w:t xml:space="preserve">: sorban kell szerepeltetni a mérlegen kívüli tételnek minősülő, kapott biztosítékok és fedezetek összegét. A teljes érték a pénzügyi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belső szabályzatában meghatározott megfelelő aktuális nyilvántartási értéket jelenti.</w:t>
      </w:r>
      <w:r w:rsidR="00206270" w:rsidRPr="00991384">
        <w:rPr>
          <w:rFonts w:ascii="Arial" w:hAnsi="Arial" w:cs="Arial"/>
          <w:snapToGrid w:val="0"/>
          <w:sz w:val="20"/>
          <w:szCs w:val="20"/>
        </w:rPr>
        <w:t xml:space="preserve"> Amennyiben egy követelés mögött többféle fedezet is van, itt mindegyiket fel kell tüntetni.</w:t>
      </w:r>
    </w:p>
    <w:p w14:paraId="58831690" w14:textId="77777777" w:rsidR="00206270" w:rsidRPr="00991384" w:rsidRDefault="00206270" w:rsidP="00E66C01">
      <w:pPr>
        <w:jc w:val="both"/>
        <w:rPr>
          <w:rFonts w:ascii="Arial" w:hAnsi="Arial" w:cs="Arial"/>
          <w:snapToGrid w:val="0"/>
          <w:sz w:val="20"/>
          <w:szCs w:val="20"/>
        </w:rPr>
      </w:pPr>
    </w:p>
    <w:p w14:paraId="380585DA" w14:textId="77777777" w:rsidR="00BD1480" w:rsidRPr="00991384" w:rsidRDefault="00403505" w:rsidP="009A4E38">
      <w:pPr>
        <w:jc w:val="both"/>
        <w:rPr>
          <w:rFonts w:ascii="Arial" w:hAnsi="Arial" w:cs="Arial"/>
          <w:snapToGrid w:val="0"/>
          <w:sz w:val="20"/>
          <w:szCs w:val="20"/>
        </w:rPr>
      </w:pPr>
      <w:r w:rsidRPr="00991384">
        <w:rPr>
          <w:rFonts w:ascii="Arial" w:hAnsi="Arial" w:cs="Arial"/>
          <w:b/>
          <w:snapToGrid w:val="0"/>
          <w:sz w:val="20"/>
          <w:szCs w:val="20"/>
        </w:rPr>
        <w:t xml:space="preserve">81C132 </w:t>
      </w:r>
      <w:r w:rsidR="009A4E38" w:rsidRPr="00991384">
        <w:rPr>
          <w:rFonts w:ascii="Arial" w:hAnsi="Arial" w:cs="Arial"/>
          <w:b/>
          <w:snapToGrid w:val="0"/>
          <w:sz w:val="20"/>
          <w:szCs w:val="20"/>
        </w:rPr>
        <w:t>Biztosítékok és fedezetek értéke – a követelés erejéig</w:t>
      </w:r>
      <w:r w:rsidR="009A4E38" w:rsidRPr="00991384">
        <w:rPr>
          <w:rFonts w:ascii="Arial" w:hAnsi="Arial" w:cs="Arial"/>
          <w:i/>
          <w:snapToGrid w:val="0"/>
          <w:sz w:val="20"/>
          <w:szCs w:val="20"/>
        </w:rPr>
        <w:t xml:space="preserve">: </w:t>
      </w:r>
      <w:r w:rsidR="00985845" w:rsidRPr="00991384">
        <w:rPr>
          <w:rFonts w:ascii="Arial" w:hAnsi="Arial" w:cs="Arial"/>
          <w:snapToGrid w:val="0"/>
          <w:sz w:val="20"/>
          <w:szCs w:val="20"/>
        </w:rPr>
        <w:t>e</w:t>
      </w:r>
      <w:r w:rsidR="009A4E38" w:rsidRPr="00991384">
        <w:rPr>
          <w:rFonts w:ascii="Arial" w:hAnsi="Arial" w:cs="Arial"/>
          <w:snapToGrid w:val="0"/>
          <w:sz w:val="20"/>
          <w:szCs w:val="20"/>
        </w:rPr>
        <w:t>zekben a sorokban kell szerepeltetni az egyes fedezeteket, de nem teljes értéken, hanem csak a mögöttük álló teljes ügyfélkövetelés (tőke és időarányosan járó, de még meg nem fizetett kamat erejéig</w:t>
      </w:r>
      <w:r w:rsidR="00BE387B" w:rsidRPr="00991384">
        <w:rPr>
          <w:rFonts w:ascii="Arial" w:hAnsi="Arial" w:cs="Arial"/>
          <w:snapToGrid w:val="0"/>
          <w:sz w:val="20"/>
          <w:szCs w:val="20"/>
        </w:rPr>
        <w:t>)</w:t>
      </w:r>
      <w:r w:rsidR="009A4E38" w:rsidRPr="00991384">
        <w:rPr>
          <w:rFonts w:ascii="Arial" w:hAnsi="Arial" w:cs="Arial"/>
          <w:snapToGrid w:val="0"/>
          <w:sz w:val="20"/>
          <w:szCs w:val="20"/>
        </w:rPr>
        <w:t xml:space="preserve">. Amennyiben egy követelés mögött többféle fedezet is van, akkor itt az elsődleges fedezetnél kezdve – de csak a követelés erejéig – több fedezet is feltüntetésre kerülhet. A követelés értékét meghaladó többletfedezetek nem vehetők figyelembe. A követelés értékét el nem érő fedezeteket teljes mértékben, de a fedezetértékelési szabályoknak megfelelő értéken kell számításba venni. </w:t>
      </w:r>
    </w:p>
    <w:p w14:paraId="46ECD97B" w14:textId="77777777" w:rsidR="009A4E38" w:rsidRPr="00991384" w:rsidRDefault="009A4E38" w:rsidP="009A4E38">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A21769" w:rsidRPr="00991384">
        <w:rPr>
          <w:rFonts w:ascii="Arial" w:hAnsi="Arial" w:cs="Arial"/>
          <w:snapToGrid w:val="0"/>
          <w:sz w:val="20"/>
          <w:szCs w:val="20"/>
        </w:rPr>
        <w:t xml:space="preserve"> </w:t>
      </w:r>
      <w:r w:rsidRPr="00991384">
        <w:rPr>
          <w:rFonts w:ascii="Arial" w:hAnsi="Arial" w:cs="Arial"/>
          <w:snapToGrid w:val="0"/>
          <w:sz w:val="20"/>
          <w:szCs w:val="20"/>
        </w:rPr>
        <w:t xml:space="preserve">nyilvántartását úgy </w:t>
      </w:r>
      <w:r w:rsidR="0081434D" w:rsidRPr="00991384">
        <w:rPr>
          <w:rFonts w:ascii="Arial" w:hAnsi="Arial" w:cs="Arial"/>
          <w:snapToGrid w:val="0"/>
          <w:sz w:val="20"/>
          <w:szCs w:val="20"/>
        </w:rPr>
        <w:t xml:space="preserve">kell </w:t>
      </w:r>
      <w:r w:rsidRPr="00991384">
        <w:rPr>
          <w:rFonts w:ascii="Arial" w:hAnsi="Arial" w:cs="Arial"/>
          <w:snapToGrid w:val="0"/>
          <w:sz w:val="20"/>
          <w:szCs w:val="20"/>
        </w:rPr>
        <w:t xml:space="preserve">kialakítani, hogy a jelentésben fedezetként szereplő összeg csak bizonylattal alátámasztott és helyszíni vizsgálat során tételesen ellenőrizhető legyen. </w:t>
      </w:r>
    </w:p>
    <w:p w14:paraId="076022FF" w14:textId="77777777" w:rsidR="009A4E38" w:rsidRPr="00991384" w:rsidRDefault="009A4E38" w:rsidP="009A4E38">
      <w:pPr>
        <w:jc w:val="both"/>
        <w:rPr>
          <w:rFonts w:ascii="Arial" w:hAnsi="Arial" w:cs="Arial"/>
          <w:snapToGrid w:val="0"/>
          <w:sz w:val="20"/>
          <w:szCs w:val="20"/>
        </w:rPr>
      </w:pPr>
    </w:p>
    <w:p w14:paraId="0E2B45EA" w14:textId="77777777" w:rsidR="004141C4" w:rsidRPr="00991384" w:rsidRDefault="00BD1480" w:rsidP="002533B9">
      <w:pPr>
        <w:jc w:val="both"/>
        <w:rPr>
          <w:rFonts w:ascii="Arial" w:hAnsi="Arial" w:cs="Arial"/>
          <w:b/>
          <w:i/>
          <w:snapToGrid w:val="0"/>
          <w:sz w:val="20"/>
          <w:szCs w:val="20"/>
        </w:rPr>
      </w:pPr>
      <w:r w:rsidRPr="00991384">
        <w:rPr>
          <w:rFonts w:ascii="Arial" w:hAnsi="Arial" w:cs="Arial"/>
          <w:b/>
          <w:snapToGrid w:val="0"/>
          <w:sz w:val="20"/>
          <w:szCs w:val="20"/>
        </w:rPr>
        <w:t>81C2</w:t>
      </w:r>
      <w:r w:rsidR="002533B9" w:rsidRPr="00991384">
        <w:rPr>
          <w:rFonts w:ascii="Arial" w:hAnsi="Arial" w:cs="Arial"/>
          <w:b/>
          <w:snapToGrid w:val="0"/>
          <w:sz w:val="20"/>
          <w:szCs w:val="20"/>
        </w:rPr>
        <w:t xml:space="preserve"> Mérlegen kívüli kötelezettségek összesen</w:t>
      </w:r>
      <w:r w:rsidR="002533B9" w:rsidRPr="00991384">
        <w:rPr>
          <w:rFonts w:ascii="Arial" w:hAnsi="Arial" w:cs="Arial"/>
          <w:b/>
          <w:i/>
          <w:snapToGrid w:val="0"/>
          <w:sz w:val="20"/>
          <w:szCs w:val="20"/>
        </w:rPr>
        <w:t>:</w:t>
      </w:r>
    </w:p>
    <w:p w14:paraId="2D25DB1B" w14:textId="77777777"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 kötelezettségek összegét szerepeltetni.</w:t>
      </w:r>
    </w:p>
    <w:p w14:paraId="20535E06" w14:textId="77777777" w:rsidR="005A24C2" w:rsidRPr="00991384" w:rsidRDefault="005A24C2" w:rsidP="002533B9">
      <w:pPr>
        <w:jc w:val="both"/>
        <w:rPr>
          <w:rFonts w:ascii="Arial" w:hAnsi="Arial" w:cs="Arial"/>
          <w:snapToGrid w:val="0"/>
          <w:sz w:val="20"/>
          <w:szCs w:val="20"/>
        </w:rPr>
      </w:pPr>
    </w:p>
    <w:p w14:paraId="394ABD09" w14:textId="77777777" w:rsidR="004141C4" w:rsidRPr="00991384" w:rsidRDefault="004141C4" w:rsidP="002533B9">
      <w:pPr>
        <w:jc w:val="both"/>
        <w:rPr>
          <w:rFonts w:ascii="Arial" w:hAnsi="Arial" w:cs="Arial"/>
          <w:i/>
          <w:snapToGrid w:val="0"/>
          <w:sz w:val="20"/>
          <w:szCs w:val="20"/>
        </w:rPr>
      </w:pPr>
      <w:r w:rsidRPr="00991384">
        <w:rPr>
          <w:rFonts w:ascii="Arial" w:hAnsi="Arial" w:cs="Arial"/>
          <w:b/>
          <w:snapToGrid w:val="0"/>
          <w:sz w:val="20"/>
          <w:szCs w:val="20"/>
        </w:rPr>
        <w:t>8</w:t>
      </w:r>
      <w:r w:rsidR="002533B9" w:rsidRPr="00991384">
        <w:rPr>
          <w:rFonts w:ascii="Arial" w:hAnsi="Arial" w:cs="Arial"/>
          <w:b/>
          <w:snapToGrid w:val="0"/>
          <w:sz w:val="20"/>
          <w:szCs w:val="20"/>
        </w:rPr>
        <w:t>1</w:t>
      </w:r>
      <w:r w:rsidRPr="00991384">
        <w:rPr>
          <w:rFonts w:ascii="Arial" w:hAnsi="Arial" w:cs="Arial"/>
          <w:b/>
          <w:snapToGrid w:val="0"/>
          <w:sz w:val="20"/>
          <w:szCs w:val="20"/>
        </w:rPr>
        <w:t>C21</w:t>
      </w:r>
      <w:r w:rsidR="002533B9" w:rsidRPr="00991384">
        <w:rPr>
          <w:rFonts w:ascii="Arial" w:hAnsi="Arial" w:cs="Arial"/>
          <w:b/>
          <w:snapToGrid w:val="0"/>
          <w:sz w:val="20"/>
          <w:szCs w:val="20"/>
        </w:rPr>
        <w:t xml:space="preserve"> Függő kötelezettségek összesen</w:t>
      </w:r>
      <w:r w:rsidR="002533B9" w:rsidRPr="00991384">
        <w:rPr>
          <w:rFonts w:ascii="Arial" w:hAnsi="Arial" w:cs="Arial"/>
          <w:i/>
          <w:snapToGrid w:val="0"/>
          <w:sz w:val="20"/>
          <w:szCs w:val="20"/>
        </w:rPr>
        <w:t>:</w:t>
      </w:r>
    </w:p>
    <w:p w14:paraId="0342C63C" w14:textId="77777777" w:rsidR="005A24C2"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Itt kell kimutatni </w:t>
      </w:r>
      <w:r w:rsidR="005A24C2" w:rsidRPr="00991384">
        <w:rPr>
          <w:rFonts w:ascii="Arial" w:hAnsi="Arial" w:cs="Arial"/>
          <w:snapToGrid w:val="0"/>
          <w:sz w:val="20"/>
          <w:szCs w:val="20"/>
        </w:rPr>
        <w:t xml:space="preserve">a számviteli jogszabályok szerint </w:t>
      </w:r>
      <w:r w:rsidRPr="00991384">
        <w:rPr>
          <w:rFonts w:ascii="Arial" w:hAnsi="Arial" w:cs="Arial"/>
          <w:snapToGrid w:val="0"/>
          <w:sz w:val="20"/>
          <w:szCs w:val="20"/>
        </w:rPr>
        <w:t xml:space="preserve">nyilvántartott függő kötelezettségeknek az eredeti (szerződés szerinti) összegeit. A beszámolás napján fennálló kötelezettségeket a számviteli előírásoknak megfelelő tartalommal a részletező sorok szerint kell feltüntetni. </w:t>
      </w:r>
      <w:r w:rsidR="005A24C2" w:rsidRPr="00991384">
        <w:rPr>
          <w:rFonts w:ascii="Arial" w:hAnsi="Arial" w:cs="Arial"/>
          <w:snapToGrid w:val="0"/>
          <w:sz w:val="20"/>
          <w:szCs w:val="20"/>
        </w:rPr>
        <w:t>A függő kötelezettségek között az 81C214 Hitelszerződés alapján még igénybe vehető hitelkeret összegen belül 81C2141 sorban külön kiemelten kell szerepeltetni az ügyfelek fizetési számlájához kapcsolódóan lehívható hitelkeretek összegét.</w:t>
      </w:r>
    </w:p>
    <w:p w14:paraId="5B0BA043" w14:textId="77777777" w:rsidR="007248A6" w:rsidRPr="00991384" w:rsidRDefault="007248A6" w:rsidP="002533B9">
      <w:pPr>
        <w:jc w:val="both"/>
        <w:rPr>
          <w:rFonts w:ascii="Arial" w:hAnsi="Arial" w:cs="Arial"/>
          <w:snapToGrid w:val="0"/>
          <w:sz w:val="20"/>
          <w:szCs w:val="20"/>
        </w:rPr>
      </w:pPr>
    </w:p>
    <w:p w14:paraId="3E6742CA" w14:textId="77777777" w:rsidR="003D5C5F" w:rsidRPr="00991384" w:rsidRDefault="003D5C5F" w:rsidP="002533B9">
      <w:pPr>
        <w:jc w:val="both"/>
        <w:rPr>
          <w:rFonts w:ascii="Arial" w:hAnsi="Arial" w:cs="Arial"/>
          <w:b/>
          <w:snapToGrid w:val="0"/>
          <w:sz w:val="20"/>
          <w:szCs w:val="20"/>
        </w:rPr>
      </w:pPr>
      <w:r w:rsidRPr="00991384">
        <w:rPr>
          <w:rFonts w:ascii="Arial" w:hAnsi="Arial" w:cs="Arial"/>
          <w:b/>
          <w:snapToGrid w:val="0"/>
          <w:sz w:val="20"/>
          <w:szCs w:val="20"/>
        </w:rPr>
        <w:t>81C22</w:t>
      </w:r>
      <w:r w:rsidR="002533B9" w:rsidRPr="00991384">
        <w:rPr>
          <w:rFonts w:ascii="Arial" w:hAnsi="Arial" w:cs="Arial"/>
          <w:b/>
          <w:snapToGrid w:val="0"/>
          <w:sz w:val="20"/>
          <w:szCs w:val="20"/>
        </w:rPr>
        <w:t xml:space="preserve"> Jövőbeni kötelezettségek összesen: </w:t>
      </w:r>
    </w:p>
    <w:p w14:paraId="1A7A03F2" w14:textId="77777777" w:rsidR="00D3635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 mérlegen kívüli tételek közül a beszámolás napján fennálló jövőbeni kötelezettségeket a számviteli előírásoknak megfelelő tartalommal és a részletező sorok szerint az eredeti (szerződés szeri</w:t>
      </w:r>
      <w:r w:rsidR="00D36358" w:rsidRPr="00991384">
        <w:rPr>
          <w:rFonts w:ascii="Arial" w:hAnsi="Arial" w:cs="Arial"/>
          <w:snapToGrid w:val="0"/>
          <w:sz w:val="20"/>
          <w:szCs w:val="20"/>
        </w:rPr>
        <w:t>nti) összeggel kell feltüntetni</w:t>
      </w:r>
      <w:r w:rsidR="00941E8D" w:rsidRPr="00991384">
        <w:rPr>
          <w:rFonts w:ascii="Arial" w:hAnsi="Arial" w:cs="Arial"/>
          <w:snapToGrid w:val="0"/>
          <w:sz w:val="20"/>
          <w:szCs w:val="20"/>
        </w:rPr>
        <w:t>.</w:t>
      </w:r>
    </w:p>
    <w:p w14:paraId="55F6161B" w14:textId="77777777" w:rsidR="00941E8D" w:rsidRPr="00991384" w:rsidRDefault="00941E8D" w:rsidP="00790284">
      <w:pPr>
        <w:jc w:val="both"/>
        <w:rPr>
          <w:rFonts w:ascii="Arial" w:hAnsi="Arial" w:cs="Arial"/>
          <w:b/>
          <w:sz w:val="20"/>
          <w:szCs w:val="20"/>
        </w:rPr>
      </w:pPr>
    </w:p>
    <w:p w14:paraId="5CBAF6AE" w14:textId="77777777" w:rsidR="00BE5785" w:rsidRPr="00991384" w:rsidRDefault="00BE5785" w:rsidP="00790284">
      <w:pPr>
        <w:jc w:val="both"/>
        <w:rPr>
          <w:rFonts w:ascii="Arial" w:hAnsi="Arial" w:cs="Arial"/>
          <w:b/>
          <w:sz w:val="20"/>
          <w:szCs w:val="20"/>
        </w:rPr>
      </w:pPr>
    </w:p>
    <w:p w14:paraId="0B964822" w14:textId="77777777" w:rsidR="00790284" w:rsidRPr="00991384" w:rsidRDefault="00067757"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2.</w:t>
      </w:r>
      <w:r w:rsidR="00D957DF" w:rsidRPr="00991384">
        <w:rPr>
          <w:rFonts w:ascii="Arial" w:hAnsi="Arial" w:cs="Arial"/>
          <w:iCs/>
          <w:snapToGrid w:val="0"/>
          <w:sz w:val="20"/>
          <w:szCs w:val="20"/>
          <w:lang w:val="hu-HU"/>
        </w:rPr>
        <w:t xml:space="preserve">3. </w:t>
      </w:r>
      <w:r w:rsidR="00EF24B2" w:rsidRPr="00991384">
        <w:rPr>
          <w:rFonts w:ascii="Arial" w:hAnsi="Arial" w:cs="Arial"/>
          <w:iCs/>
          <w:snapToGrid w:val="0"/>
          <w:sz w:val="20"/>
          <w:szCs w:val="20"/>
        </w:rPr>
        <w:t>82A Eredménykimutatás</w:t>
      </w:r>
    </w:p>
    <w:p w14:paraId="1F59E871" w14:textId="71193DF6" w:rsidR="00790284" w:rsidRPr="00991384" w:rsidRDefault="00790284" w:rsidP="00790284">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DF2E40" w:rsidRPr="00991384">
        <w:rPr>
          <w:rFonts w:ascii="Arial" w:hAnsi="Arial" w:cs="Arial"/>
          <w:snapToGrid w:val="0"/>
          <w:sz w:val="20"/>
          <w:szCs w:val="20"/>
        </w:rPr>
        <w:t>z</w:t>
      </w:r>
      <w:r w:rsidR="003B3C97" w:rsidRPr="00991384">
        <w:rPr>
          <w:rFonts w:ascii="Arial" w:hAnsi="Arial" w:cs="Arial"/>
          <w:snapToGrid w:val="0"/>
          <w:sz w:val="20"/>
          <w:szCs w:val="20"/>
        </w:rPr>
        <w:t xml:space="preserve"> eredménykimutatás </w:t>
      </w:r>
      <w:r w:rsidRPr="00991384">
        <w:rPr>
          <w:rFonts w:ascii="Arial" w:hAnsi="Arial" w:cs="Arial"/>
          <w:snapToGrid w:val="0"/>
          <w:sz w:val="20"/>
          <w:szCs w:val="20"/>
        </w:rPr>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beszámolási időszaki eredményéből </w:t>
      </w:r>
      <w:r w:rsidR="00FB2DF6" w:rsidRPr="00991384">
        <w:rPr>
          <w:rFonts w:ascii="Arial" w:hAnsi="Arial" w:cs="Arial"/>
          <w:snapToGrid w:val="0"/>
          <w:sz w:val="20"/>
          <w:szCs w:val="20"/>
        </w:rPr>
        <w:t xml:space="preserve">az elektronikuspénz-kibocsátási tevékenységhez és </w:t>
      </w:r>
      <w:r w:rsidRPr="00991384">
        <w:rPr>
          <w:rFonts w:ascii="Arial" w:hAnsi="Arial" w:cs="Arial"/>
          <w:snapToGrid w:val="0"/>
          <w:sz w:val="20"/>
          <w:szCs w:val="20"/>
        </w:rPr>
        <w:t xml:space="preserve">a pénzforgalmi szolgáltatáshoz kapcsolódóan keletkező bevételeket, ráfordításokat és költségeket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előbbiektől eltérő tevékenységéből származó bevételektől, ráfordításoktól és költségektől</w:t>
      </w:r>
      <w:r w:rsidR="00485A52" w:rsidRPr="00991384">
        <w:rPr>
          <w:rFonts w:ascii="Arial" w:hAnsi="Arial" w:cs="Arial"/>
          <w:snapToGrid w:val="0"/>
          <w:sz w:val="20"/>
          <w:szCs w:val="20"/>
        </w:rPr>
        <w:t xml:space="preserve"> elkülönítetten tartalmazza</w:t>
      </w:r>
      <w:r w:rsidRPr="00991384">
        <w:rPr>
          <w:rFonts w:ascii="Arial" w:hAnsi="Arial" w:cs="Arial"/>
          <w:snapToGrid w:val="0"/>
          <w:sz w:val="20"/>
          <w:szCs w:val="20"/>
        </w:rPr>
        <w:t>. Az eredménykimutatás szerkezete biztosítja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 számításának alátámasztását. Az eredménykimutatásban a</w:t>
      </w:r>
      <w:r w:rsidR="00D11DFE" w:rsidRPr="00991384">
        <w:rPr>
          <w:rFonts w:ascii="Arial" w:hAnsi="Arial" w:cs="Arial"/>
          <w:snapToGrid w:val="0"/>
          <w:sz w:val="20"/>
          <w:szCs w:val="20"/>
        </w:rPr>
        <w:t>z Adózott</w:t>
      </w:r>
      <w:r w:rsidRPr="00991384">
        <w:rPr>
          <w:rFonts w:ascii="Arial" w:hAnsi="Arial" w:cs="Arial"/>
          <w:snapToGrid w:val="0"/>
          <w:sz w:val="20"/>
          <w:szCs w:val="20"/>
        </w:rPr>
        <w:t xml:space="preserve"> eredmény levezetését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 Eredménykimutatás </w:t>
      </w:r>
      <w:r w:rsidRPr="00991384">
        <w:rPr>
          <w:rFonts w:ascii="Arial" w:hAnsi="Arial" w:cs="Arial"/>
          <w:snapToGrid w:val="0"/>
          <w:sz w:val="20"/>
          <w:szCs w:val="20"/>
        </w:rPr>
        <w:lastRenderedPageBreak/>
        <w:t>(összköltség eljárással) „A” változatának szerkezetében tartalmazza, a tábla célját szolgáló kiegészítő sorokkal és tájékoztató adatokkal.</w:t>
      </w:r>
    </w:p>
    <w:p w14:paraId="5736F158" w14:textId="77777777" w:rsidR="00790284" w:rsidRPr="00991384" w:rsidRDefault="00790284" w:rsidP="00790284">
      <w:pPr>
        <w:jc w:val="both"/>
        <w:rPr>
          <w:rFonts w:ascii="Arial" w:hAnsi="Arial" w:cs="Arial"/>
          <w:snapToGrid w:val="0"/>
          <w:sz w:val="20"/>
          <w:szCs w:val="20"/>
        </w:rPr>
      </w:pPr>
    </w:p>
    <w:p w14:paraId="71D5A2F2"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alapértelmezéstől eltérően negatív előjellel kell ellátni azokat az eredménytételeket, amelyeket a számviteli szabályoknak és az ügylet jellegének megfelelően kell az adott tétel-csoportban kimutatni, függetlenül attól, hogy az a bevételt, vagy a ráfordítást csökkenti </w:t>
      </w:r>
      <w:r w:rsidR="00E513D6" w:rsidRPr="00991384">
        <w:rPr>
          <w:rFonts w:ascii="Arial" w:hAnsi="Arial" w:cs="Arial"/>
          <w:snapToGrid w:val="0"/>
          <w:sz w:val="20"/>
          <w:szCs w:val="20"/>
        </w:rPr>
        <w:t>[</w:t>
      </w:r>
      <w:r w:rsidRPr="00991384">
        <w:rPr>
          <w:rFonts w:ascii="Arial" w:hAnsi="Arial" w:cs="Arial"/>
          <w:snapToGrid w:val="0"/>
          <w:sz w:val="20"/>
          <w:szCs w:val="20"/>
        </w:rPr>
        <w:t>lásd a tétel megnevezése előtti (-) jelet</w:t>
      </w:r>
      <w:r w:rsidR="00E513D6" w:rsidRPr="00991384">
        <w:rPr>
          <w:rFonts w:ascii="Arial" w:hAnsi="Arial" w:cs="Arial"/>
          <w:snapToGrid w:val="0"/>
          <w:sz w:val="20"/>
          <w:szCs w:val="20"/>
        </w:rPr>
        <w:t>]</w:t>
      </w:r>
      <w:r w:rsidRPr="00991384">
        <w:rPr>
          <w:rFonts w:ascii="Arial" w:hAnsi="Arial" w:cs="Arial"/>
          <w:snapToGrid w:val="0"/>
          <w:sz w:val="20"/>
          <w:szCs w:val="20"/>
        </w:rPr>
        <w:t xml:space="preserve">, így </w:t>
      </w:r>
      <w:r w:rsidR="00AE479A" w:rsidRPr="00991384">
        <w:rPr>
          <w:rFonts w:ascii="Arial" w:hAnsi="Arial" w:cs="Arial"/>
          <w:snapToGrid w:val="0"/>
          <w:sz w:val="20"/>
          <w:szCs w:val="20"/>
        </w:rPr>
        <w:t>a következ</w:t>
      </w:r>
      <w:r w:rsidR="00BE5785" w:rsidRPr="00991384">
        <w:rPr>
          <w:rFonts w:ascii="Arial" w:hAnsi="Arial" w:cs="Arial"/>
          <w:snapToGrid w:val="0"/>
          <w:sz w:val="20"/>
          <w:szCs w:val="20"/>
        </w:rPr>
        <w:t>ő</w:t>
      </w:r>
      <w:r w:rsidR="00AE479A" w:rsidRPr="00991384">
        <w:rPr>
          <w:rFonts w:ascii="Arial" w:hAnsi="Arial" w:cs="Arial"/>
          <w:snapToGrid w:val="0"/>
          <w:sz w:val="20"/>
          <w:szCs w:val="20"/>
        </w:rPr>
        <w:t xml:space="preserve"> esetekben</w:t>
      </w:r>
      <w:r w:rsidRPr="00991384">
        <w:rPr>
          <w:rFonts w:ascii="Arial" w:hAnsi="Arial" w:cs="Arial"/>
          <w:snapToGrid w:val="0"/>
          <w:sz w:val="20"/>
          <w:szCs w:val="20"/>
        </w:rPr>
        <w:t xml:space="preserve">: </w:t>
      </w:r>
    </w:p>
    <w:p w14:paraId="2BD8FFEC" w14:textId="77777777" w:rsidR="00790284" w:rsidRPr="00991384" w:rsidRDefault="00790284" w:rsidP="00790284">
      <w:pPr>
        <w:ind w:left="142"/>
        <w:jc w:val="both"/>
        <w:rPr>
          <w:rFonts w:ascii="Arial" w:hAnsi="Arial" w:cs="Arial"/>
          <w:snapToGrid w:val="0"/>
          <w:sz w:val="20"/>
          <w:szCs w:val="20"/>
        </w:rPr>
      </w:pPr>
    </w:p>
    <w:p w14:paraId="3EDECAB0" w14:textId="5394B00C"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w:t>
      </w:r>
      <w:r w:rsidR="0082145D" w:rsidRPr="00991384">
        <w:rPr>
          <w:rFonts w:ascii="Arial" w:hAnsi="Arial" w:cs="Arial"/>
          <w:snapToGrid w:val="0"/>
          <w:sz w:val="20"/>
        </w:rPr>
        <w:t>Számv. tv.</w:t>
      </w:r>
      <w:r w:rsidR="00790284" w:rsidRPr="00991384">
        <w:rPr>
          <w:rFonts w:ascii="Arial" w:hAnsi="Arial" w:cs="Arial"/>
          <w:snapToGrid w:val="0"/>
          <w:sz w:val="20"/>
        </w:rPr>
        <w:t xml:space="preserve"> előírásainak megfelelően ráfordítás csökkentő tételként kell kimutatni a tárgyévben képzett céltartalék és értékvesztés tárgyévi felhasználását, felszabadítását </w:t>
      </w:r>
      <w:r w:rsidR="00CD14E7" w:rsidRPr="00991384">
        <w:rPr>
          <w:rFonts w:ascii="Arial" w:hAnsi="Arial" w:cs="Arial"/>
          <w:snapToGrid w:val="0"/>
          <w:sz w:val="20"/>
        </w:rPr>
        <w:t xml:space="preserve">vagy </w:t>
      </w:r>
      <w:r w:rsidR="00790284" w:rsidRPr="00991384">
        <w:rPr>
          <w:rFonts w:ascii="Arial" w:hAnsi="Arial" w:cs="Arial"/>
          <w:snapToGrid w:val="0"/>
          <w:sz w:val="20"/>
        </w:rPr>
        <w:t>visszaírását</w:t>
      </w:r>
      <w:r w:rsidR="00B00946" w:rsidRPr="00991384">
        <w:rPr>
          <w:rFonts w:ascii="Arial" w:hAnsi="Arial" w:cs="Arial"/>
          <w:snapToGrid w:val="0"/>
          <w:sz w:val="20"/>
        </w:rPr>
        <w:t>;</w:t>
      </w:r>
    </w:p>
    <w:p w14:paraId="0412A67F" w14:textId="50A1601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kapcsolódó ügyletek (származtatott ügylethez kapcsolódó alapügylet, alapügylet és annak fedezeti ügylete) valós értéken történő értékeléséből származó értékelési nyereséget és veszteséget ugyanazon tétel-csoportban kell kimutatni</w:t>
      </w:r>
      <w:r w:rsidR="004615C8">
        <w:rPr>
          <w:rFonts w:ascii="Arial" w:hAnsi="Arial" w:cs="Arial"/>
          <w:snapToGrid w:val="0"/>
          <w:sz w:val="20"/>
        </w:rPr>
        <w:t>,</w:t>
      </w:r>
      <w:r w:rsidR="00790284" w:rsidRPr="00991384">
        <w:rPr>
          <w:rFonts w:ascii="Arial" w:hAnsi="Arial" w:cs="Arial"/>
          <w:snapToGrid w:val="0"/>
          <w:sz w:val="20"/>
        </w:rPr>
        <w:t xml:space="preserve"> bevételt vagy ráfordítást csökkentő tényezőként</w:t>
      </w:r>
      <w:r w:rsidR="00B00946" w:rsidRPr="00991384">
        <w:rPr>
          <w:rFonts w:ascii="Arial" w:hAnsi="Arial" w:cs="Arial"/>
          <w:snapToGrid w:val="0"/>
          <w:sz w:val="20"/>
        </w:rPr>
        <w:t>;</w:t>
      </w:r>
    </w:p>
    <w:p w14:paraId="5A8A0078" w14:textId="59F02CF1"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valós értékelésbe vont, fedezeti célú származtatott ügyletek értékelési különbözeten kívüli egyéb bevételét és ráfordítását a fedezett ügylettel azonos tételcsoportban </w:t>
      </w:r>
      <w:r w:rsidR="0074560E" w:rsidRPr="00991384">
        <w:rPr>
          <w:rFonts w:ascii="Arial" w:hAnsi="Arial" w:cs="Arial"/>
          <w:snapToGrid w:val="0"/>
          <w:sz w:val="20"/>
        </w:rPr>
        <w:t xml:space="preserve">– </w:t>
      </w:r>
      <w:r w:rsidR="00790284" w:rsidRPr="00991384">
        <w:rPr>
          <w:rFonts w:ascii="Arial" w:hAnsi="Arial" w:cs="Arial"/>
          <w:snapToGrid w:val="0"/>
          <w:sz w:val="20"/>
        </w:rPr>
        <w:t>az alapügylettől elkülönítetten –</w:t>
      </w:r>
      <w:r w:rsidR="004615C8">
        <w:rPr>
          <w:rFonts w:ascii="Arial" w:hAnsi="Arial" w:cs="Arial"/>
          <w:snapToGrid w:val="0"/>
          <w:sz w:val="20"/>
        </w:rPr>
        <w:t>,</w:t>
      </w:r>
      <w:r w:rsidR="00790284" w:rsidRPr="00991384">
        <w:rPr>
          <w:rFonts w:ascii="Arial" w:hAnsi="Arial" w:cs="Arial"/>
          <w:snapToGrid w:val="0"/>
          <w:sz w:val="20"/>
        </w:rPr>
        <w:t xml:space="preserve"> ráfordítást </w:t>
      </w:r>
      <w:r w:rsidR="00CD14E7" w:rsidRPr="00991384">
        <w:rPr>
          <w:rFonts w:ascii="Arial" w:hAnsi="Arial" w:cs="Arial"/>
          <w:snapToGrid w:val="0"/>
          <w:sz w:val="20"/>
        </w:rPr>
        <w:t xml:space="preserve">vagy </w:t>
      </w:r>
      <w:r w:rsidR="00790284" w:rsidRPr="00991384">
        <w:rPr>
          <w:rFonts w:ascii="Arial" w:hAnsi="Arial" w:cs="Arial"/>
          <w:snapToGrid w:val="0"/>
          <w:sz w:val="20"/>
        </w:rPr>
        <w:t>bevételt csökkentő tételként kell kimutatni</w:t>
      </w:r>
      <w:r w:rsidR="00B00946" w:rsidRPr="00991384">
        <w:rPr>
          <w:rFonts w:ascii="Arial" w:hAnsi="Arial" w:cs="Arial"/>
          <w:snapToGrid w:val="0"/>
          <w:sz w:val="20"/>
        </w:rPr>
        <w:t>;</w:t>
      </w:r>
    </w:p>
    <w:p w14:paraId="7B40ED7B" w14:textId="7777777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h</w:t>
      </w:r>
      <w:r w:rsidR="00790284" w:rsidRPr="00991384">
        <w:rPr>
          <w:rFonts w:ascii="Arial" w:hAnsi="Arial" w:cs="Arial"/>
          <w:snapToGrid w:val="0"/>
          <w:sz w:val="20"/>
        </w:rPr>
        <w:t xml:space="preserve">a valamelyik ráfordítás vagy költség sor Követel </w:t>
      </w:r>
      <w:r w:rsidR="00CD14E7" w:rsidRPr="00991384">
        <w:rPr>
          <w:rFonts w:ascii="Arial" w:hAnsi="Arial" w:cs="Arial"/>
          <w:snapToGrid w:val="0"/>
          <w:sz w:val="20"/>
        </w:rPr>
        <w:t xml:space="preserve">vagy </w:t>
      </w:r>
      <w:r w:rsidR="00790284" w:rsidRPr="00991384">
        <w:rPr>
          <w:rFonts w:ascii="Arial" w:hAnsi="Arial" w:cs="Arial"/>
          <w:snapToGrid w:val="0"/>
          <w:sz w:val="20"/>
        </w:rPr>
        <w:t>bevétel sor Tartozik egyenleget mutat, akkor ezt a tételt negatív előjellel kell feltüntetni. Az egyes eredmény sorokban veszteség esetén a negatív előjelet ki kell tenni.</w:t>
      </w:r>
    </w:p>
    <w:p w14:paraId="04E38B7D" w14:textId="77777777" w:rsidR="00790284" w:rsidRPr="00991384" w:rsidRDefault="00790284" w:rsidP="00790284">
      <w:pPr>
        <w:jc w:val="both"/>
        <w:rPr>
          <w:rFonts w:ascii="Arial" w:hAnsi="Arial" w:cs="Arial"/>
          <w:snapToGrid w:val="0"/>
          <w:sz w:val="20"/>
          <w:szCs w:val="20"/>
        </w:rPr>
      </w:pPr>
    </w:p>
    <w:p w14:paraId="286ADB01" w14:textId="77777777" w:rsidR="009460C5" w:rsidRPr="00991384" w:rsidRDefault="009460C5" w:rsidP="00790284">
      <w:pPr>
        <w:jc w:val="both"/>
        <w:rPr>
          <w:rFonts w:ascii="Arial" w:hAnsi="Arial" w:cs="Arial"/>
          <w:b/>
          <w:snapToGrid w:val="0"/>
          <w:sz w:val="20"/>
          <w:szCs w:val="20"/>
        </w:rPr>
      </w:pPr>
      <w:r w:rsidRPr="00991384">
        <w:rPr>
          <w:rFonts w:ascii="Arial" w:hAnsi="Arial" w:cs="Arial"/>
          <w:b/>
          <w:snapToGrid w:val="0"/>
          <w:sz w:val="20"/>
          <w:szCs w:val="20"/>
        </w:rPr>
        <w:t xml:space="preserve">A </w:t>
      </w:r>
      <w:r w:rsidR="00BE5785" w:rsidRPr="00991384">
        <w:rPr>
          <w:rFonts w:ascii="Arial" w:hAnsi="Arial" w:cs="Arial"/>
          <w:b/>
          <w:snapToGrid w:val="0"/>
          <w:sz w:val="20"/>
          <w:szCs w:val="20"/>
        </w:rPr>
        <w:t>tábla</w:t>
      </w:r>
      <w:r w:rsidRPr="00991384">
        <w:rPr>
          <w:rFonts w:ascii="Arial" w:hAnsi="Arial" w:cs="Arial"/>
          <w:b/>
          <w:snapToGrid w:val="0"/>
          <w:sz w:val="20"/>
          <w:szCs w:val="20"/>
        </w:rPr>
        <w:t xml:space="preserve"> oszlopai </w:t>
      </w:r>
    </w:p>
    <w:p w14:paraId="26608FBB" w14:textId="77777777" w:rsidR="009460C5" w:rsidRPr="00991384" w:rsidRDefault="009460C5" w:rsidP="00790284">
      <w:pPr>
        <w:jc w:val="both"/>
        <w:rPr>
          <w:rFonts w:ascii="Arial" w:hAnsi="Arial" w:cs="Arial"/>
          <w:snapToGrid w:val="0"/>
          <w:sz w:val="20"/>
          <w:szCs w:val="20"/>
        </w:rPr>
      </w:pPr>
    </w:p>
    <w:p w14:paraId="6176AEA8" w14:textId="596E4FC2"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tábla </w:t>
      </w:r>
      <w:proofErr w:type="gramStart"/>
      <w:r w:rsidRPr="00991384">
        <w:rPr>
          <w:rFonts w:ascii="Arial" w:hAnsi="Arial" w:cs="Arial"/>
          <w:snapToGrid w:val="0"/>
          <w:sz w:val="20"/>
          <w:szCs w:val="20"/>
        </w:rPr>
        <w:t>a)</w:t>
      </w:r>
      <w:r w:rsidR="00941DB7">
        <w:rPr>
          <w:rFonts w:ascii="Arial" w:hAnsi="Arial" w:cs="Arial"/>
          <w:snapToGrid w:val="0"/>
          <w:sz w:val="20"/>
          <w:szCs w:val="20"/>
        </w:rPr>
        <w:t>–</w:t>
      </w:r>
      <w:proofErr w:type="gramEnd"/>
      <w:r w:rsidR="009460C5" w:rsidRPr="00991384">
        <w:rPr>
          <w:rFonts w:ascii="Arial" w:hAnsi="Arial" w:cs="Arial"/>
          <w:snapToGrid w:val="0"/>
          <w:sz w:val="20"/>
          <w:szCs w:val="20"/>
        </w:rPr>
        <w:t>d</w:t>
      </w:r>
      <w:r w:rsidRPr="00991384">
        <w:rPr>
          <w:rFonts w:ascii="Arial" w:hAnsi="Arial" w:cs="Arial"/>
          <w:snapToGrid w:val="0"/>
          <w:sz w:val="20"/>
          <w:szCs w:val="20"/>
        </w:rPr>
        <w:t>) oszlop</w:t>
      </w:r>
      <w:r w:rsidR="00BE5785" w:rsidRPr="00991384">
        <w:rPr>
          <w:rFonts w:ascii="Arial" w:hAnsi="Arial" w:cs="Arial"/>
          <w:snapToGrid w:val="0"/>
          <w:sz w:val="20"/>
          <w:szCs w:val="20"/>
        </w:rPr>
        <w:t>á</w:t>
      </w:r>
      <w:r w:rsidRPr="00991384">
        <w:rPr>
          <w:rFonts w:ascii="Arial" w:hAnsi="Arial" w:cs="Arial"/>
          <w:snapToGrid w:val="0"/>
          <w:sz w:val="20"/>
          <w:szCs w:val="20"/>
        </w:rPr>
        <w:t>ban a tárgy</w:t>
      </w:r>
      <w:r w:rsidR="003F738E" w:rsidRPr="00991384">
        <w:rPr>
          <w:rFonts w:ascii="Arial" w:hAnsi="Arial" w:cs="Arial"/>
          <w:snapToGrid w:val="0"/>
          <w:sz w:val="20"/>
          <w:szCs w:val="20"/>
        </w:rPr>
        <w:t>negyedévre</w:t>
      </w:r>
      <w:r w:rsidRPr="00991384">
        <w:rPr>
          <w:rFonts w:ascii="Arial" w:hAnsi="Arial" w:cs="Arial"/>
          <w:snapToGrid w:val="0"/>
          <w:sz w:val="20"/>
          <w:szCs w:val="20"/>
        </w:rPr>
        <w:t xml:space="preserve"> könyvelt, az </w:t>
      </w:r>
      <w:r w:rsidR="009460C5" w:rsidRPr="00991384">
        <w:rPr>
          <w:rFonts w:ascii="Arial" w:hAnsi="Arial" w:cs="Arial"/>
          <w:snapToGrid w:val="0"/>
          <w:sz w:val="20"/>
          <w:szCs w:val="20"/>
        </w:rPr>
        <w:t>e</w:t>
      </w:r>
      <w:r w:rsidRPr="00991384">
        <w:rPr>
          <w:rFonts w:ascii="Arial" w:hAnsi="Arial" w:cs="Arial"/>
          <w:snapToGrid w:val="0"/>
          <w:sz w:val="20"/>
          <w:szCs w:val="20"/>
        </w:rPr>
        <w:t>)</w:t>
      </w:r>
      <w:r w:rsidR="00941DB7">
        <w:rPr>
          <w:rFonts w:ascii="Arial" w:hAnsi="Arial" w:cs="Arial"/>
          <w:snapToGrid w:val="0"/>
          <w:sz w:val="20"/>
          <w:szCs w:val="20"/>
        </w:rPr>
        <w:t>–</w:t>
      </w:r>
      <w:r w:rsidR="009460C5" w:rsidRPr="00991384">
        <w:rPr>
          <w:rFonts w:ascii="Arial" w:hAnsi="Arial" w:cs="Arial"/>
          <w:snapToGrid w:val="0"/>
          <w:sz w:val="20"/>
          <w:szCs w:val="20"/>
        </w:rPr>
        <w:t>h</w:t>
      </w:r>
      <w:r w:rsidRPr="00991384">
        <w:rPr>
          <w:rFonts w:ascii="Arial" w:hAnsi="Arial" w:cs="Arial"/>
          <w:snapToGrid w:val="0"/>
          <w:sz w:val="20"/>
          <w:szCs w:val="20"/>
        </w:rPr>
        <w: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oszlopban az év elejétől halmozott eredménytételeket kell kimutatni forintban, </w:t>
      </w:r>
      <w:r w:rsidR="009460C5" w:rsidRPr="00991384">
        <w:rPr>
          <w:rFonts w:ascii="Arial" w:hAnsi="Arial" w:cs="Arial"/>
          <w:snapToGrid w:val="0"/>
          <w:sz w:val="20"/>
          <w:szCs w:val="20"/>
        </w:rPr>
        <w:t xml:space="preserve">elektronikuspénz-kibocsátásból és kapcsolódó pénzügyi szolgáltatásból, </w:t>
      </w:r>
      <w:r w:rsidRPr="00991384">
        <w:rPr>
          <w:rFonts w:ascii="Arial" w:hAnsi="Arial" w:cs="Arial"/>
          <w:snapToGrid w:val="0"/>
          <w:sz w:val="20"/>
          <w:szCs w:val="20"/>
        </w:rPr>
        <w:t>pénzforgalmi szolgáltatásból és kapcsolódó pénzügyi szolgáltatásból, valamint az egyéb üzleti tevékenységből származó bevétel, ráfordítás és költség bontásban.</w:t>
      </w:r>
    </w:p>
    <w:p w14:paraId="211745F0" w14:textId="77777777" w:rsidR="00790284" w:rsidRPr="00991384" w:rsidRDefault="00790284" w:rsidP="00790284">
      <w:pPr>
        <w:jc w:val="both"/>
        <w:rPr>
          <w:rFonts w:ascii="Arial" w:hAnsi="Arial" w:cs="Arial"/>
          <w:snapToGrid w:val="0"/>
          <w:sz w:val="20"/>
          <w:szCs w:val="20"/>
        </w:rPr>
      </w:pPr>
    </w:p>
    <w:p w14:paraId="14E2D90A"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fő sorok alábontásain belül a következő rendezőelv érvényesül:</w:t>
      </w:r>
    </w:p>
    <w:p w14:paraId="5DAD07BC"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 xml:space="preserve">Az eredménykimutatás soraiból az </w:t>
      </w:r>
      <w:r w:rsidR="00C17318" w:rsidRPr="00991384">
        <w:rPr>
          <w:rFonts w:ascii="Arial" w:hAnsi="Arial" w:cs="Arial"/>
          <w:snapToGrid w:val="0"/>
          <w:sz w:val="20"/>
        </w:rPr>
        <w:t>adatszolgáltató</w:t>
      </w:r>
      <w:r w:rsidRPr="00991384">
        <w:rPr>
          <w:rFonts w:ascii="Arial" w:hAnsi="Arial" w:cs="Arial"/>
          <w:snapToGrid w:val="0"/>
          <w:sz w:val="20"/>
        </w:rPr>
        <w:t xml:space="preserve"> tevékenység-típusainak bevételei, ráfordításai és költségei követhetők. Ezek a fő tevékenységek a következők: </w:t>
      </w:r>
    </w:p>
    <w:p w14:paraId="520E8C7D"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Elektronikuspénz-kibocsátási szolgáltatások:</w:t>
      </w:r>
    </w:p>
    <w:p w14:paraId="13308568" w14:textId="300398E4" w:rsidR="00A47BB8" w:rsidRPr="00991384" w:rsidRDefault="0032796E" w:rsidP="00BA14F7">
      <w:pPr>
        <w:pStyle w:val="Bekezds-kitlt"/>
        <w:numPr>
          <w:ilvl w:val="0"/>
          <w:numId w:val="14"/>
        </w:numPr>
        <w:ind w:left="709" w:hanging="283"/>
        <w:rPr>
          <w:rFonts w:ascii="Arial" w:hAnsi="Arial" w:cs="Arial"/>
          <w:snapToGrid w:val="0"/>
          <w:sz w:val="20"/>
        </w:rPr>
      </w:pPr>
      <w:r w:rsidRPr="00991384">
        <w:rPr>
          <w:rFonts w:ascii="Arial" w:hAnsi="Arial" w:cs="Arial"/>
          <w:snapToGrid w:val="0"/>
          <w:sz w:val="20"/>
        </w:rPr>
        <w:t>Hpt. 3. § (1) bekezdés e) pontja szerinti elektronikuspénz-kibocsátás</w:t>
      </w:r>
    </w:p>
    <w:p w14:paraId="477AB322"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Kapcsolódó pénzügyi szolgáltatások:</w:t>
      </w:r>
    </w:p>
    <w:p w14:paraId="4936FCB6" w14:textId="6D08183A" w:rsidR="00A47BB8"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szerinti hitel és pénzkölcsön nyújtás</w:t>
      </w:r>
      <w:r w:rsidR="0021049B">
        <w:rPr>
          <w:rFonts w:ascii="Arial" w:hAnsi="Arial" w:cs="Arial"/>
          <w:snapToGrid w:val="0"/>
          <w:sz w:val="20"/>
        </w:rPr>
        <w:t>a</w:t>
      </w:r>
    </w:p>
    <w:p w14:paraId="5D89B865" w14:textId="77777777" w:rsidR="00A47BB8" w:rsidRPr="00991384" w:rsidRDefault="00A47BB8" w:rsidP="003C789B">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7. § (4)</w:t>
      </w:r>
      <w:r w:rsidR="00305E89" w:rsidRPr="00991384" w:rsidDel="00305E89">
        <w:rPr>
          <w:rFonts w:ascii="Arial" w:hAnsi="Arial" w:cs="Arial"/>
          <w:snapToGrid w:val="0"/>
          <w:sz w:val="20"/>
        </w:rPr>
        <w:t xml:space="preserve"> </w:t>
      </w:r>
      <w:r w:rsidRPr="00991384">
        <w:rPr>
          <w:rFonts w:ascii="Arial" w:hAnsi="Arial" w:cs="Arial"/>
          <w:snapToGrid w:val="0"/>
          <w:sz w:val="20"/>
        </w:rPr>
        <w:t>bekezdés</w:t>
      </w:r>
      <w:r w:rsidR="00CD7703" w:rsidRPr="00991384">
        <w:rPr>
          <w:rFonts w:ascii="Arial" w:hAnsi="Arial" w:cs="Arial"/>
          <w:snapToGrid w:val="0"/>
          <w:sz w:val="20"/>
        </w:rPr>
        <w:t>e</w:t>
      </w:r>
      <w:r w:rsidRPr="00991384">
        <w:rPr>
          <w:rFonts w:ascii="Arial" w:hAnsi="Arial" w:cs="Arial"/>
          <w:snapToGrid w:val="0"/>
          <w:sz w:val="20"/>
        </w:rPr>
        <w:t xml:space="preserve"> szerint egyéb, szorosan kapc</w:t>
      </w:r>
      <w:r w:rsidR="006A50B0" w:rsidRPr="00991384">
        <w:rPr>
          <w:rFonts w:ascii="Arial" w:hAnsi="Arial" w:cs="Arial"/>
          <w:snapToGrid w:val="0"/>
          <w:sz w:val="20"/>
        </w:rPr>
        <w:t>solódó szolgáltatások nyújtása.</w:t>
      </w:r>
    </w:p>
    <w:p w14:paraId="0773D236" w14:textId="373C4509" w:rsidR="006A50B0"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6A50B0" w:rsidRPr="00991384">
        <w:rPr>
          <w:rFonts w:ascii="Arial" w:hAnsi="Arial" w:cs="Arial"/>
          <w:snapToGrid w:val="0"/>
          <w:sz w:val="20"/>
        </w:rPr>
        <w:t xml:space="preserve"> meghatározott fizetési rendszer működtetése</w:t>
      </w:r>
    </w:p>
    <w:p w14:paraId="01541B17" w14:textId="77777777" w:rsidR="00790284" w:rsidRPr="00991384" w:rsidRDefault="00790284"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Pénzforgalmi szolgáltatások:</w:t>
      </w:r>
    </w:p>
    <w:p w14:paraId="12A0010C" w14:textId="77777777" w:rsidR="00790284" w:rsidRPr="00991384" w:rsidRDefault="0032796E" w:rsidP="00BA14F7">
      <w:pPr>
        <w:pStyle w:val="Bekezds-kitlt"/>
        <w:numPr>
          <w:ilvl w:val="0"/>
          <w:numId w:val="14"/>
        </w:numPr>
        <w:ind w:left="567" w:hanging="141"/>
        <w:rPr>
          <w:rFonts w:ascii="Arial" w:hAnsi="Arial" w:cs="Arial"/>
          <w:snapToGrid w:val="0"/>
          <w:sz w:val="20"/>
        </w:rPr>
      </w:pPr>
      <w:r w:rsidRPr="00991384">
        <w:rPr>
          <w:rFonts w:ascii="Arial" w:hAnsi="Arial" w:cs="Arial"/>
          <w:snapToGrid w:val="0"/>
          <w:sz w:val="20"/>
        </w:rPr>
        <w:t>Hpt. 3. § (1) bekezdés d) pontja szerinti pénzforgalmi szolgáltatás nyújtása</w:t>
      </w:r>
    </w:p>
    <w:p w14:paraId="1F54EBF9" w14:textId="77777777" w:rsidR="00F616A9" w:rsidRPr="00991384" w:rsidRDefault="0032796E"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A pénzforgalmi szolgáltatás tartalmát a </w:t>
      </w:r>
      <w:r w:rsidR="00305E89" w:rsidRPr="00991384">
        <w:rPr>
          <w:rFonts w:ascii="Arial" w:hAnsi="Arial" w:cs="Arial"/>
          <w:snapToGrid w:val="0"/>
          <w:sz w:val="20"/>
        </w:rPr>
        <w:t>Hpt. 6. §</w:t>
      </w:r>
      <w:r w:rsidR="00071408" w:rsidRPr="00991384">
        <w:rPr>
          <w:rFonts w:ascii="Arial" w:hAnsi="Arial" w:cs="Arial"/>
          <w:snapToGrid w:val="0"/>
          <w:sz w:val="20"/>
        </w:rPr>
        <w:t xml:space="preserve"> </w:t>
      </w:r>
      <w:r w:rsidR="00F84882" w:rsidRPr="00991384">
        <w:rPr>
          <w:rFonts w:ascii="Arial" w:hAnsi="Arial" w:cs="Arial"/>
          <w:snapToGrid w:val="0"/>
          <w:sz w:val="20"/>
        </w:rPr>
        <w:t xml:space="preserve">(1) bekezdés </w:t>
      </w:r>
      <w:r w:rsidR="00071408" w:rsidRPr="00991384">
        <w:rPr>
          <w:rFonts w:ascii="Arial" w:hAnsi="Arial" w:cs="Arial"/>
          <w:snapToGrid w:val="0"/>
          <w:sz w:val="20"/>
        </w:rPr>
        <w:t>87. pontja</w:t>
      </w:r>
      <w:r w:rsidR="00305E89" w:rsidRPr="00991384">
        <w:rPr>
          <w:rFonts w:ascii="Arial" w:hAnsi="Arial" w:cs="Arial"/>
          <w:snapToGrid w:val="0"/>
          <w:sz w:val="20"/>
        </w:rPr>
        <w:t xml:space="preserve"> </w:t>
      </w:r>
      <w:r w:rsidRPr="00991384">
        <w:rPr>
          <w:rFonts w:ascii="Arial" w:hAnsi="Arial" w:cs="Arial"/>
          <w:snapToGrid w:val="0"/>
          <w:sz w:val="20"/>
        </w:rPr>
        <w:t xml:space="preserve">határozza meg. </w:t>
      </w:r>
    </w:p>
    <w:p w14:paraId="17ED80CB" w14:textId="77777777" w:rsidR="00790284" w:rsidRPr="00991384" w:rsidRDefault="00790284" w:rsidP="00BA14F7">
      <w:pPr>
        <w:pStyle w:val="Bekezds-kitlt"/>
        <w:numPr>
          <w:ilvl w:val="0"/>
          <w:numId w:val="0"/>
        </w:numPr>
        <w:ind w:left="567" w:hanging="141"/>
        <w:rPr>
          <w:rFonts w:ascii="Arial" w:hAnsi="Arial" w:cs="Arial"/>
          <w:snapToGrid w:val="0"/>
          <w:sz w:val="20"/>
        </w:rPr>
      </w:pPr>
      <w:r w:rsidRPr="00991384">
        <w:rPr>
          <w:rFonts w:ascii="Arial" w:hAnsi="Arial" w:cs="Arial"/>
          <w:i/>
          <w:snapToGrid w:val="0"/>
          <w:sz w:val="20"/>
        </w:rPr>
        <w:t>Kapcsolódó pénzügyi szolgáltatások:</w:t>
      </w:r>
    </w:p>
    <w:p w14:paraId="0D72B8F7" w14:textId="1E314443"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 hitel és pénzkölcsön nyújtása.</w:t>
      </w:r>
    </w:p>
    <w:p w14:paraId="052E82F6" w14:textId="4EF5B092" w:rsidR="00790284" w:rsidRPr="00991384" w:rsidRDefault="00790284"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A Hitel és pénzkölcsön nyújtás</w:t>
      </w:r>
      <w:r w:rsidR="0021049B">
        <w:rPr>
          <w:rFonts w:ascii="Arial" w:hAnsi="Arial" w:cs="Arial"/>
          <w:snapToGrid w:val="0"/>
          <w:sz w:val="20"/>
        </w:rPr>
        <w:t>a</w:t>
      </w:r>
      <w:r w:rsidRPr="00991384">
        <w:rPr>
          <w:rFonts w:ascii="Arial" w:hAnsi="Arial" w:cs="Arial"/>
          <w:snapToGrid w:val="0"/>
          <w:sz w:val="20"/>
        </w:rPr>
        <w:t xml:space="preserve"> tartalmát a </w:t>
      </w:r>
      <w:r w:rsidR="00305E89" w:rsidRPr="00991384">
        <w:rPr>
          <w:rFonts w:ascii="Arial" w:hAnsi="Arial" w:cs="Arial"/>
          <w:snapToGrid w:val="0"/>
          <w:sz w:val="20"/>
        </w:rPr>
        <w:t>Hpt. 6. §</w:t>
      </w:r>
      <w:r w:rsidR="00F0707A" w:rsidRPr="00991384">
        <w:rPr>
          <w:rFonts w:ascii="Arial" w:hAnsi="Arial" w:cs="Arial"/>
          <w:snapToGrid w:val="0"/>
          <w:sz w:val="20"/>
        </w:rPr>
        <w:t xml:space="preserve"> (1) bekezdés </w:t>
      </w:r>
      <w:r w:rsidR="009C5C9E" w:rsidRPr="00991384">
        <w:rPr>
          <w:rFonts w:ascii="Arial" w:hAnsi="Arial" w:cs="Arial"/>
          <w:snapToGrid w:val="0"/>
          <w:sz w:val="20"/>
        </w:rPr>
        <w:t>40. pontja</w:t>
      </w:r>
      <w:r w:rsidR="00305E89" w:rsidRPr="00991384">
        <w:rPr>
          <w:rFonts w:ascii="Arial" w:hAnsi="Arial" w:cs="Arial"/>
          <w:snapToGrid w:val="0"/>
          <w:sz w:val="20"/>
        </w:rPr>
        <w:t xml:space="preserve"> </w:t>
      </w:r>
      <w:r w:rsidR="00223FA7" w:rsidRPr="00991384">
        <w:rPr>
          <w:rFonts w:ascii="Arial" w:hAnsi="Arial" w:cs="Arial"/>
          <w:snapToGrid w:val="0"/>
          <w:sz w:val="20"/>
        </w:rPr>
        <w:t xml:space="preserve">határozza meg. 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5. § (4)</w:t>
      </w:r>
      <w:r w:rsidRPr="00991384">
        <w:rPr>
          <w:rFonts w:ascii="Arial" w:hAnsi="Arial" w:cs="Arial"/>
          <w:snapToGrid w:val="0"/>
          <w:sz w:val="20"/>
        </w:rPr>
        <w:t xml:space="preserve"> bekezdés</w:t>
      </w:r>
      <w:r w:rsidR="00CD7703" w:rsidRPr="00991384">
        <w:rPr>
          <w:rFonts w:ascii="Arial" w:hAnsi="Arial" w:cs="Arial"/>
          <w:snapToGrid w:val="0"/>
          <w:sz w:val="20"/>
        </w:rPr>
        <w:t>e</w:t>
      </w:r>
      <w:r w:rsidRPr="00991384">
        <w:rPr>
          <w:rFonts w:ascii="Arial" w:hAnsi="Arial" w:cs="Arial"/>
          <w:snapToGrid w:val="0"/>
          <w:sz w:val="20"/>
        </w:rPr>
        <w:t xml:space="preserve"> szerint a hitel és pénzkölcsön nyújtásának lebonyolításával (működtetésével) összefüggő és egyéb, szorosan kapcsolódó szolgáltatások nyújtása (ideértve a fizetési műveletek teljesítésének biztosítását, a fizetési művelet tárgyát képező pénz átváltását, adatok tárolását és feldolgozását)</w:t>
      </w:r>
      <w:r w:rsidR="001B1999" w:rsidRPr="00991384">
        <w:rPr>
          <w:rFonts w:ascii="Arial" w:hAnsi="Arial" w:cs="Arial"/>
          <w:snapToGrid w:val="0"/>
          <w:sz w:val="20"/>
        </w:rPr>
        <w:t>.</w:t>
      </w:r>
    </w:p>
    <w:p w14:paraId="6462BB12" w14:textId="233C86A4"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j) pontja</w:t>
      </w:r>
      <w:r w:rsidR="00790284" w:rsidRPr="00991384">
        <w:rPr>
          <w:rFonts w:ascii="Arial" w:hAnsi="Arial" w:cs="Arial"/>
          <w:snapToGrid w:val="0"/>
          <w:sz w:val="20"/>
        </w:rPr>
        <w:t xml:space="preserve"> szerinti letéti szolgáltatás nyújtása, ide nem értve a Bszt. szerinti értékpapír letétkezelést. </w:t>
      </w:r>
    </w:p>
    <w:p w14:paraId="3AAF7D5D" w14:textId="30C32F07"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790284" w:rsidRPr="00991384">
        <w:rPr>
          <w:rFonts w:ascii="Arial" w:hAnsi="Arial" w:cs="Arial"/>
          <w:snapToGrid w:val="0"/>
          <w:sz w:val="20"/>
        </w:rPr>
        <w:t xml:space="preserve"> meghatározott fizetési rendszer működtetése</w:t>
      </w:r>
      <w:r w:rsidR="00743FD9">
        <w:rPr>
          <w:rFonts w:ascii="Arial" w:hAnsi="Arial" w:cs="Arial"/>
          <w:snapToGrid w:val="0"/>
          <w:sz w:val="20"/>
        </w:rPr>
        <w:t>.</w:t>
      </w:r>
    </w:p>
    <w:p w14:paraId="79693671" w14:textId="11A09F70" w:rsidR="00790284" w:rsidRPr="00991384" w:rsidRDefault="00790284" w:rsidP="00DB72D3">
      <w:pPr>
        <w:pStyle w:val="Bekezds-kitlt"/>
        <w:numPr>
          <w:ilvl w:val="0"/>
          <w:numId w:val="10"/>
        </w:numPr>
        <w:tabs>
          <w:tab w:val="clear" w:pos="720"/>
          <w:tab w:val="left" w:pos="426"/>
        </w:tabs>
        <w:ind w:left="426"/>
        <w:rPr>
          <w:rFonts w:ascii="Arial" w:hAnsi="Arial" w:cs="Arial"/>
          <w:snapToGrid w:val="0"/>
          <w:sz w:val="20"/>
        </w:rPr>
      </w:pPr>
      <w:r w:rsidRPr="00991384">
        <w:rPr>
          <w:rFonts w:ascii="Arial" w:hAnsi="Arial" w:cs="Arial"/>
          <w:snapToGrid w:val="0"/>
          <w:sz w:val="20"/>
        </w:rPr>
        <w:t>Az eredménykimutatás olyan szerkezetű, amelyből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tőkekövetelménye alátámasztható</w:t>
      </w:r>
      <w:r w:rsidR="00364371">
        <w:rPr>
          <w:rFonts w:ascii="Arial" w:hAnsi="Arial" w:cs="Arial"/>
          <w:snapToGrid w:val="0"/>
          <w:sz w:val="20"/>
        </w:rPr>
        <w:t>,</w:t>
      </w:r>
      <w:r w:rsidRPr="00991384">
        <w:rPr>
          <w:rFonts w:ascii="Arial" w:hAnsi="Arial" w:cs="Arial"/>
          <w:snapToGrid w:val="0"/>
          <w:sz w:val="20"/>
        </w:rPr>
        <w:t xml:space="preserve"> függetlenül attól, hogy a szavatoló tőkeszükséglet meghatározását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2F0C01" w:rsidRPr="00991384">
        <w:rPr>
          <w:rFonts w:ascii="Arial" w:hAnsi="Arial" w:cs="Arial"/>
          <w:snapToGrid w:val="0"/>
          <w:sz w:val="20"/>
        </w:rPr>
        <w:t xml:space="preserve">milyen </w:t>
      </w:r>
      <w:r w:rsidRPr="00991384">
        <w:rPr>
          <w:rFonts w:ascii="Arial" w:hAnsi="Arial" w:cs="Arial"/>
          <w:snapToGrid w:val="0"/>
          <w:sz w:val="20"/>
        </w:rPr>
        <w:t>módszer szerint végzi.</w:t>
      </w:r>
    </w:p>
    <w:p w14:paraId="545A8F33"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A</w:t>
      </w:r>
      <w:r w:rsidR="00EC754A"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A82F68" w:rsidRPr="00991384">
        <w:rPr>
          <w:rFonts w:ascii="Arial" w:hAnsi="Arial" w:cs="Arial"/>
          <w:snapToGrid w:val="0"/>
          <w:sz w:val="20"/>
        </w:rPr>
        <w:t xml:space="preserve"> 5. §</w:t>
      </w:r>
      <w:r w:rsidR="004941B9" w:rsidRPr="00991384">
        <w:rPr>
          <w:rFonts w:ascii="Arial" w:hAnsi="Arial" w:cs="Arial"/>
          <w:snapToGrid w:val="0"/>
          <w:sz w:val="20"/>
        </w:rPr>
        <w:t xml:space="preserve"> (1)</w:t>
      </w:r>
      <w:r w:rsidR="00A82F68" w:rsidRPr="00991384">
        <w:rPr>
          <w:rFonts w:ascii="Arial" w:hAnsi="Arial" w:cs="Arial"/>
          <w:snapToGrid w:val="0"/>
          <w:sz w:val="20"/>
        </w:rPr>
        <w:t xml:space="preserve"> bekezdés</w:t>
      </w:r>
      <w:r w:rsidR="004941B9" w:rsidRPr="00991384">
        <w:rPr>
          <w:rFonts w:ascii="Arial" w:hAnsi="Arial" w:cs="Arial"/>
          <w:snapToGrid w:val="0"/>
          <w:sz w:val="20"/>
        </w:rPr>
        <w:t xml:space="preserve"> b) pontjában</w:t>
      </w:r>
      <w:r w:rsidR="00A82F68" w:rsidRPr="00991384">
        <w:rPr>
          <w:rFonts w:ascii="Arial" w:hAnsi="Arial" w:cs="Arial"/>
          <w:snapToGrid w:val="0"/>
          <w:sz w:val="20"/>
        </w:rPr>
        <w:t xml:space="preserve">, és a 7. § </w:t>
      </w:r>
      <w:r w:rsidR="004941B9" w:rsidRPr="00991384">
        <w:rPr>
          <w:rFonts w:ascii="Arial" w:hAnsi="Arial" w:cs="Arial"/>
          <w:snapToGrid w:val="0"/>
          <w:sz w:val="20"/>
        </w:rPr>
        <w:t>(1)</w:t>
      </w:r>
      <w:r w:rsidR="00A82F68" w:rsidRPr="00991384">
        <w:rPr>
          <w:rFonts w:ascii="Arial" w:hAnsi="Arial" w:cs="Arial"/>
          <w:snapToGrid w:val="0"/>
          <w:sz w:val="20"/>
        </w:rPr>
        <w:t xml:space="preserve"> </w:t>
      </w:r>
      <w:r w:rsidR="00BC0EB1" w:rsidRPr="00991384">
        <w:rPr>
          <w:rFonts w:ascii="Arial" w:hAnsi="Arial" w:cs="Arial"/>
          <w:snapToGrid w:val="0"/>
          <w:sz w:val="20"/>
        </w:rPr>
        <w:t xml:space="preserve">bekezdés </w:t>
      </w:r>
      <w:r w:rsidR="004941B9" w:rsidRPr="00991384">
        <w:rPr>
          <w:rFonts w:ascii="Arial" w:hAnsi="Arial" w:cs="Arial"/>
          <w:snapToGrid w:val="0"/>
          <w:sz w:val="20"/>
        </w:rPr>
        <w:t>b)</w:t>
      </w:r>
      <w:r w:rsidR="004941B9" w:rsidRPr="00991384">
        <w:rPr>
          <w:rFonts w:ascii="Arial" w:hAnsi="Arial" w:cs="Arial"/>
          <w:i/>
          <w:snapToGrid w:val="0"/>
          <w:sz w:val="20"/>
        </w:rPr>
        <w:t xml:space="preserve"> </w:t>
      </w:r>
      <w:r w:rsidR="004941B9" w:rsidRPr="00991384">
        <w:rPr>
          <w:rFonts w:ascii="Arial" w:hAnsi="Arial" w:cs="Arial"/>
          <w:snapToGrid w:val="0"/>
          <w:sz w:val="20"/>
        </w:rPr>
        <w:t xml:space="preserve">pontjában </w:t>
      </w:r>
      <w:r w:rsidRPr="00991384">
        <w:rPr>
          <w:rFonts w:ascii="Arial" w:hAnsi="Arial" w:cs="Arial"/>
          <w:snapToGrid w:val="0"/>
          <w:sz w:val="20"/>
        </w:rPr>
        <w:t xml:space="preserve">meghatározottak szerint végezhet </w:t>
      </w:r>
      <w:r w:rsidR="00E242CB" w:rsidRPr="00991384">
        <w:rPr>
          <w:rFonts w:ascii="Arial" w:hAnsi="Arial" w:cs="Arial"/>
          <w:snapToGrid w:val="0"/>
          <w:sz w:val="20"/>
        </w:rPr>
        <w:t xml:space="preserve">a </w:t>
      </w:r>
      <w:r w:rsidRPr="00991384">
        <w:rPr>
          <w:rFonts w:ascii="Arial" w:hAnsi="Arial" w:cs="Arial"/>
          <w:snapToGrid w:val="0"/>
          <w:sz w:val="20"/>
        </w:rPr>
        <w:t>pénzforgalmi szolgáltatáson</w:t>
      </w:r>
      <w:r w:rsidR="00E242CB" w:rsidRPr="00991384">
        <w:rPr>
          <w:rFonts w:ascii="Arial" w:hAnsi="Arial" w:cs="Arial"/>
          <w:snapToGrid w:val="0"/>
          <w:sz w:val="20"/>
        </w:rPr>
        <w:t xml:space="preserve"> és az elektronikuspénz-kibocsátási tevékenységen, </w:t>
      </w:r>
      <w:r w:rsidR="00CD14E7" w:rsidRPr="00991384">
        <w:rPr>
          <w:rFonts w:ascii="Arial" w:hAnsi="Arial" w:cs="Arial"/>
          <w:snapToGrid w:val="0"/>
          <w:sz w:val="20"/>
        </w:rPr>
        <w:t xml:space="preserve">és </w:t>
      </w:r>
      <w:r w:rsidR="00E242CB" w:rsidRPr="00991384">
        <w:rPr>
          <w:rFonts w:ascii="Arial" w:hAnsi="Arial" w:cs="Arial"/>
          <w:snapToGrid w:val="0"/>
          <w:sz w:val="20"/>
        </w:rPr>
        <w:t xml:space="preserve">azokhoz </w:t>
      </w:r>
      <w:r w:rsidRPr="00991384">
        <w:rPr>
          <w:rFonts w:ascii="Arial" w:hAnsi="Arial" w:cs="Arial"/>
          <w:snapToGrid w:val="0"/>
          <w:sz w:val="20"/>
        </w:rPr>
        <w:t>kapcsolódó pénzügyi szolgáltatáson kívüli egyéb üzleti tevékenységet</w:t>
      </w:r>
      <w:r w:rsidR="00ED3495" w:rsidRPr="00991384">
        <w:rPr>
          <w:rFonts w:ascii="Arial" w:hAnsi="Arial" w:cs="Arial"/>
          <w:snapToGrid w:val="0"/>
          <w:sz w:val="20"/>
        </w:rPr>
        <w:t>.</w:t>
      </w:r>
      <w:r w:rsidR="007C70CF" w:rsidRPr="00991384">
        <w:rPr>
          <w:rFonts w:ascii="Arial" w:hAnsi="Arial" w:cs="Arial"/>
          <w:snapToGrid w:val="0"/>
          <w:sz w:val="20"/>
        </w:rPr>
        <w:t xml:space="preserve"> </w:t>
      </w:r>
      <w:r w:rsidR="00ED3495" w:rsidRPr="00991384">
        <w:rPr>
          <w:rFonts w:ascii="Arial" w:hAnsi="Arial" w:cs="Arial"/>
          <w:snapToGrid w:val="0"/>
          <w:sz w:val="20"/>
        </w:rPr>
        <w:t>Amennyiben a számviteli nyilvántartási rendszere nem teszi lehetővé a különböző üzleti tevékenységeinek</w:t>
      </w:r>
      <w:r w:rsidR="00BE5785" w:rsidRPr="00991384">
        <w:rPr>
          <w:rFonts w:ascii="Arial" w:hAnsi="Arial" w:cs="Arial"/>
          <w:snapToGrid w:val="0"/>
          <w:sz w:val="20"/>
        </w:rPr>
        <w:t>,</w:t>
      </w:r>
      <w:r w:rsidR="00ED3495" w:rsidRPr="00991384">
        <w:rPr>
          <w:rFonts w:ascii="Arial" w:hAnsi="Arial" w:cs="Arial"/>
          <w:snapToGrid w:val="0"/>
          <w:sz w:val="20"/>
        </w:rPr>
        <w:t xml:space="preserve"> tényleges bevételeinek és ráfordításainak bemutatását, úgy </w:t>
      </w:r>
      <w:r w:rsidRPr="00991384">
        <w:rPr>
          <w:rFonts w:ascii="Arial" w:hAnsi="Arial" w:cs="Arial"/>
          <w:snapToGrid w:val="0"/>
          <w:sz w:val="20"/>
        </w:rPr>
        <w:t xml:space="preserve">a számviteli politikában meghatározott megosztási eljárással hozzárendelt eredménytételeket kell </w:t>
      </w:r>
      <w:r w:rsidR="00A9231E" w:rsidRPr="00991384">
        <w:rPr>
          <w:rFonts w:ascii="Arial" w:hAnsi="Arial" w:cs="Arial"/>
          <w:snapToGrid w:val="0"/>
          <w:sz w:val="20"/>
        </w:rPr>
        <w:t xml:space="preserve">a tevékenységnél </w:t>
      </w:r>
      <w:r w:rsidRPr="00991384">
        <w:rPr>
          <w:rFonts w:ascii="Arial" w:hAnsi="Arial" w:cs="Arial"/>
          <w:snapToGrid w:val="0"/>
          <w:sz w:val="20"/>
        </w:rPr>
        <w:t xml:space="preserve">kimutatni. Az eredménykimutatás sorainak tartalma című fejezet az egyéb üzleti </w:t>
      </w:r>
      <w:r w:rsidRPr="00991384">
        <w:rPr>
          <w:rFonts w:ascii="Arial" w:hAnsi="Arial" w:cs="Arial"/>
          <w:snapToGrid w:val="0"/>
          <w:sz w:val="20"/>
        </w:rPr>
        <w:lastRenderedPageBreak/>
        <w:t>tevékenység eredménytételeinek besorolását csak abban az esetben tartalmazza, ha az adott tevékenység, vagy eredménytétel a vállalkozás pénzforgalmi tevékenységének értékelésénél jelentőséggel bír (pl.</w:t>
      </w:r>
      <w:r w:rsidRPr="00991384">
        <w:rPr>
          <w:rFonts w:ascii="Arial" w:hAnsi="Arial" w:cs="Arial"/>
          <w:b/>
          <w:i/>
          <w:iCs/>
          <w:snapToGrid w:val="0"/>
          <w:sz w:val="20"/>
        </w:rPr>
        <w:t xml:space="preserve"> </w:t>
      </w:r>
      <w:r w:rsidRPr="00991384">
        <w:rPr>
          <w:rFonts w:ascii="Arial" w:hAnsi="Arial" w:cs="Arial"/>
          <w:iCs/>
          <w:snapToGrid w:val="0"/>
          <w:sz w:val="20"/>
        </w:rPr>
        <w:t>Értékesítés közvetett költségei</w:t>
      </w:r>
      <w:r w:rsidRPr="00991384">
        <w:rPr>
          <w:rFonts w:ascii="Arial" w:hAnsi="Arial" w:cs="Arial"/>
          <w:snapToGrid w:val="0"/>
          <w:sz w:val="20"/>
        </w:rPr>
        <w:t xml:space="preserve"> sor). </w:t>
      </w:r>
    </w:p>
    <w:p w14:paraId="76E65507" w14:textId="77777777" w:rsidR="00991384" w:rsidRPr="00991384" w:rsidRDefault="00991384" w:rsidP="00790284">
      <w:pPr>
        <w:jc w:val="both"/>
        <w:rPr>
          <w:rFonts w:ascii="Arial" w:hAnsi="Arial" w:cs="Arial"/>
          <w:b/>
          <w:snapToGrid w:val="0"/>
          <w:sz w:val="20"/>
          <w:szCs w:val="20"/>
        </w:rPr>
      </w:pPr>
    </w:p>
    <w:p w14:paraId="7D58F78F" w14:textId="77777777" w:rsidR="00790284" w:rsidRPr="00991384" w:rsidRDefault="00790284" w:rsidP="00790284">
      <w:pPr>
        <w:jc w:val="both"/>
        <w:rPr>
          <w:rFonts w:ascii="Arial" w:hAnsi="Arial" w:cs="Arial"/>
          <w:b/>
          <w:snapToGrid w:val="0"/>
          <w:sz w:val="20"/>
          <w:szCs w:val="20"/>
        </w:rPr>
      </w:pPr>
      <w:r w:rsidRPr="00991384">
        <w:rPr>
          <w:rFonts w:ascii="Arial" w:hAnsi="Arial" w:cs="Arial"/>
          <w:b/>
          <w:snapToGrid w:val="0"/>
          <w:sz w:val="20"/>
          <w:szCs w:val="20"/>
        </w:rPr>
        <w:t>A</w:t>
      </w:r>
      <w:r w:rsidR="00BE5785" w:rsidRPr="00991384">
        <w:rPr>
          <w:rFonts w:ascii="Arial" w:hAnsi="Arial" w:cs="Arial"/>
          <w:b/>
          <w:snapToGrid w:val="0"/>
          <w:sz w:val="20"/>
          <w:szCs w:val="20"/>
        </w:rPr>
        <w:t xml:space="preserve"> tábla</w:t>
      </w:r>
      <w:r w:rsidRPr="00991384">
        <w:rPr>
          <w:rFonts w:ascii="Arial" w:hAnsi="Arial" w:cs="Arial"/>
          <w:b/>
          <w:snapToGrid w:val="0"/>
          <w:sz w:val="20"/>
          <w:szCs w:val="20"/>
        </w:rPr>
        <w:t xml:space="preserve"> sorai</w:t>
      </w:r>
    </w:p>
    <w:p w14:paraId="591E1944" w14:textId="77777777" w:rsidR="00790284" w:rsidRPr="00991384" w:rsidRDefault="00790284" w:rsidP="00790284">
      <w:pPr>
        <w:jc w:val="both"/>
        <w:rPr>
          <w:rFonts w:ascii="Arial" w:hAnsi="Arial" w:cs="Arial"/>
          <w:b/>
          <w:snapToGrid w:val="0"/>
          <w:sz w:val="20"/>
          <w:szCs w:val="20"/>
        </w:rPr>
      </w:pPr>
    </w:p>
    <w:p w14:paraId="72BC2A5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26EA2" w:rsidRPr="00991384">
        <w:rPr>
          <w:rFonts w:ascii="Arial" w:hAnsi="Arial" w:cs="Arial"/>
          <w:b/>
          <w:snapToGrid w:val="0"/>
          <w:sz w:val="20"/>
          <w:szCs w:val="20"/>
        </w:rPr>
        <w:t>82A</w:t>
      </w:r>
      <w:r w:rsidRPr="00991384">
        <w:rPr>
          <w:rFonts w:ascii="Arial" w:hAnsi="Arial" w:cs="Arial"/>
          <w:b/>
          <w:snapToGrid w:val="0"/>
          <w:sz w:val="20"/>
          <w:szCs w:val="20"/>
        </w:rPr>
        <w:t>1 A. Üzemi (üzleti) tevékenység eredményét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71. § (1)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pontja szerint összköltség eljárással kell meghatározni.</w:t>
      </w:r>
    </w:p>
    <w:p w14:paraId="37B0D68C" w14:textId="77777777" w:rsidR="00790284" w:rsidRPr="00991384" w:rsidRDefault="00790284" w:rsidP="00790284">
      <w:pPr>
        <w:rPr>
          <w:rFonts w:ascii="Arial" w:hAnsi="Arial" w:cs="Arial"/>
          <w:i/>
          <w:iCs/>
          <w:snapToGrid w:val="0"/>
          <w:sz w:val="20"/>
          <w:szCs w:val="20"/>
        </w:rPr>
      </w:pPr>
    </w:p>
    <w:p w14:paraId="1623806B" w14:textId="77777777" w:rsidR="00790284" w:rsidRPr="00991384" w:rsidRDefault="00626EA2" w:rsidP="00523301">
      <w:pPr>
        <w:keepNext/>
        <w:rPr>
          <w:rFonts w:ascii="Arial" w:hAnsi="Arial" w:cs="Arial"/>
          <w:b/>
          <w:i/>
          <w:iCs/>
          <w:snapToGrid w:val="0"/>
          <w:sz w:val="20"/>
          <w:szCs w:val="20"/>
        </w:rPr>
      </w:pPr>
      <w:r w:rsidRPr="00991384">
        <w:rPr>
          <w:rFonts w:ascii="Arial" w:hAnsi="Arial" w:cs="Arial"/>
          <w:b/>
          <w:iCs/>
          <w:snapToGrid w:val="0"/>
          <w:sz w:val="20"/>
          <w:szCs w:val="20"/>
        </w:rPr>
        <w:t>82A</w:t>
      </w:r>
      <w:r w:rsidR="00790284" w:rsidRPr="00991384">
        <w:rPr>
          <w:rFonts w:ascii="Arial" w:hAnsi="Arial" w:cs="Arial"/>
          <w:b/>
          <w:iCs/>
          <w:snapToGrid w:val="0"/>
          <w:sz w:val="20"/>
          <w:szCs w:val="20"/>
        </w:rPr>
        <w:t>11 I. Értékesítés nettó árbevétele</w:t>
      </w:r>
    </w:p>
    <w:p w14:paraId="6B024E41" w14:textId="317DBFBE"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snapToGrid w:val="0"/>
          <w:sz w:val="20"/>
          <w:szCs w:val="20"/>
        </w:rPr>
        <w:t>Pszkr.</w:t>
      </w:r>
      <w:r w:rsidRPr="00991384">
        <w:rPr>
          <w:rFonts w:ascii="Arial" w:hAnsi="Arial" w:cs="Arial"/>
          <w:iCs/>
          <w:snapToGrid w:val="0"/>
          <w:sz w:val="20"/>
          <w:szCs w:val="20"/>
        </w:rPr>
        <w:t xml:space="preserve"> 6. § (9) bekezdése szerint a pénzforgalmi szolgáltatásért, valamint a kapcsolódó pénzügyi szolgáltatásokért felszámított, </w:t>
      </w:r>
      <w:r w:rsidR="00272DFB">
        <w:rPr>
          <w:rFonts w:ascii="Arial" w:hAnsi="Arial" w:cs="Arial"/>
          <w:iCs/>
          <w:snapToGrid w:val="0"/>
          <w:sz w:val="20"/>
          <w:szCs w:val="20"/>
        </w:rPr>
        <w:t xml:space="preserve">a Pszkr. 17/B. § (4) bekezdése szerint az elektronikuspénz kibocsátásáért és </w:t>
      </w:r>
      <w:r w:rsidR="00E8146B">
        <w:rPr>
          <w:rFonts w:ascii="Arial" w:hAnsi="Arial" w:cs="Arial"/>
          <w:iCs/>
          <w:snapToGrid w:val="0"/>
          <w:sz w:val="20"/>
          <w:szCs w:val="20"/>
        </w:rPr>
        <w:t xml:space="preserve">a </w:t>
      </w:r>
      <w:r w:rsidR="00272DFB">
        <w:rPr>
          <w:rFonts w:ascii="Arial" w:hAnsi="Arial" w:cs="Arial"/>
          <w:iCs/>
          <w:snapToGrid w:val="0"/>
          <w:sz w:val="20"/>
          <w:szCs w:val="20"/>
        </w:rPr>
        <w:t xml:space="preserve">kapcsolódó pénzügyi szolgáltatásokért felszámított díjbevételeket, valamint </w:t>
      </w:r>
      <w:r w:rsidRPr="00991384">
        <w:rPr>
          <w:rFonts w:ascii="Arial" w:hAnsi="Arial" w:cs="Arial"/>
          <w:iCs/>
          <w:snapToGrid w:val="0"/>
          <w:sz w:val="20"/>
          <w:szCs w:val="20"/>
        </w:rPr>
        <w:t xml:space="preserve">a Hitkr. 10. § (10) bekezdése szerinti díjakat az értékesítés nettó árbevételén belül kell kimutatni. </w:t>
      </w:r>
    </w:p>
    <w:p w14:paraId="5280F518" w14:textId="77777777" w:rsidR="00790284" w:rsidRPr="00991384" w:rsidRDefault="00790284" w:rsidP="00790284">
      <w:pPr>
        <w:jc w:val="both"/>
        <w:rPr>
          <w:rFonts w:ascii="Arial" w:hAnsi="Arial" w:cs="Arial"/>
          <w:iCs/>
          <w:snapToGrid w:val="0"/>
          <w:sz w:val="20"/>
          <w:szCs w:val="20"/>
        </w:rPr>
      </w:pPr>
    </w:p>
    <w:p w14:paraId="38477FB2"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 díjbevételeket meg kell bontani aszerint, hogy a szolgáltatást igénybe vevő belföldi vagy külföldi személynek minősül-e, függetlenül a szolgáltatás ellenérték</w:t>
      </w:r>
      <w:r w:rsidR="00D02355" w:rsidRPr="00991384">
        <w:rPr>
          <w:rFonts w:ascii="Arial" w:hAnsi="Arial" w:cs="Arial"/>
          <w:iCs/>
          <w:snapToGrid w:val="0"/>
          <w:sz w:val="20"/>
          <w:szCs w:val="20"/>
        </w:rPr>
        <w:t>ének kiegyenlítési módjától.</w:t>
      </w:r>
    </w:p>
    <w:p w14:paraId="29FAB1AC" w14:textId="77777777" w:rsidR="00790284" w:rsidRPr="00991384" w:rsidRDefault="00790284" w:rsidP="00790284">
      <w:pPr>
        <w:jc w:val="both"/>
        <w:rPr>
          <w:rFonts w:ascii="Arial" w:hAnsi="Arial" w:cs="Arial"/>
          <w:i/>
          <w:iCs/>
          <w:snapToGrid w:val="0"/>
          <w:sz w:val="20"/>
          <w:szCs w:val="20"/>
        </w:rPr>
      </w:pPr>
    </w:p>
    <w:p w14:paraId="117EDD71"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626EA2" w:rsidRPr="00991384">
        <w:rPr>
          <w:rFonts w:ascii="Arial" w:hAnsi="Arial" w:cs="Arial"/>
          <w:b/>
          <w:iCs/>
          <w:snapToGrid w:val="0"/>
          <w:sz w:val="20"/>
          <w:szCs w:val="20"/>
        </w:rPr>
        <w:t>82A</w:t>
      </w:r>
      <w:r w:rsidRPr="00991384">
        <w:rPr>
          <w:rFonts w:ascii="Arial" w:hAnsi="Arial" w:cs="Arial"/>
          <w:b/>
          <w:iCs/>
          <w:snapToGrid w:val="0"/>
          <w:sz w:val="20"/>
          <w:szCs w:val="20"/>
        </w:rPr>
        <w:t>111 Belföldi 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(1) bekezdés</w:t>
      </w:r>
      <w:r w:rsidR="00780A08" w:rsidRPr="00991384">
        <w:rPr>
          <w:rFonts w:ascii="Arial" w:hAnsi="Arial" w:cs="Arial"/>
          <w:iCs/>
          <w:snapToGrid w:val="0"/>
          <w:sz w:val="20"/>
          <w:szCs w:val="20"/>
        </w:rPr>
        <w:t>é</w:t>
      </w:r>
      <w:r w:rsidRPr="00991384">
        <w:rPr>
          <w:rFonts w:ascii="Arial" w:hAnsi="Arial" w:cs="Arial"/>
          <w:iCs/>
          <w:snapToGrid w:val="0"/>
          <w:sz w:val="20"/>
          <w:szCs w:val="20"/>
        </w:rPr>
        <w:t>ben foglaltak, a</w:t>
      </w:r>
      <w:r w:rsidRPr="00991384">
        <w:rPr>
          <w:rFonts w:ascii="Arial" w:hAnsi="Arial" w:cs="Arial"/>
          <w:b/>
          <w:i/>
          <w:iCs/>
          <w:snapToGrid w:val="0"/>
          <w:sz w:val="20"/>
          <w:szCs w:val="20"/>
        </w:rPr>
        <w:t xml:space="preserve"> </w:t>
      </w:r>
      <w:r w:rsidR="00626EA2" w:rsidRPr="00991384">
        <w:rPr>
          <w:rFonts w:ascii="Arial" w:hAnsi="Arial" w:cs="Arial"/>
          <w:b/>
          <w:iCs/>
          <w:snapToGrid w:val="0"/>
          <w:sz w:val="20"/>
          <w:szCs w:val="20"/>
        </w:rPr>
        <w:t>82A</w:t>
      </w:r>
      <w:r w:rsidRPr="00991384">
        <w:rPr>
          <w:rFonts w:ascii="Arial" w:hAnsi="Arial" w:cs="Arial"/>
          <w:b/>
          <w:iCs/>
          <w:snapToGrid w:val="0"/>
          <w:sz w:val="20"/>
          <w:szCs w:val="20"/>
        </w:rPr>
        <w:t>112 Exportértékesítés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(2) bekezdés</w:t>
      </w:r>
      <w:r w:rsidR="00BE5785" w:rsidRPr="00991384">
        <w:rPr>
          <w:rFonts w:ascii="Arial" w:hAnsi="Arial" w:cs="Arial"/>
          <w:iCs/>
          <w:snapToGrid w:val="0"/>
          <w:sz w:val="20"/>
          <w:szCs w:val="20"/>
        </w:rPr>
        <w:t>é</w:t>
      </w:r>
      <w:r w:rsidRPr="00991384">
        <w:rPr>
          <w:rFonts w:ascii="Arial" w:hAnsi="Arial" w:cs="Arial"/>
          <w:iCs/>
          <w:snapToGrid w:val="0"/>
          <w:sz w:val="20"/>
          <w:szCs w:val="20"/>
        </w:rPr>
        <w:t>ben foglaltak határozzák meg.</w:t>
      </w:r>
    </w:p>
    <w:p w14:paraId="4B01F63E" w14:textId="77777777" w:rsidR="00790284" w:rsidRPr="00991384" w:rsidRDefault="00790284" w:rsidP="00790284">
      <w:pPr>
        <w:jc w:val="both"/>
        <w:rPr>
          <w:rFonts w:ascii="Arial" w:hAnsi="Arial" w:cs="Arial"/>
          <w:snapToGrid w:val="0"/>
          <w:sz w:val="20"/>
          <w:szCs w:val="20"/>
        </w:rPr>
      </w:pPr>
    </w:p>
    <w:p w14:paraId="25507939" w14:textId="77777777" w:rsidR="00AA3BCE" w:rsidRPr="00991384" w:rsidRDefault="00790284" w:rsidP="00BA14F7">
      <w:pPr>
        <w:ind w:left="284" w:hanging="284"/>
        <w:jc w:val="both"/>
        <w:rPr>
          <w:rFonts w:ascii="Arial" w:hAnsi="Arial" w:cs="Arial"/>
          <w:snapToGrid w:val="0"/>
          <w:sz w:val="20"/>
          <w:szCs w:val="20"/>
        </w:rPr>
      </w:pPr>
      <w:r w:rsidRPr="00991384">
        <w:rPr>
          <w:rFonts w:ascii="Arial" w:hAnsi="Arial" w:cs="Arial"/>
          <w:snapToGrid w:val="0"/>
          <w:sz w:val="20"/>
          <w:szCs w:val="20"/>
        </w:rPr>
        <w:t>Mind a bel-, mind a külföldi értékesítés nettó árbevételét fő tevékenységtípusonként kell részletezni:</w:t>
      </w:r>
    </w:p>
    <w:p w14:paraId="1B474B3D" w14:textId="4EAEEF4A" w:rsidR="00AA3BCE"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e</w:t>
      </w:r>
      <w:r w:rsidR="00AA3BCE" w:rsidRPr="00991384">
        <w:rPr>
          <w:rFonts w:ascii="Arial" w:hAnsi="Arial" w:cs="Arial"/>
          <w:iCs/>
          <w:snapToGrid w:val="0"/>
          <w:sz w:val="20"/>
          <w:szCs w:val="20"/>
        </w:rPr>
        <w:t xml:space="preserve">lektronikuspénz kibocsátásának díjbevétele és kapcsolódó pénzügyi szolgáltatások díjbevétele a </w:t>
      </w:r>
      <w:r w:rsidR="004E4C66" w:rsidRPr="00991384">
        <w:rPr>
          <w:rFonts w:ascii="Arial" w:hAnsi="Arial" w:cs="Arial"/>
          <w:iCs/>
          <w:snapToGrid w:val="0"/>
          <w:sz w:val="20"/>
          <w:szCs w:val="20"/>
        </w:rPr>
        <w:t>Pszkr.</w:t>
      </w:r>
      <w:r w:rsidR="00AA3BCE" w:rsidRPr="00991384">
        <w:rPr>
          <w:rFonts w:ascii="Arial" w:hAnsi="Arial" w:cs="Arial"/>
          <w:iCs/>
          <w:snapToGrid w:val="0"/>
          <w:sz w:val="20"/>
          <w:szCs w:val="20"/>
        </w:rPr>
        <w:t xml:space="preserve"> 17/B. § (4) bekezdése szerint</w:t>
      </w:r>
      <w:r w:rsidR="00425EA3" w:rsidRPr="00991384">
        <w:rPr>
          <w:rFonts w:ascii="Arial" w:hAnsi="Arial" w:cs="Arial"/>
          <w:iCs/>
          <w:snapToGrid w:val="0"/>
          <w:sz w:val="20"/>
          <w:szCs w:val="20"/>
        </w:rPr>
        <w:t>;</w:t>
      </w:r>
    </w:p>
    <w:p w14:paraId="191E1A3C" w14:textId="281EC1A0"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snapToGrid w:val="0"/>
          <w:sz w:val="20"/>
          <w:szCs w:val="20"/>
        </w:rPr>
        <w:t>a</w:t>
      </w:r>
      <w:r w:rsidR="00790284" w:rsidRPr="00991384">
        <w:rPr>
          <w:rFonts w:ascii="Arial" w:hAnsi="Arial" w:cs="Arial"/>
          <w:snapToGrid w:val="0"/>
          <w:sz w:val="20"/>
          <w:szCs w:val="20"/>
        </w:rPr>
        <w:t xml:space="preserve"> pénzforgalmi műveletek (fizetési számlára, </w:t>
      </w:r>
      <w:r w:rsidR="00CD14E7" w:rsidRPr="00991384">
        <w:rPr>
          <w:rFonts w:ascii="Arial" w:hAnsi="Arial" w:cs="Arial"/>
          <w:snapToGrid w:val="0"/>
          <w:sz w:val="20"/>
          <w:szCs w:val="20"/>
        </w:rPr>
        <w:t xml:space="preserve">és </w:t>
      </w:r>
      <w:r w:rsidR="00790284" w:rsidRPr="00991384">
        <w:rPr>
          <w:rFonts w:ascii="Arial" w:hAnsi="Arial" w:cs="Arial"/>
          <w:snapToGrid w:val="0"/>
          <w:sz w:val="20"/>
          <w:szCs w:val="20"/>
        </w:rPr>
        <w:t xml:space="preserve">számláról történő készpénz be- és kifizetése, beleértve a fizetési számla vezetéséhez szükséges tevékenységeket, </w:t>
      </w:r>
      <w:r w:rsidR="00790284" w:rsidRPr="00991384">
        <w:rPr>
          <w:rFonts w:ascii="Arial" w:hAnsi="Arial" w:cs="Arial"/>
          <w:bCs/>
          <w:snapToGrid w:val="0"/>
          <w:sz w:val="20"/>
          <w:szCs w:val="20"/>
        </w:rPr>
        <w:t>a fizetési művelet fizetési számlák között, a pénzmozgások hitelkeretből történő teljesítése</w:t>
      </w:r>
      <w:r w:rsidR="00AA3BCE" w:rsidRPr="00991384">
        <w:rPr>
          <w:rFonts w:ascii="Arial" w:hAnsi="Arial" w:cs="Arial"/>
          <w:bCs/>
          <w:snapToGrid w:val="0"/>
          <w:sz w:val="20"/>
          <w:szCs w:val="20"/>
        </w:rPr>
        <w:t>)</w:t>
      </w:r>
      <w:r w:rsidR="00425EA3" w:rsidRPr="00991384">
        <w:rPr>
          <w:rFonts w:ascii="Arial" w:hAnsi="Arial" w:cs="Arial"/>
          <w:snapToGrid w:val="0"/>
          <w:sz w:val="20"/>
          <w:szCs w:val="20"/>
        </w:rPr>
        <w:t>;</w:t>
      </w:r>
    </w:p>
    <w:p w14:paraId="32E136AE" w14:textId="3EF6E580" w:rsidR="00790284" w:rsidRPr="005A46A7" w:rsidRDefault="00790284" w:rsidP="005A46A7">
      <w:pPr>
        <w:pStyle w:val="Listaszerbekezds"/>
        <w:numPr>
          <w:ilvl w:val="0"/>
          <w:numId w:val="62"/>
        </w:numPr>
        <w:spacing w:after="0"/>
        <w:rPr>
          <w:rFonts w:ascii="Arial" w:hAnsi="Arial" w:cs="Arial"/>
          <w:iCs/>
          <w:snapToGrid w:val="0"/>
          <w:sz w:val="20"/>
          <w:szCs w:val="20"/>
        </w:rPr>
      </w:pPr>
      <w:r w:rsidRPr="005A46A7">
        <w:rPr>
          <w:rFonts w:ascii="Arial" w:hAnsi="Arial" w:cs="Arial"/>
          <w:snapToGrid w:val="0"/>
          <w:sz w:val="20"/>
          <w:szCs w:val="20"/>
        </w:rPr>
        <w:t>készp</w:t>
      </w:r>
      <w:r w:rsidRPr="005A46A7">
        <w:rPr>
          <w:rFonts w:ascii="Arial" w:hAnsi="Arial" w:cs="Arial"/>
          <w:bCs/>
          <w:snapToGrid w:val="0"/>
          <w:sz w:val="20"/>
          <w:szCs w:val="20"/>
        </w:rPr>
        <w:t>énzátutalás</w:t>
      </w:r>
      <w:r w:rsidR="00425EA3" w:rsidRPr="005A46A7">
        <w:rPr>
          <w:rFonts w:ascii="Arial" w:hAnsi="Arial" w:cs="Arial"/>
          <w:bCs/>
          <w:snapToGrid w:val="0"/>
          <w:sz w:val="20"/>
          <w:szCs w:val="20"/>
        </w:rPr>
        <w:t>;</w:t>
      </w:r>
    </w:p>
    <w:p w14:paraId="04FB849C" w14:textId="20CF3931"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fizetési művelet érdekében végrehajtott, készpénz helyettesítő fizetési eszköz kibocsátás</w:t>
      </w:r>
      <w:r w:rsidR="00425EA3" w:rsidRPr="00991384">
        <w:rPr>
          <w:rFonts w:ascii="Arial" w:hAnsi="Arial" w:cs="Arial"/>
          <w:bCs/>
          <w:snapToGrid w:val="0"/>
          <w:sz w:val="20"/>
          <w:szCs w:val="20"/>
        </w:rPr>
        <w:t>;</w:t>
      </w:r>
    </w:p>
    <w:p w14:paraId="401B0E84" w14:textId="48D1D089"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a fizetési művelet teljesítéséhez kapcsolódó hitel- és kölcsönnyújtással szorosan összefüggő pénzforgalmi szolgáltatások</w:t>
      </w:r>
      <w:r w:rsidR="00425EA3" w:rsidRPr="00991384">
        <w:rPr>
          <w:rFonts w:ascii="Arial" w:hAnsi="Arial" w:cs="Arial"/>
          <w:snapToGrid w:val="0"/>
          <w:sz w:val="20"/>
          <w:szCs w:val="20"/>
        </w:rPr>
        <w:t>;</w:t>
      </w:r>
    </w:p>
    <w:p w14:paraId="6908C07B" w14:textId="3044708B"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a</w:t>
      </w:r>
      <w:r w:rsidR="00790284" w:rsidRPr="00991384">
        <w:rPr>
          <w:rFonts w:ascii="Arial" w:hAnsi="Arial" w:cs="Arial"/>
          <w:iCs/>
          <w:snapToGrid w:val="0"/>
          <w:sz w:val="20"/>
          <w:szCs w:val="20"/>
        </w:rPr>
        <w:t xml:space="preserve">z egyéb bevételek elsősorban az egyéb üzleti tevékenységgel összefüggő, 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73. és 74. §-a szerinti bevételeket tartalmazza.</w:t>
      </w:r>
    </w:p>
    <w:p w14:paraId="0FCD296B" w14:textId="77777777" w:rsidR="00790284" w:rsidRPr="00991384" w:rsidRDefault="00790284" w:rsidP="00790284">
      <w:pPr>
        <w:rPr>
          <w:rFonts w:ascii="Arial" w:hAnsi="Arial" w:cs="Arial"/>
          <w:iCs/>
          <w:snapToGrid w:val="0"/>
          <w:sz w:val="20"/>
          <w:szCs w:val="20"/>
        </w:rPr>
      </w:pPr>
    </w:p>
    <w:p w14:paraId="4CBAB594"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12 II. Aktivált teljesítmények értéke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kitöltésénél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76. §-</w:t>
      </w:r>
      <w:r w:rsidR="00BE5785" w:rsidRPr="00991384">
        <w:rPr>
          <w:rFonts w:ascii="Arial" w:hAnsi="Arial" w:cs="Arial"/>
          <w:iCs/>
          <w:snapToGrid w:val="0"/>
          <w:sz w:val="20"/>
          <w:szCs w:val="20"/>
        </w:rPr>
        <w:t>á</w:t>
      </w:r>
      <w:r w:rsidRPr="00991384">
        <w:rPr>
          <w:rFonts w:ascii="Arial" w:hAnsi="Arial" w:cs="Arial"/>
          <w:iCs/>
          <w:snapToGrid w:val="0"/>
          <w:sz w:val="20"/>
          <w:szCs w:val="20"/>
        </w:rPr>
        <w:t xml:space="preserve">ban foglaltak az irányadók. </w:t>
      </w:r>
    </w:p>
    <w:p w14:paraId="31D4C216" w14:textId="77777777" w:rsidR="00790284" w:rsidRPr="00991384" w:rsidRDefault="00790284" w:rsidP="00790284">
      <w:pPr>
        <w:jc w:val="both"/>
        <w:rPr>
          <w:rFonts w:ascii="Arial" w:hAnsi="Arial" w:cs="Arial"/>
          <w:iCs/>
          <w:snapToGrid w:val="0"/>
          <w:sz w:val="20"/>
          <w:szCs w:val="20"/>
        </w:rPr>
      </w:pPr>
    </w:p>
    <w:p w14:paraId="4A269F3B"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13 III. Egyéb bevételek</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77. §-ában foglaltak, a </w:t>
      </w:r>
      <w:r w:rsidR="00AA3BCE" w:rsidRPr="00991384">
        <w:rPr>
          <w:rFonts w:ascii="Arial" w:hAnsi="Arial" w:cs="Arial"/>
          <w:b/>
          <w:iCs/>
          <w:snapToGrid w:val="0"/>
          <w:sz w:val="20"/>
          <w:szCs w:val="20"/>
        </w:rPr>
        <w:t>82A</w:t>
      </w:r>
      <w:r w:rsidRPr="00991384">
        <w:rPr>
          <w:rFonts w:ascii="Arial" w:hAnsi="Arial" w:cs="Arial"/>
          <w:b/>
          <w:iCs/>
          <w:snapToGrid w:val="0"/>
          <w:sz w:val="20"/>
          <w:szCs w:val="20"/>
        </w:rPr>
        <w:t>17 VII. Egyéb ráfordítások</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81. §-ában foglaltak határozzák meg. </w:t>
      </w:r>
    </w:p>
    <w:p w14:paraId="46B78116" w14:textId="77777777" w:rsidR="00790284" w:rsidRPr="00991384" w:rsidRDefault="00790284" w:rsidP="00790284">
      <w:pPr>
        <w:jc w:val="both"/>
        <w:rPr>
          <w:rFonts w:ascii="Arial" w:hAnsi="Arial" w:cs="Arial"/>
          <w:iCs/>
          <w:snapToGrid w:val="0"/>
          <w:sz w:val="20"/>
          <w:szCs w:val="20"/>
        </w:rPr>
      </w:pPr>
    </w:p>
    <w:p w14:paraId="08DFFCFE"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Az eredménykimutatás egyéb bevételek és ráfordítások főbb tételeit az alábbi táblázat tartalmazza:</w:t>
      </w:r>
    </w:p>
    <w:p w14:paraId="13F94124" w14:textId="77777777" w:rsidR="00194927" w:rsidRPr="00991384" w:rsidRDefault="00194927" w:rsidP="00790284">
      <w:pPr>
        <w:jc w:val="both"/>
        <w:rPr>
          <w:rFonts w:ascii="Arial" w:hAnsi="Arial" w:cs="Arial"/>
          <w:iCs/>
          <w:snapToGrid w:val="0"/>
          <w:sz w:val="20"/>
          <w:szCs w:val="20"/>
        </w:rPr>
      </w:pPr>
    </w:p>
    <w:tbl>
      <w:tblPr>
        <w:tblW w:w="9356" w:type="dxa"/>
        <w:tblInd w:w="-72" w:type="dxa"/>
        <w:tblCellMar>
          <w:left w:w="70" w:type="dxa"/>
          <w:right w:w="70" w:type="dxa"/>
        </w:tblCellMar>
        <w:tblLook w:val="04A0" w:firstRow="1" w:lastRow="0" w:firstColumn="1" w:lastColumn="0" w:noHBand="0" w:noVBand="1"/>
      </w:tblPr>
      <w:tblGrid>
        <w:gridCol w:w="830"/>
        <w:gridCol w:w="2120"/>
        <w:gridCol w:w="1878"/>
        <w:gridCol w:w="885"/>
        <w:gridCol w:w="2120"/>
        <w:gridCol w:w="1843"/>
      </w:tblGrid>
      <w:tr w:rsidR="00790284" w:rsidRPr="00991384" w14:paraId="600F4026"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C3A4"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551241F2"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3878B2D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9709D7F"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4056D300"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DE973E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r>
      <w:tr w:rsidR="00790284" w:rsidRPr="00991384" w14:paraId="4DD85281"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CE19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230784B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V. Egyéb bevételek</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727B7463" w14:textId="77777777" w:rsidR="00790284" w:rsidRPr="00991384" w:rsidRDefault="00790284" w:rsidP="00790284">
            <w:pPr>
              <w:rPr>
                <w:rFonts w:ascii="Arial" w:hAnsi="Arial" w:cs="Arial"/>
                <w:b/>
                <w:bCs/>
                <w:sz w:val="20"/>
                <w:szCs w:val="20"/>
              </w:rPr>
            </w:pP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52CE93D"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26FC729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 xml:space="preserve">VI. Egyéb ráfordítások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DC51C38" w14:textId="77777777" w:rsidR="00790284" w:rsidRPr="00991384" w:rsidRDefault="00790284" w:rsidP="00790284">
            <w:pPr>
              <w:rPr>
                <w:rFonts w:ascii="Arial" w:hAnsi="Arial" w:cs="Arial"/>
                <w:b/>
                <w:bCs/>
                <w:sz w:val="20"/>
                <w:szCs w:val="20"/>
              </w:rPr>
            </w:pPr>
          </w:p>
        </w:tc>
      </w:tr>
      <w:tr w:rsidR="00790284" w:rsidRPr="00991384" w14:paraId="033CC7EF"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7EE2079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1</w:t>
            </w:r>
          </w:p>
        </w:tc>
        <w:tc>
          <w:tcPr>
            <w:tcW w:w="2006" w:type="dxa"/>
            <w:tcBorders>
              <w:top w:val="nil"/>
              <w:left w:val="nil"/>
              <w:bottom w:val="single" w:sz="4" w:space="0" w:color="auto"/>
              <w:right w:val="single" w:sz="4" w:space="0" w:color="auto"/>
            </w:tcBorders>
            <w:shd w:val="clear" w:color="auto" w:fill="auto"/>
            <w:vAlign w:val="center"/>
            <w:hideMark/>
          </w:tcPr>
          <w:p w14:paraId="404AE954" w14:textId="368F9BE1"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értékesítéséből és átadásából származó</w:t>
            </w:r>
            <w:r w:rsidR="005C3E40">
              <w:rPr>
                <w:rFonts w:ascii="Arial" w:hAnsi="Arial" w:cs="Arial"/>
                <w:sz w:val="20"/>
                <w:szCs w:val="20"/>
              </w:rPr>
              <w:t xml:space="preserve"> nyereség</w:t>
            </w:r>
          </w:p>
        </w:tc>
        <w:tc>
          <w:tcPr>
            <w:tcW w:w="1878" w:type="dxa"/>
            <w:tcBorders>
              <w:top w:val="nil"/>
              <w:left w:val="nil"/>
              <w:bottom w:val="single" w:sz="4" w:space="0" w:color="auto"/>
              <w:right w:val="single" w:sz="4" w:space="0" w:color="auto"/>
            </w:tcBorders>
            <w:shd w:val="clear" w:color="auto" w:fill="auto"/>
            <w:vAlign w:val="center"/>
            <w:hideMark/>
          </w:tcPr>
          <w:p w14:paraId="14E60686" w14:textId="77777777" w:rsidR="00790284" w:rsidRPr="00991384" w:rsidRDefault="0082145D" w:rsidP="00BE5785">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 </w:t>
            </w:r>
            <w:r w:rsidR="00954339" w:rsidRPr="00991384">
              <w:rPr>
                <w:rFonts w:ascii="Arial" w:hAnsi="Arial" w:cs="Arial"/>
                <w:sz w:val="20"/>
                <w:szCs w:val="20"/>
              </w:rPr>
              <w:t xml:space="preserve">bekezdés </w:t>
            </w:r>
            <w:r w:rsidR="002A1B99" w:rsidRPr="00991384">
              <w:rPr>
                <w:rFonts w:ascii="Arial" w:hAnsi="Arial" w:cs="Arial"/>
                <w:sz w:val="20"/>
                <w:szCs w:val="20"/>
              </w:rPr>
              <w:t>e</w:t>
            </w:r>
            <w:r w:rsidR="00BE5785" w:rsidRPr="00991384">
              <w:rPr>
                <w:rFonts w:ascii="Arial" w:hAnsi="Arial" w:cs="Arial"/>
                <w:sz w:val="20"/>
                <w:szCs w:val="20"/>
              </w:rPr>
              <w:t>)</w:t>
            </w:r>
            <w:r w:rsidR="00954339" w:rsidRPr="00991384">
              <w:rPr>
                <w:rFonts w:ascii="Arial" w:hAnsi="Arial" w:cs="Arial"/>
                <w:sz w:val="20"/>
                <w:szCs w:val="20"/>
              </w:rPr>
              <w:t xml:space="preserve"> pont</w:t>
            </w:r>
            <w:r w:rsidR="00790284" w:rsidRPr="00991384">
              <w:rPr>
                <w:rFonts w:ascii="Arial" w:hAnsi="Arial" w:cs="Arial"/>
                <w:sz w:val="20"/>
                <w:szCs w:val="20"/>
              </w:rPr>
              <w:t xml:space="preserve">; 72. § (4) </w:t>
            </w:r>
            <w:r w:rsidR="00CD7703" w:rsidRPr="00991384">
              <w:rPr>
                <w:rFonts w:ascii="Arial" w:hAnsi="Arial" w:cs="Arial"/>
                <w:sz w:val="20"/>
                <w:szCs w:val="20"/>
              </w:rPr>
              <w:t xml:space="preserve">bekezdés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5794EF5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1</w:t>
            </w:r>
          </w:p>
        </w:tc>
        <w:tc>
          <w:tcPr>
            <w:tcW w:w="1914" w:type="dxa"/>
            <w:tcBorders>
              <w:top w:val="nil"/>
              <w:left w:val="nil"/>
              <w:bottom w:val="single" w:sz="4" w:space="0" w:color="auto"/>
              <w:right w:val="single" w:sz="4" w:space="0" w:color="auto"/>
            </w:tcBorders>
            <w:shd w:val="clear" w:color="auto" w:fill="auto"/>
            <w:vAlign w:val="center"/>
            <w:hideMark/>
          </w:tcPr>
          <w:p w14:paraId="07AE99FA" w14:textId="7966A8E2"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w:t>
            </w:r>
            <w:r w:rsidR="00B77A02">
              <w:rPr>
                <w:rFonts w:ascii="Arial" w:hAnsi="Arial" w:cs="Arial"/>
                <w:sz w:val="20"/>
                <w:szCs w:val="20"/>
              </w:rPr>
              <w:t xml:space="preserve">éből és </w:t>
            </w:r>
            <w:r w:rsidRPr="00991384">
              <w:rPr>
                <w:rFonts w:ascii="Arial" w:hAnsi="Arial" w:cs="Arial"/>
                <w:sz w:val="20"/>
                <w:szCs w:val="20"/>
              </w:rPr>
              <w:t>átadás</w:t>
            </w:r>
            <w:r w:rsidR="00B77A02">
              <w:rPr>
                <w:rFonts w:ascii="Arial" w:hAnsi="Arial" w:cs="Arial"/>
                <w:sz w:val="20"/>
                <w:szCs w:val="20"/>
              </w:rPr>
              <w:t xml:space="preserve">ából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5055B63B"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72. § (4)</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790284" w:rsidRPr="00991384">
              <w:rPr>
                <w:rFonts w:ascii="Arial" w:hAnsi="Arial" w:cs="Arial"/>
                <w:sz w:val="20"/>
                <w:szCs w:val="20"/>
              </w:rPr>
              <w:t xml:space="preserve"> </w:t>
            </w:r>
            <w:r w:rsidR="00954339" w:rsidRPr="00991384">
              <w:rPr>
                <w:rFonts w:ascii="Arial" w:hAnsi="Arial" w:cs="Arial"/>
                <w:sz w:val="20"/>
                <w:szCs w:val="20"/>
              </w:rPr>
              <w:t>pont</w:t>
            </w:r>
          </w:p>
        </w:tc>
      </w:tr>
      <w:tr w:rsidR="00790284" w:rsidRPr="00991384" w14:paraId="71C5DBF6"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DCECEC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2</w:t>
            </w:r>
          </w:p>
        </w:tc>
        <w:tc>
          <w:tcPr>
            <w:tcW w:w="2006" w:type="dxa"/>
            <w:tcBorders>
              <w:top w:val="nil"/>
              <w:left w:val="nil"/>
              <w:bottom w:val="single" w:sz="4" w:space="0" w:color="auto"/>
              <w:right w:val="single" w:sz="4" w:space="0" w:color="auto"/>
            </w:tcBorders>
            <w:shd w:val="clear" w:color="auto" w:fill="auto"/>
            <w:vAlign w:val="center"/>
            <w:hideMark/>
          </w:tcPr>
          <w:p w14:paraId="11DF6F8E" w14:textId="3E5BCE98"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követelések </w:t>
            </w:r>
            <w:r w:rsidR="00B77A02">
              <w:rPr>
                <w:rFonts w:ascii="Arial" w:hAnsi="Arial" w:cs="Arial"/>
                <w:sz w:val="20"/>
                <w:szCs w:val="20"/>
              </w:rPr>
              <w:t>átruházásából (</w:t>
            </w:r>
            <w:r w:rsidRPr="00991384">
              <w:rPr>
                <w:rFonts w:ascii="Arial" w:hAnsi="Arial" w:cs="Arial"/>
                <w:sz w:val="20"/>
                <w:szCs w:val="20"/>
              </w:rPr>
              <w:t>engedményezéséből</w:t>
            </w:r>
            <w:r w:rsidR="00B77A02">
              <w:rPr>
                <w:rFonts w:ascii="Arial" w:hAnsi="Arial" w:cs="Arial"/>
                <w:sz w:val="20"/>
                <w:szCs w:val="20"/>
              </w:rPr>
              <w:t>)</w:t>
            </w:r>
            <w:r w:rsidRPr="00991384">
              <w:rPr>
                <w:rFonts w:ascii="Arial" w:hAnsi="Arial" w:cs="Arial"/>
                <w:sz w:val="20"/>
                <w:szCs w:val="20"/>
              </w:rPr>
              <w:t xml:space="preserve"> származó </w:t>
            </w:r>
            <w:r w:rsidR="005C3E40">
              <w:rPr>
                <w:rFonts w:ascii="Arial" w:hAnsi="Arial" w:cs="Arial"/>
                <w:sz w:val="20"/>
                <w:szCs w:val="20"/>
              </w:rPr>
              <w:t>nyereség</w:t>
            </w:r>
            <w:r w:rsidRPr="00991384">
              <w:rPr>
                <w:rFonts w:ascii="Arial" w:hAnsi="Arial" w:cs="Arial"/>
                <w:sz w:val="20"/>
                <w:szCs w:val="20"/>
              </w:rPr>
              <w:t xml:space="preserve"> </w:t>
            </w:r>
          </w:p>
        </w:tc>
        <w:tc>
          <w:tcPr>
            <w:tcW w:w="1878" w:type="dxa"/>
            <w:tcBorders>
              <w:top w:val="nil"/>
              <w:left w:val="nil"/>
              <w:bottom w:val="single" w:sz="4" w:space="0" w:color="auto"/>
              <w:right w:val="single" w:sz="4" w:space="0" w:color="auto"/>
            </w:tcBorders>
            <w:shd w:val="clear" w:color="auto" w:fill="auto"/>
            <w:vAlign w:val="center"/>
            <w:hideMark/>
          </w:tcPr>
          <w:p w14:paraId="43C75B19"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d)</w:t>
            </w:r>
            <w:r w:rsidR="00954339"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auto" w:fill="auto"/>
            <w:noWrap/>
            <w:vAlign w:val="center"/>
            <w:hideMark/>
          </w:tcPr>
          <w:p w14:paraId="51FEB6FB"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2</w:t>
            </w:r>
          </w:p>
        </w:tc>
        <w:tc>
          <w:tcPr>
            <w:tcW w:w="1914" w:type="dxa"/>
            <w:tcBorders>
              <w:top w:val="nil"/>
              <w:left w:val="nil"/>
              <w:bottom w:val="single" w:sz="4" w:space="0" w:color="auto"/>
              <w:right w:val="single" w:sz="4" w:space="0" w:color="auto"/>
            </w:tcBorders>
            <w:shd w:val="clear" w:color="auto" w:fill="auto"/>
            <w:vAlign w:val="center"/>
            <w:hideMark/>
          </w:tcPr>
          <w:p w14:paraId="33BEA06A" w14:textId="63117E79" w:rsidR="00790284" w:rsidRPr="00991384" w:rsidRDefault="00790284" w:rsidP="00790284">
            <w:pPr>
              <w:rPr>
                <w:rFonts w:ascii="Arial" w:hAnsi="Arial" w:cs="Arial"/>
                <w:sz w:val="20"/>
                <w:szCs w:val="20"/>
              </w:rPr>
            </w:pPr>
            <w:r w:rsidRPr="00991384">
              <w:rPr>
                <w:rFonts w:ascii="Arial" w:hAnsi="Arial" w:cs="Arial"/>
                <w:sz w:val="20"/>
                <w:szCs w:val="20"/>
              </w:rPr>
              <w:t>Saját követelés</w:t>
            </w:r>
            <w:r w:rsidR="00B77A02">
              <w:rPr>
                <w:rFonts w:ascii="Arial" w:hAnsi="Arial" w:cs="Arial"/>
                <w:sz w:val="20"/>
                <w:szCs w:val="20"/>
              </w:rPr>
              <w:t xml:space="preserve"> átruházás</w:t>
            </w:r>
            <w:r w:rsidR="000E42B6">
              <w:rPr>
                <w:rFonts w:ascii="Arial" w:hAnsi="Arial" w:cs="Arial"/>
                <w:sz w:val="20"/>
                <w:szCs w:val="20"/>
              </w:rPr>
              <w:t>ából (</w:t>
            </w:r>
            <w:r w:rsidRPr="00991384">
              <w:rPr>
                <w:rFonts w:ascii="Arial" w:hAnsi="Arial" w:cs="Arial"/>
                <w:sz w:val="20"/>
                <w:szCs w:val="20"/>
              </w:rPr>
              <w:t>engedményezés</w:t>
            </w:r>
            <w:r w:rsidR="000E42B6">
              <w:rPr>
                <w:rFonts w:ascii="Arial" w:hAnsi="Arial" w:cs="Arial"/>
                <w:sz w:val="20"/>
                <w:szCs w:val="20"/>
              </w:rPr>
              <w:t xml:space="preserve">éből)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331CC532"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f)</w:t>
            </w:r>
            <w:r w:rsidR="00954339" w:rsidRPr="00991384">
              <w:rPr>
                <w:rFonts w:ascii="Arial" w:hAnsi="Arial" w:cs="Arial"/>
                <w:sz w:val="20"/>
                <w:szCs w:val="20"/>
              </w:rPr>
              <w:t xml:space="preserve"> pont</w:t>
            </w:r>
          </w:p>
        </w:tc>
      </w:tr>
      <w:tr w:rsidR="00790284" w:rsidRPr="00991384" w14:paraId="66EC10F1" w14:textId="77777777" w:rsidTr="00C25B5A">
        <w:trPr>
          <w:trHeight w:val="6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4E94738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02142AF"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07080D58"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5AF48D4F"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3</w:t>
            </w:r>
          </w:p>
        </w:tc>
        <w:tc>
          <w:tcPr>
            <w:tcW w:w="1914" w:type="dxa"/>
            <w:tcBorders>
              <w:top w:val="nil"/>
              <w:left w:val="nil"/>
              <w:bottom w:val="single" w:sz="4" w:space="0" w:color="auto"/>
              <w:right w:val="single" w:sz="4" w:space="0" w:color="auto"/>
            </w:tcBorders>
            <w:shd w:val="clear" w:color="auto" w:fill="auto"/>
            <w:vAlign w:val="center"/>
            <w:hideMark/>
          </w:tcPr>
          <w:p w14:paraId="72DDED35"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 könyv szerinti értéke leíráskor </w:t>
            </w:r>
          </w:p>
        </w:tc>
        <w:tc>
          <w:tcPr>
            <w:tcW w:w="1843" w:type="dxa"/>
            <w:tcBorders>
              <w:top w:val="nil"/>
              <w:left w:val="nil"/>
              <w:bottom w:val="single" w:sz="4" w:space="0" w:color="auto"/>
              <w:right w:val="single" w:sz="4" w:space="0" w:color="auto"/>
            </w:tcBorders>
            <w:shd w:val="clear" w:color="auto" w:fill="auto"/>
            <w:vAlign w:val="center"/>
            <w:hideMark/>
          </w:tcPr>
          <w:p w14:paraId="46E1FE78"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b)</w:t>
            </w:r>
            <w:r w:rsidR="00954339" w:rsidRPr="00991384">
              <w:rPr>
                <w:rFonts w:ascii="Arial" w:hAnsi="Arial" w:cs="Arial"/>
                <w:sz w:val="20"/>
                <w:szCs w:val="20"/>
              </w:rPr>
              <w:t xml:space="preserve"> pont</w:t>
            </w:r>
          </w:p>
        </w:tc>
      </w:tr>
      <w:tr w:rsidR="00790284" w:rsidRPr="00991384" w14:paraId="19B31D48"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952D51B" w14:textId="77777777" w:rsidR="00790284" w:rsidRPr="00991384" w:rsidRDefault="00790284" w:rsidP="00AA3BCE">
            <w:pPr>
              <w:rPr>
                <w:rFonts w:ascii="Arial" w:hAnsi="Arial" w:cs="Arial"/>
                <w:sz w:val="20"/>
                <w:szCs w:val="20"/>
              </w:rPr>
            </w:pPr>
            <w:r w:rsidRPr="00991384">
              <w:rPr>
                <w:rFonts w:ascii="Arial" w:hAnsi="Arial" w:cs="Arial"/>
                <w:sz w:val="20"/>
                <w:szCs w:val="20"/>
              </w:rPr>
              <w:lastRenderedPageBreak/>
              <w:t>82A1</w:t>
            </w:r>
            <w:r w:rsidR="00AA3BCE" w:rsidRPr="00991384">
              <w:rPr>
                <w:rFonts w:ascii="Arial" w:hAnsi="Arial" w:cs="Arial"/>
                <w:sz w:val="20"/>
                <w:szCs w:val="20"/>
              </w:rPr>
              <w:t>3</w:t>
            </w:r>
            <w:r w:rsidRPr="00991384">
              <w:rPr>
                <w:rFonts w:ascii="Arial" w:hAnsi="Arial" w:cs="Arial"/>
                <w:sz w:val="20"/>
                <w:szCs w:val="20"/>
              </w:rPr>
              <w:t>3</w:t>
            </w:r>
          </w:p>
        </w:tc>
        <w:tc>
          <w:tcPr>
            <w:tcW w:w="2006" w:type="dxa"/>
            <w:tcBorders>
              <w:top w:val="nil"/>
              <w:left w:val="nil"/>
              <w:bottom w:val="single" w:sz="4" w:space="0" w:color="auto"/>
              <w:right w:val="single" w:sz="4" w:space="0" w:color="auto"/>
            </w:tcBorders>
            <w:shd w:val="clear" w:color="auto" w:fill="auto"/>
            <w:vAlign w:val="center"/>
            <w:hideMark/>
          </w:tcPr>
          <w:p w14:paraId="49C62155" w14:textId="77777777" w:rsidR="00790284" w:rsidRPr="00991384" w:rsidRDefault="00790284" w:rsidP="00790284">
            <w:pPr>
              <w:rPr>
                <w:rFonts w:ascii="Arial" w:hAnsi="Arial" w:cs="Arial"/>
                <w:sz w:val="20"/>
                <w:szCs w:val="20"/>
              </w:rPr>
            </w:pPr>
            <w:r w:rsidRPr="00991384">
              <w:rPr>
                <w:rFonts w:ascii="Arial" w:hAnsi="Arial" w:cs="Arial"/>
                <w:sz w:val="20"/>
                <w:szCs w:val="20"/>
              </w:rPr>
              <w:t>Behajthatatlannak minősített és leírt követelésből származó bevételek</w:t>
            </w:r>
          </w:p>
        </w:tc>
        <w:tc>
          <w:tcPr>
            <w:tcW w:w="1878" w:type="dxa"/>
            <w:tcBorders>
              <w:top w:val="nil"/>
              <w:left w:val="nil"/>
              <w:bottom w:val="single" w:sz="4" w:space="0" w:color="auto"/>
              <w:right w:val="single" w:sz="4" w:space="0" w:color="auto"/>
            </w:tcBorders>
            <w:shd w:val="clear" w:color="auto" w:fill="auto"/>
            <w:vAlign w:val="center"/>
            <w:hideMark/>
          </w:tcPr>
          <w:p w14:paraId="50F9A061"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(2)</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51377E"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000000" w:fill="D8D8D8"/>
            <w:noWrap/>
            <w:vAlign w:val="center"/>
            <w:hideMark/>
          </w:tcPr>
          <w:p w14:paraId="138A95A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914" w:type="dxa"/>
            <w:tcBorders>
              <w:top w:val="nil"/>
              <w:left w:val="nil"/>
              <w:bottom w:val="single" w:sz="4" w:space="0" w:color="auto"/>
              <w:right w:val="single" w:sz="4" w:space="0" w:color="auto"/>
            </w:tcBorders>
            <w:shd w:val="clear" w:color="000000" w:fill="D8D8D8"/>
            <w:vAlign w:val="center"/>
            <w:hideMark/>
          </w:tcPr>
          <w:p w14:paraId="469C47D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43" w:type="dxa"/>
            <w:tcBorders>
              <w:top w:val="nil"/>
              <w:left w:val="nil"/>
              <w:bottom w:val="single" w:sz="4" w:space="0" w:color="auto"/>
              <w:right w:val="single" w:sz="4" w:space="0" w:color="auto"/>
            </w:tcBorders>
            <w:shd w:val="clear" w:color="000000" w:fill="D8D8D8"/>
            <w:vAlign w:val="center"/>
            <w:hideMark/>
          </w:tcPr>
          <w:p w14:paraId="747DD075"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r>
      <w:tr w:rsidR="00790284" w:rsidRPr="00991384" w14:paraId="0B369F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777018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4</w:t>
            </w:r>
          </w:p>
        </w:tc>
        <w:tc>
          <w:tcPr>
            <w:tcW w:w="2006" w:type="dxa"/>
            <w:tcBorders>
              <w:top w:val="nil"/>
              <w:left w:val="nil"/>
              <w:bottom w:val="single" w:sz="4" w:space="0" w:color="auto"/>
              <w:right w:val="single" w:sz="4" w:space="0" w:color="auto"/>
            </w:tcBorders>
            <w:shd w:val="clear" w:color="auto" w:fill="auto"/>
            <w:vAlign w:val="center"/>
            <w:hideMark/>
          </w:tcPr>
          <w:p w14:paraId="7B82CF50"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64583B81" w14:textId="77777777" w:rsidR="00B452AC"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 </w:t>
            </w:r>
            <w:r w:rsidR="0051377E" w:rsidRPr="00991384">
              <w:rPr>
                <w:rFonts w:ascii="Arial" w:hAnsi="Arial" w:cs="Arial"/>
                <w:sz w:val="20"/>
                <w:szCs w:val="20"/>
              </w:rPr>
              <w:t>bekezdés</w:t>
            </w:r>
            <w:r w:rsidR="00790284" w:rsidRPr="00991384">
              <w:rPr>
                <w:rFonts w:ascii="Arial" w:hAnsi="Arial" w:cs="Arial"/>
                <w:sz w:val="20"/>
                <w:szCs w:val="20"/>
              </w:rPr>
              <w:br/>
            </w:r>
          </w:p>
          <w:p w14:paraId="27EF9F0E" w14:textId="5A11574A" w:rsidR="00790284" w:rsidRPr="00991384" w:rsidRDefault="00790284" w:rsidP="00790284">
            <w:pPr>
              <w:rPr>
                <w:rFonts w:ascii="Arial" w:hAnsi="Arial" w:cs="Arial"/>
                <w:sz w:val="20"/>
                <w:szCs w:val="20"/>
              </w:rPr>
            </w:pPr>
            <w:r w:rsidRPr="00991384">
              <w:rPr>
                <w:rFonts w:ascii="Arial" w:hAnsi="Arial" w:cs="Arial"/>
                <w:sz w:val="20"/>
                <w:szCs w:val="20"/>
              </w:rPr>
              <w:t xml:space="preserve">Kapcsolódó </w:t>
            </w:r>
            <w:r w:rsidR="00F951B0">
              <w:rPr>
                <w:rFonts w:ascii="Arial" w:hAnsi="Arial" w:cs="Arial"/>
                <w:sz w:val="20"/>
                <w:szCs w:val="20"/>
              </w:rPr>
              <w:t>rendelkezés</w:t>
            </w:r>
            <w:r w:rsidRPr="00991384">
              <w:rPr>
                <w:rFonts w:ascii="Arial" w:hAnsi="Arial" w:cs="Arial"/>
                <w:sz w:val="20"/>
                <w:szCs w:val="20"/>
              </w:rPr>
              <w:t>: 55. § (3)</w:t>
            </w:r>
            <w:r w:rsidR="0051377E"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2EB591B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4</w:t>
            </w:r>
          </w:p>
        </w:tc>
        <w:tc>
          <w:tcPr>
            <w:tcW w:w="1914" w:type="dxa"/>
            <w:tcBorders>
              <w:top w:val="nil"/>
              <w:left w:val="nil"/>
              <w:bottom w:val="single" w:sz="4" w:space="0" w:color="auto"/>
              <w:right w:val="single" w:sz="4" w:space="0" w:color="auto"/>
            </w:tcBorders>
            <w:shd w:val="clear" w:color="auto" w:fill="auto"/>
            <w:vAlign w:val="center"/>
            <w:hideMark/>
          </w:tcPr>
          <w:p w14:paraId="06A4B53D"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77C993C3" w14:textId="664E9649"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t xml:space="preserve"> </w:t>
            </w:r>
            <w:r w:rsidR="00790284" w:rsidRPr="00991384">
              <w:rPr>
                <w:rFonts w:ascii="Arial" w:hAnsi="Arial" w:cs="Arial"/>
                <w:sz w:val="20"/>
                <w:szCs w:val="20"/>
              </w:rPr>
              <w:br/>
              <w:t xml:space="preserve">Kapcsolódó </w:t>
            </w:r>
            <w:r w:rsidR="00F951B0">
              <w:rPr>
                <w:rFonts w:ascii="Arial" w:hAnsi="Arial" w:cs="Arial"/>
                <w:sz w:val="20"/>
                <w:szCs w:val="20"/>
              </w:rPr>
              <w:t>rendelkezés</w:t>
            </w:r>
            <w:r w:rsidR="00790284" w:rsidRPr="00991384">
              <w:rPr>
                <w:rFonts w:ascii="Arial" w:hAnsi="Arial" w:cs="Arial"/>
                <w:sz w:val="20"/>
                <w:szCs w:val="20"/>
              </w:rPr>
              <w:t>: 55. § (1)</w:t>
            </w:r>
            <w:r w:rsidR="00CD7703" w:rsidRPr="00991384">
              <w:rPr>
                <w:rFonts w:ascii="Arial" w:hAnsi="Arial" w:cs="Arial"/>
                <w:sz w:val="20"/>
                <w:szCs w:val="20"/>
              </w:rPr>
              <w:t xml:space="preserve"> és </w:t>
            </w:r>
            <w:r w:rsidR="00790284" w:rsidRPr="00991384">
              <w:rPr>
                <w:rFonts w:ascii="Arial" w:hAnsi="Arial" w:cs="Arial"/>
                <w:sz w:val="20"/>
                <w:szCs w:val="20"/>
              </w:rPr>
              <w:t>(2)</w:t>
            </w:r>
            <w:r w:rsidR="0051377E" w:rsidRPr="00991384">
              <w:rPr>
                <w:rFonts w:ascii="Arial" w:hAnsi="Arial" w:cs="Arial"/>
                <w:sz w:val="20"/>
                <w:szCs w:val="20"/>
              </w:rPr>
              <w:t xml:space="preserve"> bekezdés</w:t>
            </w:r>
          </w:p>
        </w:tc>
      </w:tr>
      <w:tr w:rsidR="00790284" w:rsidRPr="00991384" w14:paraId="52538603"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989D90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5</w:t>
            </w:r>
          </w:p>
        </w:tc>
        <w:tc>
          <w:tcPr>
            <w:tcW w:w="2006" w:type="dxa"/>
            <w:tcBorders>
              <w:top w:val="nil"/>
              <w:left w:val="nil"/>
              <w:bottom w:val="single" w:sz="4" w:space="0" w:color="auto"/>
              <w:right w:val="single" w:sz="4" w:space="0" w:color="auto"/>
            </w:tcBorders>
            <w:shd w:val="clear" w:color="auto" w:fill="auto"/>
            <w:vAlign w:val="center"/>
            <w:hideMark/>
          </w:tcPr>
          <w:p w14:paraId="48581179"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75A33BAD" w14:textId="3F7728B6"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w:t>
            </w:r>
            <w:r w:rsidR="0051377E" w:rsidRPr="00991384">
              <w:rPr>
                <w:rFonts w:ascii="Arial" w:hAnsi="Arial" w:cs="Arial"/>
                <w:sz w:val="20"/>
                <w:szCs w:val="20"/>
              </w:rPr>
              <w:t xml:space="preserve"> bekezdés</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w:t>
            </w:r>
            <w:r w:rsidR="001B1999" w:rsidRPr="00991384">
              <w:rPr>
                <w:rFonts w:ascii="Arial" w:hAnsi="Arial" w:cs="Arial"/>
                <w:sz w:val="20"/>
                <w:szCs w:val="20"/>
              </w:rPr>
              <w:t xml:space="preserve"> </w:t>
            </w:r>
            <w:r w:rsidR="00790284" w:rsidRPr="00991384">
              <w:rPr>
                <w:rFonts w:ascii="Arial" w:hAnsi="Arial" w:cs="Arial"/>
                <w:sz w:val="20"/>
                <w:szCs w:val="20"/>
              </w:rPr>
              <w:t>§, 56.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12354B3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5</w:t>
            </w:r>
          </w:p>
        </w:tc>
        <w:tc>
          <w:tcPr>
            <w:tcW w:w="1914" w:type="dxa"/>
            <w:tcBorders>
              <w:top w:val="nil"/>
              <w:left w:val="nil"/>
              <w:bottom w:val="single" w:sz="4" w:space="0" w:color="auto"/>
              <w:right w:val="single" w:sz="4" w:space="0" w:color="auto"/>
            </w:tcBorders>
            <w:shd w:val="clear" w:color="auto" w:fill="auto"/>
            <w:vAlign w:val="center"/>
            <w:hideMark/>
          </w:tcPr>
          <w:p w14:paraId="21926DA5"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09851A6D" w14:textId="49BB3157"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 (1)</w:t>
            </w:r>
            <w:r w:rsidR="00CD7703" w:rsidRPr="00991384">
              <w:rPr>
                <w:rFonts w:ascii="Arial" w:hAnsi="Arial" w:cs="Arial"/>
                <w:sz w:val="20"/>
                <w:szCs w:val="20"/>
              </w:rPr>
              <w:t xml:space="preserve"> és </w:t>
            </w:r>
            <w:r w:rsidR="00790284" w:rsidRPr="00991384">
              <w:rPr>
                <w:rFonts w:ascii="Arial" w:hAnsi="Arial" w:cs="Arial"/>
                <w:sz w:val="20"/>
                <w:szCs w:val="20"/>
              </w:rPr>
              <w:t>(2)</w:t>
            </w:r>
            <w:r w:rsidR="00A23E88" w:rsidRPr="00991384">
              <w:rPr>
                <w:rFonts w:ascii="Arial" w:hAnsi="Arial" w:cs="Arial"/>
                <w:sz w:val="20"/>
                <w:szCs w:val="20"/>
              </w:rPr>
              <w:t xml:space="preserve"> bekezdés</w:t>
            </w:r>
            <w:r w:rsidR="00790284" w:rsidRPr="00991384">
              <w:rPr>
                <w:rFonts w:ascii="Arial" w:hAnsi="Arial" w:cs="Arial"/>
                <w:sz w:val="20"/>
                <w:szCs w:val="20"/>
              </w:rPr>
              <w:t>, 56. § (</w:t>
            </w:r>
            <w:proofErr w:type="gramStart"/>
            <w:r w:rsidR="00790284" w:rsidRPr="00991384">
              <w:rPr>
                <w:rFonts w:ascii="Arial" w:hAnsi="Arial" w:cs="Arial"/>
                <w:sz w:val="20"/>
                <w:szCs w:val="20"/>
              </w:rPr>
              <w:t>1)</w:t>
            </w:r>
            <w:r w:rsidR="00941DB7">
              <w:rPr>
                <w:rFonts w:ascii="Arial" w:hAnsi="Arial" w:cs="Arial"/>
                <w:sz w:val="20"/>
                <w:szCs w:val="20"/>
              </w:rPr>
              <w:t>–</w:t>
            </w:r>
            <w:proofErr w:type="gramEnd"/>
            <w:r w:rsidR="00790284" w:rsidRPr="00991384">
              <w:rPr>
                <w:rFonts w:ascii="Arial" w:hAnsi="Arial" w:cs="Arial"/>
                <w:sz w:val="20"/>
                <w:szCs w:val="20"/>
              </w:rPr>
              <w:t>(3)</w:t>
            </w:r>
            <w:r w:rsidR="00A23E88" w:rsidRPr="00991384">
              <w:rPr>
                <w:rFonts w:ascii="Arial" w:hAnsi="Arial" w:cs="Arial"/>
                <w:sz w:val="20"/>
                <w:szCs w:val="20"/>
              </w:rPr>
              <w:t xml:space="preserve"> bekezdés</w:t>
            </w:r>
          </w:p>
        </w:tc>
      </w:tr>
      <w:tr w:rsidR="00790284" w:rsidRPr="00991384" w14:paraId="4134C1BD"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694906B1"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6</w:t>
            </w:r>
          </w:p>
        </w:tc>
        <w:tc>
          <w:tcPr>
            <w:tcW w:w="2006" w:type="dxa"/>
            <w:tcBorders>
              <w:top w:val="nil"/>
              <w:left w:val="nil"/>
              <w:bottom w:val="single" w:sz="4" w:space="0" w:color="auto"/>
              <w:right w:val="single" w:sz="4" w:space="0" w:color="auto"/>
            </w:tcBorders>
            <w:shd w:val="clear" w:color="auto" w:fill="auto"/>
            <w:vAlign w:val="center"/>
            <w:hideMark/>
          </w:tcPr>
          <w:p w14:paraId="319299D4"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Céltartalék felhasználása és felszabadítása </w:t>
            </w:r>
          </w:p>
        </w:tc>
        <w:tc>
          <w:tcPr>
            <w:tcW w:w="1878" w:type="dxa"/>
            <w:tcBorders>
              <w:top w:val="nil"/>
              <w:left w:val="nil"/>
              <w:bottom w:val="single" w:sz="4" w:space="0" w:color="auto"/>
              <w:right w:val="single" w:sz="4" w:space="0" w:color="auto"/>
            </w:tcBorders>
            <w:shd w:val="clear" w:color="auto" w:fill="auto"/>
            <w:vAlign w:val="center"/>
            <w:hideMark/>
          </w:tcPr>
          <w:p w14:paraId="60243893" w14:textId="4F28737F"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689B4215"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6</w:t>
            </w:r>
          </w:p>
        </w:tc>
        <w:tc>
          <w:tcPr>
            <w:tcW w:w="1914" w:type="dxa"/>
            <w:tcBorders>
              <w:top w:val="nil"/>
              <w:left w:val="nil"/>
              <w:bottom w:val="single" w:sz="4" w:space="0" w:color="auto"/>
              <w:right w:val="single" w:sz="4" w:space="0" w:color="auto"/>
            </w:tcBorders>
            <w:shd w:val="clear" w:color="auto" w:fill="auto"/>
            <w:vAlign w:val="center"/>
            <w:hideMark/>
          </w:tcPr>
          <w:p w14:paraId="274301F0" w14:textId="77777777" w:rsidR="00790284" w:rsidRPr="00991384" w:rsidRDefault="00790284" w:rsidP="00790284">
            <w:pPr>
              <w:rPr>
                <w:rFonts w:ascii="Arial" w:hAnsi="Arial" w:cs="Arial"/>
                <w:sz w:val="20"/>
                <w:szCs w:val="20"/>
              </w:rPr>
            </w:pPr>
            <w:r w:rsidRPr="00991384">
              <w:rPr>
                <w:rFonts w:ascii="Arial" w:hAnsi="Arial" w:cs="Arial"/>
                <w:sz w:val="20"/>
                <w:szCs w:val="20"/>
              </w:rPr>
              <w:t>Céltartalék képzése</w:t>
            </w:r>
          </w:p>
        </w:tc>
        <w:tc>
          <w:tcPr>
            <w:tcW w:w="1843" w:type="dxa"/>
            <w:tcBorders>
              <w:top w:val="nil"/>
              <w:left w:val="nil"/>
              <w:bottom w:val="single" w:sz="4" w:space="0" w:color="auto"/>
              <w:right w:val="single" w:sz="4" w:space="0" w:color="auto"/>
            </w:tcBorders>
            <w:shd w:val="clear" w:color="auto" w:fill="auto"/>
            <w:vAlign w:val="center"/>
            <w:hideMark/>
          </w:tcPr>
          <w:p w14:paraId="50AE13A7" w14:textId="019CD315"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r>
      <w:tr w:rsidR="00790284" w:rsidRPr="00991384" w14:paraId="7C2185DC" w14:textId="77777777" w:rsidTr="00C25B5A">
        <w:trPr>
          <w:trHeight w:val="3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1FF941DC"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860525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62449186"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7B8FB66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7</w:t>
            </w:r>
          </w:p>
        </w:tc>
        <w:tc>
          <w:tcPr>
            <w:tcW w:w="1914" w:type="dxa"/>
            <w:tcBorders>
              <w:top w:val="nil"/>
              <w:left w:val="nil"/>
              <w:bottom w:val="single" w:sz="4" w:space="0" w:color="auto"/>
              <w:right w:val="single" w:sz="4" w:space="0" w:color="auto"/>
            </w:tcBorders>
            <w:shd w:val="clear" w:color="auto" w:fill="auto"/>
            <w:vAlign w:val="center"/>
            <w:hideMark/>
          </w:tcPr>
          <w:p w14:paraId="5356008F" w14:textId="77777777" w:rsidR="00790284" w:rsidRPr="00991384" w:rsidRDefault="00790284" w:rsidP="00790284">
            <w:pPr>
              <w:rPr>
                <w:rFonts w:ascii="Arial" w:hAnsi="Arial" w:cs="Arial"/>
                <w:sz w:val="20"/>
                <w:szCs w:val="20"/>
              </w:rPr>
            </w:pPr>
            <w:r w:rsidRPr="00991384">
              <w:rPr>
                <w:rFonts w:ascii="Arial" w:hAnsi="Arial" w:cs="Arial"/>
                <w:sz w:val="20"/>
                <w:szCs w:val="20"/>
              </w:rPr>
              <w:t>Adók, adó jellegű kifizetések</w:t>
            </w:r>
          </w:p>
        </w:tc>
        <w:tc>
          <w:tcPr>
            <w:tcW w:w="1843" w:type="dxa"/>
            <w:tcBorders>
              <w:top w:val="nil"/>
              <w:left w:val="nil"/>
              <w:bottom w:val="single" w:sz="4" w:space="0" w:color="auto"/>
              <w:right w:val="single" w:sz="4" w:space="0" w:color="auto"/>
            </w:tcBorders>
            <w:shd w:val="clear" w:color="auto" w:fill="auto"/>
            <w:noWrap/>
            <w:vAlign w:val="center"/>
            <w:hideMark/>
          </w:tcPr>
          <w:p w14:paraId="25605820" w14:textId="77777777" w:rsidR="00790284" w:rsidRPr="00991384" w:rsidRDefault="0082145D" w:rsidP="00014D7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w:t>
            </w:r>
            <w:r w:rsidR="00014D74" w:rsidRPr="00991384">
              <w:rPr>
                <w:rFonts w:ascii="Arial" w:hAnsi="Arial" w:cs="Arial"/>
                <w:sz w:val="20"/>
                <w:szCs w:val="20"/>
              </w:rPr>
              <w:t>2</w:t>
            </w:r>
            <w:r w:rsidR="00790284" w:rsidRPr="00991384">
              <w:rPr>
                <w:rFonts w:ascii="Arial" w:hAnsi="Arial" w:cs="Arial"/>
                <w:sz w:val="20"/>
                <w:szCs w:val="20"/>
              </w:rPr>
              <w:t>)</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014D74" w:rsidRPr="00991384">
              <w:rPr>
                <w:rFonts w:ascii="Arial" w:hAnsi="Arial" w:cs="Arial"/>
                <w:sz w:val="20"/>
                <w:szCs w:val="20"/>
              </w:rPr>
              <w:t>e</w:t>
            </w:r>
            <w:r w:rsidR="002A1B99" w:rsidRPr="00991384">
              <w:rPr>
                <w:rFonts w:ascii="Arial" w:hAnsi="Arial" w:cs="Arial"/>
                <w:sz w:val="20"/>
                <w:szCs w:val="20"/>
              </w:rPr>
              <w:t>)</w:t>
            </w:r>
            <w:r w:rsidR="00CD7703" w:rsidRPr="00991384">
              <w:rPr>
                <w:rFonts w:ascii="Arial" w:hAnsi="Arial" w:cs="Arial"/>
                <w:sz w:val="20"/>
                <w:szCs w:val="20"/>
              </w:rPr>
              <w:t xml:space="preserve"> pont</w:t>
            </w:r>
          </w:p>
        </w:tc>
      </w:tr>
      <w:tr w:rsidR="00790284" w:rsidRPr="00991384" w14:paraId="1EE64D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2D1938A4"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7</w:t>
            </w:r>
          </w:p>
        </w:tc>
        <w:tc>
          <w:tcPr>
            <w:tcW w:w="2006" w:type="dxa"/>
            <w:tcBorders>
              <w:top w:val="nil"/>
              <w:left w:val="nil"/>
              <w:bottom w:val="single" w:sz="4" w:space="0" w:color="auto"/>
              <w:right w:val="single" w:sz="4" w:space="0" w:color="auto"/>
            </w:tcBorders>
            <w:shd w:val="clear" w:color="auto" w:fill="auto"/>
            <w:vAlign w:val="center"/>
            <w:hideMark/>
          </w:tcPr>
          <w:p w14:paraId="3B9EBED3"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bevételek</w:t>
            </w:r>
          </w:p>
        </w:tc>
        <w:tc>
          <w:tcPr>
            <w:tcW w:w="1878" w:type="dxa"/>
            <w:tcBorders>
              <w:top w:val="nil"/>
              <w:left w:val="nil"/>
              <w:bottom w:val="single" w:sz="4" w:space="0" w:color="auto"/>
              <w:right w:val="single" w:sz="4" w:space="0" w:color="auto"/>
            </w:tcBorders>
            <w:shd w:val="clear" w:color="auto" w:fill="auto"/>
            <w:vAlign w:val="center"/>
            <w:hideMark/>
          </w:tcPr>
          <w:p w14:paraId="540B76EC" w14:textId="77777777" w:rsidR="00790284" w:rsidRPr="00991384" w:rsidRDefault="0082145D" w:rsidP="0079028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c>
          <w:tcPr>
            <w:tcW w:w="885" w:type="dxa"/>
            <w:tcBorders>
              <w:top w:val="nil"/>
              <w:left w:val="nil"/>
              <w:bottom w:val="single" w:sz="4" w:space="0" w:color="auto"/>
              <w:right w:val="single" w:sz="4" w:space="0" w:color="auto"/>
            </w:tcBorders>
            <w:shd w:val="clear" w:color="auto" w:fill="auto"/>
            <w:noWrap/>
            <w:vAlign w:val="center"/>
            <w:hideMark/>
          </w:tcPr>
          <w:p w14:paraId="56DE268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8</w:t>
            </w:r>
          </w:p>
        </w:tc>
        <w:tc>
          <w:tcPr>
            <w:tcW w:w="1914" w:type="dxa"/>
            <w:tcBorders>
              <w:top w:val="nil"/>
              <w:left w:val="nil"/>
              <w:bottom w:val="single" w:sz="4" w:space="0" w:color="auto"/>
              <w:right w:val="single" w:sz="4" w:space="0" w:color="auto"/>
            </w:tcBorders>
            <w:shd w:val="clear" w:color="auto" w:fill="auto"/>
            <w:vAlign w:val="center"/>
            <w:hideMark/>
          </w:tcPr>
          <w:p w14:paraId="23781CD9"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ráfordítások</w:t>
            </w:r>
          </w:p>
        </w:tc>
        <w:tc>
          <w:tcPr>
            <w:tcW w:w="1843" w:type="dxa"/>
            <w:tcBorders>
              <w:top w:val="nil"/>
              <w:left w:val="nil"/>
              <w:bottom w:val="single" w:sz="4" w:space="0" w:color="auto"/>
              <w:right w:val="single" w:sz="4" w:space="0" w:color="auto"/>
            </w:tcBorders>
            <w:shd w:val="clear" w:color="auto" w:fill="auto"/>
            <w:noWrap/>
            <w:vAlign w:val="center"/>
            <w:hideMark/>
          </w:tcPr>
          <w:p w14:paraId="51F77F95" w14:textId="77777777" w:rsidR="00790284" w:rsidRPr="00991384" w:rsidRDefault="0082145D" w:rsidP="00CD7703">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r>
    </w:tbl>
    <w:p w14:paraId="0430321B" w14:textId="77777777" w:rsidR="00790284" w:rsidRPr="00991384" w:rsidRDefault="00790284" w:rsidP="00790284">
      <w:pPr>
        <w:rPr>
          <w:rFonts w:ascii="Arial" w:hAnsi="Arial" w:cs="Arial"/>
          <w:iCs/>
          <w:snapToGrid w:val="0"/>
          <w:sz w:val="20"/>
          <w:szCs w:val="20"/>
        </w:rPr>
      </w:pPr>
    </w:p>
    <w:p w14:paraId="47FEF2F3" w14:textId="77777777" w:rsidR="00790284" w:rsidRPr="00991384" w:rsidRDefault="00790284" w:rsidP="002A0EAF">
      <w:pPr>
        <w:jc w:val="both"/>
        <w:rPr>
          <w:rFonts w:ascii="Arial" w:hAnsi="Arial" w:cs="Arial"/>
          <w:iCs/>
          <w:snapToGrid w:val="0"/>
          <w:sz w:val="20"/>
          <w:szCs w:val="20"/>
        </w:rPr>
      </w:pPr>
      <w:r w:rsidRPr="00991384">
        <w:rPr>
          <w:rFonts w:ascii="Arial" w:hAnsi="Arial" w:cs="Arial"/>
          <w:iCs/>
          <w:snapToGrid w:val="0"/>
          <w:sz w:val="20"/>
          <w:szCs w:val="20"/>
        </w:rPr>
        <w:t xml:space="preserve">Az egyéb bevételeknek az </w:t>
      </w:r>
      <w:r w:rsidR="004208E8" w:rsidRPr="00991384">
        <w:rPr>
          <w:rFonts w:ascii="Arial" w:hAnsi="Arial" w:cs="Arial"/>
          <w:iCs/>
          <w:snapToGrid w:val="0"/>
          <w:sz w:val="20"/>
          <w:szCs w:val="20"/>
        </w:rPr>
        <w:t>irányadó mutató módszer</w:t>
      </w:r>
      <w:r w:rsidRPr="00991384">
        <w:rPr>
          <w:rFonts w:ascii="Arial" w:hAnsi="Arial" w:cs="Arial"/>
          <w:iCs/>
          <w:snapToGrid w:val="0"/>
          <w:sz w:val="20"/>
          <w:szCs w:val="20"/>
        </w:rPr>
        <w:t xml:space="preserve"> szerinti tőkekövetelmény számításánál van különös jelentősége. </w:t>
      </w:r>
    </w:p>
    <w:p w14:paraId="1ABB3683" w14:textId="77777777" w:rsidR="00790284" w:rsidRPr="00991384" w:rsidRDefault="00BE5EB2" w:rsidP="002A0EAF">
      <w:pPr>
        <w:jc w:val="both"/>
        <w:rPr>
          <w:rFonts w:ascii="Arial" w:hAnsi="Arial" w:cs="Arial"/>
          <w:iCs/>
          <w:snapToGrid w:val="0"/>
          <w:sz w:val="20"/>
          <w:szCs w:val="20"/>
        </w:rPr>
      </w:pPr>
      <w:r w:rsidRPr="00991384">
        <w:rPr>
          <w:rFonts w:ascii="Arial" w:hAnsi="Arial" w:cs="Arial"/>
          <w:iCs/>
          <w:snapToGrid w:val="0"/>
          <w:sz w:val="20"/>
          <w:szCs w:val="20"/>
        </w:rPr>
        <w:t>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Fszt.</w:t>
      </w:r>
      <w:r w:rsidR="007304BA" w:rsidRPr="00991384">
        <w:rPr>
          <w:rFonts w:ascii="Arial" w:hAnsi="Arial" w:cs="Arial"/>
          <w:iCs/>
          <w:snapToGrid w:val="0"/>
          <w:sz w:val="20"/>
          <w:szCs w:val="20"/>
        </w:rPr>
        <w:t xml:space="preserve"> 42. § (2) bekezdés</w:t>
      </w:r>
      <w:r w:rsidR="00BE5785" w:rsidRPr="00991384">
        <w:rPr>
          <w:rFonts w:ascii="Arial" w:hAnsi="Arial" w:cs="Arial"/>
          <w:iCs/>
          <w:snapToGrid w:val="0"/>
          <w:sz w:val="20"/>
          <w:szCs w:val="20"/>
        </w:rPr>
        <w:t>e</w:t>
      </w:r>
      <w:r w:rsidR="007304BA" w:rsidRPr="00991384">
        <w:rPr>
          <w:rFonts w:ascii="Arial" w:hAnsi="Arial" w:cs="Arial"/>
          <w:iCs/>
          <w:snapToGrid w:val="0"/>
          <w:sz w:val="20"/>
          <w:szCs w:val="20"/>
        </w:rPr>
        <w:t xml:space="preserve"> </w:t>
      </w:r>
      <w:r w:rsidR="00790284" w:rsidRPr="00991384">
        <w:rPr>
          <w:rFonts w:ascii="Arial" w:hAnsi="Arial" w:cs="Arial"/>
          <w:iCs/>
          <w:snapToGrid w:val="0"/>
          <w:sz w:val="20"/>
          <w:szCs w:val="20"/>
        </w:rPr>
        <w:t xml:space="preserve">szerint az irányadó mutató egyik összetevője a pénzforgalmi szolgáltatáshoz kapcsolódó, üzleti tevékenységből származó egyéb bevételek összege. Ez az érték a Pszkr. 6. § (3) bekezdés </w:t>
      </w:r>
      <w:r w:rsidR="002A1B99" w:rsidRPr="00991384">
        <w:rPr>
          <w:rFonts w:ascii="Arial" w:hAnsi="Arial" w:cs="Arial"/>
          <w:iCs/>
          <w:snapToGrid w:val="0"/>
          <w:sz w:val="20"/>
          <w:szCs w:val="20"/>
        </w:rPr>
        <w:t>b)</w:t>
      </w:r>
      <w:r w:rsidR="00790284" w:rsidRPr="00991384">
        <w:rPr>
          <w:rFonts w:ascii="Arial" w:hAnsi="Arial" w:cs="Arial"/>
          <w:iCs/>
          <w:snapToGrid w:val="0"/>
          <w:sz w:val="20"/>
          <w:szCs w:val="20"/>
        </w:rPr>
        <w:t xml:space="preserve"> pontjának értelmezésében az egyéb bevételeken belül </w:t>
      </w:r>
    </w:p>
    <w:p w14:paraId="1B26F817"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egyrészt</w:t>
      </w:r>
      <w:r w:rsidRPr="00991384">
        <w:rPr>
          <w:rFonts w:ascii="Arial" w:hAnsi="Arial" w:cs="Arial"/>
          <w:b/>
          <w:iCs/>
          <w:snapToGrid w:val="0"/>
          <w:sz w:val="20"/>
          <w:szCs w:val="20"/>
        </w:rPr>
        <w:t xml:space="preserve"> </w:t>
      </w:r>
      <w:r w:rsidRPr="00991384">
        <w:rPr>
          <w:rFonts w:ascii="Arial" w:hAnsi="Arial" w:cs="Arial"/>
          <w:iCs/>
          <w:snapToGrid w:val="0"/>
          <w:sz w:val="20"/>
          <w:szCs w:val="20"/>
        </w:rPr>
        <w:t xml:space="preserve">a </w:t>
      </w:r>
      <w:r w:rsidRPr="00991384">
        <w:rPr>
          <w:rFonts w:ascii="Arial" w:hAnsi="Arial" w:cs="Arial"/>
          <w:snapToGrid w:val="0"/>
          <w:sz w:val="20"/>
          <w:szCs w:val="20"/>
        </w:rPr>
        <w:t>pénzforgalmi szolgáltatásokkal és kapcsolódó pénzügyi szolgáltatásokkal összefüggésben</w:t>
      </w:r>
      <w:r w:rsidRPr="00991384">
        <w:rPr>
          <w:rFonts w:ascii="Arial" w:hAnsi="Arial" w:cs="Arial"/>
          <w:iCs/>
          <w:snapToGrid w:val="0"/>
          <w:sz w:val="20"/>
          <w:szCs w:val="20"/>
        </w:rPr>
        <w:t xml:space="preserve"> közvetlenül</w:t>
      </w:r>
      <w:r w:rsidRPr="00991384">
        <w:rPr>
          <w:rFonts w:ascii="Arial" w:hAnsi="Arial" w:cs="Arial"/>
          <w:b/>
          <w:iCs/>
          <w:snapToGrid w:val="0"/>
          <w:sz w:val="20"/>
          <w:szCs w:val="20"/>
        </w:rPr>
        <w:t xml:space="preserve"> </w:t>
      </w:r>
      <w:r w:rsidRPr="00991384">
        <w:rPr>
          <w:rFonts w:ascii="Arial" w:hAnsi="Arial" w:cs="Arial"/>
          <w:snapToGrid w:val="0"/>
          <w:sz w:val="20"/>
          <w:szCs w:val="20"/>
        </w:rPr>
        <w:t>keletkezik,</w:t>
      </w:r>
    </w:p>
    <w:p w14:paraId="41083C2F"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 xml:space="preserve">másrészt a számviteli politikában lefektetett megosztási eljárás módszertana szerint az egyéb bevételekből </w:t>
      </w:r>
      <w:r w:rsidRPr="00991384">
        <w:rPr>
          <w:rFonts w:ascii="Arial" w:hAnsi="Arial" w:cs="Arial"/>
          <w:snapToGrid w:val="0"/>
          <w:sz w:val="20"/>
          <w:szCs w:val="20"/>
        </w:rPr>
        <w:t>közvetetten és nagyságrendileg a pénzforgalmi szolgáltatási és kapcsolódó pénzügyi szolgáltatási tevékenységekhez kapcsolható.</w:t>
      </w:r>
    </w:p>
    <w:p w14:paraId="73F9A8E5" w14:textId="77777777" w:rsidR="00790284" w:rsidRPr="00991384" w:rsidRDefault="00790284" w:rsidP="00790284">
      <w:pPr>
        <w:rPr>
          <w:rFonts w:ascii="Arial" w:hAnsi="Arial" w:cs="Arial"/>
          <w:iCs/>
          <w:snapToGrid w:val="0"/>
          <w:sz w:val="20"/>
          <w:szCs w:val="20"/>
        </w:rPr>
      </w:pPr>
    </w:p>
    <w:p w14:paraId="4BD14084" w14:textId="09724CEA"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összköltség eljárással készülő eredménykimutatásban a költségeket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78</w:t>
      </w:r>
      <w:r w:rsidR="00941DB7">
        <w:rPr>
          <w:rFonts w:ascii="Arial" w:hAnsi="Arial" w:cs="Arial"/>
          <w:iCs/>
          <w:snapToGrid w:val="0"/>
          <w:sz w:val="20"/>
          <w:szCs w:val="20"/>
        </w:rPr>
        <w:t>–</w:t>
      </w:r>
      <w:r w:rsidRPr="00991384">
        <w:rPr>
          <w:rFonts w:ascii="Arial" w:hAnsi="Arial" w:cs="Arial"/>
          <w:iCs/>
          <w:snapToGrid w:val="0"/>
          <w:sz w:val="20"/>
          <w:szCs w:val="20"/>
        </w:rPr>
        <w:t xml:space="preserve">80. §-a szerint költségnemenként kell megbontani. A </w:t>
      </w:r>
      <w:r w:rsidRPr="00991384">
        <w:rPr>
          <w:rFonts w:ascii="Arial" w:hAnsi="Arial" w:cs="Arial"/>
          <w:i/>
          <w:iCs/>
          <w:snapToGrid w:val="0"/>
          <w:sz w:val="20"/>
          <w:szCs w:val="20"/>
        </w:rPr>
        <w:t>82A14</w:t>
      </w:r>
      <w:r w:rsidRPr="00991384">
        <w:rPr>
          <w:rFonts w:ascii="Arial" w:hAnsi="Arial" w:cs="Arial"/>
          <w:iCs/>
          <w:snapToGrid w:val="0"/>
          <w:sz w:val="20"/>
          <w:szCs w:val="20"/>
        </w:rPr>
        <w:t xml:space="preserve"> sorban </w:t>
      </w:r>
      <w:r w:rsidR="00E256B8" w:rsidRPr="00991384">
        <w:rPr>
          <w:rFonts w:ascii="Arial" w:hAnsi="Arial" w:cs="Arial"/>
          <w:iCs/>
          <w:snapToGrid w:val="0"/>
          <w:sz w:val="20"/>
          <w:szCs w:val="20"/>
        </w:rPr>
        <w:t xml:space="preserve">az anyagjellegű ráfordításokat, </w:t>
      </w:r>
      <w:r w:rsidR="00E256B8" w:rsidRPr="00991384">
        <w:rPr>
          <w:rFonts w:ascii="Arial" w:hAnsi="Arial" w:cs="Arial"/>
          <w:i/>
          <w:iCs/>
          <w:snapToGrid w:val="0"/>
          <w:sz w:val="20"/>
          <w:szCs w:val="20"/>
        </w:rPr>
        <w:t>82A15</w:t>
      </w:r>
      <w:r w:rsidR="00E256B8" w:rsidRPr="00991384">
        <w:rPr>
          <w:rFonts w:ascii="Arial" w:hAnsi="Arial" w:cs="Arial"/>
          <w:iCs/>
          <w:snapToGrid w:val="0"/>
          <w:sz w:val="20"/>
          <w:szCs w:val="20"/>
        </w:rPr>
        <w:t xml:space="preserve"> sorban </w:t>
      </w:r>
      <w:r w:rsidRPr="00991384">
        <w:rPr>
          <w:rFonts w:ascii="Arial" w:hAnsi="Arial" w:cs="Arial"/>
          <w:iCs/>
          <w:snapToGrid w:val="0"/>
          <w:sz w:val="20"/>
          <w:szCs w:val="20"/>
        </w:rPr>
        <w:t xml:space="preserve">a személyi jellegű ráfordításokat, a </w:t>
      </w:r>
      <w:r w:rsidR="00E256B8" w:rsidRPr="00991384">
        <w:rPr>
          <w:rFonts w:ascii="Arial" w:hAnsi="Arial" w:cs="Arial"/>
          <w:iCs/>
          <w:snapToGrid w:val="0"/>
          <w:sz w:val="20"/>
          <w:szCs w:val="20"/>
        </w:rPr>
        <w:t>82A</w:t>
      </w:r>
      <w:r w:rsidRPr="00991384">
        <w:rPr>
          <w:rFonts w:ascii="Arial" w:hAnsi="Arial" w:cs="Arial"/>
          <w:i/>
          <w:iCs/>
          <w:snapToGrid w:val="0"/>
          <w:sz w:val="20"/>
          <w:szCs w:val="20"/>
        </w:rPr>
        <w:t>16</w:t>
      </w:r>
      <w:r w:rsidRPr="00991384">
        <w:rPr>
          <w:rFonts w:ascii="Arial" w:hAnsi="Arial" w:cs="Arial"/>
          <w:iCs/>
          <w:snapToGrid w:val="0"/>
          <w:sz w:val="20"/>
          <w:szCs w:val="20"/>
        </w:rPr>
        <w:t xml:space="preserve"> sorban az értékcsökkenési leírásokat kell kimutatni. (A tőkekövetelmény költség alapú meghatározásához szüksége</w:t>
      </w:r>
      <w:r w:rsidR="005F5752" w:rsidRPr="00991384">
        <w:rPr>
          <w:rFonts w:ascii="Arial" w:hAnsi="Arial" w:cs="Arial"/>
          <w:iCs/>
          <w:snapToGrid w:val="0"/>
          <w:sz w:val="20"/>
          <w:szCs w:val="20"/>
        </w:rPr>
        <w:t>s</w:t>
      </w:r>
      <w:r w:rsidRPr="00991384">
        <w:rPr>
          <w:rFonts w:ascii="Arial" w:hAnsi="Arial" w:cs="Arial"/>
          <w:iCs/>
          <w:snapToGrid w:val="0"/>
          <w:sz w:val="20"/>
          <w:szCs w:val="20"/>
        </w:rPr>
        <w:t xml:space="preserve"> a közvetett költségek </w:t>
      </w:r>
      <w:r w:rsidR="005363E1" w:rsidRPr="00991384">
        <w:rPr>
          <w:rFonts w:ascii="Arial" w:hAnsi="Arial" w:cs="Arial"/>
          <w:iCs/>
          <w:snapToGrid w:val="0"/>
          <w:sz w:val="20"/>
          <w:szCs w:val="20"/>
        </w:rPr>
        <w:t xml:space="preserve">– </w:t>
      </w:r>
      <w:r w:rsidRPr="00991384">
        <w:rPr>
          <w:rFonts w:ascii="Arial" w:hAnsi="Arial" w:cs="Arial"/>
          <w:iCs/>
          <w:snapToGrid w:val="0"/>
          <w:sz w:val="20"/>
          <w:szCs w:val="20"/>
        </w:rPr>
        <w:t>mint általános igazgatási költségek – forgalmi költség alapú megbontás</w:t>
      </w:r>
      <w:r w:rsidR="0077335F" w:rsidRPr="00991384">
        <w:rPr>
          <w:rFonts w:ascii="Arial" w:hAnsi="Arial" w:cs="Arial"/>
          <w:iCs/>
          <w:snapToGrid w:val="0"/>
          <w:sz w:val="20"/>
          <w:szCs w:val="20"/>
        </w:rPr>
        <w:t>a</w:t>
      </w:r>
      <w:r w:rsidRPr="00991384">
        <w:rPr>
          <w:rFonts w:ascii="Arial" w:hAnsi="Arial" w:cs="Arial"/>
          <w:iCs/>
          <w:snapToGrid w:val="0"/>
          <w:sz w:val="20"/>
          <w:szCs w:val="20"/>
        </w:rPr>
        <w:t xml:space="preserve"> is, amelyet az eredménykimutatás tájékoztató adatai között kell bemutatni.)</w:t>
      </w:r>
    </w:p>
    <w:p w14:paraId="35A4F460" w14:textId="77777777" w:rsidR="00790284" w:rsidRPr="00991384" w:rsidRDefault="00790284" w:rsidP="00790284">
      <w:pPr>
        <w:rPr>
          <w:rFonts w:ascii="Arial" w:hAnsi="Arial" w:cs="Arial"/>
          <w:iCs/>
          <w:snapToGrid w:val="0"/>
          <w:sz w:val="20"/>
          <w:szCs w:val="20"/>
        </w:rPr>
      </w:pPr>
    </w:p>
    <w:p w14:paraId="143FDA59"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Pr="00991384">
        <w:rPr>
          <w:rFonts w:ascii="Arial" w:hAnsi="Arial" w:cs="Arial"/>
          <w:b/>
          <w:iCs/>
          <w:snapToGrid w:val="0"/>
          <w:sz w:val="20"/>
          <w:szCs w:val="20"/>
        </w:rPr>
        <w:t>82A2 B. Pénzügyi műveletek eredményén belül</w:t>
      </w:r>
      <w:r w:rsidRPr="00991384">
        <w:rPr>
          <w:rFonts w:ascii="Arial" w:hAnsi="Arial" w:cs="Arial"/>
          <w:b/>
          <w:i/>
          <w:iCs/>
          <w:snapToGrid w:val="0"/>
          <w:sz w:val="20"/>
          <w:szCs w:val="20"/>
        </w:rPr>
        <w:t xml:space="preserve"> </w:t>
      </w:r>
      <w:r w:rsidRPr="00991384">
        <w:rPr>
          <w:rFonts w:ascii="Arial" w:hAnsi="Arial" w:cs="Arial"/>
          <w:i/>
          <w:iCs/>
          <w:snapToGrid w:val="0"/>
          <w:sz w:val="20"/>
          <w:szCs w:val="20"/>
        </w:rPr>
        <w:t xml:space="preserve">a </w:t>
      </w:r>
      <w:r w:rsidR="00CB0638" w:rsidRPr="00991384">
        <w:rPr>
          <w:rFonts w:ascii="Arial" w:hAnsi="Arial" w:cs="Arial"/>
          <w:b/>
          <w:iCs/>
          <w:snapToGrid w:val="0"/>
          <w:sz w:val="20"/>
          <w:szCs w:val="20"/>
        </w:rPr>
        <w:t>82A</w:t>
      </w:r>
      <w:r w:rsidRPr="00991384">
        <w:rPr>
          <w:rFonts w:ascii="Arial" w:hAnsi="Arial" w:cs="Arial"/>
          <w:b/>
          <w:iCs/>
          <w:snapToGrid w:val="0"/>
          <w:sz w:val="20"/>
          <w:szCs w:val="20"/>
        </w:rPr>
        <w:t>21 VIII. Pénzügyi műveletek bevételei</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84. §-ában foglaltak, a </w:t>
      </w:r>
      <w:r w:rsidR="00CB0638" w:rsidRPr="00991384">
        <w:rPr>
          <w:rFonts w:ascii="Arial" w:hAnsi="Arial" w:cs="Arial"/>
          <w:b/>
          <w:iCs/>
          <w:snapToGrid w:val="0"/>
          <w:sz w:val="20"/>
          <w:szCs w:val="20"/>
        </w:rPr>
        <w:t>82A</w:t>
      </w:r>
      <w:r w:rsidRPr="00991384">
        <w:rPr>
          <w:rFonts w:ascii="Arial" w:hAnsi="Arial" w:cs="Arial"/>
          <w:b/>
          <w:iCs/>
          <w:snapToGrid w:val="0"/>
          <w:sz w:val="20"/>
          <w:szCs w:val="20"/>
        </w:rPr>
        <w:t>22 IX. Pénzügyi műveletek ráfordításai</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85. §-ában foglaltak határozzák meg.</w:t>
      </w:r>
    </w:p>
    <w:p w14:paraId="70A84924" w14:textId="77777777" w:rsidR="00790284" w:rsidRPr="00991384" w:rsidRDefault="00790284" w:rsidP="00790284">
      <w:pPr>
        <w:jc w:val="both"/>
        <w:rPr>
          <w:rFonts w:ascii="Arial" w:hAnsi="Arial" w:cs="Arial"/>
          <w:iCs/>
          <w:snapToGrid w:val="0"/>
          <w:sz w:val="20"/>
          <w:szCs w:val="20"/>
        </w:rPr>
      </w:pPr>
    </w:p>
    <w:p w14:paraId="030AEEDB" w14:textId="0BE0FE5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pénzügyi műveletek bevételein belül a </w:t>
      </w:r>
      <w:r w:rsidR="00CB0638" w:rsidRPr="00991384">
        <w:rPr>
          <w:rFonts w:ascii="Arial" w:hAnsi="Arial" w:cs="Arial"/>
          <w:i/>
          <w:iCs/>
          <w:snapToGrid w:val="0"/>
          <w:sz w:val="20"/>
          <w:szCs w:val="20"/>
        </w:rPr>
        <w:t>82A</w:t>
      </w:r>
      <w:r w:rsidRPr="00991384">
        <w:rPr>
          <w:rFonts w:ascii="Arial" w:hAnsi="Arial" w:cs="Arial"/>
          <w:iCs/>
          <w:snapToGrid w:val="0"/>
          <w:sz w:val="20"/>
          <w:szCs w:val="20"/>
        </w:rPr>
        <w:t>211</w:t>
      </w:r>
      <w:r w:rsidR="00941DB7">
        <w:rPr>
          <w:rFonts w:ascii="Arial" w:hAnsi="Arial" w:cs="Arial"/>
          <w:iCs/>
          <w:snapToGrid w:val="0"/>
          <w:sz w:val="20"/>
          <w:szCs w:val="20"/>
        </w:rPr>
        <w:t>–</w:t>
      </w:r>
      <w:r w:rsidR="00CB0638" w:rsidRPr="00991384">
        <w:rPr>
          <w:rFonts w:ascii="Arial" w:hAnsi="Arial" w:cs="Arial"/>
          <w:i/>
          <w:iCs/>
          <w:snapToGrid w:val="0"/>
          <w:sz w:val="20"/>
          <w:szCs w:val="20"/>
        </w:rPr>
        <w:t>82A</w:t>
      </w:r>
      <w:r w:rsidRPr="00991384">
        <w:rPr>
          <w:rFonts w:ascii="Arial" w:hAnsi="Arial" w:cs="Arial"/>
          <w:iCs/>
          <w:snapToGrid w:val="0"/>
          <w:sz w:val="20"/>
          <w:szCs w:val="20"/>
        </w:rPr>
        <w:t>213 sor elsősorban az egyéb üzleti tevékenységből származó eredménytételeket tartalmaz</w:t>
      </w:r>
      <w:r w:rsidR="00FF5A09">
        <w:rPr>
          <w:rFonts w:ascii="Arial" w:hAnsi="Arial" w:cs="Arial"/>
          <w:iCs/>
          <w:snapToGrid w:val="0"/>
          <w:sz w:val="20"/>
          <w:szCs w:val="20"/>
        </w:rPr>
        <w:t>za</w:t>
      </w:r>
      <w:r w:rsidRPr="00991384">
        <w:rPr>
          <w:rFonts w:ascii="Arial" w:hAnsi="Arial" w:cs="Arial"/>
          <w:iCs/>
          <w:snapToGrid w:val="0"/>
          <w:sz w:val="20"/>
          <w:szCs w:val="20"/>
        </w:rPr>
        <w:t>, így a tartós tulajdonszerzéshez (vagyoni részesedés), befektetési céllal vásárolt, tulajdon- és hitelviszonyt megtestesítő értékpapírokhoz és a számviteli jogszabályok szerint értékpapírnak minősülő befektetésekhez, tartós kölcsönökhöz, szavatoló tőke átadásával összefüggő hátrasorolt követelésekhez kapcsolódnak.</w:t>
      </w:r>
    </w:p>
    <w:p w14:paraId="5579F5F0" w14:textId="77777777" w:rsidR="00790284" w:rsidRPr="00991384" w:rsidRDefault="00790284" w:rsidP="00790284">
      <w:pPr>
        <w:jc w:val="both"/>
        <w:rPr>
          <w:rFonts w:ascii="Arial" w:hAnsi="Arial" w:cs="Arial"/>
          <w:iCs/>
          <w:snapToGrid w:val="0"/>
          <w:sz w:val="20"/>
          <w:szCs w:val="20"/>
        </w:rPr>
      </w:pPr>
    </w:p>
    <w:p w14:paraId="42DCE2BD" w14:textId="77777777" w:rsidR="00790284" w:rsidRPr="00991384" w:rsidRDefault="00790284" w:rsidP="00790284">
      <w:pPr>
        <w:jc w:val="both"/>
        <w:rPr>
          <w:rFonts w:ascii="Arial" w:hAnsi="Arial" w:cs="Arial"/>
          <w:bCs/>
          <w:iCs/>
          <w:sz w:val="20"/>
          <w:szCs w:val="20"/>
        </w:rPr>
      </w:pPr>
      <w:r w:rsidRPr="00991384">
        <w:rPr>
          <w:rFonts w:ascii="Arial" w:hAnsi="Arial" w:cs="Arial"/>
          <w:iCs/>
          <w:snapToGrid w:val="0"/>
          <w:sz w:val="20"/>
          <w:szCs w:val="20"/>
        </w:rPr>
        <w:lastRenderedPageBreak/>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211 Kapott (járó) osztalék és részesedés</w:t>
      </w:r>
      <w:r w:rsidRPr="00991384">
        <w:rPr>
          <w:rFonts w:ascii="Arial" w:hAnsi="Arial" w:cs="Arial"/>
          <w:iCs/>
          <w:snapToGrid w:val="0"/>
          <w:sz w:val="20"/>
          <w:szCs w:val="20"/>
        </w:rPr>
        <w:t xml:space="preserve"> </w:t>
      </w:r>
      <w:r w:rsidRPr="00991384">
        <w:rPr>
          <w:rFonts w:ascii="Arial" w:hAnsi="Arial" w:cs="Arial"/>
          <w:snapToGrid w:val="0"/>
          <w:sz w:val="20"/>
          <w:szCs w:val="20"/>
        </w:rPr>
        <w:t>sor</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a tulajdoni részesedést jelentő befektetések után kapott osztalékot (kamatozó részvény esetén a kamatot) tartalmazza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84. § (1) </w:t>
      </w:r>
      <w:r w:rsidR="005259A7" w:rsidRPr="00991384">
        <w:rPr>
          <w:rFonts w:ascii="Arial" w:hAnsi="Arial" w:cs="Arial"/>
          <w:iCs/>
          <w:snapToGrid w:val="0"/>
          <w:sz w:val="20"/>
          <w:szCs w:val="20"/>
        </w:rPr>
        <w:t xml:space="preserve">bekezdésének </w:t>
      </w:r>
      <w:r w:rsidRPr="00991384">
        <w:rPr>
          <w:rFonts w:ascii="Arial" w:hAnsi="Arial" w:cs="Arial"/>
          <w:snapToGrid w:val="0"/>
          <w:sz w:val="20"/>
          <w:szCs w:val="20"/>
        </w:rPr>
        <w:t xml:space="preserve">rendelkezése alapján. Külön soron jelenik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3. § </w:t>
      </w:r>
      <w:r w:rsidR="00511A23">
        <w:rPr>
          <w:rFonts w:ascii="Arial" w:hAnsi="Arial" w:cs="Arial"/>
          <w:snapToGrid w:val="0"/>
          <w:sz w:val="20"/>
          <w:szCs w:val="20"/>
        </w:rPr>
        <w:t xml:space="preserve">(2) bekezdés </w:t>
      </w:r>
      <w:r w:rsidRPr="00991384">
        <w:rPr>
          <w:rFonts w:ascii="Arial" w:hAnsi="Arial" w:cs="Arial"/>
          <w:snapToGrid w:val="0"/>
          <w:sz w:val="20"/>
          <w:szCs w:val="20"/>
        </w:rPr>
        <w:t xml:space="preserve">7. pontjában definiált kapcsolt vállalkozásoktól kapott (járó) osztalék összege. </w:t>
      </w:r>
    </w:p>
    <w:p w14:paraId="2EF34261" w14:textId="77777777" w:rsidR="00790284" w:rsidRPr="00991384" w:rsidRDefault="00790284" w:rsidP="00790284">
      <w:pPr>
        <w:jc w:val="both"/>
        <w:rPr>
          <w:rFonts w:ascii="Arial" w:hAnsi="Arial" w:cs="Arial"/>
          <w:iCs/>
          <w:snapToGrid w:val="0"/>
          <w:sz w:val="20"/>
          <w:szCs w:val="20"/>
        </w:rPr>
      </w:pPr>
    </w:p>
    <w:p w14:paraId="45465549" w14:textId="001BBC9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212 Részesedések</w:t>
      </w:r>
      <w:r w:rsidR="006F1963" w:rsidRPr="00991384">
        <w:rPr>
          <w:rFonts w:ascii="Arial" w:hAnsi="Arial" w:cs="Arial"/>
          <w:b/>
          <w:iCs/>
          <w:snapToGrid w:val="0"/>
          <w:sz w:val="20"/>
          <w:szCs w:val="20"/>
        </w:rPr>
        <w:t>ből származó</w:t>
      </w:r>
      <w:r w:rsidRPr="00991384">
        <w:rPr>
          <w:rFonts w:ascii="Arial" w:hAnsi="Arial" w:cs="Arial"/>
          <w:b/>
          <w:iCs/>
          <w:snapToGrid w:val="0"/>
          <w:sz w:val="20"/>
          <w:szCs w:val="20"/>
        </w:rPr>
        <w:t xml:space="preserve"> </w:t>
      </w:r>
      <w:r w:rsidR="006F1963" w:rsidRPr="00991384">
        <w:rPr>
          <w:rFonts w:ascii="Arial" w:hAnsi="Arial" w:cs="Arial"/>
          <w:b/>
          <w:iCs/>
          <w:snapToGrid w:val="0"/>
          <w:sz w:val="20"/>
          <w:szCs w:val="20"/>
        </w:rPr>
        <w:t xml:space="preserve">bevételek, </w:t>
      </w:r>
      <w:r w:rsidRPr="00991384">
        <w:rPr>
          <w:rFonts w:ascii="Arial" w:hAnsi="Arial" w:cs="Arial"/>
          <w:b/>
          <w:iCs/>
          <w:snapToGrid w:val="0"/>
          <w:sz w:val="20"/>
          <w:szCs w:val="20"/>
        </w:rPr>
        <w:t>árfolyamnyeresége</w:t>
      </w:r>
      <w:r w:rsidR="006F1963" w:rsidRPr="00991384">
        <w:rPr>
          <w:rFonts w:ascii="Arial" w:hAnsi="Arial" w:cs="Arial"/>
          <w:b/>
          <w:iCs/>
          <w:snapToGrid w:val="0"/>
          <w:sz w:val="20"/>
          <w:szCs w:val="20"/>
        </w:rPr>
        <w:t>k</w:t>
      </w:r>
      <w:r w:rsidRPr="00991384">
        <w:rPr>
          <w:rFonts w:ascii="Arial" w:hAnsi="Arial" w:cs="Arial"/>
          <w:iCs/>
          <w:snapToGrid w:val="0"/>
          <w:sz w:val="20"/>
          <w:szCs w:val="20"/>
        </w:rPr>
        <w:t xml:space="preserve"> sor</w:t>
      </w:r>
      <w:r w:rsidR="008D39AD" w:rsidRPr="00991384">
        <w:rPr>
          <w:rFonts w:ascii="Arial" w:hAnsi="Arial" w:cs="Arial"/>
          <w:iCs/>
          <w:snapToGrid w:val="0"/>
          <w:sz w:val="20"/>
          <w:szCs w:val="20"/>
        </w:rPr>
        <w:t xml:space="preserve">on a Számv. tv. 84. § (2) </w:t>
      </w:r>
      <w:r w:rsidR="009D6E4A">
        <w:rPr>
          <w:rFonts w:ascii="Arial" w:hAnsi="Arial" w:cs="Arial"/>
          <w:iCs/>
          <w:snapToGrid w:val="0"/>
          <w:sz w:val="20"/>
          <w:szCs w:val="20"/>
        </w:rPr>
        <w:t xml:space="preserve">és (2a) </w:t>
      </w:r>
      <w:r w:rsidR="008D39AD" w:rsidRPr="00991384">
        <w:rPr>
          <w:rFonts w:ascii="Arial" w:hAnsi="Arial" w:cs="Arial"/>
          <w:iCs/>
          <w:snapToGrid w:val="0"/>
          <w:sz w:val="20"/>
          <w:szCs w:val="20"/>
        </w:rPr>
        <w:t>bekezdése szerinti értéket kell jelenteni.</w:t>
      </w:r>
      <w:r w:rsidRPr="00991384">
        <w:rPr>
          <w:rFonts w:ascii="Arial" w:hAnsi="Arial" w:cs="Arial"/>
          <w:iCs/>
          <w:snapToGrid w:val="0"/>
          <w:sz w:val="20"/>
          <w:szCs w:val="20"/>
        </w:rPr>
        <w:t xml:space="preserve"> </w:t>
      </w:r>
    </w:p>
    <w:p w14:paraId="3642A763" w14:textId="77777777" w:rsidR="00790284" w:rsidRPr="00991384" w:rsidRDefault="00790284" w:rsidP="00790284">
      <w:pPr>
        <w:jc w:val="both"/>
        <w:rPr>
          <w:rFonts w:ascii="Arial" w:hAnsi="Arial" w:cs="Arial"/>
          <w:iCs/>
          <w:snapToGrid w:val="0"/>
          <w:sz w:val="20"/>
          <w:szCs w:val="20"/>
        </w:rPr>
      </w:pPr>
    </w:p>
    <w:p w14:paraId="361C60F3"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213 Befektetett pénzügyi eszközök</w:t>
      </w:r>
      <w:r w:rsidR="008D39AD" w:rsidRPr="00991384">
        <w:rPr>
          <w:rFonts w:ascii="Arial" w:hAnsi="Arial" w:cs="Arial"/>
          <w:b/>
          <w:iCs/>
          <w:snapToGrid w:val="0"/>
          <w:sz w:val="20"/>
          <w:szCs w:val="20"/>
        </w:rPr>
        <w:t>ből (értékpapírokból, kölcsönökből) származó bevételek,</w:t>
      </w:r>
      <w:r w:rsidRPr="00991384">
        <w:rPr>
          <w:rFonts w:ascii="Arial" w:hAnsi="Arial" w:cs="Arial"/>
          <w:b/>
          <w:iCs/>
          <w:snapToGrid w:val="0"/>
          <w:sz w:val="20"/>
          <w:szCs w:val="20"/>
        </w:rPr>
        <w:t xml:space="preserve"> árfolyamnyeresége</w:t>
      </w:r>
      <w:r w:rsidR="008D39AD" w:rsidRPr="00991384">
        <w:rPr>
          <w:rFonts w:ascii="Arial" w:hAnsi="Arial" w:cs="Arial"/>
          <w:b/>
          <w:iCs/>
          <w:snapToGrid w:val="0"/>
          <w:sz w:val="20"/>
          <w:szCs w:val="20"/>
        </w:rPr>
        <w:t>k</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AA4154" w:rsidRPr="00991384">
        <w:rPr>
          <w:rFonts w:ascii="Arial" w:hAnsi="Arial" w:cs="Arial"/>
          <w:iCs/>
          <w:snapToGrid w:val="0"/>
          <w:sz w:val="20"/>
          <w:szCs w:val="20"/>
        </w:rPr>
        <w:t>on a Számv. tv. 84. § (3), (3a) és (4) bekezdése</w:t>
      </w:r>
      <w:r w:rsidR="005B1B94" w:rsidRPr="00991384">
        <w:rPr>
          <w:rFonts w:ascii="Arial" w:hAnsi="Arial" w:cs="Arial"/>
          <w:iCs/>
          <w:snapToGrid w:val="0"/>
          <w:sz w:val="20"/>
          <w:szCs w:val="20"/>
        </w:rPr>
        <w:t xml:space="preserve"> szerinti értéket kell jelenteni. </w:t>
      </w:r>
    </w:p>
    <w:p w14:paraId="79C017E6" w14:textId="01BFFB43" w:rsidR="00790284" w:rsidRPr="00991384" w:rsidRDefault="005B1B94" w:rsidP="00790284">
      <w:pPr>
        <w:jc w:val="both"/>
        <w:rPr>
          <w:rFonts w:ascii="Arial" w:hAnsi="Arial" w:cs="Arial"/>
          <w:iCs/>
          <w:snapToGrid w:val="0"/>
          <w:sz w:val="20"/>
          <w:szCs w:val="20"/>
        </w:rPr>
      </w:pPr>
      <w:r w:rsidRPr="00991384">
        <w:rPr>
          <w:rFonts w:ascii="Arial" w:hAnsi="Arial" w:cs="Arial"/>
          <w:iCs/>
          <w:snapToGrid w:val="0"/>
          <w:sz w:val="20"/>
          <w:szCs w:val="20"/>
        </w:rPr>
        <w:t xml:space="preserve">A 82A221 </w:t>
      </w:r>
      <w:r w:rsidRPr="00991384">
        <w:rPr>
          <w:rFonts w:ascii="Arial" w:hAnsi="Arial" w:cs="Arial"/>
          <w:i/>
          <w:iCs/>
          <w:snapToGrid w:val="0"/>
          <w:sz w:val="20"/>
          <w:szCs w:val="20"/>
        </w:rPr>
        <w:t>Részesedésekből származó ráfordítások, árfolyamveszteségek</w:t>
      </w:r>
      <w:r w:rsidRPr="00991384">
        <w:rPr>
          <w:rFonts w:ascii="Arial" w:hAnsi="Arial" w:cs="Arial"/>
          <w:iCs/>
          <w:snapToGrid w:val="0"/>
          <w:sz w:val="20"/>
          <w:szCs w:val="20"/>
        </w:rPr>
        <w:t xml:space="preserve"> soron </w:t>
      </w:r>
      <w:r w:rsidR="00DA2D1F" w:rsidRPr="00991384">
        <w:rPr>
          <w:rFonts w:ascii="Arial" w:hAnsi="Arial" w:cs="Arial"/>
          <w:iCs/>
          <w:snapToGrid w:val="0"/>
          <w:sz w:val="20"/>
          <w:szCs w:val="20"/>
        </w:rPr>
        <w:t>a Számv. tv. 85. § (1) bekezdés</w:t>
      </w:r>
      <w:r w:rsidR="007B2CBE" w:rsidRPr="00991384">
        <w:rPr>
          <w:rFonts w:ascii="Arial" w:hAnsi="Arial" w:cs="Arial"/>
          <w:iCs/>
          <w:snapToGrid w:val="0"/>
          <w:sz w:val="20"/>
          <w:szCs w:val="20"/>
        </w:rPr>
        <w:t>e</w:t>
      </w:r>
      <w:r w:rsidR="00DA2D1F" w:rsidRPr="00991384">
        <w:rPr>
          <w:rFonts w:ascii="Arial" w:hAnsi="Arial" w:cs="Arial"/>
          <w:iCs/>
          <w:snapToGrid w:val="0"/>
          <w:sz w:val="20"/>
          <w:szCs w:val="20"/>
        </w:rPr>
        <w:t xml:space="preserve">, </w:t>
      </w:r>
      <w:r w:rsidR="007A45DB" w:rsidRPr="00991384">
        <w:rPr>
          <w:rFonts w:ascii="Arial" w:hAnsi="Arial" w:cs="Arial"/>
          <w:iCs/>
          <w:snapToGrid w:val="0"/>
          <w:sz w:val="20"/>
          <w:szCs w:val="20"/>
        </w:rPr>
        <w:t xml:space="preserve">a </w:t>
      </w:r>
      <w:r w:rsidR="00D847EF" w:rsidRPr="00991384">
        <w:rPr>
          <w:rFonts w:ascii="Arial" w:hAnsi="Arial" w:cs="Arial"/>
          <w:iCs/>
          <w:snapToGrid w:val="0"/>
          <w:sz w:val="20"/>
          <w:szCs w:val="20"/>
        </w:rPr>
        <w:t>82A</w:t>
      </w:r>
      <w:r w:rsidR="00790284" w:rsidRPr="00991384">
        <w:rPr>
          <w:rFonts w:ascii="Arial" w:hAnsi="Arial" w:cs="Arial"/>
          <w:iCs/>
          <w:snapToGrid w:val="0"/>
          <w:sz w:val="20"/>
          <w:szCs w:val="20"/>
        </w:rPr>
        <w:t>22</w:t>
      </w:r>
      <w:r w:rsidR="006F1963" w:rsidRPr="00991384">
        <w:rPr>
          <w:rFonts w:ascii="Arial" w:hAnsi="Arial" w:cs="Arial"/>
          <w:iCs/>
          <w:snapToGrid w:val="0"/>
          <w:sz w:val="20"/>
          <w:szCs w:val="20"/>
        </w:rPr>
        <w:t>2</w:t>
      </w:r>
      <w:r w:rsidR="00790284" w:rsidRPr="00991384">
        <w:rPr>
          <w:rFonts w:ascii="Arial" w:hAnsi="Arial" w:cs="Arial"/>
          <w:iCs/>
          <w:snapToGrid w:val="0"/>
          <w:sz w:val="20"/>
          <w:szCs w:val="20"/>
        </w:rPr>
        <w:t xml:space="preserve"> </w:t>
      </w:r>
      <w:r w:rsidR="000F111F" w:rsidRPr="00991384">
        <w:rPr>
          <w:rFonts w:ascii="Arial" w:hAnsi="Arial" w:cs="Arial"/>
          <w:i/>
          <w:iCs/>
          <w:snapToGrid w:val="0"/>
          <w:sz w:val="20"/>
          <w:szCs w:val="20"/>
        </w:rPr>
        <w:t>Befektetett pénzügyi eszközökből (értékpapírokból, kölcsönökből) származó ráfordítások, árfolyamveszteségek</w:t>
      </w:r>
      <w:r w:rsidR="000F111F" w:rsidRPr="00991384" w:rsidDel="000F111F">
        <w:rPr>
          <w:rFonts w:ascii="Arial" w:hAnsi="Arial" w:cs="Arial"/>
          <w:iCs/>
          <w:snapToGrid w:val="0"/>
          <w:sz w:val="20"/>
          <w:szCs w:val="20"/>
        </w:rPr>
        <w:t xml:space="preserve"> </w:t>
      </w:r>
      <w:r w:rsidR="00790284" w:rsidRPr="00991384">
        <w:rPr>
          <w:rFonts w:ascii="Arial" w:hAnsi="Arial" w:cs="Arial"/>
          <w:iCs/>
          <w:snapToGrid w:val="0"/>
          <w:sz w:val="20"/>
          <w:szCs w:val="20"/>
        </w:rPr>
        <w:t xml:space="preserve">soron </w:t>
      </w:r>
      <w:r w:rsidR="000F111F" w:rsidRPr="00991384">
        <w:rPr>
          <w:rFonts w:ascii="Arial" w:hAnsi="Arial" w:cs="Arial"/>
          <w:iCs/>
          <w:snapToGrid w:val="0"/>
          <w:sz w:val="20"/>
          <w:szCs w:val="20"/>
        </w:rPr>
        <w:t xml:space="preserve">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85. § (1</w:t>
      </w:r>
      <w:r w:rsidR="00952677" w:rsidRPr="00991384">
        <w:rPr>
          <w:rFonts w:ascii="Arial" w:hAnsi="Arial" w:cs="Arial"/>
          <w:iCs/>
          <w:snapToGrid w:val="0"/>
          <w:sz w:val="20"/>
          <w:szCs w:val="20"/>
        </w:rPr>
        <w:t>a</w:t>
      </w:r>
      <w:r w:rsidR="00790284" w:rsidRPr="00991384">
        <w:rPr>
          <w:rFonts w:ascii="Arial" w:hAnsi="Arial" w:cs="Arial"/>
          <w:iCs/>
          <w:snapToGrid w:val="0"/>
          <w:sz w:val="20"/>
          <w:szCs w:val="20"/>
        </w:rPr>
        <w:t>) bekezdés</w:t>
      </w:r>
      <w:r w:rsidR="007B2CBE" w:rsidRPr="00991384">
        <w:rPr>
          <w:rFonts w:ascii="Arial" w:hAnsi="Arial" w:cs="Arial"/>
          <w:iCs/>
          <w:snapToGrid w:val="0"/>
          <w:sz w:val="20"/>
          <w:szCs w:val="20"/>
        </w:rPr>
        <w:t>e</w:t>
      </w:r>
      <w:r w:rsidR="000F111F" w:rsidRPr="00991384">
        <w:rPr>
          <w:rFonts w:ascii="Arial" w:hAnsi="Arial" w:cs="Arial"/>
          <w:iCs/>
          <w:snapToGrid w:val="0"/>
          <w:sz w:val="20"/>
          <w:szCs w:val="20"/>
        </w:rPr>
        <w:t xml:space="preserve"> szerinti értéket kell jelenteni</w:t>
      </w:r>
      <w:r w:rsidR="00790284" w:rsidRPr="00991384">
        <w:rPr>
          <w:rFonts w:ascii="Arial" w:hAnsi="Arial" w:cs="Arial"/>
          <w:iCs/>
          <w:snapToGrid w:val="0"/>
          <w:sz w:val="20"/>
          <w:szCs w:val="20"/>
        </w:rPr>
        <w:t xml:space="preserve">. </w:t>
      </w:r>
    </w:p>
    <w:p w14:paraId="5961D9A6" w14:textId="77777777" w:rsidR="00790284" w:rsidRPr="00991384" w:rsidRDefault="00790284" w:rsidP="00790284">
      <w:pPr>
        <w:jc w:val="both"/>
        <w:rPr>
          <w:rFonts w:ascii="Arial" w:hAnsi="Arial" w:cs="Arial"/>
          <w:iCs/>
          <w:snapToGrid w:val="0"/>
          <w:sz w:val="20"/>
          <w:szCs w:val="20"/>
        </w:rPr>
      </w:pPr>
    </w:p>
    <w:p w14:paraId="19E7A254" w14:textId="5B79661C"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D847EF" w:rsidRPr="00991384">
        <w:rPr>
          <w:rFonts w:ascii="Arial" w:hAnsi="Arial" w:cs="Arial"/>
          <w:b/>
          <w:iCs/>
          <w:snapToGrid w:val="0"/>
          <w:sz w:val="20"/>
          <w:szCs w:val="20"/>
        </w:rPr>
        <w:t>82A</w:t>
      </w:r>
      <w:r w:rsidRPr="00991384">
        <w:rPr>
          <w:rFonts w:ascii="Arial" w:hAnsi="Arial" w:cs="Arial"/>
          <w:b/>
          <w:iCs/>
          <w:snapToGrid w:val="0"/>
          <w:sz w:val="20"/>
          <w:szCs w:val="20"/>
        </w:rPr>
        <w:t>214</w:t>
      </w:r>
      <w:r w:rsidRPr="00991384">
        <w:rPr>
          <w:rFonts w:ascii="Arial" w:hAnsi="Arial" w:cs="Arial"/>
          <w:iCs/>
          <w:snapToGrid w:val="0"/>
          <w:sz w:val="20"/>
          <w:szCs w:val="20"/>
        </w:rPr>
        <w:t xml:space="preserve"> </w:t>
      </w:r>
      <w:r w:rsidRPr="00991384">
        <w:rPr>
          <w:rFonts w:ascii="Arial" w:hAnsi="Arial" w:cs="Arial"/>
          <w:b/>
          <w:iCs/>
          <w:snapToGrid w:val="0"/>
          <w:sz w:val="20"/>
          <w:szCs w:val="20"/>
        </w:rPr>
        <w:t>Egyéb kapott (járó) kamatok és kamatjellegű bevételek</w:t>
      </w:r>
      <w:r w:rsidRPr="00991384">
        <w:rPr>
          <w:rFonts w:ascii="Arial" w:hAnsi="Arial" w:cs="Arial"/>
          <w:iCs/>
          <w:snapToGrid w:val="0"/>
          <w:sz w:val="20"/>
          <w:szCs w:val="20"/>
        </w:rPr>
        <w:t xml:space="preserve"> és </w:t>
      </w:r>
      <w:r w:rsidR="00D847EF" w:rsidRPr="00991384">
        <w:rPr>
          <w:rFonts w:ascii="Arial" w:hAnsi="Arial" w:cs="Arial"/>
          <w:b/>
          <w:iCs/>
          <w:snapToGrid w:val="0"/>
          <w:sz w:val="20"/>
          <w:szCs w:val="20"/>
        </w:rPr>
        <w:t>82A</w:t>
      </w:r>
      <w:r w:rsidRPr="00991384">
        <w:rPr>
          <w:rFonts w:ascii="Arial" w:hAnsi="Arial" w:cs="Arial"/>
          <w:b/>
          <w:iCs/>
          <w:snapToGrid w:val="0"/>
          <w:sz w:val="20"/>
          <w:szCs w:val="20"/>
        </w:rPr>
        <w:t>222</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Fizetendő kamatok és kamatjellegű ráfordítások </w:t>
      </w:r>
      <w:r w:rsidRPr="00991384">
        <w:rPr>
          <w:rFonts w:ascii="Arial" w:hAnsi="Arial" w:cs="Arial"/>
          <w:iCs/>
          <w:snapToGrid w:val="0"/>
          <w:sz w:val="20"/>
          <w:szCs w:val="20"/>
        </w:rPr>
        <w:t>blokkban egymással egyező szerkezetben jelennek meg a kiemelt</w:t>
      </w:r>
      <w:r w:rsidR="007C70CF" w:rsidRPr="00991384">
        <w:rPr>
          <w:rFonts w:ascii="Arial" w:hAnsi="Arial" w:cs="Arial"/>
          <w:iCs/>
          <w:snapToGrid w:val="0"/>
          <w:sz w:val="20"/>
          <w:szCs w:val="20"/>
        </w:rPr>
        <w:t xml:space="preserve"> jelentőségű kamatbevételek és </w:t>
      </w:r>
      <w:r w:rsidRPr="00991384">
        <w:rPr>
          <w:rFonts w:ascii="Arial" w:hAnsi="Arial" w:cs="Arial"/>
          <w:iCs/>
          <w:snapToGrid w:val="0"/>
          <w:sz w:val="20"/>
          <w:szCs w:val="20"/>
        </w:rPr>
        <w:t>ráfordítások, valamint a Hitkr. 10. § (2)</w:t>
      </w:r>
      <w:r w:rsidR="00A20FB6" w:rsidRPr="00991384">
        <w:rPr>
          <w:rFonts w:ascii="Arial" w:hAnsi="Arial" w:cs="Arial"/>
          <w:iCs/>
          <w:snapToGrid w:val="0"/>
          <w:sz w:val="20"/>
          <w:szCs w:val="20"/>
        </w:rPr>
        <w:t xml:space="preserve"> és </w:t>
      </w:r>
      <w:r w:rsidRPr="00991384">
        <w:rPr>
          <w:rFonts w:ascii="Arial" w:hAnsi="Arial" w:cs="Arial"/>
          <w:iCs/>
          <w:snapToGrid w:val="0"/>
          <w:sz w:val="20"/>
          <w:szCs w:val="20"/>
        </w:rPr>
        <w:t>(3)</w:t>
      </w:r>
      <w:r w:rsidR="005363E1" w:rsidRPr="00991384">
        <w:rPr>
          <w:rFonts w:ascii="Arial" w:hAnsi="Arial" w:cs="Arial"/>
          <w:iCs/>
          <w:snapToGrid w:val="0"/>
          <w:sz w:val="20"/>
          <w:szCs w:val="20"/>
        </w:rPr>
        <w:t xml:space="preserve"> bekezdése</w:t>
      </w:r>
      <w:r w:rsidRPr="00991384">
        <w:rPr>
          <w:rFonts w:ascii="Arial" w:hAnsi="Arial" w:cs="Arial"/>
          <w:iCs/>
          <w:snapToGrid w:val="0"/>
          <w:sz w:val="20"/>
          <w:szCs w:val="20"/>
        </w:rPr>
        <w:t xml:space="preserve"> szerinti kamatjellegű bevételek és ráfordítások. </w:t>
      </w:r>
    </w:p>
    <w:p w14:paraId="664B2F01" w14:textId="77777777" w:rsidR="00790284" w:rsidRPr="00991384" w:rsidRDefault="00790284" w:rsidP="00790284">
      <w:pPr>
        <w:jc w:val="both"/>
        <w:rPr>
          <w:rFonts w:ascii="Arial" w:hAnsi="Arial" w:cs="Arial"/>
          <w:iCs/>
          <w:snapToGrid w:val="0"/>
          <w:sz w:val="20"/>
          <w:szCs w:val="20"/>
        </w:rPr>
      </w:pPr>
    </w:p>
    <w:p w14:paraId="6D5725EF"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3D248F" w:rsidRPr="00991384">
        <w:rPr>
          <w:rFonts w:ascii="Arial" w:hAnsi="Arial" w:cs="Arial"/>
          <w:iCs/>
          <w:snapToGrid w:val="0"/>
          <w:sz w:val="20"/>
          <w:szCs w:val="20"/>
        </w:rPr>
        <w:t>82A</w:t>
      </w:r>
      <w:r w:rsidRPr="00991384">
        <w:rPr>
          <w:rFonts w:ascii="Arial" w:hAnsi="Arial" w:cs="Arial"/>
          <w:iCs/>
          <w:snapToGrid w:val="0"/>
          <w:sz w:val="20"/>
          <w:szCs w:val="20"/>
        </w:rPr>
        <w:t xml:space="preserve">2141 sor a) </w:t>
      </w:r>
      <w:r w:rsidR="003D248F" w:rsidRPr="00991384">
        <w:rPr>
          <w:rFonts w:ascii="Arial" w:hAnsi="Arial" w:cs="Arial"/>
          <w:iCs/>
          <w:snapToGrid w:val="0"/>
          <w:sz w:val="20"/>
          <w:szCs w:val="20"/>
        </w:rPr>
        <w:t>A</w:t>
      </w:r>
      <w:r w:rsidRPr="00991384">
        <w:rPr>
          <w:rFonts w:ascii="Arial" w:hAnsi="Arial" w:cs="Arial"/>
          <w:iCs/>
          <w:snapToGrid w:val="0"/>
          <w:sz w:val="20"/>
          <w:szCs w:val="20"/>
        </w:rPr>
        <w:t>laptevékenységek</w:t>
      </w:r>
      <w:r w:rsidR="003D248F" w:rsidRPr="00991384">
        <w:rPr>
          <w:rFonts w:ascii="Arial" w:hAnsi="Arial" w:cs="Arial"/>
          <w:iCs/>
          <w:snapToGrid w:val="0"/>
          <w:sz w:val="20"/>
          <w:szCs w:val="20"/>
        </w:rPr>
        <w:t>hez kapcsolódó</w:t>
      </w:r>
      <w:r w:rsidRPr="00991384">
        <w:rPr>
          <w:rFonts w:ascii="Arial" w:hAnsi="Arial" w:cs="Arial"/>
          <w:iCs/>
          <w:snapToGrid w:val="0"/>
          <w:sz w:val="20"/>
          <w:szCs w:val="20"/>
        </w:rPr>
        <w:t xml:space="preserve"> eredménytételeket kell megjeleníteni. </w:t>
      </w:r>
    </w:p>
    <w:p w14:paraId="4357233B" w14:textId="70F9972D" w:rsidR="003D248F" w:rsidRPr="00991384" w:rsidRDefault="006B3D7F" w:rsidP="00790284">
      <w:pPr>
        <w:jc w:val="both"/>
        <w:rPr>
          <w:rFonts w:ascii="Arial" w:hAnsi="Arial" w:cs="Arial"/>
          <w:snapToGrid w:val="0"/>
          <w:sz w:val="20"/>
          <w:szCs w:val="20"/>
        </w:rPr>
      </w:pPr>
      <w:r>
        <w:rPr>
          <w:rFonts w:ascii="Arial" w:hAnsi="Arial" w:cs="Arial"/>
          <w:snapToGrid w:val="0"/>
          <w:sz w:val="20"/>
          <w:szCs w:val="20"/>
        </w:rPr>
        <w:t xml:space="preserve">Itt kell szerepeltetni </w:t>
      </w:r>
      <w:r w:rsidR="003D248F" w:rsidRPr="00991384">
        <w:rPr>
          <w:rFonts w:ascii="Arial" w:hAnsi="Arial" w:cs="Arial"/>
          <w:iCs/>
          <w:snapToGrid w:val="0"/>
          <w:sz w:val="20"/>
          <w:szCs w:val="20"/>
        </w:rPr>
        <w:t>a</w:t>
      </w:r>
      <w:r w:rsidR="009C1F98" w:rsidRPr="00991384">
        <w:rPr>
          <w:rFonts w:ascii="Arial" w:hAnsi="Arial" w:cs="Arial"/>
          <w:iCs/>
          <w:snapToGrid w:val="0"/>
          <w:sz w:val="20"/>
          <w:szCs w:val="20"/>
        </w:rPr>
        <w:t xml:space="preserve"> Pszkr. </w:t>
      </w:r>
      <w:r>
        <w:rPr>
          <w:rFonts w:ascii="Arial" w:hAnsi="Arial" w:cs="Arial"/>
          <w:iCs/>
          <w:snapToGrid w:val="0"/>
          <w:sz w:val="20"/>
          <w:szCs w:val="20"/>
        </w:rPr>
        <w:t xml:space="preserve">6. § (10) bekezdése szerinti pénzügyi szolgáltatással összefüggő kamatként és kamatjellegű bevételként, valamint a Pszkr. </w:t>
      </w:r>
      <w:r w:rsidR="009C1F98" w:rsidRPr="00991384">
        <w:rPr>
          <w:rFonts w:ascii="Arial" w:hAnsi="Arial" w:cs="Arial"/>
          <w:iCs/>
          <w:snapToGrid w:val="0"/>
          <w:sz w:val="20"/>
          <w:szCs w:val="20"/>
        </w:rPr>
        <w:t>1</w:t>
      </w:r>
      <w:r w:rsidR="003D248F" w:rsidRPr="00991384">
        <w:rPr>
          <w:rFonts w:ascii="Arial" w:hAnsi="Arial" w:cs="Arial"/>
          <w:iCs/>
          <w:snapToGrid w:val="0"/>
          <w:sz w:val="20"/>
          <w:szCs w:val="20"/>
        </w:rPr>
        <w:t xml:space="preserve">7/B. § (5) bekezdése szerinti </w:t>
      </w:r>
      <w:r w:rsidR="00607303" w:rsidRPr="00991384">
        <w:rPr>
          <w:rFonts w:ascii="Arial" w:hAnsi="Arial" w:cs="Arial"/>
          <w:iCs/>
          <w:snapToGrid w:val="0"/>
          <w:sz w:val="20"/>
          <w:szCs w:val="20"/>
        </w:rPr>
        <w:t>elektronikus</w:t>
      </w:r>
      <w:r w:rsidR="003D248F" w:rsidRPr="00991384">
        <w:rPr>
          <w:rFonts w:ascii="Arial" w:hAnsi="Arial" w:cs="Arial"/>
          <w:iCs/>
          <w:snapToGrid w:val="0"/>
          <w:sz w:val="20"/>
          <w:szCs w:val="20"/>
        </w:rPr>
        <w:t xml:space="preserve">pénz kibocsátásából, </w:t>
      </w:r>
      <w:r w:rsidR="00CD14E7" w:rsidRPr="00991384">
        <w:rPr>
          <w:rFonts w:ascii="Arial" w:hAnsi="Arial" w:cs="Arial"/>
          <w:iCs/>
          <w:snapToGrid w:val="0"/>
          <w:sz w:val="20"/>
          <w:szCs w:val="20"/>
        </w:rPr>
        <w:t xml:space="preserve">és </w:t>
      </w:r>
      <w:r w:rsidR="003D248F" w:rsidRPr="00991384">
        <w:rPr>
          <w:rFonts w:ascii="Arial" w:hAnsi="Arial" w:cs="Arial"/>
          <w:iCs/>
          <w:snapToGrid w:val="0"/>
          <w:sz w:val="20"/>
          <w:szCs w:val="20"/>
        </w:rPr>
        <w:t xml:space="preserve">a végzett egyéb pénzügyi szolgáltatással összefüggő kamatként és kamatjellegű </w:t>
      </w:r>
      <w:r w:rsidR="00355FA9" w:rsidRPr="00991384">
        <w:rPr>
          <w:rFonts w:ascii="Arial" w:hAnsi="Arial" w:cs="Arial"/>
          <w:iCs/>
          <w:snapToGrid w:val="0"/>
          <w:sz w:val="20"/>
          <w:szCs w:val="20"/>
        </w:rPr>
        <w:t xml:space="preserve">jutalékként, kamatjellegű </w:t>
      </w:r>
      <w:r w:rsidR="003D248F" w:rsidRPr="00991384">
        <w:rPr>
          <w:rFonts w:ascii="Arial" w:hAnsi="Arial" w:cs="Arial"/>
          <w:iCs/>
          <w:snapToGrid w:val="0"/>
          <w:sz w:val="20"/>
          <w:szCs w:val="20"/>
        </w:rPr>
        <w:t xml:space="preserve">bevételként elkülönítetten nyilvántartott </w:t>
      </w:r>
      <w:r w:rsidR="00200AB2" w:rsidRPr="00991384">
        <w:rPr>
          <w:rFonts w:ascii="Arial" w:hAnsi="Arial" w:cs="Arial"/>
          <w:iCs/>
          <w:snapToGrid w:val="0"/>
          <w:sz w:val="20"/>
          <w:szCs w:val="20"/>
        </w:rPr>
        <w:t>értéket</w:t>
      </w:r>
      <w:r w:rsidR="00355FA9" w:rsidRPr="00991384">
        <w:rPr>
          <w:rFonts w:ascii="Arial" w:hAnsi="Arial" w:cs="Arial"/>
          <w:iCs/>
          <w:snapToGrid w:val="0"/>
          <w:sz w:val="20"/>
          <w:szCs w:val="20"/>
        </w:rPr>
        <w:t xml:space="preserve"> </w:t>
      </w:r>
      <w:r>
        <w:rPr>
          <w:rFonts w:ascii="Arial" w:hAnsi="Arial" w:cs="Arial"/>
          <w:iCs/>
          <w:snapToGrid w:val="0"/>
          <w:sz w:val="20"/>
          <w:szCs w:val="20"/>
        </w:rPr>
        <w:t>is</w:t>
      </w:r>
      <w:r w:rsidR="003D248F" w:rsidRPr="00991384">
        <w:rPr>
          <w:rFonts w:ascii="Arial" w:hAnsi="Arial" w:cs="Arial"/>
          <w:iCs/>
          <w:snapToGrid w:val="0"/>
          <w:sz w:val="20"/>
          <w:szCs w:val="20"/>
        </w:rPr>
        <w:t>.</w:t>
      </w:r>
    </w:p>
    <w:p w14:paraId="00EF6D5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212781" w:rsidRPr="00991384">
        <w:rPr>
          <w:rFonts w:ascii="Arial" w:hAnsi="Arial" w:cs="Arial"/>
          <w:snapToGrid w:val="0"/>
          <w:sz w:val="20"/>
          <w:szCs w:val="20"/>
        </w:rPr>
        <w:t>82A</w:t>
      </w:r>
      <w:r w:rsidRPr="00991384">
        <w:rPr>
          <w:rFonts w:ascii="Arial" w:hAnsi="Arial" w:cs="Arial"/>
          <w:snapToGrid w:val="0"/>
          <w:sz w:val="20"/>
          <w:szCs w:val="20"/>
        </w:rPr>
        <w:t>2142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731969" w:rsidRPr="00991384">
        <w:rPr>
          <w:rFonts w:ascii="Arial" w:hAnsi="Arial" w:cs="Arial"/>
          <w:snapToGrid w:val="0"/>
          <w:sz w:val="20"/>
          <w:szCs w:val="20"/>
        </w:rPr>
        <w:t>on</w:t>
      </w:r>
      <w:r w:rsidR="00731969" w:rsidRPr="00991384">
        <w:rPr>
          <w:rFonts w:ascii="Arial" w:hAnsi="Arial" w:cs="Arial"/>
          <w:i/>
          <w:snapToGrid w:val="0"/>
          <w:sz w:val="20"/>
          <w:szCs w:val="20"/>
        </w:rPr>
        <w:t xml:space="preserve"> az </w:t>
      </w:r>
      <w:r w:rsidR="00731969" w:rsidRPr="00991384">
        <w:rPr>
          <w:rFonts w:ascii="Arial" w:hAnsi="Arial" w:cs="Arial"/>
          <w:snapToGrid w:val="0"/>
          <w:sz w:val="20"/>
          <w:szCs w:val="20"/>
        </w:rPr>
        <w:t>ü</w:t>
      </w:r>
      <w:r w:rsidRPr="00991384">
        <w:rPr>
          <w:rFonts w:ascii="Arial" w:hAnsi="Arial" w:cs="Arial"/>
          <w:snapToGrid w:val="0"/>
          <w:sz w:val="20"/>
          <w:szCs w:val="20"/>
        </w:rPr>
        <w:t xml:space="preserve">gyfélpénzek védelme érdekében </w:t>
      </w:r>
      <w:r w:rsidR="001054CA" w:rsidRPr="00991384">
        <w:rPr>
          <w:rFonts w:ascii="Arial" w:hAnsi="Arial" w:cs="Arial"/>
          <w:snapToGrid w:val="0"/>
          <w:sz w:val="20"/>
          <w:szCs w:val="20"/>
        </w:rPr>
        <w:t>–</w:t>
      </w:r>
      <w:r w:rsidR="00212781"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w:t>
      </w:r>
      <w:r w:rsidR="009C5C9E" w:rsidRPr="00991384">
        <w:rPr>
          <w:rFonts w:ascii="Arial" w:hAnsi="Arial" w:cs="Arial"/>
          <w:snapToGrid w:val="0"/>
          <w:sz w:val="20"/>
          <w:szCs w:val="20"/>
        </w:rPr>
        <w:t>-a</w:t>
      </w:r>
      <w:r w:rsidR="007304BA" w:rsidRPr="00991384">
        <w:rPr>
          <w:rFonts w:ascii="Arial" w:hAnsi="Arial" w:cs="Arial"/>
          <w:snapToGrid w:val="0"/>
          <w:sz w:val="20"/>
          <w:szCs w:val="20"/>
        </w:rPr>
        <w:t xml:space="preserve"> </w:t>
      </w:r>
      <w:r w:rsidRPr="00991384">
        <w:rPr>
          <w:rFonts w:ascii="Arial" w:hAnsi="Arial" w:cs="Arial"/>
          <w:snapToGrid w:val="0"/>
          <w:sz w:val="20"/>
          <w:szCs w:val="20"/>
        </w:rPr>
        <w:t>értelmezése szerint</w:t>
      </w:r>
      <w:r w:rsidR="00212781" w:rsidRPr="00991384">
        <w:rPr>
          <w:rFonts w:ascii="Arial" w:hAnsi="Arial" w:cs="Arial"/>
          <w:snapToGrid w:val="0"/>
          <w:sz w:val="20"/>
          <w:szCs w:val="20"/>
        </w:rPr>
        <w:t xml:space="preserve"> </w:t>
      </w:r>
      <w:r w:rsidR="001054CA" w:rsidRPr="00991384">
        <w:rPr>
          <w:rFonts w:ascii="Arial" w:hAnsi="Arial" w:cs="Arial"/>
          <w:snapToGrid w:val="0"/>
          <w:sz w:val="20"/>
          <w:szCs w:val="20"/>
        </w:rPr>
        <w:t>–</w:t>
      </w:r>
      <w:r w:rsidRPr="00991384">
        <w:rPr>
          <w:rFonts w:ascii="Arial" w:hAnsi="Arial" w:cs="Arial"/>
          <w:snapToGrid w:val="0"/>
          <w:sz w:val="20"/>
          <w:szCs w:val="20"/>
        </w:rPr>
        <w:t xml:space="preserve"> keletkezett követelésekhez kapcsolódó kamat- és kamatjellegű bevételek és ráfordítások</w:t>
      </w:r>
      <w:r w:rsidR="00731969" w:rsidRPr="00991384">
        <w:rPr>
          <w:rFonts w:ascii="Arial" w:hAnsi="Arial" w:cs="Arial"/>
          <w:snapToGrid w:val="0"/>
          <w:sz w:val="20"/>
          <w:szCs w:val="20"/>
        </w:rPr>
        <w:t xml:space="preserve"> jelentendők</w:t>
      </w:r>
      <w:r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 (3) bekezdés b) pontja </w:t>
      </w:r>
      <w:r w:rsidRPr="00991384">
        <w:rPr>
          <w:rFonts w:ascii="Arial" w:hAnsi="Arial" w:cs="Arial"/>
          <w:snapToGrid w:val="0"/>
          <w:sz w:val="20"/>
          <w:szCs w:val="20"/>
        </w:rPr>
        <w:t xml:space="preserve">szerint kötött biztosítás vagy garancia díját az </w:t>
      </w:r>
      <w:r w:rsidR="00606798" w:rsidRPr="00991384">
        <w:rPr>
          <w:rFonts w:ascii="Arial" w:hAnsi="Arial" w:cs="Arial"/>
          <w:snapToGrid w:val="0"/>
          <w:sz w:val="20"/>
          <w:szCs w:val="20"/>
        </w:rPr>
        <w:t>„</w:t>
      </w:r>
      <w:r w:rsidRPr="00991384">
        <w:rPr>
          <w:rFonts w:ascii="Arial" w:hAnsi="Arial" w:cs="Arial"/>
          <w:snapToGrid w:val="0"/>
          <w:sz w:val="20"/>
          <w:szCs w:val="20"/>
        </w:rPr>
        <w:t>Egyéb</w:t>
      </w:r>
      <w:r w:rsidR="00606798" w:rsidRPr="00991384">
        <w:rPr>
          <w:rFonts w:ascii="Arial" w:hAnsi="Arial" w:cs="Arial"/>
          <w:snapToGrid w:val="0"/>
          <w:sz w:val="20"/>
          <w:szCs w:val="20"/>
        </w:rPr>
        <w:t>”</w:t>
      </w:r>
      <w:r w:rsidRPr="00991384">
        <w:rPr>
          <w:rFonts w:ascii="Arial" w:hAnsi="Arial" w:cs="Arial"/>
          <w:snapToGrid w:val="0"/>
          <w:sz w:val="20"/>
          <w:szCs w:val="20"/>
        </w:rPr>
        <w:t xml:space="preserve"> alábontó sorban k</w:t>
      </w:r>
      <w:r w:rsidR="00606798" w:rsidRPr="00991384">
        <w:rPr>
          <w:rFonts w:ascii="Arial" w:hAnsi="Arial" w:cs="Arial"/>
          <w:snapToGrid w:val="0"/>
          <w:sz w:val="20"/>
          <w:szCs w:val="20"/>
        </w:rPr>
        <w:t>ell</w:t>
      </w:r>
      <w:r w:rsidRPr="00991384">
        <w:rPr>
          <w:rFonts w:ascii="Arial" w:hAnsi="Arial" w:cs="Arial"/>
          <w:snapToGrid w:val="0"/>
          <w:sz w:val="20"/>
          <w:szCs w:val="20"/>
        </w:rPr>
        <w:t xml:space="preserve"> megjeleníteni. </w:t>
      </w:r>
    </w:p>
    <w:p w14:paraId="7C438E4E"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D7483C" w:rsidRPr="00991384">
        <w:rPr>
          <w:rFonts w:ascii="Arial" w:hAnsi="Arial" w:cs="Arial"/>
          <w:b/>
          <w:snapToGrid w:val="0"/>
          <w:sz w:val="20"/>
          <w:szCs w:val="20"/>
        </w:rPr>
        <w:t>82A</w:t>
      </w:r>
      <w:r w:rsidRPr="00991384">
        <w:rPr>
          <w:rFonts w:ascii="Arial" w:hAnsi="Arial" w:cs="Arial"/>
          <w:b/>
          <w:snapToGrid w:val="0"/>
          <w:sz w:val="20"/>
          <w:szCs w:val="20"/>
        </w:rPr>
        <w:t>2143 c) Egyéb kamat és kamatjellegű bevételek és ráfordítások</w:t>
      </w:r>
      <w:r w:rsidRPr="00991384">
        <w:rPr>
          <w:rFonts w:ascii="Arial" w:hAnsi="Arial" w:cs="Arial"/>
          <w:snapToGrid w:val="0"/>
          <w:sz w:val="20"/>
          <w:szCs w:val="20"/>
        </w:rPr>
        <w:t xml:space="preserve"> sorban kell megjeleníteni az egyéb üzleti tevékenységhez kapcsolódó eredménytételeket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(5)</w:t>
      </w:r>
      <w:r w:rsidR="00745C1D" w:rsidRPr="00991384">
        <w:rPr>
          <w:rFonts w:ascii="Arial" w:hAnsi="Arial" w:cs="Arial"/>
          <w:snapToGrid w:val="0"/>
          <w:sz w:val="20"/>
          <w:szCs w:val="20"/>
        </w:rPr>
        <w:t xml:space="preserve">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és 85. § (2)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szerint</w:t>
      </w:r>
      <w:r w:rsidRPr="00991384">
        <w:rPr>
          <w:rFonts w:ascii="Arial" w:hAnsi="Arial" w:cs="Arial"/>
          <w:iCs/>
          <w:snapToGrid w:val="0"/>
          <w:sz w:val="20"/>
          <w:szCs w:val="20"/>
        </w:rPr>
        <w:t>.</w:t>
      </w:r>
    </w:p>
    <w:p w14:paraId="46B73A67" w14:textId="77777777" w:rsidR="00790284" w:rsidRPr="00991384" w:rsidRDefault="00790284" w:rsidP="00790284">
      <w:pPr>
        <w:rPr>
          <w:rFonts w:ascii="Arial" w:hAnsi="Arial" w:cs="Arial"/>
          <w:iCs/>
          <w:snapToGrid w:val="0"/>
          <w:sz w:val="20"/>
          <w:szCs w:val="20"/>
        </w:rPr>
      </w:pPr>
    </w:p>
    <w:p w14:paraId="7E484E5E" w14:textId="6BFDB582"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607303" w:rsidRPr="00991384">
        <w:rPr>
          <w:rFonts w:ascii="Arial" w:hAnsi="Arial" w:cs="Arial"/>
          <w:b/>
          <w:iCs/>
          <w:snapToGrid w:val="0"/>
          <w:sz w:val="20"/>
          <w:szCs w:val="20"/>
        </w:rPr>
        <w:t>82A</w:t>
      </w:r>
      <w:r w:rsidRPr="00991384">
        <w:rPr>
          <w:rFonts w:ascii="Arial" w:hAnsi="Arial" w:cs="Arial"/>
          <w:b/>
          <w:iCs/>
          <w:snapToGrid w:val="0"/>
          <w:sz w:val="20"/>
          <w:szCs w:val="20"/>
        </w:rPr>
        <w:t>215</w:t>
      </w:r>
      <w:r w:rsidRPr="00991384">
        <w:rPr>
          <w:rFonts w:ascii="Arial" w:hAnsi="Arial" w:cs="Arial"/>
          <w:iCs/>
          <w:snapToGrid w:val="0"/>
          <w:sz w:val="20"/>
          <w:szCs w:val="20"/>
        </w:rPr>
        <w:t xml:space="preserve"> </w:t>
      </w:r>
      <w:r w:rsidRPr="00991384">
        <w:rPr>
          <w:rFonts w:ascii="Arial" w:hAnsi="Arial" w:cs="Arial"/>
          <w:b/>
          <w:iCs/>
          <w:snapToGrid w:val="0"/>
          <w:sz w:val="20"/>
          <w:szCs w:val="20"/>
        </w:rPr>
        <w:t>Pénzügyi műveletek egyéb bevételei</w:t>
      </w:r>
      <w:r w:rsidRPr="00991384">
        <w:rPr>
          <w:rFonts w:ascii="Arial" w:hAnsi="Arial" w:cs="Arial"/>
          <w:iCs/>
          <w:snapToGrid w:val="0"/>
          <w:sz w:val="20"/>
          <w:szCs w:val="20"/>
        </w:rPr>
        <w:t xml:space="preserve"> és </w:t>
      </w:r>
      <w:r w:rsidR="00C43F4B" w:rsidRPr="00991384">
        <w:rPr>
          <w:rFonts w:ascii="Arial" w:hAnsi="Arial" w:cs="Arial"/>
          <w:b/>
          <w:iCs/>
          <w:snapToGrid w:val="0"/>
          <w:sz w:val="20"/>
          <w:szCs w:val="20"/>
        </w:rPr>
        <w:t>82A</w:t>
      </w:r>
      <w:r w:rsidRPr="00991384">
        <w:rPr>
          <w:rFonts w:ascii="Arial" w:hAnsi="Arial" w:cs="Arial"/>
          <w:b/>
          <w:iCs/>
          <w:snapToGrid w:val="0"/>
          <w:sz w:val="20"/>
          <w:szCs w:val="20"/>
        </w:rPr>
        <w:t>22</w:t>
      </w:r>
      <w:r w:rsidR="005217EE" w:rsidRPr="00991384">
        <w:rPr>
          <w:rFonts w:ascii="Arial" w:hAnsi="Arial" w:cs="Arial"/>
          <w:b/>
          <w:iCs/>
          <w:snapToGrid w:val="0"/>
          <w:sz w:val="20"/>
          <w:szCs w:val="20"/>
        </w:rPr>
        <w:t>5</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Pénzügyi műveletek egyéb ráfordításai sor </w:t>
      </w:r>
      <w:r w:rsidRPr="00991384">
        <w:rPr>
          <w:rFonts w:ascii="Arial" w:hAnsi="Arial" w:cs="Arial"/>
          <w:iCs/>
          <w:snapToGrid w:val="0"/>
          <w:sz w:val="20"/>
          <w:szCs w:val="20"/>
        </w:rPr>
        <w:t>alábontása:</w:t>
      </w:r>
    </w:p>
    <w:p w14:paraId="36F35AE5" w14:textId="77777777" w:rsidR="00790284" w:rsidRPr="00991384" w:rsidRDefault="00790284" w:rsidP="00790284">
      <w:pPr>
        <w:jc w:val="both"/>
        <w:rPr>
          <w:rFonts w:ascii="Arial" w:hAnsi="Arial" w:cs="Arial"/>
          <w:iCs/>
          <w:snapToGrid w:val="0"/>
          <w:sz w:val="20"/>
          <w:szCs w:val="20"/>
        </w:rPr>
      </w:pPr>
    </w:p>
    <w:p w14:paraId="30F2C8A7"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2151</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6C349E" w:rsidRPr="00991384">
        <w:rPr>
          <w:rFonts w:ascii="Arial" w:hAnsi="Arial" w:cs="Arial"/>
          <w:b/>
          <w:snapToGrid w:val="0"/>
          <w:sz w:val="20"/>
          <w:szCs w:val="20"/>
        </w:rPr>
        <w:t>5</w:t>
      </w:r>
      <w:r w:rsidRPr="00991384">
        <w:rPr>
          <w:rFonts w:ascii="Arial" w:hAnsi="Arial" w:cs="Arial"/>
          <w:b/>
          <w:snapToGrid w:val="0"/>
          <w:sz w:val="20"/>
          <w:szCs w:val="20"/>
        </w:rPr>
        <w:t xml:space="preserve">1 Függő és jövőbeni kötelezettségekhez kapcsolódó </w:t>
      </w:r>
      <w:r w:rsidRPr="00991384">
        <w:rPr>
          <w:rFonts w:ascii="Arial" w:hAnsi="Arial" w:cs="Arial"/>
          <w:iCs/>
          <w:snapToGrid w:val="0"/>
          <w:sz w:val="20"/>
          <w:szCs w:val="20"/>
        </w:rPr>
        <w:t>bevételek és ráfordítások 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260911" w:rsidRPr="00991384">
        <w:rPr>
          <w:rFonts w:ascii="Arial" w:hAnsi="Arial" w:cs="Arial"/>
          <w:iCs/>
          <w:snapToGrid w:val="0"/>
          <w:sz w:val="20"/>
          <w:szCs w:val="20"/>
        </w:rPr>
        <w:t>Fszt.</w:t>
      </w:r>
      <w:r w:rsidR="007304BA" w:rsidRPr="00991384">
        <w:rPr>
          <w:rFonts w:ascii="Arial" w:hAnsi="Arial" w:cs="Arial"/>
          <w:iCs/>
          <w:snapToGrid w:val="0"/>
          <w:sz w:val="20"/>
          <w:szCs w:val="20"/>
        </w:rPr>
        <w:t xml:space="preserve"> 46. § (3) bekezdés b) pontja</w:t>
      </w:r>
      <w:r w:rsidRPr="00991384">
        <w:rPr>
          <w:rFonts w:ascii="Arial" w:hAnsi="Arial" w:cs="Arial"/>
          <w:iCs/>
          <w:snapToGrid w:val="0"/>
          <w:sz w:val="20"/>
          <w:szCs w:val="20"/>
        </w:rPr>
        <w:t xml:space="preserve"> szerinti bankgarancia- vagy kezesi biztosítási szerződés eredménye </w:t>
      </w:r>
      <w:r w:rsidR="0032796E" w:rsidRPr="00991384">
        <w:rPr>
          <w:rFonts w:ascii="Arial" w:hAnsi="Arial" w:cs="Arial"/>
          <w:iCs/>
          <w:snapToGrid w:val="0"/>
          <w:sz w:val="20"/>
          <w:szCs w:val="20"/>
        </w:rPr>
        <w:t>kivételével</w:t>
      </w:r>
      <w:r w:rsidRPr="00991384">
        <w:rPr>
          <w:rFonts w:ascii="Arial" w:hAnsi="Arial" w:cs="Arial"/>
          <w:iCs/>
          <w:snapToGrid w:val="0"/>
          <w:sz w:val="20"/>
          <w:szCs w:val="20"/>
        </w:rPr>
        <w:t xml:space="preserve">, amelyet bevétel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2142</w:t>
      </w:r>
      <w:r w:rsidR="00E334D3" w:rsidRPr="00991384">
        <w:rPr>
          <w:rFonts w:ascii="Arial" w:hAnsi="Arial" w:cs="Arial"/>
          <w:iCs/>
          <w:snapToGrid w:val="0"/>
          <w:sz w:val="20"/>
          <w:szCs w:val="20"/>
        </w:rPr>
        <w:t>4</w:t>
      </w:r>
      <w:r w:rsidRPr="00991384">
        <w:rPr>
          <w:rFonts w:ascii="Arial" w:hAnsi="Arial" w:cs="Arial"/>
          <w:iCs/>
          <w:snapToGrid w:val="0"/>
          <w:sz w:val="20"/>
          <w:szCs w:val="20"/>
        </w:rPr>
        <w:t xml:space="preserve"> sorban, ráfordítás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22</w:t>
      </w:r>
      <w:r w:rsidR="0096795C" w:rsidRPr="00991384">
        <w:rPr>
          <w:rFonts w:ascii="Arial" w:hAnsi="Arial" w:cs="Arial"/>
          <w:iCs/>
          <w:snapToGrid w:val="0"/>
          <w:sz w:val="20"/>
          <w:szCs w:val="20"/>
        </w:rPr>
        <w:t>3</w:t>
      </w:r>
      <w:r w:rsidRPr="00991384">
        <w:rPr>
          <w:rFonts w:ascii="Arial" w:hAnsi="Arial" w:cs="Arial"/>
          <w:iCs/>
          <w:snapToGrid w:val="0"/>
          <w:sz w:val="20"/>
          <w:szCs w:val="20"/>
        </w:rPr>
        <w:t>23 sorban kell kimutatni.</w:t>
      </w:r>
    </w:p>
    <w:p w14:paraId="6D0870C1" w14:textId="77777777" w:rsidR="00790284" w:rsidRPr="00991384" w:rsidRDefault="00790284" w:rsidP="00790284">
      <w:pPr>
        <w:jc w:val="both"/>
        <w:rPr>
          <w:rFonts w:ascii="Arial" w:hAnsi="Arial" w:cs="Arial"/>
          <w:iCs/>
          <w:snapToGrid w:val="0"/>
          <w:sz w:val="20"/>
          <w:szCs w:val="20"/>
        </w:rPr>
      </w:pPr>
    </w:p>
    <w:p w14:paraId="77DA7DE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2152</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2 Pénzügyi eszközök realizált árfolyamnyeresége, -vesztesége </w:t>
      </w:r>
      <w:r w:rsidRPr="00991384">
        <w:rPr>
          <w:rFonts w:ascii="Arial" w:hAnsi="Arial" w:cs="Arial"/>
          <w:snapToGrid w:val="0"/>
          <w:sz w:val="20"/>
          <w:szCs w:val="20"/>
        </w:rPr>
        <w:t xml:space="preserve">sorban realizált eredményként a befektetési eszköznek, tartós részesedésnek nem minősülő eszközök (zömében forgatási célú értékpapírok, követelések) értékesítésekor az eladási értéknek – lejáratkor, beváltáskor a névértéknek </w:t>
      </w:r>
      <w:r w:rsidR="00E4372C" w:rsidRPr="00991384">
        <w:rPr>
          <w:rFonts w:ascii="Arial" w:hAnsi="Arial" w:cs="Arial"/>
          <w:snapToGrid w:val="0"/>
          <w:sz w:val="20"/>
          <w:szCs w:val="20"/>
        </w:rPr>
        <w:t xml:space="preserve">– </w:t>
      </w:r>
      <w:r w:rsidRPr="00991384">
        <w:rPr>
          <w:rFonts w:ascii="Arial" w:hAnsi="Arial" w:cs="Arial"/>
          <w:snapToGrid w:val="0"/>
          <w:sz w:val="20"/>
          <w:szCs w:val="20"/>
        </w:rPr>
        <w:t>a könyv szerinti értéket, de legfeljebb a törlesztésekkel csökkentett bekerülési értékét meghaladó része mutatható ki. A fennmaradó különbözetet értékvesztés vi</w:t>
      </w:r>
      <w:r w:rsidR="00D02355" w:rsidRPr="00991384">
        <w:rPr>
          <w:rFonts w:ascii="Arial" w:hAnsi="Arial" w:cs="Arial"/>
          <w:snapToGrid w:val="0"/>
          <w:sz w:val="20"/>
          <w:szCs w:val="20"/>
        </w:rPr>
        <w:t>sszaírásaként kell kimutatni.</w:t>
      </w:r>
    </w:p>
    <w:p w14:paraId="141C95AF" w14:textId="77777777" w:rsidR="00790284" w:rsidRPr="00991384" w:rsidRDefault="00790284" w:rsidP="00790284">
      <w:pPr>
        <w:rPr>
          <w:rFonts w:ascii="Arial" w:hAnsi="Arial" w:cs="Arial"/>
          <w:iCs/>
          <w:snapToGrid w:val="0"/>
          <w:sz w:val="20"/>
          <w:szCs w:val="20"/>
        </w:rPr>
      </w:pPr>
    </w:p>
    <w:p w14:paraId="27A705C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2153,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2154 és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 xml:space="preserve">3,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4</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sorban kell kimutatni a deviza- és valutaforgalomban, a többdevizás pénzügyi tranzakciókban realizált marzs </w:t>
      </w:r>
      <w:r w:rsidR="00CD14E7" w:rsidRPr="00991384">
        <w:rPr>
          <w:rFonts w:ascii="Arial" w:hAnsi="Arial" w:cs="Arial"/>
          <w:snapToGrid w:val="0"/>
          <w:sz w:val="20"/>
          <w:szCs w:val="20"/>
        </w:rPr>
        <w:t>[</w:t>
      </w:r>
      <w:r w:rsidRPr="00991384">
        <w:rPr>
          <w:rFonts w:ascii="Arial" w:hAnsi="Arial" w:cs="Arial"/>
          <w:snapToGrid w:val="0"/>
          <w:sz w:val="20"/>
          <w:szCs w:val="20"/>
        </w:rPr>
        <w:t>marge</w:t>
      </w:r>
      <w:r w:rsidR="00CD14E7" w:rsidRPr="00991384">
        <w:rPr>
          <w:rFonts w:ascii="Arial" w:hAnsi="Arial" w:cs="Arial"/>
          <w:snapToGrid w:val="0"/>
          <w:sz w:val="20"/>
          <w:szCs w:val="20"/>
        </w:rPr>
        <w:t>]</w:t>
      </w:r>
      <w:r w:rsidRPr="00991384">
        <w:rPr>
          <w:rFonts w:ascii="Arial" w:hAnsi="Arial" w:cs="Arial"/>
          <w:snapToGrid w:val="0"/>
          <w:sz w:val="20"/>
          <w:szCs w:val="20"/>
        </w:rPr>
        <w:t xml:space="preserve"> és konverziós nyereséget és veszteséget, </w:t>
      </w:r>
      <w:r w:rsidR="00CD14E7" w:rsidRPr="00991384">
        <w:rPr>
          <w:rFonts w:ascii="Arial" w:hAnsi="Arial" w:cs="Arial"/>
          <w:snapToGrid w:val="0"/>
          <w:sz w:val="20"/>
          <w:szCs w:val="20"/>
        </w:rPr>
        <w:t xml:space="preserve">és </w:t>
      </w:r>
      <w:r w:rsidRPr="00991384">
        <w:rPr>
          <w:rFonts w:ascii="Arial" w:hAnsi="Arial" w:cs="Arial"/>
          <w:snapToGrid w:val="0"/>
          <w:sz w:val="20"/>
          <w:szCs w:val="20"/>
        </w:rPr>
        <w:t>a devizaeszközök és kötelezettségek forint árfolyamváltozásból adódó átértékelési különbözetének nyereségét, veszteségét.</w:t>
      </w:r>
    </w:p>
    <w:p w14:paraId="4D96A89F" w14:textId="77777777" w:rsidR="00790284" w:rsidRPr="00991384" w:rsidRDefault="00790284" w:rsidP="00790284">
      <w:pPr>
        <w:jc w:val="both"/>
        <w:rPr>
          <w:rFonts w:ascii="Arial" w:hAnsi="Arial" w:cs="Arial"/>
          <w:snapToGrid w:val="0"/>
          <w:sz w:val="20"/>
          <w:szCs w:val="20"/>
        </w:rPr>
      </w:pPr>
    </w:p>
    <w:p w14:paraId="27CFAE1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2155</w:t>
      </w:r>
      <w:r w:rsidRPr="00991384">
        <w:rPr>
          <w:rFonts w:ascii="Arial" w:hAnsi="Arial" w:cs="Arial"/>
          <w:snapToGrid w:val="0"/>
          <w:sz w:val="20"/>
          <w:szCs w:val="20"/>
        </w:rPr>
        <w:t xml:space="preserve">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5 Értékelési különbözet </w:t>
      </w:r>
      <w:r w:rsidRPr="00991384">
        <w:rPr>
          <w:rFonts w:ascii="Arial" w:hAnsi="Arial" w:cs="Arial"/>
          <w:snapToGrid w:val="0"/>
          <w:sz w:val="20"/>
          <w:szCs w:val="20"/>
        </w:rPr>
        <w:t>sorban a pénzügyi eszközök valós értékeléséből származó és eredménykimutatással szemben elszámolandó pozitív és negatív értékelési különbözeteket kell kimutatni.</w:t>
      </w:r>
    </w:p>
    <w:p w14:paraId="6557338C" w14:textId="77777777" w:rsidR="00790284" w:rsidRPr="00991384" w:rsidRDefault="00790284" w:rsidP="00790284">
      <w:pPr>
        <w:jc w:val="both"/>
        <w:rPr>
          <w:rFonts w:ascii="Arial" w:hAnsi="Arial" w:cs="Arial"/>
          <w:snapToGrid w:val="0"/>
          <w:sz w:val="20"/>
          <w:szCs w:val="20"/>
        </w:rPr>
      </w:pPr>
    </w:p>
    <w:p w14:paraId="5D6177B8" w14:textId="6CAF087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 xml:space="preserve">2156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8D74E8" w:rsidRPr="00991384">
        <w:rPr>
          <w:rFonts w:ascii="Arial" w:hAnsi="Arial" w:cs="Arial"/>
          <w:b/>
          <w:snapToGrid w:val="0"/>
          <w:sz w:val="20"/>
          <w:szCs w:val="20"/>
        </w:rPr>
        <w:t>5</w:t>
      </w:r>
      <w:r w:rsidRPr="00991384">
        <w:rPr>
          <w:rFonts w:ascii="Arial" w:hAnsi="Arial" w:cs="Arial"/>
          <w:b/>
          <w:snapToGrid w:val="0"/>
          <w:sz w:val="20"/>
          <w:szCs w:val="20"/>
        </w:rPr>
        <w:t xml:space="preserve">6 Egyéb </w:t>
      </w:r>
      <w:r w:rsidRPr="00991384">
        <w:rPr>
          <w:rFonts w:ascii="Arial" w:hAnsi="Arial" w:cs="Arial"/>
          <w:snapToGrid w:val="0"/>
          <w:sz w:val="20"/>
          <w:szCs w:val="20"/>
        </w:rPr>
        <w:t xml:space="preserve">sorban a fentiekben nem nevesített eredménytételek szerepelnek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(7)</w:t>
      </w:r>
      <w:r w:rsidR="00745C1D" w:rsidRPr="00991384">
        <w:rPr>
          <w:rFonts w:ascii="Arial" w:hAnsi="Arial" w:cs="Arial"/>
          <w:snapToGrid w:val="0"/>
          <w:sz w:val="20"/>
          <w:szCs w:val="20"/>
        </w:rPr>
        <w:t xml:space="preserve"> bekezdés</w:t>
      </w:r>
      <w:r w:rsidR="00E4372C" w:rsidRPr="00991384">
        <w:rPr>
          <w:rFonts w:ascii="Arial" w:hAnsi="Arial" w:cs="Arial"/>
          <w:snapToGrid w:val="0"/>
          <w:sz w:val="20"/>
          <w:szCs w:val="20"/>
        </w:rPr>
        <w:t>ének</w:t>
      </w:r>
      <w:r w:rsidRPr="00991384">
        <w:rPr>
          <w:rFonts w:ascii="Arial" w:hAnsi="Arial" w:cs="Arial"/>
          <w:snapToGrid w:val="0"/>
          <w:sz w:val="20"/>
          <w:szCs w:val="20"/>
        </w:rPr>
        <w:t xml:space="preserve"> és 85. § (3) bekezdés</w:t>
      </w:r>
      <w:r w:rsidR="00502929" w:rsidRPr="00991384">
        <w:rPr>
          <w:rFonts w:ascii="Arial" w:hAnsi="Arial" w:cs="Arial"/>
          <w:snapToGrid w:val="0"/>
          <w:sz w:val="20"/>
          <w:szCs w:val="20"/>
        </w:rPr>
        <w:t>é</w:t>
      </w:r>
      <w:r w:rsidRPr="00991384">
        <w:rPr>
          <w:rFonts w:ascii="Arial" w:hAnsi="Arial" w:cs="Arial"/>
          <w:snapToGrid w:val="0"/>
          <w:sz w:val="20"/>
          <w:szCs w:val="20"/>
        </w:rPr>
        <w:t>nek megfelelően.</w:t>
      </w:r>
    </w:p>
    <w:p w14:paraId="7F3AC354" w14:textId="77777777" w:rsidR="00790284" w:rsidRPr="00991384" w:rsidRDefault="00790284" w:rsidP="00790284">
      <w:pPr>
        <w:jc w:val="both"/>
        <w:rPr>
          <w:rFonts w:ascii="Arial" w:hAnsi="Arial" w:cs="Arial"/>
          <w:snapToGrid w:val="0"/>
          <w:sz w:val="20"/>
          <w:szCs w:val="20"/>
        </w:rPr>
      </w:pPr>
    </w:p>
    <w:p w14:paraId="0C646687"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Ha a</w:t>
      </w:r>
      <w:r w:rsidR="001200E2"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1200E2" w:rsidRPr="00991384">
        <w:rPr>
          <w:rFonts w:ascii="Arial" w:hAnsi="Arial" w:cs="Arial"/>
          <w:snapToGrid w:val="0"/>
          <w:sz w:val="20"/>
          <w:szCs w:val="20"/>
        </w:rPr>
        <w:t xml:space="preserve">elektronikuspénz-kibocsátási vagy </w:t>
      </w:r>
      <w:r w:rsidRPr="00991384">
        <w:rPr>
          <w:rFonts w:ascii="Arial" w:hAnsi="Arial" w:cs="Arial"/>
          <w:iCs/>
          <w:snapToGrid w:val="0"/>
          <w:sz w:val="20"/>
          <w:szCs w:val="20"/>
        </w:rPr>
        <w:t>pénzforgalmi szolgáltatási és a kapcsolódó pénzügyi szolgáltatási tevékenység</w:t>
      </w:r>
      <w:r w:rsidR="001200E2" w:rsidRPr="00991384">
        <w:rPr>
          <w:rFonts w:ascii="Arial" w:hAnsi="Arial" w:cs="Arial"/>
          <w:iCs/>
          <w:snapToGrid w:val="0"/>
          <w:sz w:val="20"/>
          <w:szCs w:val="20"/>
        </w:rPr>
        <w:t>ek</w:t>
      </w:r>
      <w:r w:rsidRPr="00991384">
        <w:rPr>
          <w:rFonts w:ascii="Arial" w:hAnsi="Arial" w:cs="Arial"/>
          <w:iCs/>
          <w:snapToGrid w:val="0"/>
          <w:sz w:val="20"/>
          <w:szCs w:val="20"/>
        </w:rPr>
        <w:t xml:space="preserve"> fedezetére</w:t>
      </w:r>
      <w:r w:rsidRPr="00991384">
        <w:rPr>
          <w:rFonts w:ascii="Arial" w:hAnsi="Arial" w:cs="Arial"/>
          <w:snapToGrid w:val="0"/>
          <w:sz w:val="20"/>
          <w:szCs w:val="20"/>
        </w:rPr>
        <w:t xml:space="preserve"> származtatott ügyletet köt, az ügylet eredményét a fedezett alapügylettel azonos módon kell az eredménykimutatás megjeleníteni.</w:t>
      </w:r>
    </w:p>
    <w:p w14:paraId="02BE0A03"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egyéb üzemi tevékenység keretében kötött származtatott ügyletek kezelésére a számviteli szabályok az irányadók. </w:t>
      </w:r>
    </w:p>
    <w:p w14:paraId="4F92B4B5" w14:textId="77777777" w:rsidR="00790284" w:rsidRPr="00991384" w:rsidRDefault="00790284" w:rsidP="00790284">
      <w:pPr>
        <w:rPr>
          <w:rFonts w:ascii="Arial" w:hAnsi="Arial" w:cs="Arial"/>
          <w:sz w:val="20"/>
          <w:szCs w:val="20"/>
        </w:rPr>
      </w:pPr>
    </w:p>
    <w:p w14:paraId="4A2B769F" w14:textId="77777777" w:rsidR="00790284" w:rsidRPr="00991384" w:rsidRDefault="001200E2" w:rsidP="00D43339">
      <w:pPr>
        <w:keepNext/>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3</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C</w:t>
      </w:r>
      <w:r w:rsidR="00790284" w:rsidRPr="00991384">
        <w:rPr>
          <w:rFonts w:ascii="Arial" w:hAnsi="Arial" w:cs="Arial"/>
          <w:b/>
          <w:snapToGrid w:val="0"/>
          <w:sz w:val="20"/>
          <w:szCs w:val="20"/>
        </w:rPr>
        <w:t>. Adózás előtti eredmény</w:t>
      </w:r>
    </w:p>
    <w:p w14:paraId="00728DB4" w14:textId="332AEA8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Ez a sor tartalmazza 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1200E2" w:rsidRPr="00991384">
        <w:rPr>
          <w:rFonts w:ascii="Arial" w:hAnsi="Arial" w:cs="Arial"/>
          <w:snapToGrid w:val="0"/>
          <w:sz w:val="20"/>
          <w:szCs w:val="20"/>
        </w:rPr>
        <w:t xml:space="preserve"> </w:t>
      </w:r>
      <w:r w:rsidRPr="00991384">
        <w:rPr>
          <w:rFonts w:ascii="Arial" w:hAnsi="Arial" w:cs="Arial"/>
          <w:snapToGrid w:val="0"/>
          <w:sz w:val="20"/>
          <w:szCs w:val="20"/>
        </w:rPr>
        <w:t>tevékenységből, működésből eredő összes, tárgyévben elszámolt bevétel, ráfordítás és költség egyenlegét</w:t>
      </w:r>
      <w:r w:rsidR="00883569" w:rsidRPr="00991384">
        <w:rPr>
          <w:rFonts w:ascii="Arial" w:hAnsi="Arial" w:cs="Arial"/>
          <w:spacing w:val="-6"/>
          <w:sz w:val="20"/>
          <w:szCs w:val="20"/>
        </w:rPr>
        <w:t xml:space="preserve"> </w:t>
      </w:r>
    </w:p>
    <w:p w14:paraId="45B2E0FF" w14:textId="77777777" w:rsidR="00790284" w:rsidRPr="00991384" w:rsidRDefault="00790284" w:rsidP="00790284">
      <w:pPr>
        <w:jc w:val="both"/>
        <w:rPr>
          <w:rFonts w:ascii="Arial" w:hAnsi="Arial" w:cs="Arial"/>
          <w:b/>
          <w:snapToGrid w:val="0"/>
          <w:sz w:val="20"/>
          <w:szCs w:val="20"/>
        </w:rPr>
      </w:pPr>
    </w:p>
    <w:p w14:paraId="7A6E6FB9"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napToGrid w:val="0"/>
          <w:sz w:val="20"/>
          <w:szCs w:val="20"/>
        </w:rPr>
        <w:t>4</w:t>
      </w:r>
      <w:r w:rsidR="00790284" w:rsidRPr="00991384">
        <w:rPr>
          <w:rFonts w:ascii="Arial" w:hAnsi="Arial" w:cs="Arial"/>
          <w:i/>
          <w:snapToGrid w:val="0"/>
          <w:sz w:val="20"/>
          <w:szCs w:val="20"/>
        </w:rPr>
        <w:t xml:space="preserve"> </w:t>
      </w:r>
      <w:r w:rsidR="00790284" w:rsidRPr="00991384">
        <w:rPr>
          <w:rFonts w:ascii="Arial" w:hAnsi="Arial" w:cs="Arial"/>
          <w:b/>
          <w:snapToGrid w:val="0"/>
          <w:sz w:val="20"/>
          <w:szCs w:val="20"/>
        </w:rPr>
        <w:t>Adófizetési kötelezettség (Év közben fizetett adóelőleg)</w:t>
      </w:r>
      <w:r w:rsidR="00790284" w:rsidRPr="00991384">
        <w:rPr>
          <w:rFonts w:ascii="Arial" w:hAnsi="Arial" w:cs="Arial"/>
          <w:i/>
          <w:snapToGrid w:val="0"/>
          <w:sz w:val="20"/>
          <w:szCs w:val="20"/>
        </w:rPr>
        <w:t xml:space="preserve"> </w:t>
      </w:r>
    </w:p>
    <w:p w14:paraId="79C116B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Év közben e soron a ténylegesen befizetett társasági adóelőleg összegét kell szerepeltetni (függetlenül attól, hogy a hitelintézet a fizetett adóelőleget könyveiben hol tartja nyilván). </w:t>
      </w:r>
    </w:p>
    <w:p w14:paraId="7F92980A" w14:textId="33D291CD" w:rsidR="00790284" w:rsidRPr="00991384" w:rsidRDefault="005F4D31" w:rsidP="00790284">
      <w:pPr>
        <w:jc w:val="both"/>
        <w:rPr>
          <w:rFonts w:ascii="Arial" w:hAnsi="Arial" w:cs="Arial"/>
          <w:snapToGrid w:val="0"/>
          <w:sz w:val="20"/>
          <w:szCs w:val="20"/>
        </w:rPr>
      </w:pPr>
      <w:r w:rsidRPr="00991384">
        <w:rPr>
          <w:rFonts w:ascii="Arial" w:hAnsi="Arial" w:cs="Arial"/>
          <w:snapToGrid w:val="0"/>
          <w:sz w:val="20"/>
          <w:szCs w:val="20"/>
        </w:rPr>
        <w:t>Az év végére vonatkozó előzetes, még nem auditált</w:t>
      </w:r>
      <w:r w:rsidR="00AB342F">
        <w:rPr>
          <w:rFonts w:ascii="Arial" w:hAnsi="Arial" w:cs="Arial"/>
          <w:snapToGrid w:val="0"/>
          <w:sz w:val="20"/>
          <w:szCs w:val="20"/>
        </w:rPr>
        <w:t xml:space="preserve"> adatokon alapuló</w:t>
      </w:r>
      <w:r w:rsidRPr="00991384">
        <w:rPr>
          <w:rFonts w:ascii="Arial" w:hAnsi="Arial" w:cs="Arial"/>
          <w:snapToGrid w:val="0"/>
          <w:sz w:val="20"/>
          <w:szCs w:val="20"/>
        </w:rPr>
        <w:t xml:space="preserve"> jelentésekbe azt az adófizetési kötelezettséget kell beírni, amelynek – az előzetes számítások szerint – az éves beszámolóban szerepelnie kell.</w:t>
      </w:r>
    </w:p>
    <w:p w14:paraId="35DFC52C" w14:textId="77777777" w:rsidR="00790284" w:rsidRDefault="00790284" w:rsidP="00790284">
      <w:pPr>
        <w:pStyle w:val="Folyszveg-kitlt"/>
        <w:rPr>
          <w:rFonts w:ascii="Arial" w:hAnsi="Arial" w:cs="Arial"/>
          <w:snapToGrid w:val="0"/>
          <w:sz w:val="20"/>
        </w:rPr>
      </w:pPr>
    </w:p>
    <w:p w14:paraId="4BF33BAA" w14:textId="66CDFD37" w:rsidR="00711CD0" w:rsidRPr="008B47E6" w:rsidRDefault="00711CD0" w:rsidP="00790284">
      <w:pPr>
        <w:pStyle w:val="Folyszveg-kitlt"/>
        <w:rPr>
          <w:ins w:id="81" w:author="MNB" w:date="2024-08-23T13:41:00Z"/>
          <w:rFonts w:ascii="Arial" w:hAnsi="Arial" w:cs="Arial"/>
          <w:b/>
          <w:bCs/>
          <w:snapToGrid w:val="0"/>
          <w:sz w:val="20"/>
        </w:rPr>
      </w:pPr>
      <w:ins w:id="82" w:author="MNB" w:date="2024-08-23T13:41:00Z">
        <w:r w:rsidRPr="008B47E6">
          <w:rPr>
            <w:rFonts w:ascii="Arial" w:hAnsi="Arial" w:cs="Arial"/>
            <w:b/>
            <w:bCs/>
            <w:snapToGrid w:val="0"/>
            <w:sz w:val="20"/>
          </w:rPr>
          <w:t xml:space="preserve">82A41 Halasztott adókülönbözet </w:t>
        </w:r>
      </w:ins>
    </w:p>
    <w:p w14:paraId="3944A634" w14:textId="4936DA12" w:rsidR="00711CD0" w:rsidRDefault="006F0BF9" w:rsidP="00790284">
      <w:pPr>
        <w:pStyle w:val="Folyszveg-kitlt"/>
        <w:rPr>
          <w:ins w:id="83" w:author="MNB" w:date="2024-08-23T13:41:00Z"/>
          <w:rFonts w:ascii="Arial" w:hAnsi="Arial" w:cs="Arial"/>
          <w:snapToGrid w:val="0"/>
          <w:sz w:val="20"/>
        </w:rPr>
      </w:pPr>
      <w:bookmarkStart w:id="84" w:name="_Hlk170300729"/>
      <w:ins w:id="85" w:author="MNB" w:date="2024-08-23T13:41:00Z">
        <w:r>
          <w:rPr>
            <w:rFonts w:ascii="Arial" w:hAnsi="Arial" w:cs="Arial"/>
            <w:snapToGrid w:val="0"/>
            <w:sz w:val="20"/>
          </w:rPr>
          <w:t>Ha az adatszolgáltató a halasztott adó intézményét alkalmazza, ezen a soron kell megadni</w:t>
        </w:r>
        <w:r w:rsidR="00711CD0">
          <w:rPr>
            <w:rFonts w:ascii="Arial" w:hAnsi="Arial" w:cs="Arial"/>
            <w:snapToGrid w:val="0"/>
            <w:sz w:val="20"/>
          </w:rPr>
          <w:t xml:space="preserve"> a Számv. tv. 87.</w:t>
        </w:r>
        <w:r w:rsidR="000C0E50">
          <w:rPr>
            <w:rFonts w:ascii="Arial" w:hAnsi="Arial" w:cs="Arial"/>
            <w:snapToGrid w:val="0"/>
            <w:sz w:val="20"/>
          </w:rPr>
          <w:t xml:space="preserve"> </w:t>
        </w:r>
        <w:r w:rsidR="00711CD0">
          <w:rPr>
            <w:rFonts w:ascii="Arial" w:hAnsi="Arial" w:cs="Arial"/>
            <w:snapToGrid w:val="0"/>
            <w:sz w:val="20"/>
          </w:rPr>
          <w:t>§ (2a) bekezdése szerint</w:t>
        </w:r>
        <w:r w:rsidR="00C2091F">
          <w:rPr>
            <w:rFonts w:ascii="Arial" w:hAnsi="Arial" w:cs="Arial"/>
            <w:snapToGrid w:val="0"/>
            <w:sz w:val="20"/>
          </w:rPr>
          <w:t xml:space="preserve"> a</w:t>
        </w:r>
        <w:r w:rsidR="00711CD0">
          <w:rPr>
            <w:rFonts w:ascii="Arial" w:hAnsi="Arial" w:cs="Arial"/>
            <w:snapToGrid w:val="0"/>
            <w:sz w:val="20"/>
          </w:rPr>
          <w:t xml:space="preserve"> tárgyévi eredményben elszámolt halasztott adókülönbözet</w:t>
        </w:r>
        <w:r>
          <w:rPr>
            <w:rFonts w:ascii="Arial" w:hAnsi="Arial" w:cs="Arial"/>
            <w:snapToGrid w:val="0"/>
            <w:sz w:val="20"/>
          </w:rPr>
          <w:t xml:space="preserve"> </w:t>
        </w:r>
        <w:r w:rsidR="000A401A">
          <w:rPr>
            <w:rFonts w:ascii="Arial" w:hAnsi="Arial" w:cs="Arial"/>
            <w:snapToGrid w:val="0"/>
            <w:sz w:val="20"/>
          </w:rPr>
          <w:t>összegét.</w:t>
        </w:r>
        <w:r w:rsidR="00711CD0">
          <w:rPr>
            <w:rFonts w:ascii="Arial" w:hAnsi="Arial" w:cs="Arial"/>
            <w:snapToGrid w:val="0"/>
            <w:sz w:val="20"/>
          </w:rPr>
          <w:t xml:space="preserve"> </w:t>
        </w:r>
      </w:ins>
    </w:p>
    <w:bookmarkEnd w:id="84"/>
    <w:p w14:paraId="15DB7E89" w14:textId="77777777" w:rsidR="00711CD0" w:rsidRPr="00991384" w:rsidRDefault="00711CD0" w:rsidP="00790284">
      <w:pPr>
        <w:pStyle w:val="Folyszveg-kitlt"/>
        <w:rPr>
          <w:ins w:id="86" w:author="MNB" w:date="2024-08-23T13:41:00Z"/>
          <w:rFonts w:ascii="Arial" w:hAnsi="Arial" w:cs="Arial"/>
          <w:snapToGrid w:val="0"/>
          <w:sz w:val="20"/>
        </w:rPr>
      </w:pPr>
    </w:p>
    <w:p w14:paraId="649C0778"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5</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D</w:t>
      </w:r>
      <w:r w:rsidR="00790284" w:rsidRPr="00991384">
        <w:rPr>
          <w:rFonts w:ascii="Arial" w:hAnsi="Arial" w:cs="Arial"/>
          <w:b/>
          <w:snapToGrid w:val="0"/>
          <w:sz w:val="20"/>
          <w:szCs w:val="20"/>
        </w:rPr>
        <w:t>. Adózott</w:t>
      </w:r>
      <w:r w:rsidR="003D4492" w:rsidRPr="00991384">
        <w:rPr>
          <w:rFonts w:ascii="Arial" w:hAnsi="Arial" w:cs="Arial"/>
          <w:b/>
          <w:snapToGrid w:val="0"/>
          <w:sz w:val="20"/>
          <w:szCs w:val="20"/>
        </w:rPr>
        <w:t xml:space="preserve"> </w:t>
      </w:r>
      <w:r w:rsidR="00790284" w:rsidRPr="00991384">
        <w:rPr>
          <w:rFonts w:ascii="Arial" w:hAnsi="Arial" w:cs="Arial"/>
          <w:b/>
          <w:snapToGrid w:val="0"/>
          <w:sz w:val="20"/>
          <w:szCs w:val="20"/>
        </w:rPr>
        <w:t>eredmény</w:t>
      </w:r>
    </w:p>
    <w:p w14:paraId="50D7624E" w14:textId="431F7640"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sor tartalmában csak a</w:t>
      </w:r>
      <w:r w:rsidR="009D6E4A">
        <w:rPr>
          <w:rFonts w:ascii="Arial" w:hAnsi="Arial" w:cs="Arial"/>
          <w:snapToGrid w:val="0"/>
          <w:sz w:val="20"/>
          <w:szCs w:val="20"/>
        </w:rPr>
        <w:t>z</w:t>
      </w:r>
      <w:r w:rsidRPr="00991384">
        <w:rPr>
          <w:rFonts w:ascii="Arial" w:hAnsi="Arial" w:cs="Arial"/>
          <w:snapToGrid w:val="0"/>
          <w:sz w:val="20"/>
          <w:szCs w:val="20"/>
        </w:rPr>
        <w:t xml:space="preserve"> auditált</w:t>
      </w:r>
      <w:r w:rsidR="00700F18">
        <w:rPr>
          <w:rFonts w:ascii="Arial" w:hAnsi="Arial" w:cs="Arial"/>
          <w:snapToGrid w:val="0"/>
          <w:sz w:val="20"/>
          <w:szCs w:val="20"/>
        </w:rPr>
        <w:t xml:space="preserve"> adatokon alapuló</w:t>
      </w:r>
      <w:r w:rsidRPr="00991384">
        <w:rPr>
          <w:rFonts w:ascii="Arial" w:hAnsi="Arial" w:cs="Arial"/>
          <w:snapToGrid w:val="0"/>
          <w:sz w:val="20"/>
          <w:szCs w:val="20"/>
        </w:rPr>
        <w:t xml:space="preserve"> jelentésben</w:t>
      </w:r>
      <w:r w:rsidR="00D87BE6" w:rsidRPr="00991384">
        <w:rPr>
          <w:rFonts w:ascii="Arial" w:hAnsi="Arial" w:cs="Arial"/>
          <w:snapToGrid w:val="0"/>
          <w:sz w:val="20"/>
          <w:szCs w:val="20"/>
        </w:rPr>
        <w:t xml:space="preserve"> </w:t>
      </w:r>
      <w:r w:rsidRPr="00991384">
        <w:rPr>
          <w:rFonts w:ascii="Arial" w:hAnsi="Arial" w:cs="Arial"/>
          <w:snapToGrid w:val="0"/>
          <w:sz w:val="20"/>
          <w:szCs w:val="20"/>
        </w:rPr>
        <w:t xml:space="preserve">egyezik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mellékletében </w:t>
      </w:r>
      <w:r w:rsidRPr="00991384">
        <w:rPr>
          <w:rFonts w:ascii="Arial" w:hAnsi="Arial" w:cs="Arial"/>
          <w:spacing w:val="-6"/>
          <w:sz w:val="20"/>
          <w:szCs w:val="20"/>
        </w:rPr>
        <w:t xml:space="preserve">szereplő Eredménykimutatás </w:t>
      </w:r>
      <w:r w:rsidR="00194A19" w:rsidRPr="00991384">
        <w:rPr>
          <w:rFonts w:ascii="Arial" w:hAnsi="Arial" w:cs="Arial"/>
          <w:spacing w:val="-6"/>
          <w:sz w:val="20"/>
          <w:szCs w:val="20"/>
        </w:rPr>
        <w:t>D</w:t>
      </w:r>
      <w:r w:rsidRPr="00991384">
        <w:rPr>
          <w:rFonts w:ascii="Arial" w:hAnsi="Arial" w:cs="Arial"/>
          <w:snapToGrid w:val="0"/>
          <w:sz w:val="20"/>
          <w:szCs w:val="20"/>
        </w:rPr>
        <w:t xml:space="preserve"> sorával, tekintettel a</w:t>
      </w:r>
      <w:r w:rsidR="00FF71BE" w:rsidRPr="00991384">
        <w:rPr>
          <w:rFonts w:ascii="Arial" w:hAnsi="Arial" w:cs="Arial"/>
          <w:snapToGrid w:val="0"/>
          <w:sz w:val="20"/>
          <w:szCs w:val="20"/>
        </w:rPr>
        <w:t>z</w:t>
      </w:r>
      <w:r w:rsidRPr="00991384">
        <w:rPr>
          <w:rFonts w:ascii="Arial" w:hAnsi="Arial" w:cs="Arial"/>
          <w:snapToGrid w:val="0"/>
          <w:sz w:val="20"/>
          <w:szCs w:val="20"/>
        </w:rPr>
        <w:t xml:space="preserve"> eredménykimutatás azon korlátozására, hogy év közben csak a befizetett adóelőleget lehet szerepeltetni az adózott eredmény kiszámításánál. December végén a felügyeleti és a számviteli adózott eredmény közel azonos nagyságrendű a várható adófizetési kötelezettség szerepeltetése miatt. </w:t>
      </w:r>
    </w:p>
    <w:p w14:paraId="71E330C3" w14:textId="77777777" w:rsidR="00790284" w:rsidRPr="00991384" w:rsidRDefault="00790284" w:rsidP="00790284">
      <w:pPr>
        <w:jc w:val="both"/>
        <w:rPr>
          <w:rFonts w:ascii="Arial" w:hAnsi="Arial" w:cs="Arial"/>
          <w:snapToGrid w:val="0"/>
          <w:sz w:val="20"/>
          <w:szCs w:val="20"/>
        </w:rPr>
      </w:pPr>
    </w:p>
    <w:p w14:paraId="33D28E4B" w14:textId="77777777" w:rsidR="00790284" w:rsidRPr="00991384" w:rsidRDefault="00790284" w:rsidP="00790284">
      <w:pPr>
        <w:rPr>
          <w:rFonts w:ascii="Arial" w:hAnsi="Arial" w:cs="Arial"/>
          <w:b/>
          <w:i/>
          <w:iCs/>
          <w:snapToGrid w:val="0"/>
          <w:sz w:val="20"/>
          <w:szCs w:val="20"/>
        </w:rPr>
      </w:pPr>
    </w:p>
    <w:p w14:paraId="2FA9AAFD" w14:textId="77777777" w:rsidR="00790284" w:rsidRPr="00991384" w:rsidRDefault="001200E2" w:rsidP="00790284">
      <w:pPr>
        <w:rPr>
          <w:rFonts w:ascii="Arial" w:hAnsi="Arial" w:cs="Arial"/>
          <w:b/>
          <w:i/>
          <w:iCs/>
          <w:snapToGrid w:val="0"/>
          <w:sz w:val="20"/>
          <w:szCs w:val="20"/>
        </w:rPr>
      </w:pPr>
      <w:r w:rsidRPr="00991384">
        <w:rPr>
          <w:rFonts w:ascii="Arial" w:hAnsi="Arial" w:cs="Arial"/>
          <w:b/>
          <w:snapToGrid w:val="0"/>
          <w:sz w:val="20"/>
          <w:szCs w:val="20"/>
        </w:rPr>
        <w:t>82A</w:t>
      </w:r>
      <w:r w:rsidR="007B2B5F" w:rsidRPr="00991384">
        <w:rPr>
          <w:rFonts w:ascii="Arial" w:hAnsi="Arial" w:cs="Arial"/>
          <w:b/>
          <w:iCs/>
          <w:snapToGrid w:val="0"/>
          <w:sz w:val="20"/>
          <w:szCs w:val="20"/>
        </w:rPr>
        <w:t>6</w:t>
      </w:r>
      <w:r w:rsidR="00790284" w:rsidRPr="00991384">
        <w:rPr>
          <w:rFonts w:ascii="Arial" w:hAnsi="Arial" w:cs="Arial"/>
          <w:i/>
          <w:iCs/>
          <w:snapToGrid w:val="0"/>
          <w:sz w:val="20"/>
          <w:szCs w:val="20"/>
        </w:rPr>
        <w:t xml:space="preserve"> </w:t>
      </w:r>
      <w:r w:rsidR="00790284" w:rsidRPr="00991384">
        <w:rPr>
          <w:rFonts w:ascii="Arial" w:hAnsi="Arial" w:cs="Arial"/>
          <w:b/>
          <w:i/>
          <w:iCs/>
          <w:snapToGrid w:val="0"/>
          <w:sz w:val="20"/>
          <w:szCs w:val="20"/>
        </w:rPr>
        <w:t>Tájékoztató adatok</w:t>
      </w:r>
    </w:p>
    <w:p w14:paraId="1B117A4A" w14:textId="77777777" w:rsidR="00790284" w:rsidRPr="00991384" w:rsidRDefault="00790284" w:rsidP="00790284">
      <w:pPr>
        <w:jc w:val="both"/>
        <w:rPr>
          <w:rFonts w:ascii="Arial" w:hAnsi="Arial" w:cs="Arial"/>
          <w:iCs/>
          <w:snapToGrid w:val="0"/>
          <w:sz w:val="20"/>
          <w:szCs w:val="20"/>
        </w:rPr>
      </w:pPr>
    </w:p>
    <w:p w14:paraId="088D1C36"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1 </w:t>
      </w:r>
      <w:r w:rsidR="00790284" w:rsidRPr="00991384">
        <w:rPr>
          <w:rFonts w:ascii="Arial" w:hAnsi="Arial" w:cs="Arial"/>
          <w:b/>
          <w:iCs/>
          <w:snapToGrid w:val="0"/>
          <w:sz w:val="20"/>
          <w:szCs w:val="20"/>
        </w:rPr>
        <w:t>Értékesítés közvetett költségei</w:t>
      </w:r>
    </w:p>
    <w:p w14:paraId="2880075B"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tőkekövetelményének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76DDD" w:rsidRPr="00991384">
        <w:rPr>
          <w:rFonts w:ascii="Arial" w:hAnsi="Arial" w:cs="Arial"/>
          <w:snapToGrid w:val="0"/>
          <w:sz w:val="20"/>
          <w:szCs w:val="20"/>
        </w:rPr>
        <w:t xml:space="preserve"> 40. §</w:t>
      </w:r>
      <w:r w:rsidR="009C5C9E" w:rsidRPr="00991384">
        <w:rPr>
          <w:rFonts w:ascii="Arial" w:hAnsi="Arial" w:cs="Arial"/>
          <w:snapToGrid w:val="0"/>
          <w:sz w:val="20"/>
          <w:szCs w:val="20"/>
        </w:rPr>
        <w:t>-a</w:t>
      </w:r>
      <w:r w:rsidR="00C76DDD" w:rsidRPr="00991384">
        <w:rPr>
          <w:rFonts w:ascii="Arial" w:hAnsi="Arial" w:cs="Arial"/>
          <w:snapToGrid w:val="0"/>
          <w:sz w:val="20"/>
          <w:szCs w:val="20"/>
        </w:rPr>
        <w:t xml:space="preserve"> </w:t>
      </w:r>
      <w:r w:rsidR="005562E5" w:rsidRPr="00991384">
        <w:rPr>
          <w:rFonts w:ascii="Arial" w:hAnsi="Arial" w:cs="Arial"/>
          <w:snapToGrid w:val="0"/>
          <w:sz w:val="20"/>
          <w:szCs w:val="20"/>
        </w:rPr>
        <w:t xml:space="preserve">szerinti </w:t>
      </w:r>
      <w:r w:rsidRPr="00991384">
        <w:rPr>
          <w:rFonts w:ascii="Arial" w:hAnsi="Arial" w:cs="Arial"/>
          <w:snapToGrid w:val="0"/>
          <w:sz w:val="20"/>
          <w:szCs w:val="20"/>
        </w:rPr>
        <w:t xml:space="preserve">költségmódszer alapú meghatározásánál az általános igazgatási költség tartalmát a Pszkr. 6. § (3)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pontjának megfelelően, az alábbiak szerint kell figyelembe venni:</w:t>
      </w:r>
    </w:p>
    <w:p w14:paraId="52A6E953"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szerinti értékesítés közvetett költségein belül kimutatott igazgatási költségeket; </w:t>
      </w:r>
    </w:p>
    <w:p w14:paraId="685208FD"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működés egyéb általános költségeit;</w:t>
      </w:r>
    </w:p>
    <w:p w14:paraId="2E2FCB12"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által nyújtott pénzforgalmi szolgáltatási és kapcsolódó pénzügyi szolgáltatási tevékenységhez (értékesítéséhez) közvetlenül hozzárendelhető értékesítési, forgalmazási költségeket.</w:t>
      </w:r>
    </w:p>
    <w:p w14:paraId="7A8E405C" w14:textId="7F292546"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sorok tartalmára vonatkozóan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82. § (</w:t>
      </w:r>
      <w:proofErr w:type="gramStart"/>
      <w:r w:rsidRPr="00991384">
        <w:rPr>
          <w:rFonts w:ascii="Arial" w:hAnsi="Arial" w:cs="Arial"/>
          <w:iCs/>
          <w:snapToGrid w:val="0"/>
          <w:sz w:val="20"/>
          <w:szCs w:val="20"/>
        </w:rPr>
        <w:t>3)</w:t>
      </w:r>
      <w:r w:rsidR="00941DB7">
        <w:rPr>
          <w:rFonts w:ascii="Arial" w:hAnsi="Arial" w:cs="Arial"/>
          <w:iCs/>
          <w:snapToGrid w:val="0"/>
          <w:sz w:val="20"/>
          <w:szCs w:val="20"/>
        </w:rPr>
        <w:t>–</w:t>
      </w:r>
      <w:proofErr w:type="gramEnd"/>
      <w:r w:rsidRPr="00991384">
        <w:rPr>
          <w:rFonts w:ascii="Arial" w:hAnsi="Arial" w:cs="Arial"/>
          <w:iCs/>
          <w:snapToGrid w:val="0"/>
          <w:sz w:val="20"/>
          <w:szCs w:val="20"/>
        </w:rPr>
        <w:t xml:space="preserve">(6) bekezdése az irányadó. </w:t>
      </w:r>
    </w:p>
    <w:p w14:paraId="3E480CE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értékesítés közvetett költségei, azaz az általános igazgatási költségek kategóriába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pénzforgalmi és kapcsolódó pénzügyi szolgáltatási, valamint egyéb üzleti tevékenységével kapcsolatban felmerült összes általános üzemi költséget kell besorolni. </w:t>
      </w:r>
    </w:p>
    <w:p w14:paraId="6D248B2E" w14:textId="77777777" w:rsidR="00790284" w:rsidRPr="00991384" w:rsidRDefault="00790284" w:rsidP="00790284">
      <w:pPr>
        <w:rPr>
          <w:rFonts w:ascii="Arial" w:hAnsi="Arial" w:cs="Arial"/>
          <w:iCs/>
          <w:snapToGrid w:val="0"/>
          <w:sz w:val="20"/>
          <w:szCs w:val="20"/>
        </w:rPr>
      </w:pPr>
    </w:p>
    <w:p w14:paraId="2DFC4E8F"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2 </w:t>
      </w:r>
      <w:r w:rsidR="00790284" w:rsidRPr="00991384">
        <w:rPr>
          <w:rFonts w:ascii="Arial" w:hAnsi="Arial" w:cs="Arial"/>
          <w:b/>
          <w:iCs/>
          <w:snapToGrid w:val="0"/>
          <w:sz w:val="20"/>
          <w:szCs w:val="20"/>
        </w:rPr>
        <w:t>Kiszervezett tevékenység ellenértéke</w:t>
      </w:r>
    </w:p>
    <w:p w14:paraId="435E9EB0"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irányadó mutató eljárás módszerével történő tőkekövetelmény meghatározása során az irányadó mutató csökkenthető a másik pénzforgalmi szolgáltató részére kiszervezett tevékenység szerződés szerinti, fizetett ellenértékével. Mivel az értékesítés közvetlen és közvetett költségein belül az igénybevett, vagy továbbadott (kiszervezett) szolgáltatások költségei az eredménykimutatás több sorát is érinthetik, ezért az irányadó mutatót csökkentő értéket </w:t>
      </w:r>
      <w:r w:rsidRPr="00991384">
        <w:rPr>
          <w:rFonts w:ascii="Arial" w:hAnsi="Arial" w:cs="Arial"/>
          <w:snapToGrid w:val="0"/>
          <w:sz w:val="20"/>
          <w:szCs w:val="20"/>
        </w:rPr>
        <w:t>az eredménykimutatás tájékoztató adatai között egy összegben</w:t>
      </w:r>
      <w:r w:rsidRPr="00991384">
        <w:rPr>
          <w:rFonts w:ascii="Arial" w:hAnsi="Arial" w:cs="Arial"/>
          <w:iCs/>
          <w:snapToGrid w:val="0"/>
          <w:sz w:val="20"/>
          <w:szCs w:val="20"/>
        </w:rPr>
        <w:t xml:space="preserve"> külön is meg kell jeleníteni. </w:t>
      </w:r>
    </w:p>
    <w:p w14:paraId="1FFA9E81" w14:textId="77777777" w:rsidR="005A472D" w:rsidRPr="00991384" w:rsidRDefault="005A472D" w:rsidP="00790284">
      <w:pPr>
        <w:jc w:val="both"/>
        <w:rPr>
          <w:rFonts w:ascii="Arial" w:hAnsi="Arial" w:cs="Arial"/>
          <w:iCs/>
          <w:snapToGrid w:val="0"/>
          <w:sz w:val="20"/>
          <w:szCs w:val="20"/>
        </w:rPr>
      </w:pPr>
    </w:p>
    <w:p w14:paraId="6C9F8929" w14:textId="77777777" w:rsidR="007B2CBE" w:rsidRPr="00991384" w:rsidRDefault="007B2B5F" w:rsidP="00790284">
      <w:pPr>
        <w:jc w:val="both"/>
        <w:rPr>
          <w:rFonts w:ascii="Arial" w:hAnsi="Arial" w:cs="Arial"/>
          <w:b/>
          <w:iCs/>
          <w:snapToGrid w:val="0"/>
          <w:sz w:val="20"/>
          <w:szCs w:val="20"/>
        </w:rPr>
      </w:pPr>
      <w:r w:rsidRPr="00991384">
        <w:rPr>
          <w:rFonts w:ascii="Arial" w:hAnsi="Arial" w:cs="Arial"/>
          <w:b/>
          <w:iCs/>
          <w:snapToGrid w:val="0"/>
          <w:sz w:val="20"/>
          <w:szCs w:val="20"/>
        </w:rPr>
        <w:t>82A63</w:t>
      </w:r>
      <w:r w:rsidR="005A472D" w:rsidRPr="00991384">
        <w:rPr>
          <w:rFonts w:ascii="Arial" w:hAnsi="Arial" w:cs="Arial"/>
          <w:b/>
          <w:iCs/>
          <w:snapToGrid w:val="0"/>
          <w:sz w:val="20"/>
          <w:szCs w:val="20"/>
        </w:rPr>
        <w:t xml:space="preserve"> </w:t>
      </w:r>
      <w:r w:rsidR="007D6626" w:rsidRPr="00991384">
        <w:rPr>
          <w:rFonts w:ascii="Arial" w:hAnsi="Arial" w:cs="Arial"/>
          <w:b/>
          <w:iCs/>
          <w:snapToGrid w:val="0"/>
          <w:sz w:val="20"/>
          <w:szCs w:val="20"/>
        </w:rPr>
        <w:t>Tárgyidőszakba</w:t>
      </w:r>
      <w:r w:rsidR="002159A7" w:rsidRPr="00991384">
        <w:rPr>
          <w:rFonts w:ascii="Arial" w:hAnsi="Arial" w:cs="Arial"/>
          <w:b/>
          <w:iCs/>
          <w:snapToGrid w:val="0"/>
          <w:sz w:val="20"/>
          <w:szCs w:val="20"/>
        </w:rPr>
        <w:t>n jóváhagyott osztalék</w:t>
      </w:r>
    </w:p>
    <w:p w14:paraId="3F5DE2FB" w14:textId="77777777" w:rsidR="001F0143" w:rsidRPr="00991384" w:rsidRDefault="001D437F" w:rsidP="00790284">
      <w:pPr>
        <w:jc w:val="both"/>
        <w:rPr>
          <w:rFonts w:ascii="Arial" w:hAnsi="Arial" w:cs="Arial"/>
          <w:iCs/>
          <w:snapToGrid w:val="0"/>
        </w:rPr>
      </w:pPr>
      <w:r w:rsidRPr="00991384">
        <w:rPr>
          <w:rFonts w:ascii="Arial" w:hAnsi="Arial" w:cs="Arial"/>
          <w:snapToGrid w:val="0"/>
          <w:sz w:val="20"/>
          <w:szCs w:val="20"/>
        </w:rPr>
        <w:t xml:space="preserve">Itt kell szerepeltetni </w:t>
      </w:r>
      <w:r w:rsidRPr="00991384">
        <w:rPr>
          <w:rFonts w:ascii="Arial" w:hAnsi="Arial" w:cs="Arial"/>
          <w:iCs/>
          <w:snapToGrid w:val="0"/>
          <w:sz w:val="20"/>
          <w:szCs w:val="20"/>
        </w:rPr>
        <w:t xml:space="preserve">a </w:t>
      </w:r>
      <w:r w:rsidR="007D6626" w:rsidRPr="00991384">
        <w:rPr>
          <w:rFonts w:ascii="Arial" w:hAnsi="Arial" w:cs="Arial"/>
          <w:iCs/>
          <w:snapToGrid w:val="0"/>
          <w:sz w:val="20"/>
          <w:szCs w:val="20"/>
        </w:rPr>
        <w:t>tárgyidőszakban ténylegesen jóváhagyott osztalék és részesedés összegét.</w:t>
      </w:r>
      <w:bookmarkStart w:id="87" w:name="_Toc246730709"/>
      <w:bookmarkStart w:id="88" w:name="_Toc246730618"/>
      <w:bookmarkStart w:id="89" w:name="_Toc246513946"/>
      <w:bookmarkStart w:id="90" w:name="_Toc246730718"/>
      <w:bookmarkStart w:id="91" w:name="_Toc246730627"/>
      <w:bookmarkStart w:id="92" w:name="_Toc246513955"/>
      <w:bookmarkStart w:id="93" w:name="_Toc246730722"/>
      <w:bookmarkStart w:id="94" w:name="_Toc246730631"/>
      <w:bookmarkStart w:id="95" w:name="_Toc246513959"/>
      <w:bookmarkStart w:id="96" w:name="_Toc246730735"/>
      <w:bookmarkStart w:id="97" w:name="_Toc246730644"/>
      <w:bookmarkStart w:id="98" w:name="_Toc246513972"/>
      <w:bookmarkStart w:id="99" w:name="_Toc246730734"/>
      <w:bookmarkStart w:id="100" w:name="_Toc246730643"/>
      <w:bookmarkStart w:id="101" w:name="_Toc246513971"/>
      <w:bookmarkStart w:id="102" w:name="_Toc246730732"/>
      <w:bookmarkStart w:id="103" w:name="_Toc246730641"/>
      <w:bookmarkStart w:id="104" w:name="_Toc246513969"/>
      <w:bookmarkStart w:id="105" w:name="_Toc246730731"/>
      <w:bookmarkStart w:id="106" w:name="_Toc246730640"/>
      <w:bookmarkStart w:id="107" w:name="_Toc246513968"/>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17EEC45F" w14:textId="67DD10F5" w:rsidR="00A80639" w:rsidRPr="00672F41" w:rsidRDefault="00A80639" w:rsidP="00672F41"/>
    <w:p w14:paraId="41E0843A" w14:textId="77777777" w:rsidR="00A80639" w:rsidRPr="00672F41" w:rsidRDefault="00A80639" w:rsidP="00672F41"/>
    <w:p w14:paraId="0FD97F0B" w14:textId="3DF02C4E" w:rsidR="008D1BFC" w:rsidRPr="00991384" w:rsidRDefault="008D1BFC" w:rsidP="001F0143">
      <w:pPr>
        <w:pStyle w:val="Cmsor2"/>
        <w:jc w:val="center"/>
        <w:rPr>
          <w:rFonts w:ascii="Arial" w:hAnsi="Arial" w:cs="Arial"/>
          <w:b/>
          <w:i w:val="0"/>
          <w:color w:val="auto"/>
        </w:rPr>
      </w:pPr>
      <w:r w:rsidRPr="00991384">
        <w:rPr>
          <w:rFonts w:ascii="Arial" w:hAnsi="Arial" w:cs="Arial"/>
          <w:b/>
          <w:i w:val="0"/>
          <w:color w:val="auto"/>
        </w:rPr>
        <w:lastRenderedPageBreak/>
        <w:t>III.</w:t>
      </w:r>
    </w:p>
    <w:p w14:paraId="25EB83E4" w14:textId="77777777" w:rsidR="008D1BFC" w:rsidRPr="00991384" w:rsidRDefault="008D1BFC" w:rsidP="00A86E6B">
      <w:pPr>
        <w:pStyle w:val="Cmsor2"/>
        <w:jc w:val="center"/>
        <w:rPr>
          <w:rFonts w:ascii="Arial" w:hAnsi="Arial" w:cs="Arial"/>
          <w:b/>
          <w:i w:val="0"/>
          <w:color w:val="auto"/>
        </w:rPr>
      </w:pPr>
      <w:r w:rsidRPr="00991384">
        <w:rPr>
          <w:rFonts w:ascii="Arial" w:hAnsi="Arial" w:cs="Arial"/>
          <w:b/>
          <w:i w:val="0"/>
          <w:color w:val="auto"/>
        </w:rPr>
        <w:t>Az IFRS-</w:t>
      </w:r>
      <w:r w:rsidR="00D21692" w:rsidRPr="00991384">
        <w:rPr>
          <w:rFonts w:ascii="Arial" w:hAnsi="Arial" w:cs="Arial"/>
          <w:b/>
          <w:i w:val="0"/>
          <w:color w:val="auto"/>
          <w:lang w:val="hu-HU"/>
        </w:rPr>
        <w:t>eke</w:t>
      </w:r>
      <w:r w:rsidRPr="00991384">
        <w:rPr>
          <w:rFonts w:ascii="Arial" w:hAnsi="Arial" w:cs="Arial"/>
          <w:b/>
          <w:i w:val="0"/>
          <w:color w:val="auto"/>
        </w:rPr>
        <w:t xml:space="preserve">t alkalmazó adatszolgáltató által teljesítendő Felügyeleti mérleg és kapcsolódó jelentések </w:t>
      </w:r>
    </w:p>
    <w:p w14:paraId="572F92D3" w14:textId="77777777" w:rsidR="008D1BFC" w:rsidRPr="00991384" w:rsidRDefault="008D1BFC" w:rsidP="008D1BFC">
      <w:pPr>
        <w:pStyle w:val="Szvegtrzsbehzssal2"/>
        <w:tabs>
          <w:tab w:val="left" w:pos="0"/>
        </w:tabs>
        <w:spacing w:after="0" w:line="240" w:lineRule="auto"/>
        <w:ind w:left="0"/>
        <w:jc w:val="both"/>
        <w:rPr>
          <w:rFonts w:ascii="Arial" w:hAnsi="Arial" w:cs="Arial"/>
          <w:iCs/>
          <w:sz w:val="20"/>
          <w:szCs w:val="20"/>
          <w:lang w:val="hu-HU"/>
        </w:rPr>
      </w:pPr>
    </w:p>
    <w:p w14:paraId="5720900D" w14:textId="77777777" w:rsidR="008D1BFC" w:rsidRPr="00991384" w:rsidRDefault="008D1BFC" w:rsidP="008D1BFC">
      <w:pPr>
        <w:jc w:val="both"/>
        <w:rPr>
          <w:rFonts w:ascii="Arial" w:hAnsi="Arial" w:cs="Arial"/>
          <w:b/>
          <w:sz w:val="20"/>
          <w:szCs w:val="22"/>
          <w:lang w:eastAsia="x-none"/>
        </w:rPr>
      </w:pPr>
    </w:p>
    <w:p w14:paraId="1743360A" w14:textId="77777777" w:rsidR="008D1BFC"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 xml:space="preserve">1. </w:t>
      </w:r>
      <w:r w:rsidR="008D1BFC" w:rsidRPr="00991384">
        <w:rPr>
          <w:rFonts w:cs="Arial"/>
          <w:snapToGrid w:val="0"/>
          <w:sz w:val="20"/>
          <w:szCs w:val="20"/>
          <w:lang w:eastAsia="x-none"/>
        </w:rPr>
        <w:t>Pénzügyi instrumentumok</w:t>
      </w:r>
    </w:p>
    <w:p w14:paraId="087CE604" w14:textId="430A8917" w:rsidR="008D1BFC" w:rsidRPr="000E4404" w:rsidRDefault="00C75E28" w:rsidP="00660317">
      <w:pPr>
        <w:autoSpaceDE w:val="0"/>
        <w:autoSpaceDN w:val="0"/>
        <w:adjustRightInd w:val="0"/>
        <w:ind w:left="567" w:hanging="567"/>
        <w:jc w:val="both"/>
        <w:rPr>
          <w:rFonts w:ascii="Arial" w:hAnsi="Arial" w:cs="Arial"/>
          <w:sz w:val="20"/>
          <w:szCs w:val="20"/>
          <w:lang w:eastAsia="en-GB"/>
        </w:rPr>
      </w:pPr>
      <w:r w:rsidRPr="000E4404">
        <w:rPr>
          <w:rFonts w:ascii="Arial" w:hAnsi="Arial" w:cs="Arial"/>
          <w:sz w:val="20"/>
          <w:szCs w:val="20"/>
          <w:lang w:eastAsia="en-GB"/>
        </w:rPr>
        <w:t>1.1.</w:t>
      </w:r>
      <w:r w:rsidRPr="000E4404">
        <w:rPr>
          <w:rFonts w:ascii="Arial" w:hAnsi="Arial" w:cs="Arial"/>
          <w:sz w:val="20"/>
          <w:szCs w:val="20"/>
          <w:lang w:eastAsia="en-GB"/>
        </w:rPr>
        <w:tab/>
      </w:r>
      <w:r w:rsidR="008D1BFC" w:rsidRPr="000E4404">
        <w:rPr>
          <w:rFonts w:ascii="Arial" w:hAnsi="Arial" w:cs="Arial"/>
          <w:sz w:val="20"/>
          <w:szCs w:val="20"/>
          <w:lang w:eastAsia="en-GB"/>
        </w:rPr>
        <w:t>Pénzügyi instrumentum</w:t>
      </w:r>
      <w:r w:rsidR="00A679B4" w:rsidRPr="000E4404">
        <w:rPr>
          <w:rFonts w:ascii="Arial" w:hAnsi="Arial" w:cs="Arial"/>
          <w:sz w:val="20"/>
          <w:szCs w:val="20"/>
          <w:lang w:eastAsia="en-GB"/>
        </w:rPr>
        <w:t>, pénzügyi eszköz és pénzügyi kötelezettség a</w:t>
      </w:r>
      <w:r w:rsidR="00E8146B" w:rsidRPr="000E4404">
        <w:rPr>
          <w:rFonts w:ascii="Arial" w:hAnsi="Arial" w:cs="Arial"/>
          <w:sz w:val="20"/>
          <w:szCs w:val="20"/>
          <w:lang w:eastAsia="en-GB"/>
        </w:rPr>
        <w:t>z</w:t>
      </w:r>
      <w:r w:rsidR="00A679B4" w:rsidRPr="000E4404">
        <w:rPr>
          <w:rFonts w:ascii="Arial" w:hAnsi="Arial" w:cs="Arial"/>
          <w:sz w:val="20"/>
          <w:szCs w:val="20"/>
          <w:lang w:eastAsia="en-GB"/>
        </w:rPr>
        <w:t xml:space="preserve"> IAS 32 11. </w:t>
      </w:r>
      <w:r w:rsidR="00E8146B" w:rsidRPr="000E4404">
        <w:rPr>
          <w:rFonts w:ascii="Arial" w:hAnsi="Arial" w:cs="Arial"/>
          <w:sz w:val="20"/>
          <w:szCs w:val="20"/>
          <w:lang w:eastAsia="en-GB"/>
        </w:rPr>
        <w:t xml:space="preserve">bekezdésében </w:t>
      </w:r>
      <w:r w:rsidR="00A679B4" w:rsidRPr="000E4404">
        <w:rPr>
          <w:rFonts w:ascii="Arial" w:hAnsi="Arial" w:cs="Arial"/>
          <w:sz w:val="20"/>
          <w:szCs w:val="20"/>
          <w:lang w:eastAsia="en-GB"/>
        </w:rPr>
        <w:t>foglalt</w:t>
      </w:r>
      <w:r w:rsidR="00E8146B" w:rsidRPr="000E4404">
        <w:rPr>
          <w:rFonts w:ascii="Arial" w:hAnsi="Arial" w:cs="Arial"/>
          <w:sz w:val="20"/>
          <w:szCs w:val="20"/>
          <w:lang w:eastAsia="en-GB"/>
        </w:rPr>
        <w:t>ak</w:t>
      </w:r>
      <w:r w:rsidR="00A679B4" w:rsidRPr="000E4404">
        <w:rPr>
          <w:rFonts w:ascii="Arial" w:hAnsi="Arial" w:cs="Arial"/>
          <w:sz w:val="20"/>
          <w:szCs w:val="20"/>
          <w:lang w:eastAsia="en-GB"/>
        </w:rPr>
        <w:t xml:space="preserve"> alapján meghatározott tételek</w:t>
      </w:r>
      <w:r w:rsidR="004E3D0A" w:rsidRPr="000E4404">
        <w:rPr>
          <w:rFonts w:ascii="Arial" w:hAnsi="Arial" w:cs="Arial"/>
          <w:sz w:val="20"/>
          <w:szCs w:val="20"/>
          <w:lang w:eastAsia="en-GB"/>
        </w:rPr>
        <w:t>. A pénzügyi instrumentumokat a mérlegben annak tí</w:t>
      </w:r>
      <w:r w:rsidR="00A679B4" w:rsidRPr="000E4404">
        <w:rPr>
          <w:rFonts w:ascii="Arial" w:hAnsi="Arial" w:cs="Arial"/>
          <w:sz w:val="20"/>
          <w:szCs w:val="20"/>
          <w:lang w:eastAsia="en-GB"/>
        </w:rPr>
        <w:t>pusa szerinti bontásban kell bemutatni</w:t>
      </w:r>
      <w:r w:rsidR="0028273D" w:rsidRPr="000E4404">
        <w:rPr>
          <w:rFonts w:ascii="Arial" w:hAnsi="Arial" w:cs="Arial"/>
          <w:sz w:val="20"/>
          <w:szCs w:val="20"/>
          <w:lang w:eastAsia="en-GB"/>
        </w:rPr>
        <w:t>.</w:t>
      </w:r>
      <w:r w:rsidR="00843A7B" w:rsidRPr="000E4404">
        <w:rPr>
          <w:rFonts w:ascii="Arial" w:hAnsi="Arial" w:cs="Arial"/>
          <w:sz w:val="20"/>
          <w:szCs w:val="20"/>
          <w:lang w:eastAsia="en-GB"/>
        </w:rPr>
        <w:t xml:space="preserve"> </w:t>
      </w:r>
    </w:p>
    <w:p w14:paraId="3A90ECC3" w14:textId="77777777" w:rsidR="008D1BFC" w:rsidRPr="000E4404" w:rsidRDefault="008D1BFC" w:rsidP="00660317">
      <w:pPr>
        <w:autoSpaceDE w:val="0"/>
        <w:autoSpaceDN w:val="0"/>
        <w:adjustRightInd w:val="0"/>
        <w:ind w:left="426" w:hanging="426"/>
        <w:jc w:val="both"/>
        <w:rPr>
          <w:rFonts w:ascii="Arial" w:hAnsi="Arial" w:cs="Arial"/>
          <w:sz w:val="20"/>
          <w:szCs w:val="20"/>
          <w:lang w:eastAsia="en-GB"/>
        </w:rPr>
      </w:pPr>
    </w:p>
    <w:p w14:paraId="5AFF0930" w14:textId="138A3463" w:rsidR="008D1BFC" w:rsidRPr="00991384" w:rsidRDefault="00C75E28" w:rsidP="00C4083D">
      <w:pPr>
        <w:tabs>
          <w:tab w:val="left" w:pos="0"/>
        </w:tabs>
        <w:spacing w:after="120"/>
        <w:ind w:left="567" w:hanging="567"/>
        <w:jc w:val="both"/>
        <w:rPr>
          <w:rFonts w:ascii="Arial" w:hAnsi="Arial" w:cs="Arial"/>
          <w:sz w:val="20"/>
          <w:szCs w:val="20"/>
          <w:lang w:val="x-none" w:eastAsia="x-none"/>
        </w:rPr>
      </w:pPr>
      <w:r w:rsidRPr="000E4404">
        <w:rPr>
          <w:rFonts w:ascii="Arial" w:hAnsi="Arial" w:cs="Arial"/>
          <w:sz w:val="20"/>
          <w:szCs w:val="20"/>
          <w:lang w:eastAsia="en-GB"/>
        </w:rPr>
        <w:t>1.2.</w:t>
      </w:r>
      <w:r w:rsidRPr="000E4404">
        <w:rPr>
          <w:rFonts w:ascii="Arial" w:hAnsi="Arial" w:cs="Arial"/>
          <w:sz w:val="20"/>
          <w:szCs w:val="20"/>
          <w:lang w:eastAsia="en-GB"/>
        </w:rPr>
        <w:tab/>
      </w:r>
      <w:r w:rsidR="008D1BFC" w:rsidRPr="000E4404">
        <w:rPr>
          <w:rFonts w:ascii="Arial" w:hAnsi="Arial" w:cs="Arial"/>
          <w:sz w:val="20"/>
          <w:szCs w:val="20"/>
          <w:lang w:eastAsia="en-GB"/>
        </w:rPr>
        <w:t>A pénzügyi instrumentumok az IFRS</w:t>
      </w:r>
      <w:r w:rsidR="00D21692" w:rsidRPr="000E4404">
        <w:rPr>
          <w:rFonts w:ascii="Arial" w:hAnsi="Arial" w:cs="Arial"/>
          <w:sz w:val="20"/>
          <w:szCs w:val="20"/>
          <w:lang w:eastAsia="en-GB"/>
        </w:rPr>
        <w:t>-ek</w:t>
      </w:r>
      <w:r w:rsidR="008D1BFC" w:rsidRPr="000E4404">
        <w:rPr>
          <w:rFonts w:ascii="Arial" w:hAnsi="Arial" w:cs="Arial"/>
          <w:sz w:val="20"/>
          <w:szCs w:val="20"/>
          <w:lang w:eastAsia="en-GB"/>
        </w:rPr>
        <w:t xml:space="preserve"> értékelési szabályai szerint számviteli portfóliókba sorolandók (</w:t>
      </w:r>
      <w:r w:rsidR="00CC6E60" w:rsidRPr="000E4404">
        <w:rPr>
          <w:rFonts w:ascii="Arial" w:hAnsi="Arial" w:cs="Arial"/>
          <w:sz w:val="20"/>
          <w:szCs w:val="20"/>
          <w:lang w:eastAsia="en-GB"/>
        </w:rPr>
        <w:t>IFRS 9</w:t>
      </w:r>
      <w:r w:rsidR="008D1BFC" w:rsidRPr="000E4404">
        <w:rPr>
          <w:rFonts w:ascii="Arial" w:hAnsi="Arial" w:cs="Arial"/>
          <w:sz w:val="20"/>
          <w:szCs w:val="20"/>
          <w:lang w:eastAsia="en-GB"/>
        </w:rPr>
        <w:t xml:space="preserve">). </w:t>
      </w:r>
    </w:p>
    <w:p w14:paraId="05104A49" w14:textId="77777777" w:rsidR="008D1BFC" w:rsidRPr="00991384" w:rsidRDefault="008D1BFC" w:rsidP="008D1BFC">
      <w:pPr>
        <w:ind w:left="567"/>
        <w:jc w:val="both"/>
        <w:rPr>
          <w:rFonts w:ascii="Arial" w:hAnsi="Arial" w:cs="Arial"/>
          <w:sz w:val="20"/>
          <w:szCs w:val="20"/>
          <w:lang w:val="x-none" w:eastAsia="x-none"/>
        </w:rPr>
      </w:pPr>
    </w:p>
    <w:p w14:paraId="5CFE8FCF" w14:textId="77777777" w:rsidR="008D1BFC" w:rsidRPr="00991384" w:rsidRDefault="00DE709B" w:rsidP="00660317">
      <w:pPr>
        <w:tabs>
          <w:tab w:val="left" w:pos="567"/>
        </w:tabs>
        <w:spacing w:after="240"/>
        <w:ind w:left="567" w:hanging="567"/>
        <w:jc w:val="both"/>
        <w:rPr>
          <w:rFonts w:ascii="Arial" w:hAnsi="Arial" w:cs="Arial"/>
          <w:sz w:val="20"/>
          <w:szCs w:val="20"/>
          <w:lang w:val="en-GB" w:eastAsia="en-GB"/>
        </w:rPr>
      </w:pPr>
      <w:r w:rsidRPr="00991384">
        <w:rPr>
          <w:rFonts w:ascii="Arial" w:hAnsi="Arial" w:cs="Arial"/>
          <w:sz w:val="20"/>
          <w:szCs w:val="20"/>
          <w:lang w:val="en-GB" w:eastAsia="en-GB"/>
        </w:rPr>
        <w:t>1.3.</w:t>
      </w:r>
      <w:r w:rsidRPr="00991384">
        <w:rPr>
          <w:rFonts w:ascii="Arial" w:hAnsi="Arial" w:cs="Arial"/>
          <w:sz w:val="20"/>
          <w:szCs w:val="20"/>
          <w:lang w:val="en-GB" w:eastAsia="en-GB"/>
        </w:rPr>
        <w:tab/>
      </w:r>
      <w:r w:rsidR="008D1BFC" w:rsidRPr="00991384">
        <w:rPr>
          <w:rFonts w:ascii="Arial" w:hAnsi="Arial" w:cs="Arial"/>
          <w:sz w:val="20"/>
          <w:szCs w:val="20"/>
          <w:lang w:val="en-GB" w:eastAsia="en-GB"/>
        </w:rPr>
        <w:t xml:space="preserve">A pénzügyi eszközöket (kötelezettségeket) a felügyeleti adatszolgáltatásban könyv szerinti értéken kell megjeleníteni. A könyv szerinti érték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kezdeti értékelést követő megjelenítéstől függően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pénzügyi instrumentum valós értéke vagy amortizált bekerülési értéke. </w:t>
      </w:r>
    </w:p>
    <w:p w14:paraId="2CDFE85E" w14:textId="7E420ADB" w:rsidR="008D1BFC" w:rsidRPr="00991384" w:rsidRDefault="008D1BFC" w:rsidP="00660317">
      <w:pPr>
        <w:ind w:left="567"/>
        <w:jc w:val="both"/>
        <w:rPr>
          <w:rFonts w:ascii="Arial" w:hAnsi="Arial" w:cs="Arial"/>
          <w:sz w:val="20"/>
          <w:szCs w:val="20"/>
          <w:lang w:eastAsia="x-none"/>
        </w:rPr>
      </w:pPr>
      <w:r w:rsidRPr="00991384">
        <w:rPr>
          <w:rFonts w:ascii="Arial" w:hAnsi="Arial" w:cs="Arial"/>
          <w:sz w:val="20"/>
          <w:szCs w:val="20"/>
          <w:lang w:eastAsia="x-none"/>
        </w:rPr>
        <w:t xml:space="preserve">Egy pénzügyi eszköz vagy pénzügyi kötelezettség amortizált bekerülési értéke a pénzügyi eszköznek vagy kötelezettségnek a kezdeti megjelenítéskor meghatározott értéke, csökkentve a tőketörlesztésekkel, növelve vagy csökkentve az ezen eredeti érték és a lejáratkori érték közötti különbözet effektív kamatlábmódszerrel </w:t>
      </w:r>
      <w:r w:rsidR="00ED6828" w:rsidRPr="00991384">
        <w:rPr>
          <w:rFonts w:ascii="Arial" w:hAnsi="Arial" w:cs="Arial"/>
          <w:sz w:val="20"/>
          <w:szCs w:val="20"/>
          <w:lang w:eastAsia="x-none"/>
        </w:rPr>
        <w:t xml:space="preserve">kiszámított </w:t>
      </w:r>
      <w:r w:rsidRPr="00991384">
        <w:rPr>
          <w:rFonts w:ascii="Arial" w:hAnsi="Arial" w:cs="Arial"/>
          <w:sz w:val="20"/>
          <w:szCs w:val="20"/>
          <w:lang w:eastAsia="x-none"/>
        </w:rPr>
        <w:t>halmozott amortizációjával, és</w:t>
      </w:r>
      <w:r w:rsidR="00ED6828" w:rsidRPr="00991384">
        <w:rPr>
          <w:rFonts w:ascii="Arial" w:hAnsi="Arial" w:cs="Arial"/>
          <w:sz w:val="20"/>
          <w:szCs w:val="20"/>
          <w:lang w:eastAsia="x-none"/>
        </w:rPr>
        <w:t xml:space="preserve"> pénzügyi eszköz esetén</w:t>
      </w:r>
      <w:r w:rsidRPr="00991384">
        <w:rPr>
          <w:rFonts w:ascii="Arial" w:hAnsi="Arial" w:cs="Arial"/>
          <w:sz w:val="20"/>
          <w:szCs w:val="20"/>
          <w:lang w:eastAsia="x-none"/>
        </w:rPr>
        <w:t xml:space="preserve"> </w:t>
      </w:r>
      <w:r w:rsidR="00843A7B">
        <w:rPr>
          <w:rFonts w:ascii="Arial" w:hAnsi="Arial" w:cs="Arial"/>
          <w:sz w:val="20"/>
          <w:szCs w:val="20"/>
          <w:lang w:eastAsia="x-none"/>
        </w:rPr>
        <w:t xml:space="preserve">kiigazítva </w:t>
      </w:r>
      <w:r w:rsidRPr="00991384">
        <w:rPr>
          <w:rFonts w:ascii="Arial" w:hAnsi="Arial" w:cs="Arial"/>
          <w:sz w:val="20"/>
          <w:szCs w:val="20"/>
          <w:lang w:eastAsia="x-none"/>
        </w:rPr>
        <w:t xml:space="preserve">az esetleges </w:t>
      </w:r>
      <w:r w:rsidR="00ED6828" w:rsidRPr="00991384">
        <w:rPr>
          <w:rFonts w:ascii="Arial" w:hAnsi="Arial" w:cs="Arial"/>
          <w:sz w:val="20"/>
          <w:szCs w:val="20"/>
          <w:lang w:eastAsia="x-none"/>
        </w:rPr>
        <w:t xml:space="preserve">elszámolt veszteséggel </w:t>
      </w:r>
      <w:r w:rsidR="007E7BB5" w:rsidRPr="00991384">
        <w:rPr>
          <w:rFonts w:ascii="Arial" w:hAnsi="Arial" w:cs="Arial"/>
          <w:sz w:val="20"/>
          <w:szCs w:val="20"/>
          <w:lang w:eastAsia="x-none"/>
        </w:rPr>
        <w:t>(IFRS 9 A</w:t>
      </w:r>
      <w:r w:rsidR="00B30117" w:rsidRPr="00991384">
        <w:rPr>
          <w:rFonts w:ascii="Arial" w:hAnsi="Arial" w:cs="Arial"/>
          <w:sz w:val="20"/>
          <w:szCs w:val="20"/>
          <w:lang w:eastAsia="x-none"/>
        </w:rPr>
        <w:t>.</w:t>
      </w:r>
      <w:r w:rsidR="007E7BB5" w:rsidRPr="00991384">
        <w:rPr>
          <w:rFonts w:ascii="Arial" w:hAnsi="Arial" w:cs="Arial"/>
          <w:sz w:val="20"/>
          <w:szCs w:val="20"/>
          <w:lang w:eastAsia="x-none"/>
        </w:rPr>
        <w:t xml:space="preserve"> függelék</w:t>
      </w:r>
      <w:r w:rsidR="009C6DB2" w:rsidRPr="00991384">
        <w:rPr>
          <w:rFonts w:ascii="Arial" w:hAnsi="Arial" w:cs="Arial"/>
          <w:sz w:val="20"/>
          <w:szCs w:val="20"/>
          <w:lang w:eastAsia="x-none"/>
        </w:rPr>
        <w:t>e</w:t>
      </w:r>
      <w:r w:rsidR="007E7BB5" w:rsidRPr="00991384">
        <w:rPr>
          <w:rFonts w:ascii="Arial" w:hAnsi="Arial" w:cs="Arial"/>
          <w:sz w:val="20"/>
          <w:szCs w:val="20"/>
          <w:lang w:eastAsia="x-none"/>
        </w:rPr>
        <w:t>)</w:t>
      </w:r>
      <w:r w:rsidRPr="00991384">
        <w:rPr>
          <w:rFonts w:ascii="Arial" w:hAnsi="Arial" w:cs="Arial"/>
          <w:sz w:val="20"/>
          <w:szCs w:val="20"/>
          <w:lang w:eastAsia="x-none"/>
        </w:rPr>
        <w:t>.</w:t>
      </w:r>
    </w:p>
    <w:p w14:paraId="24E234C4" w14:textId="77777777" w:rsidR="008D1BFC" w:rsidRPr="00991384" w:rsidRDefault="008D1BFC" w:rsidP="00660317">
      <w:pPr>
        <w:ind w:left="567"/>
        <w:jc w:val="both"/>
        <w:rPr>
          <w:rFonts w:ascii="Arial" w:hAnsi="Arial" w:cs="Arial"/>
          <w:sz w:val="20"/>
          <w:szCs w:val="20"/>
          <w:lang w:eastAsia="x-none"/>
        </w:rPr>
      </w:pPr>
    </w:p>
    <w:p w14:paraId="3E0B82D3" w14:textId="283EFE7E" w:rsidR="0047657A" w:rsidRPr="00991384" w:rsidRDefault="0047657A" w:rsidP="0047657A">
      <w:pPr>
        <w:jc w:val="both"/>
        <w:rPr>
          <w:rFonts w:ascii="Arial" w:hAnsi="Arial" w:cs="Arial"/>
          <w:snapToGrid w:val="0"/>
          <w:sz w:val="20"/>
          <w:szCs w:val="20"/>
        </w:rPr>
      </w:pPr>
    </w:p>
    <w:p w14:paraId="5AA6A275" w14:textId="77777777" w:rsidR="00FE7777" w:rsidRPr="00991384" w:rsidRDefault="00FE7777" w:rsidP="005A46A7">
      <w:pPr>
        <w:pStyle w:val="Cmsor3"/>
        <w:spacing w:before="0"/>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45B3391F" w14:textId="77777777" w:rsidR="00FE7777" w:rsidRPr="00991384" w:rsidRDefault="00FE7777" w:rsidP="00877047">
      <w:pPr>
        <w:rPr>
          <w:rFonts w:ascii="Arial" w:hAnsi="Arial" w:cs="Arial"/>
          <w:b/>
          <w:snapToGrid w:val="0"/>
          <w:sz w:val="20"/>
          <w:szCs w:val="20"/>
        </w:rPr>
      </w:pPr>
    </w:p>
    <w:p w14:paraId="07A33335" w14:textId="7350C982" w:rsidR="00983495" w:rsidRPr="00991384" w:rsidRDefault="004E3352" w:rsidP="005A46A7">
      <w:pPr>
        <w:pStyle w:val="Cmsor4"/>
        <w:spacing w:before="0"/>
        <w:ind w:left="426" w:hanging="426"/>
        <w:rPr>
          <w:rFonts w:ascii="Arial" w:hAnsi="Arial" w:cs="Arial"/>
          <w:iCs/>
          <w:snapToGrid w:val="0"/>
          <w:sz w:val="20"/>
          <w:szCs w:val="20"/>
        </w:rPr>
      </w:pPr>
      <w:r w:rsidRPr="00991384">
        <w:rPr>
          <w:rFonts w:ascii="Arial" w:hAnsi="Arial" w:cs="Arial"/>
          <w:iCs/>
          <w:snapToGrid w:val="0"/>
          <w:sz w:val="20"/>
          <w:szCs w:val="20"/>
        </w:rPr>
        <w:t>2.1.</w:t>
      </w:r>
      <w:r w:rsidRPr="00991384">
        <w:rPr>
          <w:rFonts w:ascii="Arial" w:hAnsi="Arial" w:cs="Arial"/>
          <w:iCs/>
          <w:snapToGrid w:val="0"/>
          <w:sz w:val="20"/>
          <w:szCs w:val="20"/>
        </w:rPr>
        <w:tab/>
      </w:r>
      <w:r w:rsidR="00983495" w:rsidRPr="00991384">
        <w:rPr>
          <w:rFonts w:ascii="Arial" w:hAnsi="Arial" w:cs="Arial"/>
          <w:iCs/>
          <w:snapToGrid w:val="0"/>
          <w:sz w:val="20"/>
          <w:szCs w:val="20"/>
        </w:rPr>
        <w:t xml:space="preserve">PI81A </w:t>
      </w:r>
      <w:r w:rsidR="00983307" w:rsidRPr="00991384">
        <w:rPr>
          <w:rFonts w:ascii="Arial" w:hAnsi="Arial" w:cs="Arial"/>
          <w:iCs/>
          <w:snapToGrid w:val="0"/>
          <w:sz w:val="20"/>
          <w:szCs w:val="20"/>
        </w:rPr>
        <w:t xml:space="preserve">FELÜGYELETI MÉRLEG </w:t>
      </w:r>
      <w:r w:rsidR="00802CE3" w:rsidRPr="00991384">
        <w:rPr>
          <w:rFonts w:ascii="Arial" w:hAnsi="Arial" w:cs="Arial"/>
          <w:iCs/>
          <w:snapToGrid w:val="0"/>
          <w:sz w:val="20"/>
          <w:szCs w:val="20"/>
        </w:rPr>
        <w:t>–</w:t>
      </w:r>
      <w:r w:rsidR="00983307" w:rsidRPr="00991384">
        <w:rPr>
          <w:rFonts w:ascii="Arial" w:hAnsi="Arial" w:cs="Arial"/>
          <w:iCs/>
          <w:snapToGrid w:val="0"/>
          <w:sz w:val="20"/>
          <w:szCs w:val="20"/>
        </w:rPr>
        <w:t xml:space="preserve"> ESZKÖZÖK</w:t>
      </w:r>
      <w:r w:rsidR="00A35A82" w:rsidRPr="00991384">
        <w:rPr>
          <w:rFonts w:ascii="Arial" w:hAnsi="Arial" w:cs="Arial"/>
          <w:iCs/>
          <w:snapToGrid w:val="0"/>
          <w:sz w:val="20"/>
          <w:szCs w:val="20"/>
        </w:rPr>
        <w:t xml:space="preserve"> (IFRS) </w:t>
      </w:r>
    </w:p>
    <w:p w14:paraId="1AF01CAC" w14:textId="77777777" w:rsidR="00802CE3" w:rsidRPr="000E4404" w:rsidRDefault="004E3352" w:rsidP="007252CB">
      <w:pPr>
        <w:tabs>
          <w:tab w:val="left" w:pos="0"/>
          <w:tab w:val="left" w:pos="851"/>
        </w:tabs>
        <w:ind w:left="426" w:hanging="426"/>
        <w:jc w:val="both"/>
        <w:rPr>
          <w:rFonts w:ascii="Arial" w:hAnsi="Arial" w:cs="Arial"/>
          <w:sz w:val="20"/>
          <w:szCs w:val="20"/>
          <w:lang w:eastAsia="en-GB"/>
        </w:rPr>
      </w:pPr>
      <w:r w:rsidRPr="000E4404">
        <w:rPr>
          <w:rFonts w:ascii="Arial" w:hAnsi="Arial" w:cs="Arial"/>
          <w:b/>
          <w:caps/>
          <w:sz w:val="20"/>
          <w:szCs w:val="20"/>
          <w:lang w:eastAsia="en-GB"/>
        </w:rPr>
        <w:tab/>
      </w:r>
      <w:r w:rsidR="00802CE3" w:rsidRPr="000E4404">
        <w:rPr>
          <w:rFonts w:ascii="Arial" w:hAnsi="Arial" w:cs="Arial"/>
          <w:b/>
          <w:caps/>
          <w:sz w:val="20"/>
          <w:szCs w:val="20"/>
          <w:lang w:eastAsia="en-GB"/>
        </w:rPr>
        <w:t xml:space="preserve">pi81ba fELÜGYELETI MÉRLEG </w:t>
      </w:r>
      <w:r w:rsidR="00A35A82"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KÖTELEZETTSÉGEK</w:t>
      </w:r>
      <w:r w:rsidR="00A35A82" w:rsidRPr="000E4404">
        <w:rPr>
          <w:rFonts w:ascii="Arial" w:hAnsi="Arial" w:cs="Arial"/>
          <w:b/>
          <w:caps/>
          <w:sz w:val="20"/>
          <w:szCs w:val="20"/>
          <w:lang w:eastAsia="en-GB"/>
        </w:rPr>
        <w:t xml:space="preserve"> (IFRS)</w:t>
      </w:r>
    </w:p>
    <w:p w14:paraId="0888B09B" w14:textId="4C9E6335" w:rsidR="0047657A" w:rsidRPr="000E4404" w:rsidRDefault="004E3352" w:rsidP="005A46A7">
      <w:pPr>
        <w:ind w:left="426" w:hanging="425"/>
        <w:jc w:val="both"/>
        <w:rPr>
          <w:rFonts w:ascii="Arial" w:hAnsi="Arial" w:cs="Arial"/>
          <w:b/>
          <w:caps/>
          <w:sz w:val="20"/>
          <w:szCs w:val="20"/>
          <w:lang w:eastAsia="en-GB"/>
        </w:rPr>
      </w:pPr>
      <w:r w:rsidRPr="000E4404">
        <w:rPr>
          <w:rFonts w:ascii="Arial" w:hAnsi="Arial" w:cs="Arial"/>
          <w:b/>
          <w:caps/>
          <w:sz w:val="20"/>
          <w:szCs w:val="20"/>
          <w:lang w:eastAsia="en-GB"/>
        </w:rPr>
        <w:t xml:space="preserve">       </w:t>
      </w:r>
      <w:r w:rsidR="00802CE3" w:rsidRPr="000E4404">
        <w:rPr>
          <w:rFonts w:ascii="Arial" w:hAnsi="Arial" w:cs="Arial"/>
          <w:b/>
          <w:caps/>
          <w:sz w:val="20"/>
          <w:szCs w:val="20"/>
          <w:lang w:eastAsia="en-GB"/>
        </w:rPr>
        <w:t xml:space="preserve">PI81BB Felügyeleti mérleg </w:t>
      </w:r>
      <w:r w:rsidR="00194B8E"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Saját tőke</w:t>
      </w:r>
      <w:r w:rsidR="00A35A82" w:rsidRPr="000E4404">
        <w:rPr>
          <w:rFonts w:ascii="Arial" w:hAnsi="Arial" w:cs="Arial"/>
          <w:b/>
          <w:caps/>
          <w:sz w:val="20"/>
          <w:szCs w:val="20"/>
          <w:lang w:eastAsia="en-GB"/>
        </w:rPr>
        <w:t xml:space="preserve"> (IFRS)</w:t>
      </w:r>
    </w:p>
    <w:p w14:paraId="7EEBCDAC" w14:textId="77777777" w:rsidR="00802CE3" w:rsidRPr="00991384" w:rsidRDefault="00802CE3" w:rsidP="00503EC3">
      <w:pPr>
        <w:jc w:val="both"/>
        <w:rPr>
          <w:rFonts w:ascii="Arial" w:hAnsi="Arial" w:cs="Arial"/>
          <w:snapToGrid w:val="0"/>
          <w:sz w:val="20"/>
          <w:szCs w:val="20"/>
        </w:rPr>
      </w:pPr>
    </w:p>
    <w:p w14:paraId="373E357F" w14:textId="7777777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Az adatszolgáltatónak a pénzügyi helyzetre vonatkozó kimutatásában (</w:t>
      </w:r>
      <w:r w:rsidR="00802CE3" w:rsidRPr="00991384">
        <w:rPr>
          <w:rFonts w:ascii="Arial" w:hAnsi="Arial" w:cs="Arial"/>
          <w:snapToGrid w:val="0"/>
          <w:sz w:val="20"/>
          <w:szCs w:val="20"/>
        </w:rPr>
        <w:t xml:space="preserve">felügyeleti </w:t>
      </w:r>
      <w:r w:rsidRPr="00991384">
        <w:rPr>
          <w:rFonts w:ascii="Arial" w:hAnsi="Arial" w:cs="Arial"/>
          <w:snapToGrid w:val="0"/>
          <w:sz w:val="20"/>
          <w:szCs w:val="20"/>
        </w:rPr>
        <w:t>mérlegében) elkülönítve kell bemutatni a forgóeszközöket és a befektetett eszközöket, a rövid és hosszú lejáratú kötelezettségeket, valamint a saját tők</w:t>
      </w:r>
      <w:r w:rsidR="0006352F" w:rsidRPr="00991384">
        <w:rPr>
          <w:rFonts w:ascii="Arial" w:hAnsi="Arial" w:cs="Arial"/>
          <w:snapToGrid w:val="0"/>
          <w:sz w:val="20"/>
          <w:szCs w:val="20"/>
        </w:rPr>
        <w:t xml:space="preserve">e </w:t>
      </w:r>
      <w:r w:rsidRPr="00991384">
        <w:rPr>
          <w:rFonts w:ascii="Arial" w:hAnsi="Arial" w:cs="Arial"/>
          <w:snapToGrid w:val="0"/>
          <w:sz w:val="20"/>
          <w:szCs w:val="20"/>
        </w:rPr>
        <w:t>egyes instrumentum</w:t>
      </w:r>
      <w:r w:rsidR="0006352F" w:rsidRPr="00991384">
        <w:rPr>
          <w:rFonts w:ascii="Arial" w:hAnsi="Arial" w:cs="Arial"/>
          <w:snapToGrid w:val="0"/>
          <w:sz w:val="20"/>
          <w:szCs w:val="20"/>
        </w:rPr>
        <w:t xml:space="preserve">tumait és </w:t>
      </w:r>
      <w:r w:rsidRPr="00991384">
        <w:rPr>
          <w:rFonts w:ascii="Arial" w:hAnsi="Arial" w:cs="Arial"/>
          <w:snapToGrid w:val="0"/>
          <w:sz w:val="20"/>
          <w:szCs w:val="20"/>
        </w:rPr>
        <w:t xml:space="preserve">tartalékokat. </w:t>
      </w:r>
    </w:p>
    <w:p w14:paraId="68972645" w14:textId="77777777" w:rsidR="00802CE3"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 xml:space="preserve">A halasztott adóköveteléseket (kötelezettségeket) a befektetett eszközök vagy a hosszú lejáratú kötelezettségek között kell kimutatni. </w:t>
      </w:r>
    </w:p>
    <w:p w14:paraId="09A41CCE" w14:textId="7B9C1E6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 rövid és hosszú lejárat</w:t>
      </w:r>
      <w:r w:rsidR="00B061A3" w:rsidRPr="00991384">
        <w:rPr>
          <w:rFonts w:ascii="Arial" w:hAnsi="Arial" w:cs="Arial"/>
          <w:snapToGrid w:val="0"/>
          <w:sz w:val="20"/>
          <w:szCs w:val="20"/>
        </w:rPr>
        <w:t xml:space="preserve">ú megkülönböztetésnél az </w:t>
      </w:r>
      <w:proofErr w:type="spellStart"/>
      <w:r w:rsidR="00B061A3" w:rsidRPr="00991384">
        <w:rPr>
          <w:rFonts w:ascii="Arial" w:hAnsi="Arial" w:cs="Arial"/>
          <w:snapToGrid w:val="0"/>
          <w:sz w:val="20"/>
          <w:szCs w:val="20"/>
        </w:rPr>
        <w:t>IAS</w:t>
      </w:r>
      <w:proofErr w:type="spellEnd"/>
      <w:r w:rsidR="00B061A3" w:rsidRPr="00991384">
        <w:rPr>
          <w:rFonts w:ascii="Arial" w:hAnsi="Arial" w:cs="Arial"/>
          <w:snapToGrid w:val="0"/>
          <w:sz w:val="20"/>
          <w:szCs w:val="20"/>
        </w:rPr>
        <w:t xml:space="preserve"> 1 </w:t>
      </w:r>
      <w:r w:rsidRPr="00991384">
        <w:rPr>
          <w:rFonts w:ascii="Arial" w:hAnsi="Arial" w:cs="Arial"/>
          <w:snapToGrid w:val="0"/>
          <w:sz w:val="20"/>
          <w:szCs w:val="20"/>
        </w:rPr>
        <w:t>60</w:t>
      </w:r>
      <w:r w:rsidR="00941DB7">
        <w:rPr>
          <w:rFonts w:ascii="Arial" w:hAnsi="Arial" w:cs="Arial"/>
          <w:snapToGrid w:val="0"/>
          <w:sz w:val="20"/>
          <w:szCs w:val="20"/>
        </w:rPr>
        <w:t>–</w:t>
      </w:r>
      <w:r w:rsidRPr="00991384">
        <w:rPr>
          <w:rFonts w:ascii="Arial" w:hAnsi="Arial" w:cs="Arial"/>
          <w:snapToGrid w:val="0"/>
          <w:sz w:val="20"/>
          <w:szCs w:val="20"/>
        </w:rPr>
        <w:t>76</w:t>
      </w:r>
      <w:r w:rsidR="00B061A3" w:rsidRPr="00991384">
        <w:rPr>
          <w:rFonts w:ascii="Arial" w:hAnsi="Arial" w:cs="Arial"/>
          <w:snapToGrid w:val="0"/>
          <w:sz w:val="20"/>
          <w:szCs w:val="20"/>
        </w:rPr>
        <w:t>.</w:t>
      </w:r>
      <w:r w:rsidRPr="00991384">
        <w:rPr>
          <w:rFonts w:ascii="Arial" w:hAnsi="Arial" w:cs="Arial"/>
          <w:snapToGrid w:val="0"/>
          <w:sz w:val="20"/>
          <w:szCs w:val="20"/>
        </w:rPr>
        <w:t xml:space="preserve"> bekezdés előírása szerint kell eljárni.</w:t>
      </w:r>
    </w:p>
    <w:p w14:paraId="77F1C859" w14:textId="77777777" w:rsidR="00AE2D61" w:rsidRPr="00991384" w:rsidRDefault="00AE2D61" w:rsidP="0038658B">
      <w:pPr>
        <w:rPr>
          <w:rFonts w:ascii="Arial" w:hAnsi="Arial" w:cs="Arial"/>
          <w:b/>
          <w:snapToGrid w:val="0"/>
          <w:sz w:val="20"/>
          <w:szCs w:val="20"/>
        </w:rPr>
      </w:pPr>
    </w:p>
    <w:p w14:paraId="11A00368" w14:textId="77777777" w:rsidR="00802CE3" w:rsidRPr="00991384" w:rsidRDefault="00802CE3" w:rsidP="00802CE3">
      <w:pPr>
        <w:jc w:val="both"/>
        <w:rPr>
          <w:rFonts w:ascii="Arial" w:hAnsi="Arial" w:cs="Arial"/>
          <w:b/>
          <w:snapToGrid w:val="0"/>
          <w:sz w:val="20"/>
          <w:szCs w:val="20"/>
        </w:rPr>
      </w:pPr>
      <w:r w:rsidRPr="00991384">
        <w:rPr>
          <w:rFonts w:ascii="Arial" w:hAnsi="Arial" w:cs="Arial"/>
          <w:b/>
          <w:snapToGrid w:val="0"/>
          <w:sz w:val="20"/>
          <w:szCs w:val="20"/>
        </w:rPr>
        <w:t>A táblák oszlopai</w:t>
      </w:r>
    </w:p>
    <w:p w14:paraId="42AF7709" w14:textId="77777777" w:rsidR="00802CE3" w:rsidRPr="00991384" w:rsidRDefault="00802CE3" w:rsidP="00802CE3">
      <w:pPr>
        <w:autoSpaceDE w:val="0"/>
        <w:autoSpaceDN w:val="0"/>
        <w:adjustRightInd w:val="0"/>
        <w:jc w:val="both"/>
        <w:rPr>
          <w:rFonts w:ascii="Arial" w:hAnsi="Arial" w:cs="Arial"/>
          <w:sz w:val="20"/>
          <w:szCs w:val="20"/>
        </w:rPr>
      </w:pPr>
    </w:p>
    <w:p w14:paraId="60766E55" w14:textId="77777777" w:rsidR="00802CE3" w:rsidRPr="00991384" w:rsidRDefault="00802CE3" w:rsidP="00802CE3">
      <w:pPr>
        <w:autoSpaceDE w:val="0"/>
        <w:autoSpaceDN w:val="0"/>
        <w:adjustRightInd w:val="0"/>
        <w:jc w:val="both"/>
        <w:rPr>
          <w:rFonts w:ascii="Arial" w:hAnsi="Arial" w:cs="Arial"/>
          <w:sz w:val="20"/>
          <w:szCs w:val="20"/>
        </w:rPr>
      </w:pPr>
      <w:r w:rsidRPr="00991384">
        <w:rPr>
          <w:rFonts w:ascii="Arial" w:hAnsi="Arial" w:cs="Arial"/>
          <w:sz w:val="20"/>
          <w:szCs w:val="20"/>
        </w:rPr>
        <w:t xml:space="preserve">A Felügyeleti mérlegben elkülönítetten kell bemutatni az adatszolgáltató egyes tevékenységéhez kapcsolódó eszközöket, kötelezettségeket, azok könyv szerinti értékén. </w:t>
      </w:r>
    </w:p>
    <w:p w14:paraId="3A739975" w14:textId="77777777" w:rsidR="00802CE3" w:rsidRPr="00991384" w:rsidRDefault="00802CE3" w:rsidP="00802CE3">
      <w:pPr>
        <w:jc w:val="both"/>
        <w:rPr>
          <w:rFonts w:ascii="Arial" w:hAnsi="Arial" w:cs="Arial"/>
          <w:b/>
          <w:snapToGrid w:val="0"/>
          <w:sz w:val="20"/>
          <w:szCs w:val="20"/>
        </w:rPr>
      </w:pPr>
    </w:p>
    <w:p w14:paraId="7FD2EA87" w14:textId="77777777" w:rsidR="00802CE3" w:rsidRPr="00991384" w:rsidRDefault="00802CE3" w:rsidP="001F0F99">
      <w:pPr>
        <w:rPr>
          <w:rFonts w:ascii="Arial" w:hAnsi="Arial" w:cs="Arial"/>
          <w:b/>
          <w:sz w:val="20"/>
          <w:szCs w:val="20"/>
        </w:rPr>
      </w:pPr>
      <w:r w:rsidRPr="00991384">
        <w:rPr>
          <w:rFonts w:ascii="Arial" w:hAnsi="Arial" w:cs="Arial"/>
          <w:b/>
          <w:sz w:val="20"/>
          <w:szCs w:val="20"/>
        </w:rPr>
        <w:t>PI81A FELÜGYELETI MÉRLEG – ESZKÖZÖK</w:t>
      </w:r>
      <w:r w:rsidR="00A35A82" w:rsidRPr="00991384">
        <w:rPr>
          <w:rFonts w:ascii="Arial" w:hAnsi="Arial" w:cs="Arial"/>
          <w:b/>
          <w:sz w:val="20"/>
          <w:szCs w:val="20"/>
        </w:rPr>
        <w:t xml:space="preserve"> (IFRS)</w:t>
      </w:r>
    </w:p>
    <w:p w14:paraId="597C32C1" w14:textId="77777777" w:rsidR="0047657A" w:rsidRPr="00991384" w:rsidRDefault="0047657A" w:rsidP="001D10A5"/>
    <w:p w14:paraId="0CB3FDBE" w14:textId="55123143" w:rsidR="003C41F5" w:rsidRPr="00991384" w:rsidRDefault="003C41F5" w:rsidP="003C41F5">
      <w:pPr>
        <w:jc w:val="both"/>
        <w:rPr>
          <w:rFonts w:ascii="Arial" w:hAnsi="Arial" w:cs="Arial"/>
          <w:sz w:val="20"/>
          <w:szCs w:val="20"/>
        </w:rPr>
      </w:pPr>
      <w:r w:rsidRPr="00991384">
        <w:rPr>
          <w:rFonts w:ascii="Arial" w:hAnsi="Arial" w:cs="Arial"/>
          <w:sz w:val="20"/>
          <w:szCs w:val="20"/>
        </w:rPr>
        <w:t xml:space="preserve">A </w:t>
      </w:r>
      <w:r w:rsidR="00FC0EC2" w:rsidRPr="00991384">
        <w:rPr>
          <w:rFonts w:ascii="Arial" w:hAnsi="Arial" w:cs="Arial"/>
          <w:b/>
          <w:sz w:val="20"/>
          <w:szCs w:val="20"/>
        </w:rPr>
        <w:t>PI81A1</w:t>
      </w:r>
      <w:r w:rsidR="00FC0EC2" w:rsidRPr="00991384">
        <w:rPr>
          <w:rFonts w:ascii="Arial" w:hAnsi="Arial" w:cs="Arial"/>
          <w:sz w:val="20"/>
          <w:szCs w:val="20"/>
        </w:rPr>
        <w:t xml:space="preserve"> </w:t>
      </w:r>
      <w:r w:rsidRPr="00991384">
        <w:rPr>
          <w:rFonts w:ascii="Arial" w:hAnsi="Arial" w:cs="Arial"/>
          <w:b/>
          <w:sz w:val="20"/>
          <w:szCs w:val="20"/>
        </w:rPr>
        <w:t>Forgóeszköz</w:t>
      </w:r>
      <w:r w:rsidR="00EA613F" w:rsidRPr="00991384">
        <w:rPr>
          <w:rFonts w:ascii="Arial" w:hAnsi="Arial" w:cs="Arial"/>
          <w:b/>
          <w:sz w:val="20"/>
          <w:szCs w:val="20"/>
        </w:rPr>
        <w:t xml:space="preserve"> sor</w:t>
      </w:r>
      <w:r w:rsidR="00FC0EC2" w:rsidRPr="00991384">
        <w:rPr>
          <w:rFonts w:ascii="Arial" w:hAnsi="Arial" w:cs="Arial"/>
          <w:sz w:val="20"/>
          <w:szCs w:val="20"/>
        </w:rPr>
        <w:t xml:space="preserve"> tartalmazz</w:t>
      </w:r>
      <w:r w:rsidR="00EA613F" w:rsidRPr="00991384">
        <w:rPr>
          <w:rFonts w:ascii="Arial" w:hAnsi="Arial" w:cs="Arial"/>
          <w:sz w:val="20"/>
          <w:szCs w:val="20"/>
        </w:rPr>
        <w:t>a</w:t>
      </w:r>
      <w:r w:rsidR="00FC0EC2" w:rsidRPr="00991384">
        <w:rPr>
          <w:rFonts w:ascii="Arial" w:hAnsi="Arial" w:cs="Arial"/>
          <w:sz w:val="20"/>
          <w:szCs w:val="20"/>
        </w:rPr>
        <w:t xml:space="preserve"> az IAS 1 66</w:t>
      </w:r>
      <w:r w:rsidR="00B061A3" w:rsidRPr="00991384">
        <w:rPr>
          <w:rFonts w:ascii="Arial" w:hAnsi="Arial" w:cs="Arial"/>
          <w:sz w:val="20"/>
          <w:szCs w:val="20"/>
        </w:rPr>
        <w:t>.</w:t>
      </w:r>
      <w:r w:rsidR="00FC0EC2" w:rsidRPr="00991384">
        <w:rPr>
          <w:rFonts w:ascii="Arial" w:hAnsi="Arial" w:cs="Arial"/>
          <w:sz w:val="20"/>
          <w:szCs w:val="20"/>
        </w:rPr>
        <w:t xml:space="preserve"> bekezdése szerinti feltételeinek </w:t>
      </w:r>
      <w:r w:rsidR="00D45952" w:rsidRPr="00991384">
        <w:rPr>
          <w:rFonts w:ascii="Arial" w:hAnsi="Arial" w:cs="Arial"/>
          <w:sz w:val="20"/>
          <w:szCs w:val="20"/>
        </w:rPr>
        <w:t>megfelelő eszközöket az alábbi bontásban: pénz- és pénzeszköz-egyenértékesek, értékpapírok (</w:t>
      </w:r>
      <w:r w:rsidRPr="00991384">
        <w:rPr>
          <w:rFonts w:ascii="Arial" w:hAnsi="Arial" w:cs="Arial"/>
          <w:sz w:val="20"/>
          <w:szCs w:val="20"/>
        </w:rPr>
        <w:t>hitelviszonyt megtestesítő</w:t>
      </w:r>
      <w:r w:rsidR="00D45952" w:rsidRPr="00991384">
        <w:rPr>
          <w:rFonts w:ascii="Arial" w:hAnsi="Arial" w:cs="Arial"/>
          <w:sz w:val="20"/>
          <w:szCs w:val="20"/>
        </w:rPr>
        <w:t xml:space="preserve"> értékpapírok</w:t>
      </w:r>
      <w:r w:rsidRPr="00991384">
        <w:rPr>
          <w:rFonts w:ascii="Arial" w:hAnsi="Arial" w:cs="Arial"/>
          <w:sz w:val="20"/>
          <w:szCs w:val="20"/>
        </w:rPr>
        <w:t xml:space="preserve"> </w:t>
      </w:r>
      <w:r w:rsidR="00D45952" w:rsidRPr="00991384">
        <w:rPr>
          <w:rFonts w:ascii="Arial" w:hAnsi="Arial" w:cs="Arial"/>
          <w:sz w:val="20"/>
          <w:szCs w:val="20"/>
        </w:rPr>
        <w:t xml:space="preserve">és </w:t>
      </w:r>
      <w:r w:rsidRPr="00991384">
        <w:rPr>
          <w:rFonts w:ascii="Arial" w:hAnsi="Arial" w:cs="Arial"/>
          <w:sz w:val="20"/>
          <w:szCs w:val="20"/>
        </w:rPr>
        <w:t xml:space="preserve">tulajdoni részesedést </w:t>
      </w:r>
      <w:r w:rsidR="0006702D" w:rsidRPr="00176C79">
        <w:rPr>
          <w:rFonts w:ascii="Arial" w:hAnsi="Arial" w:cs="Arial"/>
          <w:sz w:val="20"/>
          <w:szCs w:val="20"/>
        </w:rPr>
        <w:t>megtestesítő instrumentumok</w:t>
      </w:r>
      <w:r w:rsidR="00D45952" w:rsidRPr="00176C79">
        <w:rPr>
          <w:rFonts w:ascii="Arial" w:hAnsi="Arial" w:cs="Arial"/>
          <w:sz w:val="20"/>
          <w:szCs w:val="20"/>
        </w:rPr>
        <w:t>)</w:t>
      </w:r>
      <w:r w:rsidRPr="00176C79">
        <w:rPr>
          <w:rFonts w:ascii="Arial" w:hAnsi="Arial" w:cs="Arial"/>
          <w:sz w:val="20"/>
          <w:szCs w:val="20"/>
        </w:rPr>
        <w:t>,</w:t>
      </w:r>
      <w:r w:rsidRPr="00991384">
        <w:rPr>
          <w:rFonts w:ascii="Arial" w:hAnsi="Arial" w:cs="Arial"/>
          <w:sz w:val="20"/>
          <w:szCs w:val="20"/>
        </w:rPr>
        <w:t xml:space="preserve"> követelések, </w:t>
      </w:r>
      <w:r w:rsidR="0086293A" w:rsidRPr="00991384">
        <w:rPr>
          <w:rFonts w:ascii="Arial" w:hAnsi="Arial" w:cs="Arial"/>
          <w:sz w:val="20"/>
          <w:szCs w:val="20"/>
        </w:rPr>
        <w:t xml:space="preserve">származtatott ügyletek, </w:t>
      </w:r>
      <w:r w:rsidRPr="00991384">
        <w:rPr>
          <w:rFonts w:ascii="Arial" w:hAnsi="Arial" w:cs="Arial"/>
          <w:sz w:val="20"/>
          <w:szCs w:val="20"/>
        </w:rPr>
        <w:t>készletek és egyéb rövid lejáratú eszközök</w:t>
      </w:r>
      <w:r w:rsidR="00D45952" w:rsidRPr="00991384">
        <w:rPr>
          <w:rFonts w:ascii="Arial" w:hAnsi="Arial" w:cs="Arial"/>
          <w:sz w:val="20"/>
          <w:szCs w:val="20"/>
        </w:rPr>
        <w:t>.</w:t>
      </w:r>
    </w:p>
    <w:p w14:paraId="701A1D84" w14:textId="77777777" w:rsidR="00036C39" w:rsidRPr="00991384" w:rsidRDefault="00036C39" w:rsidP="003C41F5">
      <w:pPr>
        <w:jc w:val="both"/>
        <w:rPr>
          <w:rFonts w:ascii="Arial" w:hAnsi="Arial" w:cs="Arial"/>
          <w:sz w:val="20"/>
          <w:szCs w:val="20"/>
        </w:rPr>
      </w:pPr>
    </w:p>
    <w:p w14:paraId="34EB3356" w14:textId="22B411A2" w:rsidR="00AC0CA8" w:rsidRPr="000E4404" w:rsidRDefault="001027BB" w:rsidP="00C17F9F">
      <w:pPr>
        <w:autoSpaceDE w:val="0"/>
        <w:autoSpaceDN w:val="0"/>
        <w:adjustRightInd w:val="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PI81A11 Pénz- és pénzeszköz egyenértékes</w:t>
      </w:r>
      <w:r w:rsidRPr="000E4404">
        <w:rPr>
          <w:rFonts w:ascii="Arial" w:hAnsi="Arial" w:cs="Arial"/>
          <w:sz w:val="20"/>
          <w:szCs w:val="20"/>
          <w:lang w:eastAsia="en-GB"/>
        </w:rPr>
        <w:t xml:space="preserve"> </w:t>
      </w:r>
      <w:r w:rsidR="00BE64C9" w:rsidRPr="000E4404">
        <w:rPr>
          <w:rFonts w:ascii="Arial" w:hAnsi="Arial" w:cs="Arial"/>
          <w:sz w:val="20"/>
          <w:szCs w:val="20"/>
          <w:lang w:eastAsia="en-GB"/>
        </w:rPr>
        <w:t xml:space="preserve">sor </w:t>
      </w:r>
      <w:r w:rsidR="0038658B" w:rsidRPr="000E4404">
        <w:rPr>
          <w:rFonts w:ascii="Arial" w:hAnsi="Arial" w:cs="Arial"/>
          <w:sz w:val="20"/>
          <w:szCs w:val="20"/>
          <w:lang w:eastAsia="en-GB"/>
        </w:rPr>
        <w:t>magába</w:t>
      </w:r>
      <w:r w:rsidRPr="000E4404">
        <w:rPr>
          <w:rFonts w:ascii="Arial" w:hAnsi="Arial" w:cs="Arial"/>
          <w:sz w:val="20"/>
          <w:szCs w:val="20"/>
          <w:lang w:eastAsia="en-GB"/>
        </w:rPr>
        <w:t xml:space="preserve"> foglalja </w:t>
      </w:r>
      <w:r w:rsidR="00A84F78" w:rsidRPr="000E4404">
        <w:rPr>
          <w:rFonts w:ascii="Arial" w:hAnsi="Arial" w:cs="Arial"/>
          <w:sz w:val="20"/>
          <w:szCs w:val="20"/>
          <w:lang w:eastAsia="en-GB"/>
        </w:rPr>
        <w:t xml:space="preserve">a </w:t>
      </w:r>
      <w:r w:rsidRPr="000E4404">
        <w:rPr>
          <w:rFonts w:ascii="Arial" w:hAnsi="Arial" w:cs="Arial"/>
          <w:sz w:val="20"/>
          <w:szCs w:val="20"/>
          <w:lang w:eastAsia="en-GB"/>
        </w:rPr>
        <w:t>pénztári készpénzállomány</w:t>
      </w:r>
      <w:r w:rsidR="00A84F78" w:rsidRPr="000E4404">
        <w:rPr>
          <w:rFonts w:ascii="Arial" w:hAnsi="Arial" w:cs="Arial"/>
          <w:sz w:val="20"/>
          <w:szCs w:val="20"/>
          <w:lang w:eastAsia="en-GB"/>
        </w:rPr>
        <w:t>t</w:t>
      </w:r>
      <w:r w:rsidRPr="000E4404">
        <w:rPr>
          <w:rFonts w:ascii="Arial" w:hAnsi="Arial" w:cs="Arial"/>
          <w:sz w:val="20"/>
          <w:szCs w:val="20"/>
          <w:lang w:eastAsia="en-GB"/>
        </w:rPr>
        <w:t xml:space="preserve"> és a </w:t>
      </w:r>
      <w:r w:rsidR="00AE2D61" w:rsidRPr="000E4404">
        <w:rPr>
          <w:rFonts w:ascii="Arial" w:hAnsi="Arial" w:cs="Arial"/>
          <w:sz w:val="20"/>
          <w:szCs w:val="20"/>
          <w:lang w:eastAsia="en-GB"/>
        </w:rPr>
        <w:t xml:space="preserve">látraszóló </w:t>
      </w:r>
      <w:r w:rsidRPr="000E4404">
        <w:rPr>
          <w:rFonts w:ascii="Arial" w:hAnsi="Arial" w:cs="Arial"/>
          <w:sz w:val="20"/>
          <w:szCs w:val="20"/>
          <w:lang w:eastAsia="en-GB"/>
        </w:rPr>
        <w:t xml:space="preserve">betéteket, valamint </w:t>
      </w:r>
      <w:r w:rsidR="00A84F78" w:rsidRPr="000E4404">
        <w:rPr>
          <w:rFonts w:ascii="Arial" w:hAnsi="Arial" w:cs="Arial"/>
          <w:sz w:val="20"/>
          <w:szCs w:val="20"/>
          <w:lang w:eastAsia="en-GB"/>
        </w:rPr>
        <w:t>a</w:t>
      </w:r>
      <w:r w:rsidR="0006352F" w:rsidRPr="000E4404">
        <w:rPr>
          <w:rFonts w:ascii="Arial" w:hAnsi="Arial" w:cs="Arial"/>
          <w:sz w:val="20"/>
          <w:szCs w:val="20"/>
          <w:lang w:eastAsia="en-GB"/>
        </w:rPr>
        <w:t>z</w:t>
      </w:r>
      <w:r w:rsidR="00A84F78" w:rsidRPr="000E4404">
        <w:rPr>
          <w:rFonts w:ascii="Arial" w:hAnsi="Arial" w:cs="Arial"/>
          <w:sz w:val="20"/>
          <w:szCs w:val="20"/>
          <w:lang w:eastAsia="en-GB"/>
        </w:rPr>
        <w:t xml:space="preserve"> </w:t>
      </w:r>
      <w:r w:rsidR="000004F1" w:rsidRPr="000E4404">
        <w:rPr>
          <w:rFonts w:ascii="Arial" w:hAnsi="Arial" w:cs="Arial"/>
          <w:sz w:val="20"/>
          <w:szCs w:val="20"/>
          <w:lang w:eastAsia="en-GB"/>
        </w:rPr>
        <w:t xml:space="preserve">IAS 7 szerinti </w:t>
      </w:r>
      <w:r w:rsidRPr="000E4404">
        <w:rPr>
          <w:rFonts w:ascii="Arial" w:hAnsi="Arial" w:cs="Arial"/>
          <w:sz w:val="20"/>
          <w:szCs w:val="20"/>
          <w:lang w:eastAsia="en-GB"/>
        </w:rPr>
        <w:t>pénzeszköz-egyenértékeseket</w:t>
      </w:r>
      <w:r w:rsidR="00A84F78" w:rsidRPr="000E4404">
        <w:rPr>
          <w:rFonts w:ascii="Arial" w:hAnsi="Arial" w:cs="Arial"/>
          <w:sz w:val="20"/>
          <w:szCs w:val="20"/>
          <w:lang w:eastAsia="en-GB"/>
        </w:rPr>
        <w:t>.</w:t>
      </w:r>
    </w:p>
    <w:p w14:paraId="3E1D30C0" w14:textId="77777777" w:rsidR="00DB001D" w:rsidRPr="00991384" w:rsidRDefault="00AE2D61" w:rsidP="00C17F9F">
      <w:pPr>
        <w:autoSpaceDE w:val="0"/>
        <w:autoSpaceDN w:val="0"/>
        <w:adjustRightInd w:val="0"/>
        <w:jc w:val="both"/>
        <w:rPr>
          <w:rFonts w:ascii="Arial" w:hAnsi="Arial" w:cs="Arial"/>
          <w:snapToGrid w:val="0"/>
          <w:sz w:val="20"/>
          <w:szCs w:val="20"/>
        </w:rPr>
      </w:pPr>
      <w:r w:rsidRPr="000E4404">
        <w:rPr>
          <w:rFonts w:ascii="Arial" w:hAnsi="Arial" w:cs="Arial"/>
          <w:sz w:val="20"/>
          <w:szCs w:val="20"/>
          <w:lang w:eastAsia="en-GB"/>
        </w:rPr>
        <w:t>A</w:t>
      </w:r>
      <w:r w:rsidR="00E5613F" w:rsidRPr="000E4404">
        <w:rPr>
          <w:rFonts w:ascii="Arial" w:hAnsi="Arial" w:cs="Arial"/>
          <w:sz w:val="20"/>
          <w:szCs w:val="20"/>
          <w:lang w:eastAsia="en-GB"/>
        </w:rPr>
        <w:t xml:space="preserve">z adatszolgáltatónak </w:t>
      </w:r>
      <w:r w:rsidR="00A84F78" w:rsidRPr="00991384">
        <w:rPr>
          <w:rFonts w:ascii="Arial" w:hAnsi="Arial" w:cs="Arial"/>
          <w:snapToGrid w:val="0"/>
          <w:sz w:val="20"/>
          <w:szCs w:val="20"/>
        </w:rPr>
        <w:t>az Fszt. 46. §-a és 51. §-a alapján</w:t>
      </w:r>
      <w:r w:rsidR="00565098" w:rsidRPr="00991384">
        <w:rPr>
          <w:rFonts w:ascii="Arial" w:hAnsi="Arial" w:cs="Arial"/>
          <w:snapToGrid w:val="0"/>
          <w:sz w:val="20"/>
          <w:szCs w:val="20"/>
        </w:rPr>
        <w:t xml:space="preserve"> a</w:t>
      </w:r>
      <w:r w:rsidR="00A84F78" w:rsidRPr="00991384">
        <w:rPr>
          <w:rFonts w:ascii="Arial" w:hAnsi="Arial" w:cs="Arial"/>
          <w:snapToGrid w:val="0"/>
          <w:sz w:val="20"/>
          <w:szCs w:val="20"/>
        </w:rPr>
        <w:t xml:space="preserve"> </w:t>
      </w:r>
      <w:r w:rsidR="00565098" w:rsidRPr="00991384">
        <w:rPr>
          <w:rFonts w:ascii="Arial" w:hAnsi="Arial" w:cs="Arial"/>
          <w:snapToGrid w:val="0"/>
          <w:sz w:val="20"/>
          <w:szCs w:val="20"/>
        </w:rPr>
        <w:t>pénzforgalmi szolgáltatással összefüggésben birtokába került (általa kezelt), az ügyfelek tulajdonát megtestesítő pénzeszközökből az</w:t>
      </w:r>
      <w:r w:rsidR="00A84F78" w:rsidRPr="00991384">
        <w:rPr>
          <w:rFonts w:ascii="Arial" w:hAnsi="Arial" w:cs="Arial"/>
          <w:snapToGrid w:val="0"/>
          <w:sz w:val="20"/>
          <w:szCs w:val="20"/>
        </w:rPr>
        <w:t xml:space="preserve"> </w:t>
      </w:r>
      <w:r w:rsidRPr="00991384">
        <w:rPr>
          <w:rFonts w:ascii="Arial" w:hAnsi="Arial" w:cs="Arial"/>
          <w:snapToGrid w:val="0"/>
          <w:sz w:val="20"/>
          <w:szCs w:val="20"/>
        </w:rPr>
        <w:t>elkülönített letéti számlán elhelyezett ügyfélpénzek összegét</w:t>
      </w:r>
      <w:r w:rsidR="00565098" w:rsidRPr="00991384">
        <w:rPr>
          <w:rFonts w:ascii="Arial" w:hAnsi="Arial" w:cs="Arial"/>
          <w:snapToGrid w:val="0"/>
          <w:sz w:val="20"/>
          <w:szCs w:val="20"/>
        </w:rPr>
        <w:t xml:space="preserve"> a</w:t>
      </w:r>
      <w:r w:rsidRPr="00991384">
        <w:rPr>
          <w:rFonts w:ascii="Arial" w:hAnsi="Arial" w:cs="Arial"/>
          <w:snapToGrid w:val="0"/>
          <w:sz w:val="20"/>
          <w:szCs w:val="20"/>
        </w:rPr>
        <w:t xml:space="preserve"> PI81A1121 soron </w:t>
      </w:r>
      <w:r w:rsidR="000004F1" w:rsidRPr="00991384">
        <w:rPr>
          <w:rFonts w:ascii="Arial" w:hAnsi="Arial" w:cs="Arial"/>
          <w:snapToGrid w:val="0"/>
          <w:sz w:val="20"/>
          <w:szCs w:val="20"/>
        </w:rPr>
        <w:t xml:space="preserve">külön is </w:t>
      </w:r>
      <w:r w:rsidR="00A84F78" w:rsidRPr="00991384">
        <w:rPr>
          <w:rFonts w:ascii="Arial" w:hAnsi="Arial" w:cs="Arial"/>
          <w:snapToGrid w:val="0"/>
          <w:sz w:val="20"/>
          <w:szCs w:val="20"/>
        </w:rPr>
        <w:t>be kell mutatni</w:t>
      </w:r>
      <w:r w:rsidR="00036C39" w:rsidRPr="00991384">
        <w:rPr>
          <w:rFonts w:ascii="Arial" w:hAnsi="Arial" w:cs="Arial"/>
          <w:snapToGrid w:val="0"/>
          <w:sz w:val="20"/>
          <w:szCs w:val="20"/>
        </w:rPr>
        <w:t>a</w:t>
      </w:r>
      <w:r w:rsidR="00565098" w:rsidRPr="00991384">
        <w:rPr>
          <w:rFonts w:ascii="Arial" w:hAnsi="Arial" w:cs="Arial"/>
          <w:snapToGrid w:val="0"/>
          <w:sz w:val="20"/>
          <w:szCs w:val="20"/>
        </w:rPr>
        <w:t>.</w:t>
      </w:r>
    </w:p>
    <w:p w14:paraId="00E40CAC" w14:textId="77777777" w:rsidR="00565098" w:rsidRPr="00991384" w:rsidRDefault="00565098" w:rsidP="00967C20">
      <w:pPr>
        <w:jc w:val="both"/>
        <w:rPr>
          <w:rFonts w:eastAsia="Calibri"/>
        </w:rPr>
      </w:pPr>
    </w:p>
    <w:p w14:paraId="47C6CA92" w14:textId="199F2AEC" w:rsidR="0038658B" w:rsidRPr="000E4404" w:rsidRDefault="0038658B" w:rsidP="00FA6460">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lastRenderedPageBreak/>
        <w:t xml:space="preserve">A </w:t>
      </w:r>
      <w:r w:rsidR="00AE2D61" w:rsidRPr="000E4404">
        <w:rPr>
          <w:rFonts w:ascii="Arial" w:hAnsi="Arial" w:cs="Arial"/>
          <w:b/>
          <w:sz w:val="20"/>
          <w:szCs w:val="20"/>
          <w:lang w:eastAsia="en-GB"/>
        </w:rPr>
        <w:t xml:space="preserve">PI81A12 </w:t>
      </w:r>
      <w:r w:rsidRPr="000E4404">
        <w:rPr>
          <w:rFonts w:ascii="Arial" w:hAnsi="Arial" w:cs="Arial"/>
          <w:b/>
          <w:sz w:val="20"/>
          <w:szCs w:val="20"/>
          <w:lang w:eastAsia="en-GB"/>
        </w:rPr>
        <w:t>Hitelviszonyt megtestesítő értékpapírok</w:t>
      </w:r>
      <w:r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soron kell szerepeltetni </w:t>
      </w:r>
      <w:r w:rsidRPr="000E4404">
        <w:rPr>
          <w:rFonts w:ascii="Arial" w:hAnsi="Arial" w:cs="Arial"/>
          <w:sz w:val="20"/>
          <w:szCs w:val="20"/>
          <w:lang w:eastAsia="en-GB"/>
        </w:rPr>
        <w:t>az adatszolgáltató tulajdonában lévő, értékpapírként kibocsátott</w:t>
      </w:r>
      <w:r w:rsidR="00036C39" w:rsidRPr="000E4404">
        <w:rPr>
          <w:rFonts w:ascii="Arial" w:hAnsi="Arial" w:cs="Arial"/>
          <w:sz w:val="20"/>
          <w:szCs w:val="20"/>
          <w:lang w:eastAsia="en-GB"/>
        </w:rPr>
        <w:t xml:space="preserve">, jellemzően </w:t>
      </w:r>
      <w:r w:rsidR="0086293A" w:rsidRPr="000E4404">
        <w:rPr>
          <w:rFonts w:ascii="Arial" w:hAnsi="Arial" w:cs="Arial"/>
          <w:sz w:val="20"/>
          <w:szCs w:val="20"/>
          <w:lang w:eastAsia="en-GB"/>
        </w:rPr>
        <w:t xml:space="preserve">a </w:t>
      </w:r>
      <w:r w:rsidR="00036C39" w:rsidRPr="000E4404">
        <w:rPr>
          <w:rFonts w:ascii="Arial" w:hAnsi="Arial" w:cs="Arial"/>
          <w:sz w:val="20"/>
          <w:szCs w:val="20"/>
          <w:lang w:eastAsia="en-GB"/>
        </w:rPr>
        <w:t xml:space="preserve">kereskedési céllal </w:t>
      </w:r>
      <w:r w:rsidR="0086293A" w:rsidRPr="000E4404">
        <w:rPr>
          <w:rFonts w:ascii="Arial" w:hAnsi="Arial" w:cs="Arial"/>
          <w:sz w:val="20"/>
          <w:szCs w:val="20"/>
          <w:lang w:eastAsia="en-GB"/>
        </w:rPr>
        <w:t xml:space="preserve">tartott </w:t>
      </w:r>
      <w:r w:rsidRPr="000E4404">
        <w:rPr>
          <w:rFonts w:ascii="Arial" w:hAnsi="Arial" w:cs="Arial"/>
          <w:sz w:val="20"/>
          <w:szCs w:val="20"/>
          <w:lang w:eastAsia="en-GB"/>
        </w:rPr>
        <w:t>hitelviszonyt megtestesítő instrumentumok</w:t>
      </w:r>
      <w:r w:rsidR="00036C39" w:rsidRPr="000E4404">
        <w:rPr>
          <w:rFonts w:ascii="Arial" w:hAnsi="Arial" w:cs="Arial"/>
          <w:sz w:val="20"/>
          <w:szCs w:val="20"/>
          <w:lang w:eastAsia="en-GB"/>
        </w:rPr>
        <w:t xml:space="preserve">at, </w:t>
      </w:r>
      <w:r w:rsidR="0086293A" w:rsidRPr="000E4404">
        <w:rPr>
          <w:rFonts w:ascii="Arial" w:hAnsi="Arial" w:cs="Arial"/>
          <w:sz w:val="20"/>
          <w:szCs w:val="20"/>
          <w:lang w:eastAsia="en-GB"/>
        </w:rPr>
        <w:t xml:space="preserve">továbbá </w:t>
      </w:r>
      <w:r w:rsidR="00036C39" w:rsidRPr="000E4404">
        <w:rPr>
          <w:rFonts w:ascii="Arial" w:hAnsi="Arial" w:cs="Arial"/>
          <w:sz w:val="20"/>
          <w:szCs w:val="20"/>
          <w:lang w:eastAsia="en-GB"/>
        </w:rPr>
        <w:t xml:space="preserve">amelyek értékesítésére, realizálására </w:t>
      </w:r>
      <w:r w:rsidR="00DE2205" w:rsidRPr="000E4404">
        <w:rPr>
          <w:rFonts w:ascii="Arial" w:hAnsi="Arial" w:cs="Arial"/>
          <w:sz w:val="20"/>
          <w:szCs w:val="20"/>
          <w:lang w:eastAsia="en-GB"/>
        </w:rPr>
        <w:t xml:space="preserve">a mérlegfordulótól számított 12 hónapon belül </w:t>
      </w:r>
      <w:r w:rsidR="00036C39" w:rsidRPr="000E4404">
        <w:rPr>
          <w:rFonts w:ascii="Arial" w:hAnsi="Arial" w:cs="Arial"/>
          <w:sz w:val="20"/>
          <w:szCs w:val="20"/>
          <w:lang w:eastAsia="en-GB"/>
        </w:rPr>
        <w:t>sor kerül</w:t>
      </w:r>
      <w:r w:rsidRPr="000E4404">
        <w:rPr>
          <w:rFonts w:ascii="Arial" w:hAnsi="Arial" w:cs="Arial"/>
          <w:sz w:val="20"/>
          <w:szCs w:val="20"/>
          <w:lang w:eastAsia="en-GB"/>
        </w:rPr>
        <w:t>.</w:t>
      </w:r>
      <w:r w:rsidR="00A86BBE" w:rsidRPr="000E4404">
        <w:rPr>
          <w:rFonts w:ascii="Arial" w:hAnsi="Arial" w:cs="Arial"/>
          <w:sz w:val="20"/>
          <w:szCs w:val="20"/>
          <w:lang w:eastAsia="en-GB"/>
        </w:rPr>
        <w:t xml:space="preserve"> A</w:t>
      </w:r>
      <w:r w:rsidR="00565098" w:rsidRPr="000E4404">
        <w:rPr>
          <w:rFonts w:ascii="Arial" w:hAnsi="Arial" w:cs="Arial"/>
          <w:sz w:val="20"/>
          <w:szCs w:val="20"/>
          <w:lang w:eastAsia="en-GB"/>
        </w:rPr>
        <w:t xml:space="preserve"> hitelviszonyt megtestesítő </w:t>
      </w:r>
      <w:r w:rsidR="00DE2205" w:rsidRPr="000E4404">
        <w:rPr>
          <w:rFonts w:ascii="Arial" w:hAnsi="Arial" w:cs="Arial"/>
          <w:sz w:val="20"/>
          <w:szCs w:val="20"/>
          <w:lang w:eastAsia="en-GB"/>
        </w:rPr>
        <w:t>értékpapírok</w:t>
      </w:r>
      <w:r w:rsidR="00A86BBE" w:rsidRPr="000E4404">
        <w:rPr>
          <w:rFonts w:ascii="Arial" w:hAnsi="Arial" w:cs="Arial"/>
          <w:sz w:val="20"/>
          <w:szCs w:val="20"/>
          <w:lang w:eastAsia="en-GB"/>
        </w:rPr>
        <w:t xml:space="preserve"> kibocsátó</w:t>
      </w:r>
      <w:r w:rsidR="00565098" w:rsidRPr="000E4404">
        <w:rPr>
          <w:rFonts w:ascii="Arial" w:hAnsi="Arial" w:cs="Arial"/>
          <w:sz w:val="20"/>
          <w:szCs w:val="20"/>
          <w:lang w:eastAsia="en-GB"/>
        </w:rPr>
        <w:t>k</w:t>
      </w:r>
      <w:r w:rsidR="00A86BBE" w:rsidRPr="000E4404">
        <w:rPr>
          <w:rFonts w:ascii="Arial" w:hAnsi="Arial" w:cs="Arial"/>
          <w:sz w:val="20"/>
          <w:szCs w:val="20"/>
          <w:lang w:eastAsia="en-GB"/>
        </w:rPr>
        <w:t xml:space="preserve"> szerint </w:t>
      </w:r>
      <w:r w:rsidR="00565098" w:rsidRPr="000E4404">
        <w:rPr>
          <w:rFonts w:ascii="Arial" w:hAnsi="Arial" w:cs="Arial"/>
          <w:sz w:val="20"/>
          <w:szCs w:val="20"/>
          <w:lang w:eastAsia="en-GB"/>
        </w:rPr>
        <w:t xml:space="preserve">összetételét </w:t>
      </w:r>
      <w:r w:rsidR="00A86BBE" w:rsidRPr="000E4404">
        <w:rPr>
          <w:rFonts w:ascii="Arial" w:hAnsi="Arial" w:cs="Arial"/>
          <w:sz w:val="20"/>
          <w:szCs w:val="20"/>
          <w:lang w:eastAsia="en-GB"/>
        </w:rPr>
        <w:t>az alábontó sorok</w:t>
      </w:r>
      <w:r w:rsidR="00E5613F" w:rsidRPr="000E4404">
        <w:rPr>
          <w:rFonts w:ascii="Arial" w:hAnsi="Arial" w:cs="Arial"/>
          <w:sz w:val="20"/>
          <w:szCs w:val="20"/>
          <w:lang w:eastAsia="en-GB"/>
        </w:rPr>
        <w:t xml:space="preserve"> tartalmazzák.</w:t>
      </w:r>
    </w:p>
    <w:p w14:paraId="305623B3" w14:textId="7FE7A8C8" w:rsidR="0041340E" w:rsidRPr="000E4404" w:rsidRDefault="00AE2D61" w:rsidP="00DA2522">
      <w:pPr>
        <w:spacing w:before="240"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PI81A13 Tulajdoni részesedést megtestesítő instrumentumok</w:t>
      </w:r>
      <w:r w:rsidRPr="000E4404">
        <w:rPr>
          <w:rFonts w:ascii="Arial" w:hAnsi="Arial" w:cs="Arial"/>
          <w:sz w:val="20"/>
          <w:szCs w:val="20"/>
          <w:lang w:eastAsia="en-GB"/>
        </w:rPr>
        <w:t xml:space="preserve"> </w:t>
      </w:r>
      <w:r w:rsidR="004A05AA" w:rsidRPr="000E4404">
        <w:rPr>
          <w:rFonts w:ascii="Arial" w:hAnsi="Arial" w:cs="Arial"/>
          <w:sz w:val="20"/>
          <w:szCs w:val="20"/>
          <w:lang w:eastAsia="en-GB"/>
        </w:rPr>
        <w:t xml:space="preserve">soron kell kimutatni azokat a </w:t>
      </w:r>
      <w:r w:rsidR="00B20876" w:rsidRPr="000E4404">
        <w:rPr>
          <w:rFonts w:ascii="Arial" w:hAnsi="Arial" w:cs="Arial"/>
          <w:sz w:val="20"/>
          <w:szCs w:val="20"/>
          <w:lang w:eastAsia="en-GB"/>
        </w:rPr>
        <w:t>tőkeinstrum</w:t>
      </w:r>
      <w:r w:rsidR="00A42DE7" w:rsidRPr="00176C79">
        <w:rPr>
          <w:rFonts w:ascii="Arial" w:hAnsi="Arial" w:cs="Arial"/>
          <w:sz w:val="20"/>
          <w:szCs w:val="20"/>
          <w:lang w:eastAsia="en-GB"/>
        </w:rPr>
        <w:t>entum</w:t>
      </w:r>
      <w:r w:rsidR="00B20876" w:rsidRPr="000E4404">
        <w:rPr>
          <w:rFonts w:ascii="Arial" w:hAnsi="Arial" w:cs="Arial"/>
          <w:sz w:val="20"/>
          <w:szCs w:val="20"/>
          <w:lang w:eastAsia="en-GB"/>
        </w:rPr>
        <w:t xml:space="preserve">okba történő </w:t>
      </w:r>
      <w:r w:rsidR="004A05AA" w:rsidRPr="000E4404">
        <w:rPr>
          <w:rFonts w:ascii="Arial" w:hAnsi="Arial" w:cs="Arial"/>
          <w:sz w:val="20"/>
          <w:szCs w:val="20"/>
          <w:lang w:eastAsia="en-GB"/>
        </w:rPr>
        <w:t>befektetéseket, melyek</w:t>
      </w:r>
      <w:r w:rsidR="003F738E" w:rsidRPr="000E4404">
        <w:rPr>
          <w:rFonts w:ascii="Arial" w:hAnsi="Arial" w:cs="Arial"/>
          <w:sz w:val="20"/>
          <w:szCs w:val="20"/>
          <w:lang w:eastAsia="en-GB"/>
        </w:rPr>
        <w:t>et</w:t>
      </w:r>
      <w:r w:rsidR="004A05AA" w:rsidRPr="000E4404">
        <w:rPr>
          <w:rFonts w:ascii="Arial" w:hAnsi="Arial" w:cs="Arial"/>
          <w:sz w:val="20"/>
          <w:szCs w:val="20"/>
          <w:lang w:eastAsia="en-GB"/>
        </w:rPr>
        <w:t xml:space="preserve"> a</w:t>
      </w:r>
      <w:r w:rsidR="0028273D" w:rsidRPr="000E4404">
        <w:rPr>
          <w:rFonts w:ascii="Arial" w:hAnsi="Arial" w:cs="Arial"/>
          <w:sz w:val="20"/>
          <w:szCs w:val="20"/>
          <w:lang w:eastAsia="en-GB"/>
        </w:rPr>
        <w:t xml:space="preserve">z adatszolgáltató </w:t>
      </w:r>
      <w:r w:rsidR="00DE2205" w:rsidRPr="000E4404">
        <w:rPr>
          <w:rFonts w:ascii="Arial" w:hAnsi="Arial" w:cs="Arial"/>
          <w:sz w:val="20"/>
          <w:szCs w:val="20"/>
          <w:lang w:eastAsia="en-GB"/>
        </w:rPr>
        <w:t xml:space="preserve">kereskedési céllal tartottnak minősít vagy </w:t>
      </w:r>
      <w:r w:rsidR="005C5AFD" w:rsidRPr="000E4404">
        <w:rPr>
          <w:rFonts w:ascii="Arial" w:hAnsi="Arial" w:cs="Arial"/>
          <w:sz w:val="20"/>
          <w:szCs w:val="20"/>
          <w:lang w:eastAsia="en-GB"/>
        </w:rPr>
        <w:t xml:space="preserve">amelyeket </w:t>
      </w:r>
      <w:r w:rsidR="00E5613F" w:rsidRPr="000E4404">
        <w:rPr>
          <w:rFonts w:ascii="Arial" w:hAnsi="Arial" w:cs="Arial"/>
          <w:sz w:val="20"/>
          <w:szCs w:val="20"/>
          <w:lang w:eastAsia="en-GB"/>
        </w:rPr>
        <w:t>az adatszolgáltató</w:t>
      </w:r>
      <w:r w:rsidR="00DA2522" w:rsidRPr="000E4404">
        <w:rPr>
          <w:rFonts w:ascii="Arial" w:hAnsi="Arial" w:cs="Arial"/>
          <w:sz w:val="20"/>
          <w:szCs w:val="20"/>
          <w:lang w:eastAsia="en-GB"/>
        </w:rPr>
        <w:t xml:space="preserve"> </w:t>
      </w:r>
      <w:r w:rsidR="00D92492" w:rsidRPr="000E4404">
        <w:rPr>
          <w:rFonts w:ascii="Arial" w:hAnsi="Arial" w:cs="Arial"/>
          <w:sz w:val="20"/>
          <w:szCs w:val="20"/>
          <w:lang w:eastAsia="en-GB"/>
        </w:rPr>
        <w:t xml:space="preserve">– szándéka szerint </w:t>
      </w:r>
      <w:r w:rsidR="00060096" w:rsidRPr="000E4404">
        <w:rPr>
          <w:rFonts w:ascii="Arial" w:hAnsi="Arial" w:cs="Arial"/>
          <w:sz w:val="20"/>
          <w:szCs w:val="20"/>
          <w:lang w:eastAsia="en-GB"/>
        </w:rPr>
        <w:t>–</w:t>
      </w:r>
      <w:r w:rsidR="00D92492" w:rsidRPr="000E4404">
        <w:rPr>
          <w:rFonts w:ascii="Arial" w:hAnsi="Arial" w:cs="Arial"/>
          <w:sz w:val="20"/>
          <w:szCs w:val="20"/>
          <w:lang w:eastAsia="en-GB"/>
        </w:rPr>
        <w:t xml:space="preserve"> </w:t>
      </w:r>
      <w:r w:rsidR="005C5AFD" w:rsidRPr="000E4404">
        <w:rPr>
          <w:rFonts w:ascii="Arial" w:hAnsi="Arial" w:cs="Arial"/>
          <w:sz w:val="20"/>
          <w:szCs w:val="20"/>
          <w:lang w:eastAsia="en-GB"/>
        </w:rPr>
        <w:t xml:space="preserve">a mérlegfordulótól számított 12 hónapon belül </w:t>
      </w:r>
      <w:r w:rsidR="00875177" w:rsidRPr="000E4404">
        <w:rPr>
          <w:rFonts w:ascii="Arial" w:hAnsi="Arial" w:cs="Arial"/>
          <w:sz w:val="20"/>
          <w:szCs w:val="20"/>
          <w:lang w:eastAsia="en-GB"/>
        </w:rPr>
        <w:t xml:space="preserve">elidegenít. </w:t>
      </w:r>
    </w:p>
    <w:p w14:paraId="73A4551A" w14:textId="1B0AEC88" w:rsidR="00A7796A" w:rsidRPr="00991384" w:rsidRDefault="000170F3" w:rsidP="00A7796A">
      <w:pPr>
        <w:jc w:val="both"/>
        <w:rPr>
          <w:rFonts w:ascii="Arial" w:hAnsi="Arial" w:cs="Arial"/>
          <w:snapToGrid w:val="0"/>
          <w:sz w:val="20"/>
          <w:szCs w:val="20"/>
        </w:rPr>
      </w:pPr>
      <w:r w:rsidRPr="000E4404">
        <w:rPr>
          <w:rFonts w:ascii="Arial" w:hAnsi="Arial" w:cs="Arial"/>
          <w:sz w:val="20"/>
          <w:szCs w:val="20"/>
          <w:lang w:eastAsia="en-GB"/>
        </w:rPr>
        <w:t xml:space="preserve">A </w:t>
      </w:r>
      <w:r w:rsidRPr="000E4404">
        <w:rPr>
          <w:rFonts w:ascii="Arial" w:hAnsi="Arial" w:cs="Arial"/>
          <w:b/>
          <w:sz w:val="20"/>
          <w:szCs w:val="20"/>
          <w:lang w:eastAsia="en-GB"/>
        </w:rPr>
        <w:t>PI81A14 Követelések</w:t>
      </w:r>
      <w:r w:rsidRPr="000E4404">
        <w:rPr>
          <w:rFonts w:ascii="Arial" w:hAnsi="Arial" w:cs="Arial"/>
          <w:sz w:val="20"/>
          <w:szCs w:val="20"/>
          <w:lang w:eastAsia="en-GB"/>
        </w:rPr>
        <w:t xml:space="preserve"> </w:t>
      </w:r>
      <w:r w:rsidR="00DA2522" w:rsidRPr="000E4404">
        <w:rPr>
          <w:rFonts w:ascii="Arial" w:hAnsi="Arial" w:cs="Arial"/>
          <w:sz w:val="20"/>
          <w:szCs w:val="20"/>
          <w:lang w:eastAsia="en-GB"/>
        </w:rPr>
        <w:t xml:space="preserve">között </w:t>
      </w:r>
      <w:r w:rsidR="00D34DFB" w:rsidRPr="000E4404">
        <w:rPr>
          <w:rFonts w:ascii="Arial" w:hAnsi="Arial" w:cs="Arial"/>
          <w:sz w:val="20"/>
          <w:szCs w:val="20"/>
          <w:lang w:eastAsia="en-GB"/>
        </w:rPr>
        <w:t xml:space="preserve">szerepelnek az adott kölcsönök, a hitelek, pénzügyi lízing, a </w:t>
      </w:r>
      <w:r w:rsidR="00DA2522" w:rsidRPr="000E4404">
        <w:rPr>
          <w:rFonts w:ascii="Arial" w:hAnsi="Arial" w:cs="Arial"/>
          <w:sz w:val="20"/>
          <w:szCs w:val="20"/>
          <w:lang w:eastAsia="en-GB"/>
        </w:rPr>
        <w:t xml:space="preserve">vevő- és </w:t>
      </w:r>
      <w:r w:rsidR="003C41F5" w:rsidRPr="000E4404">
        <w:rPr>
          <w:rFonts w:ascii="Arial" w:hAnsi="Arial" w:cs="Arial"/>
          <w:sz w:val="20"/>
          <w:szCs w:val="20"/>
          <w:lang w:eastAsia="en-GB"/>
        </w:rPr>
        <w:t>eg</w:t>
      </w:r>
      <w:r w:rsidR="00DA2522" w:rsidRPr="000E4404">
        <w:rPr>
          <w:rFonts w:ascii="Arial" w:hAnsi="Arial" w:cs="Arial"/>
          <w:sz w:val="20"/>
          <w:szCs w:val="20"/>
          <w:lang w:eastAsia="en-GB"/>
        </w:rPr>
        <w:t>yéb követelések</w:t>
      </w:r>
      <w:r w:rsidR="005C4A3C" w:rsidRPr="000E4404">
        <w:rPr>
          <w:rFonts w:ascii="Arial" w:hAnsi="Arial" w:cs="Arial"/>
          <w:sz w:val="20"/>
          <w:szCs w:val="20"/>
          <w:lang w:eastAsia="en-GB"/>
        </w:rPr>
        <w:t xml:space="preserve"> (pl. váltókövetelés)</w:t>
      </w:r>
      <w:r w:rsidR="00DA2522" w:rsidRPr="000E4404">
        <w:rPr>
          <w:rFonts w:ascii="Arial" w:hAnsi="Arial" w:cs="Arial"/>
          <w:sz w:val="20"/>
          <w:szCs w:val="20"/>
          <w:lang w:eastAsia="en-GB"/>
        </w:rPr>
        <w:t xml:space="preserve">, </w:t>
      </w:r>
      <w:r w:rsidR="00D34DFB" w:rsidRPr="000E4404">
        <w:rPr>
          <w:rFonts w:ascii="Arial" w:hAnsi="Arial" w:cs="Arial"/>
          <w:sz w:val="20"/>
          <w:szCs w:val="20"/>
          <w:lang w:eastAsia="en-GB"/>
        </w:rPr>
        <w:t xml:space="preserve">külön soron </w:t>
      </w:r>
      <w:r w:rsidR="00DA2522" w:rsidRPr="000E4404">
        <w:rPr>
          <w:rFonts w:ascii="Arial" w:hAnsi="Arial" w:cs="Arial"/>
          <w:sz w:val="20"/>
          <w:szCs w:val="20"/>
          <w:lang w:eastAsia="en-GB"/>
        </w:rPr>
        <w:t xml:space="preserve">a </w:t>
      </w:r>
      <w:r w:rsidR="00E5613F" w:rsidRPr="000E4404">
        <w:rPr>
          <w:rFonts w:ascii="Arial" w:hAnsi="Arial" w:cs="Arial"/>
          <w:sz w:val="20"/>
          <w:szCs w:val="20"/>
          <w:lang w:eastAsia="en-GB"/>
        </w:rPr>
        <w:t>kapcsolt felekkel (anyavállalat, leányvállalat, közös vállalkozás</w:t>
      </w:r>
      <w:r w:rsidR="00C54944" w:rsidRPr="000E4404">
        <w:rPr>
          <w:rFonts w:ascii="Arial" w:hAnsi="Arial" w:cs="Arial"/>
          <w:sz w:val="20"/>
          <w:szCs w:val="20"/>
          <w:lang w:eastAsia="en-GB"/>
        </w:rPr>
        <w:t xml:space="preserve"> és</w:t>
      </w:r>
      <w:r w:rsidR="001B6303" w:rsidRPr="000E4404">
        <w:rPr>
          <w:rFonts w:ascii="Arial" w:hAnsi="Arial" w:cs="Arial"/>
          <w:sz w:val="20"/>
          <w:szCs w:val="20"/>
          <w:lang w:eastAsia="en-GB"/>
        </w:rPr>
        <w:t xml:space="preserve"> </w:t>
      </w:r>
      <w:r w:rsidR="00E5613F" w:rsidRPr="000E4404">
        <w:rPr>
          <w:rFonts w:ascii="Arial" w:hAnsi="Arial" w:cs="Arial"/>
          <w:sz w:val="20"/>
          <w:szCs w:val="20"/>
          <w:lang w:eastAsia="en-GB"/>
        </w:rPr>
        <w:t>társult vállalkozás)</w:t>
      </w:r>
      <w:r w:rsidR="00DA2522"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szembeni </w:t>
      </w:r>
      <w:r w:rsidR="00D34DFB" w:rsidRPr="000E4404">
        <w:rPr>
          <w:rFonts w:ascii="Arial" w:hAnsi="Arial" w:cs="Arial"/>
          <w:sz w:val="20"/>
          <w:szCs w:val="20"/>
          <w:lang w:eastAsia="en-GB"/>
        </w:rPr>
        <w:t xml:space="preserve">tételeket. </w:t>
      </w:r>
      <w:r w:rsidR="002316FE" w:rsidRPr="000E4404">
        <w:rPr>
          <w:rFonts w:ascii="Arial" w:hAnsi="Arial" w:cs="Arial"/>
          <w:sz w:val="20"/>
          <w:szCs w:val="20"/>
          <w:lang w:eastAsia="en-GB"/>
        </w:rPr>
        <w:t xml:space="preserve">Az Egyéb </w:t>
      </w:r>
      <w:r w:rsidR="002316FE" w:rsidRPr="00176C79">
        <w:rPr>
          <w:rFonts w:ascii="Arial" w:hAnsi="Arial" w:cs="Arial"/>
          <w:sz w:val="20"/>
          <w:szCs w:val="20"/>
          <w:lang w:eastAsia="en-GB"/>
        </w:rPr>
        <w:t>rövid</w:t>
      </w:r>
      <w:r w:rsidR="00A42DE7" w:rsidRPr="00176C79">
        <w:rPr>
          <w:rFonts w:ascii="Arial" w:hAnsi="Arial" w:cs="Arial"/>
          <w:sz w:val="20"/>
          <w:szCs w:val="20"/>
          <w:lang w:eastAsia="en-GB"/>
        </w:rPr>
        <w:t xml:space="preserve"> lejáratú </w:t>
      </w:r>
      <w:r w:rsidR="002316FE" w:rsidRPr="00176C79">
        <w:rPr>
          <w:rFonts w:ascii="Arial" w:hAnsi="Arial" w:cs="Arial"/>
          <w:sz w:val="20"/>
          <w:szCs w:val="20"/>
          <w:lang w:eastAsia="en-GB"/>
        </w:rPr>
        <w:t>követelésekből</w:t>
      </w:r>
      <w:r w:rsidR="002316FE" w:rsidRPr="000E4404">
        <w:rPr>
          <w:rFonts w:ascii="Arial" w:hAnsi="Arial" w:cs="Arial"/>
          <w:sz w:val="20"/>
          <w:szCs w:val="20"/>
          <w:lang w:eastAsia="en-GB"/>
        </w:rPr>
        <w:t xml:space="preserve"> külön sorokon is b</w:t>
      </w:r>
      <w:r w:rsidR="00FA6460" w:rsidRPr="000E4404">
        <w:rPr>
          <w:rFonts w:ascii="Arial" w:hAnsi="Arial" w:cs="Arial"/>
          <w:sz w:val="20"/>
          <w:szCs w:val="20"/>
          <w:lang w:eastAsia="en-GB"/>
        </w:rPr>
        <w:t xml:space="preserve">e kell mutatni </w:t>
      </w:r>
      <w:r w:rsidR="00A9077C" w:rsidRPr="000E4404">
        <w:rPr>
          <w:rFonts w:ascii="Arial" w:hAnsi="Arial" w:cs="Arial"/>
          <w:sz w:val="20"/>
          <w:szCs w:val="20"/>
          <w:lang w:eastAsia="en-GB"/>
        </w:rPr>
        <w:t>a</w:t>
      </w:r>
      <w:r w:rsidR="00A7796A" w:rsidRPr="00991384">
        <w:rPr>
          <w:rFonts w:ascii="Arial" w:hAnsi="Arial" w:cs="Arial"/>
          <w:snapToGrid w:val="0"/>
          <w:sz w:val="20"/>
          <w:szCs w:val="20"/>
        </w:rPr>
        <w:t>z ügyfelekkel szembeni pénzforgalmi és kapcsolódó p</w:t>
      </w:r>
      <w:r w:rsidR="00771B69" w:rsidRPr="00991384">
        <w:rPr>
          <w:rFonts w:ascii="Arial" w:hAnsi="Arial" w:cs="Arial"/>
          <w:snapToGrid w:val="0"/>
          <w:sz w:val="20"/>
          <w:szCs w:val="20"/>
        </w:rPr>
        <w:t>énzügyi szolgáltatásból (</w:t>
      </w:r>
      <w:r w:rsidR="00771B69" w:rsidRPr="000E4404">
        <w:rPr>
          <w:rFonts w:ascii="Arial" w:hAnsi="Arial" w:cs="Arial"/>
          <w:b/>
          <w:sz w:val="20"/>
          <w:szCs w:val="20"/>
          <w:lang w:eastAsia="en-GB"/>
        </w:rPr>
        <w:t>PI81A14</w:t>
      </w:r>
      <w:r w:rsidR="0086293A" w:rsidRPr="000E4404">
        <w:rPr>
          <w:rFonts w:ascii="Arial" w:hAnsi="Arial" w:cs="Arial"/>
          <w:b/>
          <w:sz w:val="20"/>
          <w:szCs w:val="20"/>
          <w:lang w:eastAsia="en-GB"/>
        </w:rPr>
        <w:t>61</w:t>
      </w:r>
      <w:r w:rsidR="00771B69" w:rsidRPr="000E4404">
        <w:rPr>
          <w:rFonts w:ascii="Arial" w:hAnsi="Arial" w:cs="Arial"/>
          <w:b/>
          <w:sz w:val="20"/>
          <w:szCs w:val="20"/>
          <w:lang w:eastAsia="en-GB"/>
        </w:rPr>
        <w:t xml:space="preserve">) </w:t>
      </w:r>
      <w:r w:rsidR="00771B69" w:rsidRPr="000E4404">
        <w:rPr>
          <w:rFonts w:ascii="Arial" w:hAnsi="Arial" w:cs="Arial"/>
          <w:sz w:val="20"/>
          <w:szCs w:val="20"/>
          <w:lang w:eastAsia="en-GB"/>
        </w:rPr>
        <w:t xml:space="preserve">vagy </w:t>
      </w:r>
      <w:r w:rsidR="00771B69" w:rsidRPr="00991384">
        <w:rPr>
          <w:rFonts w:ascii="Arial" w:hAnsi="Arial" w:cs="Arial"/>
          <w:snapToGrid w:val="0"/>
          <w:sz w:val="20"/>
          <w:szCs w:val="20"/>
        </w:rPr>
        <w:t xml:space="preserve">az ügyfelekkel szemben </w:t>
      </w:r>
      <w:r w:rsidR="00A7796A" w:rsidRPr="00991384">
        <w:rPr>
          <w:rFonts w:ascii="Arial" w:hAnsi="Arial" w:cs="Arial"/>
          <w:snapToGrid w:val="0"/>
          <w:sz w:val="20"/>
          <w:szCs w:val="20"/>
        </w:rPr>
        <w:t>az elektronikus pénzkibocsátásból adódóan keletkezett követeléseket</w:t>
      </w:r>
      <w:r w:rsidR="007F41C4" w:rsidRPr="00991384">
        <w:rPr>
          <w:rFonts w:ascii="Arial" w:hAnsi="Arial" w:cs="Arial"/>
          <w:snapToGrid w:val="0"/>
          <w:sz w:val="20"/>
          <w:szCs w:val="20"/>
        </w:rPr>
        <w:t xml:space="preserve"> (</w:t>
      </w:r>
      <w:r w:rsidR="007F41C4" w:rsidRPr="00991384">
        <w:rPr>
          <w:rFonts w:ascii="Arial" w:hAnsi="Arial" w:cs="Arial"/>
          <w:b/>
          <w:snapToGrid w:val="0"/>
          <w:sz w:val="20"/>
          <w:szCs w:val="20"/>
        </w:rPr>
        <w:t>PI81A1</w:t>
      </w:r>
      <w:r w:rsidR="003F738E" w:rsidRPr="00991384">
        <w:rPr>
          <w:rFonts w:ascii="Arial" w:hAnsi="Arial" w:cs="Arial"/>
          <w:b/>
          <w:snapToGrid w:val="0"/>
          <w:sz w:val="20"/>
          <w:szCs w:val="20"/>
        </w:rPr>
        <w:t>4</w:t>
      </w:r>
      <w:r w:rsidR="002316FE" w:rsidRPr="00991384">
        <w:rPr>
          <w:rFonts w:ascii="Arial" w:hAnsi="Arial" w:cs="Arial"/>
          <w:b/>
          <w:snapToGrid w:val="0"/>
          <w:sz w:val="20"/>
          <w:szCs w:val="20"/>
        </w:rPr>
        <w:t>62</w:t>
      </w:r>
      <w:r w:rsidR="007F41C4" w:rsidRPr="00991384">
        <w:rPr>
          <w:rFonts w:ascii="Arial" w:hAnsi="Arial" w:cs="Arial"/>
          <w:b/>
          <w:snapToGrid w:val="0"/>
          <w:sz w:val="20"/>
          <w:szCs w:val="20"/>
        </w:rPr>
        <w:t>).</w:t>
      </w:r>
      <w:r w:rsidR="00F5765C" w:rsidRPr="00991384">
        <w:rPr>
          <w:rFonts w:ascii="Arial" w:hAnsi="Arial" w:cs="Arial"/>
          <w:b/>
          <w:snapToGrid w:val="0"/>
          <w:sz w:val="20"/>
          <w:szCs w:val="20"/>
        </w:rPr>
        <w:t xml:space="preserve"> </w:t>
      </w:r>
      <w:r w:rsidR="00F5765C" w:rsidRPr="00991384">
        <w:rPr>
          <w:rFonts w:ascii="Arial" w:hAnsi="Arial" w:cs="Arial"/>
          <w:snapToGrid w:val="0"/>
          <w:sz w:val="20"/>
          <w:szCs w:val="20"/>
        </w:rPr>
        <w:t xml:space="preserve">Az </w:t>
      </w:r>
      <w:r w:rsidR="005C4A3C" w:rsidRPr="00991384">
        <w:rPr>
          <w:rFonts w:ascii="Arial" w:hAnsi="Arial" w:cs="Arial"/>
          <w:snapToGrid w:val="0"/>
          <w:sz w:val="20"/>
          <w:szCs w:val="20"/>
        </w:rPr>
        <w:t xml:space="preserve">aktív </w:t>
      </w:r>
      <w:r w:rsidR="00F5765C" w:rsidRPr="00991384">
        <w:rPr>
          <w:rFonts w:ascii="Arial" w:hAnsi="Arial" w:cs="Arial"/>
          <w:snapToGrid w:val="0"/>
          <w:sz w:val="20"/>
          <w:szCs w:val="20"/>
        </w:rPr>
        <w:t xml:space="preserve">időbeli elhatárolásokat </w:t>
      </w:r>
      <w:r w:rsidR="00C43B01" w:rsidRPr="00991384">
        <w:rPr>
          <w:rFonts w:ascii="Arial" w:hAnsi="Arial" w:cs="Arial"/>
          <w:snapToGrid w:val="0"/>
          <w:sz w:val="20"/>
          <w:szCs w:val="20"/>
        </w:rPr>
        <w:t xml:space="preserve">az egyéb rövid lejáratú követelések </w:t>
      </w:r>
      <w:r w:rsidR="00BE3AEF" w:rsidRPr="00991384">
        <w:rPr>
          <w:rFonts w:ascii="Arial" w:hAnsi="Arial" w:cs="Arial"/>
          <w:snapToGrid w:val="0"/>
          <w:sz w:val="20"/>
          <w:szCs w:val="20"/>
        </w:rPr>
        <w:t>közé kell besorolni</w:t>
      </w:r>
      <w:r w:rsidR="00C43B01" w:rsidRPr="00991384">
        <w:rPr>
          <w:rFonts w:ascii="Arial" w:hAnsi="Arial" w:cs="Arial"/>
          <w:snapToGrid w:val="0"/>
          <w:sz w:val="20"/>
          <w:szCs w:val="20"/>
        </w:rPr>
        <w:t xml:space="preserve">. </w:t>
      </w:r>
    </w:p>
    <w:p w14:paraId="0261C6CD" w14:textId="77777777" w:rsidR="00486BFD" w:rsidRPr="00991384" w:rsidRDefault="00486BFD" w:rsidP="00486BFD">
      <w:pPr>
        <w:autoSpaceDE w:val="0"/>
        <w:autoSpaceDN w:val="0"/>
        <w:adjustRightInd w:val="0"/>
        <w:jc w:val="both"/>
        <w:rPr>
          <w:rFonts w:eastAsia="Calibri"/>
        </w:rPr>
      </w:pPr>
    </w:p>
    <w:p w14:paraId="7C145FCA" w14:textId="77777777"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00C43B01" w:rsidRPr="000E4404">
        <w:rPr>
          <w:rFonts w:ascii="Arial" w:hAnsi="Arial" w:cs="Arial"/>
          <w:b/>
          <w:sz w:val="20"/>
          <w:szCs w:val="20"/>
          <w:lang w:eastAsia="en-GB"/>
        </w:rPr>
        <w:t xml:space="preserve">PI81A16 </w:t>
      </w:r>
      <w:r w:rsidRPr="000E4404">
        <w:rPr>
          <w:rFonts w:ascii="Arial" w:hAnsi="Arial" w:cs="Arial"/>
          <w:b/>
          <w:sz w:val="20"/>
          <w:szCs w:val="20"/>
          <w:lang w:eastAsia="en-GB"/>
        </w:rPr>
        <w:t>Származtatott ügyletek – Fedezeti elszámolás</w:t>
      </w:r>
      <w:r w:rsidR="003607B5" w:rsidRPr="000E4404">
        <w:rPr>
          <w:rFonts w:ascii="Arial" w:hAnsi="Arial" w:cs="Arial"/>
          <w:b/>
          <w:sz w:val="20"/>
          <w:szCs w:val="20"/>
          <w:lang w:eastAsia="en-GB"/>
        </w:rPr>
        <w:t>ok</w:t>
      </w:r>
      <w:r w:rsidR="00C43B01" w:rsidRPr="000E4404">
        <w:rPr>
          <w:rFonts w:ascii="Arial" w:hAnsi="Arial" w:cs="Arial"/>
          <w:b/>
          <w:sz w:val="20"/>
          <w:szCs w:val="20"/>
          <w:lang w:eastAsia="en-GB"/>
        </w:rPr>
        <w:t xml:space="preserve"> </w:t>
      </w:r>
      <w:r w:rsidRPr="000E4404">
        <w:rPr>
          <w:rFonts w:ascii="Arial" w:hAnsi="Arial" w:cs="Arial"/>
          <w:sz w:val="20"/>
          <w:szCs w:val="20"/>
          <w:lang w:eastAsia="en-GB"/>
        </w:rPr>
        <w:t>sor tartalmazza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fedezeti elszámolás céljára tartott</w:t>
      </w:r>
      <w:r w:rsidR="00D71EE2" w:rsidRPr="000E4404">
        <w:rPr>
          <w:rFonts w:ascii="Arial" w:hAnsi="Arial" w:cs="Arial"/>
          <w:sz w:val="20"/>
          <w:szCs w:val="20"/>
          <w:lang w:eastAsia="en-GB"/>
        </w:rPr>
        <w:t>, pozitív egyenlegű</w:t>
      </w:r>
      <w:r w:rsidRPr="000E4404">
        <w:rPr>
          <w:rFonts w:ascii="Arial" w:hAnsi="Arial" w:cs="Arial"/>
          <w:sz w:val="20"/>
          <w:szCs w:val="20"/>
          <w:lang w:eastAsia="en-GB"/>
        </w:rPr>
        <w:t xml:space="preserve"> származtatott ügyletek</w:t>
      </w:r>
      <w:r w:rsidR="002316FE" w:rsidRPr="000E4404">
        <w:rPr>
          <w:rFonts w:ascii="Arial" w:hAnsi="Arial" w:cs="Arial"/>
          <w:sz w:val="20"/>
          <w:szCs w:val="20"/>
          <w:lang w:eastAsia="en-GB"/>
        </w:rPr>
        <w:t>ből származó követelések</w:t>
      </w:r>
      <w:r w:rsidRPr="000E4404">
        <w:rPr>
          <w:rFonts w:ascii="Arial" w:hAnsi="Arial" w:cs="Arial"/>
          <w:sz w:val="20"/>
          <w:szCs w:val="20"/>
          <w:lang w:eastAsia="en-GB"/>
        </w:rPr>
        <w:t>et.</w:t>
      </w:r>
    </w:p>
    <w:p w14:paraId="34ABC6DD" w14:textId="77777777" w:rsidR="00E65F9C" w:rsidRPr="000E4404" w:rsidRDefault="00C43B01"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forgóeszközök közé be nem sorolható egyéb eszközöket a </w:t>
      </w:r>
      <w:r w:rsidR="002316FE" w:rsidRPr="000E4404">
        <w:rPr>
          <w:rFonts w:ascii="Arial" w:hAnsi="Arial" w:cs="Arial"/>
          <w:sz w:val="20"/>
          <w:szCs w:val="20"/>
          <w:lang w:eastAsia="en-GB"/>
        </w:rPr>
        <w:t>B</w:t>
      </w:r>
      <w:r w:rsidRPr="000E4404">
        <w:rPr>
          <w:rFonts w:ascii="Arial" w:hAnsi="Arial" w:cs="Arial"/>
          <w:sz w:val="20"/>
          <w:szCs w:val="20"/>
          <w:lang w:eastAsia="en-GB"/>
        </w:rPr>
        <w:t xml:space="preserve">efektetett eszközök közé kell besorolni. A </w:t>
      </w:r>
      <w:r w:rsidR="00E65F9C" w:rsidRPr="000E4404">
        <w:rPr>
          <w:rFonts w:ascii="Arial" w:hAnsi="Arial" w:cs="Arial"/>
          <w:b/>
          <w:sz w:val="20"/>
          <w:szCs w:val="20"/>
          <w:lang w:eastAsia="en-GB"/>
        </w:rPr>
        <w:t>PI81A2</w:t>
      </w:r>
      <w:r w:rsidR="00E65F9C" w:rsidRPr="000E4404">
        <w:rPr>
          <w:rFonts w:ascii="Arial" w:hAnsi="Arial" w:cs="Arial"/>
          <w:sz w:val="20"/>
          <w:szCs w:val="20"/>
          <w:lang w:eastAsia="en-GB"/>
        </w:rPr>
        <w:t xml:space="preserve"> </w:t>
      </w:r>
      <w:r w:rsidR="00E65F9C" w:rsidRPr="000E4404">
        <w:rPr>
          <w:rFonts w:ascii="Arial" w:hAnsi="Arial" w:cs="Arial"/>
          <w:b/>
          <w:sz w:val="20"/>
          <w:szCs w:val="20"/>
          <w:lang w:eastAsia="en-GB"/>
        </w:rPr>
        <w:t>B</w:t>
      </w:r>
      <w:r w:rsidRPr="000E4404">
        <w:rPr>
          <w:rFonts w:ascii="Arial" w:hAnsi="Arial" w:cs="Arial"/>
          <w:b/>
          <w:sz w:val="20"/>
          <w:szCs w:val="20"/>
          <w:lang w:eastAsia="en-GB"/>
        </w:rPr>
        <w:t>efektetett eszközök</w:t>
      </w:r>
      <w:r w:rsidRPr="000E4404">
        <w:rPr>
          <w:rFonts w:ascii="Arial" w:hAnsi="Arial" w:cs="Arial"/>
          <w:sz w:val="20"/>
          <w:szCs w:val="20"/>
          <w:lang w:eastAsia="en-GB"/>
        </w:rPr>
        <w:t xml:space="preserve"> </w:t>
      </w:r>
      <w:r w:rsidR="006F034E" w:rsidRPr="000E4404">
        <w:rPr>
          <w:rFonts w:ascii="Arial" w:hAnsi="Arial" w:cs="Arial"/>
          <w:sz w:val="20"/>
          <w:szCs w:val="20"/>
          <w:lang w:eastAsia="en-GB"/>
        </w:rPr>
        <w:t xml:space="preserve">sor </w:t>
      </w:r>
      <w:r w:rsidRPr="000E4404">
        <w:rPr>
          <w:rFonts w:ascii="Arial" w:hAnsi="Arial" w:cs="Arial"/>
          <w:sz w:val="20"/>
          <w:szCs w:val="20"/>
          <w:lang w:eastAsia="en-GB"/>
        </w:rPr>
        <w:t>tartalmazz</w:t>
      </w:r>
      <w:r w:rsidR="006F034E" w:rsidRPr="000E4404">
        <w:rPr>
          <w:rFonts w:ascii="Arial" w:hAnsi="Arial" w:cs="Arial"/>
          <w:sz w:val="20"/>
          <w:szCs w:val="20"/>
          <w:lang w:eastAsia="en-GB"/>
        </w:rPr>
        <w:t>a</w:t>
      </w:r>
      <w:r w:rsidRPr="000E4404">
        <w:rPr>
          <w:rFonts w:ascii="Arial" w:hAnsi="Arial" w:cs="Arial"/>
          <w:sz w:val="20"/>
          <w:szCs w:val="20"/>
          <w:lang w:eastAsia="en-GB"/>
        </w:rPr>
        <w:t xml:space="preserve"> a</w:t>
      </w:r>
      <w:r w:rsidR="00BE3AEF" w:rsidRPr="000E4404">
        <w:rPr>
          <w:rFonts w:ascii="Arial" w:hAnsi="Arial" w:cs="Arial"/>
          <w:sz w:val="20"/>
          <w:szCs w:val="20"/>
          <w:lang w:eastAsia="en-GB"/>
        </w:rPr>
        <w:t xml:space="preserve">z adatszolgáltató </w:t>
      </w:r>
      <w:r w:rsidRPr="000E4404">
        <w:rPr>
          <w:rFonts w:ascii="Arial" w:hAnsi="Arial" w:cs="Arial"/>
          <w:sz w:val="20"/>
          <w:szCs w:val="20"/>
          <w:lang w:eastAsia="en-GB"/>
        </w:rPr>
        <w:t>hosszú távú cél</w:t>
      </w:r>
      <w:r w:rsidR="00BE3AEF" w:rsidRPr="000E4404">
        <w:rPr>
          <w:rFonts w:ascii="Arial" w:hAnsi="Arial" w:cs="Arial"/>
          <w:sz w:val="20"/>
          <w:szCs w:val="20"/>
          <w:lang w:eastAsia="en-GB"/>
        </w:rPr>
        <w:t>jait</w:t>
      </w:r>
      <w:r w:rsidRPr="000E4404">
        <w:rPr>
          <w:rFonts w:ascii="Arial" w:hAnsi="Arial" w:cs="Arial"/>
          <w:sz w:val="20"/>
          <w:szCs w:val="20"/>
          <w:lang w:eastAsia="en-GB"/>
        </w:rPr>
        <w:t xml:space="preserve"> szolgáló immateriális javakat</w:t>
      </w:r>
      <w:r w:rsidR="00E65F9C" w:rsidRPr="000E4404">
        <w:rPr>
          <w:rFonts w:ascii="Arial" w:hAnsi="Arial" w:cs="Arial"/>
          <w:sz w:val="20"/>
          <w:szCs w:val="20"/>
          <w:lang w:eastAsia="en-GB"/>
        </w:rPr>
        <w:t>,</w:t>
      </w:r>
      <w:r w:rsidRPr="000E4404">
        <w:rPr>
          <w:rFonts w:ascii="Arial" w:hAnsi="Arial" w:cs="Arial"/>
          <w:sz w:val="20"/>
          <w:szCs w:val="20"/>
          <w:lang w:eastAsia="en-GB"/>
        </w:rPr>
        <w:t xml:space="preserve"> </w:t>
      </w:r>
      <w:r w:rsidR="00BE3AEF" w:rsidRPr="000E4404">
        <w:rPr>
          <w:rFonts w:ascii="Arial" w:hAnsi="Arial" w:cs="Arial"/>
          <w:sz w:val="20"/>
          <w:szCs w:val="20"/>
          <w:lang w:eastAsia="en-GB"/>
        </w:rPr>
        <w:t xml:space="preserve">a </w:t>
      </w:r>
      <w:r w:rsidR="00E65F9C" w:rsidRPr="000E4404">
        <w:rPr>
          <w:rFonts w:ascii="Arial" w:hAnsi="Arial" w:cs="Arial"/>
          <w:sz w:val="20"/>
          <w:szCs w:val="20"/>
          <w:lang w:eastAsia="en-GB"/>
        </w:rPr>
        <w:t xml:space="preserve">tárgyi eszközöket </w:t>
      </w:r>
      <w:r w:rsidRPr="000E4404">
        <w:rPr>
          <w:rFonts w:ascii="Arial" w:hAnsi="Arial" w:cs="Arial"/>
          <w:sz w:val="20"/>
          <w:szCs w:val="20"/>
          <w:lang w:eastAsia="en-GB"/>
        </w:rPr>
        <w:t xml:space="preserve">és </w:t>
      </w:r>
      <w:r w:rsidR="00BE3AEF" w:rsidRPr="000E4404">
        <w:rPr>
          <w:rFonts w:ascii="Arial" w:hAnsi="Arial" w:cs="Arial"/>
          <w:sz w:val="20"/>
          <w:szCs w:val="20"/>
          <w:lang w:eastAsia="en-GB"/>
        </w:rPr>
        <w:t xml:space="preserve">a tartós </w:t>
      </w:r>
      <w:r w:rsidRPr="000E4404">
        <w:rPr>
          <w:rFonts w:ascii="Arial" w:hAnsi="Arial" w:cs="Arial"/>
          <w:sz w:val="20"/>
          <w:szCs w:val="20"/>
          <w:lang w:eastAsia="en-GB"/>
        </w:rPr>
        <w:t>pénzügyi eszközöket</w:t>
      </w:r>
      <w:r w:rsidR="00E65F9C" w:rsidRPr="000E4404">
        <w:rPr>
          <w:rFonts w:ascii="Arial" w:hAnsi="Arial" w:cs="Arial"/>
          <w:sz w:val="20"/>
          <w:szCs w:val="20"/>
          <w:lang w:eastAsia="en-GB"/>
        </w:rPr>
        <w:t>, valamint a halasztott adó eszközöket.</w:t>
      </w:r>
      <w:r w:rsidRPr="000E4404">
        <w:rPr>
          <w:rFonts w:ascii="Arial" w:hAnsi="Arial" w:cs="Arial"/>
          <w:sz w:val="20"/>
          <w:szCs w:val="20"/>
          <w:lang w:eastAsia="en-GB"/>
        </w:rPr>
        <w:t xml:space="preserve"> </w:t>
      </w:r>
    </w:p>
    <w:p w14:paraId="139C9B9A" w14:textId="2E84E539" w:rsidR="0028273D" w:rsidRPr="000E4404" w:rsidRDefault="0028273D" w:rsidP="0038658B">
      <w:pPr>
        <w:tabs>
          <w:tab w:val="left" w:pos="0"/>
          <w:tab w:val="left" w:pos="851"/>
        </w:tabs>
        <w:spacing w:after="240"/>
        <w:jc w:val="both"/>
        <w:rPr>
          <w:rFonts w:ascii="Arial" w:hAnsi="Arial" w:cs="Arial"/>
          <w:sz w:val="20"/>
          <w:szCs w:val="20"/>
          <w:lang w:eastAsia="en-GB"/>
        </w:rPr>
      </w:pPr>
      <w:r>
        <w:rPr>
          <w:rFonts w:ascii="Arial" w:hAnsi="Arial" w:cs="Arial"/>
          <w:sz w:val="20"/>
          <w:szCs w:val="20"/>
        </w:rPr>
        <w:t>A l</w:t>
      </w:r>
      <w:r w:rsidRPr="002E6622">
        <w:rPr>
          <w:rFonts w:ascii="Arial" w:hAnsi="Arial" w:cs="Arial"/>
          <w:sz w:val="20"/>
          <w:szCs w:val="20"/>
        </w:rPr>
        <w:t xml:space="preserve">ízing keretében bérelt eszközöket </w:t>
      </w:r>
      <w:r>
        <w:rPr>
          <w:rFonts w:ascii="Arial" w:hAnsi="Arial" w:cs="Arial"/>
          <w:sz w:val="20"/>
          <w:szCs w:val="20"/>
        </w:rPr>
        <w:t>(ún.</w:t>
      </w:r>
      <w:r w:rsidRPr="002E6622">
        <w:rPr>
          <w:rFonts w:ascii="Arial" w:hAnsi="Arial" w:cs="Arial"/>
          <w:sz w:val="20"/>
          <w:szCs w:val="20"/>
        </w:rPr>
        <w:t xml:space="preserve"> „használatijog-eszköz</w:t>
      </w:r>
      <w:r>
        <w:rPr>
          <w:rFonts w:ascii="Arial" w:hAnsi="Arial" w:cs="Arial"/>
          <w:sz w:val="20"/>
          <w:szCs w:val="20"/>
        </w:rPr>
        <w:t>öket</w:t>
      </w:r>
      <w:r w:rsidRPr="002E6622">
        <w:rPr>
          <w:rFonts w:ascii="Arial" w:hAnsi="Arial" w:cs="Arial"/>
          <w:sz w:val="20"/>
          <w:szCs w:val="20"/>
        </w:rPr>
        <w:t>”</w:t>
      </w:r>
      <w:r>
        <w:rPr>
          <w:rFonts w:ascii="Arial" w:hAnsi="Arial" w:cs="Arial"/>
          <w:sz w:val="20"/>
          <w:szCs w:val="20"/>
        </w:rPr>
        <w:t>)</w:t>
      </w:r>
      <w:r w:rsidRPr="002E6622">
        <w:rPr>
          <w:rFonts w:ascii="Arial" w:hAnsi="Arial" w:cs="Arial"/>
          <w:sz w:val="20"/>
          <w:szCs w:val="20"/>
        </w:rPr>
        <w:t xml:space="preserve"> </w:t>
      </w:r>
      <w:r>
        <w:rPr>
          <w:rFonts w:ascii="Arial" w:hAnsi="Arial" w:cs="Arial"/>
          <w:sz w:val="20"/>
          <w:szCs w:val="20"/>
        </w:rPr>
        <w:t xml:space="preserve">a lízing tárgya szerinti </w:t>
      </w:r>
      <w:r w:rsidRPr="002E6622">
        <w:rPr>
          <w:rFonts w:ascii="Arial" w:hAnsi="Arial" w:cs="Arial"/>
          <w:sz w:val="20"/>
          <w:szCs w:val="20"/>
        </w:rPr>
        <w:t>mögöttes eszközök</w:t>
      </w:r>
      <w:r>
        <w:rPr>
          <w:rFonts w:ascii="Arial" w:hAnsi="Arial" w:cs="Arial"/>
          <w:sz w:val="20"/>
          <w:szCs w:val="20"/>
        </w:rPr>
        <w:t xml:space="preserve"> szerinti soron kell bemutatni. </w:t>
      </w:r>
    </w:p>
    <w:p w14:paraId="3CF8EE38" w14:textId="4DA172A3" w:rsidR="0038658B" w:rsidRPr="000E4404" w:rsidRDefault="00E65F9C" w:rsidP="009505F1">
      <w:pPr>
        <w:pStyle w:val="Baseparagraphnumbered"/>
        <w:numPr>
          <w:ilvl w:val="0"/>
          <w:numId w:val="0"/>
        </w:numPr>
        <w:rPr>
          <w:rFonts w:ascii="Arial" w:hAnsi="Arial" w:cs="Arial"/>
          <w:sz w:val="20"/>
          <w:szCs w:val="20"/>
          <w:lang w:val="hu-HU"/>
        </w:rPr>
      </w:pPr>
      <w:r w:rsidRPr="000E4404">
        <w:rPr>
          <w:rFonts w:ascii="Arial" w:hAnsi="Arial" w:cs="Arial"/>
          <w:sz w:val="20"/>
          <w:szCs w:val="20"/>
          <w:lang w:val="hu-HU"/>
        </w:rPr>
        <w:t xml:space="preserve">A </w:t>
      </w:r>
      <w:r w:rsidRPr="000E4404">
        <w:rPr>
          <w:rFonts w:ascii="Arial" w:hAnsi="Arial" w:cs="Arial"/>
          <w:b/>
          <w:sz w:val="20"/>
          <w:szCs w:val="20"/>
          <w:lang w:val="hu-HU"/>
        </w:rPr>
        <w:t xml:space="preserve">PI81A23 </w:t>
      </w:r>
      <w:r w:rsidR="00070157" w:rsidRPr="000E4404">
        <w:rPr>
          <w:rFonts w:ascii="Arial" w:eastAsia="Calibri" w:hAnsi="Arial" w:cs="Arial"/>
          <w:b/>
          <w:bCs/>
          <w:sz w:val="20"/>
          <w:szCs w:val="20"/>
          <w:lang w:val="hu-HU"/>
        </w:rPr>
        <w:t>Leányvállalatokba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közös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valamint társult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xml:space="preserve"> </w:t>
      </w:r>
      <w:r w:rsidR="00C21AED" w:rsidRPr="000E4404">
        <w:rPr>
          <w:rFonts w:ascii="Arial" w:eastAsia="Calibri" w:hAnsi="Arial" w:cs="Arial"/>
          <w:b/>
          <w:bCs/>
          <w:sz w:val="20"/>
          <w:szCs w:val="20"/>
          <w:lang w:val="hu-HU"/>
        </w:rPr>
        <w:t xml:space="preserve">lévő </w:t>
      </w:r>
      <w:r w:rsidRPr="000E4404">
        <w:rPr>
          <w:rFonts w:ascii="Arial" w:hAnsi="Arial" w:cs="Arial"/>
          <w:b/>
          <w:sz w:val="20"/>
          <w:szCs w:val="20"/>
          <w:lang w:val="hu-HU"/>
        </w:rPr>
        <w:t>befektetések</w:t>
      </w:r>
      <w:r w:rsidRPr="000E4404">
        <w:rPr>
          <w:rFonts w:ascii="Arial" w:hAnsi="Arial" w:cs="Arial"/>
          <w:sz w:val="20"/>
          <w:szCs w:val="20"/>
          <w:lang w:val="hu-HU"/>
        </w:rPr>
        <w:t xml:space="preserve"> soron kell szerepeltetni a leányvállalatokba, </w:t>
      </w:r>
      <w:r w:rsidR="00BE3AEF" w:rsidRPr="000E4404">
        <w:rPr>
          <w:rFonts w:ascii="Arial" w:hAnsi="Arial" w:cs="Arial"/>
          <w:sz w:val="20"/>
          <w:szCs w:val="20"/>
          <w:lang w:val="hu-HU"/>
        </w:rPr>
        <w:t xml:space="preserve">a </w:t>
      </w:r>
      <w:r w:rsidRPr="000E4404">
        <w:rPr>
          <w:rFonts w:ascii="Arial" w:hAnsi="Arial" w:cs="Arial"/>
          <w:sz w:val="20"/>
          <w:szCs w:val="20"/>
          <w:lang w:val="hu-HU"/>
        </w:rPr>
        <w:t xml:space="preserve">közös vállalkozásokba, valamint </w:t>
      </w:r>
      <w:r w:rsidR="00BE3AEF" w:rsidRPr="000E4404">
        <w:rPr>
          <w:rFonts w:ascii="Arial" w:hAnsi="Arial" w:cs="Arial"/>
          <w:sz w:val="20"/>
          <w:szCs w:val="20"/>
          <w:lang w:val="hu-HU"/>
        </w:rPr>
        <w:t xml:space="preserve">a </w:t>
      </w:r>
      <w:r w:rsidRPr="000E4404">
        <w:rPr>
          <w:rFonts w:ascii="Arial" w:hAnsi="Arial" w:cs="Arial"/>
          <w:sz w:val="20"/>
          <w:szCs w:val="20"/>
          <w:lang w:val="hu-HU"/>
        </w:rPr>
        <w:t>társult vállalkozásban lévő befektetések</w:t>
      </w:r>
      <w:r w:rsidR="007309ED" w:rsidRPr="000E4404">
        <w:rPr>
          <w:rFonts w:ascii="Arial" w:hAnsi="Arial" w:cs="Arial"/>
          <w:sz w:val="20"/>
          <w:szCs w:val="20"/>
          <w:lang w:val="hu-HU"/>
        </w:rPr>
        <w:t>et a választott értékelési módszertől függetlenül. A</w:t>
      </w:r>
      <w:r w:rsidR="006F034E" w:rsidRPr="000E4404">
        <w:rPr>
          <w:rFonts w:ascii="Arial" w:hAnsi="Arial" w:cs="Arial"/>
          <w:sz w:val="20"/>
          <w:szCs w:val="20"/>
          <w:lang w:val="hu-HU"/>
        </w:rPr>
        <w:t xml:space="preserve">z </w:t>
      </w:r>
      <w:r w:rsidR="00506DD9" w:rsidRPr="000E4404">
        <w:rPr>
          <w:rFonts w:ascii="Arial" w:hAnsi="Arial" w:cs="Arial"/>
          <w:sz w:val="20"/>
          <w:szCs w:val="20"/>
          <w:lang w:val="hu-HU"/>
        </w:rPr>
        <w:t xml:space="preserve">IAS 28 szerinti tőkemódszer használatával vagy </w:t>
      </w:r>
      <w:r w:rsidR="006F034E" w:rsidRPr="000E4404">
        <w:rPr>
          <w:rFonts w:ascii="Arial" w:hAnsi="Arial" w:cs="Arial"/>
          <w:sz w:val="20"/>
          <w:szCs w:val="20"/>
          <w:lang w:val="hu-HU"/>
        </w:rPr>
        <w:t xml:space="preserve">az </w:t>
      </w:r>
      <w:r w:rsidR="00BE3AEF" w:rsidRPr="000E4404">
        <w:rPr>
          <w:rFonts w:ascii="Arial" w:hAnsi="Arial" w:cs="Arial"/>
          <w:sz w:val="20"/>
          <w:szCs w:val="20"/>
          <w:lang w:val="hu-HU"/>
        </w:rPr>
        <w:t xml:space="preserve">IAS 27 10. bekezdése szerinti </w:t>
      </w:r>
      <w:r w:rsidR="00506DD9" w:rsidRPr="000E4404">
        <w:rPr>
          <w:rFonts w:ascii="Arial" w:hAnsi="Arial" w:cs="Arial"/>
          <w:sz w:val="20"/>
          <w:szCs w:val="20"/>
          <w:lang w:val="hu-HU"/>
        </w:rPr>
        <w:t>bekerülési értéken elszámolt befektetéseket</w:t>
      </w:r>
      <w:r w:rsidR="00FE570E" w:rsidRPr="000E4404">
        <w:rPr>
          <w:rFonts w:ascii="Arial" w:hAnsi="Arial" w:cs="Arial"/>
          <w:sz w:val="20"/>
          <w:szCs w:val="20"/>
          <w:lang w:val="hu-HU"/>
        </w:rPr>
        <w:t>,</w:t>
      </w:r>
      <w:r w:rsidR="007309ED" w:rsidRPr="000E4404">
        <w:rPr>
          <w:rFonts w:ascii="Arial" w:hAnsi="Arial" w:cs="Arial"/>
          <w:sz w:val="20"/>
          <w:szCs w:val="20"/>
          <w:lang w:val="hu-HU"/>
        </w:rPr>
        <w:t xml:space="preserve"> ha azok</w:t>
      </w:r>
      <w:r w:rsidR="00BE3AEF" w:rsidRPr="000E4404">
        <w:rPr>
          <w:rFonts w:ascii="Arial" w:hAnsi="Arial" w:cs="Arial"/>
          <w:sz w:val="20"/>
          <w:szCs w:val="20"/>
          <w:lang w:val="hu-HU"/>
        </w:rPr>
        <w:t xml:space="preserve"> </w:t>
      </w:r>
      <w:r w:rsidR="0038658B" w:rsidRPr="000E4404">
        <w:rPr>
          <w:rFonts w:ascii="Arial" w:hAnsi="Arial" w:cs="Arial"/>
          <w:sz w:val="20"/>
          <w:szCs w:val="20"/>
          <w:lang w:val="hu-HU"/>
        </w:rPr>
        <w:t>az IFRS 5 szerint értékesítésre tartottá</w:t>
      </w:r>
      <w:r w:rsidR="007309ED" w:rsidRPr="000E4404">
        <w:rPr>
          <w:rFonts w:ascii="Arial" w:hAnsi="Arial" w:cs="Arial"/>
          <w:sz w:val="20"/>
          <w:szCs w:val="20"/>
          <w:lang w:val="hu-HU"/>
        </w:rPr>
        <w:t xml:space="preserve"> vagy felosztásra tartottá</w:t>
      </w:r>
      <w:r w:rsidR="0038658B" w:rsidRPr="000E4404">
        <w:rPr>
          <w:rFonts w:ascii="Arial" w:hAnsi="Arial" w:cs="Arial"/>
          <w:sz w:val="20"/>
          <w:szCs w:val="20"/>
          <w:lang w:val="hu-HU"/>
        </w:rPr>
        <w:t xml:space="preserve"> minősített befektetések</w:t>
      </w:r>
      <w:r w:rsidR="007309ED" w:rsidRPr="000E4404">
        <w:rPr>
          <w:rFonts w:ascii="Arial" w:hAnsi="Arial" w:cs="Arial"/>
          <w:sz w:val="20"/>
          <w:szCs w:val="20"/>
          <w:lang w:val="hu-HU"/>
        </w:rPr>
        <w:t>, az IFRS 5 szerint kell elszámolni</w:t>
      </w:r>
      <w:r w:rsidR="00380D4C">
        <w:rPr>
          <w:rFonts w:ascii="Arial" w:hAnsi="Arial" w:cs="Arial"/>
          <w:sz w:val="20"/>
          <w:szCs w:val="20"/>
          <w:lang w:val="hu-HU"/>
        </w:rPr>
        <w:t>.</w:t>
      </w:r>
      <w:r w:rsidR="00176C79">
        <w:rPr>
          <w:rFonts w:ascii="Arial" w:hAnsi="Arial" w:cs="Arial"/>
          <w:sz w:val="20"/>
          <w:szCs w:val="20"/>
          <w:lang w:val="hu-HU"/>
        </w:rPr>
        <w:t xml:space="preserve"> </w:t>
      </w:r>
      <w:r w:rsidR="00380D4C" w:rsidRPr="00176C79">
        <w:rPr>
          <w:rFonts w:ascii="Arial" w:hAnsi="Arial" w:cs="Arial"/>
          <w:sz w:val="20"/>
          <w:szCs w:val="20"/>
          <w:lang w:val="hu-HU"/>
        </w:rPr>
        <w:t xml:space="preserve">Az </w:t>
      </w:r>
      <w:r w:rsidR="002016E6" w:rsidRPr="00176C79">
        <w:rPr>
          <w:rFonts w:ascii="Arial" w:hAnsi="Arial" w:cs="Arial"/>
          <w:sz w:val="20"/>
          <w:szCs w:val="20"/>
          <w:lang w:val="hu-HU"/>
        </w:rPr>
        <w:t>IFRS 5 szerint értékesítésre tartottá minősített befektetések ezen a soron nem szerepel</w:t>
      </w:r>
      <w:r w:rsidR="00176C79" w:rsidRPr="00176C79">
        <w:rPr>
          <w:rFonts w:ascii="Arial" w:hAnsi="Arial" w:cs="Arial"/>
          <w:sz w:val="20"/>
          <w:szCs w:val="20"/>
          <w:lang w:val="hu-HU"/>
        </w:rPr>
        <w:t>tethetők</w:t>
      </w:r>
      <w:r w:rsidR="00176C79">
        <w:rPr>
          <w:rFonts w:ascii="Arial" w:hAnsi="Arial" w:cs="Arial"/>
          <w:sz w:val="20"/>
          <w:szCs w:val="20"/>
          <w:lang w:val="hu-HU"/>
        </w:rPr>
        <w:t>.</w:t>
      </w:r>
    </w:p>
    <w:p w14:paraId="34D79D55" w14:textId="77777777" w:rsidR="00A223D9" w:rsidRPr="000E4404" w:rsidRDefault="00A223D9"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PI81A24 </w:t>
      </w:r>
      <w:r w:rsidR="002316FE" w:rsidRPr="000E4404">
        <w:rPr>
          <w:rFonts w:ascii="Arial" w:hAnsi="Arial" w:cs="Arial"/>
          <w:b/>
          <w:sz w:val="20"/>
          <w:szCs w:val="20"/>
          <w:lang w:eastAsia="en-GB"/>
        </w:rPr>
        <w:t xml:space="preserve">Egyéb hosszú lejáratú pénzügyi </w:t>
      </w:r>
      <w:r w:rsidRPr="000E4404">
        <w:rPr>
          <w:rFonts w:ascii="Arial" w:hAnsi="Arial" w:cs="Arial"/>
          <w:b/>
          <w:sz w:val="20"/>
          <w:szCs w:val="20"/>
          <w:lang w:eastAsia="en-GB"/>
        </w:rPr>
        <w:t>eszközök</w:t>
      </w:r>
      <w:r w:rsidRPr="000E4404">
        <w:rPr>
          <w:rFonts w:ascii="Arial" w:hAnsi="Arial" w:cs="Arial"/>
          <w:sz w:val="20"/>
          <w:szCs w:val="20"/>
          <w:lang w:eastAsia="en-GB"/>
        </w:rPr>
        <w:t xml:space="preserve"> között kell </w:t>
      </w:r>
      <w:r w:rsidR="00AA127E" w:rsidRPr="000E4404">
        <w:rPr>
          <w:rFonts w:ascii="Arial" w:hAnsi="Arial" w:cs="Arial"/>
          <w:sz w:val="20"/>
          <w:szCs w:val="20"/>
          <w:lang w:eastAsia="en-GB"/>
        </w:rPr>
        <w:t xml:space="preserve">kimutatni </w:t>
      </w:r>
      <w:r w:rsidR="006B100A" w:rsidRPr="000E4404">
        <w:rPr>
          <w:rFonts w:ascii="Arial" w:hAnsi="Arial" w:cs="Arial"/>
          <w:sz w:val="20"/>
          <w:szCs w:val="20"/>
          <w:lang w:eastAsia="en-GB"/>
        </w:rPr>
        <w:t>a</w:t>
      </w:r>
      <w:r w:rsidR="00AA127E" w:rsidRPr="000E4404">
        <w:rPr>
          <w:rFonts w:ascii="Arial" w:hAnsi="Arial" w:cs="Arial"/>
          <w:sz w:val="20"/>
          <w:szCs w:val="20"/>
          <w:lang w:eastAsia="en-GB"/>
        </w:rPr>
        <w:t xml:space="preserve"> </w:t>
      </w:r>
      <w:r w:rsidR="00FC0EC2" w:rsidRPr="000E4404">
        <w:rPr>
          <w:rFonts w:ascii="Arial" w:hAnsi="Arial" w:cs="Arial"/>
          <w:sz w:val="20"/>
          <w:szCs w:val="20"/>
          <w:lang w:eastAsia="en-GB"/>
        </w:rPr>
        <w:t xml:space="preserve">hosszú távú </w:t>
      </w:r>
      <w:r w:rsidRPr="000E4404">
        <w:rPr>
          <w:rFonts w:ascii="Arial" w:hAnsi="Arial" w:cs="Arial"/>
          <w:sz w:val="20"/>
          <w:szCs w:val="20"/>
          <w:lang w:eastAsia="en-GB"/>
        </w:rPr>
        <w:t>befektetéseket</w:t>
      </w:r>
      <w:r w:rsidR="00FC0EC2" w:rsidRPr="000E4404">
        <w:rPr>
          <w:rFonts w:ascii="Arial" w:hAnsi="Arial" w:cs="Arial"/>
          <w:sz w:val="20"/>
          <w:szCs w:val="20"/>
          <w:lang w:eastAsia="en-GB"/>
        </w:rPr>
        <w:t xml:space="preserve">, a </w:t>
      </w:r>
      <w:r w:rsidRPr="000E4404">
        <w:rPr>
          <w:rFonts w:ascii="Arial" w:hAnsi="Arial" w:cs="Arial"/>
          <w:sz w:val="20"/>
          <w:szCs w:val="20"/>
          <w:lang w:eastAsia="en-GB"/>
        </w:rPr>
        <w:t>hitelviszonyt megtestesítő értékpa</w:t>
      </w:r>
      <w:r w:rsidR="00FC0EC2" w:rsidRPr="000E4404">
        <w:rPr>
          <w:rFonts w:ascii="Arial" w:hAnsi="Arial" w:cs="Arial"/>
          <w:sz w:val="20"/>
          <w:szCs w:val="20"/>
          <w:lang w:eastAsia="en-GB"/>
        </w:rPr>
        <w:t>pírokat és adott kölcsönöket (</w:t>
      </w:r>
      <w:r w:rsidR="00B20876" w:rsidRPr="000E4404">
        <w:rPr>
          <w:rFonts w:ascii="Arial" w:hAnsi="Arial" w:cs="Arial"/>
          <w:sz w:val="20"/>
          <w:szCs w:val="20"/>
          <w:lang w:eastAsia="en-GB"/>
        </w:rPr>
        <w:t>IFRS 9</w:t>
      </w:r>
      <w:r w:rsidR="00FC0EC2" w:rsidRPr="000E4404">
        <w:rPr>
          <w:rFonts w:ascii="Arial" w:hAnsi="Arial" w:cs="Arial"/>
          <w:sz w:val="20"/>
          <w:szCs w:val="20"/>
          <w:lang w:eastAsia="en-GB"/>
        </w:rPr>
        <w:t xml:space="preserve"> szerint)</w:t>
      </w:r>
      <w:r w:rsidR="00BE3AEF" w:rsidRPr="000E4404">
        <w:rPr>
          <w:rFonts w:ascii="Arial" w:hAnsi="Arial" w:cs="Arial"/>
          <w:sz w:val="20"/>
          <w:szCs w:val="20"/>
          <w:lang w:eastAsia="en-GB"/>
        </w:rPr>
        <w:t>.</w:t>
      </w:r>
    </w:p>
    <w:p w14:paraId="4EBB8831" w14:textId="23630C11" w:rsidR="00A9077C" w:rsidRPr="00991384" w:rsidRDefault="006B100A" w:rsidP="00A9077C">
      <w:pPr>
        <w:jc w:val="both"/>
        <w:rPr>
          <w:rFonts w:ascii="Arial" w:hAnsi="Arial" w:cs="Arial"/>
          <w:snapToGrid w:val="0"/>
          <w:sz w:val="20"/>
          <w:szCs w:val="20"/>
        </w:rPr>
      </w:pPr>
      <w:r w:rsidRPr="000E4404">
        <w:rPr>
          <w:rFonts w:ascii="Arial" w:hAnsi="Arial" w:cs="Arial"/>
          <w:sz w:val="20"/>
          <w:szCs w:val="20"/>
          <w:lang w:eastAsia="en-GB"/>
        </w:rPr>
        <w:t xml:space="preserve">Azokat az eszközöket, </w:t>
      </w:r>
      <w:r w:rsidR="00785BA4" w:rsidRPr="000E4404">
        <w:rPr>
          <w:rFonts w:ascii="Arial" w:hAnsi="Arial" w:cs="Arial"/>
          <w:sz w:val="20"/>
          <w:szCs w:val="20"/>
          <w:lang w:eastAsia="en-GB"/>
        </w:rPr>
        <w:t xml:space="preserve">amelyek nem pénzügyi eszközök és </w:t>
      </w:r>
      <w:r w:rsidRPr="000E4404">
        <w:rPr>
          <w:rFonts w:ascii="Arial" w:hAnsi="Arial" w:cs="Arial"/>
          <w:sz w:val="20"/>
          <w:szCs w:val="20"/>
          <w:lang w:eastAsia="en-GB"/>
        </w:rPr>
        <w:t xml:space="preserve">amelyek jellegüknél fogva nem sorolhatók be a </w:t>
      </w:r>
      <w:r w:rsidR="00BE3AEF" w:rsidRPr="000E4404">
        <w:rPr>
          <w:rFonts w:ascii="Arial" w:hAnsi="Arial" w:cs="Arial"/>
          <w:sz w:val="20"/>
          <w:szCs w:val="20"/>
          <w:lang w:eastAsia="en-GB"/>
        </w:rPr>
        <w:t xml:space="preserve">felügyeleti </w:t>
      </w:r>
      <w:r w:rsidRPr="000E4404">
        <w:rPr>
          <w:rFonts w:ascii="Arial" w:hAnsi="Arial" w:cs="Arial"/>
          <w:sz w:val="20"/>
          <w:szCs w:val="20"/>
          <w:lang w:eastAsia="en-GB"/>
        </w:rPr>
        <w:t xml:space="preserve">mérleg </w:t>
      </w:r>
      <w:r w:rsidR="00BE3AEF" w:rsidRPr="000E4404">
        <w:rPr>
          <w:rFonts w:ascii="Arial" w:hAnsi="Arial" w:cs="Arial"/>
          <w:sz w:val="20"/>
          <w:szCs w:val="20"/>
          <w:lang w:eastAsia="en-GB"/>
        </w:rPr>
        <w:t xml:space="preserve">külön sorokon kimutatandó </w:t>
      </w:r>
      <w:r w:rsidRPr="000E4404">
        <w:rPr>
          <w:rFonts w:ascii="Arial" w:hAnsi="Arial" w:cs="Arial"/>
          <w:sz w:val="20"/>
          <w:szCs w:val="20"/>
          <w:lang w:eastAsia="en-GB"/>
        </w:rPr>
        <w:t xml:space="preserve">tételei közé, </w:t>
      </w:r>
      <w:r w:rsidR="00BE3AEF" w:rsidRPr="000E4404">
        <w:rPr>
          <w:rFonts w:ascii="Arial" w:hAnsi="Arial" w:cs="Arial"/>
          <w:sz w:val="20"/>
          <w:szCs w:val="20"/>
          <w:lang w:eastAsia="en-GB"/>
        </w:rPr>
        <w:t xml:space="preserve">azokat </w:t>
      </w:r>
      <w:r w:rsidR="005E0062"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a lejárati besorolás</w:t>
      </w:r>
      <w:r w:rsidR="00BE3AEF" w:rsidRPr="000E4404">
        <w:rPr>
          <w:rFonts w:ascii="Arial" w:hAnsi="Arial" w:cs="Arial"/>
          <w:sz w:val="20"/>
          <w:szCs w:val="20"/>
          <w:lang w:eastAsia="en-GB"/>
        </w:rPr>
        <w:t xml:space="preserve">uktól </w:t>
      </w:r>
      <w:r w:rsidRPr="000E4404">
        <w:rPr>
          <w:rFonts w:ascii="Arial" w:hAnsi="Arial" w:cs="Arial"/>
          <w:sz w:val="20"/>
          <w:szCs w:val="20"/>
          <w:lang w:eastAsia="en-GB"/>
        </w:rPr>
        <w:t xml:space="preserve">függően </w:t>
      </w:r>
      <w:r w:rsidR="00504B46"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b/>
          <w:sz w:val="20"/>
          <w:szCs w:val="20"/>
          <w:lang w:eastAsia="en-GB"/>
        </w:rPr>
        <w:t>PI81A19</w:t>
      </w:r>
      <w:r w:rsidRPr="000E4404">
        <w:rPr>
          <w:rFonts w:ascii="Arial" w:hAnsi="Arial" w:cs="Arial"/>
          <w:sz w:val="20"/>
          <w:szCs w:val="20"/>
          <w:lang w:eastAsia="en-GB"/>
        </w:rPr>
        <w:t xml:space="preserve"> vagy </w:t>
      </w:r>
      <w:r w:rsidRPr="000E4404">
        <w:rPr>
          <w:rFonts w:ascii="Arial" w:hAnsi="Arial" w:cs="Arial"/>
          <w:b/>
          <w:sz w:val="20"/>
          <w:szCs w:val="20"/>
          <w:lang w:eastAsia="en-GB"/>
        </w:rPr>
        <w:t>PI81A26</w:t>
      </w:r>
      <w:r w:rsidRPr="000E4404">
        <w:rPr>
          <w:rFonts w:ascii="Arial" w:hAnsi="Arial" w:cs="Arial"/>
          <w:sz w:val="20"/>
          <w:szCs w:val="20"/>
          <w:lang w:eastAsia="en-GB"/>
        </w:rPr>
        <w:t xml:space="preserve"> soron az </w:t>
      </w:r>
      <w:r w:rsidR="00BE3AEF" w:rsidRPr="000E4404">
        <w:rPr>
          <w:rFonts w:ascii="Arial" w:hAnsi="Arial" w:cs="Arial"/>
          <w:b/>
          <w:sz w:val="20"/>
          <w:szCs w:val="20"/>
          <w:lang w:eastAsia="en-GB"/>
        </w:rPr>
        <w:t>E</w:t>
      </w:r>
      <w:r w:rsidRPr="000E4404">
        <w:rPr>
          <w:rFonts w:ascii="Arial" w:hAnsi="Arial" w:cs="Arial"/>
          <w:b/>
          <w:sz w:val="20"/>
          <w:szCs w:val="20"/>
          <w:lang w:eastAsia="en-GB"/>
        </w:rPr>
        <w:t xml:space="preserve">gyéb eszközök </w:t>
      </w:r>
      <w:r w:rsidRPr="000E4404">
        <w:rPr>
          <w:rFonts w:ascii="Arial" w:hAnsi="Arial" w:cs="Arial"/>
          <w:sz w:val="20"/>
          <w:szCs w:val="20"/>
          <w:lang w:eastAsia="en-GB"/>
        </w:rPr>
        <w:t>között kell feltüntetni.</w:t>
      </w:r>
    </w:p>
    <w:p w14:paraId="0EDCBBE3" w14:textId="77777777" w:rsidR="0028273D" w:rsidRPr="000E4404" w:rsidRDefault="0028273D" w:rsidP="0038658B">
      <w:pPr>
        <w:tabs>
          <w:tab w:val="left" w:pos="0"/>
          <w:tab w:val="left" w:pos="851"/>
        </w:tabs>
        <w:spacing w:after="240"/>
        <w:jc w:val="both"/>
        <w:rPr>
          <w:rFonts w:ascii="Arial" w:hAnsi="Arial" w:cs="Arial"/>
          <w:sz w:val="20"/>
          <w:szCs w:val="20"/>
          <w:lang w:eastAsia="en-GB"/>
        </w:rPr>
      </w:pPr>
    </w:p>
    <w:p w14:paraId="2BF9EAAD" w14:textId="2B349485"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A</w:t>
      </w:r>
      <w:r w:rsidR="006B100A" w:rsidRPr="000E4404">
        <w:rPr>
          <w:rFonts w:ascii="Arial" w:hAnsi="Arial" w:cs="Arial"/>
          <w:sz w:val="20"/>
          <w:szCs w:val="20"/>
          <w:lang w:eastAsia="en-GB"/>
        </w:rPr>
        <w:t xml:space="preserve"> </w:t>
      </w:r>
      <w:r w:rsidR="006B100A" w:rsidRPr="000E4404">
        <w:rPr>
          <w:rFonts w:ascii="Arial" w:hAnsi="Arial" w:cs="Arial"/>
          <w:b/>
          <w:sz w:val="20"/>
          <w:szCs w:val="20"/>
          <w:lang w:eastAsia="en-GB"/>
        </w:rPr>
        <w:t xml:space="preserve">PI81A3 </w:t>
      </w:r>
      <w:r w:rsidRPr="000E4404">
        <w:rPr>
          <w:rFonts w:ascii="Arial" w:hAnsi="Arial" w:cs="Arial"/>
          <w:b/>
          <w:sz w:val="20"/>
          <w:szCs w:val="20"/>
          <w:lang w:eastAsia="en-GB"/>
        </w:rPr>
        <w:t>Értékesítésre tartott befektetett eszközök és elidegenítési csoportok</w:t>
      </w:r>
      <w:r w:rsidRPr="000E4404">
        <w:rPr>
          <w:rFonts w:ascii="Arial" w:hAnsi="Arial" w:cs="Arial"/>
          <w:sz w:val="20"/>
          <w:szCs w:val="20"/>
          <w:lang w:eastAsia="en-GB"/>
        </w:rPr>
        <w:t xml:space="preserve"> tartalmára az </w:t>
      </w:r>
      <w:r w:rsidR="006B100A" w:rsidRPr="000E4404">
        <w:rPr>
          <w:rFonts w:ascii="Arial" w:hAnsi="Arial" w:cs="Arial"/>
          <w:sz w:val="20"/>
          <w:szCs w:val="20"/>
          <w:lang w:eastAsia="en-GB"/>
        </w:rPr>
        <w:t>I</w:t>
      </w:r>
      <w:r w:rsidRPr="000E4404">
        <w:rPr>
          <w:rFonts w:ascii="Arial" w:hAnsi="Arial" w:cs="Arial"/>
          <w:sz w:val="20"/>
          <w:szCs w:val="20"/>
          <w:lang w:eastAsia="en-GB"/>
        </w:rPr>
        <w:t xml:space="preserve">FRS 5 </w:t>
      </w:r>
      <w:r w:rsidR="006B100A" w:rsidRPr="000E4404">
        <w:rPr>
          <w:rFonts w:ascii="Arial" w:hAnsi="Arial" w:cs="Arial"/>
          <w:sz w:val="20"/>
          <w:szCs w:val="20"/>
          <w:lang w:eastAsia="en-GB"/>
        </w:rPr>
        <w:t xml:space="preserve">előírásai az </w:t>
      </w:r>
      <w:r w:rsidRPr="000E4404">
        <w:rPr>
          <w:rFonts w:ascii="Arial" w:hAnsi="Arial" w:cs="Arial"/>
          <w:sz w:val="20"/>
          <w:szCs w:val="20"/>
          <w:lang w:eastAsia="en-GB"/>
        </w:rPr>
        <w:t>irányadó</w:t>
      </w:r>
      <w:r w:rsidR="006B100A" w:rsidRPr="000E4404">
        <w:rPr>
          <w:rFonts w:ascii="Arial" w:hAnsi="Arial" w:cs="Arial"/>
          <w:sz w:val="20"/>
          <w:szCs w:val="20"/>
          <w:lang w:eastAsia="en-GB"/>
        </w:rPr>
        <w:t>k</w:t>
      </w:r>
      <w:r w:rsidRPr="000E4404">
        <w:rPr>
          <w:rFonts w:ascii="Arial" w:hAnsi="Arial" w:cs="Arial"/>
          <w:sz w:val="20"/>
          <w:szCs w:val="20"/>
          <w:lang w:eastAsia="en-GB"/>
        </w:rPr>
        <w:t>.</w:t>
      </w:r>
    </w:p>
    <w:p w14:paraId="2DACBA87" w14:textId="77777777" w:rsidR="00983307" w:rsidRPr="00991384" w:rsidRDefault="001D10A5" w:rsidP="00A86E6B">
      <w:pPr>
        <w:pStyle w:val="Cmsor4"/>
        <w:rPr>
          <w:rFonts w:ascii="Arial" w:hAnsi="Arial" w:cs="Arial"/>
          <w:iCs/>
          <w:snapToGrid w:val="0"/>
          <w:sz w:val="20"/>
          <w:szCs w:val="20"/>
        </w:rPr>
      </w:pPr>
      <w:r w:rsidRPr="00991384">
        <w:rPr>
          <w:rFonts w:ascii="Arial" w:hAnsi="Arial" w:cs="Arial"/>
          <w:iCs/>
          <w:snapToGrid w:val="0"/>
          <w:sz w:val="20"/>
          <w:szCs w:val="20"/>
        </w:rPr>
        <w:t>PI81BA F</w:t>
      </w:r>
      <w:r w:rsidR="00983307" w:rsidRPr="00991384">
        <w:rPr>
          <w:rFonts w:ascii="Arial" w:hAnsi="Arial" w:cs="Arial"/>
          <w:iCs/>
          <w:snapToGrid w:val="0"/>
          <w:sz w:val="20"/>
          <w:szCs w:val="20"/>
        </w:rPr>
        <w:t xml:space="preserve">ELÜGYELETI MÉRLEG </w:t>
      </w:r>
      <w:r w:rsidR="00A35A82" w:rsidRPr="00991384">
        <w:rPr>
          <w:rFonts w:ascii="Arial" w:hAnsi="Arial" w:cs="Arial"/>
          <w:iCs/>
          <w:snapToGrid w:val="0"/>
          <w:sz w:val="20"/>
          <w:szCs w:val="20"/>
        </w:rPr>
        <w:t>–</w:t>
      </w:r>
      <w:r w:rsidR="00983307" w:rsidRPr="00991384">
        <w:rPr>
          <w:rFonts w:ascii="Arial" w:hAnsi="Arial" w:cs="Arial"/>
          <w:iCs/>
          <w:snapToGrid w:val="0"/>
          <w:sz w:val="20"/>
          <w:szCs w:val="20"/>
        </w:rPr>
        <w:t xml:space="preserve"> KÖTELEZETTSÉGEK</w:t>
      </w:r>
      <w:r w:rsidR="00A35A82" w:rsidRPr="00991384">
        <w:rPr>
          <w:rFonts w:ascii="Arial" w:hAnsi="Arial" w:cs="Arial"/>
          <w:iCs/>
          <w:snapToGrid w:val="0"/>
          <w:sz w:val="20"/>
          <w:szCs w:val="20"/>
        </w:rPr>
        <w:t xml:space="preserve"> (IFRS)</w:t>
      </w:r>
    </w:p>
    <w:p w14:paraId="567C920D" w14:textId="77777777" w:rsidR="001D10A5" w:rsidRPr="00991384" w:rsidRDefault="001D10A5" w:rsidP="001D10A5"/>
    <w:p w14:paraId="03FBE1BB" w14:textId="4B800AE5" w:rsidR="00B7522D" w:rsidRPr="00991384" w:rsidRDefault="00B7522D" w:rsidP="00B7522D">
      <w:pPr>
        <w:jc w:val="both"/>
        <w:rPr>
          <w:rFonts w:ascii="Arial" w:hAnsi="Arial" w:cs="Arial"/>
          <w:snapToGrid w:val="0"/>
          <w:sz w:val="20"/>
          <w:szCs w:val="20"/>
        </w:rPr>
      </w:pPr>
      <w:r w:rsidRPr="00991384">
        <w:rPr>
          <w:rFonts w:ascii="Arial" w:hAnsi="Arial" w:cs="Arial"/>
          <w:snapToGrid w:val="0"/>
          <w:sz w:val="20"/>
          <w:szCs w:val="20"/>
        </w:rPr>
        <w:t xml:space="preserve">A felügyeleti mérlegben a </w:t>
      </w:r>
      <w:r w:rsidRPr="00991384">
        <w:rPr>
          <w:rFonts w:ascii="Arial" w:hAnsi="Arial" w:cs="Arial"/>
          <w:b/>
          <w:snapToGrid w:val="0"/>
          <w:sz w:val="20"/>
          <w:szCs w:val="20"/>
        </w:rPr>
        <w:t>kötelezettségek</w:t>
      </w:r>
      <w:r w:rsidRPr="00991384">
        <w:rPr>
          <w:rFonts w:ascii="Arial" w:hAnsi="Arial" w:cs="Arial"/>
          <w:snapToGrid w:val="0"/>
          <w:sz w:val="20"/>
          <w:szCs w:val="20"/>
        </w:rPr>
        <w:t xml:space="preserve"> három fő csoport</w:t>
      </w:r>
      <w:r w:rsidR="00A9179D" w:rsidRPr="00991384">
        <w:rPr>
          <w:rFonts w:ascii="Arial" w:hAnsi="Arial" w:cs="Arial"/>
          <w:snapToGrid w:val="0"/>
          <w:sz w:val="20"/>
          <w:szCs w:val="20"/>
        </w:rPr>
        <w:t>b</w:t>
      </w:r>
      <w:r w:rsidR="00877047" w:rsidRPr="00991384">
        <w:rPr>
          <w:rFonts w:ascii="Arial" w:hAnsi="Arial" w:cs="Arial"/>
          <w:snapToGrid w:val="0"/>
          <w:sz w:val="20"/>
          <w:szCs w:val="20"/>
        </w:rPr>
        <w:t>a</w:t>
      </w:r>
      <w:r w:rsidR="00A9179D" w:rsidRPr="00991384">
        <w:rPr>
          <w:rFonts w:ascii="Arial" w:hAnsi="Arial" w:cs="Arial"/>
          <w:snapToGrid w:val="0"/>
          <w:sz w:val="20"/>
          <w:szCs w:val="20"/>
        </w:rPr>
        <w:t xml:space="preserve"> sorol</w:t>
      </w:r>
      <w:r w:rsidR="006F034E" w:rsidRPr="00991384">
        <w:rPr>
          <w:rFonts w:ascii="Arial" w:hAnsi="Arial" w:cs="Arial"/>
          <w:snapToGrid w:val="0"/>
          <w:sz w:val="20"/>
          <w:szCs w:val="20"/>
        </w:rPr>
        <w:t>andó</w:t>
      </w:r>
      <w:r w:rsidR="00A9179D" w:rsidRPr="00991384">
        <w:rPr>
          <w:rFonts w:ascii="Arial" w:hAnsi="Arial" w:cs="Arial"/>
          <w:snapToGrid w:val="0"/>
          <w:sz w:val="20"/>
          <w:szCs w:val="20"/>
        </w:rPr>
        <w:t xml:space="preserve">k: </w:t>
      </w:r>
      <w:r w:rsidR="00983307" w:rsidRPr="00991384">
        <w:rPr>
          <w:rFonts w:ascii="Arial" w:hAnsi="Arial" w:cs="Arial"/>
          <w:snapToGrid w:val="0"/>
          <w:sz w:val="20"/>
          <w:szCs w:val="20"/>
        </w:rPr>
        <w:t>rövid lejáratú kötelezettségek</w:t>
      </w:r>
      <w:r w:rsidR="00A9179D" w:rsidRPr="00991384">
        <w:rPr>
          <w:rFonts w:ascii="Arial" w:hAnsi="Arial" w:cs="Arial"/>
          <w:snapToGrid w:val="0"/>
          <w:sz w:val="20"/>
          <w:szCs w:val="20"/>
        </w:rPr>
        <w:t xml:space="preserve">, </w:t>
      </w:r>
      <w:r w:rsidRPr="00991384">
        <w:rPr>
          <w:rFonts w:ascii="Arial" w:hAnsi="Arial" w:cs="Arial"/>
          <w:snapToGrid w:val="0"/>
          <w:sz w:val="20"/>
          <w:szCs w:val="20"/>
        </w:rPr>
        <w:t>hosszú lejáratú kötelezettségek és az értékesítésre tartottá minősített elidegenítési csoportokba tartozó kötelezettségek. A</w:t>
      </w:r>
      <w:r w:rsidR="00083AD5" w:rsidRPr="00991384">
        <w:rPr>
          <w:rFonts w:ascii="Arial" w:hAnsi="Arial" w:cs="Arial"/>
          <w:snapToGrid w:val="0"/>
          <w:sz w:val="20"/>
          <w:szCs w:val="20"/>
        </w:rPr>
        <w:t xml:space="preserve">z alárendelt </w:t>
      </w:r>
      <w:r w:rsidR="004F31E5" w:rsidRPr="00991384">
        <w:rPr>
          <w:rFonts w:ascii="Arial" w:hAnsi="Arial" w:cs="Arial"/>
          <w:snapToGrid w:val="0"/>
          <w:sz w:val="20"/>
          <w:szCs w:val="20"/>
        </w:rPr>
        <w:t xml:space="preserve">pénzügyi </w:t>
      </w:r>
      <w:r w:rsidR="00083AD5" w:rsidRPr="00991384">
        <w:rPr>
          <w:rFonts w:ascii="Arial" w:hAnsi="Arial" w:cs="Arial"/>
          <w:snapToGrid w:val="0"/>
          <w:sz w:val="20"/>
          <w:szCs w:val="20"/>
        </w:rPr>
        <w:t xml:space="preserve">kötelezettségek </w:t>
      </w:r>
      <w:r w:rsidR="00983307" w:rsidRPr="00991384">
        <w:rPr>
          <w:rFonts w:ascii="Arial" w:hAnsi="Arial" w:cs="Arial"/>
          <w:snapToGrid w:val="0"/>
          <w:sz w:val="20"/>
          <w:szCs w:val="20"/>
        </w:rPr>
        <w:t>besorolása</w:t>
      </w:r>
      <w:r w:rsidR="00083AD5" w:rsidRPr="00991384">
        <w:rPr>
          <w:rFonts w:ascii="Arial" w:hAnsi="Arial" w:cs="Arial"/>
          <w:snapToGrid w:val="0"/>
          <w:sz w:val="20"/>
          <w:szCs w:val="20"/>
        </w:rPr>
        <w:t xml:space="preserve"> az egyéb felmerült pénzügyi kötelezettséggel azonos módon történik, azzal, hogy a</w:t>
      </w:r>
      <w:r w:rsidR="00983307" w:rsidRPr="00991384">
        <w:rPr>
          <w:rFonts w:ascii="Arial" w:hAnsi="Arial" w:cs="Arial"/>
          <w:snapToGrid w:val="0"/>
          <w:sz w:val="20"/>
          <w:szCs w:val="20"/>
        </w:rPr>
        <w:t>z</w:t>
      </w:r>
      <w:r w:rsidR="00083AD5" w:rsidRPr="00991384">
        <w:rPr>
          <w:rFonts w:ascii="Arial" w:hAnsi="Arial" w:cs="Arial"/>
          <w:snapToGrid w:val="0"/>
          <w:sz w:val="20"/>
          <w:szCs w:val="20"/>
        </w:rPr>
        <w:t xml:space="preserve"> </w:t>
      </w:r>
      <w:r w:rsidRPr="00991384">
        <w:rPr>
          <w:rFonts w:ascii="Arial" w:hAnsi="Arial" w:cs="Arial"/>
          <w:snapToGrid w:val="0"/>
          <w:sz w:val="20"/>
          <w:szCs w:val="20"/>
        </w:rPr>
        <w:t xml:space="preserve">alárendelt </w:t>
      </w:r>
      <w:r w:rsidR="00983307" w:rsidRPr="00991384">
        <w:rPr>
          <w:rFonts w:ascii="Arial" w:hAnsi="Arial" w:cs="Arial"/>
          <w:snapToGrid w:val="0"/>
          <w:sz w:val="20"/>
          <w:szCs w:val="20"/>
        </w:rPr>
        <w:t>instrumentumok kibocsátók szerinti bontását</w:t>
      </w:r>
      <w:r w:rsidR="00083AD5" w:rsidRPr="00991384">
        <w:rPr>
          <w:rFonts w:ascii="Arial" w:hAnsi="Arial" w:cs="Arial"/>
          <w:snapToGrid w:val="0"/>
          <w:sz w:val="20"/>
          <w:szCs w:val="20"/>
        </w:rPr>
        <w:t xml:space="preserve"> tájékozt</w:t>
      </w:r>
      <w:r w:rsidRPr="00991384">
        <w:rPr>
          <w:rFonts w:ascii="Arial" w:hAnsi="Arial" w:cs="Arial"/>
          <w:snapToGrid w:val="0"/>
          <w:sz w:val="20"/>
          <w:szCs w:val="20"/>
        </w:rPr>
        <w:t>ató adatként a PI81BA4</w:t>
      </w:r>
      <w:r w:rsidR="00983307" w:rsidRPr="00991384">
        <w:rPr>
          <w:rFonts w:ascii="Arial" w:hAnsi="Arial" w:cs="Arial"/>
          <w:snapToGrid w:val="0"/>
          <w:sz w:val="20"/>
          <w:szCs w:val="20"/>
        </w:rPr>
        <w:t>1</w:t>
      </w:r>
      <w:r w:rsidR="00941DB7">
        <w:rPr>
          <w:rFonts w:ascii="Arial" w:hAnsi="Arial" w:cs="Arial"/>
          <w:snapToGrid w:val="0"/>
          <w:sz w:val="20"/>
          <w:szCs w:val="20"/>
        </w:rPr>
        <w:t>–</w:t>
      </w:r>
      <w:r w:rsidR="00983307" w:rsidRPr="00991384">
        <w:rPr>
          <w:rFonts w:ascii="Arial" w:hAnsi="Arial" w:cs="Arial"/>
          <w:snapToGrid w:val="0"/>
          <w:sz w:val="20"/>
          <w:szCs w:val="20"/>
        </w:rPr>
        <w:t>4</w:t>
      </w:r>
      <w:r w:rsidR="002316FE" w:rsidRPr="00991384">
        <w:rPr>
          <w:rFonts w:ascii="Arial" w:hAnsi="Arial" w:cs="Arial"/>
          <w:snapToGrid w:val="0"/>
          <w:sz w:val="20"/>
          <w:szCs w:val="20"/>
        </w:rPr>
        <w:t>4</w:t>
      </w:r>
      <w:r w:rsidRPr="00991384">
        <w:rPr>
          <w:rFonts w:ascii="Arial" w:hAnsi="Arial" w:cs="Arial"/>
          <w:snapToGrid w:val="0"/>
          <w:sz w:val="20"/>
          <w:szCs w:val="20"/>
        </w:rPr>
        <w:t xml:space="preserve"> soron </w:t>
      </w:r>
      <w:r w:rsidR="00983307" w:rsidRPr="00991384">
        <w:rPr>
          <w:rFonts w:ascii="Arial" w:hAnsi="Arial" w:cs="Arial"/>
          <w:snapToGrid w:val="0"/>
          <w:sz w:val="20"/>
          <w:szCs w:val="20"/>
        </w:rPr>
        <w:t>kell</w:t>
      </w:r>
      <w:r w:rsidR="00366DFF" w:rsidRPr="00991384">
        <w:rPr>
          <w:rFonts w:ascii="Arial" w:hAnsi="Arial" w:cs="Arial"/>
          <w:snapToGrid w:val="0"/>
          <w:sz w:val="20"/>
          <w:szCs w:val="20"/>
        </w:rPr>
        <w:t xml:space="preserve"> jelente</w:t>
      </w:r>
      <w:r w:rsidRPr="00991384">
        <w:rPr>
          <w:rFonts w:ascii="Arial" w:hAnsi="Arial" w:cs="Arial"/>
          <w:snapToGrid w:val="0"/>
          <w:sz w:val="20"/>
          <w:szCs w:val="20"/>
        </w:rPr>
        <w:t>ni</w:t>
      </w:r>
      <w:r w:rsidR="00083AD5" w:rsidRPr="00991384">
        <w:rPr>
          <w:rFonts w:ascii="Arial" w:hAnsi="Arial" w:cs="Arial"/>
          <w:snapToGrid w:val="0"/>
          <w:sz w:val="20"/>
          <w:szCs w:val="20"/>
        </w:rPr>
        <w:t xml:space="preserve">. </w:t>
      </w:r>
    </w:p>
    <w:p w14:paraId="710F70B6" w14:textId="77777777" w:rsidR="00083AD5" w:rsidRPr="00991384" w:rsidRDefault="00083AD5" w:rsidP="00B7522D">
      <w:pPr>
        <w:jc w:val="both"/>
        <w:rPr>
          <w:rFonts w:ascii="Arial" w:hAnsi="Arial" w:cs="Arial"/>
          <w:snapToGrid w:val="0"/>
          <w:sz w:val="20"/>
          <w:szCs w:val="20"/>
        </w:rPr>
      </w:pPr>
    </w:p>
    <w:p w14:paraId="7863F5A4" w14:textId="0CB6684D" w:rsidR="00D70588" w:rsidRPr="00991384" w:rsidRDefault="00BF5909" w:rsidP="00A24267">
      <w:pPr>
        <w:jc w:val="both"/>
        <w:rPr>
          <w:rFonts w:ascii="Arial" w:hAnsi="Arial" w:cs="Arial"/>
          <w:snapToGrid w:val="0"/>
          <w:sz w:val="20"/>
          <w:szCs w:val="20"/>
        </w:rPr>
      </w:pPr>
      <w:r w:rsidRPr="00991384">
        <w:rPr>
          <w:rFonts w:ascii="Arial" w:hAnsi="Arial" w:cs="Arial"/>
          <w:b/>
          <w:snapToGrid w:val="0"/>
          <w:sz w:val="20"/>
          <w:szCs w:val="20"/>
        </w:rPr>
        <w:lastRenderedPageBreak/>
        <w:t>A PI</w:t>
      </w:r>
      <w:r w:rsidR="00083AD5" w:rsidRPr="00991384">
        <w:rPr>
          <w:rFonts w:ascii="Arial" w:hAnsi="Arial" w:cs="Arial"/>
          <w:b/>
          <w:snapToGrid w:val="0"/>
          <w:sz w:val="20"/>
          <w:szCs w:val="20"/>
        </w:rPr>
        <w:t>81B</w:t>
      </w:r>
      <w:r w:rsidR="00983307" w:rsidRPr="00991384">
        <w:rPr>
          <w:rFonts w:ascii="Arial" w:hAnsi="Arial" w:cs="Arial"/>
          <w:b/>
          <w:snapToGrid w:val="0"/>
          <w:sz w:val="20"/>
          <w:szCs w:val="20"/>
        </w:rPr>
        <w:t>A1</w:t>
      </w:r>
      <w:r w:rsidR="00083AD5" w:rsidRPr="00991384">
        <w:rPr>
          <w:rFonts w:ascii="Arial" w:hAnsi="Arial" w:cs="Arial"/>
          <w:b/>
          <w:snapToGrid w:val="0"/>
          <w:sz w:val="20"/>
          <w:szCs w:val="20"/>
        </w:rPr>
        <w:t xml:space="preserve"> Rövidlejáratú kötelezettségek</w:t>
      </w:r>
      <w:r w:rsidR="00AB50FA" w:rsidRPr="00991384">
        <w:rPr>
          <w:rFonts w:ascii="Arial" w:hAnsi="Arial" w:cs="Arial"/>
          <w:b/>
          <w:snapToGrid w:val="0"/>
          <w:sz w:val="20"/>
          <w:szCs w:val="20"/>
        </w:rPr>
        <w:t xml:space="preserve"> </w:t>
      </w:r>
      <w:r w:rsidR="00083AD5" w:rsidRPr="00991384">
        <w:rPr>
          <w:rFonts w:ascii="Arial" w:hAnsi="Arial" w:cs="Arial"/>
          <w:snapToGrid w:val="0"/>
          <w:sz w:val="20"/>
          <w:szCs w:val="20"/>
        </w:rPr>
        <w:t>csoportban külön soro</w:t>
      </w:r>
      <w:r w:rsidR="00AB50FA" w:rsidRPr="00991384">
        <w:rPr>
          <w:rFonts w:ascii="Arial" w:hAnsi="Arial" w:cs="Arial"/>
          <w:snapToGrid w:val="0"/>
          <w:sz w:val="20"/>
          <w:szCs w:val="20"/>
        </w:rPr>
        <w:t>kon</w:t>
      </w:r>
      <w:r w:rsidR="00083AD5" w:rsidRPr="00991384">
        <w:rPr>
          <w:rFonts w:ascii="Arial" w:hAnsi="Arial" w:cs="Arial"/>
          <w:snapToGrid w:val="0"/>
          <w:sz w:val="20"/>
          <w:szCs w:val="20"/>
        </w:rPr>
        <w:t xml:space="preserve"> részletezve kell kimutatni a kibocsátott elektronikuspénz, a rövidlejáratú kölcsönök, hitelek</w:t>
      </w:r>
      <w:r w:rsidR="002A4A63">
        <w:rPr>
          <w:rFonts w:ascii="Arial" w:hAnsi="Arial" w:cs="Arial"/>
          <w:snapToGrid w:val="0"/>
          <w:sz w:val="20"/>
          <w:szCs w:val="20"/>
        </w:rPr>
        <w:t>,</w:t>
      </w:r>
      <w:r w:rsidR="002016E6">
        <w:rPr>
          <w:rFonts w:ascii="Arial" w:hAnsi="Arial" w:cs="Arial"/>
          <w:snapToGrid w:val="0"/>
          <w:sz w:val="20"/>
          <w:szCs w:val="20"/>
        </w:rPr>
        <w:t xml:space="preserve"> </w:t>
      </w:r>
      <w:r w:rsidR="002016E6" w:rsidRPr="00176C79">
        <w:rPr>
          <w:rFonts w:ascii="Arial" w:hAnsi="Arial" w:cs="Arial"/>
          <w:snapToGrid w:val="0"/>
          <w:sz w:val="20"/>
          <w:szCs w:val="20"/>
        </w:rPr>
        <w:t>lízing</w:t>
      </w:r>
      <w:r w:rsidR="00485985" w:rsidRPr="00176C79">
        <w:rPr>
          <w:rFonts w:ascii="Arial" w:hAnsi="Arial" w:cs="Arial"/>
          <w:snapToGrid w:val="0"/>
          <w:sz w:val="20"/>
          <w:szCs w:val="20"/>
        </w:rPr>
        <w:t xml:space="preserve">ből eredő </w:t>
      </w:r>
      <w:r w:rsidR="002016E6" w:rsidRPr="00176C79">
        <w:rPr>
          <w:rFonts w:ascii="Arial" w:hAnsi="Arial" w:cs="Arial"/>
          <w:snapToGrid w:val="0"/>
          <w:sz w:val="20"/>
          <w:szCs w:val="20"/>
        </w:rPr>
        <w:t>tartozás</w:t>
      </w:r>
      <w:r w:rsidR="00083AD5" w:rsidRPr="00176C79">
        <w:rPr>
          <w:rFonts w:ascii="Arial" w:hAnsi="Arial" w:cs="Arial"/>
          <w:snapToGrid w:val="0"/>
          <w:sz w:val="20"/>
          <w:szCs w:val="20"/>
        </w:rPr>
        <w:t>,</w:t>
      </w:r>
      <w:r w:rsidR="00083AD5" w:rsidRPr="00991384">
        <w:rPr>
          <w:rFonts w:ascii="Arial" w:hAnsi="Arial" w:cs="Arial"/>
          <w:snapToGrid w:val="0"/>
          <w:sz w:val="20"/>
          <w:szCs w:val="20"/>
        </w:rPr>
        <w:t xml:space="preserve"> szállítók, </w:t>
      </w:r>
      <w:r w:rsidRPr="00991384">
        <w:rPr>
          <w:rFonts w:ascii="Arial" w:hAnsi="Arial" w:cs="Arial"/>
          <w:snapToGrid w:val="0"/>
          <w:sz w:val="20"/>
          <w:szCs w:val="20"/>
        </w:rPr>
        <w:t xml:space="preserve">vevőktől kapott előlegek </w:t>
      </w:r>
      <w:r w:rsidR="00083AD5" w:rsidRPr="00991384">
        <w:rPr>
          <w:rFonts w:ascii="Arial" w:hAnsi="Arial" w:cs="Arial"/>
          <w:snapToGrid w:val="0"/>
          <w:sz w:val="20"/>
          <w:szCs w:val="20"/>
        </w:rPr>
        <w:t xml:space="preserve">váltótartozások beszámolási időszak végi állományát. Külön sorban </w:t>
      </w:r>
      <w:r w:rsidRPr="00991384">
        <w:rPr>
          <w:rFonts w:ascii="Arial" w:hAnsi="Arial" w:cs="Arial"/>
          <w:snapToGrid w:val="0"/>
          <w:sz w:val="20"/>
          <w:szCs w:val="20"/>
        </w:rPr>
        <w:t xml:space="preserve">(PI81BA132) </w:t>
      </w:r>
      <w:r w:rsidR="00083AD5" w:rsidRPr="00991384">
        <w:rPr>
          <w:rFonts w:ascii="Arial" w:hAnsi="Arial" w:cs="Arial"/>
          <w:snapToGrid w:val="0"/>
          <w:sz w:val="20"/>
          <w:szCs w:val="20"/>
        </w:rPr>
        <w:t xml:space="preserve">kell szerepeltetni a kapcsolt </w:t>
      </w:r>
      <w:r w:rsidR="00326FAB" w:rsidRPr="00991384">
        <w:rPr>
          <w:rFonts w:ascii="Arial" w:hAnsi="Arial" w:cs="Arial"/>
          <w:snapToGrid w:val="0"/>
          <w:sz w:val="20"/>
          <w:szCs w:val="20"/>
        </w:rPr>
        <w:t xml:space="preserve">felekkel szembeni kötelezettségeket. </w:t>
      </w:r>
      <w:r w:rsidR="00BE3AEF" w:rsidRPr="00991384">
        <w:rPr>
          <w:rFonts w:ascii="Arial" w:hAnsi="Arial" w:cs="Arial"/>
          <w:snapToGrid w:val="0"/>
          <w:sz w:val="20"/>
          <w:szCs w:val="20"/>
        </w:rPr>
        <w:t>A passzív időbeli elhatárolásokat az egyéb rövid lejáratú kötelezettségek</w:t>
      </w:r>
      <w:r w:rsidR="00A9179D" w:rsidRPr="00991384">
        <w:rPr>
          <w:rFonts w:ascii="Arial" w:hAnsi="Arial" w:cs="Arial"/>
          <w:snapToGrid w:val="0"/>
          <w:sz w:val="20"/>
          <w:szCs w:val="20"/>
        </w:rPr>
        <w:t xml:space="preserve"> közé kell besorolni. </w:t>
      </w:r>
    </w:p>
    <w:p w14:paraId="2DD39AC7" w14:textId="77777777" w:rsidR="00D35DDE" w:rsidRPr="00991384" w:rsidRDefault="00D35DDE" w:rsidP="00D70588">
      <w:pPr>
        <w:jc w:val="both"/>
        <w:rPr>
          <w:rFonts w:ascii="Arial" w:hAnsi="Arial" w:cs="Arial"/>
          <w:snapToGrid w:val="0"/>
          <w:sz w:val="20"/>
          <w:szCs w:val="20"/>
        </w:rPr>
      </w:pPr>
    </w:p>
    <w:p w14:paraId="29E5840F" w14:textId="77777777" w:rsidR="00D70588" w:rsidRPr="00991384" w:rsidRDefault="00D70588" w:rsidP="00D70588">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PI81BA11</w:t>
      </w:r>
      <w:r w:rsidRPr="00991384">
        <w:rPr>
          <w:rFonts w:ascii="Arial" w:hAnsi="Arial" w:cs="Arial"/>
          <w:snapToGrid w:val="0"/>
          <w:sz w:val="20"/>
          <w:szCs w:val="20"/>
        </w:rPr>
        <w:t xml:space="preserve"> </w:t>
      </w:r>
      <w:r w:rsidRPr="00991384">
        <w:rPr>
          <w:rFonts w:ascii="Arial" w:hAnsi="Arial" w:cs="Arial"/>
          <w:b/>
          <w:snapToGrid w:val="0"/>
          <w:sz w:val="20"/>
          <w:szCs w:val="20"/>
        </w:rPr>
        <w:t>Kibocsátott elektronikus pénz</w:t>
      </w:r>
      <w:r w:rsidRPr="00991384">
        <w:rPr>
          <w:rFonts w:ascii="Arial" w:hAnsi="Arial" w:cs="Arial"/>
          <w:snapToGrid w:val="0"/>
          <w:sz w:val="20"/>
          <w:szCs w:val="20"/>
        </w:rPr>
        <w:t xml:space="preserve"> az elektronikus pénz kibocsátásával összefüggésben az adatszolgáltató birtokába került (általa kezelt)</w:t>
      </w:r>
      <w:r w:rsidR="00A9179D" w:rsidRPr="00991384">
        <w:rPr>
          <w:rFonts w:ascii="Arial" w:hAnsi="Arial" w:cs="Arial"/>
          <w:snapToGrid w:val="0"/>
          <w:sz w:val="20"/>
          <w:szCs w:val="20"/>
        </w:rPr>
        <w:t xml:space="preserve">, </w:t>
      </w:r>
      <w:r w:rsidRPr="00991384">
        <w:rPr>
          <w:rFonts w:ascii="Arial" w:hAnsi="Arial" w:cs="Arial"/>
          <w:snapToGrid w:val="0"/>
          <w:sz w:val="20"/>
          <w:szCs w:val="20"/>
        </w:rPr>
        <w:t>a</w:t>
      </w:r>
      <w:r w:rsidR="00C95D5E">
        <w:rPr>
          <w:rFonts w:ascii="Arial" w:hAnsi="Arial" w:cs="Arial"/>
          <w:snapToGrid w:val="0"/>
          <w:sz w:val="20"/>
          <w:szCs w:val="20"/>
        </w:rPr>
        <w:t>z</w:t>
      </w:r>
      <w:r w:rsidRPr="00991384">
        <w:rPr>
          <w:rFonts w:ascii="Arial" w:hAnsi="Arial" w:cs="Arial"/>
          <w:snapToGrid w:val="0"/>
          <w:sz w:val="20"/>
          <w:szCs w:val="20"/>
        </w:rPr>
        <w:t xml:space="preserve"> </w:t>
      </w:r>
      <w:r w:rsidR="00C95D5E">
        <w:rPr>
          <w:rFonts w:ascii="Arial" w:hAnsi="Arial" w:cs="Arial"/>
          <w:snapToGrid w:val="0"/>
          <w:sz w:val="20"/>
          <w:szCs w:val="20"/>
        </w:rPr>
        <w:t>F</w:t>
      </w:r>
      <w:r w:rsidRPr="00991384">
        <w:rPr>
          <w:rFonts w:ascii="Arial" w:hAnsi="Arial" w:cs="Arial"/>
          <w:snapToGrid w:val="0"/>
          <w:sz w:val="20"/>
          <w:szCs w:val="20"/>
        </w:rPr>
        <w:t>szt. 51. § (2) bekezdés b) pontja alapján elkülönítetten nyilvántartott, az ügyfelek tulajdonát megtestesítő pénzeszközöket</w:t>
      </w:r>
      <w:r w:rsidR="00A9179D" w:rsidRPr="00991384">
        <w:rPr>
          <w:rFonts w:ascii="Arial" w:hAnsi="Arial" w:cs="Arial"/>
          <w:snapToGrid w:val="0"/>
          <w:sz w:val="20"/>
          <w:szCs w:val="20"/>
        </w:rPr>
        <w:t xml:space="preserve"> tartalmazza</w:t>
      </w:r>
      <w:r w:rsidRPr="00991384">
        <w:rPr>
          <w:rFonts w:ascii="Arial" w:hAnsi="Arial" w:cs="Arial"/>
          <w:snapToGrid w:val="0"/>
          <w:sz w:val="20"/>
          <w:szCs w:val="20"/>
        </w:rPr>
        <w:t xml:space="preserve">. </w:t>
      </w:r>
    </w:p>
    <w:p w14:paraId="6507FD07" w14:textId="77777777" w:rsidR="00D35DDE" w:rsidRPr="00991384" w:rsidRDefault="00D35DDE" w:rsidP="006C75D1">
      <w:pPr>
        <w:jc w:val="both"/>
        <w:rPr>
          <w:rFonts w:ascii="Arial" w:hAnsi="Arial" w:cs="Arial"/>
          <w:snapToGrid w:val="0"/>
          <w:sz w:val="20"/>
          <w:szCs w:val="20"/>
        </w:rPr>
      </w:pPr>
    </w:p>
    <w:p w14:paraId="7E82DD9D" w14:textId="7C514C98" w:rsidR="00744226" w:rsidRPr="00991384" w:rsidRDefault="00BF5909" w:rsidP="006C75D1">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PI81BA14 Kibocsátott hitelviszonyt megtestesítő értékpapírok</w:t>
      </w:r>
      <w:r w:rsidR="00A9179D" w:rsidRPr="00991384">
        <w:rPr>
          <w:rFonts w:ascii="Arial" w:hAnsi="Arial" w:cs="Arial"/>
          <w:snapToGrid w:val="0"/>
          <w:sz w:val="20"/>
          <w:szCs w:val="20"/>
        </w:rPr>
        <w:t xml:space="preserve"> soron</w:t>
      </w:r>
      <w:r w:rsidRPr="00991384">
        <w:rPr>
          <w:rFonts w:ascii="Arial" w:hAnsi="Arial" w:cs="Arial"/>
          <w:snapToGrid w:val="0"/>
          <w:sz w:val="20"/>
          <w:szCs w:val="20"/>
        </w:rPr>
        <w:t xml:space="preserve"> kell jelenteni az értékpapír kibocsátásból eredő rövid lejáratú kötelezettségeket, függetlenül a kötelezettség számviteli portfólióba történő besorolásától </w:t>
      </w:r>
      <w:r w:rsidR="005E0062" w:rsidRPr="00991384">
        <w:rPr>
          <w:rFonts w:ascii="Arial" w:hAnsi="Arial" w:cs="Arial"/>
          <w:snapToGrid w:val="0"/>
          <w:sz w:val="20"/>
          <w:szCs w:val="20"/>
        </w:rPr>
        <w:t>[</w:t>
      </w:r>
      <w:r w:rsidRPr="00991384">
        <w:rPr>
          <w:rFonts w:ascii="Arial" w:hAnsi="Arial" w:cs="Arial"/>
          <w:snapToGrid w:val="0"/>
          <w:sz w:val="20"/>
          <w:szCs w:val="20"/>
        </w:rPr>
        <w:t>IFRS 7</w:t>
      </w:r>
      <w:r w:rsidR="00366DFF" w:rsidRPr="00991384">
        <w:rPr>
          <w:rFonts w:ascii="Arial" w:hAnsi="Arial" w:cs="Arial"/>
          <w:snapToGrid w:val="0"/>
          <w:sz w:val="20"/>
          <w:szCs w:val="20"/>
        </w:rPr>
        <w:t xml:space="preserve"> </w:t>
      </w:r>
      <w:r w:rsidRPr="00991384">
        <w:rPr>
          <w:rFonts w:ascii="Arial" w:hAnsi="Arial" w:cs="Arial"/>
          <w:snapToGrid w:val="0"/>
          <w:sz w:val="20"/>
          <w:szCs w:val="20"/>
        </w:rPr>
        <w:t>8</w:t>
      </w:r>
      <w:r w:rsidR="00366DFF" w:rsidRPr="00991384">
        <w:rPr>
          <w:rFonts w:ascii="Arial" w:hAnsi="Arial" w:cs="Arial"/>
          <w:snapToGrid w:val="0"/>
          <w:sz w:val="20"/>
          <w:szCs w:val="20"/>
        </w:rPr>
        <w:t>.</w:t>
      </w:r>
      <w:r w:rsidRPr="00991384">
        <w:rPr>
          <w:rFonts w:ascii="Arial" w:hAnsi="Arial" w:cs="Arial"/>
          <w:snapToGrid w:val="0"/>
          <w:sz w:val="20"/>
          <w:szCs w:val="20"/>
        </w:rPr>
        <w:t xml:space="preserve"> bekezdés e) vagy </w:t>
      </w:r>
      <w:r w:rsidR="006428AD">
        <w:rPr>
          <w:rFonts w:ascii="Arial" w:hAnsi="Arial" w:cs="Arial"/>
          <w:snapToGrid w:val="0"/>
          <w:sz w:val="20"/>
          <w:szCs w:val="20"/>
        </w:rPr>
        <w:t>g</w:t>
      </w:r>
      <w:r w:rsidRPr="00991384">
        <w:rPr>
          <w:rFonts w:ascii="Arial" w:hAnsi="Arial" w:cs="Arial"/>
          <w:snapToGrid w:val="0"/>
          <w:sz w:val="20"/>
          <w:szCs w:val="20"/>
        </w:rPr>
        <w:t>) pont</w:t>
      </w:r>
      <w:r w:rsidR="00D62676">
        <w:rPr>
          <w:rFonts w:ascii="Arial" w:hAnsi="Arial" w:cs="Arial"/>
          <w:snapToGrid w:val="0"/>
          <w:sz w:val="20"/>
          <w:szCs w:val="20"/>
        </w:rPr>
        <w:t>ja</w:t>
      </w:r>
      <w:r w:rsidR="005E0062" w:rsidRPr="00991384">
        <w:rPr>
          <w:rFonts w:ascii="Arial" w:hAnsi="Arial" w:cs="Arial"/>
          <w:snapToGrid w:val="0"/>
          <w:sz w:val="20"/>
          <w:szCs w:val="20"/>
        </w:rPr>
        <w:t>]</w:t>
      </w:r>
      <w:r w:rsidRPr="00991384">
        <w:rPr>
          <w:rFonts w:ascii="Arial" w:hAnsi="Arial" w:cs="Arial"/>
          <w:snapToGrid w:val="0"/>
          <w:sz w:val="20"/>
          <w:szCs w:val="20"/>
        </w:rPr>
        <w:t>.</w:t>
      </w:r>
    </w:p>
    <w:p w14:paraId="7D7CDBB3" w14:textId="77777777" w:rsidR="00A9179D" w:rsidRPr="00991384" w:rsidRDefault="00A9179D" w:rsidP="00C17F9F">
      <w:pPr>
        <w:jc w:val="both"/>
        <w:rPr>
          <w:rFonts w:ascii="Arial" w:hAnsi="Arial" w:cs="Arial"/>
          <w:snapToGrid w:val="0"/>
          <w:sz w:val="20"/>
          <w:szCs w:val="20"/>
        </w:rPr>
      </w:pPr>
    </w:p>
    <w:p w14:paraId="3A05520C" w14:textId="4E91AFF0" w:rsidR="00D35DDE" w:rsidRPr="00991384" w:rsidRDefault="00744226" w:rsidP="00C17F9F">
      <w:pPr>
        <w:jc w:val="both"/>
        <w:rPr>
          <w:rFonts w:ascii="Arial" w:hAnsi="Arial" w:cs="Arial"/>
          <w:snapToGrid w:val="0"/>
          <w:sz w:val="20"/>
          <w:szCs w:val="20"/>
        </w:rPr>
      </w:pPr>
      <w:r w:rsidRPr="00991384">
        <w:rPr>
          <w:rFonts w:ascii="Arial" w:hAnsi="Arial" w:cs="Arial"/>
          <w:snapToGrid w:val="0"/>
          <w:sz w:val="20"/>
          <w:szCs w:val="20"/>
        </w:rPr>
        <w:t xml:space="preserve">A származtatott ügyletekből adódó kötelezettségeket a </w:t>
      </w:r>
      <w:r w:rsidRPr="00991384">
        <w:rPr>
          <w:rFonts w:ascii="Arial" w:hAnsi="Arial" w:cs="Arial"/>
          <w:b/>
          <w:snapToGrid w:val="0"/>
          <w:sz w:val="20"/>
          <w:szCs w:val="20"/>
        </w:rPr>
        <w:t>PI81BA151</w:t>
      </w:r>
      <w:r w:rsidRPr="00991384">
        <w:rPr>
          <w:rFonts w:ascii="Arial" w:hAnsi="Arial" w:cs="Arial"/>
          <w:snapToGrid w:val="0"/>
          <w:sz w:val="20"/>
          <w:szCs w:val="20"/>
        </w:rPr>
        <w:t xml:space="preserve"> soron k</w:t>
      </w:r>
      <w:r w:rsidR="00366DFF" w:rsidRPr="00991384">
        <w:rPr>
          <w:rFonts w:ascii="Arial" w:hAnsi="Arial" w:cs="Arial"/>
          <w:snapToGrid w:val="0"/>
          <w:sz w:val="20"/>
          <w:szCs w:val="20"/>
        </w:rPr>
        <w:t>ell jelente</w:t>
      </w:r>
      <w:r w:rsidRPr="00991384">
        <w:rPr>
          <w:rFonts w:ascii="Arial" w:hAnsi="Arial" w:cs="Arial"/>
          <w:snapToGrid w:val="0"/>
          <w:sz w:val="20"/>
          <w:szCs w:val="20"/>
        </w:rPr>
        <w:t xml:space="preserve">ni, kivéve </w:t>
      </w:r>
      <w:r w:rsidR="006B4A7B" w:rsidRPr="00176C79">
        <w:rPr>
          <w:rFonts w:ascii="Arial" w:hAnsi="Arial" w:cs="Arial"/>
          <w:snapToGrid w:val="0"/>
          <w:sz w:val="20"/>
          <w:szCs w:val="20"/>
        </w:rPr>
        <w:t xml:space="preserve">az IFRS-ek értelmében </w:t>
      </w:r>
      <w:r w:rsidR="001E4767" w:rsidRPr="00176C79">
        <w:rPr>
          <w:rFonts w:ascii="Arial" w:hAnsi="Arial" w:cs="Arial"/>
          <w:snapToGrid w:val="0"/>
          <w:sz w:val="20"/>
          <w:szCs w:val="20"/>
        </w:rPr>
        <w:t>fedezeti elszámolásban</w:t>
      </w:r>
      <w:r w:rsidR="001E4767">
        <w:rPr>
          <w:rFonts w:ascii="Arial" w:hAnsi="Arial" w:cs="Arial"/>
          <w:snapToGrid w:val="0"/>
          <w:sz w:val="20"/>
          <w:szCs w:val="20"/>
        </w:rPr>
        <w:t xml:space="preserve"> </w:t>
      </w:r>
      <w:r w:rsidRPr="00991384">
        <w:rPr>
          <w:rFonts w:ascii="Arial" w:hAnsi="Arial" w:cs="Arial"/>
          <w:snapToGrid w:val="0"/>
          <w:sz w:val="20"/>
          <w:szCs w:val="20"/>
        </w:rPr>
        <w:t>fedezeti instrumentumnak minősülő származékos termékek</w:t>
      </w:r>
      <w:r w:rsidR="00A9179D" w:rsidRPr="00991384">
        <w:rPr>
          <w:rFonts w:ascii="Arial" w:hAnsi="Arial" w:cs="Arial"/>
          <w:snapToGrid w:val="0"/>
          <w:sz w:val="20"/>
          <w:szCs w:val="20"/>
        </w:rPr>
        <w:t>ből adódó kötelezettségek</w:t>
      </w:r>
      <w:r w:rsidRPr="00991384">
        <w:rPr>
          <w:rFonts w:ascii="Arial" w:hAnsi="Arial" w:cs="Arial"/>
          <w:snapToGrid w:val="0"/>
          <w:sz w:val="20"/>
          <w:szCs w:val="20"/>
        </w:rPr>
        <w:t xml:space="preserve">et, melyeket elkülönítetten a </w:t>
      </w:r>
      <w:r w:rsidRPr="00991384">
        <w:rPr>
          <w:rFonts w:ascii="Arial" w:hAnsi="Arial" w:cs="Arial"/>
          <w:b/>
          <w:snapToGrid w:val="0"/>
          <w:sz w:val="20"/>
          <w:szCs w:val="20"/>
        </w:rPr>
        <w:t>PI81BA152</w:t>
      </w:r>
      <w:r w:rsidRPr="00991384">
        <w:rPr>
          <w:rFonts w:ascii="Arial" w:hAnsi="Arial" w:cs="Arial"/>
          <w:snapToGrid w:val="0"/>
          <w:sz w:val="20"/>
          <w:szCs w:val="20"/>
        </w:rPr>
        <w:t xml:space="preserve"> soron kell feltüntetni.</w:t>
      </w:r>
    </w:p>
    <w:p w14:paraId="79295F1D" w14:textId="77777777" w:rsidR="00A9179D" w:rsidRPr="00991384" w:rsidRDefault="00A9179D" w:rsidP="00C17F9F">
      <w:pPr>
        <w:jc w:val="both"/>
        <w:rPr>
          <w:rFonts w:ascii="Arial" w:hAnsi="Arial" w:cs="Arial"/>
          <w:snapToGrid w:val="0"/>
          <w:sz w:val="20"/>
          <w:szCs w:val="20"/>
        </w:rPr>
      </w:pPr>
    </w:p>
    <w:p w14:paraId="4332C3B0" w14:textId="7B03D8A6" w:rsidR="00744226" w:rsidRPr="000E4404" w:rsidRDefault="00BF5909" w:rsidP="00C17F9F">
      <w:pPr>
        <w:jc w:val="both"/>
        <w:rPr>
          <w:rFonts w:ascii="Arial" w:hAnsi="Arial" w:cs="Arial"/>
          <w:sz w:val="20"/>
          <w:szCs w:val="20"/>
          <w:lang w:eastAsia="en-GB"/>
        </w:rPr>
      </w:pPr>
      <w:r w:rsidRPr="00991384">
        <w:rPr>
          <w:rFonts w:ascii="Arial" w:hAnsi="Arial" w:cs="Arial"/>
          <w:snapToGrid w:val="0"/>
          <w:sz w:val="20"/>
          <w:szCs w:val="20"/>
        </w:rPr>
        <w:t>A</w:t>
      </w:r>
      <w:r w:rsidR="00744226" w:rsidRPr="00991384">
        <w:rPr>
          <w:rFonts w:ascii="Arial" w:hAnsi="Arial" w:cs="Arial"/>
          <w:snapToGrid w:val="0"/>
          <w:sz w:val="20"/>
          <w:szCs w:val="20"/>
        </w:rPr>
        <w:t>z előbbi sorokba be nem sorolható r</w:t>
      </w:r>
      <w:r w:rsidR="00AB50FA" w:rsidRPr="00991384">
        <w:rPr>
          <w:rFonts w:ascii="Arial" w:hAnsi="Arial" w:cs="Arial"/>
          <w:snapToGrid w:val="0"/>
          <w:sz w:val="20"/>
          <w:szCs w:val="20"/>
        </w:rPr>
        <w:t xml:space="preserve">övid lejáratú </w:t>
      </w:r>
      <w:r w:rsidR="00F35215" w:rsidRPr="00991384">
        <w:rPr>
          <w:rFonts w:ascii="Arial" w:hAnsi="Arial" w:cs="Arial"/>
          <w:snapToGrid w:val="0"/>
          <w:sz w:val="20"/>
          <w:szCs w:val="20"/>
        </w:rPr>
        <w:t xml:space="preserve">pénzügyi kötelezettségeket a </w:t>
      </w:r>
      <w:r w:rsidR="00F35215" w:rsidRPr="00991384">
        <w:rPr>
          <w:rFonts w:ascii="Arial" w:hAnsi="Arial" w:cs="Arial"/>
          <w:b/>
          <w:snapToGrid w:val="0"/>
          <w:sz w:val="20"/>
          <w:szCs w:val="20"/>
        </w:rPr>
        <w:t>PI8</w:t>
      </w:r>
      <w:r w:rsidR="00804B12" w:rsidRPr="00991384">
        <w:rPr>
          <w:rFonts w:ascii="Arial" w:hAnsi="Arial" w:cs="Arial"/>
          <w:b/>
          <w:snapToGrid w:val="0"/>
          <w:sz w:val="20"/>
          <w:szCs w:val="20"/>
        </w:rPr>
        <w:t>1</w:t>
      </w:r>
      <w:r w:rsidR="00F35215" w:rsidRPr="00991384">
        <w:rPr>
          <w:rFonts w:ascii="Arial" w:hAnsi="Arial" w:cs="Arial"/>
          <w:b/>
          <w:snapToGrid w:val="0"/>
          <w:sz w:val="20"/>
          <w:szCs w:val="20"/>
        </w:rPr>
        <w:t>BA1</w:t>
      </w:r>
      <w:r w:rsidR="00744226" w:rsidRPr="00991384">
        <w:rPr>
          <w:rFonts w:ascii="Arial" w:hAnsi="Arial" w:cs="Arial"/>
          <w:b/>
          <w:snapToGrid w:val="0"/>
          <w:sz w:val="20"/>
          <w:szCs w:val="20"/>
        </w:rPr>
        <w:t>6</w:t>
      </w:r>
      <w:r w:rsidR="00A24267" w:rsidRPr="00991384">
        <w:rPr>
          <w:rFonts w:ascii="Arial" w:hAnsi="Arial" w:cs="Arial"/>
          <w:snapToGrid w:val="0"/>
          <w:sz w:val="20"/>
          <w:szCs w:val="20"/>
        </w:rPr>
        <w:t xml:space="preserve"> </w:t>
      </w:r>
      <w:r w:rsidR="00A24267" w:rsidRPr="00991384">
        <w:rPr>
          <w:rFonts w:ascii="Arial" w:hAnsi="Arial" w:cs="Arial"/>
          <w:b/>
          <w:snapToGrid w:val="0"/>
          <w:sz w:val="20"/>
          <w:szCs w:val="20"/>
        </w:rPr>
        <w:t xml:space="preserve">Egyéb </w:t>
      </w:r>
      <w:r w:rsidR="00F35215" w:rsidRPr="00991384">
        <w:rPr>
          <w:rFonts w:ascii="Arial" w:hAnsi="Arial" w:cs="Arial"/>
          <w:b/>
          <w:snapToGrid w:val="0"/>
          <w:sz w:val="20"/>
          <w:szCs w:val="20"/>
        </w:rPr>
        <w:t>pénzügyi</w:t>
      </w:r>
      <w:r w:rsidR="00A24267" w:rsidRPr="00991384">
        <w:rPr>
          <w:rFonts w:ascii="Arial" w:hAnsi="Arial" w:cs="Arial"/>
          <w:b/>
          <w:snapToGrid w:val="0"/>
          <w:sz w:val="20"/>
          <w:szCs w:val="20"/>
        </w:rPr>
        <w:t xml:space="preserve"> kötelezettségek </w:t>
      </w:r>
      <w:r w:rsidR="00A24267" w:rsidRPr="00991384">
        <w:rPr>
          <w:rFonts w:ascii="Arial" w:hAnsi="Arial" w:cs="Arial"/>
          <w:snapToGrid w:val="0"/>
          <w:sz w:val="20"/>
          <w:szCs w:val="20"/>
        </w:rPr>
        <w:t>között kell kimutatni</w:t>
      </w:r>
      <w:r w:rsidR="00AB50FA"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Itt kell szerepeltetni a </w:t>
      </w:r>
      <w:r w:rsidR="00A9179D" w:rsidRPr="000E4404">
        <w:rPr>
          <w:rFonts w:ascii="Arial" w:hAnsi="Arial" w:cs="Arial"/>
          <w:sz w:val="20"/>
          <w:szCs w:val="20"/>
          <w:lang w:eastAsia="en-GB"/>
        </w:rPr>
        <w:t>fizetendő osztalékot, a függő és átvezetési tételeket, a pénzügyi garanciákat</w:t>
      </w:r>
      <w:r w:rsidR="00877047" w:rsidRPr="000E4404">
        <w:rPr>
          <w:rFonts w:ascii="Arial" w:hAnsi="Arial" w:cs="Arial"/>
          <w:sz w:val="20"/>
          <w:szCs w:val="20"/>
          <w:lang w:eastAsia="en-GB"/>
        </w:rPr>
        <w:t xml:space="preserve">, </w:t>
      </w:r>
      <w:r w:rsidR="00A9179D" w:rsidRPr="000E4404">
        <w:rPr>
          <w:rFonts w:ascii="Arial" w:hAnsi="Arial" w:cs="Arial"/>
          <w:sz w:val="20"/>
          <w:szCs w:val="20"/>
          <w:lang w:eastAsia="en-GB"/>
        </w:rPr>
        <w:t>ha azok értékelése</w:t>
      </w:r>
      <w:r w:rsidR="004C226C" w:rsidRPr="000E4404">
        <w:rPr>
          <w:rFonts w:ascii="Arial" w:hAnsi="Arial" w:cs="Arial"/>
          <w:sz w:val="20"/>
          <w:szCs w:val="20"/>
          <w:lang w:eastAsia="en-GB"/>
        </w:rPr>
        <w:t xml:space="preserve"> vagy az</w:t>
      </w:r>
      <w:r w:rsidR="00877047" w:rsidRPr="000E4404">
        <w:rPr>
          <w:rFonts w:ascii="Arial" w:hAnsi="Arial" w:cs="Arial"/>
          <w:sz w:val="20"/>
          <w:szCs w:val="20"/>
          <w:lang w:eastAsia="en-GB"/>
        </w:rPr>
        <w:t xml:space="preserve"> eredménnyel szemben valós értéken</w:t>
      </w:r>
      <w:r w:rsidR="004C226C"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4C226C"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4C226C" w:rsidRPr="000E4404">
        <w:rPr>
          <w:rFonts w:ascii="Arial" w:hAnsi="Arial" w:cs="Arial"/>
          <w:sz w:val="20"/>
          <w:szCs w:val="20"/>
          <w:lang w:eastAsia="en-GB"/>
        </w:rPr>
        <w:t>4.2.1. bekezdés a) pontja</w:t>
      </w:r>
      <w:r w:rsidR="00CD2F47" w:rsidRPr="000E4404">
        <w:rPr>
          <w:rFonts w:ascii="Arial" w:hAnsi="Arial" w:cs="Arial"/>
          <w:sz w:val="20"/>
          <w:szCs w:val="20"/>
          <w:lang w:eastAsia="en-GB"/>
        </w:rPr>
        <w:t>]</w:t>
      </w:r>
      <w:r w:rsidR="00877047" w:rsidRPr="000E4404">
        <w:rPr>
          <w:rFonts w:ascii="Arial" w:hAnsi="Arial" w:cs="Arial"/>
          <w:sz w:val="20"/>
          <w:szCs w:val="20"/>
          <w:lang w:eastAsia="en-GB"/>
        </w:rPr>
        <w:t xml:space="preserve"> vagy halmozott </w:t>
      </w:r>
      <w:r w:rsidR="00B01C96" w:rsidRPr="000E4404">
        <w:rPr>
          <w:rFonts w:ascii="Arial" w:hAnsi="Arial" w:cs="Arial"/>
          <w:sz w:val="20"/>
          <w:szCs w:val="20"/>
          <w:lang w:eastAsia="en-GB"/>
        </w:rPr>
        <w:t xml:space="preserve">bevétellel </w:t>
      </w:r>
      <w:r w:rsidR="00877047" w:rsidRPr="000E4404">
        <w:rPr>
          <w:rFonts w:ascii="Arial" w:hAnsi="Arial" w:cs="Arial"/>
          <w:sz w:val="20"/>
          <w:szCs w:val="20"/>
          <w:lang w:eastAsia="en-GB"/>
        </w:rPr>
        <w:t xml:space="preserve">csökkentett </w:t>
      </w:r>
      <w:r w:rsidR="007C203D" w:rsidRPr="000E4404">
        <w:rPr>
          <w:rFonts w:ascii="Arial" w:hAnsi="Arial" w:cs="Arial"/>
          <w:sz w:val="20"/>
          <w:szCs w:val="20"/>
          <w:lang w:eastAsia="en-GB"/>
        </w:rPr>
        <w:t xml:space="preserve">kezdeti megjelenített </w:t>
      </w:r>
      <w:r w:rsidR="000C5BBE" w:rsidRPr="000E4404">
        <w:rPr>
          <w:rFonts w:ascii="Arial" w:hAnsi="Arial" w:cs="Arial"/>
          <w:sz w:val="20"/>
          <w:szCs w:val="20"/>
          <w:lang w:eastAsia="en-GB"/>
        </w:rPr>
        <w:t>összegen</w:t>
      </w:r>
      <w:r w:rsidR="00877047"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7C203D"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7C203D" w:rsidRPr="000E4404">
        <w:rPr>
          <w:rFonts w:ascii="Arial" w:hAnsi="Arial" w:cs="Arial"/>
          <w:sz w:val="20"/>
          <w:szCs w:val="20"/>
          <w:lang w:eastAsia="en-GB"/>
        </w:rPr>
        <w:t>4.2.1</w:t>
      </w:r>
      <w:r w:rsidR="00A9179D" w:rsidRPr="000E4404">
        <w:rPr>
          <w:rFonts w:ascii="Arial" w:hAnsi="Arial" w:cs="Arial"/>
          <w:sz w:val="20"/>
          <w:szCs w:val="20"/>
          <w:lang w:eastAsia="en-GB"/>
        </w:rPr>
        <w:t xml:space="preserve"> bekezdés c) pont ii. alpontja szerint</w:t>
      </w:r>
      <w:r w:rsidR="00CD2F47" w:rsidRPr="000E4404">
        <w:rPr>
          <w:rFonts w:ascii="Arial" w:hAnsi="Arial" w:cs="Arial"/>
          <w:sz w:val="20"/>
          <w:szCs w:val="20"/>
          <w:lang w:eastAsia="en-GB"/>
        </w:rPr>
        <w:t>]</w:t>
      </w:r>
      <w:r w:rsidR="00171812" w:rsidRPr="000E4404">
        <w:rPr>
          <w:rFonts w:ascii="Arial" w:hAnsi="Arial" w:cs="Arial"/>
          <w:sz w:val="20"/>
          <w:szCs w:val="20"/>
          <w:lang w:eastAsia="en-GB"/>
        </w:rPr>
        <w:t xml:space="preserve"> történik</w:t>
      </w:r>
      <w:r w:rsidR="00A9179D" w:rsidRPr="000E4404">
        <w:rPr>
          <w:rFonts w:ascii="Arial" w:hAnsi="Arial" w:cs="Arial"/>
          <w:sz w:val="20"/>
          <w:szCs w:val="20"/>
          <w:lang w:eastAsia="en-GB"/>
        </w:rPr>
        <w:t xml:space="preserve">, valamint egyes hitelnyújtási elkötelezettségeket </w:t>
      </w:r>
      <w:r w:rsidR="00CD2F47" w:rsidRPr="000E4404">
        <w:rPr>
          <w:rFonts w:ascii="Arial" w:hAnsi="Arial" w:cs="Arial"/>
          <w:sz w:val="20"/>
          <w:szCs w:val="20"/>
          <w:lang w:eastAsia="en-GB"/>
        </w:rPr>
        <w:t>[</w:t>
      </w:r>
      <w:r w:rsidR="000C5BBE" w:rsidRPr="000E4404">
        <w:rPr>
          <w:rFonts w:ascii="Arial" w:hAnsi="Arial" w:cs="Arial"/>
          <w:sz w:val="20"/>
          <w:szCs w:val="20"/>
          <w:lang w:eastAsia="en-GB"/>
        </w:rPr>
        <w:t>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 xml:space="preserve">4.2.1. bekezdés a) </w:t>
      </w:r>
      <w:r w:rsidR="00A9179D" w:rsidRPr="000E4404">
        <w:rPr>
          <w:rFonts w:ascii="Arial" w:hAnsi="Arial" w:cs="Arial"/>
          <w:sz w:val="20"/>
          <w:szCs w:val="20"/>
          <w:lang w:eastAsia="en-GB"/>
        </w:rPr>
        <w:t xml:space="preserve">pontja, </w:t>
      </w:r>
      <w:r w:rsidR="000C5BBE" w:rsidRPr="000E4404">
        <w:rPr>
          <w:rFonts w:ascii="Arial" w:hAnsi="Arial" w:cs="Arial"/>
          <w:sz w:val="20"/>
          <w:szCs w:val="20"/>
          <w:lang w:eastAsia="en-GB"/>
        </w:rPr>
        <w:t>az 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2.3. bekezdés c) pontja, 4.2.1. bekezdés</w:t>
      </w:r>
      <w:r w:rsidR="000C5BBE" w:rsidRPr="00991384">
        <w:t xml:space="preserve"> </w:t>
      </w:r>
      <w:r w:rsidR="00A9179D" w:rsidRPr="000E4404">
        <w:rPr>
          <w:rFonts w:ascii="Arial" w:hAnsi="Arial" w:cs="Arial"/>
          <w:sz w:val="20"/>
          <w:szCs w:val="20"/>
          <w:lang w:eastAsia="en-GB"/>
        </w:rPr>
        <w:t>d) pontja</w:t>
      </w:r>
      <w:r w:rsidR="00CD2F47" w:rsidRPr="000E4404">
        <w:rPr>
          <w:rFonts w:ascii="Arial" w:hAnsi="Arial" w:cs="Arial"/>
          <w:sz w:val="20"/>
          <w:szCs w:val="20"/>
          <w:lang w:eastAsia="en-GB"/>
        </w:rPr>
        <w:t>]</w:t>
      </w:r>
      <w:r w:rsidR="00A9179D" w:rsidRPr="000E4404">
        <w:rPr>
          <w:rFonts w:ascii="Arial" w:hAnsi="Arial" w:cs="Arial"/>
          <w:sz w:val="20"/>
          <w:szCs w:val="20"/>
          <w:lang w:eastAsia="en-GB"/>
        </w:rPr>
        <w:t xml:space="preserve">. </w:t>
      </w:r>
      <w:r w:rsidR="00AB50FA" w:rsidRPr="00991384">
        <w:rPr>
          <w:rFonts w:ascii="Arial" w:hAnsi="Arial" w:cs="Arial"/>
          <w:snapToGrid w:val="0"/>
          <w:sz w:val="20"/>
          <w:szCs w:val="20"/>
        </w:rPr>
        <w:t>E sor tartalmazza</w:t>
      </w:r>
      <w:r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továbbá </w:t>
      </w:r>
      <w:r w:rsidRPr="00991384">
        <w:rPr>
          <w:rFonts w:ascii="Arial" w:hAnsi="Arial" w:cs="Arial"/>
          <w:snapToGrid w:val="0"/>
          <w:sz w:val="20"/>
          <w:szCs w:val="20"/>
        </w:rPr>
        <w:t>a pénzforgalmi</w:t>
      </w:r>
      <w:r w:rsidR="00AB50FA" w:rsidRPr="00991384">
        <w:rPr>
          <w:rFonts w:ascii="Arial" w:hAnsi="Arial" w:cs="Arial"/>
          <w:snapToGrid w:val="0"/>
          <w:sz w:val="20"/>
          <w:szCs w:val="20"/>
        </w:rPr>
        <w:t xml:space="preserve"> </w:t>
      </w:r>
      <w:r w:rsidR="00FF6154" w:rsidRPr="00991384">
        <w:rPr>
          <w:rFonts w:ascii="Arial" w:hAnsi="Arial" w:cs="Arial"/>
          <w:snapToGrid w:val="0"/>
          <w:sz w:val="20"/>
          <w:szCs w:val="20"/>
        </w:rPr>
        <w:t xml:space="preserve">szolgáltatásból eredően </w:t>
      </w:r>
      <w:r w:rsidR="00AB50FA" w:rsidRPr="00991384">
        <w:rPr>
          <w:rFonts w:ascii="Arial" w:hAnsi="Arial" w:cs="Arial"/>
          <w:snapToGrid w:val="0"/>
          <w:sz w:val="20"/>
          <w:szCs w:val="20"/>
        </w:rPr>
        <w:t>az ügyfelek tulajdonát képező pénzeszközök miatti kötelezettségeket is</w:t>
      </w:r>
      <w:r w:rsidR="00877047" w:rsidRPr="00991384">
        <w:rPr>
          <w:rFonts w:ascii="Arial" w:hAnsi="Arial" w:cs="Arial"/>
          <w:snapToGrid w:val="0"/>
          <w:sz w:val="20"/>
          <w:szCs w:val="20"/>
        </w:rPr>
        <w:t>,</w:t>
      </w:r>
      <w:r w:rsidR="00AB50FA" w:rsidRPr="00991384">
        <w:rPr>
          <w:rFonts w:ascii="Arial" w:hAnsi="Arial" w:cs="Arial"/>
          <w:snapToGrid w:val="0"/>
          <w:sz w:val="20"/>
          <w:szCs w:val="20"/>
        </w:rPr>
        <w:t xml:space="preserve"> </w:t>
      </w:r>
      <w:r w:rsidR="00D70588" w:rsidRPr="00991384">
        <w:rPr>
          <w:rFonts w:ascii="Arial" w:hAnsi="Arial" w:cs="Arial"/>
          <w:snapToGrid w:val="0"/>
          <w:sz w:val="20"/>
          <w:szCs w:val="20"/>
        </w:rPr>
        <w:t>a</w:t>
      </w:r>
      <w:r w:rsidR="00AB50FA" w:rsidRPr="00991384">
        <w:rPr>
          <w:rFonts w:ascii="Arial" w:hAnsi="Arial" w:cs="Arial"/>
          <w:snapToGrid w:val="0"/>
          <w:sz w:val="20"/>
          <w:szCs w:val="20"/>
        </w:rPr>
        <w:t xml:space="preserve">melyet </w:t>
      </w:r>
      <w:r w:rsidR="004D22BB" w:rsidRPr="00991384">
        <w:rPr>
          <w:rFonts w:ascii="Arial" w:hAnsi="Arial" w:cs="Arial"/>
          <w:b/>
          <w:snapToGrid w:val="0"/>
          <w:sz w:val="20"/>
          <w:szCs w:val="20"/>
        </w:rPr>
        <w:t>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w:t>
      </w:r>
      <w:r w:rsidR="004D22BB" w:rsidRPr="00991384">
        <w:rPr>
          <w:rFonts w:ascii="Arial" w:hAnsi="Arial" w:cs="Arial"/>
          <w:snapToGrid w:val="0"/>
          <w:sz w:val="20"/>
          <w:szCs w:val="20"/>
        </w:rPr>
        <w:t xml:space="preserve"> </w:t>
      </w:r>
      <w:r w:rsidR="00AB50FA" w:rsidRPr="00991384">
        <w:rPr>
          <w:rFonts w:ascii="Arial" w:hAnsi="Arial" w:cs="Arial"/>
          <w:snapToGrid w:val="0"/>
          <w:sz w:val="20"/>
          <w:szCs w:val="20"/>
        </w:rPr>
        <w:t>soron külön is be kell mutatni.</w:t>
      </w:r>
      <w:r w:rsidR="00804B12" w:rsidRPr="00991384">
        <w:rPr>
          <w:rFonts w:ascii="Arial" w:hAnsi="Arial" w:cs="Arial"/>
          <w:snapToGrid w:val="0"/>
          <w:sz w:val="20"/>
          <w:szCs w:val="20"/>
        </w:rPr>
        <w:t xml:space="preserve"> A</w:t>
      </w:r>
      <w:r w:rsidR="00AB50FA" w:rsidRPr="00991384">
        <w:rPr>
          <w:rFonts w:ascii="Arial" w:hAnsi="Arial" w:cs="Arial"/>
          <w:snapToGrid w:val="0"/>
          <w:sz w:val="20"/>
          <w:szCs w:val="20"/>
        </w:rPr>
        <w:t xml:space="preserve"> pénzfor</w:t>
      </w:r>
      <w:r w:rsidR="00804B12" w:rsidRPr="00991384">
        <w:rPr>
          <w:rFonts w:ascii="Arial" w:hAnsi="Arial" w:cs="Arial"/>
          <w:snapToGrid w:val="0"/>
          <w:sz w:val="20"/>
          <w:szCs w:val="20"/>
        </w:rPr>
        <w:t xml:space="preserve">galmi szolgáltatásból eredő kötelezettségek közül </w:t>
      </w:r>
      <w:r w:rsidR="00AB50FA" w:rsidRPr="00991384">
        <w:rPr>
          <w:rFonts w:ascii="Arial" w:hAnsi="Arial" w:cs="Arial"/>
          <w:snapToGrid w:val="0"/>
          <w:sz w:val="20"/>
          <w:szCs w:val="20"/>
        </w:rPr>
        <w:t>az ügyfelek javára nyitott fizetési száml</w:t>
      </w:r>
      <w:r w:rsidR="00804B12" w:rsidRPr="00991384">
        <w:rPr>
          <w:rFonts w:ascii="Arial" w:hAnsi="Arial" w:cs="Arial"/>
          <w:snapToGrid w:val="0"/>
          <w:sz w:val="20"/>
          <w:szCs w:val="20"/>
        </w:rPr>
        <w:t>ák miatt</w:t>
      </w:r>
      <w:r w:rsidR="00D70588" w:rsidRPr="00991384">
        <w:rPr>
          <w:rFonts w:ascii="Arial" w:hAnsi="Arial" w:cs="Arial"/>
          <w:snapToGrid w:val="0"/>
          <w:sz w:val="20"/>
          <w:szCs w:val="20"/>
        </w:rPr>
        <w:t>i</w:t>
      </w:r>
      <w:r w:rsidR="00804B12" w:rsidRPr="00991384">
        <w:rPr>
          <w:rFonts w:ascii="Arial" w:hAnsi="Arial" w:cs="Arial"/>
          <w:snapToGrid w:val="0"/>
          <w:sz w:val="20"/>
          <w:szCs w:val="20"/>
        </w:rPr>
        <w:t xml:space="preserve"> kötelezettségeket a</w:t>
      </w:r>
      <w:r w:rsidR="004D22BB" w:rsidRPr="00991384">
        <w:rPr>
          <w:rFonts w:ascii="Arial" w:hAnsi="Arial" w:cs="Arial"/>
          <w:b/>
          <w:snapToGrid w:val="0"/>
          <w:sz w:val="20"/>
          <w:szCs w:val="20"/>
        </w:rPr>
        <w:t xml:space="preserve"> 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11</w:t>
      </w:r>
      <w:r w:rsidR="004D22BB"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soron szükséges </w:t>
      </w:r>
      <w:r w:rsidR="004D22BB" w:rsidRPr="00991384">
        <w:rPr>
          <w:rFonts w:ascii="Arial" w:hAnsi="Arial" w:cs="Arial"/>
          <w:snapToGrid w:val="0"/>
          <w:sz w:val="20"/>
          <w:szCs w:val="20"/>
        </w:rPr>
        <w:t>kiemelni</w:t>
      </w:r>
      <w:r w:rsidR="00804B12" w:rsidRPr="00991384">
        <w:rPr>
          <w:rFonts w:ascii="Arial" w:hAnsi="Arial" w:cs="Arial"/>
          <w:snapToGrid w:val="0"/>
          <w:sz w:val="20"/>
          <w:szCs w:val="20"/>
        </w:rPr>
        <w:t>.</w:t>
      </w:r>
    </w:p>
    <w:p w14:paraId="0D89FD00" w14:textId="77777777" w:rsidR="00A9179D" w:rsidRPr="00991384" w:rsidRDefault="00A9179D" w:rsidP="00B7522D">
      <w:pPr>
        <w:jc w:val="both"/>
        <w:rPr>
          <w:rFonts w:ascii="Arial" w:hAnsi="Arial" w:cs="Arial"/>
          <w:b/>
          <w:snapToGrid w:val="0"/>
          <w:sz w:val="20"/>
          <w:szCs w:val="20"/>
        </w:rPr>
      </w:pPr>
    </w:p>
    <w:p w14:paraId="01BB961C" w14:textId="36449C09" w:rsidR="00B7522D" w:rsidRPr="00991384" w:rsidRDefault="00A9179D" w:rsidP="00B7522D">
      <w:pPr>
        <w:jc w:val="both"/>
        <w:rPr>
          <w:rFonts w:ascii="Arial" w:hAnsi="Arial" w:cs="Arial"/>
          <w:snapToGrid w:val="0"/>
          <w:sz w:val="20"/>
          <w:szCs w:val="20"/>
        </w:rPr>
      </w:pPr>
      <w:r w:rsidRPr="00991384">
        <w:rPr>
          <w:rFonts w:ascii="Arial" w:hAnsi="Arial" w:cs="Arial"/>
          <w:snapToGrid w:val="0"/>
          <w:sz w:val="20"/>
          <w:szCs w:val="20"/>
        </w:rPr>
        <w:t xml:space="preserve">A </w:t>
      </w:r>
      <w:r w:rsidR="00E8146B" w:rsidRPr="00E8146B">
        <w:rPr>
          <w:rFonts w:ascii="Arial" w:hAnsi="Arial" w:cs="Arial"/>
          <w:b/>
          <w:bCs/>
          <w:snapToGrid w:val="0"/>
          <w:sz w:val="20"/>
          <w:szCs w:val="20"/>
        </w:rPr>
        <w:t>PI</w:t>
      </w:r>
      <w:r w:rsidR="00B7522D" w:rsidRPr="00991384">
        <w:rPr>
          <w:rFonts w:ascii="Arial" w:hAnsi="Arial" w:cs="Arial"/>
          <w:b/>
          <w:snapToGrid w:val="0"/>
          <w:sz w:val="20"/>
          <w:szCs w:val="20"/>
        </w:rPr>
        <w:t>81B</w:t>
      </w:r>
      <w:r w:rsidR="00A24267" w:rsidRPr="00991384">
        <w:rPr>
          <w:rFonts w:ascii="Arial" w:hAnsi="Arial" w:cs="Arial"/>
          <w:b/>
          <w:snapToGrid w:val="0"/>
          <w:sz w:val="20"/>
          <w:szCs w:val="20"/>
        </w:rPr>
        <w:t>A</w:t>
      </w:r>
      <w:r w:rsidR="00B7522D" w:rsidRPr="00991384">
        <w:rPr>
          <w:rFonts w:ascii="Arial" w:hAnsi="Arial" w:cs="Arial"/>
          <w:b/>
          <w:snapToGrid w:val="0"/>
          <w:sz w:val="20"/>
          <w:szCs w:val="20"/>
        </w:rPr>
        <w:t>2 Hosszú lejáratú kötelezettségek</w:t>
      </w:r>
      <w:r w:rsidR="00DF6F68" w:rsidRPr="00991384">
        <w:rPr>
          <w:rFonts w:ascii="Arial" w:hAnsi="Arial" w:cs="Arial"/>
          <w:b/>
          <w:snapToGrid w:val="0"/>
          <w:sz w:val="20"/>
          <w:szCs w:val="20"/>
        </w:rPr>
        <w:t xml:space="preserve"> </w:t>
      </w:r>
      <w:r w:rsidR="00DF6F68" w:rsidRPr="00991384">
        <w:rPr>
          <w:rFonts w:ascii="Arial" w:hAnsi="Arial" w:cs="Arial"/>
          <w:snapToGrid w:val="0"/>
          <w:sz w:val="20"/>
          <w:szCs w:val="20"/>
        </w:rPr>
        <w:t xml:space="preserve">között kell jelenteni a rövid lejáratú kötelezettségek közé be nem sorolt kötelezettségeket. </w:t>
      </w:r>
      <w:r w:rsidR="00A82BC9" w:rsidRPr="00991384">
        <w:rPr>
          <w:rFonts w:ascii="Arial" w:hAnsi="Arial" w:cs="Arial"/>
          <w:snapToGrid w:val="0"/>
          <w:sz w:val="20"/>
          <w:szCs w:val="20"/>
        </w:rPr>
        <w:t xml:space="preserve">Itt kell feltüntetni a </w:t>
      </w:r>
      <w:r w:rsidR="00DF6F68" w:rsidRPr="00991384">
        <w:rPr>
          <w:rFonts w:ascii="Arial" w:hAnsi="Arial" w:cs="Arial"/>
          <w:snapToGrid w:val="0"/>
          <w:sz w:val="20"/>
          <w:szCs w:val="20"/>
        </w:rPr>
        <w:t xml:space="preserve">hosszú távú finanszírozást biztosító </w:t>
      </w:r>
      <w:r w:rsidR="00B7522D" w:rsidRPr="00991384">
        <w:rPr>
          <w:rFonts w:ascii="Arial" w:hAnsi="Arial" w:cs="Arial"/>
          <w:snapToGrid w:val="0"/>
          <w:sz w:val="20"/>
          <w:szCs w:val="20"/>
        </w:rPr>
        <w:t>kölcsön</w:t>
      </w:r>
      <w:r w:rsidR="00DF6F68" w:rsidRPr="00991384">
        <w:rPr>
          <w:rFonts w:ascii="Arial" w:hAnsi="Arial" w:cs="Arial"/>
          <w:snapToGrid w:val="0"/>
          <w:sz w:val="20"/>
          <w:szCs w:val="20"/>
        </w:rPr>
        <w:t>öke</w:t>
      </w:r>
      <w:r w:rsidR="00B7522D" w:rsidRPr="00991384">
        <w:rPr>
          <w:rFonts w:ascii="Arial" w:hAnsi="Arial" w:cs="Arial"/>
          <w:snapToGrid w:val="0"/>
          <w:sz w:val="20"/>
          <w:szCs w:val="20"/>
        </w:rPr>
        <w:t>t</w:t>
      </w:r>
      <w:r w:rsidR="00A82BC9" w:rsidRPr="00991384">
        <w:rPr>
          <w:rFonts w:ascii="Arial" w:hAnsi="Arial" w:cs="Arial"/>
          <w:snapToGrid w:val="0"/>
          <w:sz w:val="20"/>
          <w:szCs w:val="20"/>
        </w:rPr>
        <w:t xml:space="preserve">, </w:t>
      </w:r>
      <w:r w:rsidR="00B7522D" w:rsidRPr="00991384">
        <w:rPr>
          <w:rFonts w:ascii="Arial" w:hAnsi="Arial" w:cs="Arial"/>
          <w:snapToGrid w:val="0"/>
          <w:sz w:val="20"/>
          <w:szCs w:val="20"/>
        </w:rPr>
        <w:t>hitel</w:t>
      </w:r>
      <w:r w:rsidR="00DF6F68" w:rsidRPr="00991384">
        <w:rPr>
          <w:rFonts w:ascii="Arial" w:hAnsi="Arial" w:cs="Arial"/>
          <w:snapToGrid w:val="0"/>
          <w:sz w:val="20"/>
          <w:szCs w:val="20"/>
        </w:rPr>
        <w:t>eket</w:t>
      </w:r>
      <w:r w:rsidR="00A82BC9" w:rsidRPr="00991384">
        <w:rPr>
          <w:rFonts w:ascii="Arial" w:hAnsi="Arial" w:cs="Arial"/>
          <w:snapToGrid w:val="0"/>
          <w:sz w:val="20"/>
          <w:szCs w:val="20"/>
        </w:rPr>
        <w:t xml:space="preserve">, </w:t>
      </w:r>
      <w:r w:rsidRPr="00991384">
        <w:rPr>
          <w:rFonts w:ascii="Arial" w:hAnsi="Arial" w:cs="Arial"/>
          <w:snapToGrid w:val="0"/>
          <w:sz w:val="20"/>
          <w:szCs w:val="20"/>
        </w:rPr>
        <w:t xml:space="preserve">lízingből </w:t>
      </w:r>
      <w:r w:rsidR="000C5BBE" w:rsidRPr="00991384">
        <w:rPr>
          <w:rFonts w:ascii="Arial" w:hAnsi="Arial" w:cs="Arial"/>
          <w:snapToGrid w:val="0"/>
          <w:sz w:val="20"/>
          <w:szCs w:val="20"/>
        </w:rPr>
        <w:t xml:space="preserve">eredő </w:t>
      </w:r>
      <w:r w:rsidR="00EC2D74" w:rsidRPr="00991384">
        <w:rPr>
          <w:rFonts w:ascii="Arial" w:hAnsi="Arial" w:cs="Arial"/>
          <w:snapToGrid w:val="0"/>
          <w:sz w:val="20"/>
          <w:szCs w:val="20"/>
        </w:rPr>
        <w:t>tartozást</w:t>
      </w:r>
      <w:r w:rsidRPr="00991384">
        <w:rPr>
          <w:rFonts w:ascii="Arial" w:hAnsi="Arial" w:cs="Arial"/>
          <w:snapToGrid w:val="0"/>
          <w:sz w:val="20"/>
          <w:szCs w:val="20"/>
        </w:rPr>
        <w:t xml:space="preserve">, </w:t>
      </w:r>
      <w:r w:rsidR="00EC2D74" w:rsidRPr="00991384">
        <w:rPr>
          <w:rFonts w:ascii="Arial" w:hAnsi="Arial" w:cs="Arial"/>
          <w:snapToGrid w:val="0"/>
          <w:sz w:val="20"/>
          <w:szCs w:val="20"/>
        </w:rPr>
        <w:t xml:space="preserve">a kapcsolt felekkel szemben fenálló kötelezettségeket, </w:t>
      </w:r>
      <w:r w:rsidR="00A82BC9" w:rsidRPr="00991384">
        <w:rPr>
          <w:rFonts w:ascii="Arial" w:hAnsi="Arial" w:cs="Arial"/>
          <w:snapToGrid w:val="0"/>
          <w:sz w:val="20"/>
          <w:szCs w:val="20"/>
        </w:rPr>
        <w:t xml:space="preserve">a hitelviszonyt megtestesítő értékpapírokból </w:t>
      </w:r>
      <w:r w:rsidR="00DF6F68" w:rsidRPr="00991384">
        <w:rPr>
          <w:rFonts w:ascii="Arial" w:hAnsi="Arial" w:cs="Arial"/>
          <w:snapToGrid w:val="0"/>
          <w:sz w:val="20"/>
          <w:szCs w:val="20"/>
        </w:rPr>
        <w:t xml:space="preserve">a </w:t>
      </w:r>
      <w:r w:rsidR="00011719" w:rsidRPr="00991384">
        <w:rPr>
          <w:rFonts w:ascii="Arial" w:hAnsi="Arial" w:cs="Arial"/>
          <w:snapToGrid w:val="0"/>
          <w:sz w:val="20"/>
          <w:szCs w:val="20"/>
        </w:rPr>
        <w:t>beszámolási időszakot</w:t>
      </w:r>
      <w:r w:rsidR="00DF6F68" w:rsidRPr="00991384">
        <w:rPr>
          <w:rFonts w:ascii="Arial" w:hAnsi="Arial" w:cs="Arial"/>
          <w:snapToGrid w:val="0"/>
          <w:sz w:val="20"/>
          <w:szCs w:val="20"/>
        </w:rPr>
        <w:t xml:space="preserve"> követő 12 hónapon túl</w:t>
      </w:r>
      <w:r w:rsidR="00EC2D74" w:rsidRPr="00991384">
        <w:rPr>
          <w:rFonts w:ascii="Arial" w:hAnsi="Arial" w:cs="Arial"/>
          <w:snapToGrid w:val="0"/>
          <w:sz w:val="20"/>
          <w:szCs w:val="20"/>
        </w:rPr>
        <w:t xml:space="preserve"> esedékes tételeket, </w:t>
      </w:r>
      <w:r w:rsidR="00A82BC9" w:rsidRPr="00991384">
        <w:rPr>
          <w:rFonts w:ascii="Arial" w:hAnsi="Arial" w:cs="Arial"/>
          <w:snapToGrid w:val="0"/>
          <w:sz w:val="20"/>
          <w:szCs w:val="20"/>
        </w:rPr>
        <w:t>a hosszú lejáratú céltartalékot és a halasztott adókötelezettségeket</w:t>
      </w:r>
      <w:r w:rsidR="00DF6F68" w:rsidRPr="00991384">
        <w:rPr>
          <w:rFonts w:ascii="Arial" w:hAnsi="Arial" w:cs="Arial"/>
          <w:snapToGrid w:val="0"/>
          <w:sz w:val="20"/>
          <w:szCs w:val="20"/>
        </w:rPr>
        <w:t xml:space="preserve"> és </w:t>
      </w:r>
      <w:r w:rsidRPr="00991384">
        <w:rPr>
          <w:rFonts w:ascii="Arial" w:hAnsi="Arial" w:cs="Arial"/>
          <w:snapToGrid w:val="0"/>
          <w:sz w:val="20"/>
          <w:szCs w:val="20"/>
        </w:rPr>
        <w:t xml:space="preserve">az </w:t>
      </w:r>
      <w:r w:rsidR="00DF6F68" w:rsidRPr="00991384">
        <w:rPr>
          <w:rFonts w:ascii="Arial" w:hAnsi="Arial" w:cs="Arial"/>
          <w:snapToGrid w:val="0"/>
          <w:sz w:val="20"/>
          <w:szCs w:val="20"/>
        </w:rPr>
        <w:t>egyéb hosszú lejáratú kötelezettségeket</w:t>
      </w:r>
      <w:r w:rsidR="00A82BC9" w:rsidRPr="00991384">
        <w:rPr>
          <w:rFonts w:ascii="Arial" w:hAnsi="Arial" w:cs="Arial"/>
          <w:snapToGrid w:val="0"/>
          <w:sz w:val="20"/>
          <w:szCs w:val="20"/>
        </w:rPr>
        <w:t>.</w:t>
      </w:r>
    </w:p>
    <w:p w14:paraId="147A70FD" w14:textId="77777777" w:rsidR="00A82BC9" w:rsidRPr="00991384" w:rsidRDefault="00A82BC9" w:rsidP="00B7522D">
      <w:pPr>
        <w:jc w:val="both"/>
        <w:rPr>
          <w:rFonts w:ascii="Arial" w:hAnsi="Arial" w:cs="Arial"/>
          <w:snapToGrid w:val="0"/>
          <w:sz w:val="20"/>
          <w:szCs w:val="20"/>
        </w:rPr>
      </w:pPr>
    </w:p>
    <w:p w14:paraId="384D51F6" w14:textId="77777777" w:rsidR="00A82BC9" w:rsidRPr="000E4404" w:rsidRDefault="00A82BC9" w:rsidP="00C17F9F">
      <w:pPr>
        <w:tabs>
          <w:tab w:val="left" w:pos="0"/>
        </w:tabs>
        <w:spacing w:after="240"/>
        <w:jc w:val="both"/>
        <w:rPr>
          <w:rFonts w:ascii="Arial" w:hAnsi="Arial" w:cs="Arial"/>
          <w:sz w:val="20"/>
          <w:szCs w:val="20"/>
          <w:lang w:eastAsia="en-GB"/>
        </w:rPr>
      </w:pPr>
      <w:r w:rsidRPr="00991384">
        <w:rPr>
          <w:rFonts w:ascii="Arial" w:hAnsi="Arial" w:cs="Arial"/>
          <w:snapToGrid w:val="0"/>
          <w:sz w:val="20"/>
          <w:szCs w:val="20"/>
        </w:rPr>
        <w:t>A hosszú lejárat</w:t>
      </w:r>
      <w:r w:rsidR="00DF6F68" w:rsidRPr="00991384">
        <w:rPr>
          <w:rFonts w:ascii="Arial" w:hAnsi="Arial" w:cs="Arial"/>
          <w:snapToGrid w:val="0"/>
          <w:sz w:val="20"/>
          <w:szCs w:val="20"/>
        </w:rPr>
        <w:t>ú</w:t>
      </w:r>
      <w:r w:rsidR="00E260A4" w:rsidRPr="00991384">
        <w:rPr>
          <w:rFonts w:ascii="Arial" w:hAnsi="Arial" w:cs="Arial"/>
          <w:snapToGrid w:val="0"/>
          <w:sz w:val="20"/>
          <w:szCs w:val="20"/>
        </w:rPr>
        <w:t xml:space="preserve"> pénzügyi kötelezettségek </w:t>
      </w:r>
      <w:r w:rsidR="00DF6F68" w:rsidRPr="00991384">
        <w:rPr>
          <w:rFonts w:ascii="Arial" w:hAnsi="Arial" w:cs="Arial"/>
          <w:snapToGrid w:val="0"/>
          <w:sz w:val="20"/>
          <w:szCs w:val="20"/>
        </w:rPr>
        <w:t>é</w:t>
      </w:r>
      <w:r w:rsidRPr="00991384">
        <w:rPr>
          <w:rFonts w:ascii="Arial" w:hAnsi="Arial" w:cs="Arial"/>
          <w:snapToGrid w:val="0"/>
          <w:sz w:val="20"/>
          <w:szCs w:val="20"/>
        </w:rPr>
        <w:t>ven belül esedékes rész</w:t>
      </w:r>
      <w:r w:rsidR="00E260A4" w:rsidRPr="00991384">
        <w:rPr>
          <w:rFonts w:ascii="Arial" w:hAnsi="Arial" w:cs="Arial"/>
          <w:snapToGrid w:val="0"/>
          <w:sz w:val="20"/>
          <w:szCs w:val="20"/>
        </w:rPr>
        <w:t>e</w:t>
      </w:r>
      <w:r w:rsidRPr="00991384">
        <w:rPr>
          <w:rFonts w:ascii="Arial" w:hAnsi="Arial" w:cs="Arial"/>
          <w:snapToGrid w:val="0"/>
          <w:sz w:val="20"/>
          <w:szCs w:val="20"/>
        </w:rPr>
        <w:t xml:space="preserve"> a rövid lejáratú kötelezettségek között kell </w:t>
      </w:r>
      <w:r w:rsidR="00DF6F68" w:rsidRPr="00991384">
        <w:rPr>
          <w:rFonts w:ascii="Arial" w:hAnsi="Arial" w:cs="Arial"/>
          <w:snapToGrid w:val="0"/>
          <w:sz w:val="20"/>
          <w:szCs w:val="20"/>
        </w:rPr>
        <w:t>szerepeltetni</w:t>
      </w:r>
      <w:r w:rsidRPr="00991384">
        <w:rPr>
          <w:rFonts w:ascii="Arial" w:hAnsi="Arial" w:cs="Arial"/>
          <w:snapToGrid w:val="0"/>
          <w:sz w:val="20"/>
          <w:szCs w:val="20"/>
        </w:rPr>
        <w:t>.</w:t>
      </w:r>
    </w:p>
    <w:p w14:paraId="094E0FC1" w14:textId="2A670138" w:rsidR="00EC4D91" w:rsidRPr="00A05DE5" w:rsidRDefault="00BD1C75"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PI81BA17 és </w:t>
      </w:r>
      <w:r w:rsidR="000C5BBE" w:rsidRPr="000E4404">
        <w:rPr>
          <w:rFonts w:ascii="Arial" w:hAnsi="Arial" w:cs="Arial"/>
          <w:b/>
          <w:sz w:val="20"/>
          <w:szCs w:val="20"/>
          <w:lang w:eastAsia="en-GB"/>
        </w:rPr>
        <w:t>PI81BA25</w:t>
      </w:r>
      <w:r w:rsidR="000C5BBE" w:rsidRPr="000E4404">
        <w:rPr>
          <w:rFonts w:ascii="Arial" w:hAnsi="Arial" w:cs="Arial"/>
          <w:sz w:val="20"/>
          <w:szCs w:val="20"/>
          <w:lang w:eastAsia="en-GB"/>
        </w:rPr>
        <w:t xml:space="preserve"> </w:t>
      </w:r>
      <w:r w:rsidRPr="000E4404">
        <w:rPr>
          <w:rFonts w:ascii="Arial" w:hAnsi="Arial" w:cs="Arial"/>
          <w:sz w:val="20"/>
          <w:szCs w:val="20"/>
          <w:lang w:eastAsia="en-GB"/>
        </w:rPr>
        <w:t xml:space="preserve">soron </w:t>
      </w:r>
      <w:r w:rsidR="009A24E6" w:rsidRPr="000E4404">
        <w:rPr>
          <w:rFonts w:ascii="Arial" w:hAnsi="Arial" w:cs="Arial"/>
          <w:sz w:val="20"/>
          <w:szCs w:val="20"/>
          <w:lang w:eastAsia="en-GB"/>
        </w:rPr>
        <w:t xml:space="preserve">kell </w:t>
      </w:r>
      <w:bookmarkStart w:id="108" w:name="_Hlk494282043"/>
      <w:r w:rsidR="009A24E6" w:rsidRPr="000E4404">
        <w:rPr>
          <w:rFonts w:ascii="Arial" w:hAnsi="Arial" w:cs="Arial"/>
          <w:sz w:val="20"/>
          <w:szCs w:val="20"/>
          <w:lang w:eastAsia="en-GB"/>
        </w:rPr>
        <w:t xml:space="preserve">megjeleníteni </w:t>
      </w:r>
      <w:r w:rsidR="00464B9B" w:rsidRPr="000E4404">
        <w:rPr>
          <w:rFonts w:ascii="Arial" w:hAnsi="Arial" w:cs="Arial"/>
          <w:sz w:val="20"/>
          <w:szCs w:val="20"/>
          <w:lang w:eastAsia="en-GB"/>
        </w:rPr>
        <w:t xml:space="preserve">az IAS </w:t>
      </w:r>
      <w:r w:rsidR="00EC2D74" w:rsidRPr="000E4404">
        <w:rPr>
          <w:rFonts w:ascii="Arial" w:hAnsi="Arial" w:cs="Arial"/>
          <w:sz w:val="20"/>
          <w:szCs w:val="20"/>
          <w:lang w:eastAsia="en-GB"/>
        </w:rPr>
        <w:t xml:space="preserve">19 és IAS </w:t>
      </w:r>
      <w:r w:rsidR="00464B9B" w:rsidRPr="000E4404">
        <w:rPr>
          <w:rFonts w:ascii="Arial" w:hAnsi="Arial" w:cs="Arial"/>
          <w:sz w:val="20"/>
          <w:szCs w:val="20"/>
          <w:lang w:eastAsia="en-GB"/>
        </w:rPr>
        <w:t>37 szerinti céltartalék összegét lejárati bontásban</w:t>
      </w:r>
      <w:r w:rsidR="00785BA4" w:rsidRPr="000E4404">
        <w:rPr>
          <w:rFonts w:ascii="Arial" w:hAnsi="Arial" w:cs="Arial"/>
          <w:sz w:val="20"/>
          <w:szCs w:val="20"/>
          <w:lang w:eastAsia="en-GB"/>
        </w:rPr>
        <w:t xml:space="preserve">. Itt kell szerepeltetni a </w:t>
      </w:r>
      <w:r w:rsidR="00EC1AE0" w:rsidRPr="000E4404">
        <w:rPr>
          <w:rFonts w:ascii="Arial" w:hAnsi="Arial" w:cs="Arial"/>
          <w:sz w:val="20"/>
          <w:szCs w:val="20"/>
          <w:lang w:eastAsia="en-GB"/>
        </w:rPr>
        <w:t>munkaviszony megszűnése utáni</w:t>
      </w:r>
      <w:r w:rsidR="00B1534F" w:rsidRPr="000E4404">
        <w:rPr>
          <w:rFonts w:ascii="Arial" w:hAnsi="Arial" w:cs="Arial"/>
          <w:sz w:val="20"/>
          <w:szCs w:val="20"/>
          <w:lang w:eastAsia="en-GB"/>
        </w:rPr>
        <w:t xml:space="preserve"> meghatározott juttatási kötelmekre, az </w:t>
      </w:r>
      <w:r w:rsidR="00EC1AE0" w:rsidRPr="000E4404">
        <w:rPr>
          <w:rFonts w:ascii="Arial" w:hAnsi="Arial" w:cs="Arial"/>
          <w:sz w:val="20"/>
          <w:szCs w:val="20"/>
          <w:lang w:eastAsia="en-GB"/>
        </w:rPr>
        <w:t>egyéb hosszú t</w:t>
      </w:r>
      <w:r w:rsidR="001858F4" w:rsidRPr="000E4404">
        <w:rPr>
          <w:rFonts w:ascii="Arial" w:hAnsi="Arial" w:cs="Arial"/>
          <w:sz w:val="20"/>
          <w:szCs w:val="20"/>
          <w:lang w:eastAsia="en-GB"/>
        </w:rPr>
        <w:t xml:space="preserve">ávú </w:t>
      </w:r>
      <w:r w:rsidR="009A24E6" w:rsidRPr="000E4404">
        <w:rPr>
          <w:rFonts w:ascii="Arial" w:hAnsi="Arial" w:cs="Arial"/>
          <w:sz w:val="20"/>
          <w:szCs w:val="20"/>
          <w:lang w:eastAsia="en-GB"/>
        </w:rPr>
        <w:t>munkavállalói juttatásokra</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az á</w:t>
      </w:r>
      <w:r w:rsidR="00464B9B" w:rsidRPr="000E4404">
        <w:rPr>
          <w:rFonts w:ascii="Arial" w:hAnsi="Arial" w:cs="Arial"/>
          <w:sz w:val="20"/>
          <w:szCs w:val="20"/>
          <w:lang w:eastAsia="en-GB"/>
        </w:rPr>
        <w:t>tszervezés</w:t>
      </w:r>
      <w:r w:rsidR="0011517C" w:rsidRPr="000E4404">
        <w:rPr>
          <w:rFonts w:ascii="Arial" w:hAnsi="Arial" w:cs="Arial"/>
          <w:sz w:val="20"/>
          <w:szCs w:val="20"/>
          <w:lang w:eastAsia="en-GB"/>
        </w:rPr>
        <w:t>re</w:t>
      </w:r>
      <w:r w:rsidR="00464B9B" w:rsidRPr="000E4404">
        <w:rPr>
          <w:rFonts w:ascii="Arial" w:hAnsi="Arial" w:cs="Arial"/>
          <w:sz w:val="20"/>
          <w:szCs w:val="20"/>
          <w:lang w:eastAsia="en-GB"/>
        </w:rPr>
        <w:t xml:space="preserve">, </w:t>
      </w:r>
      <w:r w:rsidR="00B1534F" w:rsidRPr="000E4404">
        <w:rPr>
          <w:rFonts w:ascii="Arial" w:hAnsi="Arial" w:cs="Arial"/>
          <w:sz w:val="20"/>
          <w:szCs w:val="20"/>
          <w:lang w:eastAsia="en-GB"/>
        </w:rPr>
        <w:t xml:space="preserve">a </w:t>
      </w:r>
      <w:r w:rsidR="00464B9B" w:rsidRPr="000E4404">
        <w:rPr>
          <w:rFonts w:ascii="Arial" w:hAnsi="Arial" w:cs="Arial"/>
          <w:sz w:val="20"/>
          <w:szCs w:val="20"/>
          <w:lang w:eastAsia="en-GB"/>
        </w:rPr>
        <w:t>függő jogi és adó ügyek</w:t>
      </w:r>
      <w:r w:rsidR="0011517C" w:rsidRPr="000E4404">
        <w:rPr>
          <w:rFonts w:ascii="Arial" w:hAnsi="Arial" w:cs="Arial"/>
          <w:sz w:val="20"/>
          <w:szCs w:val="20"/>
          <w:lang w:eastAsia="en-GB"/>
        </w:rPr>
        <w:t>re</w:t>
      </w:r>
      <w:r w:rsidR="009A24E6" w:rsidRPr="000E4404">
        <w:rPr>
          <w:rFonts w:ascii="Arial" w:hAnsi="Arial" w:cs="Arial"/>
          <w:sz w:val="20"/>
          <w:szCs w:val="20"/>
          <w:lang w:eastAsia="en-GB"/>
        </w:rPr>
        <w:t xml:space="preserve">, </w:t>
      </w:r>
      <w:r w:rsidR="00BC3E30" w:rsidRPr="000E4404">
        <w:rPr>
          <w:rFonts w:ascii="Arial" w:hAnsi="Arial" w:cs="Arial"/>
          <w:sz w:val="20"/>
          <w:szCs w:val="20"/>
          <w:lang w:eastAsia="en-GB"/>
        </w:rPr>
        <w:t>valamennyi</w:t>
      </w:r>
      <w:r w:rsidR="009A24E6" w:rsidRPr="000E4404">
        <w:rPr>
          <w:rFonts w:ascii="Arial" w:hAnsi="Arial" w:cs="Arial"/>
          <w:sz w:val="20"/>
          <w:szCs w:val="20"/>
          <w:lang w:eastAsia="en-GB"/>
        </w:rPr>
        <w:t xml:space="preserve"> kötelezettségvállalás</w:t>
      </w:r>
      <w:r w:rsidR="00BC3E30" w:rsidRPr="000E4404">
        <w:rPr>
          <w:rFonts w:ascii="Arial" w:hAnsi="Arial" w:cs="Arial"/>
          <w:sz w:val="20"/>
          <w:szCs w:val="20"/>
          <w:lang w:eastAsia="en-GB"/>
        </w:rPr>
        <w:t>ra</w:t>
      </w:r>
      <w:r w:rsidR="009A24E6" w:rsidRPr="000E4404">
        <w:rPr>
          <w:rFonts w:ascii="Arial" w:hAnsi="Arial" w:cs="Arial"/>
          <w:sz w:val="20"/>
          <w:szCs w:val="20"/>
          <w:lang w:eastAsia="en-GB"/>
        </w:rPr>
        <w:t xml:space="preserve"> és garanciá</w:t>
      </w:r>
      <w:r w:rsidR="0011517C" w:rsidRPr="000E4404">
        <w:rPr>
          <w:rFonts w:ascii="Arial" w:hAnsi="Arial" w:cs="Arial"/>
          <w:sz w:val="20"/>
          <w:szCs w:val="20"/>
          <w:lang w:eastAsia="en-GB"/>
        </w:rPr>
        <w:t>ra</w:t>
      </w:r>
      <w:r w:rsidR="00BC3E30" w:rsidRPr="000E4404">
        <w:rPr>
          <w:rFonts w:ascii="Arial" w:hAnsi="Arial" w:cs="Arial"/>
          <w:sz w:val="20"/>
          <w:szCs w:val="20"/>
          <w:lang w:eastAsia="en-GB"/>
        </w:rPr>
        <w:t xml:space="preserve"> (függetlenül</w:t>
      </w:r>
      <w:r w:rsidR="00E96D2A" w:rsidRPr="000E4404">
        <w:rPr>
          <w:rFonts w:ascii="Arial" w:hAnsi="Arial" w:cs="Arial"/>
          <w:sz w:val="20"/>
          <w:szCs w:val="20"/>
          <w:lang w:eastAsia="en-GB"/>
        </w:rPr>
        <w:t xml:space="preserve"> attól</w:t>
      </w:r>
      <w:r w:rsidR="00BC3E30" w:rsidRPr="000E4404">
        <w:rPr>
          <w:rFonts w:ascii="Arial" w:hAnsi="Arial" w:cs="Arial"/>
          <w:sz w:val="20"/>
          <w:szCs w:val="20"/>
          <w:lang w:eastAsia="en-GB"/>
        </w:rPr>
        <w:t xml:space="preserve">, hogy értékvesztésük IFRS 9 vagy céltartalék képzésük </w:t>
      </w:r>
      <w:proofErr w:type="spellStart"/>
      <w:r w:rsidR="00BC3E30" w:rsidRPr="000E4404">
        <w:rPr>
          <w:rFonts w:ascii="Arial" w:hAnsi="Arial" w:cs="Arial"/>
          <w:sz w:val="20"/>
          <w:szCs w:val="20"/>
          <w:lang w:eastAsia="en-GB"/>
        </w:rPr>
        <w:t>IAS</w:t>
      </w:r>
      <w:proofErr w:type="spellEnd"/>
      <w:r w:rsidR="00BC3E30" w:rsidRPr="000E4404">
        <w:rPr>
          <w:rFonts w:ascii="Arial" w:hAnsi="Arial" w:cs="Arial"/>
          <w:sz w:val="20"/>
          <w:szCs w:val="20"/>
          <w:lang w:eastAsia="en-GB"/>
        </w:rPr>
        <w:t xml:space="preserve"> 37 szerint történik</w:t>
      </w:r>
      <w:ins w:id="109" w:author="MNB" w:date="2024-08-23T13:41:00Z">
        <w:r w:rsidR="00941225">
          <w:rPr>
            <w:rFonts w:ascii="Arial" w:hAnsi="Arial" w:cs="Arial"/>
            <w:sz w:val="20"/>
            <w:szCs w:val="20"/>
            <w:lang w:eastAsia="en-GB"/>
          </w:rPr>
          <w:t>,</w:t>
        </w:r>
      </w:ins>
      <w:r w:rsidR="00BC3E30" w:rsidRPr="000E4404">
        <w:rPr>
          <w:rFonts w:ascii="Arial" w:hAnsi="Arial" w:cs="Arial"/>
          <w:sz w:val="20"/>
          <w:szCs w:val="20"/>
          <w:lang w:eastAsia="en-GB"/>
        </w:rPr>
        <w:t xml:space="preserve"> vagy IFRS 4 szerinti biztosítási szerződésként kezelik)</w:t>
      </w:r>
      <w:r w:rsidR="0011517C" w:rsidRPr="000E4404">
        <w:rPr>
          <w:rFonts w:ascii="Arial" w:hAnsi="Arial" w:cs="Arial"/>
          <w:sz w:val="20"/>
          <w:szCs w:val="20"/>
          <w:lang w:eastAsia="en-GB"/>
        </w:rPr>
        <w:t xml:space="preserve"> és </w:t>
      </w:r>
      <w:r w:rsidR="00B1534F" w:rsidRPr="000E4404">
        <w:rPr>
          <w:rFonts w:ascii="Arial" w:hAnsi="Arial" w:cs="Arial"/>
          <w:sz w:val="20"/>
          <w:szCs w:val="20"/>
          <w:lang w:eastAsia="en-GB"/>
        </w:rPr>
        <w:t xml:space="preserve">az </w:t>
      </w:r>
      <w:r w:rsidR="0011517C" w:rsidRPr="000E4404">
        <w:rPr>
          <w:rFonts w:ascii="Arial" w:hAnsi="Arial" w:cs="Arial"/>
          <w:sz w:val="20"/>
          <w:szCs w:val="20"/>
          <w:lang w:eastAsia="en-GB"/>
        </w:rPr>
        <w:t>egyéb jogcímen képzett</w:t>
      </w:r>
      <w:r w:rsidR="00464B9B" w:rsidRPr="000E4404">
        <w:rPr>
          <w:rFonts w:ascii="Arial" w:hAnsi="Arial" w:cs="Arial"/>
          <w:sz w:val="20"/>
          <w:szCs w:val="20"/>
          <w:lang w:eastAsia="en-GB"/>
        </w:rPr>
        <w:t xml:space="preserve"> céltartartalékokat.</w:t>
      </w:r>
      <w:r w:rsidR="009A24E6" w:rsidRPr="000E4404">
        <w:rPr>
          <w:rFonts w:ascii="Arial" w:hAnsi="Arial" w:cs="Arial"/>
          <w:sz w:val="20"/>
          <w:szCs w:val="20"/>
          <w:lang w:eastAsia="en-GB"/>
        </w:rPr>
        <w:t xml:space="preserve"> </w:t>
      </w:r>
      <w:r w:rsidR="0011517C" w:rsidRPr="000E4404">
        <w:rPr>
          <w:rFonts w:ascii="Arial" w:hAnsi="Arial" w:cs="Arial"/>
          <w:sz w:val="20"/>
          <w:szCs w:val="20"/>
          <w:lang w:eastAsia="en-GB"/>
        </w:rPr>
        <w:t>A kötelezettségvállalások</w:t>
      </w:r>
      <w:r w:rsidR="00785BA4" w:rsidRPr="000E4404">
        <w:rPr>
          <w:rFonts w:ascii="Arial" w:hAnsi="Arial" w:cs="Arial"/>
          <w:sz w:val="20"/>
          <w:szCs w:val="20"/>
          <w:lang w:eastAsia="en-GB"/>
        </w:rPr>
        <w:t xml:space="preserve">ra és </w:t>
      </w:r>
      <w:r w:rsidR="0011517C" w:rsidRPr="000E4404">
        <w:rPr>
          <w:rFonts w:ascii="Arial" w:hAnsi="Arial" w:cs="Arial"/>
          <w:sz w:val="20"/>
          <w:szCs w:val="20"/>
          <w:lang w:eastAsia="en-GB"/>
        </w:rPr>
        <w:t>garanciák</w:t>
      </w:r>
      <w:r w:rsidR="00785BA4" w:rsidRPr="000E4404">
        <w:rPr>
          <w:rFonts w:ascii="Arial" w:hAnsi="Arial" w:cs="Arial"/>
          <w:sz w:val="20"/>
          <w:szCs w:val="20"/>
          <w:lang w:eastAsia="en-GB"/>
        </w:rPr>
        <w:t>ra képzett</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 xml:space="preserve">céltartalék összegét külön </w:t>
      </w:r>
      <w:r w:rsidR="001F0143" w:rsidRPr="00991384">
        <w:rPr>
          <w:rStyle w:val="FormatvorlageInstructionsTabelleText"/>
          <w:rFonts w:ascii="Arial" w:hAnsi="Arial" w:cs="Arial"/>
        </w:rPr>
        <w:t>„</w:t>
      </w:r>
      <w:r w:rsidR="001F0143" w:rsidRPr="00A05DE5">
        <w:rPr>
          <w:rFonts w:ascii="Arial" w:hAnsi="Arial" w:cs="Arial"/>
          <w:sz w:val="20"/>
          <w:szCs w:val="20"/>
          <w:lang w:eastAsia="en-GB"/>
        </w:rPr>
        <w:t>ebből”</w:t>
      </w:r>
      <w:r w:rsidR="0011517C" w:rsidRPr="00A05DE5">
        <w:rPr>
          <w:rFonts w:ascii="Arial" w:hAnsi="Arial" w:cs="Arial"/>
          <w:sz w:val="20"/>
          <w:szCs w:val="20"/>
          <w:lang w:eastAsia="en-GB"/>
        </w:rPr>
        <w:t xml:space="preserve"> sor</w:t>
      </w:r>
      <w:r w:rsidR="00B1534F" w:rsidRPr="00A05DE5">
        <w:rPr>
          <w:rFonts w:ascii="Arial" w:hAnsi="Arial" w:cs="Arial"/>
          <w:sz w:val="20"/>
          <w:szCs w:val="20"/>
          <w:lang w:eastAsia="en-GB"/>
        </w:rPr>
        <w:t>o</w:t>
      </w:r>
      <w:r w:rsidR="0011517C" w:rsidRPr="00A05DE5">
        <w:rPr>
          <w:rFonts w:ascii="Arial" w:hAnsi="Arial" w:cs="Arial"/>
          <w:sz w:val="20"/>
          <w:szCs w:val="20"/>
          <w:lang w:eastAsia="en-GB"/>
        </w:rPr>
        <w:t xml:space="preserve">n is be kell mutatni. </w:t>
      </w:r>
      <w:r w:rsidR="0038658B" w:rsidRPr="00A05DE5">
        <w:rPr>
          <w:rFonts w:ascii="Arial" w:hAnsi="Arial" w:cs="Arial"/>
          <w:sz w:val="20"/>
          <w:szCs w:val="20"/>
          <w:lang w:eastAsia="en-GB"/>
        </w:rPr>
        <w:t xml:space="preserve">A rövid távú munkavállalói juttatásokból </w:t>
      </w:r>
      <w:r w:rsidR="00CD2F47" w:rsidRPr="00A05DE5">
        <w:rPr>
          <w:rFonts w:ascii="Arial" w:hAnsi="Arial" w:cs="Arial"/>
          <w:sz w:val="20"/>
          <w:szCs w:val="20"/>
          <w:lang w:eastAsia="en-GB"/>
        </w:rPr>
        <w:t>[</w:t>
      </w:r>
      <w:r w:rsidR="0038658B" w:rsidRPr="00A05DE5">
        <w:rPr>
          <w:rFonts w:ascii="Arial" w:hAnsi="Arial" w:cs="Arial"/>
          <w:sz w:val="20"/>
          <w:szCs w:val="20"/>
          <w:lang w:eastAsia="en-GB"/>
        </w:rPr>
        <w:t>IAS 19 11. bekezdés a) pontja</w:t>
      </w:r>
      <w:r w:rsidR="00CD2F47" w:rsidRPr="00A05DE5">
        <w:rPr>
          <w:rFonts w:ascii="Arial" w:hAnsi="Arial" w:cs="Arial"/>
          <w:sz w:val="20"/>
          <w:szCs w:val="20"/>
          <w:lang w:eastAsia="en-GB"/>
        </w:rPr>
        <w:t>]</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 xml:space="preserve">a meghatározott </w:t>
      </w:r>
      <w:bookmarkEnd w:id="108"/>
      <w:r w:rsidR="0038658B" w:rsidRPr="00A05DE5">
        <w:rPr>
          <w:rFonts w:ascii="Arial" w:hAnsi="Arial" w:cs="Arial"/>
          <w:sz w:val="20"/>
          <w:szCs w:val="20"/>
          <w:lang w:eastAsia="en-GB"/>
        </w:rPr>
        <w:t>hozzájárulási programokból</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[IAS 19 51. bekezdés a) pontja</w:t>
      </w:r>
      <w:r w:rsidR="00CD2F47" w:rsidRPr="00A05DE5">
        <w:rPr>
          <w:rFonts w:ascii="Arial" w:hAnsi="Arial" w:cs="Arial"/>
          <w:sz w:val="20"/>
          <w:szCs w:val="20"/>
          <w:lang w:eastAsia="en-GB"/>
        </w:rPr>
        <w:t>]</w:t>
      </w:r>
      <w:r w:rsidR="00464B9B" w:rsidRPr="00A05DE5">
        <w:rPr>
          <w:rFonts w:ascii="Arial" w:hAnsi="Arial" w:cs="Arial"/>
          <w:sz w:val="20"/>
          <w:szCs w:val="20"/>
          <w:lang w:eastAsia="en-GB"/>
        </w:rPr>
        <w:t xml:space="preserve"> és </w:t>
      </w:r>
      <w:r w:rsidR="003B5FF3" w:rsidRPr="00A05DE5">
        <w:rPr>
          <w:rFonts w:ascii="Arial" w:hAnsi="Arial" w:cs="Arial"/>
          <w:sz w:val="20"/>
          <w:szCs w:val="20"/>
          <w:lang w:eastAsia="en-GB"/>
        </w:rPr>
        <w:t xml:space="preserve">egyes </w:t>
      </w:r>
      <w:r w:rsidR="0038658B" w:rsidRPr="00A05DE5">
        <w:rPr>
          <w:rFonts w:ascii="Arial" w:hAnsi="Arial" w:cs="Arial"/>
          <w:sz w:val="20"/>
          <w:szCs w:val="20"/>
          <w:lang w:eastAsia="en-GB"/>
        </w:rPr>
        <w:t xml:space="preserve">végkielégítésekből </w:t>
      </w:r>
      <w:r w:rsidR="00B305DB" w:rsidRPr="00A05DE5">
        <w:rPr>
          <w:rFonts w:ascii="Arial" w:hAnsi="Arial" w:cs="Arial"/>
          <w:sz w:val="20"/>
          <w:szCs w:val="20"/>
          <w:lang w:eastAsia="en-GB"/>
        </w:rPr>
        <w:t>[</w:t>
      </w:r>
      <w:r w:rsidR="0038658B" w:rsidRPr="00A05DE5">
        <w:rPr>
          <w:rFonts w:ascii="Arial" w:hAnsi="Arial" w:cs="Arial"/>
          <w:sz w:val="20"/>
          <w:szCs w:val="20"/>
          <w:lang w:eastAsia="en-GB"/>
        </w:rPr>
        <w:t>IAS 19 169. bekezdés a) pontja</w:t>
      </w:r>
      <w:r w:rsidR="00B305DB" w:rsidRPr="00A05DE5">
        <w:rPr>
          <w:rFonts w:ascii="Arial" w:hAnsi="Arial" w:cs="Arial"/>
          <w:sz w:val="20"/>
          <w:szCs w:val="20"/>
          <w:lang w:eastAsia="en-GB"/>
        </w:rPr>
        <w:t>]</w:t>
      </w:r>
      <w:r w:rsidR="0038658B" w:rsidRPr="00A05DE5">
        <w:rPr>
          <w:rFonts w:ascii="Arial" w:hAnsi="Arial" w:cs="Arial"/>
          <w:sz w:val="20"/>
          <w:szCs w:val="20"/>
          <w:lang w:eastAsia="en-GB"/>
        </w:rPr>
        <w:t xml:space="preserve"> származó elhatárolt kiadásokat az</w:t>
      </w:r>
      <w:r w:rsidR="00464B9B" w:rsidRPr="00A05DE5">
        <w:rPr>
          <w:rFonts w:ascii="Arial" w:hAnsi="Arial" w:cs="Arial"/>
          <w:sz w:val="20"/>
          <w:szCs w:val="20"/>
          <w:lang w:eastAsia="en-GB"/>
        </w:rPr>
        <w:t xml:space="preserve"> </w:t>
      </w:r>
      <w:r w:rsidR="00EC2D74" w:rsidRPr="00A05DE5">
        <w:rPr>
          <w:rFonts w:ascii="Arial" w:hAnsi="Arial" w:cs="Arial"/>
          <w:sz w:val="20"/>
          <w:szCs w:val="20"/>
          <w:lang w:eastAsia="en-GB"/>
        </w:rPr>
        <w:t>e</w:t>
      </w:r>
      <w:r w:rsidR="0038658B" w:rsidRPr="00A05DE5">
        <w:rPr>
          <w:rFonts w:ascii="Arial" w:hAnsi="Arial" w:cs="Arial"/>
          <w:sz w:val="20"/>
          <w:szCs w:val="20"/>
          <w:lang w:eastAsia="en-GB"/>
        </w:rPr>
        <w:t>gyéb</w:t>
      </w:r>
      <w:r w:rsidR="00EC2D74" w:rsidRPr="00A05DE5">
        <w:rPr>
          <w:rFonts w:ascii="Arial" w:hAnsi="Arial" w:cs="Arial"/>
          <w:sz w:val="20"/>
          <w:szCs w:val="20"/>
          <w:lang w:eastAsia="en-GB"/>
        </w:rPr>
        <w:t xml:space="preserve"> </w:t>
      </w:r>
      <w:r w:rsidR="00BC3E30" w:rsidRPr="00A05DE5">
        <w:rPr>
          <w:rFonts w:ascii="Arial" w:hAnsi="Arial" w:cs="Arial"/>
          <w:sz w:val="20"/>
          <w:szCs w:val="20"/>
          <w:lang w:eastAsia="en-GB"/>
        </w:rPr>
        <w:t xml:space="preserve">kötelezettségek </w:t>
      </w:r>
      <w:r w:rsidR="00EC2D74" w:rsidRPr="00A05DE5">
        <w:rPr>
          <w:rFonts w:ascii="Arial" w:hAnsi="Arial" w:cs="Arial"/>
          <w:sz w:val="20"/>
          <w:szCs w:val="20"/>
          <w:lang w:eastAsia="en-GB"/>
        </w:rPr>
        <w:t xml:space="preserve">között </w:t>
      </w:r>
      <w:r w:rsidR="0038658B" w:rsidRPr="00A05DE5">
        <w:rPr>
          <w:rFonts w:ascii="Arial" w:hAnsi="Arial" w:cs="Arial"/>
          <w:sz w:val="20"/>
          <w:szCs w:val="20"/>
          <w:lang w:eastAsia="en-GB"/>
        </w:rPr>
        <w:t>kell szerepeltetni.</w:t>
      </w:r>
    </w:p>
    <w:p w14:paraId="12BF1A3C" w14:textId="4190712A" w:rsidR="001858F4" w:rsidRPr="00A05DE5" w:rsidRDefault="001858F4" w:rsidP="00C17F9F">
      <w:pPr>
        <w:tabs>
          <w:tab w:val="left" w:pos="0"/>
        </w:tabs>
        <w:spacing w:after="240"/>
        <w:jc w:val="both"/>
        <w:rPr>
          <w:rFonts w:ascii="Arial" w:hAnsi="Arial" w:cs="Arial"/>
          <w:sz w:val="20"/>
          <w:szCs w:val="20"/>
          <w:lang w:eastAsia="en-GB"/>
        </w:rPr>
      </w:pPr>
      <w:r w:rsidRPr="00A05DE5">
        <w:rPr>
          <w:rFonts w:ascii="Arial" w:hAnsi="Arial" w:cs="Arial"/>
          <w:sz w:val="20"/>
          <w:szCs w:val="20"/>
          <w:lang w:eastAsia="en-GB"/>
        </w:rPr>
        <w:t xml:space="preserve">Azokat a kötelezettségeket, amelyek nem pénzügyi kötelezettségek, és amelyek jellegüknél </w:t>
      </w:r>
      <w:r w:rsidR="00EC4D91" w:rsidRPr="00A05DE5">
        <w:rPr>
          <w:rFonts w:ascii="Arial" w:hAnsi="Arial" w:cs="Arial"/>
          <w:sz w:val="20"/>
          <w:szCs w:val="20"/>
          <w:lang w:eastAsia="en-GB"/>
        </w:rPr>
        <w:t>fogva nem sorolhatók be a mérleg</w:t>
      </w:r>
      <w:r w:rsidRPr="00A05DE5">
        <w:rPr>
          <w:rFonts w:ascii="Arial" w:hAnsi="Arial" w:cs="Arial"/>
          <w:sz w:val="20"/>
          <w:szCs w:val="20"/>
          <w:lang w:eastAsia="en-GB"/>
        </w:rPr>
        <w:t xml:space="preserve"> </w:t>
      </w:r>
      <w:r w:rsidR="00EC4D91" w:rsidRPr="00A05DE5">
        <w:rPr>
          <w:rFonts w:ascii="Arial" w:hAnsi="Arial" w:cs="Arial"/>
          <w:sz w:val="20"/>
          <w:szCs w:val="20"/>
          <w:lang w:eastAsia="en-GB"/>
        </w:rPr>
        <w:t xml:space="preserve">nevesített </w:t>
      </w:r>
      <w:r w:rsidRPr="00A05DE5">
        <w:rPr>
          <w:rFonts w:ascii="Arial" w:hAnsi="Arial" w:cs="Arial"/>
          <w:sz w:val="20"/>
          <w:szCs w:val="20"/>
          <w:lang w:eastAsia="en-GB"/>
        </w:rPr>
        <w:t xml:space="preserve">tételei közé, </w:t>
      </w:r>
      <w:r w:rsidR="00A51101" w:rsidRPr="00A05DE5">
        <w:rPr>
          <w:rFonts w:ascii="Arial" w:hAnsi="Arial" w:cs="Arial"/>
          <w:sz w:val="20"/>
          <w:szCs w:val="20"/>
          <w:lang w:eastAsia="en-GB"/>
        </w:rPr>
        <w:t xml:space="preserve">azokat </w:t>
      </w:r>
      <w:r w:rsidR="00EC4D91" w:rsidRPr="00A05DE5">
        <w:rPr>
          <w:rFonts w:ascii="Arial" w:hAnsi="Arial" w:cs="Arial"/>
          <w:b/>
          <w:sz w:val="20"/>
          <w:szCs w:val="20"/>
          <w:lang w:eastAsia="en-GB"/>
        </w:rPr>
        <w:t>a PI81BA19</w:t>
      </w:r>
      <w:r w:rsidR="00EC4D91" w:rsidRPr="00A05DE5">
        <w:rPr>
          <w:rFonts w:ascii="Arial" w:hAnsi="Arial" w:cs="Arial"/>
          <w:sz w:val="20"/>
          <w:szCs w:val="20"/>
          <w:lang w:eastAsia="en-GB"/>
        </w:rPr>
        <w:t xml:space="preserve"> vagy a </w:t>
      </w:r>
      <w:r w:rsidR="00EC4D91" w:rsidRPr="00A05DE5">
        <w:rPr>
          <w:rFonts w:ascii="Arial" w:hAnsi="Arial" w:cs="Arial"/>
          <w:b/>
          <w:sz w:val="20"/>
          <w:szCs w:val="20"/>
          <w:lang w:eastAsia="en-GB"/>
        </w:rPr>
        <w:t>PI81BA2</w:t>
      </w:r>
      <w:r w:rsidR="00EC2D74" w:rsidRPr="00A05DE5">
        <w:rPr>
          <w:rFonts w:ascii="Arial" w:hAnsi="Arial" w:cs="Arial"/>
          <w:b/>
          <w:sz w:val="20"/>
          <w:szCs w:val="20"/>
          <w:lang w:eastAsia="en-GB"/>
        </w:rPr>
        <w:t>7</w:t>
      </w:r>
      <w:r w:rsidR="00EC4D91" w:rsidRPr="00A05DE5">
        <w:rPr>
          <w:rFonts w:ascii="Arial" w:hAnsi="Arial" w:cs="Arial"/>
          <w:b/>
          <w:sz w:val="20"/>
          <w:szCs w:val="20"/>
          <w:lang w:eastAsia="en-GB"/>
        </w:rPr>
        <w:t xml:space="preserve"> </w:t>
      </w:r>
      <w:r w:rsidR="00EC4D91" w:rsidRPr="00A05DE5">
        <w:rPr>
          <w:rFonts w:ascii="Arial" w:hAnsi="Arial" w:cs="Arial"/>
          <w:sz w:val="20"/>
          <w:szCs w:val="20"/>
          <w:lang w:eastAsia="en-GB"/>
        </w:rPr>
        <w:t xml:space="preserve">soron az </w:t>
      </w:r>
      <w:r w:rsidR="00EC4D91" w:rsidRPr="00A05DE5">
        <w:rPr>
          <w:rFonts w:ascii="Arial" w:hAnsi="Arial" w:cs="Arial"/>
          <w:b/>
          <w:sz w:val="20"/>
          <w:szCs w:val="20"/>
          <w:lang w:eastAsia="en-GB"/>
        </w:rPr>
        <w:t>E</w:t>
      </w:r>
      <w:r w:rsidRPr="00A05DE5">
        <w:rPr>
          <w:rFonts w:ascii="Arial" w:hAnsi="Arial" w:cs="Arial"/>
          <w:b/>
          <w:sz w:val="20"/>
          <w:szCs w:val="20"/>
          <w:lang w:eastAsia="en-GB"/>
        </w:rPr>
        <w:t>gyéb kötelezettségek</w:t>
      </w:r>
      <w:r w:rsidRPr="00A05DE5">
        <w:rPr>
          <w:rFonts w:ascii="Arial" w:hAnsi="Arial" w:cs="Arial"/>
          <w:sz w:val="20"/>
          <w:szCs w:val="20"/>
          <w:lang w:eastAsia="en-GB"/>
        </w:rPr>
        <w:t xml:space="preserve"> között kell feltüntetni</w:t>
      </w:r>
      <w:r w:rsidR="00EC4D91" w:rsidRPr="00A05DE5">
        <w:rPr>
          <w:rFonts w:ascii="Arial" w:hAnsi="Arial" w:cs="Arial"/>
          <w:sz w:val="20"/>
          <w:szCs w:val="20"/>
          <w:lang w:eastAsia="en-GB"/>
        </w:rPr>
        <w:t>, azok lejárati megkülönböztetése szerint</w:t>
      </w:r>
      <w:r w:rsidRPr="00A05DE5">
        <w:rPr>
          <w:rFonts w:ascii="Arial" w:hAnsi="Arial" w:cs="Arial"/>
          <w:sz w:val="20"/>
          <w:szCs w:val="20"/>
          <w:lang w:eastAsia="en-GB"/>
        </w:rPr>
        <w:t>.</w:t>
      </w:r>
    </w:p>
    <w:p w14:paraId="485E2F56" w14:textId="77777777" w:rsidR="0038658B" w:rsidRPr="00A05DE5" w:rsidRDefault="0038658B" w:rsidP="00C17F9F">
      <w:pPr>
        <w:tabs>
          <w:tab w:val="left" w:pos="0"/>
        </w:tabs>
        <w:spacing w:after="240"/>
        <w:ind w:left="57"/>
        <w:jc w:val="both"/>
        <w:rPr>
          <w:rFonts w:ascii="Arial" w:hAnsi="Arial" w:cs="Arial"/>
          <w:sz w:val="20"/>
          <w:szCs w:val="20"/>
          <w:lang w:eastAsia="en-GB"/>
        </w:rPr>
      </w:pPr>
      <w:r w:rsidRPr="00A05DE5">
        <w:rPr>
          <w:rFonts w:ascii="Arial" w:hAnsi="Arial" w:cs="Arial"/>
          <w:sz w:val="20"/>
          <w:szCs w:val="20"/>
          <w:lang w:eastAsia="en-GB"/>
        </w:rPr>
        <w:t>A</w:t>
      </w:r>
      <w:r w:rsidR="001858F4" w:rsidRPr="00A05DE5">
        <w:rPr>
          <w:rFonts w:ascii="Arial" w:hAnsi="Arial" w:cs="Arial"/>
          <w:sz w:val="20"/>
          <w:szCs w:val="20"/>
          <w:lang w:eastAsia="en-GB"/>
        </w:rPr>
        <w:t xml:space="preserve"> </w:t>
      </w:r>
      <w:r w:rsidR="001858F4" w:rsidRPr="00A05DE5">
        <w:rPr>
          <w:rFonts w:ascii="Arial" w:hAnsi="Arial" w:cs="Arial"/>
          <w:b/>
          <w:sz w:val="20"/>
          <w:szCs w:val="20"/>
          <w:lang w:eastAsia="en-GB"/>
        </w:rPr>
        <w:t xml:space="preserve">PI81BA3 </w:t>
      </w:r>
      <w:r w:rsidRPr="00A05DE5">
        <w:rPr>
          <w:rFonts w:ascii="Arial" w:hAnsi="Arial" w:cs="Arial"/>
          <w:b/>
          <w:sz w:val="20"/>
          <w:szCs w:val="20"/>
          <w:lang w:eastAsia="en-GB"/>
        </w:rPr>
        <w:t>Értékesítésre tartottá minősített elidegenítési csoportba tartozó kötelezettségek</w:t>
      </w:r>
      <w:r w:rsidR="001858F4" w:rsidRPr="00A05DE5">
        <w:rPr>
          <w:rFonts w:ascii="Arial" w:hAnsi="Arial" w:cs="Arial"/>
          <w:sz w:val="20"/>
          <w:szCs w:val="20"/>
          <w:lang w:eastAsia="en-GB"/>
        </w:rPr>
        <w:t xml:space="preserve"> </w:t>
      </w:r>
      <w:r w:rsidRPr="00A05DE5">
        <w:rPr>
          <w:rFonts w:ascii="Arial" w:hAnsi="Arial" w:cs="Arial"/>
          <w:sz w:val="20"/>
          <w:szCs w:val="20"/>
          <w:lang w:eastAsia="en-GB"/>
        </w:rPr>
        <w:t>tartalmára az IFRS 5</w:t>
      </w:r>
      <w:r w:rsidR="00877047" w:rsidRPr="00A05DE5">
        <w:rPr>
          <w:rFonts w:ascii="Arial" w:hAnsi="Arial" w:cs="Arial"/>
          <w:sz w:val="20"/>
          <w:szCs w:val="20"/>
          <w:lang w:eastAsia="en-GB"/>
        </w:rPr>
        <w:t xml:space="preserve"> az</w:t>
      </w:r>
      <w:r w:rsidRPr="00A05DE5">
        <w:rPr>
          <w:rFonts w:ascii="Arial" w:hAnsi="Arial" w:cs="Arial"/>
          <w:sz w:val="20"/>
          <w:szCs w:val="20"/>
          <w:lang w:eastAsia="en-GB"/>
        </w:rPr>
        <w:t xml:space="preserve"> irányadó.</w:t>
      </w:r>
    </w:p>
    <w:p w14:paraId="604AD147" w14:textId="77777777" w:rsidR="001D10A5" w:rsidRPr="00A05DE5" w:rsidRDefault="001D10A5" w:rsidP="00C17F9F">
      <w:pPr>
        <w:tabs>
          <w:tab w:val="left" w:pos="0"/>
        </w:tabs>
        <w:spacing w:after="240"/>
        <w:ind w:left="57"/>
        <w:jc w:val="both"/>
        <w:rPr>
          <w:rFonts w:ascii="Arial" w:hAnsi="Arial" w:cs="Arial"/>
          <w:sz w:val="20"/>
          <w:szCs w:val="20"/>
          <w:lang w:eastAsia="en-GB"/>
        </w:rPr>
      </w:pPr>
    </w:p>
    <w:p w14:paraId="314B853C" w14:textId="77777777" w:rsidR="0038658B" w:rsidRPr="00991384" w:rsidRDefault="00E70FB1" w:rsidP="00A86E6B">
      <w:pPr>
        <w:pStyle w:val="Cmsor4"/>
        <w:rPr>
          <w:rFonts w:ascii="Arial" w:hAnsi="Arial" w:cs="Arial"/>
          <w:iCs/>
          <w:snapToGrid w:val="0"/>
          <w:sz w:val="20"/>
          <w:szCs w:val="20"/>
        </w:rPr>
      </w:pPr>
      <w:bookmarkStart w:id="110" w:name="_Toc424302385"/>
      <w:r w:rsidRPr="00991384">
        <w:rPr>
          <w:rFonts w:ascii="Arial" w:hAnsi="Arial" w:cs="Arial"/>
          <w:iCs/>
          <w:snapToGrid w:val="0"/>
          <w:sz w:val="20"/>
          <w:szCs w:val="20"/>
        </w:rPr>
        <w:lastRenderedPageBreak/>
        <w:t>PI81BB</w:t>
      </w:r>
      <w:r w:rsidR="00A86E6B" w:rsidRPr="00991384">
        <w:rPr>
          <w:rFonts w:ascii="Arial" w:hAnsi="Arial" w:cs="Arial"/>
          <w:iCs/>
          <w:snapToGrid w:val="0"/>
          <w:sz w:val="20"/>
          <w:szCs w:val="20"/>
        </w:rPr>
        <w:t xml:space="preserve"> FELÜGYELETI MÉRLEG</w:t>
      </w:r>
      <w:r w:rsidR="00194B8E">
        <w:rPr>
          <w:rFonts w:ascii="Arial" w:hAnsi="Arial" w:cs="Arial"/>
          <w:iCs/>
          <w:snapToGrid w:val="0"/>
          <w:sz w:val="20"/>
          <w:szCs w:val="20"/>
          <w:lang w:val="hu-HU"/>
        </w:rPr>
        <w:t xml:space="preserve"> </w:t>
      </w:r>
      <w:r w:rsidR="00194B8E" w:rsidRPr="000E4404">
        <w:rPr>
          <w:rFonts w:ascii="Arial" w:hAnsi="Arial" w:cs="Arial"/>
          <w:b w:val="0"/>
          <w:caps/>
          <w:sz w:val="20"/>
          <w:szCs w:val="20"/>
          <w:lang w:val="hu-HU" w:eastAsia="en-GB"/>
        </w:rPr>
        <w:t>–</w:t>
      </w:r>
      <w:r w:rsidR="0038658B" w:rsidRPr="00991384">
        <w:rPr>
          <w:rFonts w:ascii="Arial" w:hAnsi="Arial" w:cs="Arial"/>
          <w:iCs/>
          <w:snapToGrid w:val="0"/>
          <w:sz w:val="20"/>
          <w:szCs w:val="20"/>
        </w:rPr>
        <w:t xml:space="preserve"> </w:t>
      </w:r>
      <w:r w:rsidR="00A86E6B" w:rsidRPr="00991384">
        <w:rPr>
          <w:rFonts w:ascii="Arial" w:hAnsi="Arial" w:cs="Arial"/>
          <w:iCs/>
          <w:snapToGrid w:val="0"/>
          <w:sz w:val="20"/>
          <w:szCs w:val="20"/>
        </w:rPr>
        <w:t>SAJÁT TŐKE</w:t>
      </w:r>
      <w:r w:rsidR="0038658B"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39430C9D" w14:textId="77777777" w:rsidR="0038658B" w:rsidRPr="00991384" w:rsidRDefault="0038658B" w:rsidP="0038658B">
      <w:pPr>
        <w:ind w:left="792"/>
        <w:jc w:val="both"/>
        <w:rPr>
          <w:rFonts w:ascii="Arial" w:hAnsi="Arial" w:cs="Arial"/>
          <w:b/>
          <w:sz w:val="20"/>
          <w:szCs w:val="20"/>
          <w:lang w:val="x-none" w:eastAsia="x-none"/>
        </w:rPr>
      </w:pPr>
    </w:p>
    <w:bookmarkEnd w:id="110"/>
    <w:p w14:paraId="5C47B741" w14:textId="77777777"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előírásai értelmében a tőkeinstrumentumok azok a pénzügyi instrumentumok, amelyeket az </w:t>
      </w:r>
      <w:r w:rsidR="00877047" w:rsidRPr="00991384">
        <w:rPr>
          <w:rFonts w:ascii="Arial" w:hAnsi="Arial" w:cs="Arial"/>
          <w:sz w:val="20"/>
          <w:szCs w:val="20"/>
          <w:lang w:val="en-GB" w:eastAsia="en-GB"/>
        </w:rPr>
        <w:t>I</w:t>
      </w:r>
      <w:r w:rsidRPr="00991384">
        <w:rPr>
          <w:rFonts w:ascii="Arial" w:hAnsi="Arial" w:cs="Arial"/>
          <w:sz w:val="20"/>
          <w:szCs w:val="20"/>
          <w:lang w:val="en-GB" w:eastAsia="en-GB"/>
        </w:rPr>
        <w:t>AS 32 annak minősít.</w:t>
      </w:r>
    </w:p>
    <w:p w14:paraId="464E18BF" w14:textId="612C2570" w:rsidR="00F32E64" w:rsidRPr="00991384" w:rsidRDefault="00F32E64"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Pr="00991384">
        <w:rPr>
          <w:rFonts w:ascii="Arial" w:hAnsi="Arial" w:cs="Arial"/>
          <w:b/>
          <w:sz w:val="20"/>
          <w:szCs w:val="20"/>
          <w:lang w:val="en-GB" w:eastAsia="en-GB"/>
        </w:rPr>
        <w:t>1</w:t>
      </w:r>
      <w:r w:rsidR="00E70FB1" w:rsidRPr="00991384">
        <w:rPr>
          <w:rFonts w:ascii="Arial" w:hAnsi="Arial" w:cs="Arial"/>
          <w:b/>
          <w:sz w:val="20"/>
          <w:szCs w:val="20"/>
          <w:lang w:val="en-GB" w:eastAsia="en-GB"/>
        </w:rPr>
        <w:t>1</w:t>
      </w:r>
      <w:r w:rsidRPr="00991384">
        <w:rPr>
          <w:rFonts w:ascii="Arial" w:hAnsi="Arial" w:cs="Arial"/>
          <w:b/>
          <w:sz w:val="20"/>
          <w:szCs w:val="20"/>
          <w:lang w:val="en-GB" w:eastAsia="en-GB"/>
        </w:rPr>
        <w:t xml:space="preserve"> Befizetett jegyzett tőke</w:t>
      </w:r>
      <w:r w:rsidRPr="00991384">
        <w:rPr>
          <w:rFonts w:ascii="Arial" w:hAnsi="Arial" w:cs="Arial"/>
          <w:sz w:val="20"/>
          <w:szCs w:val="20"/>
          <w:lang w:val="en-GB" w:eastAsia="en-GB"/>
        </w:rPr>
        <w:t xml:space="preserve"> </w:t>
      </w:r>
      <w:r w:rsidR="006516B6" w:rsidRPr="00991384">
        <w:rPr>
          <w:rFonts w:ascii="Arial" w:hAnsi="Arial" w:cs="Arial"/>
          <w:sz w:val="20"/>
          <w:szCs w:val="20"/>
          <w:lang w:val="en-GB" w:eastAsia="en-GB"/>
        </w:rPr>
        <w:t xml:space="preserve">a tulajdonosok által </w:t>
      </w:r>
      <w:r w:rsidRPr="00991384">
        <w:rPr>
          <w:rFonts w:ascii="Arial" w:hAnsi="Arial" w:cs="Arial"/>
          <w:sz w:val="20"/>
          <w:szCs w:val="20"/>
          <w:lang w:val="en-GB" w:eastAsia="en-GB"/>
        </w:rPr>
        <w:t xml:space="preserve">teljesen befizetett, tőkeinstrumentumnak minősülő </w:t>
      </w:r>
      <w:r w:rsidR="008A0FD2" w:rsidRPr="00991384">
        <w:rPr>
          <w:rFonts w:ascii="Arial" w:hAnsi="Arial" w:cs="Arial"/>
          <w:sz w:val="20"/>
          <w:szCs w:val="20"/>
          <w:lang w:val="en-GB" w:eastAsia="en-GB"/>
        </w:rPr>
        <w:t>instrumentum</w:t>
      </w:r>
      <w:r w:rsidR="00D86B4D" w:rsidRPr="00991384">
        <w:rPr>
          <w:rFonts w:ascii="Arial" w:hAnsi="Arial" w:cs="Arial"/>
          <w:sz w:val="20"/>
          <w:szCs w:val="20"/>
          <w:lang w:val="en-GB" w:eastAsia="en-GB"/>
        </w:rPr>
        <w:t>ok</w:t>
      </w:r>
      <w:r w:rsidR="00E70FB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törzsrészvények, bizonyos elsőbbségi részvények) </w:t>
      </w:r>
      <w:r w:rsidR="000C361B" w:rsidRPr="00991384">
        <w:rPr>
          <w:rFonts w:ascii="Arial" w:hAnsi="Arial" w:cs="Arial"/>
          <w:sz w:val="20"/>
          <w:szCs w:val="20"/>
          <w:lang w:val="en-GB" w:eastAsia="en-GB"/>
        </w:rPr>
        <w:t>összege.</w:t>
      </w:r>
    </w:p>
    <w:p w14:paraId="3D1832F3" w14:textId="75A517F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12</w:t>
      </w:r>
      <w:r w:rsidR="00B05F8E" w:rsidRPr="00991384">
        <w:rPr>
          <w:rFonts w:ascii="Arial" w:hAnsi="Arial" w:cs="Arial"/>
          <w:b/>
          <w:sz w:val="20"/>
          <w:szCs w:val="20"/>
          <w:lang w:val="en-GB" w:eastAsia="en-GB"/>
        </w:rPr>
        <w:t xml:space="preserve"> </w:t>
      </w:r>
      <w:r w:rsidRPr="00991384">
        <w:rPr>
          <w:rFonts w:ascii="Arial" w:hAnsi="Arial" w:cs="Arial"/>
          <w:b/>
          <w:sz w:val="20"/>
          <w:szCs w:val="20"/>
          <w:lang w:val="en-GB" w:eastAsia="en-GB"/>
        </w:rPr>
        <w:t>Jegyzett, de még be nem fizetett tőke</w:t>
      </w:r>
      <w:r w:rsidRPr="00991384">
        <w:rPr>
          <w:rFonts w:ascii="Arial" w:hAnsi="Arial" w:cs="Arial"/>
          <w:sz w:val="20"/>
          <w:szCs w:val="20"/>
          <w:lang w:val="en-GB" w:eastAsia="en-GB"/>
        </w:rPr>
        <w:t xml:space="preserve"> tartalmazza a</w:t>
      </w:r>
      <w:r w:rsidR="00A51101" w:rsidRPr="00991384">
        <w:rPr>
          <w:rFonts w:ascii="Arial" w:hAnsi="Arial" w:cs="Arial"/>
          <w:sz w:val="20"/>
          <w:szCs w:val="20"/>
          <w:lang w:val="en-GB" w:eastAsia="en-GB"/>
        </w:rPr>
        <w:t>z adatszolgáltató á</w:t>
      </w:r>
      <w:r w:rsidR="008A0FD2" w:rsidRPr="00991384">
        <w:rPr>
          <w:rFonts w:ascii="Arial" w:hAnsi="Arial" w:cs="Arial"/>
          <w:sz w:val="20"/>
          <w:szCs w:val="20"/>
          <w:lang w:val="en-GB" w:eastAsia="en-GB"/>
        </w:rPr>
        <w:t>ltal kibocsátott</w:t>
      </w:r>
      <w:r w:rsidR="00A51101"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tőkeinstrument</w:t>
      </w:r>
      <w:r w:rsidR="00A51101" w:rsidRPr="00991384">
        <w:rPr>
          <w:rFonts w:ascii="Arial" w:hAnsi="Arial" w:cs="Arial"/>
          <w:sz w:val="20"/>
          <w:szCs w:val="20"/>
          <w:lang w:val="en-GB" w:eastAsia="en-GB"/>
        </w:rPr>
        <w:t>um</w:t>
      </w:r>
      <w:r w:rsidR="008A0FD2" w:rsidRPr="00991384">
        <w:rPr>
          <w:rFonts w:ascii="Arial" w:hAnsi="Arial" w:cs="Arial"/>
          <w:sz w:val="20"/>
          <w:szCs w:val="20"/>
          <w:lang w:val="en-GB" w:eastAsia="en-GB"/>
        </w:rPr>
        <w:t xml:space="preserve">nak </w:t>
      </w:r>
      <w:r w:rsidRPr="00991384">
        <w:rPr>
          <w:rFonts w:ascii="Arial" w:hAnsi="Arial" w:cs="Arial"/>
          <w:sz w:val="20"/>
          <w:szCs w:val="20"/>
          <w:lang w:val="en-GB" w:eastAsia="en-GB"/>
        </w:rPr>
        <w:t>a könyv szerinti értékét, amelyet a részvényesek már lejegyeztek, de az adatszolgáltatás vonatkozási időpontjában még nem fizettek be.</w:t>
      </w:r>
    </w:p>
    <w:p w14:paraId="64676CC4" w14:textId="5D5225A8"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B05F8E" w:rsidRPr="00991384">
        <w:rPr>
          <w:rFonts w:ascii="Arial" w:hAnsi="Arial" w:cs="Arial"/>
          <w:sz w:val="20"/>
          <w:szCs w:val="20"/>
          <w:lang w:val="en-GB" w:eastAsia="en-GB"/>
        </w:rPr>
        <w:t xml:space="preserve">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B05F8E" w:rsidRPr="00991384">
        <w:rPr>
          <w:rFonts w:ascii="Arial" w:hAnsi="Arial" w:cs="Arial"/>
          <w:b/>
          <w:sz w:val="20"/>
          <w:szCs w:val="20"/>
          <w:lang w:val="en-GB" w:eastAsia="en-GB"/>
        </w:rPr>
        <w:t xml:space="preserve">31 </w:t>
      </w:r>
      <w:proofErr w:type="spellStart"/>
      <w:r w:rsidR="00164BAB" w:rsidRPr="00991384">
        <w:rPr>
          <w:rFonts w:ascii="Arial" w:hAnsi="Arial" w:cs="Arial"/>
          <w:b/>
          <w:sz w:val="20"/>
          <w:szCs w:val="20"/>
          <w:lang w:val="en-GB" w:eastAsia="en-GB"/>
        </w:rPr>
        <w:t>Ö</w:t>
      </w:r>
      <w:r w:rsidRPr="00991384">
        <w:rPr>
          <w:rFonts w:ascii="Arial" w:hAnsi="Arial" w:cs="Arial"/>
          <w:b/>
          <w:sz w:val="20"/>
          <w:szCs w:val="20"/>
          <w:lang w:val="en-GB" w:eastAsia="en-GB"/>
        </w:rPr>
        <w:t>sszetett</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pénzügyi</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instrumentumok</w:t>
      </w:r>
      <w:proofErr w:type="spellEnd"/>
      <w:r w:rsidRPr="00991384">
        <w:rPr>
          <w:rFonts w:ascii="Arial" w:hAnsi="Arial" w:cs="Arial"/>
          <w:b/>
          <w:sz w:val="20"/>
          <w:szCs w:val="20"/>
          <w:lang w:val="en-GB" w:eastAsia="en-GB"/>
        </w:rPr>
        <w:t xml:space="preserve"> </w:t>
      </w:r>
      <w:proofErr w:type="spellStart"/>
      <w:r w:rsidR="00AF32B7" w:rsidRPr="00176C79">
        <w:rPr>
          <w:rFonts w:ascii="Arial" w:hAnsi="Arial" w:cs="Arial"/>
          <w:b/>
          <w:sz w:val="20"/>
          <w:szCs w:val="20"/>
          <w:lang w:val="en-GB" w:eastAsia="en-GB"/>
        </w:rPr>
        <w:t>tőkerésze</w:t>
      </w:r>
      <w:proofErr w:type="spellEnd"/>
      <w:r w:rsidR="00B05F8E" w:rsidRPr="00176C79">
        <w:rPr>
          <w:rFonts w:ascii="Arial" w:hAnsi="Arial" w:cs="Arial"/>
          <w:sz w:val="20"/>
          <w:szCs w:val="20"/>
          <w:lang w:val="en-GB" w:eastAsia="en-GB"/>
        </w:rPr>
        <w:t xml:space="preserve"> </w:t>
      </w:r>
      <w:proofErr w:type="spellStart"/>
      <w:r w:rsidR="00B05F8E" w:rsidRPr="00176C79">
        <w:rPr>
          <w:rFonts w:ascii="Arial" w:hAnsi="Arial" w:cs="Arial"/>
          <w:sz w:val="20"/>
          <w:szCs w:val="20"/>
          <w:lang w:val="en-GB" w:eastAsia="en-GB"/>
        </w:rPr>
        <w:t>t</w:t>
      </w:r>
      <w:r w:rsidR="00B05F8E" w:rsidRPr="00991384">
        <w:rPr>
          <w:rFonts w:ascii="Arial" w:hAnsi="Arial" w:cs="Arial"/>
          <w:sz w:val="20"/>
          <w:szCs w:val="20"/>
          <w:lang w:val="en-GB" w:eastAsia="en-GB"/>
        </w:rPr>
        <w:t>artalmazza</w:t>
      </w:r>
      <w:proofErr w:type="spellEnd"/>
      <w:r w:rsidR="00B05F8E" w:rsidRPr="00991384">
        <w:rPr>
          <w:rFonts w:ascii="Arial" w:hAnsi="Arial" w:cs="Arial"/>
          <w:sz w:val="20"/>
          <w:szCs w:val="20"/>
          <w:lang w:val="en-GB" w:eastAsia="en-GB"/>
        </w:rPr>
        <w:t xml:space="preserve"> </w:t>
      </w:r>
      <w:proofErr w:type="spellStart"/>
      <w:r w:rsidR="00B05F8E" w:rsidRPr="00991384">
        <w:rPr>
          <w:rFonts w:ascii="Arial" w:hAnsi="Arial" w:cs="Arial"/>
          <w:sz w:val="20"/>
          <w:szCs w:val="20"/>
          <w:lang w:val="en-GB" w:eastAsia="en-GB"/>
        </w:rPr>
        <w:t>a</w:t>
      </w:r>
      <w:r w:rsidR="00A51101" w:rsidRPr="00991384">
        <w:rPr>
          <w:rFonts w:ascii="Arial" w:hAnsi="Arial" w:cs="Arial"/>
          <w:sz w:val="20"/>
          <w:szCs w:val="20"/>
          <w:lang w:val="en-GB" w:eastAsia="en-GB"/>
        </w:rPr>
        <w:t>z</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adatszolgáltató</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ál</w:t>
      </w:r>
      <w:r w:rsidRPr="00991384">
        <w:rPr>
          <w:rFonts w:ascii="Arial" w:hAnsi="Arial" w:cs="Arial"/>
          <w:sz w:val="20"/>
          <w:szCs w:val="20"/>
          <w:lang w:val="en-GB" w:eastAsia="en-GB"/>
        </w:rPr>
        <w:t>tal</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kibocsátott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összetett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pénzügyi</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instrumentumok</w:t>
      </w:r>
      <w:proofErr w:type="spellEnd"/>
      <w:r w:rsidRPr="00991384">
        <w:rPr>
          <w:rFonts w:ascii="Arial" w:hAnsi="Arial" w:cs="Arial"/>
          <w:sz w:val="20"/>
          <w:szCs w:val="20"/>
          <w:lang w:val="en-GB" w:eastAsia="en-GB"/>
        </w:rPr>
        <w:t xml:space="preserve"> (</w:t>
      </w:r>
      <w:r w:rsidR="00B05F8E" w:rsidRPr="00991384">
        <w:rPr>
          <w:rFonts w:ascii="Arial" w:hAnsi="Arial" w:cs="Arial"/>
          <w:sz w:val="20"/>
          <w:szCs w:val="20"/>
          <w:lang w:val="en-GB" w:eastAsia="en-GB"/>
        </w:rPr>
        <w:t>IAS 32 28</w:t>
      </w:r>
      <w:r w:rsidR="00941DB7">
        <w:rPr>
          <w:rFonts w:ascii="Arial" w:hAnsi="Arial" w:cs="Arial"/>
          <w:sz w:val="20"/>
          <w:szCs w:val="20"/>
          <w:lang w:val="en-GB" w:eastAsia="en-GB"/>
        </w:rPr>
        <w:t>–</w:t>
      </w:r>
      <w:r w:rsidR="00B05F8E" w:rsidRPr="00991384">
        <w:rPr>
          <w:rFonts w:ascii="Arial" w:hAnsi="Arial" w:cs="Arial"/>
          <w:sz w:val="20"/>
          <w:szCs w:val="20"/>
          <w:lang w:val="en-GB" w:eastAsia="en-GB"/>
        </w:rPr>
        <w:t>32</w:t>
      </w:r>
      <w:r w:rsidR="00DC7D85">
        <w:rPr>
          <w:rFonts w:ascii="Arial" w:hAnsi="Arial" w:cs="Arial"/>
          <w:sz w:val="20"/>
          <w:szCs w:val="20"/>
          <w:lang w:val="en-GB" w:eastAsia="en-GB"/>
        </w:rPr>
        <w:t>.</w:t>
      </w:r>
      <w:r w:rsidR="00B05F8E" w:rsidRPr="00991384">
        <w:rPr>
          <w:rFonts w:ascii="Arial" w:hAnsi="Arial" w:cs="Arial"/>
          <w:sz w:val="20"/>
          <w:szCs w:val="20"/>
          <w:lang w:val="en-GB" w:eastAsia="en-GB"/>
        </w:rPr>
        <w:t xml:space="preserve"> bekezdés</w:t>
      </w:r>
      <w:r w:rsidR="00DC7D85">
        <w:rPr>
          <w:rFonts w:ascii="Arial" w:hAnsi="Arial" w:cs="Arial"/>
          <w:sz w:val="20"/>
          <w:szCs w:val="20"/>
          <w:lang w:val="en-GB" w:eastAsia="en-GB"/>
        </w:rPr>
        <w:t>e</w:t>
      </w:r>
      <w:r w:rsidR="00B05F8E"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sajáttőke-elemét, ha </w:t>
      </w:r>
      <w:r w:rsidR="00A51101" w:rsidRPr="00991384">
        <w:rPr>
          <w:rFonts w:ascii="Arial" w:hAnsi="Arial" w:cs="Arial"/>
          <w:sz w:val="20"/>
          <w:szCs w:val="20"/>
          <w:lang w:val="en-GB" w:eastAsia="en-GB"/>
        </w:rPr>
        <w:t xml:space="preserve">a </w:t>
      </w:r>
      <w:r w:rsidRPr="00991384">
        <w:rPr>
          <w:rFonts w:ascii="Arial" w:hAnsi="Arial" w:cs="Arial"/>
          <w:sz w:val="20"/>
          <w:szCs w:val="20"/>
          <w:lang w:val="en-GB" w:eastAsia="en-GB"/>
        </w:rPr>
        <w:t>vonatkozó számviteli szabályozás szerint</w:t>
      </w:r>
      <w:r w:rsidR="00A51101" w:rsidRPr="00991384">
        <w:rPr>
          <w:rFonts w:ascii="Arial" w:hAnsi="Arial" w:cs="Arial"/>
          <w:sz w:val="20"/>
          <w:szCs w:val="20"/>
          <w:lang w:val="en-GB" w:eastAsia="en-GB"/>
        </w:rPr>
        <w:t xml:space="preserve"> az</w:t>
      </w:r>
      <w:r w:rsidRPr="00991384">
        <w:rPr>
          <w:rFonts w:ascii="Arial" w:hAnsi="Arial" w:cs="Arial"/>
          <w:sz w:val="20"/>
          <w:szCs w:val="20"/>
          <w:lang w:val="en-GB" w:eastAsia="en-GB"/>
        </w:rPr>
        <w:t xml:space="preserve"> el van különítve.</w:t>
      </w:r>
    </w:p>
    <w:p w14:paraId="6EC488E5" w14:textId="32CEF47F" w:rsidR="004076F2"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164BAB" w:rsidRPr="00991384">
        <w:rPr>
          <w:rFonts w:ascii="Arial" w:hAnsi="Arial" w:cs="Arial"/>
          <w:sz w:val="20"/>
          <w:szCs w:val="20"/>
          <w:lang w:val="en-GB" w:eastAsia="en-GB"/>
        </w:rPr>
        <w:t xml:space="preserve"> </w:t>
      </w:r>
      <w:r w:rsidR="00164BAB"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164BAB" w:rsidRPr="00991384">
        <w:rPr>
          <w:rFonts w:ascii="Arial" w:hAnsi="Arial" w:cs="Arial"/>
          <w:b/>
          <w:sz w:val="20"/>
          <w:szCs w:val="20"/>
          <w:lang w:val="en-GB" w:eastAsia="en-GB"/>
        </w:rPr>
        <w:t xml:space="preserve">32 </w:t>
      </w:r>
      <w:r w:rsidRPr="00991384">
        <w:rPr>
          <w:rFonts w:ascii="Arial" w:hAnsi="Arial" w:cs="Arial"/>
          <w:b/>
          <w:sz w:val="20"/>
          <w:szCs w:val="20"/>
          <w:lang w:val="en-GB" w:eastAsia="en-GB"/>
        </w:rPr>
        <w:t>Egyéb kibocsátott tulajdoni részesedést megtestesítő instrumentumok</w:t>
      </w:r>
      <w:r w:rsidRPr="00991384">
        <w:rPr>
          <w:rFonts w:ascii="Arial" w:hAnsi="Arial" w:cs="Arial"/>
          <w:sz w:val="20"/>
          <w:szCs w:val="20"/>
          <w:lang w:val="en-GB" w:eastAsia="en-GB"/>
        </w:rPr>
        <w:t xml:space="preserve"> közé tartoznak azok a tulajdoni részesedést megtestesítő instrumentumok, amelyek pénzügyi instrumentumok, kivéve </w:t>
      </w:r>
      <w:r w:rsidR="00A51101" w:rsidRPr="00991384">
        <w:rPr>
          <w:rFonts w:ascii="Arial" w:hAnsi="Arial" w:cs="Arial"/>
          <w:sz w:val="20"/>
          <w:szCs w:val="20"/>
          <w:lang w:val="en-GB" w:eastAsia="en-GB"/>
        </w:rPr>
        <w:t xml:space="preserve">az </w:t>
      </w:r>
      <w:r w:rsidR="008A0FD2" w:rsidRPr="00991384">
        <w:rPr>
          <w:rFonts w:ascii="Arial" w:hAnsi="Arial" w:cs="Arial"/>
          <w:sz w:val="20"/>
          <w:szCs w:val="20"/>
          <w:lang w:val="en-GB" w:eastAsia="en-GB"/>
        </w:rPr>
        <w:t xml:space="preserve">előzőkben </w:t>
      </w:r>
      <w:r w:rsidR="004076F2" w:rsidRPr="00991384">
        <w:rPr>
          <w:rFonts w:ascii="Arial" w:hAnsi="Arial" w:cs="Arial"/>
          <w:sz w:val="20"/>
          <w:szCs w:val="20"/>
          <w:lang w:val="en-GB" w:eastAsia="en-GB"/>
        </w:rPr>
        <w:t>nevesített tőkeinstrumentumokat.</w:t>
      </w:r>
    </w:p>
    <w:p w14:paraId="04C4B667" w14:textId="4886711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E70FB1" w:rsidRPr="00991384">
        <w:rPr>
          <w:rFonts w:ascii="Arial" w:hAnsi="Arial" w:cs="Arial"/>
          <w:sz w:val="20"/>
          <w:szCs w:val="20"/>
          <w:lang w:val="en-GB" w:eastAsia="en-GB"/>
        </w:rPr>
        <w:t xml:space="preserve"> </w:t>
      </w:r>
      <w:r w:rsidR="00E70FB1"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 xml:space="preserve">4 </w:t>
      </w:r>
      <w:r w:rsidRPr="00991384">
        <w:rPr>
          <w:rFonts w:ascii="Arial" w:hAnsi="Arial" w:cs="Arial"/>
          <w:b/>
          <w:sz w:val="20"/>
          <w:szCs w:val="20"/>
          <w:lang w:val="en-GB" w:eastAsia="en-GB"/>
        </w:rPr>
        <w:t>Egyéb tőke</w:t>
      </w:r>
      <w:r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 xml:space="preserve">soron külön kell bemutatni az </w:t>
      </w:r>
      <w:r w:rsidRPr="00991384">
        <w:rPr>
          <w:rFonts w:ascii="Arial" w:hAnsi="Arial" w:cs="Arial"/>
          <w:sz w:val="20"/>
          <w:szCs w:val="20"/>
          <w:lang w:val="en-GB" w:eastAsia="en-GB"/>
        </w:rPr>
        <w:t xml:space="preserve">összes olyan tulajdoni részesedést megtestesítő instrumentumot, amely nem pénzügyi instrumentum, </w:t>
      </w:r>
      <w:r w:rsidR="00EC2D74" w:rsidRPr="00991384">
        <w:rPr>
          <w:rFonts w:ascii="Arial" w:hAnsi="Arial" w:cs="Arial"/>
          <w:sz w:val="20"/>
          <w:szCs w:val="20"/>
          <w:lang w:val="en-GB" w:eastAsia="en-GB"/>
        </w:rPr>
        <w:t>ideértve</w:t>
      </w:r>
      <w:r w:rsidRPr="00991384">
        <w:rPr>
          <w:rFonts w:ascii="Arial" w:hAnsi="Arial" w:cs="Arial"/>
          <w:sz w:val="20"/>
          <w:szCs w:val="20"/>
          <w:lang w:val="en-GB" w:eastAsia="en-GB"/>
        </w:rPr>
        <w:t xml:space="preserve"> a tőkeinstrumentumban teljesített részvényalapú kifizetési ügyleteket </w:t>
      </w:r>
      <w:r w:rsidR="004076F2" w:rsidRPr="00991384">
        <w:rPr>
          <w:rFonts w:ascii="Arial" w:hAnsi="Arial" w:cs="Arial"/>
          <w:sz w:val="20"/>
          <w:szCs w:val="20"/>
          <w:lang w:val="en-GB" w:eastAsia="en-GB"/>
        </w:rPr>
        <w:t>(</w:t>
      </w:r>
      <w:r w:rsidRPr="00991384">
        <w:rPr>
          <w:rFonts w:ascii="Arial" w:hAnsi="Arial" w:cs="Arial"/>
          <w:sz w:val="20"/>
          <w:szCs w:val="20"/>
          <w:lang w:val="en-GB" w:eastAsia="en-GB"/>
        </w:rPr>
        <w:t>IFRS 2 10. bekezdése</w:t>
      </w:r>
      <w:r w:rsidR="004076F2" w:rsidRPr="00991384">
        <w:rPr>
          <w:rFonts w:ascii="Arial" w:hAnsi="Arial" w:cs="Arial"/>
          <w:sz w:val="20"/>
          <w:szCs w:val="20"/>
          <w:lang w:val="en-GB" w:eastAsia="en-GB"/>
        </w:rPr>
        <w:t>)</w:t>
      </w:r>
      <w:r w:rsidR="00EC2D74" w:rsidRPr="00991384">
        <w:rPr>
          <w:rFonts w:ascii="Arial" w:hAnsi="Arial" w:cs="Arial"/>
          <w:sz w:val="20"/>
          <w:szCs w:val="20"/>
          <w:lang w:val="en-GB" w:eastAsia="en-GB"/>
        </w:rPr>
        <w:t xml:space="preserve"> is</w:t>
      </w:r>
      <w:r w:rsidRPr="00991384">
        <w:rPr>
          <w:rFonts w:ascii="Arial" w:hAnsi="Arial" w:cs="Arial"/>
          <w:sz w:val="20"/>
          <w:szCs w:val="20"/>
          <w:lang w:val="en-GB" w:eastAsia="en-GB"/>
        </w:rPr>
        <w:t>.</w:t>
      </w:r>
    </w:p>
    <w:p w14:paraId="09962E9D" w14:textId="4079DF39"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4076F2" w:rsidRPr="00991384">
        <w:rPr>
          <w:rFonts w:ascii="Arial" w:hAnsi="Arial" w:cs="Arial"/>
          <w:sz w:val="20"/>
          <w:szCs w:val="20"/>
          <w:lang w:val="en-GB" w:eastAsia="en-GB"/>
        </w:rPr>
        <w:t xml:space="preserve"> </w:t>
      </w:r>
      <w:r w:rsidR="004076F2"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w:t>
      </w:r>
      <w:r w:rsidR="004076F2" w:rsidRPr="00991384">
        <w:rPr>
          <w:rFonts w:ascii="Arial" w:hAnsi="Arial" w:cs="Arial"/>
          <w:b/>
          <w:sz w:val="20"/>
          <w:szCs w:val="20"/>
          <w:lang w:val="en-GB" w:eastAsia="en-GB"/>
        </w:rPr>
        <w:t>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5</w:t>
      </w:r>
      <w:r w:rsidRPr="00991384">
        <w:rPr>
          <w:rFonts w:ascii="Arial" w:hAnsi="Arial" w:cs="Arial"/>
          <w:b/>
          <w:sz w:val="20"/>
          <w:szCs w:val="20"/>
          <w:lang w:val="en-GB" w:eastAsia="en-GB"/>
        </w:rPr>
        <w:t xml:space="preserve"> Átértékelési tartalék (IFRS-</w:t>
      </w:r>
      <w:r w:rsidR="00D21692" w:rsidRPr="00991384">
        <w:rPr>
          <w:rFonts w:ascii="Arial" w:hAnsi="Arial" w:cs="Arial"/>
          <w:b/>
          <w:sz w:val="20"/>
          <w:szCs w:val="20"/>
          <w:lang w:val="en-GB" w:eastAsia="en-GB"/>
        </w:rPr>
        <w:t>ek</w:t>
      </w:r>
      <w:r w:rsidRPr="00991384">
        <w:rPr>
          <w:rFonts w:ascii="Arial" w:hAnsi="Arial" w:cs="Arial"/>
          <w:b/>
          <w:sz w:val="20"/>
          <w:szCs w:val="20"/>
          <w:lang w:val="en-GB" w:eastAsia="en-GB"/>
        </w:rPr>
        <w:t>re való áttéréskor)</w:t>
      </w:r>
      <w:r w:rsidRPr="00991384">
        <w:rPr>
          <w:rFonts w:ascii="Arial" w:hAnsi="Arial" w:cs="Arial"/>
          <w:sz w:val="20"/>
          <w:szCs w:val="20"/>
          <w:lang w:val="en-GB" w:eastAsia="en-GB"/>
        </w:rPr>
        <w:t xml:space="preserve"> 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első alkalmazásából eredő tartalékok összegét tartalmazza, amelyeket nem oldottak fel más típusú tartalékok javára</w:t>
      </w:r>
      <w:r w:rsidR="007C62CF">
        <w:rPr>
          <w:rFonts w:ascii="Arial" w:hAnsi="Arial" w:cs="Arial"/>
          <w:sz w:val="20"/>
          <w:szCs w:val="20"/>
          <w:lang w:val="en-GB" w:eastAsia="en-GB"/>
        </w:rPr>
        <w:t xml:space="preserve"> (IFRS</w:t>
      </w:r>
      <w:r w:rsidR="00C41141">
        <w:rPr>
          <w:rFonts w:ascii="Arial" w:hAnsi="Arial" w:cs="Arial"/>
          <w:sz w:val="20"/>
          <w:szCs w:val="20"/>
          <w:lang w:val="en-GB" w:eastAsia="en-GB"/>
        </w:rPr>
        <w:t xml:space="preserve"> </w:t>
      </w:r>
      <w:r w:rsidR="007C62CF">
        <w:rPr>
          <w:rFonts w:ascii="Arial" w:hAnsi="Arial" w:cs="Arial"/>
          <w:sz w:val="20"/>
          <w:szCs w:val="20"/>
          <w:lang w:val="en-GB" w:eastAsia="en-GB"/>
        </w:rPr>
        <w:t>1 30</w:t>
      </w:r>
      <w:r w:rsidR="00C41141">
        <w:rPr>
          <w:rFonts w:ascii="Arial" w:hAnsi="Arial" w:cs="Arial"/>
          <w:sz w:val="20"/>
          <w:szCs w:val="20"/>
          <w:lang w:val="en-GB" w:eastAsia="en-GB"/>
        </w:rPr>
        <w:t>.</w:t>
      </w:r>
      <w:r w:rsidR="007C62CF">
        <w:rPr>
          <w:rFonts w:ascii="Arial" w:hAnsi="Arial" w:cs="Arial"/>
          <w:sz w:val="20"/>
          <w:szCs w:val="20"/>
          <w:lang w:val="en-GB" w:eastAsia="en-GB"/>
        </w:rPr>
        <w:t xml:space="preserve"> </w:t>
      </w:r>
      <w:proofErr w:type="spellStart"/>
      <w:r w:rsidR="007C62CF">
        <w:rPr>
          <w:rFonts w:ascii="Arial" w:hAnsi="Arial" w:cs="Arial"/>
          <w:sz w:val="20"/>
          <w:szCs w:val="20"/>
          <w:lang w:val="en-GB" w:eastAsia="en-GB"/>
        </w:rPr>
        <w:t>bekezdése</w:t>
      </w:r>
      <w:proofErr w:type="spellEnd"/>
      <w:r w:rsidR="007C62CF">
        <w:rPr>
          <w:rFonts w:ascii="Arial" w:hAnsi="Arial" w:cs="Arial"/>
          <w:sz w:val="20"/>
          <w:szCs w:val="20"/>
          <w:lang w:val="en-GB" w:eastAsia="en-GB"/>
        </w:rPr>
        <w:t>, D5</w:t>
      </w:r>
      <w:r w:rsidR="00941DB7">
        <w:rPr>
          <w:rFonts w:ascii="Arial" w:hAnsi="Arial" w:cs="Arial"/>
          <w:sz w:val="20"/>
          <w:szCs w:val="20"/>
          <w:lang w:val="en-GB" w:eastAsia="en-GB"/>
        </w:rPr>
        <w:t>–</w:t>
      </w:r>
      <w:r w:rsidR="007C62CF">
        <w:rPr>
          <w:rFonts w:ascii="Arial" w:hAnsi="Arial" w:cs="Arial"/>
          <w:sz w:val="20"/>
          <w:szCs w:val="20"/>
          <w:lang w:val="en-GB" w:eastAsia="en-GB"/>
        </w:rPr>
        <w:t>D8. bekezdése)</w:t>
      </w:r>
      <w:r w:rsidRPr="00991384">
        <w:rPr>
          <w:rFonts w:ascii="Arial" w:hAnsi="Arial" w:cs="Arial"/>
          <w:sz w:val="20"/>
          <w:szCs w:val="20"/>
          <w:lang w:val="en-GB" w:eastAsia="en-GB"/>
        </w:rPr>
        <w:t>.</w:t>
      </w:r>
    </w:p>
    <w:p w14:paraId="6187026B" w14:textId="4125E8AB" w:rsidR="00D86B4D" w:rsidRPr="00991384" w:rsidRDefault="00CF1E5E" w:rsidP="00C17F9F">
      <w:pPr>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Halmozott egyéb átfogó jövedel</w:t>
      </w:r>
      <w:r w:rsidR="00A75713" w:rsidRPr="00991384">
        <w:rPr>
          <w:rFonts w:ascii="Arial" w:hAnsi="Arial" w:cs="Arial"/>
          <w:b/>
          <w:sz w:val="20"/>
          <w:szCs w:val="20"/>
          <w:lang w:val="en-GB" w:eastAsia="en-GB"/>
        </w:rPr>
        <w:t>met</w:t>
      </w:r>
      <w:r w:rsidRPr="00991384">
        <w:rPr>
          <w:rFonts w:ascii="Arial" w:hAnsi="Arial" w:cs="Arial"/>
          <w:sz w:val="20"/>
          <w:szCs w:val="20"/>
          <w:lang w:val="en-GB" w:eastAsia="en-GB"/>
        </w:rPr>
        <w:t xml:space="preserve"> </w:t>
      </w:r>
      <w:r w:rsidR="00A75713"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A75713" w:rsidRPr="00991384">
        <w:rPr>
          <w:rFonts w:ascii="Arial" w:hAnsi="Arial" w:cs="Arial"/>
          <w:b/>
          <w:sz w:val="20"/>
          <w:szCs w:val="20"/>
          <w:lang w:val="en-GB" w:eastAsia="en-GB"/>
        </w:rPr>
        <w:t xml:space="preserve">6 </w:t>
      </w:r>
      <w:r w:rsidRPr="00991384">
        <w:rPr>
          <w:rFonts w:ascii="Arial" w:hAnsi="Arial" w:cs="Arial"/>
          <w:sz w:val="20"/>
          <w:szCs w:val="20"/>
          <w:lang w:val="en-GB" w:eastAsia="en-GB"/>
        </w:rPr>
        <w:t>soron kell bemutatni az IAS 1 szerinti tartalommal</w:t>
      </w:r>
      <w:r w:rsidR="00D86B4D" w:rsidRPr="00991384">
        <w:rPr>
          <w:rFonts w:ascii="Arial" w:hAnsi="Arial" w:cs="Arial"/>
          <w:sz w:val="20"/>
          <w:szCs w:val="20"/>
          <w:lang w:val="en-GB" w:eastAsia="en-GB"/>
        </w:rPr>
        <w:t xml:space="preserve">, az eredménybe átsorolható és nem átsorolható megbontásban. </w:t>
      </w:r>
    </w:p>
    <w:p w14:paraId="1374A45B" w14:textId="77777777" w:rsidR="00EC2D74" w:rsidRPr="00991384" w:rsidRDefault="00EC2D74" w:rsidP="00C17F9F">
      <w:pPr>
        <w:jc w:val="both"/>
        <w:rPr>
          <w:rFonts w:ascii="Arial" w:hAnsi="Arial" w:cs="Arial"/>
          <w:sz w:val="20"/>
          <w:szCs w:val="20"/>
          <w:lang w:val="en-GB" w:eastAsia="en-GB"/>
        </w:rPr>
      </w:pPr>
    </w:p>
    <w:p w14:paraId="7CD1F698" w14:textId="665BC0E9" w:rsidR="00CE12BD" w:rsidRPr="00991384" w:rsidRDefault="00CE12BD"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81</w:t>
      </w:r>
      <w:r w:rsidRPr="00991384">
        <w:rPr>
          <w:rFonts w:ascii="Arial" w:hAnsi="Arial" w:cs="Arial"/>
          <w:b/>
          <w:sz w:val="20"/>
          <w:szCs w:val="20"/>
          <w:lang w:val="en-GB" w:eastAsia="en-GB"/>
        </w:rPr>
        <w:t>BB</w:t>
      </w:r>
      <w:r w:rsidR="00E34035">
        <w:rPr>
          <w:rFonts w:ascii="Arial" w:hAnsi="Arial" w:cs="Arial"/>
          <w:b/>
          <w:sz w:val="20"/>
          <w:szCs w:val="20"/>
          <w:lang w:val="en-GB" w:eastAsia="en-GB"/>
        </w:rPr>
        <w:t>0</w:t>
      </w:r>
      <w:r w:rsidRPr="00991384">
        <w:rPr>
          <w:rFonts w:ascii="Arial" w:hAnsi="Arial" w:cs="Arial"/>
          <w:b/>
          <w:sz w:val="20"/>
          <w:szCs w:val="20"/>
          <w:lang w:val="en-GB" w:eastAsia="en-GB"/>
        </w:rPr>
        <w:t>7 Eredménytartalék</w:t>
      </w:r>
      <w:r w:rsidRPr="00991384">
        <w:rPr>
          <w:rFonts w:ascii="Arial" w:hAnsi="Arial" w:cs="Arial"/>
          <w:sz w:val="20"/>
          <w:szCs w:val="20"/>
          <w:lang w:val="en-GB" w:eastAsia="en-GB"/>
        </w:rPr>
        <w:t xml:space="preserve"> soron kell bemutatni </w:t>
      </w:r>
      <w:r w:rsidR="008A0FD2"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 szerint összeállított</w:t>
      </w:r>
      <w:r w:rsidR="008A0FD2" w:rsidRPr="00991384">
        <w:rPr>
          <w:rFonts w:ascii="Arial" w:hAnsi="Arial" w:cs="Arial"/>
          <w:sz w:val="20"/>
          <w:szCs w:val="20"/>
          <w:lang w:val="en-GB" w:eastAsia="en-GB"/>
        </w:rPr>
        <w:t xml:space="preserve"> beszámolóban kimutatott, </w:t>
      </w:r>
      <w:r w:rsidRPr="00991384">
        <w:rPr>
          <w:rFonts w:ascii="Arial" w:hAnsi="Arial" w:cs="Arial"/>
          <w:sz w:val="20"/>
          <w:szCs w:val="20"/>
          <w:lang w:val="en-GB" w:eastAsia="en-GB"/>
        </w:rPr>
        <w:t>korábbi évek halmozott, tulajdono</w:t>
      </w:r>
      <w:r w:rsidR="008A0FD2" w:rsidRPr="00991384">
        <w:rPr>
          <w:rFonts w:ascii="Arial" w:hAnsi="Arial" w:cs="Arial"/>
          <w:sz w:val="20"/>
          <w:szCs w:val="20"/>
          <w:lang w:val="en-GB" w:eastAsia="en-GB"/>
        </w:rPr>
        <w:t xml:space="preserve">sok részére még ki nem osztott adózott eredményét, amely az IAS 1 szerinti egyéb átfogó jövedelmet nem tartalmazhat. </w:t>
      </w:r>
    </w:p>
    <w:p w14:paraId="1DEE269F" w14:textId="1AA9B3A3" w:rsidR="0038658B" w:rsidRPr="00991384" w:rsidRDefault="004076F2" w:rsidP="00C17F9F">
      <w:pPr>
        <w:spacing w:after="240"/>
        <w:ind w:left="57"/>
        <w:jc w:val="both"/>
        <w:rPr>
          <w:rFonts w:ascii="Arial" w:hAnsi="Arial" w:cs="Arial"/>
          <w:sz w:val="20"/>
          <w:szCs w:val="20"/>
          <w:lang w:val="en-GB" w:eastAsia="en-GB"/>
        </w:rPr>
      </w:pPr>
      <w:r w:rsidRPr="00176C79">
        <w:rPr>
          <w:rFonts w:ascii="Arial" w:hAnsi="Arial" w:cs="Arial"/>
          <w:sz w:val="20"/>
          <w:szCs w:val="20"/>
          <w:lang w:val="en-GB" w:eastAsia="en-GB"/>
        </w:rPr>
        <w:t xml:space="preserve">A </w:t>
      </w:r>
      <w:r w:rsidRPr="00176C79">
        <w:rPr>
          <w:rFonts w:ascii="Arial" w:hAnsi="Arial" w:cs="Arial"/>
          <w:b/>
          <w:sz w:val="20"/>
          <w:szCs w:val="20"/>
          <w:lang w:val="en-GB" w:eastAsia="en-GB"/>
        </w:rPr>
        <w:t>PI</w:t>
      </w:r>
      <w:r w:rsidR="00C67E70" w:rsidRPr="00176C79">
        <w:rPr>
          <w:rFonts w:ascii="Arial" w:hAnsi="Arial" w:cs="Arial"/>
          <w:b/>
          <w:sz w:val="20"/>
          <w:szCs w:val="20"/>
          <w:lang w:val="en-GB" w:eastAsia="en-GB"/>
        </w:rPr>
        <w:t>81</w:t>
      </w:r>
      <w:r w:rsidRPr="00176C79">
        <w:rPr>
          <w:rFonts w:ascii="Arial" w:hAnsi="Arial" w:cs="Arial"/>
          <w:b/>
          <w:sz w:val="20"/>
          <w:szCs w:val="20"/>
          <w:lang w:val="en-GB" w:eastAsia="en-GB"/>
        </w:rPr>
        <w:t>BB</w:t>
      </w:r>
      <w:r w:rsidR="00E34035" w:rsidRPr="00176C79">
        <w:rPr>
          <w:rFonts w:ascii="Arial" w:hAnsi="Arial" w:cs="Arial"/>
          <w:b/>
          <w:sz w:val="20"/>
          <w:szCs w:val="20"/>
          <w:lang w:val="en-GB" w:eastAsia="en-GB"/>
        </w:rPr>
        <w:t>0</w:t>
      </w:r>
      <w:r w:rsidRPr="00176C79">
        <w:rPr>
          <w:rFonts w:ascii="Arial" w:hAnsi="Arial" w:cs="Arial"/>
          <w:b/>
          <w:sz w:val="20"/>
          <w:szCs w:val="20"/>
          <w:lang w:val="en-GB" w:eastAsia="en-GB"/>
        </w:rPr>
        <w:t xml:space="preserve">8 </w:t>
      </w:r>
      <w:r w:rsidR="0038658B" w:rsidRPr="00176C79">
        <w:rPr>
          <w:rFonts w:ascii="Arial" w:hAnsi="Arial" w:cs="Arial"/>
          <w:b/>
          <w:sz w:val="20"/>
          <w:szCs w:val="20"/>
          <w:lang w:val="en-GB" w:eastAsia="en-GB"/>
        </w:rPr>
        <w:t>Egyéb tartalék</w:t>
      </w:r>
      <w:r w:rsidR="0038658B" w:rsidRPr="00176C79">
        <w:rPr>
          <w:rFonts w:ascii="Arial" w:hAnsi="Arial" w:cs="Arial"/>
          <w:sz w:val="20"/>
          <w:szCs w:val="20"/>
          <w:lang w:val="en-GB" w:eastAsia="en-GB"/>
        </w:rPr>
        <w:t xml:space="preserve"> sor tartalmazza a</w:t>
      </w:r>
      <w:r w:rsidR="00AF32B7" w:rsidRPr="00176C79">
        <w:rPr>
          <w:rFonts w:ascii="Arial" w:hAnsi="Arial" w:cs="Arial"/>
          <w:sz w:val="20"/>
          <w:szCs w:val="20"/>
          <w:lang w:val="en-GB" w:eastAsia="en-GB"/>
        </w:rPr>
        <w:t xml:space="preserve"> tőkemódszer alkalmazásával elszámolt</w:t>
      </w:r>
      <w:r w:rsidR="0038658B" w:rsidRPr="00176C79">
        <w:rPr>
          <w:rFonts w:ascii="Arial" w:hAnsi="Arial" w:cs="Arial"/>
          <w:sz w:val="20"/>
          <w:szCs w:val="20"/>
          <w:lang w:val="en-GB" w:eastAsia="en-GB"/>
        </w:rPr>
        <w:t xml:space="preserve"> leányvállalatokba, közös vállalkozásokba és társult vállalkozásokba történt befektetésekből nyereség vagy veszteség révén, az elmúlt</w:t>
      </w:r>
      <w:r w:rsidR="0038658B" w:rsidRPr="00991384">
        <w:rPr>
          <w:rFonts w:ascii="Arial" w:hAnsi="Arial" w:cs="Arial"/>
          <w:sz w:val="20"/>
          <w:szCs w:val="20"/>
          <w:lang w:val="en-GB" w:eastAsia="en-GB"/>
        </w:rPr>
        <w:t xml:space="preserve"> évek során felhalmozott bevételek és ráfordítások összegét, valamint a más tételekben nem szerepeltetett tartalékokat, és tartalmazhat törvény és jogszabály által előírt</w:t>
      </w:r>
      <w:r w:rsidR="00A51101" w:rsidRPr="00991384">
        <w:rPr>
          <w:rFonts w:ascii="Arial" w:hAnsi="Arial" w:cs="Arial"/>
          <w:sz w:val="20"/>
          <w:szCs w:val="20"/>
          <w:lang w:val="en-GB" w:eastAsia="en-GB"/>
        </w:rPr>
        <w:t xml:space="preserve"> egyéb</w:t>
      </w:r>
      <w:r w:rsidR="0038658B" w:rsidRPr="00991384">
        <w:rPr>
          <w:rFonts w:ascii="Arial" w:hAnsi="Arial" w:cs="Arial"/>
          <w:sz w:val="20"/>
          <w:szCs w:val="20"/>
          <w:lang w:val="en-GB" w:eastAsia="en-GB"/>
        </w:rPr>
        <w:t xml:space="preserve"> tartalékot.</w:t>
      </w:r>
    </w:p>
    <w:p w14:paraId="544C6FE9" w14:textId="6E594C83"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4076F2"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 xml:space="preserve">9 </w:t>
      </w:r>
      <w:r w:rsidRPr="00991384">
        <w:rPr>
          <w:rFonts w:ascii="Arial" w:hAnsi="Arial" w:cs="Arial"/>
          <w:b/>
          <w:sz w:val="20"/>
          <w:szCs w:val="20"/>
          <w:lang w:val="en-GB" w:eastAsia="en-GB"/>
        </w:rPr>
        <w:t xml:space="preserve">(-) </w:t>
      </w:r>
      <w:r w:rsidR="004076F2" w:rsidRPr="00991384">
        <w:rPr>
          <w:rFonts w:ascii="Arial" w:hAnsi="Arial" w:cs="Arial"/>
          <w:b/>
          <w:sz w:val="20"/>
          <w:szCs w:val="20"/>
          <w:lang w:val="en-GB" w:eastAsia="en-GB"/>
        </w:rPr>
        <w:t>Visszavásárolt s</w:t>
      </w:r>
      <w:r w:rsidRPr="00991384">
        <w:rPr>
          <w:rFonts w:ascii="Arial" w:hAnsi="Arial" w:cs="Arial"/>
          <w:b/>
          <w:sz w:val="20"/>
          <w:szCs w:val="20"/>
          <w:lang w:val="en-GB" w:eastAsia="en-GB"/>
        </w:rPr>
        <w:t>aját részvények</w:t>
      </w:r>
      <w:r w:rsidR="004076F2"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soron kell szerepeltetni </w:t>
      </w:r>
      <w:r w:rsidR="00A51101" w:rsidRPr="00991384">
        <w:rPr>
          <w:rFonts w:ascii="Arial" w:hAnsi="Arial" w:cs="Arial"/>
          <w:sz w:val="20"/>
          <w:szCs w:val="20"/>
          <w:lang w:val="en-GB" w:eastAsia="en-GB"/>
        </w:rPr>
        <w:t>az adatszolgáltató</w:t>
      </w:r>
      <w:r w:rsidRPr="00991384">
        <w:rPr>
          <w:rFonts w:ascii="Arial" w:hAnsi="Arial" w:cs="Arial"/>
          <w:sz w:val="20"/>
          <w:szCs w:val="20"/>
          <w:lang w:val="en-GB" w:eastAsia="en-GB"/>
        </w:rPr>
        <w:t xml:space="preserve"> által visszavásárolt saját</w:t>
      </w:r>
      <w:r w:rsidR="005E5126" w:rsidRPr="00991384">
        <w:rPr>
          <w:rFonts w:ascii="Arial" w:hAnsi="Arial" w:cs="Arial"/>
          <w:sz w:val="20"/>
          <w:szCs w:val="20"/>
          <w:lang w:val="en-GB" w:eastAsia="en-GB"/>
        </w:rPr>
        <w:t xml:space="preserve"> </w:t>
      </w:r>
      <w:r w:rsidR="00265873" w:rsidRPr="00991384">
        <w:rPr>
          <w:rFonts w:ascii="Arial" w:hAnsi="Arial" w:cs="Arial"/>
          <w:sz w:val="20"/>
          <w:szCs w:val="20"/>
          <w:lang w:val="en-GB" w:eastAsia="en-GB"/>
        </w:rPr>
        <w:t>tőke instrumentumokat (IAS 32. 33</w:t>
      </w:r>
      <w:r w:rsidR="00941DB7">
        <w:rPr>
          <w:rFonts w:ascii="Arial" w:hAnsi="Arial" w:cs="Arial"/>
          <w:sz w:val="20"/>
          <w:szCs w:val="20"/>
          <w:lang w:val="en-GB" w:eastAsia="en-GB"/>
        </w:rPr>
        <w:t>–</w:t>
      </w:r>
      <w:r w:rsidR="007C62CF">
        <w:rPr>
          <w:rFonts w:ascii="Arial" w:hAnsi="Arial" w:cs="Arial"/>
          <w:sz w:val="20"/>
          <w:szCs w:val="20"/>
          <w:lang w:val="en-GB" w:eastAsia="en-GB"/>
        </w:rPr>
        <w:t>34</w:t>
      </w:r>
      <w:r w:rsidR="00C41141">
        <w:rPr>
          <w:rFonts w:ascii="Arial" w:hAnsi="Arial" w:cs="Arial"/>
          <w:sz w:val="20"/>
          <w:szCs w:val="20"/>
          <w:lang w:val="en-GB" w:eastAsia="en-GB"/>
        </w:rPr>
        <w:t>.</w:t>
      </w:r>
      <w:r w:rsidR="00265873" w:rsidRPr="00991384">
        <w:rPr>
          <w:rFonts w:ascii="Arial" w:hAnsi="Arial" w:cs="Arial"/>
          <w:sz w:val="20"/>
          <w:szCs w:val="20"/>
          <w:lang w:val="en-GB" w:eastAsia="en-GB"/>
        </w:rPr>
        <w:t xml:space="preserve"> bekezdés</w:t>
      </w:r>
      <w:r w:rsidR="007C62CF">
        <w:rPr>
          <w:rFonts w:ascii="Arial" w:hAnsi="Arial" w:cs="Arial"/>
          <w:sz w:val="20"/>
          <w:szCs w:val="20"/>
          <w:lang w:val="en-GB" w:eastAsia="en-GB"/>
        </w:rPr>
        <w:t>e</w:t>
      </w:r>
      <w:r w:rsidR="00265873" w:rsidRPr="00991384">
        <w:rPr>
          <w:rFonts w:ascii="Arial" w:hAnsi="Arial" w:cs="Arial"/>
          <w:sz w:val="20"/>
          <w:szCs w:val="20"/>
          <w:lang w:val="en-GB" w:eastAsia="en-GB"/>
        </w:rPr>
        <w:t>)</w:t>
      </w:r>
    </w:p>
    <w:p w14:paraId="136E28CC" w14:textId="77777777" w:rsidR="00285D13" w:rsidRPr="00991384" w:rsidRDefault="00285D13" w:rsidP="00C17F9F">
      <w:pPr>
        <w:spacing w:after="240"/>
        <w:ind w:left="57"/>
        <w:jc w:val="both"/>
        <w:rPr>
          <w:rFonts w:ascii="Arial" w:hAnsi="Arial" w:cs="Arial"/>
          <w:sz w:val="20"/>
          <w:szCs w:val="20"/>
          <w:lang w:val="en-GB" w:eastAsia="en-GB"/>
        </w:rPr>
      </w:pPr>
      <w:r w:rsidRPr="00991384">
        <w:rPr>
          <w:rFonts w:ascii="Arial" w:hAnsi="Arial" w:cs="Arial"/>
          <w:b/>
          <w:sz w:val="20"/>
          <w:szCs w:val="20"/>
          <w:lang w:val="en-GB" w:eastAsia="en-GB"/>
        </w:rPr>
        <w:t>A</w:t>
      </w:r>
      <w:r w:rsidR="00080017" w:rsidRPr="00991384">
        <w:rPr>
          <w:rFonts w:ascii="Arial" w:hAnsi="Arial" w:cs="Arial"/>
          <w:b/>
          <w:sz w:val="20"/>
          <w:szCs w:val="20"/>
          <w:lang w:val="en-GB" w:eastAsia="en-GB"/>
        </w:rPr>
        <w:t>z</w:t>
      </w:r>
      <w:r w:rsidRPr="00991384">
        <w:rPr>
          <w:rFonts w:ascii="Arial" w:hAnsi="Arial" w:cs="Arial"/>
          <w:b/>
          <w:sz w:val="20"/>
          <w:szCs w:val="20"/>
          <w:lang w:val="en-GB" w:eastAsia="en-GB"/>
        </w:rPr>
        <w:t xml:space="preserve"> üzleti év nyeresége vagy (-) vesztesége</w:t>
      </w:r>
      <w:r w:rsidRPr="00991384">
        <w:rPr>
          <w:rFonts w:ascii="Arial" w:hAnsi="Arial" w:cs="Arial"/>
          <w:sz w:val="20"/>
          <w:szCs w:val="20"/>
          <w:lang w:val="en-GB" w:eastAsia="en-GB"/>
        </w:rPr>
        <w:t xml:space="preserve"> sor összege tartalmazza a folytatódó és megszűnt tevékenységek adózás utáni összegét, a </w:t>
      </w:r>
      <w:r w:rsidR="00B21EA3" w:rsidRPr="00991384">
        <w:rPr>
          <w:rFonts w:ascii="Arial" w:hAnsi="Arial" w:cs="Arial"/>
          <w:sz w:val="20"/>
          <w:szCs w:val="20"/>
          <w:lang w:val="en-GB" w:eastAsia="en-GB"/>
        </w:rPr>
        <w:t xml:space="preserve">PI82A12 </w:t>
      </w:r>
      <w:r w:rsidRPr="00991384">
        <w:rPr>
          <w:rFonts w:ascii="Arial" w:hAnsi="Arial" w:cs="Arial"/>
          <w:sz w:val="20"/>
          <w:szCs w:val="20"/>
          <w:lang w:val="en-GB" w:eastAsia="en-GB"/>
        </w:rPr>
        <w:t xml:space="preserve">soron feltüntetett összeggel egyezően. </w:t>
      </w:r>
    </w:p>
    <w:p w14:paraId="041FC3D9" w14:textId="626FE99E" w:rsidR="005E5126" w:rsidRPr="00991384" w:rsidRDefault="005E5126" w:rsidP="005A46A7">
      <w:pPr>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PI81BB11 (-) Évközi osztalék</w:t>
      </w:r>
      <w:r w:rsidRPr="00991384">
        <w:rPr>
          <w:rFonts w:ascii="Arial" w:hAnsi="Arial" w:cs="Arial"/>
          <w:sz w:val="20"/>
          <w:szCs w:val="20"/>
          <w:lang w:val="en-GB" w:eastAsia="en-GB"/>
        </w:rPr>
        <w:t xml:space="preserve"> soron kell feltüntetni </w:t>
      </w:r>
      <w:r w:rsidR="00570441" w:rsidRPr="00991384">
        <w:rPr>
          <w:rFonts w:ascii="Arial" w:hAnsi="Arial" w:cs="Arial"/>
          <w:sz w:val="20"/>
          <w:szCs w:val="20"/>
          <w:lang w:val="en-GB" w:eastAsia="en-GB"/>
        </w:rPr>
        <w:t>a</w:t>
      </w:r>
      <w:r w:rsidRPr="00991384">
        <w:rPr>
          <w:rFonts w:ascii="Arial" w:hAnsi="Arial" w:cs="Arial"/>
          <w:sz w:val="20"/>
          <w:szCs w:val="20"/>
          <w:lang w:val="en-GB" w:eastAsia="en-GB"/>
        </w:rPr>
        <w:t xml:space="preserve"> tulajdonosok által </w:t>
      </w:r>
      <w:r w:rsidR="00570441" w:rsidRPr="00991384">
        <w:rPr>
          <w:rFonts w:ascii="Arial" w:hAnsi="Arial" w:cs="Arial"/>
          <w:sz w:val="20"/>
          <w:szCs w:val="20"/>
          <w:lang w:val="en-GB" w:eastAsia="en-GB"/>
        </w:rPr>
        <w:t>a tőkeinstrumentum birtokosai részére</w:t>
      </w:r>
      <w:r w:rsidR="003114EA" w:rsidRPr="00991384">
        <w:rPr>
          <w:rFonts w:ascii="Arial" w:hAnsi="Arial" w:cs="Arial"/>
          <w:sz w:val="20"/>
          <w:szCs w:val="20"/>
          <w:lang w:val="en-GB" w:eastAsia="en-GB"/>
        </w:rPr>
        <w:t xml:space="preserve"> az adatszolgáltatás időszakában</w:t>
      </w:r>
      <w:r w:rsidR="0057044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jóváhagyott osztalék </w:t>
      </w:r>
      <w:r w:rsidRPr="00176C79">
        <w:rPr>
          <w:rFonts w:ascii="Arial" w:hAnsi="Arial" w:cs="Arial"/>
          <w:sz w:val="20"/>
          <w:szCs w:val="20"/>
          <w:lang w:val="en-GB" w:eastAsia="en-GB"/>
        </w:rPr>
        <w:t>összegét</w:t>
      </w:r>
      <w:r w:rsidR="00F0178D" w:rsidRPr="00176C79">
        <w:rPr>
          <w:rFonts w:ascii="Arial" w:hAnsi="Arial" w:cs="Arial"/>
          <w:sz w:val="20"/>
          <w:szCs w:val="20"/>
          <w:lang w:val="en-GB" w:eastAsia="en-GB"/>
        </w:rPr>
        <w:t xml:space="preserve"> (IAS 32 35. bekezdése)</w:t>
      </w:r>
      <w:r w:rsidRPr="00176C79">
        <w:rPr>
          <w:rFonts w:ascii="Arial" w:hAnsi="Arial" w:cs="Arial"/>
          <w:sz w:val="20"/>
          <w:szCs w:val="20"/>
          <w:lang w:val="en-GB" w:eastAsia="en-GB"/>
        </w:rPr>
        <w:t>.</w:t>
      </w:r>
      <w:r w:rsidRPr="00991384">
        <w:rPr>
          <w:rFonts w:ascii="Arial" w:hAnsi="Arial" w:cs="Arial"/>
          <w:sz w:val="20"/>
          <w:szCs w:val="20"/>
          <w:lang w:val="en-GB" w:eastAsia="en-GB"/>
        </w:rPr>
        <w:t xml:space="preserve"> </w:t>
      </w:r>
    </w:p>
    <w:p w14:paraId="51A915FA" w14:textId="77777777" w:rsidR="00503EC3" w:rsidRPr="00991384" w:rsidRDefault="00503EC3" w:rsidP="00A411C0">
      <w:pPr>
        <w:jc w:val="both"/>
        <w:rPr>
          <w:rFonts w:ascii="Arial" w:hAnsi="Arial" w:cs="Arial"/>
          <w:b/>
          <w:iCs/>
          <w:snapToGrid w:val="0"/>
          <w:sz w:val="20"/>
          <w:szCs w:val="20"/>
        </w:rPr>
      </w:pPr>
      <w:bookmarkStart w:id="111" w:name="_Toc424302386"/>
    </w:p>
    <w:p w14:paraId="5EBCEFDC" w14:textId="77777777" w:rsidR="00503EC3" w:rsidRPr="00991384" w:rsidRDefault="00C94BEF" w:rsidP="005A46A7">
      <w:pPr>
        <w:pStyle w:val="Cmsor4"/>
        <w:spacing w:after="0"/>
        <w:ind w:left="567" w:hanging="567"/>
        <w:jc w:val="both"/>
        <w:rPr>
          <w:rFonts w:ascii="Arial" w:hAnsi="Arial" w:cs="Arial"/>
          <w:iCs/>
          <w:snapToGrid w:val="0"/>
          <w:sz w:val="20"/>
          <w:szCs w:val="20"/>
        </w:rPr>
      </w:pPr>
      <w:r w:rsidRPr="00991384">
        <w:rPr>
          <w:rFonts w:ascii="Arial" w:hAnsi="Arial" w:cs="Arial"/>
          <w:iCs/>
          <w:snapToGrid w:val="0"/>
          <w:sz w:val="20"/>
          <w:szCs w:val="20"/>
          <w:lang w:val="hu-HU"/>
        </w:rPr>
        <w:t xml:space="preserve">2.2. </w:t>
      </w:r>
      <w:r w:rsidR="00503EC3" w:rsidRPr="00991384">
        <w:rPr>
          <w:rFonts w:ascii="Arial" w:hAnsi="Arial" w:cs="Arial"/>
          <w:iCs/>
          <w:snapToGrid w:val="0"/>
          <w:sz w:val="20"/>
          <w:szCs w:val="20"/>
        </w:rPr>
        <w:t xml:space="preserve">PI81C </w:t>
      </w:r>
      <w:r w:rsidR="00A86E6B" w:rsidRPr="00991384">
        <w:rPr>
          <w:rFonts w:ascii="Arial" w:hAnsi="Arial" w:cs="Arial"/>
          <w:iCs/>
          <w:snapToGrid w:val="0"/>
          <w:sz w:val="20"/>
          <w:szCs w:val="20"/>
        </w:rPr>
        <w:t>KAPOTT ÉS ADOTT HITELNYÚJTÁSI ELKÖTELEZETTSÉGEK, PÉNZÜGYI GARANCIÁK ÉS EGYÉB KÖTELEZETTSÉGVÁLLALÁSOK</w:t>
      </w:r>
      <w:r w:rsidR="00A1116C"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114AB52C" w14:textId="77777777" w:rsidR="00A1116C" w:rsidRPr="00991384" w:rsidRDefault="00A1116C" w:rsidP="00503EC3">
      <w:pPr>
        <w:jc w:val="both"/>
        <w:rPr>
          <w:rFonts w:ascii="Arial" w:hAnsi="Arial" w:cs="Arial"/>
          <w:b/>
          <w:snapToGrid w:val="0"/>
          <w:sz w:val="20"/>
          <w:szCs w:val="20"/>
        </w:rPr>
      </w:pPr>
    </w:p>
    <w:p w14:paraId="7A152230" w14:textId="13DA327E"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tábla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szerinti mérlegen kívüli követelések és kötelezettségek bemutatására szolgál az adatszolgáltató tevékenység típusa szerinti megbontásban. A tábla tartalmazza az adott és kapott hitelnyújtási elkötelezettségeket, a pénzügyi garanciákat, valamint az egyéb kötelezettségvál</w:t>
      </w:r>
      <w:r w:rsidR="00A35A82" w:rsidRPr="000E4404">
        <w:rPr>
          <w:rFonts w:ascii="Arial" w:hAnsi="Arial" w:cs="Arial"/>
          <w:sz w:val="20"/>
          <w:szCs w:val="20"/>
          <w:lang w:eastAsia="en-GB"/>
        </w:rPr>
        <w:t>l</w:t>
      </w:r>
      <w:r w:rsidRPr="000E4404">
        <w:rPr>
          <w:rFonts w:ascii="Arial" w:hAnsi="Arial" w:cs="Arial"/>
          <w:sz w:val="20"/>
          <w:szCs w:val="20"/>
          <w:lang w:eastAsia="en-GB"/>
        </w:rPr>
        <w:t>alásokat</w:t>
      </w:r>
      <w:r w:rsidR="00D07879" w:rsidRPr="000E4404">
        <w:rPr>
          <w:rFonts w:ascii="Arial" w:hAnsi="Arial" w:cs="Arial"/>
          <w:sz w:val="20"/>
          <w:szCs w:val="20"/>
          <w:lang w:eastAsia="en-GB"/>
        </w:rPr>
        <w:t>, függetlenül attól, hogy azok megjelenítése</w:t>
      </w:r>
      <w:r w:rsidR="00B02633" w:rsidRPr="000E4404">
        <w:rPr>
          <w:rFonts w:ascii="Arial" w:hAnsi="Arial" w:cs="Arial"/>
          <w:sz w:val="20"/>
          <w:szCs w:val="20"/>
          <w:lang w:eastAsia="en-GB"/>
        </w:rPr>
        <w:t xml:space="preserve">, illetve </w:t>
      </w:r>
      <w:r w:rsidR="00D07879" w:rsidRPr="000E4404">
        <w:rPr>
          <w:rFonts w:ascii="Arial" w:hAnsi="Arial" w:cs="Arial"/>
          <w:sz w:val="20"/>
          <w:szCs w:val="20"/>
          <w:lang w:eastAsia="en-GB"/>
        </w:rPr>
        <w:t xml:space="preserve">értekelése </w:t>
      </w:r>
      <w:r w:rsidR="00B02633" w:rsidRPr="000E4404">
        <w:rPr>
          <w:rFonts w:ascii="Arial" w:hAnsi="Arial" w:cs="Arial"/>
          <w:sz w:val="20"/>
          <w:szCs w:val="20"/>
          <w:lang w:eastAsia="en-GB"/>
        </w:rPr>
        <w:t xml:space="preserve">mely IFRS </w:t>
      </w:r>
      <w:r w:rsidR="001B6303" w:rsidRPr="000E4404">
        <w:rPr>
          <w:rFonts w:ascii="Arial" w:hAnsi="Arial" w:cs="Arial"/>
          <w:sz w:val="20"/>
          <w:szCs w:val="20"/>
          <w:lang w:eastAsia="en-GB"/>
        </w:rPr>
        <w:t>standard</w:t>
      </w:r>
      <w:r w:rsidR="00B02633" w:rsidRPr="000E4404">
        <w:rPr>
          <w:rFonts w:ascii="Arial" w:hAnsi="Arial" w:cs="Arial"/>
          <w:sz w:val="20"/>
          <w:szCs w:val="20"/>
          <w:lang w:eastAsia="en-GB"/>
        </w:rPr>
        <w:t xml:space="preserve"> alapján történik.</w:t>
      </w:r>
      <w:r w:rsidR="00D12B2E"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sz w:val="20"/>
          <w:szCs w:val="20"/>
          <w:lang w:eastAsia="en-GB"/>
        </w:rPr>
        <w:lastRenderedPageBreak/>
        <w:t>mérlegen kívüli tételekre vonatkozó információk tartalmazzák a visszavonható és a visszavonhatatlan kötelezettségvállalásokat egyaránt.</w:t>
      </w:r>
    </w:p>
    <w:p w14:paraId="17CD770A" w14:textId="34CFB822"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mérlegen kívüli kitettségeket névértéken (kivéve a kapott pénzügyi garanciát, mely</w:t>
      </w:r>
      <w:r w:rsidR="00A35A82" w:rsidRPr="000E4404">
        <w:rPr>
          <w:rFonts w:ascii="Arial" w:hAnsi="Arial" w:cs="Arial"/>
          <w:sz w:val="20"/>
          <w:szCs w:val="20"/>
          <w:lang w:eastAsia="en-GB"/>
        </w:rPr>
        <w:t xml:space="preserve">nél </w:t>
      </w:r>
      <w:r w:rsidRPr="000E4404">
        <w:rPr>
          <w:rFonts w:ascii="Arial" w:hAnsi="Arial" w:cs="Arial"/>
          <w:sz w:val="20"/>
          <w:szCs w:val="20"/>
          <w:lang w:eastAsia="en-GB"/>
        </w:rPr>
        <w:t>a garancia legmagasabb figyelembe vehető összeg</w:t>
      </w:r>
      <w:r w:rsidR="00A35A82" w:rsidRPr="000E4404">
        <w:rPr>
          <w:rFonts w:ascii="Arial" w:hAnsi="Arial" w:cs="Arial"/>
          <w:sz w:val="20"/>
          <w:szCs w:val="20"/>
          <w:lang w:eastAsia="en-GB"/>
        </w:rPr>
        <w:t>e</w:t>
      </w:r>
      <w:r w:rsidRPr="000E4404">
        <w:rPr>
          <w:rFonts w:ascii="Arial" w:hAnsi="Arial" w:cs="Arial"/>
          <w:sz w:val="20"/>
          <w:szCs w:val="20"/>
          <w:lang w:eastAsia="en-GB"/>
        </w:rPr>
        <w:t xml:space="preserve">) kell szerepeltetni. A tábla vonatkozásában a </w:t>
      </w:r>
      <w:r w:rsidRPr="000E4404">
        <w:rPr>
          <w:rFonts w:ascii="Arial" w:hAnsi="Arial" w:cs="Arial"/>
          <w:i/>
          <w:sz w:val="20"/>
          <w:szCs w:val="20"/>
          <w:lang w:eastAsia="en-GB"/>
        </w:rPr>
        <w:t>névérték</w:t>
      </w:r>
      <w:r w:rsidRPr="000E4404">
        <w:rPr>
          <w:rFonts w:ascii="Arial" w:hAnsi="Arial" w:cs="Arial"/>
          <w:sz w:val="20"/>
          <w:szCs w:val="20"/>
          <w:lang w:eastAsia="en-GB"/>
        </w:rPr>
        <w:t xml:space="preserve"> az az összeg, amely leginkább jellemzi az adatszolgáltató maximális hitelkockázati kitettségét, figyelmen kívül hagyva a biztosítékokat vagy egyéb hitelminőség-javítási lehetőségeket.</w:t>
      </w:r>
    </w:p>
    <w:p w14:paraId="405C67D1" w14:textId="1FD7B836" w:rsidR="00503EC3" w:rsidRPr="000E4404" w:rsidRDefault="00503EC3" w:rsidP="00503EC3">
      <w:pPr>
        <w:spacing w:after="240"/>
        <w:jc w:val="both"/>
        <w:rPr>
          <w:rFonts w:ascii="Arial" w:hAnsi="Arial" w:cs="Arial"/>
          <w:sz w:val="20"/>
          <w:szCs w:val="20"/>
          <w:lang w:eastAsia="en-GB"/>
        </w:rPr>
      </w:pPr>
      <w:r w:rsidRPr="000E4404">
        <w:rPr>
          <w:rFonts w:ascii="Arial" w:hAnsi="Arial" w:cs="Arial"/>
          <w:i/>
          <w:sz w:val="20"/>
          <w:szCs w:val="20"/>
          <w:lang w:eastAsia="en-GB"/>
        </w:rPr>
        <w:t>Hitelnyújtási elkötelezettségek</w:t>
      </w:r>
      <w:r w:rsidRPr="000E4404">
        <w:rPr>
          <w:rFonts w:ascii="Arial" w:hAnsi="Arial" w:cs="Arial"/>
          <w:sz w:val="20"/>
          <w:szCs w:val="20"/>
          <w:lang w:eastAsia="en-GB"/>
        </w:rPr>
        <w:t xml:space="preserve"> tekintetében a névérték az a le nem hívott hitelösszeg, amelynek nyújtására az adatszolgáltató kötelezettséget vállalt. </w:t>
      </w:r>
      <w:r w:rsidRPr="000E4404">
        <w:rPr>
          <w:rFonts w:ascii="Arial" w:hAnsi="Arial" w:cs="Arial"/>
          <w:i/>
          <w:sz w:val="20"/>
          <w:szCs w:val="20"/>
          <w:lang w:eastAsia="en-GB"/>
        </w:rPr>
        <w:t>Pénzügyi garanciavállalás</w:t>
      </w:r>
      <w:r w:rsidRPr="000E4404">
        <w:rPr>
          <w:rFonts w:ascii="Arial" w:hAnsi="Arial" w:cs="Arial"/>
          <w:sz w:val="20"/>
          <w:szCs w:val="20"/>
          <w:lang w:eastAsia="en-GB"/>
        </w:rPr>
        <w:t xml:space="preserve"> esetén a névérték az a maximális összeg, amelyet az adatszolgáltatónak a garancia lehívásakor fizetnie kellene</w:t>
      </w:r>
      <w:r w:rsidRPr="000E4404">
        <w:rPr>
          <w:rFonts w:ascii="Arial" w:hAnsi="Arial"/>
          <w:sz w:val="20"/>
          <w:lang w:eastAsia="en-GB"/>
        </w:rPr>
        <w:t>.</w:t>
      </w:r>
    </w:p>
    <w:p w14:paraId="340784B5" w14:textId="31C2AA83"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i/>
          <w:sz w:val="20"/>
          <w:szCs w:val="20"/>
          <w:lang w:eastAsia="en-GB"/>
        </w:rPr>
        <w:t>kapott hitelnyújtási elkötelezettségek</w:t>
      </w:r>
      <w:r w:rsidRPr="000E4404">
        <w:rPr>
          <w:rFonts w:ascii="Arial" w:hAnsi="Arial" w:cs="Arial"/>
          <w:sz w:val="20"/>
          <w:szCs w:val="20"/>
          <w:lang w:eastAsia="en-GB"/>
        </w:rPr>
        <w:t xml:space="preserve"> tekintetében a névérték az a le nem hívott teljes hitelösszeg, amelynek intézmény részére történő nyújtására a partner kötelezettséget vállalt. A </w:t>
      </w:r>
      <w:r w:rsidRPr="000E4404">
        <w:rPr>
          <w:rFonts w:ascii="Arial" w:hAnsi="Arial" w:cs="Arial"/>
          <w:i/>
          <w:sz w:val="20"/>
          <w:szCs w:val="20"/>
          <w:lang w:eastAsia="en-GB"/>
        </w:rPr>
        <w:t>kapott pénzügyi garanciák</w:t>
      </w:r>
      <w:r w:rsidRPr="000E4404">
        <w:rPr>
          <w:rFonts w:ascii="Arial" w:hAnsi="Arial" w:cs="Arial"/>
          <w:sz w:val="20"/>
          <w:szCs w:val="20"/>
          <w:lang w:eastAsia="en-GB"/>
        </w:rPr>
        <w:t xml:space="preserve"> esetében a garancia legmagasabb figyelembe vehető összege az a maximális összeg, amelyet a partnernek a garancia lehívásakor kellene fizetnie. Az e</w:t>
      </w:r>
      <w:r w:rsidRPr="000E4404">
        <w:rPr>
          <w:rFonts w:ascii="Arial" w:hAnsi="Arial" w:cs="Arial"/>
          <w:i/>
          <w:sz w:val="20"/>
          <w:szCs w:val="20"/>
          <w:lang w:eastAsia="en-GB"/>
        </w:rPr>
        <w:t>gyéb kapott hitelnyújtási elkötelezettség</w:t>
      </w:r>
      <w:r w:rsidRPr="000E4404">
        <w:rPr>
          <w:rFonts w:ascii="Arial" w:hAnsi="Arial" w:cs="Arial"/>
          <w:sz w:val="20"/>
          <w:szCs w:val="20"/>
          <w:lang w:eastAsia="en-GB"/>
        </w:rPr>
        <w:t xml:space="preserve"> tekintetében a névérték annak a hitelnek a teljes összege, amelynek nyújtására a tranzakcióban részt vevő másik fél kötelezettséget vállalt.</w:t>
      </w:r>
    </w:p>
    <w:p w14:paraId="1F7AEE0B" w14:textId="1414349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hitelnyújtási elkötelezettségek</w:t>
      </w:r>
      <w:r w:rsidRPr="000E4404">
        <w:rPr>
          <w:rFonts w:ascii="Arial" w:hAnsi="Arial" w:cs="Arial"/>
          <w:sz w:val="20"/>
          <w:szCs w:val="20"/>
          <w:lang w:eastAsia="en-GB"/>
        </w:rPr>
        <w:t xml:space="preserve"> (PI81C11, PI81C21)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w:t>
      </w:r>
      <w:r w:rsidR="00CD2F47" w:rsidRPr="000E4404">
        <w:rPr>
          <w:rFonts w:ascii="Arial" w:hAnsi="Arial" w:cs="Arial"/>
          <w:sz w:val="20"/>
          <w:szCs w:val="20"/>
          <w:lang w:eastAsia="en-GB"/>
        </w:rPr>
        <w:t>[</w:t>
      </w:r>
      <w:r w:rsidR="00C9675F" w:rsidRPr="000E4404">
        <w:rPr>
          <w:rFonts w:ascii="Arial" w:hAnsi="Arial" w:cs="Arial"/>
          <w:sz w:val="20"/>
          <w:szCs w:val="20"/>
          <w:lang w:eastAsia="en-GB"/>
        </w:rPr>
        <w:t>IFRS 9 2.3</w:t>
      </w:r>
      <w:r w:rsidR="00DC7D85" w:rsidRPr="000E4404">
        <w:rPr>
          <w:rFonts w:ascii="Arial" w:hAnsi="Arial" w:cs="Arial"/>
          <w:sz w:val="20"/>
          <w:szCs w:val="20"/>
          <w:lang w:eastAsia="en-GB"/>
        </w:rPr>
        <w:t>.</w:t>
      </w:r>
      <w:r w:rsidRPr="000E4404">
        <w:rPr>
          <w:rFonts w:ascii="Arial" w:hAnsi="Arial" w:cs="Arial"/>
          <w:sz w:val="20"/>
          <w:szCs w:val="20"/>
          <w:lang w:eastAsia="en-GB"/>
        </w:rPr>
        <w:t xml:space="preserve"> bekezdés a) és c) pont</w:t>
      </w:r>
      <w:r w:rsidR="00DC7D85" w:rsidRPr="000E4404">
        <w:rPr>
          <w:rFonts w:ascii="Arial" w:hAnsi="Arial" w:cs="Arial"/>
          <w:sz w:val="20"/>
          <w:szCs w:val="20"/>
          <w:lang w:eastAsia="en-GB"/>
        </w:rPr>
        <w:t>ja</w:t>
      </w:r>
      <w:r w:rsidRPr="000E4404">
        <w:rPr>
          <w:rFonts w:ascii="Arial" w:hAnsi="Arial" w:cs="Arial"/>
          <w:sz w:val="20"/>
          <w:szCs w:val="20"/>
          <w:lang w:eastAsia="en-GB"/>
        </w:rPr>
        <w:t>, 2.</w:t>
      </w:r>
      <w:r w:rsidR="00C9675F" w:rsidRPr="000E4404">
        <w:rPr>
          <w:rFonts w:ascii="Arial" w:hAnsi="Arial" w:cs="Arial"/>
          <w:sz w:val="20"/>
          <w:szCs w:val="20"/>
          <w:lang w:eastAsia="en-GB"/>
        </w:rPr>
        <w:t>1.</w:t>
      </w:r>
      <w:r w:rsidRPr="000E4404">
        <w:rPr>
          <w:rFonts w:ascii="Arial" w:hAnsi="Arial" w:cs="Arial"/>
          <w:sz w:val="20"/>
          <w:szCs w:val="20"/>
          <w:lang w:eastAsia="en-GB"/>
        </w:rPr>
        <w:t xml:space="preserve"> bekezdés </w:t>
      </w:r>
      <w:r w:rsidR="00C9675F" w:rsidRPr="000E4404">
        <w:rPr>
          <w:rFonts w:ascii="Arial" w:hAnsi="Arial" w:cs="Arial"/>
          <w:sz w:val="20"/>
          <w:szCs w:val="20"/>
          <w:lang w:eastAsia="en-GB"/>
        </w:rPr>
        <w:t>g</w:t>
      </w:r>
      <w:r w:rsidRPr="000E4404">
        <w:rPr>
          <w:rFonts w:ascii="Arial" w:hAnsi="Arial" w:cs="Arial"/>
          <w:sz w:val="20"/>
          <w:szCs w:val="20"/>
          <w:lang w:eastAsia="en-GB"/>
        </w:rPr>
        <w:t>) pont</w:t>
      </w:r>
      <w:r w:rsidR="00DC7D85" w:rsidRPr="000E4404">
        <w:rPr>
          <w:rFonts w:ascii="Arial" w:hAnsi="Arial" w:cs="Arial"/>
          <w:sz w:val="20"/>
          <w:szCs w:val="20"/>
          <w:lang w:eastAsia="en-GB"/>
        </w:rPr>
        <w:t>ja</w:t>
      </w:r>
      <w:r w:rsidR="00CD2F47" w:rsidRPr="000E4404">
        <w:rPr>
          <w:rFonts w:ascii="Arial" w:hAnsi="Arial" w:cs="Arial"/>
          <w:sz w:val="20"/>
          <w:szCs w:val="20"/>
          <w:lang w:eastAsia="en-GB"/>
        </w:rPr>
        <w:t>].</w:t>
      </w:r>
    </w:p>
    <w:p w14:paraId="4A0AF11D" w14:textId="663245E4"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részletező sorokon (PI81C111, PI81C211) kell bemutatni a </w:t>
      </w:r>
      <w:r w:rsidRPr="000E4404">
        <w:rPr>
          <w:rFonts w:ascii="Arial" w:hAnsi="Arial" w:cs="Arial"/>
          <w:b/>
          <w:sz w:val="20"/>
          <w:szCs w:val="20"/>
          <w:lang w:eastAsia="en-GB"/>
        </w:rPr>
        <w:t>Szerződés alapján még le nem hívott hitelkeretek</w:t>
      </w:r>
      <w:r w:rsidRPr="000E4404">
        <w:rPr>
          <w:rFonts w:ascii="Arial" w:hAnsi="Arial" w:cs="Arial"/>
          <w:sz w:val="20"/>
          <w:szCs w:val="20"/>
          <w:lang w:eastAsia="en-GB"/>
        </w:rPr>
        <w:t>et, amelyek kölcsönnyújtásra vagy elfogadványokra vonatkozó megállapodásokat foglalnak magukban előre meghatározott szerződéses feltételek mellett.</w:t>
      </w:r>
    </w:p>
    <w:p w14:paraId="20D0CC90" w14:textId="047A86A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Pénzügyi garanciák</w:t>
      </w:r>
      <w:r w:rsidRPr="000E4404">
        <w:rPr>
          <w:rFonts w:ascii="Arial" w:hAnsi="Arial" w:cs="Arial"/>
          <w:sz w:val="20"/>
          <w:szCs w:val="20"/>
          <w:lang w:eastAsia="en-GB"/>
        </w:rPr>
        <w:t xml:space="preserve"> (PI81C12, PI81C22) olyan szerződések, amelyek a kibocsátónak meghatározott fizetések teljesítését írják elő a tulajdonos abból adódó veszteségének megtérítésére, h</w:t>
      </w:r>
      <w:r w:rsidR="00E06719" w:rsidRPr="000E4404">
        <w:rPr>
          <w:rFonts w:ascii="Arial" w:hAnsi="Arial" w:cs="Arial"/>
          <w:sz w:val="20"/>
          <w:szCs w:val="20"/>
          <w:lang w:eastAsia="en-GB"/>
        </w:rPr>
        <w:t>a</w:t>
      </w:r>
      <w:r w:rsidRPr="000E4404">
        <w:rPr>
          <w:rFonts w:ascii="Arial" w:hAnsi="Arial" w:cs="Arial"/>
          <w:sz w:val="20"/>
          <w:szCs w:val="20"/>
          <w:lang w:eastAsia="en-GB"/>
        </w:rPr>
        <w:t xml:space="preserve"> egy meghatározott adós esedékességkor nem fizet a hitelviszonyt megtestesítő instrumentum eredeti vagy módosított feltételeinek megfelelően</w:t>
      </w:r>
      <w:r w:rsidR="00B02633" w:rsidRPr="000E4404">
        <w:rPr>
          <w:rFonts w:ascii="Arial" w:hAnsi="Arial" w:cs="Arial"/>
          <w:sz w:val="20"/>
          <w:szCs w:val="20"/>
          <w:lang w:eastAsia="en-GB"/>
        </w:rPr>
        <w:t>, ideértve az egyéb pénzügyi garanciákra biztosított garanciákat is</w:t>
      </w:r>
      <w:r w:rsidRPr="000E4404">
        <w:rPr>
          <w:rFonts w:ascii="Arial" w:hAnsi="Arial" w:cs="Arial"/>
          <w:sz w:val="20"/>
          <w:szCs w:val="20"/>
          <w:lang w:eastAsia="en-GB"/>
        </w:rPr>
        <w: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ezek a szerződések megfelelnek a pénzügyi garancia </w:t>
      </w:r>
      <w:r w:rsidR="00B02633" w:rsidRPr="000E4404">
        <w:rPr>
          <w:rFonts w:ascii="Arial" w:hAnsi="Arial" w:cs="Arial"/>
          <w:sz w:val="20"/>
          <w:szCs w:val="20"/>
          <w:lang w:eastAsia="en-GB"/>
        </w:rPr>
        <w:t>IFRS 9</w:t>
      </w:r>
      <w:r w:rsidRPr="000E4404">
        <w:rPr>
          <w:rFonts w:ascii="Arial" w:hAnsi="Arial" w:cs="Arial"/>
          <w:sz w:val="20"/>
          <w:szCs w:val="20"/>
          <w:lang w:eastAsia="en-GB"/>
        </w:rPr>
        <w:t xml:space="preserve"> </w:t>
      </w:r>
      <w:r w:rsidRPr="00DB308C">
        <w:rPr>
          <w:rFonts w:ascii="Arial" w:hAnsi="Arial" w:cs="Arial"/>
          <w:sz w:val="20"/>
          <w:szCs w:val="20"/>
          <w:lang w:eastAsia="en-GB"/>
        </w:rPr>
        <w:t>A. függelék</w:t>
      </w:r>
      <w:r w:rsidR="006B24E7" w:rsidRPr="00DB308C">
        <w:rPr>
          <w:rFonts w:ascii="Arial" w:hAnsi="Arial" w:cs="Arial"/>
          <w:sz w:val="20"/>
          <w:szCs w:val="20"/>
          <w:lang w:eastAsia="en-GB"/>
        </w:rPr>
        <w:t>ben</w:t>
      </w:r>
      <w:r w:rsidRPr="00DB308C">
        <w:rPr>
          <w:rFonts w:ascii="Arial" w:hAnsi="Arial" w:cs="Arial"/>
          <w:sz w:val="20"/>
          <w:szCs w:val="20"/>
          <w:lang w:eastAsia="en-GB"/>
        </w:rPr>
        <w:t xml:space="preserve"> </w:t>
      </w:r>
      <w:r w:rsidRPr="000E4404">
        <w:rPr>
          <w:rFonts w:ascii="Arial" w:hAnsi="Arial" w:cs="Arial"/>
          <w:sz w:val="20"/>
          <w:szCs w:val="20"/>
          <w:lang w:eastAsia="en-GB"/>
        </w:rPr>
        <w:t xml:space="preserve">és az IFRS 4 A. </w:t>
      </w:r>
      <w:r w:rsidR="00B02633" w:rsidRPr="000E4404">
        <w:rPr>
          <w:rFonts w:ascii="Arial" w:hAnsi="Arial" w:cs="Arial"/>
          <w:sz w:val="20"/>
          <w:szCs w:val="20"/>
          <w:lang w:eastAsia="en-GB"/>
        </w:rPr>
        <w:t>függelék</w:t>
      </w:r>
      <w:r w:rsidR="006B24E7" w:rsidRPr="000E4404">
        <w:rPr>
          <w:rFonts w:ascii="Arial" w:hAnsi="Arial" w:cs="Arial"/>
          <w:sz w:val="20"/>
          <w:szCs w:val="20"/>
          <w:lang w:eastAsia="en-GB"/>
        </w:rPr>
        <w:t xml:space="preserve">ben </w:t>
      </w:r>
      <w:r w:rsidRPr="000E4404">
        <w:rPr>
          <w:rFonts w:ascii="Arial" w:hAnsi="Arial" w:cs="Arial"/>
          <w:sz w:val="20"/>
          <w:szCs w:val="20"/>
          <w:lang w:eastAsia="en-GB"/>
        </w:rPr>
        <w:t>meghatározott fogalmának. A pénzügyi garanciákból a PI81C121 és PI81C221 soron a hitelhelyettesítő jellegű garanciákat kell szerepeltetni elkülönítve az egyéb, a pénzügyi garancia fogalmának megfelelő tételektől.</w:t>
      </w:r>
    </w:p>
    <w:p w14:paraId="054480CA" w14:textId="68BFDF8D"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Az </w:t>
      </w:r>
      <w:r w:rsidRPr="000E4404">
        <w:rPr>
          <w:rFonts w:ascii="Arial" w:hAnsi="Arial" w:cs="Arial"/>
          <w:b/>
          <w:sz w:val="20"/>
          <w:szCs w:val="20"/>
          <w:lang w:eastAsia="en-GB"/>
        </w:rPr>
        <w:t xml:space="preserve">Egyéb kötelezettségvállalások </w:t>
      </w:r>
      <w:r w:rsidRPr="000E4404">
        <w:rPr>
          <w:rFonts w:ascii="Arial" w:hAnsi="Arial" w:cs="Arial"/>
          <w:sz w:val="20"/>
          <w:szCs w:val="20"/>
          <w:lang w:eastAsia="en-GB"/>
        </w:rPr>
        <w:t>(PI81C13, PI81C23) között kell bemutatni a mérlegen kívüli egyéb tételeket, így garanciákat, jótállásokat (beleértve a pályázati és teljesítési biztosítékokat), valamint az egyéb, nem hitelhelyettesítő garanciákat</w:t>
      </w:r>
      <w:r w:rsidR="00A35A82" w:rsidRPr="000E4404">
        <w:rPr>
          <w:rFonts w:ascii="Arial" w:hAnsi="Arial" w:cs="Arial"/>
          <w:sz w:val="20"/>
          <w:szCs w:val="20"/>
          <w:lang w:eastAsia="en-GB"/>
        </w:rPr>
        <w:t xml:space="preserve">, </w:t>
      </w:r>
      <w:r w:rsidRPr="000E4404">
        <w:rPr>
          <w:rFonts w:ascii="Arial" w:hAnsi="Arial" w:cs="Arial"/>
          <w:sz w:val="20"/>
          <w:szCs w:val="20"/>
          <w:lang w:eastAsia="en-GB"/>
        </w:rPr>
        <w:t>akkredítiv</w:t>
      </w:r>
      <w:r w:rsidR="00A35A82" w:rsidRPr="000E4404">
        <w:rPr>
          <w:rFonts w:ascii="Arial" w:hAnsi="Arial" w:cs="Arial"/>
          <w:sz w:val="20"/>
          <w:szCs w:val="20"/>
          <w:lang w:eastAsia="en-GB"/>
        </w:rPr>
        <w:t>et, a</w:t>
      </w:r>
      <w:r w:rsidRPr="000E4404">
        <w:rPr>
          <w:rFonts w:ascii="Arial" w:hAnsi="Arial" w:cs="Arial"/>
          <w:sz w:val="20"/>
          <w:szCs w:val="20"/>
          <w:lang w:eastAsia="en-GB"/>
        </w:rPr>
        <w:t xml:space="preserve"> kereskedelem finanszírozással összefüggő tételeket,</w:t>
      </w:r>
      <w:r w:rsidR="00A35A82" w:rsidRPr="000E4404">
        <w:rPr>
          <w:rFonts w:ascii="Arial" w:hAnsi="Arial" w:cs="Arial"/>
          <w:sz w:val="20"/>
          <w:szCs w:val="20"/>
          <w:lang w:eastAsia="en-GB"/>
        </w:rPr>
        <w:t xml:space="preserve"> a</w:t>
      </w:r>
      <w:r w:rsidRPr="000E4404">
        <w:rPr>
          <w:rFonts w:ascii="Arial" w:hAnsi="Arial" w:cs="Arial"/>
          <w:sz w:val="20"/>
          <w:szCs w:val="20"/>
          <w:lang w:eastAsia="en-GB"/>
        </w:rPr>
        <w:t xml:space="preserve"> hitelnyújtási </w:t>
      </w:r>
      <w:r w:rsidR="00AE7ADF">
        <w:rPr>
          <w:rFonts w:ascii="Arial" w:hAnsi="Arial" w:cs="Arial"/>
          <w:sz w:val="20"/>
          <w:szCs w:val="20"/>
          <w:lang w:eastAsia="en-GB"/>
        </w:rPr>
        <w:t>el</w:t>
      </w:r>
      <w:r w:rsidRPr="000E4404">
        <w:rPr>
          <w:rFonts w:ascii="Arial" w:hAnsi="Arial" w:cs="Arial"/>
          <w:sz w:val="20"/>
          <w:szCs w:val="20"/>
          <w:lang w:eastAsia="en-GB"/>
        </w:rPr>
        <w:t>kötelezettségek közé be nem sorolt le nem hívott hitelkeretek stb,</w:t>
      </w:r>
    </w:p>
    <w:p w14:paraId="300D7C02" w14:textId="77777777" w:rsidR="00503EC3" w:rsidRPr="00991384" w:rsidRDefault="00503EC3" w:rsidP="00503EC3">
      <w:pPr>
        <w:spacing w:after="240"/>
        <w:jc w:val="both"/>
        <w:rPr>
          <w:rFonts w:ascii="Arial" w:hAnsi="Arial" w:cs="Arial"/>
          <w:sz w:val="20"/>
          <w:szCs w:val="20"/>
          <w:lang w:val="en-GB" w:eastAsia="en-GB"/>
        </w:rPr>
      </w:pPr>
      <w:r w:rsidRPr="000E4404">
        <w:rPr>
          <w:rFonts w:ascii="Arial" w:hAnsi="Arial" w:cs="Arial"/>
          <w:sz w:val="20"/>
          <w:szCs w:val="20"/>
          <w:lang w:eastAsia="en-GB"/>
        </w:rPr>
        <w:t>Azokat a tételeket, melyeket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a mérlegben kell megjeleníteni, nem szerepelhetnek a táblában. </w:t>
      </w:r>
      <w:r w:rsidRPr="00991384">
        <w:rPr>
          <w:rFonts w:ascii="Arial" w:hAnsi="Arial" w:cs="Arial"/>
          <w:sz w:val="20"/>
          <w:szCs w:val="20"/>
          <w:lang w:val="en-GB" w:eastAsia="en-GB"/>
        </w:rPr>
        <w:t xml:space="preserve">Így például </w:t>
      </w:r>
    </w:p>
    <w:p w14:paraId="105B1C2A" w14:textId="502E71F6" w:rsidR="00503EC3" w:rsidRPr="00991384" w:rsidRDefault="00503EC3" w:rsidP="00503EC3">
      <w:pPr>
        <w:numPr>
          <w:ilvl w:val="0"/>
          <w:numId w:val="51"/>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 pénzügyi garancia definíciójának nem megfelelő hitelderivatívák vagy a sima határidős ügyletek keretében megvásárolt eszközök (</w:t>
      </w:r>
      <w:r w:rsidR="00226F6A" w:rsidRPr="00991384">
        <w:rPr>
          <w:rFonts w:ascii="Arial" w:hAnsi="Arial" w:cs="Arial"/>
          <w:sz w:val="20"/>
          <w:szCs w:val="20"/>
          <w:lang w:val="en-GB" w:eastAsia="en-GB"/>
        </w:rPr>
        <w:t>IFRS 9</w:t>
      </w:r>
      <w:r w:rsidRPr="00991384">
        <w:rPr>
          <w:rFonts w:ascii="Arial" w:hAnsi="Arial" w:cs="Arial"/>
          <w:sz w:val="20"/>
          <w:szCs w:val="20"/>
          <w:lang w:val="en-GB" w:eastAsia="en-GB"/>
        </w:rPr>
        <w:t xml:space="preserve"> értelmében származtatott ügyletek</w:t>
      </w:r>
      <w:proofErr w:type="gramStart"/>
      <w:r w:rsidRPr="00991384">
        <w:rPr>
          <w:rFonts w:ascii="Arial" w:hAnsi="Arial" w:cs="Arial"/>
          <w:sz w:val="20"/>
          <w:szCs w:val="20"/>
          <w:lang w:val="en-GB" w:eastAsia="en-GB"/>
        </w:rPr>
        <w:t>);</w:t>
      </w:r>
      <w:proofErr w:type="gramEnd"/>
    </w:p>
    <w:p w14:paraId="12543D05"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az elfogadványok egy intézmény által egy – rendszerint áruk adásvételét fedező – váltó névértékének lejáratkori kifizetésére vonatkozó kötelezettségvállalás (vevőkövetelések</w:t>
      </w:r>
      <w:proofErr w:type="gramStart"/>
      <w:r w:rsidRPr="00991384">
        <w:rPr>
          <w:rFonts w:ascii="Arial" w:hAnsi="Arial" w:cs="Arial"/>
          <w:sz w:val="20"/>
          <w:szCs w:val="20"/>
          <w:lang w:val="en-GB" w:eastAsia="en-GB"/>
        </w:rPr>
        <w:t>);</w:t>
      </w:r>
      <w:proofErr w:type="gramEnd"/>
    </w:p>
    <w:p w14:paraId="44B5A06A"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váltók forgatmányozása és ügyletek visszkereseti joggal, amelyek nem felelnek meg az </w:t>
      </w:r>
      <w:r w:rsidR="00226F6A" w:rsidRPr="00991384">
        <w:rPr>
          <w:rFonts w:ascii="Arial" w:hAnsi="Arial" w:cs="Arial"/>
          <w:sz w:val="20"/>
          <w:szCs w:val="20"/>
          <w:lang w:val="en-GB" w:eastAsia="en-GB"/>
        </w:rPr>
        <w:t xml:space="preserve">IFRS 9 </w:t>
      </w:r>
      <w:r w:rsidRPr="00991384">
        <w:rPr>
          <w:rFonts w:ascii="Arial" w:hAnsi="Arial" w:cs="Arial"/>
          <w:sz w:val="20"/>
          <w:szCs w:val="20"/>
          <w:lang w:val="en-GB" w:eastAsia="en-GB"/>
        </w:rPr>
        <w:t>szerinti kivezetés kritériumainak.</w:t>
      </w:r>
    </w:p>
    <w:p w14:paraId="06D7D3CF" w14:textId="77777777" w:rsidR="00285D13" w:rsidRPr="00991384" w:rsidRDefault="00285D13" w:rsidP="001D10A5"/>
    <w:p w14:paraId="20E562C0" w14:textId="77777777" w:rsidR="0038658B" w:rsidRPr="00991384" w:rsidRDefault="00C30591" w:rsidP="00A86E6B">
      <w:pPr>
        <w:pStyle w:val="Cmsor4"/>
        <w:rPr>
          <w:rFonts w:ascii="Arial" w:hAnsi="Arial" w:cs="Arial"/>
          <w:iCs/>
          <w:snapToGrid w:val="0"/>
          <w:sz w:val="20"/>
          <w:szCs w:val="20"/>
        </w:rPr>
      </w:pPr>
      <w:r w:rsidRPr="00991384">
        <w:rPr>
          <w:rFonts w:ascii="Arial" w:hAnsi="Arial" w:cs="Arial"/>
          <w:iCs/>
          <w:snapToGrid w:val="0"/>
          <w:sz w:val="20"/>
          <w:szCs w:val="20"/>
          <w:lang w:val="hu-HU"/>
        </w:rPr>
        <w:t xml:space="preserve">2.3. </w:t>
      </w:r>
      <w:r w:rsidR="005E5126" w:rsidRPr="00991384">
        <w:rPr>
          <w:rFonts w:ascii="Arial" w:hAnsi="Arial" w:cs="Arial"/>
          <w:iCs/>
          <w:snapToGrid w:val="0"/>
          <w:sz w:val="20"/>
          <w:szCs w:val="20"/>
        </w:rPr>
        <w:t>PI82</w:t>
      </w:r>
      <w:r w:rsidR="00984667" w:rsidRPr="00991384">
        <w:rPr>
          <w:rFonts w:ascii="Arial" w:hAnsi="Arial" w:cs="Arial"/>
          <w:iCs/>
          <w:snapToGrid w:val="0"/>
          <w:sz w:val="20"/>
          <w:szCs w:val="20"/>
        </w:rPr>
        <w:t>A</w:t>
      </w:r>
      <w:r w:rsidR="0038658B" w:rsidRPr="00991384">
        <w:rPr>
          <w:rFonts w:ascii="Arial" w:hAnsi="Arial" w:cs="Arial"/>
          <w:iCs/>
          <w:snapToGrid w:val="0"/>
          <w:sz w:val="20"/>
          <w:szCs w:val="20"/>
        </w:rPr>
        <w:t xml:space="preserve"> </w:t>
      </w:r>
      <w:bookmarkEnd w:id="111"/>
      <w:r w:rsidR="00A86E6B" w:rsidRPr="00991384">
        <w:rPr>
          <w:rFonts w:ascii="Arial" w:hAnsi="Arial" w:cs="Arial"/>
          <w:iCs/>
          <w:snapToGrid w:val="0"/>
          <w:sz w:val="20"/>
          <w:szCs w:val="20"/>
        </w:rPr>
        <w:t>FELÜGYELETI ÁTFOGÓ JÖVEDELEMKIMUTATÁS</w:t>
      </w:r>
    </w:p>
    <w:p w14:paraId="1B0A1C38" w14:textId="77777777" w:rsidR="0037325D" w:rsidRPr="000E4404" w:rsidRDefault="0037325D" w:rsidP="00C17F9F">
      <w:pPr>
        <w:tabs>
          <w:tab w:val="left" w:pos="0"/>
        </w:tabs>
        <w:spacing w:after="240"/>
        <w:jc w:val="both"/>
        <w:rPr>
          <w:rFonts w:ascii="Arial" w:hAnsi="Arial" w:cs="Arial"/>
          <w:sz w:val="20"/>
          <w:szCs w:val="20"/>
          <w:lang w:eastAsia="en-GB"/>
        </w:rPr>
      </w:pPr>
    </w:p>
    <w:p w14:paraId="6DE95A38" w14:textId="38A4E6EF" w:rsidR="0038658B" w:rsidRPr="000E4404" w:rsidRDefault="0038658B"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lastRenderedPageBreak/>
        <w:t>A</w:t>
      </w:r>
      <w:r w:rsidR="00A22A66" w:rsidRPr="000E4404">
        <w:rPr>
          <w:rFonts w:ascii="Arial" w:hAnsi="Arial" w:cs="Arial"/>
          <w:sz w:val="20"/>
          <w:szCs w:val="20"/>
          <w:lang w:eastAsia="en-GB"/>
        </w:rPr>
        <w:t>z</w:t>
      </w:r>
      <w:r w:rsidRPr="000E4404">
        <w:rPr>
          <w:rFonts w:ascii="Arial" w:hAnsi="Arial" w:cs="Arial"/>
          <w:sz w:val="20"/>
          <w:szCs w:val="20"/>
          <w:lang w:eastAsia="en-GB"/>
        </w:rPr>
        <w:t xml:space="preserve"> átfo</w:t>
      </w:r>
      <w:r w:rsidR="00265873" w:rsidRPr="000E4404">
        <w:rPr>
          <w:rFonts w:ascii="Arial" w:hAnsi="Arial" w:cs="Arial"/>
          <w:sz w:val="20"/>
          <w:szCs w:val="20"/>
          <w:lang w:eastAsia="en-GB"/>
        </w:rPr>
        <w:t xml:space="preserve">gó jövedelem magában foglalja a </w:t>
      </w:r>
      <w:r w:rsidR="00285D13" w:rsidRPr="000E4404">
        <w:rPr>
          <w:rFonts w:ascii="Arial" w:hAnsi="Arial" w:cs="Arial"/>
          <w:sz w:val="20"/>
          <w:szCs w:val="20"/>
          <w:lang w:eastAsia="en-GB"/>
        </w:rPr>
        <w:t>folytatódó és megszűnt tevékenységek szerinti bontásban a t</w:t>
      </w:r>
      <w:r w:rsidR="00265873" w:rsidRPr="000E4404">
        <w:rPr>
          <w:rFonts w:ascii="Arial" w:hAnsi="Arial" w:cs="Arial"/>
          <w:i/>
          <w:sz w:val="20"/>
          <w:szCs w:val="20"/>
          <w:lang w:eastAsia="en-GB"/>
        </w:rPr>
        <w:t xml:space="preserve">árgyidőszaki </w:t>
      </w:r>
      <w:r w:rsidR="00984667" w:rsidRPr="000E4404">
        <w:rPr>
          <w:rFonts w:ascii="Arial" w:hAnsi="Arial" w:cs="Arial"/>
          <w:i/>
          <w:sz w:val="20"/>
          <w:szCs w:val="20"/>
          <w:lang w:eastAsia="en-GB"/>
        </w:rPr>
        <w:t>eredmény</w:t>
      </w:r>
      <w:r w:rsidR="0041630F" w:rsidRPr="000E4404">
        <w:rPr>
          <w:rFonts w:ascii="Arial" w:hAnsi="Arial" w:cs="Arial"/>
          <w:i/>
          <w:sz w:val="20"/>
          <w:szCs w:val="20"/>
          <w:lang w:eastAsia="en-GB"/>
        </w:rPr>
        <w:t>t</w:t>
      </w:r>
      <w:r w:rsidRPr="000E4404">
        <w:rPr>
          <w:rFonts w:ascii="Arial" w:hAnsi="Arial" w:cs="Arial"/>
          <w:sz w:val="20"/>
          <w:szCs w:val="20"/>
          <w:lang w:eastAsia="en-GB"/>
        </w:rPr>
        <w:t xml:space="preserve"> és az </w:t>
      </w:r>
      <w:r w:rsidR="00285D13" w:rsidRPr="000E4404">
        <w:rPr>
          <w:rFonts w:ascii="Arial" w:hAnsi="Arial" w:cs="Arial"/>
          <w:sz w:val="20"/>
          <w:szCs w:val="20"/>
          <w:lang w:eastAsia="en-GB"/>
        </w:rPr>
        <w:t>e</w:t>
      </w:r>
      <w:r w:rsidR="00285D13" w:rsidRPr="000E4404">
        <w:rPr>
          <w:rFonts w:ascii="Arial" w:hAnsi="Arial" w:cs="Arial"/>
          <w:i/>
          <w:sz w:val="20"/>
          <w:szCs w:val="20"/>
          <w:lang w:eastAsia="en-GB"/>
        </w:rPr>
        <w:t>g</w:t>
      </w:r>
      <w:r w:rsidRPr="000E4404">
        <w:rPr>
          <w:rFonts w:ascii="Arial" w:hAnsi="Arial" w:cs="Arial"/>
          <w:i/>
          <w:sz w:val="20"/>
          <w:szCs w:val="20"/>
          <w:lang w:eastAsia="en-GB"/>
        </w:rPr>
        <w:t>yéb átfogó jövedelem</w:t>
      </w:r>
      <w:r w:rsidR="00265873" w:rsidRPr="000E4404">
        <w:rPr>
          <w:rFonts w:ascii="Arial" w:hAnsi="Arial" w:cs="Arial"/>
          <w:sz w:val="20"/>
          <w:szCs w:val="20"/>
          <w:lang w:eastAsia="en-GB"/>
        </w:rPr>
        <w:t xml:space="preserve"> </w:t>
      </w:r>
      <w:r w:rsidR="008D098B" w:rsidRPr="000E4404">
        <w:rPr>
          <w:rFonts w:ascii="Arial" w:hAnsi="Arial" w:cs="Arial"/>
          <w:sz w:val="20"/>
          <w:szCs w:val="20"/>
          <w:lang w:eastAsia="en-GB"/>
        </w:rPr>
        <w:t>összegét.</w:t>
      </w:r>
    </w:p>
    <w:p w14:paraId="2C371A4B" w14:textId="77777777" w:rsidR="0041630F" w:rsidRPr="00991384" w:rsidRDefault="0041630F" w:rsidP="00265873">
      <w:pPr>
        <w:autoSpaceDE w:val="0"/>
        <w:autoSpaceDN w:val="0"/>
        <w:adjustRightInd w:val="0"/>
        <w:spacing w:before="240"/>
        <w:jc w:val="both"/>
        <w:rPr>
          <w:rFonts w:ascii="Arial" w:hAnsi="Arial" w:cs="Arial"/>
          <w:b/>
          <w:snapToGrid w:val="0"/>
          <w:sz w:val="20"/>
          <w:szCs w:val="20"/>
        </w:rPr>
      </w:pPr>
      <w:r w:rsidRPr="00991384">
        <w:rPr>
          <w:rFonts w:ascii="Arial" w:hAnsi="Arial" w:cs="Arial"/>
          <w:b/>
          <w:snapToGrid w:val="0"/>
          <w:sz w:val="20"/>
          <w:szCs w:val="20"/>
        </w:rPr>
        <w:t>A tábla oszlopai</w:t>
      </w:r>
    </w:p>
    <w:p w14:paraId="58F88423" w14:textId="77777777" w:rsidR="00265873" w:rsidRPr="00991384" w:rsidRDefault="00265873" w:rsidP="00265873">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41630F" w:rsidRPr="00991384">
        <w:rPr>
          <w:rFonts w:ascii="Arial" w:hAnsi="Arial" w:cs="Arial"/>
          <w:snapToGrid w:val="0"/>
          <w:sz w:val="20"/>
          <w:szCs w:val="20"/>
        </w:rPr>
        <w:t xml:space="preserve"> teljes </w:t>
      </w:r>
      <w:r w:rsidR="00984667" w:rsidRPr="00991384">
        <w:rPr>
          <w:rFonts w:ascii="Arial" w:hAnsi="Arial" w:cs="Arial"/>
          <w:snapToGrid w:val="0"/>
          <w:sz w:val="20"/>
          <w:szCs w:val="20"/>
        </w:rPr>
        <w:t xml:space="preserve">átfogó jövedelemkimutatás </w:t>
      </w:r>
      <w:r w:rsidRPr="00991384">
        <w:rPr>
          <w:rFonts w:ascii="Arial" w:hAnsi="Arial" w:cs="Arial"/>
          <w:snapToGrid w:val="0"/>
          <w:sz w:val="20"/>
          <w:szCs w:val="20"/>
        </w:rPr>
        <w:t xml:space="preserve">elkülönítetten tartalmazza </w:t>
      </w:r>
      <w:r w:rsidR="0041630F" w:rsidRPr="00991384">
        <w:rPr>
          <w:rFonts w:ascii="Arial" w:hAnsi="Arial" w:cs="Arial"/>
          <w:snapToGrid w:val="0"/>
          <w:sz w:val="20"/>
          <w:szCs w:val="20"/>
        </w:rPr>
        <w:t xml:space="preserve">az </w:t>
      </w:r>
      <w:r w:rsidRPr="00991384">
        <w:rPr>
          <w:rFonts w:ascii="Arial" w:hAnsi="Arial" w:cs="Arial"/>
          <w:snapToGrid w:val="0"/>
          <w:sz w:val="20"/>
          <w:szCs w:val="20"/>
        </w:rPr>
        <w:t>elektronikuspénz-kibocsátás</w:t>
      </w:r>
      <w:r w:rsidR="0041630F" w:rsidRPr="00991384">
        <w:rPr>
          <w:rFonts w:ascii="Arial" w:hAnsi="Arial" w:cs="Arial"/>
          <w:snapToGrid w:val="0"/>
          <w:sz w:val="20"/>
          <w:szCs w:val="20"/>
        </w:rPr>
        <w:t xml:space="preserve"> és kapcsolódó pénzügyi</w:t>
      </w:r>
      <w:r w:rsidRPr="00991384">
        <w:rPr>
          <w:rFonts w:ascii="Arial" w:hAnsi="Arial" w:cs="Arial"/>
          <w:snapToGrid w:val="0"/>
          <w:sz w:val="20"/>
          <w:szCs w:val="20"/>
        </w:rPr>
        <w:t xml:space="preserve"> szolgáltatás</w:t>
      </w:r>
      <w:r w:rsidR="0041630F" w:rsidRPr="00991384">
        <w:rPr>
          <w:rFonts w:ascii="Arial" w:hAnsi="Arial" w:cs="Arial"/>
          <w:snapToGrid w:val="0"/>
          <w:sz w:val="20"/>
          <w:szCs w:val="20"/>
        </w:rPr>
        <w:t>sal</w:t>
      </w:r>
      <w:r w:rsidR="0037325D" w:rsidRPr="00991384">
        <w:rPr>
          <w:rFonts w:ascii="Arial" w:hAnsi="Arial" w:cs="Arial"/>
          <w:snapToGrid w:val="0"/>
          <w:sz w:val="20"/>
          <w:szCs w:val="20"/>
        </w:rPr>
        <w:t xml:space="preserve"> és </w:t>
      </w:r>
      <w:r w:rsidR="0041630F" w:rsidRPr="00991384">
        <w:rPr>
          <w:rFonts w:ascii="Arial" w:hAnsi="Arial" w:cs="Arial"/>
          <w:snapToGrid w:val="0"/>
          <w:sz w:val="20"/>
          <w:szCs w:val="20"/>
        </w:rPr>
        <w:t>a</w:t>
      </w:r>
      <w:r w:rsidRPr="00991384">
        <w:rPr>
          <w:rFonts w:ascii="Arial" w:hAnsi="Arial" w:cs="Arial"/>
          <w:snapToGrid w:val="0"/>
          <w:sz w:val="20"/>
          <w:szCs w:val="20"/>
        </w:rPr>
        <w:t xml:space="preserve"> pénzforgalmi szolgáltatás</w:t>
      </w:r>
      <w:r w:rsidR="0041630F" w:rsidRPr="00991384">
        <w:rPr>
          <w:rFonts w:ascii="Arial" w:hAnsi="Arial" w:cs="Arial"/>
          <w:snapToGrid w:val="0"/>
          <w:sz w:val="20"/>
          <w:szCs w:val="20"/>
        </w:rPr>
        <w:t xml:space="preserve"> és kapcsolódó pénzügyi szolgáltatással </w:t>
      </w:r>
      <w:r w:rsidRPr="00991384">
        <w:rPr>
          <w:rFonts w:ascii="Arial" w:hAnsi="Arial" w:cs="Arial"/>
          <w:snapToGrid w:val="0"/>
          <w:sz w:val="20"/>
          <w:szCs w:val="20"/>
        </w:rPr>
        <w:t>kapcsolódóan keletk</w:t>
      </w:r>
      <w:r w:rsidR="008D098B" w:rsidRPr="00991384">
        <w:rPr>
          <w:rFonts w:ascii="Arial" w:hAnsi="Arial" w:cs="Arial"/>
          <w:snapToGrid w:val="0"/>
          <w:sz w:val="20"/>
          <w:szCs w:val="20"/>
        </w:rPr>
        <w:t>ező bevételeket, ráfordításokat és költségeket az a</w:t>
      </w:r>
      <w:r w:rsidRPr="00991384">
        <w:rPr>
          <w:rFonts w:ascii="Arial" w:hAnsi="Arial" w:cs="Arial"/>
          <w:snapToGrid w:val="0"/>
          <w:sz w:val="20"/>
          <w:szCs w:val="20"/>
        </w:rPr>
        <w:t xml:space="preserve">datszolgáltató előbbiektől eltérő </w:t>
      </w:r>
      <w:r w:rsidR="0041630F" w:rsidRPr="00991384">
        <w:rPr>
          <w:rFonts w:ascii="Arial" w:hAnsi="Arial" w:cs="Arial"/>
          <w:snapToGrid w:val="0"/>
          <w:sz w:val="20"/>
          <w:szCs w:val="20"/>
        </w:rPr>
        <w:t xml:space="preserve">üzleti </w:t>
      </w:r>
      <w:r w:rsidRPr="00991384">
        <w:rPr>
          <w:rFonts w:ascii="Arial" w:hAnsi="Arial" w:cs="Arial"/>
          <w:snapToGrid w:val="0"/>
          <w:sz w:val="20"/>
          <w:szCs w:val="20"/>
        </w:rPr>
        <w:t>tevékenységéből származó bevétele</w:t>
      </w:r>
      <w:r w:rsidR="00285D13" w:rsidRPr="00991384">
        <w:rPr>
          <w:rFonts w:ascii="Arial" w:hAnsi="Arial" w:cs="Arial"/>
          <w:snapToGrid w:val="0"/>
          <w:sz w:val="20"/>
          <w:szCs w:val="20"/>
        </w:rPr>
        <w:t>i</w:t>
      </w:r>
      <w:r w:rsidRPr="00991384">
        <w:rPr>
          <w:rFonts w:ascii="Arial" w:hAnsi="Arial" w:cs="Arial"/>
          <w:snapToGrid w:val="0"/>
          <w:sz w:val="20"/>
          <w:szCs w:val="20"/>
        </w:rPr>
        <w:t>től, ráfordítás</w:t>
      </w:r>
      <w:r w:rsidR="00285D13" w:rsidRPr="00991384">
        <w:rPr>
          <w:rFonts w:ascii="Arial" w:hAnsi="Arial" w:cs="Arial"/>
          <w:snapToGrid w:val="0"/>
          <w:sz w:val="20"/>
          <w:szCs w:val="20"/>
        </w:rPr>
        <w:t>ai</w:t>
      </w:r>
      <w:r w:rsidRPr="00991384">
        <w:rPr>
          <w:rFonts w:ascii="Arial" w:hAnsi="Arial" w:cs="Arial"/>
          <w:snapToGrid w:val="0"/>
          <w:sz w:val="20"/>
          <w:szCs w:val="20"/>
        </w:rPr>
        <w:t>tól és költsége</w:t>
      </w:r>
      <w:r w:rsidR="00285D13" w:rsidRPr="00991384">
        <w:rPr>
          <w:rFonts w:ascii="Arial" w:hAnsi="Arial" w:cs="Arial"/>
          <w:snapToGrid w:val="0"/>
          <w:sz w:val="20"/>
          <w:szCs w:val="20"/>
        </w:rPr>
        <w:t>i</w:t>
      </w:r>
      <w:r w:rsidRPr="00991384">
        <w:rPr>
          <w:rFonts w:ascii="Arial" w:hAnsi="Arial" w:cs="Arial"/>
          <w:snapToGrid w:val="0"/>
          <w:sz w:val="20"/>
          <w:szCs w:val="20"/>
        </w:rPr>
        <w:t xml:space="preserve">től. </w:t>
      </w:r>
      <w:r w:rsidR="00285D13" w:rsidRPr="00991384">
        <w:rPr>
          <w:rFonts w:ascii="Arial" w:hAnsi="Arial" w:cs="Arial"/>
          <w:snapToGrid w:val="0"/>
          <w:sz w:val="20"/>
          <w:szCs w:val="20"/>
        </w:rPr>
        <w:t>Az egyes tevékenységek szerinti megbontásnál a 82A tábla általános részében leírtakat kell figyelembe venni.</w:t>
      </w:r>
    </w:p>
    <w:p w14:paraId="50F22B33" w14:textId="29BE5E7E" w:rsidR="00285D13" w:rsidRPr="00991384" w:rsidRDefault="00285D13" w:rsidP="00285D13">
      <w:pPr>
        <w:jc w:val="both"/>
        <w:rPr>
          <w:rFonts w:ascii="Arial" w:hAnsi="Arial" w:cs="Arial"/>
          <w:snapToGrid w:val="0"/>
          <w:sz w:val="20"/>
          <w:szCs w:val="20"/>
        </w:rPr>
      </w:pPr>
      <w:r w:rsidRPr="00991384">
        <w:rPr>
          <w:rFonts w:ascii="Arial" w:hAnsi="Arial" w:cs="Arial"/>
          <w:snapToGrid w:val="0"/>
          <w:sz w:val="20"/>
          <w:szCs w:val="20"/>
        </w:rPr>
        <w:t>A</w:t>
      </w:r>
      <w:r w:rsidR="00182683">
        <w:rPr>
          <w:rFonts w:ascii="Arial" w:hAnsi="Arial" w:cs="Arial"/>
          <w:snapToGrid w:val="0"/>
          <w:sz w:val="20"/>
          <w:szCs w:val="20"/>
        </w:rPr>
        <w:t>z</w:t>
      </w:r>
      <w:r w:rsidRPr="00991384">
        <w:rPr>
          <w:rFonts w:ascii="Arial" w:hAnsi="Arial" w:cs="Arial"/>
          <w:snapToGrid w:val="0"/>
          <w:sz w:val="20"/>
          <w:szCs w:val="20"/>
        </w:rPr>
        <w:t xml:space="preserve"> </w:t>
      </w:r>
      <w:proofErr w:type="gramStart"/>
      <w:r w:rsidRPr="00991384">
        <w:rPr>
          <w:rFonts w:ascii="Arial" w:hAnsi="Arial" w:cs="Arial"/>
          <w:snapToGrid w:val="0"/>
          <w:sz w:val="20"/>
          <w:szCs w:val="20"/>
        </w:rPr>
        <w:t>a)</w:t>
      </w:r>
      <w:r w:rsidR="00941DB7">
        <w:rPr>
          <w:rFonts w:ascii="Arial" w:hAnsi="Arial" w:cs="Arial"/>
          <w:snapToGrid w:val="0"/>
          <w:sz w:val="20"/>
          <w:szCs w:val="20"/>
        </w:rPr>
        <w:t>–</w:t>
      </w:r>
      <w:proofErr w:type="gramEnd"/>
      <w:r w:rsidRPr="00991384">
        <w:rPr>
          <w:rFonts w:ascii="Arial" w:hAnsi="Arial" w:cs="Arial"/>
          <w:snapToGrid w:val="0"/>
          <w:sz w:val="20"/>
          <w:szCs w:val="20"/>
        </w:rPr>
        <w:t>d) oszlopan a tárgy</w:t>
      </w:r>
      <w:r w:rsidR="003F738E" w:rsidRPr="00991384">
        <w:rPr>
          <w:rFonts w:ascii="Arial" w:hAnsi="Arial" w:cs="Arial"/>
          <w:snapToGrid w:val="0"/>
          <w:sz w:val="20"/>
          <w:szCs w:val="20"/>
        </w:rPr>
        <w:t>negyedévi</w:t>
      </w:r>
      <w:r w:rsidRPr="00991384">
        <w:rPr>
          <w:rFonts w:ascii="Arial" w:hAnsi="Arial" w:cs="Arial"/>
          <w:snapToGrid w:val="0"/>
          <w:sz w:val="20"/>
          <w:szCs w:val="20"/>
        </w:rPr>
        <w:t>, az e)</w:t>
      </w:r>
      <w:r w:rsidR="00941DB7">
        <w:rPr>
          <w:rFonts w:ascii="Arial" w:hAnsi="Arial" w:cs="Arial"/>
          <w:snapToGrid w:val="0"/>
          <w:sz w:val="20"/>
          <w:szCs w:val="20"/>
        </w:rPr>
        <w:t>–</w:t>
      </w:r>
      <w:r w:rsidRPr="00991384">
        <w:rPr>
          <w:rFonts w:ascii="Arial" w:hAnsi="Arial" w:cs="Arial"/>
          <w:snapToGrid w:val="0"/>
          <w:sz w:val="20"/>
          <w:szCs w:val="20"/>
        </w:rPr>
        <w:t>h)</w:t>
      </w:r>
      <w:r w:rsidRPr="00991384">
        <w:rPr>
          <w:rFonts w:ascii="Arial" w:hAnsi="Arial" w:cs="Arial"/>
          <w:i/>
          <w:snapToGrid w:val="0"/>
          <w:sz w:val="20"/>
          <w:szCs w:val="20"/>
        </w:rPr>
        <w:t xml:space="preserve"> </w:t>
      </w:r>
      <w:r w:rsidRPr="00991384">
        <w:rPr>
          <w:rFonts w:ascii="Arial" w:hAnsi="Arial" w:cs="Arial"/>
          <w:snapToGrid w:val="0"/>
          <w:sz w:val="20"/>
          <w:szCs w:val="20"/>
        </w:rPr>
        <w:t>oszlopban az év elejétől halmozott eredménytételeket kell kimutatni forintban.</w:t>
      </w:r>
    </w:p>
    <w:p w14:paraId="7570205C" w14:textId="77777777" w:rsidR="00265873" w:rsidRPr="00991384" w:rsidRDefault="00265873" w:rsidP="00265873">
      <w:pPr>
        <w:jc w:val="both"/>
        <w:rPr>
          <w:rFonts w:ascii="Arial" w:hAnsi="Arial" w:cs="Arial"/>
          <w:snapToGrid w:val="0"/>
          <w:sz w:val="20"/>
          <w:szCs w:val="20"/>
        </w:rPr>
      </w:pPr>
    </w:p>
    <w:p w14:paraId="69966BA5" w14:textId="77777777" w:rsidR="00265873" w:rsidRPr="00991384" w:rsidRDefault="00265873" w:rsidP="00265873">
      <w:pPr>
        <w:jc w:val="both"/>
        <w:rPr>
          <w:rFonts w:ascii="Arial" w:hAnsi="Arial" w:cs="Arial"/>
          <w:snapToGrid w:val="0"/>
          <w:sz w:val="20"/>
          <w:szCs w:val="20"/>
        </w:rPr>
      </w:pPr>
    </w:p>
    <w:p w14:paraId="4AAC8D74" w14:textId="77777777" w:rsidR="00265873" w:rsidRPr="00991384" w:rsidRDefault="00265873" w:rsidP="00265873">
      <w:pPr>
        <w:jc w:val="both"/>
        <w:rPr>
          <w:rFonts w:ascii="Arial" w:hAnsi="Arial" w:cs="Arial"/>
          <w:b/>
          <w:snapToGrid w:val="0"/>
          <w:sz w:val="20"/>
          <w:szCs w:val="20"/>
        </w:rPr>
      </w:pPr>
      <w:r w:rsidRPr="00991384">
        <w:rPr>
          <w:rFonts w:ascii="Arial" w:hAnsi="Arial" w:cs="Arial"/>
          <w:b/>
          <w:snapToGrid w:val="0"/>
          <w:sz w:val="20"/>
          <w:szCs w:val="20"/>
        </w:rPr>
        <w:t>A tábla sorai</w:t>
      </w:r>
    </w:p>
    <w:p w14:paraId="58BB8649" w14:textId="77777777" w:rsidR="00265873" w:rsidRPr="00991384" w:rsidRDefault="00265873" w:rsidP="00265873">
      <w:pPr>
        <w:jc w:val="both"/>
        <w:rPr>
          <w:rFonts w:ascii="Arial" w:hAnsi="Arial" w:cs="Arial"/>
          <w:b/>
          <w:snapToGrid w:val="0"/>
          <w:sz w:val="20"/>
          <w:szCs w:val="20"/>
        </w:rPr>
      </w:pPr>
    </w:p>
    <w:p w14:paraId="2D1B94FC" w14:textId="1A69C484" w:rsidR="00265873" w:rsidRPr="00991384" w:rsidRDefault="00265873" w:rsidP="00265873">
      <w:pPr>
        <w:jc w:val="both"/>
        <w:rPr>
          <w:rFonts w:ascii="Arial" w:hAnsi="Arial" w:cs="Arial"/>
          <w:snapToGrid w:val="0"/>
          <w:sz w:val="20"/>
          <w:szCs w:val="20"/>
        </w:rPr>
      </w:pPr>
      <w:r w:rsidRPr="00991384">
        <w:rPr>
          <w:rFonts w:ascii="Arial" w:hAnsi="Arial" w:cs="Arial"/>
          <w:snapToGrid w:val="0"/>
          <w:sz w:val="20"/>
          <w:szCs w:val="20"/>
        </w:rPr>
        <w:t xml:space="preserve">A </w:t>
      </w:r>
      <w:r w:rsidR="00B37061" w:rsidRPr="00991384">
        <w:rPr>
          <w:rFonts w:ascii="Arial" w:hAnsi="Arial" w:cs="Arial"/>
          <w:b/>
          <w:snapToGrid w:val="0"/>
          <w:sz w:val="20"/>
          <w:szCs w:val="20"/>
        </w:rPr>
        <w:t>PI</w:t>
      </w:r>
      <w:r w:rsidRPr="00991384">
        <w:rPr>
          <w:rFonts w:ascii="Arial" w:hAnsi="Arial" w:cs="Arial"/>
          <w:b/>
          <w:snapToGrid w:val="0"/>
          <w:sz w:val="20"/>
          <w:szCs w:val="20"/>
        </w:rPr>
        <w:t>82A</w:t>
      </w:r>
      <w:r w:rsidR="00B37061" w:rsidRPr="00991384">
        <w:rPr>
          <w:rFonts w:ascii="Arial" w:hAnsi="Arial" w:cs="Arial"/>
          <w:b/>
          <w:snapToGrid w:val="0"/>
          <w:sz w:val="20"/>
          <w:szCs w:val="20"/>
        </w:rPr>
        <w:t>01</w:t>
      </w:r>
      <w:r w:rsidRPr="00991384">
        <w:rPr>
          <w:rFonts w:ascii="Arial" w:hAnsi="Arial" w:cs="Arial"/>
          <w:b/>
          <w:snapToGrid w:val="0"/>
          <w:sz w:val="20"/>
          <w:szCs w:val="20"/>
        </w:rPr>
        <w:t xml:space="preserve"> </w:t>
      </w:r>
      <w:r w:rsidR="00B37061" w:rsidRPr="00991384">
        <w:rPr>
          <w:rFonts w:ascii="Arial" w:hAnsi="Arial" w:cs="Arial"/>
          <w:b/>
          <w:snapToGrid w:val="0"/>
          <w:sz w:val="20"/>
          <w:szCs w:val="20"/>
        </w:rPr>
        <w:t xml:space="preserve">Működési </w:t>
      </w:r>
      <w:r w:rsidRPr="00991384">
        <w:rPr>
          <w:rFonts w:ascii="Arial" w:hAnsi="Arial" w:cs="Arial"/>
          <w:b/>
          <w:snapToGrid w:val="0"/>
          <w:sz w:val="20"/>
          <w:szCs w:val="20"/>
        </w:rPr>
        <w:t>eredmény</w:t>
      </w:r>
      <w:r w:rsidR="00B37061" w:rsidRPr="00991384">
        <w:rPr>
          <w:rFonts w:ascii="Arial" w:hAnsi="Arial" w:cs="Arial"/>
          <w:b/>
          <w:snapToGrid w:val="0"/>
          <w:sz w:val="20"/>
          <w:szCs w:val="20"/>
        </w:rPr>
        <w:t xml:space="preserve"> </w:t>
      </w:r>
      <w:r w:rsidR="009A7F5A" w:rsidRPr="00991384">
        <w:rPr>
          <w:rFonts w:ascii="Arial" w:hAnsi="Arial" w:cs="Arial"/>
          <w:snapToGrid w:val="0"/>
          <w:sz w:val="20"/>
          <w:szCs w:val="20"/>
        </w:rPr>
        <w:t xml:space="preserve">tartalmazza </w:t>
      </w:r>
      <w:r w:rsidR="00B37061" w:rsidRPr="00991384">
        <w:rPr>
          <w:rFonts w:ascii="Arial" w:hAnsi="Arial" w:cs="Arial"/>
          <w:snapToGrid w:val="0"/>
          <w:sz w:val="20"/>
          <w:szCs w:val="20"/>
        </w:rPr>
        <w:t>az Árbevétel</w:t>
      </w:r>
      <w:r w:rsidR="009A7F5A" w:rsidRPr="00991384">
        <w:rPr>
          <w:rFonts w:ascii="Arial" w:hAnsi="Arial" w:cs="Arial"/>
          <w:snapToGrid w:val="0"/>
          <w:sz w:val="20"/>
          <w:szCs w:val="20"/>
        </w:rPr>
        <w:t>, a Működési költségek, valamint az</w:t>
      </w:r>
      <w:r w:rsidR="00B37061" w:rsidRPr="00991384">
        <w:rPr>
          <w:rFonts w:ascii="Arial" w:hAnsi="Arial" w:cs="Arial"/>
          <w:snapToGrid w:val="0"/>
          <w:sz w:val="20"/>
          <w:szCs w:val="20"/>
        </w:rPr>
        <w:t xml:space="preserve"> </w:t>
      </w:r>
      <w:r w:rsidR="006B24E7" w:rsidRPr="00991384">
        <w:rPr>
          <w:rFonts w:ascii="Arial" w:hAnsi="Arial" w:cs="Arial"/>
          <w:snapToGrid w:val="0"/>
          <w:sz w:val="20"/>
          <w:szCs w:val="20"/>
        </w:rPr>
        <w:t>e</w:t>
      </w:r>
      <w:r w:rsidR="00B37061" w:rsidRPr="00991384">
        <w:rPr>
          <w:rFonts w:ascii="Arial" w:hAnsi="Arial" w:cs="Arial"/>
          <w:snapToGrid w:val="0"/>
          <w:sz w:val="20"/>
          <w:szCs w:val="20"/>
        </w:rPr>
        <w:t>gyéb bevétel</w:t>
      </w:r>
      <w:r w:rsidR="006B24E7" w:rsidRPr="00991384">
        <w:rPr>
          <w:rFonts w:ascii="Arial" w:hAnsi="Arial" w:cs="Arial"/>
          <w:snapToGrid w:val="0"/>
          <w:sz w:val="20"/>
          <w:szCs w:val="20"/>
        </w:rPr>
        <w:t>ek</w:t>
      </w:r>
      <w:r w:rsidR="00B37061" w:rsidRPr="00991384">
        <w:rPr>
          <w:rFonts w:ascii="Arial" w:hAnsi="Arial" w:cs="Arial"/>
          <w:snapToGrid w:val="0"/>
          <w:sz w:val="20"/>
          <w:szCs w:val="20"/>
        </w:rPr>
        <w:t xml:space="preserve"> és ráfordítás</w:t>
      </w:r>
      <w:r w:rsidR="008A6EF4" w:rsidRPr="00991384">
        <w:rPr>
          <w:rFonts w:ascii="Arial" w:hAnsi="Arial" w:cs="Arial"/>
          <w:snapToGrid w:val="0"/>
          <w:sz w:val="20"/>
          <w:szCs w:val="20"/>
        </w:rPr>
        <w:t>ok</w:t>
      </w:r>
      <w:r w:rsidR="00B37061" w:rsidRPr="00991384">
        <w:rPr>
          <w:rFonts w:ascii="Arial" w:hAnsi="Arial" w:cs="Arial"/>
          <w:snapToGrid w:val="0"/>
          <w:sz w:val="20"/>
          <w:szCs w:val="20"/>
        </w:rPr>
        <w:t xml:space="preserve"> különbség</w:t>
      </w:r>
      <w:r w:rsidR="009A7F5A" w:rsidRPr="00991384">
        <w:rPr>
          <w:rFonts w:ascii="Arial" w:hAnsi="Arial" w:cs="Arial"/>
          <w:snapToGrid w:val="0"/>
          <w:sz w:val="20"/>
          <w:szCs w:val="20"/>
        </w:rPr>
        <w:t>ét</w:t>
      </w:r>
      <w:r w:rsidR="00285D13" w:rsidRPr="00991384">
        <w:rPr>
          <w:rFonts w:ascii="Arial" w:hAnsi="Arial" w:cs="Arial"/>
          <w:snapToGrid w:val="0"/>
          <w:sz w:val="20"/>
          <w:szCs w:val="20"/>
        </w:rPr>
        <w:t>.</w:t>
      </w:r>
    </w:p>
    <w:p w14:paraId="162F41B2" w14:textId="77777777" w:rsidR="00265873" w:rsidRPr="00991384" w:rsidRDefault="00265873" w:rsidP="00265873">
      <w:pPr>
        <w:rPr>
          <w:rFonts w:ascii="Arial" w:hAnsi="Arial" w:cs="Arial"/>
          <w:i/>
          <w:iCs/>
          <w:snapToGrid w:val="0"/>
          <w:sz w:val="20"/>
          <w:szCs w:val="20"/>
        </w:rPr>
      </w:pPr>
    </w:p>
    <w:p w14:paraId="2DF7FB58" w14:textId="4F96379C" w:rsidR="009A7F5A" w:rsidRPr="00991384" w:rsidRDefault="00B37061" w:rsidP="00FD2EF5">
      <w:pPr>
        <w:jc w:val="both"/>
        <w:rPr>
          <w:rFonts w:ascii="Arial" w:hAnsi="Arial" w:cs="Arial"/>
          <w:iCs/>
          <w:snapToGrid w:val="0"/>
          <w:sz w:val="20"/>
          <w:szCs w:val="20"/>
        </w:rPr>
      </w:pPr>
      <w:r w:rsidRPr="00991384">
        <w:rPr>
          <w:rFonts w:ascii="Arial" w:hAnsi="Arial" w:cs="Arial"/>
          <w:b/>
          <w:iCs/>
          <w:snapToGrid w:val="0"/>
          <w:sz w:val="20"/>
          <w:szCs w:val="20"/>
        </w:rPr>
        <w:t xml:space="preserve">A PI82A02 Árbevétel </w:t>
      </w:r>
      <w:r w:rsidRPr="00991384">
        <w:rPr>
          <w:rFonts w:ascii="Arial" w:hAnsi="Arial" w:cs="Arial"/>
          <w:iCs/>
          <w:snapToGrid w:val="0"/>
          <w:sz w:val="20"/>
          <w:szCs w:val="20"/>
        </w:rPr>
        <w:t>alábontó</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8D098B" w:rsidRPr="00991384">
        <w:rPr>
          <w:rFonts w:ascii="Arial" w:hAnsi="Arial" w:cs="Arial"/>
          <w:iCs/>
          <w:snapToGrid w:val="0"/>
          <w:sz w:val="20"/>
          <w:szCs w:val="20"/>
        </w:rPr>
        <w:t>ain</w:t>
      </w:r>
      <w:r w:rsidRPr="00991384">
        <w:rPr>
          <w:rFonts w:ascii="Arial" w:hAnsi="Arial" w:cs="Arial"/>
          <w:iCs/>
          <w:snapToGrid w:val="0"/>
          <w:sz w:val="20"/>
          <w:szCs w:val="20"/>
        </w:rPr>
        <w:t xml:space="preserve"> </w:t>
      </w:r>
      <w:r w:rsidR="008D098B" w:rsidRPr="00991384">
        <w:rPr>
          <w:rFonts w:ascii="Arial" w:hAnsi="Arial" w:cs="Arial"/>
          <w:iCs/>
          <w:snapToGrid w:val="0"/>
          <w:sz w:val="20"/>
          <w:szCs w:val="20"/>
        </w:rPr>
        <w:t xml:space="preserve">az egyes tevékenységhez kapcsolódó </w:t>
      </w:r>
      <w:r w:rsidR="00814BE5">
        <w:rPr>
          <w:rFonts w:ascii="Arial" w:hAnsi="Arial" w:cs="Arial"/>
          <w:iCs/>
          <w:snapToGrid w:val="0"/>
          <w:sz w:val="20"/>
          <w:szCs w:val="20"/>
        </w:rPr>
        <w:t>IFRS 15</w:t>
      </w:r>
      <w:r w:rsidR="008D098B" w:rsidRPr="00991384">
        <w:rPr>
          <w:rFonts w:ascii="Arial" w:hAnsi="Arial" w:cs="Arial"/>
          <w:iCs/>
          <w:snapToGrid w:val="0"/>
          <w:sz w:val="20"/>
          <w:szCs w:val="20"/>
        </w:rPr>
        <w:t xml:space="preserve"> szerinti bevételeket </w:t>
      </w:r>
      <w:r w:rsidR="009C1BCC" w:rsidRPr="00991384">
        <w:rPr>
          <w:rFonts w:ascii="Arial" w:hAnsi="Arial" w:cs="Arial"/>
          <w:iCs/>
          <w:snapToGrid w:val="0"/>
          <w:sz w:val="20"/>
          <w:szCs w:val="20"/>
        </w:rPr>
        <w:t>elkülönítetten</w:t>
      </w:r>
      <w:r w:rsidRPr="00991384">
        <w:rPr>
          <w:rFonts w:ascii="Arial" w:hAnsi="Arial" w:cs="Arial"/>
          <w:iCs/>
          <w:snapToGrid w:val="0"/>
          <w:sz w:val="20"/>
          <w:szCs w:val="20"/>
        </w:rPr>
        <w:t xml:space="preserve"> kell bemutatni</w:t>
      </w:r>
      <w:r w:rsidR="008D098B" w:rsidRPr="00991384">
        <w:rPr>
          <w:rFonts w:ascii="Arial" w:hAnsi="Arial" w:cs="Arial"/>
          <w:iCs/>
          <w:snapToGrid w:val="0"/>
          <w:sz w:val="20"/>
          <w:szCs w:val="20"/>
        </w:rPr>
        <w:t xml:space="preserve"> az alábbiak szerint:</w:t>
      </w:r>
      <w:r w:rsidRPr="00991384">
        <w:rPr>
          <w:rFonts w:ascii="Arial" w:hAnsi="Arial" w:cs="Arial"/>
          <w:iCs/>
          <w:snapToGrid w:val="0"/>
          <w:sz w:val="20"/>
          <w:szCs w:val="20"/>
        </w:rPr>
        <w:t xml:space="preserve"> </w:t>
      </w:r>
      <w:r w:rsidR="009C1BCC" w:rsidRPr="00991384">
        <w:rPr>
          <w:rFonts w:ascii="Arial" w:hAnsi="Arial" w:cs="Arial"/>
          <w:iCs/>
          <w:snapToGrid w:val="0"/>
          <w:sz w:val="20"/>
          <w:szCs w:val="20"/>
        </w:rPr>
        <w:t>a fizetési szolgáltatásokon kívüli tevékenységből</w:t>
      </w:r>
      <w:r w:rsidR="008D098B" w:rsidRPr="00991384">
        <w:rPr>
          <w:rFonts w:ascii="Arial" w:hAnsi="Arial" w:cs="Arial"/>
          <w:iCs/>
          <w:snapToGrid w:val="0"/>
          <w:sz w:val="20"/>
          <w:szCs w:val="20"/>
        </w:rPr>
        <w:t xml:space="preserve"> származó árbevétel</w:t>
      </w:r>
      <w:r w:rsidR="009C1BCC" w:rsidRPr="00991384">
        <w:rPr>
          <w:rFonts w:ascii="Arial" w:hAnsi="Arial" w:cs="Arial"/>
          <w:iCs/>
          <w:snapToGrid w:val="0"/>
          <w:sz w:val="20"/>
          <w:szCs w:val="20"/>
        </w:rPr>
        <w:t xml:space="preserve">, valamint az egyes </w:t>
      </w:r>
      <w:r w:rsidRPr="00991384">
        <w:rPr>
          <w:rFonts w:ascii="Arial" w:hAnsi="Arial" w:cs="Arial"/>
          <w:iCs/>
          <w:snapToGrid w:val="0"/>
          <w:sz w:val="20"/>
          <w:szCs w:val="20"/>
        </w:rPr>
        <w:t>pénzforgalmi szolgáltatás</w:t>
      </w:r>
      <w:r w:rsidR="009C1BCC" w:rsidRPr="00991384">
        <w:rPr>
          <w:rFonts w:ascii="Arial" w:hAnsi="Arial" w:cs="Arial"/>
          <w:iCs/>
          <w:snapToGrid w:val="0"/>
          <w:sz w:val="20"/>
          <w:szCs w:val="20"/>
        </w:rPr>
        <w:t>ok</w:t>
      </w:r>
      <w:r w:rsidRPr="00991384">
        <w:rPr>
          <w:rFonts w:ascii="Arial" w:hAnsi="Arial" w:cs="Arial"/>
          <w:iCs/>
          <w:snapToGrid w:val="0"/>
          <w:sz w:val="20"/>
          <w:szCs w:val="20"/>
        </w:rPr>
        <w:t xml:space="preserve">ért, </w:t>
      </w:r>
      <w:r w:rsidR="00265873" w:rsidRPr="00991384">
        <w:rPr>
          <w:rFonts w:ascii="Arial" w:hAnsi="Arial" w:cs="Arial"/>
          <w:iCs/>
          <w:snapToGrid w:val="0"/>
          <w:sz w:val="20"/>
          <w:szCs w:val="20"/>
        </w:rPr>
        <w:t>valamint a kapcso</w:t>
      </w:r>
      <w:r w:rsidR="009C1BCC" w:rsidRPr="00991384">
        <w:rPr>
          <w:rFonts w:ascii="Arial" w:hAnsi="Arial" w:cs="Arial"/>
          <w:iCs/>
          <w:snapToGrid w:val="0"/>
          <w:sz w:val="20"/>
          <w:szCs w:val="20"/>
        </w:rPr>
        <w:t xml:space="preserve">lódó pénzügyi szolgáltatásokért, így az elektronikuspénz kibocsátásából, a pénzforgalmi műveletekből, a készpénzátutalásból és a készpénzhelyettesítő fizetési eszköz kibocsátásából származó </w:t>
      </w:r>
      <w:r w:rsidR="009333A5" w:rsidRPr="00991384">
        <w:rPr>
          <w:rFonts w:ascii="Arial" w:hAnsi="Arial" w:cs="Arial"/>
          <w:iCs/>
          <w:snapToGrid w:val="0"/>
          <w:sz w:val="20"/>
          <w:szCs w:val="20"/>
        </w:rPr>
        <w:t xml:space="preserve">díj- és egyéb </w:t>
      </w:r>
      <w:r w:rsidR="009C1BCC" w:rsidRPr="00991384">
        <w:rPr>
          <w:rFonts w:ascii="Arial" w:hAnsi="Arial" w:cs="Arial"/>
          <w:iCs/>
          <w:snapToGrid w:val="0"/>
          <w:sz w:val="20"/>
          <w:szCs w:val="20"/>
        </w:rPr>
        <w:t>bevételeket</w:t>
      </w:r>
      <w:r w:rsidR="009A7F5A" w:rsidRPr="00991384">
        <w:rPr>
          <w:rFonts w:ascii="Arial" w:hAnsi="Arial" w:cs="Arial"/>
          <w:iCs/>
          <w:snapToGrid w:val="0"/>
          <w:sz w:val="20"/>
          <w:szCs w:val="20"/>
        </w:rPr>
        <w:t xml:space="preserve"> (kivéve kamatbevételeket).</w:t>
      </w:r>
    </w:p>
    <w:p w14:paraId="1D7222DB" w14:textId="77777777" w:rsidR="00265873" w:rsidRPr="00991384" w:rsidRDefault="00265873" w:rsidP="00265873">
      <w:pPr>
        <w:jc w:val="both"/>
        <w:rPr>
          <w:rFonts w:ascii="Arial" w:hAnsi="Arial" w:cs="Arial"/>
          <w:iCs/>
          <w:snapToGrid w:val="0"/>
          <w:sz w:val="20"/>
          <w:szCs w:val="20"/>
        </w:rPr>
      </w:pPr>
    </w:p>
    <w:p w14:paraId="3EAFF4C4" w14:textId="155DA1A6" w:rsidR="00265873"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9333A5" w:rsidRPr="00991384">
        <w:rPr>
          <w:rFonts w:ascii="Arial" w:hAnsi="Arial" w:cs="Arial"/>
          <w:b/>
          <w:iCs/>
          <w:snapToGrid w:val="0"/>
          <w:sz w:val="20"/>
          <w:szCs w:val="20"/>
        </w:rPr>
        <w:t>PI</w:t>
      </w:r>
      <w:r w:rsidRPr="00991384">
        <w:rPr>
          <w:rFonts w:ascii="Arial" w:hAnsi="Arial" w:cs="Arial"/>
          <w:b/>
          <w:iCs/>
          <w:snapToGrid w:val="0"/>
          <w:sz w:val="20"/>
          <w:szCs w:val="20"/>
        </w:rPr>
        <w:t>82A</w:t>
      </w:r>
      <w:r w:rsidR="003F738E" w:rsidRPr="00991384">
        <w:rPr>
          <w:rFonts w:ascii="Arial" w:hAnsi="Arial" w:cs="Arial"/>
          <w:b/>
          <w:iCs/>
          <w:snapToGrid w:val="0"/>
          <w:sz w:val="20"/>
          <w:szCs w:val="20"/>
        </w:rPr>
        <w:t>0</w:t>
      </w:r>
      <w:r w:rsidR="009333A5" w:rsidRPr="00991384">
        <w:rPr>
          <w:rFonts w:ascii="Arial" w:hAnsi="Arial" w:cs="Arial"/>
          <w:b/>
          <w:iCs/>
          <w:snapToGrid w:val="0"/>
          <w:sz w:val="20"/>
          <w:szCs w:val="20"/>
        </w:rPr>
        <w:t>3 Működési költségek</w:t>
      </w:r>
      <w:r w:rsidR="008D098B" w:rsidRPr="00991384">
        <w:rPr>
          <w:rFonts w:ascii="Arial" w:hAnsi="Arial" w:cs="Arial"/>
          <w:iCs/>
          <w:snapToGrid w:val="0"/>
          <w:sz w:val="20"/>
          <w:szCs w:val="20"/>
        </w:rPr>
        <w:t>et</w:t>
      </w:r>
      <w:r w:rsidR="008D098B" w:rsidRPr="00991384">
        <w:rPr>
          <w:rFonts w:ascii="Arial" w:hAnsi="Arial" w:cs="Arial"/>
          <w:b/>
          <w:iCs/>
          <w:snapToGrid w:val="0"/>
          <w:sz w:val="20"/>
          <w:szCs w:val="20"/>
        </w:rPr>
        <w:t xml:space="preserve"> </w:t>
      </w:r>
      <w:r w:rsidR="008D098B" w:rsidRPr="00991384">
        <w:rPr>
          <w:rFonts w:ascii="Arial" w:hAnsi="Arial" w:cs="Arial"/>
          <w:iCs/>
          <w:snapToGrid w:val="0"/>
          <w:sz w:val="20"/>
          <w:szCs w:val="20"/>
        </w:rPr>
        <w:t>összköltség eljárással</w:t>
      </w:r>
      <w:r w:rsidR="009A7F5A" w:rsidRPr="00991384">
        <w:rPr>
          <w:rFonts w:ascii="Arial" w:hAnsi="Arial" w:cs="Arial"/>
          <w:iCs/>
          <w:snapToGrid w:val="0"/>
          <w:sz w:val="20"/>
          <w:szCs w:val="20"/>
        </w:rPr>
        <w:t>,</w:t>
      </w:r>
      <w:r w:rsidR="008D098B" w:rsidRPr="00991384">
        <w:rPr>
          <w:rFonts w:ascii="Arial" w:hAnsi="Arial" w:cs="Arial"/>
          <w:b/>
          <w:iCs/>
          <w:snapToGrid w:val="0"/>
          <w:sz w:val="20"/>
          <w:szCs w:val="20"/>
        </w:rPr>
        <w:t xml:space="preserve"> </w:t>
      </w:r>
      <w:r w:rsidR="009333A5" w:rsidRPr="00991384">
        <w:rPr>
          <w:rFonts w:ascii="Arial" w:hAnsi="Arial" w:cs="Arial"/>
          <w:iCs/>
          <w:snapToGrid w:val="0"/>
          <w:sz w:val="20"/>
          <w:szCs w:val="20"/>
        </w:rPr>
        <w:t xml:space="preserve">költségnemek szerinti </w:t>
      </w:r>
      <w:r w:rsidR="008D098B" w:rsidRPr="00991384">
        <w:rPr>
          <w:rFonts w:ascii="Arial" w:hAnsi="Arial" w:cs="Arial"/>
          <w:iCs/>
          <w:snapToGrid w:val="0"/>
          <w:sz w:val="20"/>
          <w:szCs w:val="20"/>
        </w:rPr>
        <w:t xml:space="preserve">bontásban kell feltüntetni. </w:t>
      </w:r>
      <w:r w:rsidR="00BC5430" w:rsidRPr="00991384">
        <w:rPr>
          <w:rFonts w:ascii="Arial" w:hAnsi="Arial" w:cs="Arial"/>
          <w:iCs/>
          <w:snapToGrid w:val="0"/>
          <w:sz w:val="20"/>
          <w:szCs w:val="20"/>
        </w:rPr>
        <w:t xml:space="preserve">A </w:t>
      </w:r>
      <w:r w:rsidR="00BC5430" w:rsidRPr="00991384">
        <w:rPr>
          <w:rFonts w:ascii="Arial" w:hAnsi="Arial" w:cs="Arial"/>
          <w:i/>
          <w:iCs/>
          <w:snapToGrid w:val="0"/>
          <w:sz w:val="20"/>
          <w:szCs w:val="20"/>
        </w:rPr>
        <w:t>PI82A</w:t>
      </w:r>
      <w:r w:rsidR="00190E8E" w:rsidRPr="00991384">
        <w:rPr>
          <w:rFonts w:ascii="Arial" w:hAnsi="Arial" w:cs="Arial"/>
          <w:i/>
          <w:iCs/>
          <w:snapToGrid w:val="0"/>
          <w:sz w:val="20"/>
          <w:szCs w:val="20"/>
        </w:rPr>
        <w:t>0</w:t>
      </w:r>
      <w:r w:rsidR="00BC5430" w:rsidRPr="00991384">
        <w:rPr>
          <w:rFonts w:ascii="Arial" w:hAnsi="Arial" w:cs="Arial"/>
          <w:i/>
          <w:iCs/>
          <w:snapToGrid w:val="0"/>
          <w:sz w:val="20"/>
          <w:szCs w:val="20"/>
        </w:rPr>
        <w:t>31</w:t>
      </w:r>
      <w:r w:rsidR="008D098B" w:rsidRPr="00991384">
        <w:rPr>
          <w:rFonts w:ascii="Arial" w:hAnsi="Arial" w:cs="Arial"/>
          <w:i/>
          <w:iCs/>
          <w:snapToGrid w:val="0"/>
          <w:sz w:val="20"/>
          <w:szCs w:val="20"/>
        </w:rPr>
        <w:t xml:space="preserve"> </w:t>
      </w:r>
      <w:r w:rsidR="00BC5430" w:rsidRPr="00991384">
        <w:rPr>
          <w:rFonts w:ascii="Arial" w:hAnsi="Arial" w:cs="Arial"/>
          <w:iCs/>
          <w:snapToGrid w:val="0"/>
          <w:sz w:val="20"/>
          <w:szCs w:val="20"/>
        </w:rPr>
        <w:t>sor</w:t>
      </w:r>
      <w:r w:rsidR="008D098B" w:rsidRPr="00991384">
        <w:rPr>
          <w:rFonts w:ascii="Arial" w:hAnsi="Arial" w:cs="Arial"/>
          <w:iCs/>
          <w:snapToGrid w:val="0"/>
          <w:sz w:val="20"/>
          <w:szCs w:val="20"/>
        </w:rPr>
        <w:t xml:space="preserve">on </w:t>
      </w:r>
      <w:r w:rsidR="00BC5430" w:rsidRPr="00991384">
        <w:rPr>
          <w:rFonts w:ascii="Arial" w:hAnsi="Arial" w:cs="Arial"/>
          <w:iCs/>
          <w:snapToGrid w:val="0"/>
          <w:sz w:val="20"/>
          <w:szCs w:val="20"/>
        </w:rPr>
        <w:t>az anyagjellegű ráfordításokat</w:t>
      </w:r>
      <w:r w:rsidR="00814BE5">
        <w:rPr>
          <w:rFonts w:ascii="Arial" w:hAnsi="Arial" w:cs="Arial"/>
          <w:iCs/>
          <w:snapToGrid w:val="0"/>
          <w:sz w:val="20"/>
          <w:szCs w:val="20"/>
        </w:rPr>
        <w:t>,</w:t>
      </w:r>
      <w:r w:rsidR="00BC5430" w:rsidRPr="00991384">
        <w:rPr>
          <w:rFonts w:ascii="Arial" w:hAnsi="Arial" w:cs="Arial"/>
          <w:iCs/>
          <w:snapToGrid w:val="0"/>
          <w:sz w:val="20"/>
          <w:szCs w:val="20"/>
        </w:rPr>
        <w:t xml:space="preserve"> a </w:t>
      </w:r>
      <w:r w:rsidR="00501FFA" w:rsidRPr="00991384">
        <w:rPr>
          <w:rFonts w:ascii="Arial" w:hAnsi="Arial" w:cs="Arial"/>
          <w:i/>
          <w:iCs/>
          <w:snapToGrid w:val="0"/>
          <w:sz w:val="20"/>
          <w:szCs w:val="20"/>
        </w:rPr>
        <w:t>PI82A</w:t>
      </w:r>
      <w:r w:rsidR="003F738E" w:rsidRPr="00991384">
        <w:rPr>
          <w:rFonts w:ascii="Arial" w:hAnsi="Arial" w:cs="Arial"/>
          <w:i/>
          <w:iCs/>
          <w:snapToGrid w:val="0"/>
          <w:sz w:val="20"/>
          <w:szCs w:val="20"/>
        </w:rPr>
        <w:t>0</w:t>
      </w:r>
      <w:r w:rsidR="00501FFA" w:rsidRPr="00991384">
        <w:rPr>
          <w:rFonts w:ascii="Arial" w:hAnsi="Arial" w:cs="Arial"/>
          <w:i/>
          <w:iCs/>
          <w:snapToGrid w:val="0"/>
          <w:sz w:val="20"/>
          <w:szCs w:val="20"/>
        </w:rPr>
        <w:t>32</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 xml:space="preserve">sorban az IAS 19 szerinti </w:t>
      </w:r>
      <w:r w:rsidR="008A6EF4" w:rsidRPr="00991384">
        <w:rPr>
          <w:rFonts w:ascii="Arial" w:hAnsi="Arial" w:cs="Arial"/>
          <w:iCs/>
          <w:snapToGrid w:val="0"/>
          <w:sz w:val="20"/>
          <w:szCs w:val="20"/>
        </w:rPr>
        <w:t xml:space="preserve">Személyi jellegű ráfordításokat </w:t>
      </w:r>
      <w:r w:rsidR="00BC5430" w:rsidRPr="00991384">
        <w:rPr>
          <w:rFonts w:ascii="Arial" w:hAnsi="Arial" w:cs="Arial"/>
          <w:iCs/>
          <w:snapToGrid w:val="0"/>
          <w:sz w:val="20"/>
          <w:szCs w:val="20"/>
        </w:rPr>
        <w:t xml:space="preserve">kell kimutatni. A </w:t>
      </w:r>
      <w:r w:rsidR="00501FFA" w:rsidRPr="00991384">
        <w:rPr>
          <w:rFonts w:ascii="Arial" w:hAnsi="Arial" w:cs="Arial"/>
          <w:iCs/>
          <w:snapToGrid w:val="0"/>
          <w:sz w:val="20"/>
          <w:szCs w:val="20"/>
        </w:rPr>
        <w:t>PI82A</w:t>
      </w:r>
      <w:r w:rsidR="003F738E" w:rsidRPr="00991384">
        <w:rPr>
          <w:rFonts w:ascii="Arial" w:hAnsi="Arial" w:cs="Arial"/>
          <w:iCs/>
          <w:snapToGrid w:val="0"/>
          <w:sz w:val="20"/>
          <w:szCs w:val="20"/>
        </w:rPr>
        <w:t>0</w:t>
      </w:r>
      <w:r w:rsidR="00501FFA" w:rsidRPr="00991384">
        <w:rPr>
          <w:rFonts w:ascii="Arial" w:hAnsi="Arial" w:cs="Arial"/>
          <w:i/>
          <w:iCs/>
          <w:snapToGrid w:val="0"/>
          <w:sz w:val="20"/>
          <w:szCs w:val="20"/>
        </w:rPr>
        <w:t>33</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sorban az immateriális javakra</w:t>
      </w:r>
      <w:r w:rsidR="009A7F5A" w:rsidRPr="00991384">
        <w:rPr>
          <w:rFonts w:ascii="Arial" w:hAnsi="Arial" w:cs="Arial"/>
          <w:iCs/>
          <w:snapToGrid w:val="0"/>
          <w:sz w:val="20"/>
          <w:szCs w:val="20"/>
        </w:rPr>
        <w:t xml:space="preserve"> az </w:t>
      </w:r>
      <w:r w:rsidR="00BC5430" w:rsidRPr="00991384">
        <w:rPr>
          <w:rFonts w:ascii="Arial" w:hAnsi="Arial" w:cs="Arial"/>
          <w:iCs/>
          <w:snapToGrid w:val="0"/>
          <w:sz w:val="20"/>
          <w:szCs w:val="20"/>
        </w:rPr>
        <w:t>IAS 38, az ingatlanokra, gépekre, berendezésre az IAS 16 és a befektetési célú ingatlanokra az IAS 40 szerint elszámolt értékcsökkenést kell szerepeltetni.</w:t>
      </w:r>
    </w:p>
    <w:p w14:paraId="7F4DC86F" w14:textId="77777777" w:rsidR="00BC5430" w:rsidRPr="00991384" w:rsidRDefault="00BC5430" w:rsidP="00C17F9F">
      <w:pPr>
        <w:jc w:val="both"/>
        <w:rPr>
          <w:rFonts w:ascii="Arial" w:hAnsi="Arial" w:cs="Arial"/>
          <w:iCs/>
          <w:snapToGrid w:val="0"/>
          <w:sz w:val="20"/>
          <w:szCs w:val="20"/>
        </w:rPr>
      </w:pPr>
    </w:p>
    <w:p w14:paraId="660F443B" w14:textId="378BABD8" w:rsidR="00847A08" w:rsidRPr="00991384" w:rsidRDefault="00265873" w:rsidP="00C17F9F">
      <w:pPr>
        <w:jc w:val="both"/>
        <w:rPr>
          <w:rFonts w:ascii="Arial" w:hAnsi="Arial" w:cs="Arial"/>
          <w:iCs/>
          <w:snapToGrid w:val="0"/>
          <w:sz w:val="20"/>
          <w:szCs w:val="20"/>
        </w:rPr>
      </w:pPr>
      <w:r w:rsidRPr="00991384">
        <w:rPr>
          <w:rFonts w:ascii="Arial" w:hAnsi="Arial" w:cs="Arial"/>
          <w:iCs/>
          <w:snapToGrid w:val="0"/>
          <w:sz w:val="20"/>
          <w:szCs w:val="20"/>
        </w:rPr>
        <w:t>Az eredménykimutatás</w:t>
      </w:r>
      <w:r w:rsidR="009333A5" w:rsidRPr="00991384">
        <w:rPr>
          <w:rFonts w:ascii="Arial" w:hAnsi="Arial" w:cs="Arial"/>
          <w:iCs/>
          <w:snapToGrid w:val="0"/>
          <w:sz w:val="20"/>
          <w:szCs w:val="20"/>
        </w:rPr>
        <w:t>ban az</w:t>
      </w:r>
      <w:r w:rsidRPr="00991384">
        <w:rPr>
          <w:rFonts w:ascii="Arial" w:hAnsi="Arial" w:cs="Arial"/>
          <w:iCs/>
          <w:snapToGrid w:val="0"/>
          <w:sz w:val="20"/>
          <w:szCs w:val="20"/>
        </w:rPr>
        <w:t xml:space="preserve"> </w:t>
      </w:r>
      <w:r w:rsidRPr="00991384">
        <w:rPr>
          <w:rFonts w:ascii="Arial" w:hAnsi="Arial" w:cs="Arial"/>
          <w:b/>
          <w:iCs/>
          <w:snapToGrid w:val="0"/>
          <w:sz w:val="20"/>
          <w:szCs w:val="20"/>
        </w:rPr>
        <w:t xml:space="preserve">egyéb bevételek és </w:t>
      </w:r>
      <w:r w:rsidR="00814BE5">
        <w:rPr>
          <w:rFonts w:ascii="Arial" w:hAnsi="Arial" w:cs="Arial"/>
          <w:b/>
          <w:iCs/>
          <w:snapToGrid w:val="0"/>
          <w:sz w:val="20"/>
          <w:szCs w:val="20"/>
        </w:rPr>
        <w:t xml:space="preserve">egyéb </w:t>
      </w:r>
      <w:r w:rsidRPr="00991384">
        <w:rPr>
          <w:rFonts w:ascii="Arial" w:hAnsi="Arial" w:cs="Arial"/>
          <w:b/>
          <w:iCs/>
          <w:snapToGrid w:val="0"/>
          <w:sz w:val="20"/>
          <w:szCs w:val="20"/>
        </w:rPr>
        <w:t xml:space="preserve">ráfordítások </w:t>
      </w:r>
      <w:r w:rsidR="00BC5430" w:rsidRPr="00991384">
        <w:rPr>
          <w:rFonts w:ascii="Arial" w:hAnsi="Arial" w:cs="Arial"/>
          <w:iCs/>
          <w:snapToGrid w:val="0"/>
          <w:sz w:val="20"/>
          <w:szCs w:val="20"/>
        </w:rPr>
        <w:t>k</w:t>
      </w:r>
      <w:r w:rsidR="009333A5" w:rsidRPr="00991384">
        <w:rPr>
          <w:rFonts w:ascii="Arial" w:hAnsi="Arial" w:cs="Arial"/>
          <w:iCs/>
          <w:snapToGrid w:val="0"/>
          <w:sz w:val="20"/>
          <w:szCs w:val="20"/>
        </w:rPr>
        <w:t xml:space="preserve">özött </w:t>
      </w:r>
      <w:r w:rsidR="00F3389B" w:rsidRPr="00991384">
        <w:rPr>
          <w:rFonts w:ascii="Arial" w:hAnsi="Arial" w:cs="Arial"/>
          <w:iCs/>
          <w:snapToGrid w:val="0"/>
          <w:sz w:val="20"/>
          <w:szCs w:val="20"/>
        </w:rPr>
        <w:t xml:space="preserve">elkülönítve </w:t>
      </w:r>
      <w:r w:rsidR="00847A08" w:rsidRPr="00991384">
        <w:rPr>
          <w:rFonts w:ascii="Arial" w:hAnsi="Arial" w:cs="Arial"/>
          <w:iCs/>
          <w:snapToGrid w:val="0"/>
          <w:sz w:val="20"/>
          <w:szCs w:val="20"/>
        </w:rPr>
        <w:t xml:space="preserve">kell kimutatni </w:t>
      </w:r>
    </w:p>
    <w:p w14:paraId="72B979A6" w14:textId="366A1BB0" w:rsidR="00847A08" w:rsidRPr="00176C79" w:rsidRDefault="00BC5430" w:rsidP="00C17F9F">
      <w:pPr>
        <w:numPr>
          <w:ilvl w:val="0"/>
          <w:numId w:val="52"/>
        </w:numPr>
        <w:tabs>
          <w:tab w:val="left" w:pos="426"/>
        </w:tabs>
        <w:jc w:val="both"/>
        <w:rPr>
          <w:rFonts w:ascii="Arial" w:hAnsi="Arial" w:cs="Arial"/>
          <w:iCs/>
          <w:snapToGrid w:val="0"/>
          <w:sz w:val="20"/>
          <w:szCs w:val="20"/>
        </w:rPr>
      </w:pPr>
      <w:r w:rsidRPr="00991384">
        <w:rPr>
          <w:rFonts w:ascii="Arial" w:hAnsi="Arial" w:cs="Arial"/>
          <w:iCs/>
          <w:snapToGrid w:val="0"/>
          <w:sz w:val="20"/>
          <w:szCs w:val="20"/>
        </w:rPr>
        <w:t xml:space="preserve">a </w:t>
      </w:r>
      <w:r w:rsidR="005B6E26" w:rsidRPr="00991384">
        <w:rPr>
          <w:rFonts w:ascii="Arial" w:hAnsi="Arial" w:cs="Arial"/>
          <w:iCs/>
          <w:snapToGrid w:val="0"/>
          <w:sz w:val="20"/>
          <w:szCs w:val="20"/>
        </w:rPr>
        <w:t xml:space="preserve">PI82A041 soron a </w:t>
      </w:r>
      <w:r w:rsidRPr="00991384">
        <w:rPr>
          <w:rFonts w:ascii="Arial" w:hAnsi="Arial" w:cs="Arial"/>
          <w:iCs/>
          <w:snapToGrid w:val="0"/>
          <w:sz w:val="20"/>
          <w:szCs w:val="20"/>
        </w:rPr>
        <w:t>nem pénzügyi eszközök kivezetéséből</w:t>
      </w:r>
      <w:r w:rsidR="00847A08" w:rsidRPr="00991384">
        <w:rPr>
          <w:rFonts w:ascii="Arial" w:hAnsi="Arial" w:cs="Arial"/>
          <w:iCs/>
          <w:snapToGrid w:val="0"/>
          <w:sz w:val="20"/>
          <w:szCs w:val="20"/>
        </w:rPr>
        <w:t xml:space="preserve"> eredő nettó </w:t>
      </w:r>
      <w:r w:rsidR="00847A08" w:rsidRPr="00176C79">
        <w:rPr>
          <w:rFonts w:ascii="Arial" w:hAnsi="Arial" w:cs="Arial"/>
          <w:iCs/>
          <w:snapToGrid w:val="0"/>
          <w:sz w:val="20"/>
          <w:szCs w:val="20"/>
        </w:rPr>
        <w:t>eredményt</w:t>
      </w:r>
      <w:r w:rsidR="00427AC1" w:rsidRPr="00176C79">
        <w:rPr>
          <w:rFonts w:ascii="Arial" w:hAnsi="Arial" w:cs="Arial"/>
          <w:iCs/>
          <w:snapToGrid w:val="0"/>
          <w:sz w:val="20"/>
          <w:szCs w:val="20"/>
        </w:rPr>
        <w:t xml:space="preserve"> (kivéve, ha az eszköz </w:t>
      </w:r>
      <w:r w:rsidR="00176C79">
        <w:rPr>
          <w:rFonts w:ascii="Arial" w:hAnsi="Arial" w:cs="Arial"/>
          <w:iCs/>
          <w:snapToGrid w:val="0"/>
          <w:sz w:val="20"/>
          <w:szCs w:val="20"/>
        </w:rPr>
        <w:t xml:space="preserve">az </w:t>
      </w:r>
      <w:r w:rsidR="00427AC1" w:rsidRPr="00176C79">
        <w:rPr>
          <w:rFonts w:ascii="Arial" w:hAnsi="Arial" w:cs="Arial"/>
          <w:iCs/>
          <w:snapToGrid w:val="0"/>
          <w:sz w:val="20"/>
          <w:szCs w:val="20"/>
        </w:rPr>
        <w:t>IFRS</w:t>
      </w:r>
      <w:r w:rsidR="00431618" w:rsidRPr="00176C79">
        <w:rPr>
          <w:rFonts w:ascii="Arial" w:hAnsi="Arial" w:cs="Arial"/>
          <w:iCs/>
          <w:snapToGrid w:val="0"/>
          <w:sz w:val="20"/>
          <w:szCs w:val="20"/>
        </w:rPr>
        <w:t xml:space="preserve"> </w:t>
      </w:r>
      <w:r w:rsidR="00427AC1" w:rsidRPr="00176C79">
        <w:rPr>
          <w:rFonts w:ascii="Arial" w:hAnsi="Arial" w:cs="Arial"/>
          <w:iCs/>
          <w:snapToGrid w:val="0"/>
          <w:sz w:val="20"/>
          <w:szCs w:val="20"/>
        </w:rPr>
        <w:t>5 szerint értékesítésre tartottnak minősített)</w:t>
      </w:r>
      <w:r w:rsidR="00620F27" w:rsidRPr="00176C79">
        <w:rPr>
          <w:rFonts w:ascii="Arial" w:hAnsi="Arial" w:cs="Arial"/>
          <w:iCs/>
          <w:snapToGrid w:val="0"/>
          <w:sz w:val="20"/>
          <w:szCs w:val="20"/>
        </w:rPr>
        <w:t>;</w:t>
      </w:r>
      <w:r w:rsidR="00847A08" w:rsidRPr="00176C79">
        <w:rPr>
          <w:rFonts w:ascii="Arial" w:hAnsi="Arial" w:cs="Arial"/>
          <w:iCs/>
          <w:snapToGrid w:val="0"/>
          <w:sz w:val="20"/>
          <w:szCs w:val="20"/>
        </w:rPr>
        <w:t xml:space="preserve"> </w:t>
      </w:r>
    </w:p>
    <w:p w14:paraId="507CDCED" w14:textId="77777777" w:rsidR="00847A08"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az eredménnyel szemben valós</w:t>
      </w:r>
      <w:r w:rsidR="00D3093C" w:rsidRPr="00991384">
        <w:rPr>
          <w:rFonts w:ascii="Arial" w:hAnsi="Arial" w:cs="Arial"/>
          <w:iCs/>
          <w:snapToGrid w:val="0"/>
          <w:sz w:val="20"/>
          <w:szCs w:val="20"/>
        </w:rPr>
        <w:t xml:space="preserve"> értéken </w:t>
      </w:r>
      <w:r w:rsidRPr="00991384">
        <w:rPr>
          <w:rFonts w:ascii="Arial" w:hAnsi="Arial" w:cs="Arial"/>
          <w:iCs/>
          <w:snapToGrid w:val="0"/>
          <w:sz w:val="20"/>
          <w:szCs w:val="20"/>
        </w:rPr>
        <w:t xml:space="preserve">értékelt </w:t>
      </w:r>
      <w:r w:rsidR="00D3093C" w:rsidRPr="00991384">
        <w:rPr>
          <w:rFonts w:ascii="Arial" w:hAnsi="Arial" w:cs="Arial"/>
          <w:iCs/>
          <w:snapToGrid w:val="0"/>
          <w:sz w:val="20"/>
          <w:szCs w:val="20"/>
        </w:rPr>
        <w:t xml:space="preserve">kategóriába nem tartozó </w:t>
      </w:r>
      <w:r w:rsidRPr="00991384">
        <w:rPr>
          <w:rFonts w:ascii="Arial" w:hAnsi="Arial" w:cs="Arial"/>
          <w:iCs/>
          <w:snapToGrid w:val="0"/>
          <w:sz w:val="20"/>
          <w:szCs w:val="20"/>
        </w:rPr>
        <w:t>pénzügyi eszközök</w:t>
      </w:r>
      <w:r w:rsidR="00D3093C" w:rsidRPr="00991384">
        <w:rPr>
          <w:rFonts w:ascii="Arial" w:hAnsi="Arial" w:cs="Arial"/>
          <w:iCs/>
          <w:snapToGrid w:val="0"/>
          <w:sz w:val="20"/>
          <w:szCs w:val="20"/>
        </w:rPr>
        <w:t xml:space="preserve"> </w:t>
      </w:r>
      <w:r w:rsidR="00847A08" w:rsidRPr="00991384">
        <w:rPr>
          <w:rFonts w:ascii="Arial" w:hAnsi="Arial" w:cs="Arial"/>
          <w:iCs/>
          <w:snapToGrid w:val="0"/>
          <w:sz w:val="20"/>
          <w:szCs w:val="20"/>
        </w:rPr>
        <w:t>értékvesztését és az értékvesztés visszaírását (</w:t>
      </w:r>
      <w:r w:rsidR="00501FFA" w:rsidRPr="00991384">
        <w:rPr>
          <w:rFonts w:ascii="Arial" w:hAnsi="Arial" w:cs="Arial"/>
          <w:iCs/>
          <w:snapToGrid w:val="0"/>
          <w:sz w:val="20"/>
          <w:szCs w:val="20"/>
        </w:rPr>
        <w:t>IFRS 9</w:t>
      </w:r>
      <w:r w:rsidR="00847A08" w:rsidRPr="00991384">
        <w:rPr>
          <w:rFonts w:ascii="Arial" w:hAnsi="Arial" w:cs="Arial"/>
          <w:iCs/>
          <w:snapToGrid w:val="0"/>
          <w:sz w:val="20"/>
          <w:szCs w:val="20"/>
        </w:rPr>
        <w:t xml:space="preserve"> szerint)</w:t>
      </w:r>
      <w:r w:rsidR="00620F27" w:rsidRPr="00991384">
        <w:rPr>
          <w:rFonts w:ascii="Arial" w:hAnsi="Arial" w:cs="Arial"/>
          <w:iCs/>
          <w:snapToGrid w:val="0"/>
          <w:sz w:val="20"/>
          <w:szCs w:val="20"/>
        </w:rPr>
        <w:t xml:space="preserve">, </w:t>
      </w:r>
      <w:r w:rsidR="00FD53A1" w:rsidRPr="00991384">
        <w:rPr>
          <w:rFonts w:ascii="Arial" w:hAnsi="Arial" w:cs="Arial"/>
          <w:iCs/>
          <w:snapToGrid w:val="0"/>
          <w:sz w:val="20"/>
          <w:szCs w:val="20"/>
        </w:rPr>
        <w:t>a PI82A042 soron</w:t>
      </w:r>
      <w:r w:rsidR="00620F27" w:rsidRPr="00991384">
        <w:rPr>
          <w:rFonts w:ascii="Arial" w:hAnsi="Arial" w:cs="Arial"/>
          <w:iCs/>
          <w:snapToGrid w:val="0"/>
          <w:sz w:val="20"/>
          <w:szCs w:val="20"/>
        </w:rPr>
        <w:t>;</w:t>
      </w:r>
    </w:p>
    <w:p w14:paraId="6134413E" w14:textId="77777777" w:rsidR="005B6E26" w:rsidRPr="00991384" w:rsidRDefault="008D098B" w:rsidP="005B6E26">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 a </w:t>
      </w:r>
      <w:r w:rsidR="00BE5B28" w:rsidRPr="00991384">
        <w:rPr>
          <w:rFonts w:ascii="Arial" w:hAnsi="Arial" w:cs="Arial"/>
          <w:iCs/>
          <w:snapToGrid w:val="0"/>
          <w:sz w:val="20"/>
          <w:szCs w:val="20"/>
        </w:rPr>
        <w:t>nem pénzügyi eszközök</w:t>
      </w:r>
      <w:r w:rsidRPr="00991384">
        <w:rPr>
          <w:rFonts w:ascii="Arial" w:hAnsi="Arial" w:cs="Arial"/>
          <w:iCs/>
          <w:snapToGrid w:val="0"/>
          <w:sz w:val="20"/>
          <w:szCs w:val="20"/>
        </w:rPr>
        <w:t xml:space="preserve"> </w:t>
      </w:r>
      <w:r w:rsidR="00847A08" w:rsidRPr="00991384">
        <w:rPr>
          <w:rFonts w:ascii="Arial" w:hAnsi="Arial" w:cs="Arial"/>
          <w:iCs/>
          <w:snapToGrid w:val="0"/>
          <w:sz w:val="20"/>
          <w:szCs w:val="20"/>
        </w:rPr>
        <w:t>(</w:t>
      </w:r>
      <w:r w:rsidR="00620F27" w:rsidRPr="00991384">
        <w:rPr>
          <w:rFonts w:ascii="Arial" w:hAnsi="Arial" w:cs="Arial"/>
          <w:iCs/>
          <w:snapToGrid w:val="0"/>
          <w:sz w:val="20"/>
          <w:szCs w:val="20"/>
        </w:rPr>
        <w:t xml:space="preserve">például </w:t>
      </w:r>
      <w:r w:rsidR="00847A08" w:rsidRPr="00991384">
        <w:rPr>
          <w:rFonts w:ascii="Arial" w:hAnsi="Arial" w:cs="Arial"/>
          <w:iCs/>
          <w:snapToGrid w:val="0"/>
          <w:sz w:val="20"/>
          <w:szCs w:val="20"/>
        </w:rPr>
        <w:t>tárgyi eszközök, befektetési célú ingatlano</w:t>
      </w:r>
      <w:r w:rsidR="005B6E26" w:rsidRPr="00991384">
        <w:rPr>
          <w:rFonts w:ascii="Arial" w:hAnsi="Arial" w:cs="Arial"/>
          <w:iCs/>
          <w:snapToGrid w:val="0"/>
          <w:sz w:val="20"/>
          <w:szCs w:val="20"/>
        </w:rPr>
        <w:t>k</w:t>
      </w:r>
      <w:r w:rsidR="00847A08" w:rsidRPr="00991384">
        <w:rPr>
          <w:rFonts w:ascii="Arial" w:hAnsi="Arial" w:cs="Arial"/>
          <w:iCs/>
          <w:snapToGrid w:val="0"/>
          <w:sz w:val="20"/>
          <w:szCs w:val="20"/>
        </w:rPr>
        <w:t>, immateriális javak)</w:t>
      </w:r>
      <w:r w:rsidR="005B6E26" w:rsidRPr="00991384">
        <w:rPr>
          <w:rFonts w:ascii="Arial" w:hAnsi="Arial" w:cs="Arial"/>
          <w:iCs/>
          <w:snapToGrid w:val="0"/>
          <w:sz w:val="20"/>
          <w:szCs w:val="20"/>
        </w:rPr>
        <w:t xml:space="preserve"> értékvesztését és az értékvesztés visszaírását (</w:t>
      </w:r>
      <w:r w:rsidR="00620F27" w:rsidRPr="00991384">
        <w:rPr>
          <w:rFonts w:ascii="Arial" w:hAnsi="Arial" w:cs="Arial"/>
          <w:iCs/>
          <w:snapToGrid w:val="0"/>
          <w:sz w:val="20"/>
          <w:szCs w:val="20"/>
        </w:rPr>
        <w:t>IAS</w:t>
      </w:r>
      <w:r w:rsidR="005B6E26" w:rsidRPr="00991384">
        <w:rPr>
          <w:rFonts w:ascii="Arial" w:hAnsi="Arial" w:cs="Arial"/>
          <w:iCs/>
          <w:snapToGrid w:val="0"/>
          <w:sz w:val="20"/>
          <w:szCs w:val="20"/>
        </w:rPr>
        <w:t xml:space="preserve"> </w:t>
      </w:r>
      <w:r w:rsidR="00620F27" w:rsidRPr="00991384">
        <w:rPr>
          <w:rFonts w:ascii="Arial" w:hAnsi="Arial" w:cs="Arial"/>
          <w:iCs/>
          <w:snapToGrid w:val="0"/>
          <w:sz w:val="20"/>
          <w:szCs w:val="20"/>
        </w:rPr>
        <w:t>36</w:t>
      </w:r>
      <w:r w:rsidR="00F46FD9" w:rsidRPr="00991384">
        <w:rPr>
          <w:rFonts w:ascii="Arial" w:hAnsi="Arial" w:cs="Arial"/>
          <w:iCs/>
          <w:snapToGrid w:val="0"/>
          <w:sz w:val="20"/>
          <w:szCs w:val="20"/>
        </w:rPr>
        <w:t>, IAS 16, IAS 40, IAS 38</w:t>
      </w:r>
      <w:r w:rsidR="005B6E26" w:rsidRPr="00991384">
        <w:rPr>
          <w:rFonts w:ascii="Arial" w:hAnsi="Arial" w:cs="Arial"/>
          <w:iCs/>
          <w:snapToGrid w:val="0"/>
          <w:sz w:val="20"/>
          <w:szCs w:val="20"/>
        </w:rPr>
        <w:t>)</w:t>
      </w:r>
      <w:r w:rsidR="00F46FD9" w:rsidRPr="00991384">
        <w:rPr>
          <w:rFonts w:ascii="Arial" w:hAnsi="Arial" w:cs="Arial"/>
          <w:iCs/>
          <w:snapToGrid w:val="0"/>
          <w:sz w:val="20"/>
          <w:szCs w:val="20"/>
        </w:rPr>
        <w:t>;</w:t>
      </w:r>
    </w:p>
    <w:p w14:paraId="2CB7DCDD" w14:textId="311CB1F7" w:rsidR="005B6E26" w:rsidRPr="00991384" w:rsidRDefault="005B6E26"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w:t>
      </w:r>
      <w:r w:rsidR="00620F27" w:rsidRPr="00991384">
        <w:rPr>
          <w:rFonts w:ascii="Arial" w:hAnsi="Arial" w:cs="Arial"/>
          <w:iCs/>
          <w:snapToGrid w:val="0"/>
          <w:sz w:val="20"/>
          <w:szCs w:val="20"/>
        </w:rPr>
        <w:t xml:space="preserve"> </w:t>
      </w:r>
      <w:r w:rsidR="009A7F5A" w:rsidRPr="00991384">
        <w:rPr>
          <w:rFonts w:ascii="Arial" w:hAnsi="Arial" w:cs="Arial"/>
          <w:iCs/>
          <w:snapToGrid w:val="0"/>
          <w:sz w:val="20"/>
          <w:szCs w:val="20"/>
        </w:rPr>
        <w:t xml:space="preserve">leányvállalatokba, közös vállalkozásba és társult vállalkozásba </w:t>
      </w:r>
      <w:r w:rsidR="00BE5B28" w:rsidRPr="00991384">
        <w:rPr>
          <w:rFonts w:ascii="Arial" w:hAnsi="Arial" w:cs="Arial"/>
          <w:iCs/>
          <w:snapToGrid w:val="0"/>
          <w:sz w:val="20"/>
          <w:szCs w:val="20"/>
        </w:rPr>
        <w:t>történő befektetések</w:t>
      </w:r>
      <w:r w:rsidR="00620F27" w:rsidRPr="00991384">
        <w:rPr>
          <w:rFonts w:ascii="Arial" w:hAnsi="Arial" w:cs="Arial"/>
          <w:iCs/>
          <w:snapToGrid w:val="0"/>
          <w:sz w:val="20"/>
          <w:szCs w:val="20"/>
        </w:rPr>
        <w:t>re</w:t>
      </w:r>
      <w:r w:rsidRPr="00991384">
        <w:rPr>
          <w:rFonts w:ascii="Arial" w:hAnsi="Arial" w:cs="Arial"/>
          <w:iCs/>
          <w:snapToGrid w:val="0"/>
          <w:sz w:val="20"/>
          <w:szCs w:val="20"/>
        </w:rPr>
        <w:t xml:space="preserve"> </w:t>
      </w:r>
      <w:r w:rsidR="00620F27" w:rsidRPr="00991384">
        <w:rPr>
          <w:rFonts w:ascii="Arial" w:hAnsi="Arial" w:cs="Arial"/>
          <w:iCs/>
          <w:snapToGrid w:val="0"/>
          <w:sz w:val="20"/>
          <w:szCs w:val="20"/>
        </w:rPr>
        <w:t xml:space="preserve">a </w:t>
      </w:r>
      <w:r w:rsidRPr="00991384">
        <w:rPr>
          <w:rFonts w:ascii="Arial" w:hAnsi="Arial" w:cs="Arial"/>
          <w:iCs/>
          <w:snapToGrid w:val="0"/>
          <w:sz w:val="20"/>
          <w:szCs w:val="20"/>
        </w:rPr>
        <w:t xml:space="preserve">tőkemódszer </w:t>
      </w:r>
      <w:r w:rsidR="00620F27" w:rsidRPr="00991384">
        <w:rPr>
          <w:rFonts w:ascii="Arial" w:hAnsi="Arial" w:cs="Arial"/>
          <w:iCs/>
          <w:snapToGrid w:val="0"/>
          <w:sz w:val="20"/>
          <w:szCs w:val="20"/>
        </w:rPr>
        <w:t>alkalmazás</w:t>
      </w:r>
      <w:r w:rsidR="00BE5B28" w:rsidRPr="00991384">
        <w:rPr>
          <w:rFonts w:ascii="Arial" w:hAnsi="Arial" w:cs="Arial"/>
          <w:iCs/>
          <w:snapToGrid w:val="0"/>
          <w:sz w:val="20"/>
          <w:szCs w:val="20"/>
        </w:rPr>
        <w:t xml:space="preserve"> után elszámolt értékvesztés és visszaírás nettó eredményét</w:t>
      </w:r>
      <w:r w:rsidRPr="00991384">
        <w:rPr>
          <w:rFonts w:ascii="Arial" w:hAnsi="Arial" w:cs="Arial"/>
          <w:iCs/>
          <w:snapToGrid w:val="0"/>
          <w:sz w:val="20"/>
          <w:szCs w:val="20"/>
        </w:rPr>
        <w:t xml:space="preserve"> (</w:t>
      </w:r>
      <w:proofErr w:type="spellStart"/>
      <w:r w:rsidRPr="00991384">
        <w:rPr>
          <w:rFonts w:ascii="Arial" w:hAnsi="Arial" w:cs="Arial"/>
          <w:iCs/>
          <w:snapToGrid w:val="0"/>
          <w:sz w:val="20"/>
          <w:szCs w:val="20"/>
        </w:rPr>
        <w:t>IAS</w:t>
      </w:r>
      <w:proofErr w:type="spellEnd"/>
      <w:r w:rsidRPr="00991384">
        <w:rPr>
          <w:rFonts w:ascii="Arial" w:hAnsi="Arial" w:cs="Arial"/>
          <w:iCs/>
          <w:snapToGrid w:val="0"/>
          <w:sz w:val="20"/>
          <w:szCs w:val="20"/>
        </w:rPr>
        <w:t xml:space="preserve"> 28 40</w:t>
      </w:r>
      <w:r w:rsidR="00941DB7">
        <w:rPr>
          <w:rFonts w:ascii="Arial" w:hAnsi="Arial" w:cs="Arial"/>
          <w:iCs/>
          <w:snapToGrid w:val="0"/>
          <w:sz w:val="20"/>
          <w:szCs w:val="20"/>
        </w:rPr>
        <w:t>–</w:t>
      </w:r>
      <w:r w:rsidRPr="00991384">
        <w:rPr>
          <w:rFonts w:ascii="Arial" w:hAnsi="Arial" w:cs="Arial"/>
          <w:iCs/>
          <w:snapToGrid w:val="0"/>
          <w:sz w:val="20"/>
          <w:szCs w:val="20"/>
        </w:rPr>
        <w:t xml:space="preserve">43. bekezdése szerint) </w:t>
      </w:r>
      <w:r w:rsidR="00BE5B28" w:rsidRPr="00991384">
        <w:rPr>
          <w:rFonts w:ascii="Arial" w:hAnsi="Arial" w:cs="Arial"/>
          <w:iCs/>
          <w:snapToGrid w:val="0"/>
          <w:sz w:val="20"/>
          <w:szCs w:val="20"/>
        </w:rPr>
        <w:t xml:space="preserve">valamint </w:t>
      </w:r>
    </w:p>
    <w:p w14:paraId="24A0CEFF" w14:textId="77AA87FD" w:rsidR="005B6E26"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az IAS </w:t>
      </w:r>
      <w:r w:rsidR="00FD53A1" w:rsidRPr="00991384">
        <w:rPr>
          <w:rFonts w:ascii="Arial" w:hAnsi="Arial" w:cs="Arial"/>
          <w:iCs/>
          <w:snapToGrid w:val="0"/>
          <w:sz w:val="20"/>
          <w:szCs w:val="20"/>
        </w:rPr>
        <w:t xml:space="preserve">19 vagy IAS </w:t>
      </w:r>
      <w:r w:rsidRPr="00991384">
        <w:rPr>
          <w:rFonts w:ascii="Arial" w:hAnsi="Arial" w:cs="Arial"/>
          <w:iCs/>
          <w:snapToGrid w:val="0"/>
          <w:sz w:val="20"/>
          <w:szCs w:val="20"/>
        </w:rPr>
        <w:t>37 szerinti céltartalék képzés</w:t>
      </w:r>
      <w:r w:rsidR="0050503D" w:rsidRPr="00991384">
        <w:rPr>
          <w:rFonts w:ascii="Arial" w:hAnsi="Arial" w:cs="Arial"/>
          <w:iCs/>
          <w:snapToGrid w:val="0"/>
          <w:sz w:val="20"/>
          <w:szCs w:val="20"/>
        </w:rPr>
        <w:t xml:space="preserve"> </w:t>
      </w:r>
      <w:r w:rsidRPr="00991384">
        <w:rPr>
          <w:rFonts w:ascii="Arial" w:hAnsi="Arial" w:cs="Arial"/>
          <w:iCs/>
          <w:snapToGrid w:val="0"/>
          <w:sz w:val="20"/>
          <w:szCs w:val="20"/>
        </w:rPr>
        <w:t xml:space="preserve">és feloldás </w:t>
      </w:r>
      <w:r w:rsidR="00A21883">
        <w:rPr>
          <w:rFonts w:ascii="Arial" w:hAnsi="Arial" w:cs="Arial"/>
          <w:iCs/>
          <w:snapToGrid w:val="0"/>
          <w:sz w:val="20"/>
          <w:szCs w:val="20"/>
        </w:rPr>
        <w:t xml:space="preserve">nettó </w:t>
      </w:r>
      <w:r w:rsidRPr="00991384">
        <w:rPr>
          <w:rFonts w:ascii="Arial" w:hAnsi="Arial" w:cs="Arial"/>
          <w:iCs/>
          <w:snapToGrid w:val="0"/>
          <w:sz w:val="20"/>
          <w:szCs w:val="20"/>
        </w:rPr>
        <w:t>nyereség</w:t>
      </w:r>
      <w:r w:rsidR="0050503D" w:rsidRPr="00991384">
        <w:rPr>
          <w:rFonts w:ascii="Arial" w:hAnsi="Arial" w:cs="Arial"/>
          <w:iCs/>
          <w:snapToGrid w:val="0"/>
          <w:sz w:val="20"/>
          <w:szCs w:val="20"/>
        </w:rPr>
        <w:t>ét vagy veszteségé</w:t>
      </w:r>
      <w:r w:rsidRPr="00991384">
        <w:rPr>
          <w:rFonts w:ascii="Arial" w:hAnsi="Arial" w:cs="Arial"/>
          <w:iCs/>
          <w:snapToGrid w:val="0"/>
          <w:sz w:val="20"/>
          <w:szCs w:val="20"/>
        </w:rPr>
        <w:t xml:space="preserve">t. </w:t>
      </w:r>
    </w:p>
    <w:p w14:paraId="4831D5C4" w14:textId="77777777" w:rsidR="00620F27" w:rsidRPr="00991384" w:rsidRDefault="00620F27" w:rsidP="00C17F9F">
      <w:pPr>
        <w:jc w:val="both"/>
        <w:rPr>
          <w:rFonts w:ascii="Arial" w:hAnsi="Arial" w:cs="Arial"/>
          <w:iCs/>
          <w:snapToGrid w:val="0"/>
          <w:sz w:val="20"/>
          <w:szCs w:val="20"/>
        </w:rPr>
      </w:pPr>
    </w:p>
    <w:p w14:paraId="3AE2A4D5" w14:textId="7C1121DB" w:rsidR="00265873" w:rsidRPr="00991384" w:rsidRDefault="00BE5B28" w:rsidP="00C17F9F">
      <w:pPr>
        <w:jc w:val="both"/>
        <w:rPr>
          <w:rFonts w:ascii="Arial" w:hAnsi="Arial" w:cs="Arial"/>
          <w:iCs/>
          <w:snapToGrid w:val="0"/>
          <w:sz w:val="20"/>
          <w:szCs w:val="20"/>
        </w:rPr>
      </w:pPr>
      <w:r w:rsidRPr="00991384">
        <w:rPr>
          <w:rFonts w:ascii="Arial" w:hAnsi="Arial" w:cs="Arial"/>
          <w:iCs/>
          <w:snapToGrid w:val="0"/>
          <w:sz w:val="20"/>
          <w:szCs w:val="20"/>
        </w:rPr>
        <w:t xml:space="preserve">A külön soron nem </w:t>
      </w:r>
      <w:r w:rsidR="009333A5" w:rsidRPr="00991384">
        <w:rPr>
          <w:rFonts w:ascii="Arial" w:hAnsi="Arial" w:cs="Arial"/>
          <w:iCs/>
          <w:snapToGrid w:val="0"/>
          <w:sz w:val="20"/>
          <w:szCs w:val="20"/>
        </w:rPr>
        <w:t xml:space="preserve">nevesített </w:t>
      </w:r>
      <w:r w:rsidR="009333A5" w:rsidRPr="00991384">
        <w:rPr>
          <w:rFonts w:ascii="Arial" w:hAnsi="Arial" w:cs="Arial"/>
          <w:b/>
          <w:iCs/>
          <w:snapToGrid w:val="0"/>
          <w:sz w:val="20"/>
          <w:szCs w:val="20"/>
        </w:rPr>
        <w:t>egyéb működési bevételeket és működési ráfordításokat</w:t>
      </w:r>
      <w:r w:rsidR="009333A5" w:rsidRPr="00991384">
        <w:rPr>
          <w:rFonts w:ascii="Arial" w:hAnsi="Arial" w:cs="Arial"/>
          <w:iCs/>
          <w:snapToGrid w:val="0"/>
          <w:sz w:val="20"/>
          <w:szCs w:val="20"/>
        </w:rPr>
        <w:t xml:space="preserve"> a PI82A046 és PI82A047 soron kell feltüntetni. </w:t>
      </w:r>
      <w:r w:rsidR="0050503D" w:rsidRPr="00991384">
        <w:rPr>
          <w:rFonts w:ascii="Arial" w:hAnsi="Arial" w:cs="Arial"/>
          <w:iCs/>
          <w:snapToGrid w:val="0"/>
          <w:sz w:val="20"/>
          <w:szCs w:val="20"/>
        </w:rPr>
        <w:t xml:space="preserve">Itt kell – többek között – kimutatni: a valós érték modell alkalmazásával értékelt tárgyi eszközök valósérték módosításait, a befektetési célú ingatlanokból származó bérleti díj bevételeket és közvetlen működési költségeit, az operatív </w:t>
      </w:r>
      <w:r w:rsidR="00DF0AEC" w:rsidRPr="00991384">
        <w:rPr>
          <w:rFonts w:ascii="Arial" w:hAnsi="Arial" w:cs="Arial"/>
          <w:iCs/>
          <w:snapToGrid w:val="0"/>
          <w:sz w:val="20"/>
          <w:szCs w:val="20"/>
        </w:rPr>
        <w:t xml:space="preserve">lízingbe adónál a </w:t>
      </w:r>
      <w:r w:rsidR="0050503D" w:rsidRPr="00991384">
        <w:rPr>
          <w:rFonts w:ascii="Arial" w:hAnsi="Arial" w:cs="Arial"/>
          <w:iCs/>
          <w:snapToGrid w:val="0"/>
          <w:sz w:val="20"/>
          <w:szCs w:val="20"/>
        </w:rPr>
        <w:t xml:space="preserve">lízingből (kivéve bektetési célú ingatlanokból) származó bevételeket és az operatív lízinggel kapcsolatosan felmerült működési költségeket. </w:t>
      </w:r>
      <w:r w:rsidR="0066142D" w:rsidRPr="00991384">
        <w:rPr>
          <w:rFonts w:ascii="Arial" w:hAnsi="Arial" w:cs="Arial"/>
          <w:iCs/>
          <w:snapToGrid w:val="0"/>
          <w:sz w:val="20"/>
          <w:szCs w:val="20"/>
        </w:rPr>
        <w:t xml:space="preserve">A lízingbe vevőnél felmerült költségeket </w:t>
      </w:r>
      <w:r w:rsidR="001D45BB" w:rsidRPr="00991384">
        <w:rPr>
          <w:rFonts w:ascii="Arial" w:hAnsi="Arial" w:cs="Arial"/>
          <w:iCs/>
          <w:snapToGrid w:val="0"/>
          <w:sz w:val="20"/>
          <w:szCs w:val="20"/>
        </w:rPr>
        <w:t xml:space="preserve">PI82A034 </w:t>
      </w:r>
      <w:r w:rsidR="0066142D" w:rsidRPr="00991384">
        <w:rPr>
          <w:rFonts w:ascii="Arial" w:hAnsi="Arial" w:cs="Arial"/>
          <w:iCs/>
          <w:snapToGrid w:val="0"/>
          <w:sz w:val="20"/>
          <w:szCs w:val="20"/>
        </w:rPr>
        <w:t xml:space="preserve">Egyéb működési költségek között kell szerepeltetni. </w:t>
      </w:r>
    </w:p>
    <w:p w14:paraId="557919F7" w14:textId="77777777" w:rsidR="00795475" w:rsidRPr="000E4404" w:rsidRDefault="00A21883" w:rsidP="00265873">
      <w:pPr>
        <w:jc w:val="both"/>
        <w:rPr>
          <w:rFonts w:ascii="Arial" w:eastAsia="Calibri" w:hAnsi="Arial" w:cs="Arial"/>
          <w:sz w:val="20"/>
          <w:szCs w:val="20"/>
          <w:lang w:eastAsia="en-GB"/>
        </w:rPr>
      </w:pPr>
      <w:r w:rsidRPr="000E4404">
        <w:rPr>
          <w:rFonts w:ascii="Arial" w:eastAsia="Calibri" w:hAnsi="Arial" w:cs="Arial"/>
          <w:sz w:val="20"/>
          <w:szCs w:val="20"/>
          <w:lang w:eastAsia="en-GB"/>
        </w:rPr>
        <w:t>Az IFRS 16 49. bekezdése alapján a lízingbevevő által a mérlegben eszközként kimutatandó ún. használatijog-eszközök értékcsökkenését és a kapcsolódó lízingkötelezettségek kamatát elkülönítve kell bemutatni</w:t>
      </w:r>
      <w:r w:rsidR="00E8146B" w:rsidRPr="000E4404">
        <w:rPr>
          <w:rFonts w:ascii="Arial" w:eastAsia="Calibri" w:hAnsi="Arial" w:cs="Arial"/>
          <w:sz w:val="20"/>
          <w:szCs w:val="20"/>
          <w:lang w:eastAsia="en-GB"/>
        </w:rPr>
        <w:t>.</w:t>
      </w:r>
      <w:r w:rsidR="00315EDF" w:rsidRPr="000E4404">
        <w:rPr>
          <w:rFonts w:ascii="Arial" w:eastAsia="Calibri" w:hAnsi="Arial" w:cs="Arial"/>
          <w:sz w:val="20"/>
          <w:szCs w:val="20"/>
          <w:lang w:eastAsia="en-GB"/>
        </w:rPr>
        <w:t xml:space="preserve"> </w:t>
      </w:r>
    </w:p>
    <w:p w14:paraId="0A4A2EC5" w14:textId="0C8968DF" w:rsidR="00DF0AEC" w:rsidRPr="00991384" w:rsidRDefault="0050421A" w:rsidP="00265873">
      <w:pPr>
        <w:jc w:val="both"/>
        <w:rPr>
          <w:rFonts w:ascii="Arial" w:hAnsi="Arial" w:cs="Arial"/>
          <w:iCs/>
          <w:snapToGrid w:val="0"/>
          <w:sz w:val="20"/>
          <w:szCs w:val="20"/>
        </w:rPr>
      </w:pPr>
      <w:r w:rsidRPr="00991384">
        <w:rPr>
          <w:rFonts w:ascii="Arial" w:hAnsi="Arial" w:cs="Arial"/>
          <w:iCs/>
          <w:snapToGrid w:val="0"/>
          <w:sz w:val="20"/>
          <w:szCs w:val="20"/>
        </w:rPr>
        <w:t>Az Fszt. 42. § (2)</w:t>
      </w:r>
      <w:r w:rsidR="0049358B" w:rsidRPr="00991384">
        <w:rPr>
          <w:rFonts w:ascii="Arial" w:hAnsi="Arial" w:cs="Arial"/>
          <w:iCs/>
          <w:snapToGrid w:val="0"/>
          <w:sz w:val="20"/>
          <w:szCs w:val="20"/>
        </w:rPr>
        <w:t xml:space="preserve"> </w:t>
      </w:r>
      <w:r w:rsidRPr="00991384">
        <w:rPr>
          <w:rFonts w:ascii="Arial" w:hAnsi="Arial" w:cs="Arial"/>
          <w:iCs/>
          <w:snapToGrid w:val="0"/>
          <w:sz w:val="20"/>
          <w:szCs w:val="20"/>
        </w:rPr>
        <w:t>bekezdés</w:t>
      </w:r>
      <w:r w:rsidR="0049358B" w:rsidRPr="00991384">
        <w:rPr>
          <w:rFonts w:ascii="Arial" w:hAnsi="Arial" w:cs="Arial"/>
          <w:iCs/>
          <w:snapToGrid w:val="0"/>
          <w:sz w:val="20"/>
          <w:szCs w:val="20"/>
        </w:rPr>
        <w:t xml:space="preserve"> b) pontja</w:t>
      </w:r>
      <w:r w:rsidRPr="00991384">
        <w:rPr>
          <w:rFonts w:ascii="Arial" w:hAnsi="Arial" w:cs="Arial"/>
          <w:iCs/>
          <w:snapToGrid w:val="0"/>
          <w:sz w:val="20"/>
          <w:szCs w:val="20"/>
        </w:rPr>
        <w:t xml:space="preserve"> </w:t>
      </w:r>
      <w:r w:rsidR="0049358B" w:rsidRPr="00991384">
        <w:rPr>
          <w:rFonts w:ascii="Arial" w:hAnsi="Arial" w:cs="Arial"/>
          <w:iCs/>
          <w:snapToGrid w:val="0"/>
          <w:sz w:val="20"/>
          <w:szCs w:val="20"/>
        </w:rPr>
        <w:t xml:space="preserve">rögzíti </w:t>
      </w:r>
      <w:r w:rsidRPr="00991384">
        <w:rPr>
          <w:rFonts w:ascii="Arial" w:hAnsi="Arial" w:cs="Arial"/>
          <w:iCs/>
          <w:snapToGrid w:val="0"/>
          <w:sz w:val="20"/>
          <w:szCs w:val="20"/>
        </w:rPr>
        <w:t>az i</w:t>
      </w:r>
      <w:r w:rsidR="0049358B" w:rsidRPr="00991384">
        <w:rPr>
          <w:rFonts w:ascii="Arial" w:hAnsi="Arial" w:cs="Arial"/>
          <w:iCs/>
          <w:snapToGrid w:val="0"/>
          <w:sz w:val="20"/>
          <w:szCs w:val="20"/>
        </w:rPr>
        <w:t xml:space="preserve">rányadó mutató egyik összetevőjét, </w:t>
      </w:r>
      <w:r w:rsidRPr="00991384">
        <w:rPr>
          <w:rFonts w:ascii="Arial" w:hAnsi="Arial" w:cs="Arial"/>
          <w:iCs/>
          <w:snapToGrid w:val="0"/>
          <w:sz w:val="20"/>
          <w:szCs w:val="20"/>
        </w:rPr>
        <w:t>a pénzforgalmi szolgáltatáshoz kapcsolódó, üzleti tevékenységből származó egyéb bevételek</w:t>
      </w:r>
      <w:r w:rsidR="0049358B" w:rsidRPr="00991384">
        <w:rPr>
          <w:rFonts w:ascii="Arial" w:hAnsi="Arial" w:cs="Arial"/>
          <w:iCs/>
          <w:snapToGrid w:val="0"/>
          <w:sz w:val="20"/>
          <w:szCs w:val="20"/>
        </w:rPr>
        <w:t>et. Az egyéb bevételekből azok</w:t>
      </w:r>
      <w:r w:rsidR="00E06719" w:rsidRPr="00991384">
        <w:rPr>
          <w:rFonts w:ascii="Arial" w:hAnsi="Arial" w:cs="Arial"/>
          <w:iCs/>
          <w:snapToGrid w:val="0"/>
          <w:sz w:val="20"/>
          <w:szCs w:val="20"/>
        </w:rPr>
        <w:t>at</w:t>
      </w:r>
      <w:r w:rsidR="0049358B" w:rsidRPr="00991384">
        <w:rPr>
          <w:rFonts w:ascii="Arial" w:hAnsi="Arial" w:cs="Arial"/>
          <w:iCs/>
          <w:snapToGrid w:val="0"/>
          <w:sz w:val="20"/>
          <w:szCs w:val="20"/>
        </w:rPr>
        <w:t xml:space="preserve"> a tételeket kell figyelembe venni a mutató számítása során, melyek közvetlenül vagy közvetve, a számviteli politikában meghatározott – megosztási – eljárással </w:t>
      </w:r>
      <w:r w:rsidR="0049358B" w:rsidRPr="00991384">
        <w:rPr>
          <w:rFonts w:ascii="Arial" w:hAnsi="Arial" w:cs="Arial"/>
          <w:snapToGrid w:val="0"/>
          <w:sz w:val="20"/>
          <w:szCs w:val="20"/>
        </w:rPr>
        <w:t xml:space="preserve">a pénzforgalmi szolgáltatási és kapcsolódó pénzügyi szolgáltatási tevékenységekhez kapcsolhatóak. Az </w:t>
      </w:r>
      <w:r w:rsidR="00C44613" w:rsidRPr="00991384">
        <w:rPr>
          <w:rFonts w:ascii="Arial" w:hAnsi="Arial" w:cs="Arial"/>
          <w:iCs/>
          <w:snapToGrid w:val="0"/>
          <w:sz w:val="20"/>
          <w:szCs w:val="20"/>
        </w:rPr>
        <w:t xml:space="preserve">átfogó jövedelemkimutatás Tájékoztató adatai között </w:t>
      </w:r>
      <w:r w:rsidR="0049358B" w:rsidRPr="00991384">
        <w:rPr>
          <w:rFonts w:ascii="Arial" w:hAnsi="Arial" w:cs="Arial"/>
          <w:iCs/>
          <w:snapToGrid w:val="0"/>
          <w:sz w:val="20"/>
          <w:szCs w:val="20"/>
        </w:rPr>
        <w:t>(</w:t>
      </w:r>
      <w:r w:rsidR="00B00F4E" w:rsidRPr="00991384">
        <w:rPr>
          <w:rFonts w:ascii="Arial" w:hAnsi="Arial" w:cs="Arial"/>
          <w:iCs/>
          <w:snapToGrid w:val="0"/>
          <w:sz w:val="20"/>
          <w:szCs w:val="20"/>
        </w:rPr>
        <w:t>PI82A</w:t>
      </w:r>
      <w:r w:rsidR="00B00F4E">
        <w:rPr>
          <w:rFonts w:ascii="Arial" w:hAnsi="Arial" w:cs="Arial"/>
          <w:iCs/>
          <w:snapToGrid w:val="0"/>
          <w:sz w:val="20"/>
          <w:szCs w:val="20"/>
        </w:rPr>
        <w:t>1</w:t>
      </w:r>
      <w:r w:rsidR="00B00F4E" w:rsidRPr="00991384">
        <w:rPr>
          <w:rFonts w:ascii="Arial" w:hAnsi="Arial" w:cs="Arial"/>
          <w:iCs/>
          <w:snapToGrid w:val="0"/>
          <w:sz w:val="20"/>
          <w:szCs w:val="20"/>
        </w:rPr>
        <w:t xml:space="preserve">521 </w:t>
      </w:r>
      <w:r w:rsidR="0049358B" w:rsidRPr="00991384">
        <w:rPr>
          <w:rFonts w:ascii="Arial" w:hAnsi="Arial" w:cs="Arial"/>
          <w:iCs/>
          <w:snapToGrid w:val="0"/>
          <w:sz w:val="20"/>
          <w:szCs w:val="20"/>
        </w:rPr>
        <w:t>soron) kell számszerűsíteni az Fszt. 42. § (3) bekezdés</w:t>
      </w:r>
      <w:r w:rsidR="000A1CB7" w:rsidRPr="00991384">
        <w:rPr>
          <w:rFonts w:ascii="Arial" w:hAnsi="Arial" w:cs="Arial"/>
          <w:iCs/>
          <w:snapToGrid w:val="0"/>
          <w:sz w:val="20"/>
          <w:szCs w:val="20"/>
        </w:rPr>
        <w:t xml:space="preserve">e szerint </w:t>
      </w:r>
      <w:r w:rsidR="000A1CB7" w:rsidRPr="00991384">
        <w:rPr>
          <w:rFonts w:ascii="Arial" w:hAnsi="Arial" w:cs="Arial"/>
          <w:iCs/>
          <w:snapToGrid w:val="0"/>
          <w:sz w:val="20"/>
          <w:szCs w:val="20"/>
        </w:rPr>
        <w:lastRenderedPageBreak/>
        <w:t xml:space="preserve">a másik pénzforgalmi szolgáltató részére kiszervezett tevékenység szerződés szerinti, fizetett ellenértékét. </w:t>
      </w:r>
    </w:p>
    <w:p w14:paraId="5AF0F303" w14:textId="6CAB9CF7" w:rsidR="000A1CB7" w:rsidRPr="00991384" w:rsidRDefault="00AD2F03" w:rsidP="00265873">
      <w:pPr>
        <w:jc w:val="both"/>
        <w:rPr>
          <w:rFonts w:ascii="Arial" w:hAnsi="Arial" w:cs="Arial"/>
          <w:iCs/>
          <w:snapToGrid w:val="0"/>
          <w:sz w:val="20"/>
          <w:szCs w:val="20"/>
        </w:rPr>
      </w:pPr>
      <w:r w:rsidRPr="00991384">
        <w:rPr>
          <w:rFonts w:ascii="Arial" w:hAnsi="Arial" w:cs="Arial"/>
          <w:iCs/>
          <w:snapToGrid w:val="0"/>
          <w:sz w:val="20"/>
          <w:szCs w:val="20"/>
        </w:rPr>
        <w:t>Szintén itt k</w:t>
      </w:r>
      <w:r w:rsidR="00CA7CA2" w:rsidRPr="00991384">
        <w:rPr>
          <w:rFonts w:ascii="Arial" w:hAnsi="Arial" w:cs="Arial"/>
          <w:iCs/>
          <w:snapToGrid w:val="0"/>
          <w:sz w:val="20"/>
          <w:szCs w:val="20"/>
        </w:rPr>
        <w:t>ell</w:t>
      </w:r>
      <w:r w:rsidRPr="00991384">
        <w:rPr>
          <w:rFonts w:ascii="Arial" w:hAnsi="Arial" w:cs="Arial"/>
          <w:iCs/>
          <w:snapToGrid w:val="0"/>
          <w:sz w:val="20"/>
          <w:szCs w:val="20"/>
        </w:rPr>
        <w:t xml:space="preserve"> bemutatni a</w:t>
      </w:r>
      <w:r w:rsidR="0035516D" w:rsidRPr="00991384">
        <w:rPr>
          <w:rFonts w:ascii="Arial" w:hAnsi="Arial" w:cs="Arial"/>
          <w:iCs/>
          <w:snapToGrid w:val="0"/>
          <w:sz w:val="20"/>
          <w:szCs w:val="20"/>
        </w:rPr>
        <w:t xml:space="preserve"> </w:t>
      </w:r>
      <w:r w:rsidR="003F738E" w:rsidRPr="00991384">
        <w:rPr>
          <w:rFonts w:ascii="Arial" w:hAnsi="Arial" w:cs="Arial"/>
          <w:iCs/>
          <w:snapToGrid w:val="0"/>
          <w:sz w:val="20"/>
          <w:szCs w:val="20"/>
        </w:rPr>
        <w:t xml:space="preserve">PI82A151 </w:t>
      </w:r>
      <w:r w:rsidRPr="00991384">
        <w:rPr>
          <w:rFonts w:ascii="Arial" w:hAnsi="Arial" w:cs="Arial"/>
          <w:iCs/>
          <w:snapToGrid w:val="0"/>
          <w:sz w:val="20"/>
          <w:szCs w:val="20"/>
        </w:rPr>
        <w:t>sor részletezésével az Fszt. 40. § (1) bekezdése szerinti költség módszer számításánál figyelembe veendő, funkcionálisan csoportosított egyes költség</w:t>
      </w:r>
      <w:r w:rsidR="007D6E33" w:rsidRPr="00991384">
        <w:rPr>
          <w:rFonts w:ascii="Arial" w:hAnsi="Arial" w:cs="Arial"/>
          <w:iCs/>
          <w:snapToGrid w:val="0"/>
          <w:sz w:val="20"/>
          <w:szCs w:val="20"/>
        </w:rPr>
        <w:t>, illetve ráfordítás tételeket</w:t>
      </w:r>
      <w:r w:rsidRPr="00991384">
        <w:rPr>
          <w:rFonts w:ascii="Arial" w:hAnsi="Arial" w:cs="Arial"/>
          <w:iCs/>
          <w:snapToGrid w:val="0"/>
          <w:sz w:val="20"/>
          <w:szCs w:val="20"/>
        </w:rPr>
        <w:t xml:space="preserve"> (IAS 1</w:t>
      </w:r>
      <w:r w:rsidR="009E7619">
        <w:rPr>
          <w:rFonts w:ascii="Arial" w:hAnsi="Arial" w:cs="Arial"/>
          <w:iCs/>
          <w:snapToGrid w:val="0"/>
          <w:sz w:val="20"/>
          <w:szCs w:val="20"/>
        </w:rPr>
        <w:t xml:space="preserve"> </w:t>
      </w:r>
      <w:r w:rsidR="009A6707" w:rsidRPr="00991384">
        <w:rPr>
          <w:rFonts w:ascii="Arial" w:hAnsi="Arial" w:cs="Arial"/>
          <w:iCs/>
          <w:snapToGrid w:val="0"/>
          <w:sz w:val="20"/>
          <w:szCs w:val="20"/>
        </w:rPr>
        <w:t xml:space="preserve">103. </w:t>
      </w:r>
      <w:r w:rsidRPr="00991384">
        <w:rPr>
          <w:rFonts w:ascii="Arial" w:hAnsi="Arial" w:cs="Arial"/>
          <w:iCs/>
          <w:snapToGrid w:val="0"/>
          <w:sz w:val="20"/>
          <w:szCs w:val="20"/>
        </w:rPr>
        <w:t>bekezdése).</w:t>
      </w:r>
    </w:p>
    <w:p w14:paraId="68A7A3D0" w14:textId="77777777" w:rsidR="00265873" w:rsidRPr="00991384" w:rsidRDefault="00265873" w:rsidP="00265873">
      <w:pPr>
        <w:rPr>
          <w:rFonts w:ascii="Arial" w:hAnsi="Arial" w:cs="Arial"/>
          <w:iCs/>
          <w:snapToGrid w:val="0"/>
          <w:sz w:val="20"/>
          <w:szCs w:val="20"/>
        </w:rPr>
      </w:pPr>
    </w:p>
    <w:p w14:paraId="024447B8" w14:textId="77777777" w:rsidR="00F46FD9"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EF1F50" w:rsidRPr="00991384">
        <w:rPr>
          <w:rFonts w:ascii="Arial" w:hAnsi="Arial" w:cs="Arial"/>
          <w:b/>
          <w:iCs/>
          <w:snapToGrid w:val="0"/>
          <w:sz w:val="20"/>
          <w:szCs w:val="20"/>
        </w:rPr>
        <w:t>PI82A05</w:t>
      </w:r>
      <w:r w:rsidR="00501FFA" w:rsidRPr="00991384">
        <w:rPr>
          <w:rFonts w:ascii="Arial" w:hAnsi="Arial" w:cs="Arial"/>
          <w:b/>
          <w:iCs/>
          <w:snapToGrid w:val="0"/>
          <w:sz w:val="20"/>
          <w:szCs w:val="20"/>
        </w:rPr>
        <w:t xml:space="preserve"> </w:t>
      </w:r>
      <w:r w:rsidR="00501FFA" w:rsidRPr="00991384">
        <w:rPr>
          <w:rFonts w:ascii="Arial" w:hAnsi="Arial" w:cs="Arial"/>
          <w:iCs/>
          <w:snapToGrid w:val="0"/>
          <w:sz w:val="20"/>
          <w:szCs w:val="20"/>
        </w:rPr>
        <w:t>alábontó sorain</w:t>
      </w:r>
      <w:r w:rsidR="00501FFA" w:rsidRPr="00991384">
        <w:rPr>
          <w:rFonts w:ascii="Arial" w:hAnsi="Arial" w:cs="Arial"/>
          <w:b/>
          <w:iCs/>
          <w:snapToGrid w:val="0"/>
          <w:sz w:val="20"/>
          <w:szCs w:val="20"/>
        </w:rPr>
        <w:t xml:space="preserve"> </w:t>
      </w:r>
      <w:r w:rsidR="00EF1F50" w:rsidRPr="00991384">
        <w:rPr>
          <w:rFonts w:ascii="Arial" w:hAnsi="Arial" w:cs="Arial"/>
          <w:iCs/>
          <w:snapToGrid w:val="0"/>
          <w:sz w:val="20"/>
          <w:szCs w:val="20"/>
        </w:rPr>
        <w:t xml:space="preserve">kell </w:t>
      </w:r>
      <w:r w:rsidR="00501FFA" w:rsidRPr="00991384">
        <w:rPr>
          <w:rFonts w:ascii="Arial" w:hAnsi="Arial" w:cs="Arial"/>
          <w:iCs/>
          <w:snapToGrid w:val="0"/>
          <w:sz w:val="20"/>
          <w:szCs w:val="20"/>
        </w:rPr>
        <w:t>meg</w:t>
      </w:r>
      <w:r w:rsidR="007D6E33" w:rsidRPr="00991384">
        <w:rPr>
          <w:rFonts w:ascii="Arial" w:hAnsi="Arial" w:cs="Arial"/>
          <w:iCs/>
          <w:snapToGrid w:val="0"/>
          <w:sz w:val="20"/>
          <w:szCs w:val="20"/>
        </w:rPr>
        <w:t>jelen</w:t>
      </w:r>
      <w:r w:rsidR="00501FFA" w:rsidRPr="00991384">
        <w:rPr>
          <w:rFonts w:ascii="Arial" w:hAnsi="Arial" w:cs="Arial"/>
          <w:iCs/>
          <w:snapToGrid w:val="0"/>
          <w:sz w:val="20"/>
          <w:szCs w:val="20"/>
        </w:rPr>
        <w:t>íten</w:t>
      </w:r>
      <w:r w:rsidR="007D6E33" w:rsidRPr="00991384">
        <w:rPr>
          <w:rFonts w:ascii="Arial" w:hAnsi="Arial" w:cs="Arial"/>
          <w:iCs/>
          <w:snapToGrid w:val="0"/>
          <w:sz w:val="20"/>
          <w:szCs w:val="20"/>
        </w:rPr>
        <w:t>i</w:t>
      </w:r>
      <w:r w:rsidR="00EF1F50" w:rsidRPr="00991384">
        <w:rPr>
          <w:rFonts w:ascii="Arial" w:hAnsi="Arial" w:cs="Arial"/>
          <w:iCs/>
          <w:snapToGrid w:val="0"/>
          <w:sz w:val="20"/>
          <w:szCs w:val="20"/>
        </w:rPr>
        <w:t xml:space="preserve"> </w:t>
      </w:r>
      <w:r w:rsidR="00F46FD9" w:rsidRPr="00991384">
        <w:rPr>
          <w:rFonts w:ascii="Arial" w:hAnsi="Arial" w:cs="Arial"/>
          <w:iCs/>
          <w:snapToGrid w:val="0"/>
          <w:sz w:val="20"/>
          <w:szCs w:val="20"/>
        </w:rPr>
        <w:t>a</w:t>
      </w:r>
      <w:r w:rsidR="000817A7" w:rsidRPr="00991384">
        <w:rPr>
          <w:rFonts w:ascii="Arial" w:hAnsi="Arial" w:cs="Arial"/>
          <w:iCs/>
          <w:snapToGrid w:val="0"/>
          <w:sz w:val="20"/>
          <w:szCs w:val="20"/>
        </w:rPr>
        <w:t xml:space="preserve"> befektetés</w:t>
      </w:r>
      <w:r w:rsidR="00B02326" w:rsidRPr="00991384">
        <w:rPr>
          <w:rFonts w:ascii="Arial" w:hAnsi="Arial" w:cs="Arial"/>
          <w:iCs/>
          <w:snapToGrid w:val="0"/>
          <w:sz w:val="20"/>
          <w:szCs w:val="20"/>
        </w:rPr>
        <w:t>ek</w:t>
      </w:r>
      <w:r w:rsidR="00233146" w:rsidRPr="00991384">
        <w:rPr>
          <w:rFonts w:ascii="Arial" w:hAnsi="Arial" w:cs="Arial"/>
          <w:iCs/>
          <w:snapToGrid w:val="0"/>
          <w:sz w:val="20"/>
          <w:szCs w:val="20"/>
        </w:rPr>
        <w:t xml:space="preserve">hez kapcsolódó (hitelviszonyt megtestesítő értékpapírokból, tulajdoni részesedést megtestesítő instrumentumokból) </w:t>
      </w:r>
      <w:r w:rsidR="00B02326" w:rsidRPr="00991384">
        <w:rPr>
          <w:rFonts w:ascii="Arial" w:hAnsi="Arial" w:cs="Arial"/>
          <w:iCs/>
          <w:snapToGrid w:val="0"/>
          <w:sz w:val="20"/>
          <w:szCs w:val="20"/>
        </w:rPr>
        <w:t xml:space="preserve">származó bevételeket és ráfordításokat, valamint </w:t>
      </w:r>
      <w:r w:rsidR="00233146" w:rsidRPr="00991384">
        <w:rPr>
          <w:rFonts w:ascii="Arial" w:hAnsi="Arial" w:cs="Arial"/>
          <w:iCs/>
          <w:snapToGrid w:val="0"/>
          <w:sz w:val="20"/>
          <w:szCs w:val="20"/>
        </w:rPr>
        <w:t xml:space="preserve">az </w:t>
      </w:r>
      <w:r w:rsidR="00B02326" w:rsidRPr="00991384">
        <w:rPr>
          <w:rFonts w:ascii="Arial" w:hAnsi="Arial" w:cs="Arial"/>
          <w:iCs/>
          <w:snapToGrid w:val="0"/>
          <w:sz w:val="20"/>
          <w:szCs w:val="20"/>
        </w:rPr>
        <w:t xml:space="preserve">egyéb </w:t>
      </w:r>
      <w:r w:rsidR="00EC37A2" w:rsidRPr="00991384">
        <w:rPr>
          <w:rFonts w:ascii="Arial" w:hAnsi="Arial" w:cs="Arial"/>
          <w:iCs/>
          <w:snapToGrid w:val="0"/>
          <w:sz w:val="20"/>
          <w:szCs w:val="20"/>
        </w:rPr>
        <w:t xml:space="preserve">pénzügyi </w:t>
      </w:r>
      <w:r w:rsidR="00B02326" w:rsidRPr="00991384">
        <w:rPr>
          <w:rFonts w:ascii="Arial" w:hAnsi="Arial" w:cs="Arial"/>
          <w:iCs/>
          <w:snapToGrid w:val="0"/>
          <w:sz w:val="20"/>
          <w:szCs w:val="20"/>
        </w:rPr>
        <w:t xml:space="preserve">eredmény tételeket. </w:t>
      </w:r>
    </w:p>
    <w:p w14:paraId="10801991" w14:textId="384CBAAE" w:rsidR="00957B4D" w:rsidRPr="00991384" w:rsidRDefault="00C349C4" w:rsidP="00265873">
      <w:pPr>
        <w:jc w:val="both"/>
        <w:rPr>
          <w:rFonts w:ascii="Arial" w:hAnsi="Arial" w:cs="Arial"/>
          <w:iCs/>
          <w:snapToGrid w:val="0"/>
          <w:sz w:val="20"/>
          <w:szCs w:val="20"/>
        </w:rPr>
      </w:pPr>
      <w:r w:rsidRPr="00991384">
        <w:rPr>
          <w:rFonts w:ascii="Arial" w:hAnsi="Arial" w:cs="Arial"/>
          <w:iCs/>
          <w:snapToGrid w:val="0"/>
          <w:sz w:val="20"/>
          <w:szCs w:val="20"/>
        </w:rPr>
        <w:t xml:space="preserve">Elkülönítve </w:t>
      </w:r>
      <w:r w:rsidR="001F0143" w:rsidRPr="00991384">
        <w:rPr>
          <w:rFonts w:ascii="Arial" w:hAnsi="Arial" w:cs="Arial"/>
          <w:iCs/>
          <w:snapToGrid w:val="0"/>
          <w:sz w:val="20"/>
          <w:szCs w:val="20"/>
        </w:rPr>
        <w:t>kell</w:t>
      </w:r>
      <w:r w:rsidRPr="00991384">
        <w:rPr>
          <w:rFonts w:ascii="Arial" w:hAnsi="Arial" w:cs="Arial"/>
          <w:iCs/>
          <w:snapToGrid w:val="0"/>
          <w:sz w:val="20"/>
          <w:szCs w:val="20"/>
        </w:rPr>
        <w:t xml:space="preserve"> bemutatni a</w:t>
      </w:r>
      <w:r w:rsidR="001B6303" w:rsidRPr="00991384">
        <w:rPr>
          <w:rFonts w:ascii="Arial" w:hAnsi="Arial" w:cs="Arial"/>
          <w:iCs/>
          <w:snapToGrid w:val="0"/>
          <w:sz w:val="20"/>
          <w:szCs w:val="20"/>
        </w:rPr>
        <w:t xml:space="preserve"> </w:t>
      </w:r>
      <w:r w:rsidR="00B02326" w:rsidRPr="00991384">
        <w:rPr>
          <w:rFonts w:ascii="Arial" w:hAnsi="Arial" w:cs="Arial"/>
          <w:iCs/>
          <w:snapToGrid w:val="0"/>
          <w:sz w:val="20"/>
          <w:szCs w:val="20"/>
        </w:rPr>
        <w:t xml:space="preserve">kapott osztalékot, </w:t>
      </w:r>
      <w:r w:rsidR="007D6E33" w:rsidRPr="00991384">
        <w:rPr>
          <w:rFonts w:ascii="Arial" w:hAnsi="Arial" w:cs="Arial"/>
          <w:iCs/>
          <w:snapToGrid w:val="0"/>
          <w:sz w:val="20"/>
          <w:szCs w:val="20"/>
        </w:rPr>
        <w:t>a kamat</w:t>
      </w:r>
      <w:r w:rsidR="00B02326" w:rsidRPr="00991384">
        <w:rPr>
          <w:rFonts w:ascii="Arial" w:hAnsi="Arial" w:cs="Arial"/>
          <w:iCs/>
          <w:snapToGrid w:val="0"/>
          <w:sz w:val="20"/>
          <w:szCs w:val="20"/>
        </w:rPr>
        <w:t xml:space="preserve">- és kamatjellegű </w:t>
      </w:r>
      <w:r w:rsidR="007D6E33" w:rsidRPr="00991384">
        <w:rPr>
          <w:rFonts w:ascii="Arial" w:hAnsi="Arial" w:cs="Arial"/>
          <w:iCs/>
          <w:snapToGrid w:val="0"/>
          <w:sz w:val="20"/>
          <w:szCs w:val="20"/>
        </w:rPr>
        <w:t xml:space="preserve">bevételeket </w:t>
      </w:r>
      <w:r w:rsidR="00B02326" w:rsidRPr="00991384">
        <w:rPr>
          <w:rFonts w:ascii="Arial" w:hAnsi="Arial" w:cs="Arial"/>
          <w:iCs/>
          <w:snapToGrid w:val="0"/>
          <w:sz w:val="20"/>
          <w:szCs w:val="20"/>
        </w:rPr>
        <w:t xml:space="preserve">és </w:t>
      </w:r>
      <w:r w:rsidR="007D6E33" w:rsidRPr="00991384">
        <w:rPr>
          <w:rFonts w:ascii="Arial" w:hAnsi="Arial" w:cs="Arial"/>
          <w:iCs/>
          <w:snapToGrid w:val="0"/>
          <w:sz w:val="20"/>
          <w:szCs w:val="20"/>
        </w:rPr>
        <w:t>ráfordításokat</w:t>
      </w:r>
      <w:r w:rsidRPr="00991384">
        <w:rPr>
          <w:rFonts w:ascii="Arial" w:hAnsi="Arial" w:cs="Arial"/>
          <w:iCs/>
          <w:snapToGrid w:val="0"/>
          <w:sz w:val="20"/>
          <w:szCs w:val="20"/>
        </w:rPr>
        <w:t xml:space="preserve">. </w:t>
      </w:r>
      <w:r w:rsidR="00233146" w:rsidRPr="00991384">
        <w:rPr>
          <w:rFonts w:ascii="Arial" w:hAnsi="Arial" w:cs="Arial"/>
          <w:iCs/>
          <w:snapToGrid w:val="0"/>
          <w:sz w:val="20"/>
          <w:szCs w:val="20"/>
        </w:rPr>
        <w:t>A külön nem nevesített tételeket a pénzügyi műveleket egyéb bevételei és ráfordítása sorokon (</w:t>
      </w:r>
      <w:r w:rsidRPr="00991384">
        <w:rPr>
          <w:rFonts w:ascii="Arial" w:hAnsi="Arial" w:cs="Arial"/>
          <w:iCs/>
          <w:snapToGrid w:val="0"/>
          <w:sz w:val="20"/>
          <w:szCs w:val="20"/>
        </w:rPr>
        <w:t>PI82A054</w:t>
      </w:r>
      <w:r w:rsidR="00233146" w:rsidRPr="00991384">
        <w:rPr>
          <w:rFonts w:ascii="Arial" w:hAnsi="Arial" w:cs="Arial"/>
          <w:iCs/>
          <w:snapToGrid w:val="0"/>
          <w:sz w:val="20"/>
          <w:szCs w:val="20"/>
        </w:rPr>
        <w:t xml:space="preserve">, </w:t>
      </w:r>
      <w:r w:rsidRPr="00991384">
        <w:rPr>
          <w:rFonts w:ascii="Arial" w:hAnsi="Arial" w:cs="Arial"/>
          <w:iCs/>
          <w:snapToGrid w:val="0"/>
          <w:sz w:val="20"/>
          <w:szCs w:val="20"/>
        </w:rPr>
        <w:t>PI82A</w:t>
      </w:r>
      <w:r w:rsidR="00E8084B" w:rsidRPr="00991384">
        <w:rPr>
          <w:rFonts w:ascii="Arial" w:hAnsi="Arial" w:cs="Arial"/>
          <w:iCs/>
          <w:snapToGrid w:val="0"/>
          <w:sz w:val="20"/>
          <w:szCs w:val="20"/>
        </w:rPr>
        <w:t>0</w:t>
      </w:r>
      <w:r w:rsidRPr="00991384">
        <w:rPr>
          <w:rFonts w:ascii="Arial" w:hAnsi="Arial" w:cs="Arial"/>
          <w:iCs/>
          <w:snapToGrid w:val="0"/>
          <w:sz w:val="20"/>
          <w:szCs w:val="20"/>
        </w:rPr>
        <w:t>55</w:t>
      </w:r>
      <w:r w:rsidR="00233146" w:rsidRPr="00991384">
        <w:rPr>
          <w:rFonts w:ascii="Arial" w:hAnsi="Arial" w:cs="Arial"/>
          <w:iCs/>
          <w:snapToGrid w:val="0"/>
          <w:sz w:val="20"/>
          <w:szCs w:val="20"/>
        </w:rPr>
        <w:t>) kell jelenteni.</w:t>
      </w:r>
    </w:p>
    <w:p w14:paraId="1D617A3D" w14:textId="77777777" w:rsidR="00233146" w:rsidRPr="00991384" w:rsidRDefault="00233146" w:rsidP="00957B4D">
      <w:pPr>
        <w:jc w:val="both"/>
        <w:rPr>
          <w:rFonts w:ascii="Arial" w:hAnsi="Arial" w:cs="Arial"/>
          <w:iCs/>
          <w:snapToGrid w:val="0"/>
          <w:sz w:val="20"/>
          <w:szCs w:val="20"/>
        </w:rPr>
      </w:pPr>
    </w:p>
    <w:p w14:paraId="3F9B473C" w14:textId="2225F2F1"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PI82A051 Osztalékbevé</w:t>
      </w:r>
      <w:r w:rsidR="00B166D2" w:rsidRPr="00991384">
        <w:rPr>
          <w:rFonts w:ascii="Arial" w:hAnsi="Arial" w:cs="Arial"/>
          <w:b/>
          <w:iCs/>
          <w:snapToGrid w:val="0"/>
          <w:sz w:val="20"/>
          <w:szCs w:val="20"/>
        </w:rPr>
        <w:t>t</w:t>
      </w:r>
      <w:r w:rsidRPr="00991384">
        <w:rPr>
          <w:rFonts w:ascii="Arial" w:hAnsi="Arial" w:cs="Arial"/>
          <w:b/>
          <w:iCs/>
          <w:snapToGrid w:val="0"/>
          <w:sz w:val="20"/>
          <w:szCs w:val="20"/>
        </w:rPr>
        <w:t>e</w:t>
      </w:r>
      <w:r w:rsidR="00B166D2" w:rsidRPr="00991384">
        <w:rPr>
          <w:rFonts w:ascii="Arial" w:hAnsi="Arial" w:cs="Arial"/>
          <w:b/>
          <w:iCs/>
          <w:snapToGrid w:val="0"/>
          <w:sz w:val="20"/>
          <w:szCs w:val="20"/>
        </w:rPr>
        <w:t>l</w:t>
      </w:r>
      <w:r w:rsidRPr="00991384">
        <w:rPr>
          <w:rFonts w:ascii="Arial" w:hAnsi="Arial" w:cs="Arial"/>
          <w:iCs/>
          <w:snapToGrid w:val="0"/>
          <w:sz w:val="20"/>
          <w:szCs w:val="20"/>
        </w:rPr>
        <w:t xml:space="preserve"> soron </w:t>
      </w:r>
      <w:r w:rsidR="00C349C4" w:rsidRPr="00176C79">
        <w:rPr>
          <w:rFonts w:ascii="Arial" w:hAnsi="Arial" w:cs="Arial"/>
          <w:iCs/>
          <w:snapToGrid w:val="0"/>
          <w:sz w:val="20"/>
          <w:szCs w:val="20"/>
        </w:rPr>
        <w:t>a</w:t>
      </w:r>
      <w:r w:rsidR="00ED5BB6" w:rsidRPr="00176C79">
        <w:rPr>
          <w:rFonts w:ascii="Arial" w:hAnsi="Arial" w:cs="Arial"/>
          <w:iCs/>
          <w:snapToGrid w:val="0"/>
          <w:sz w:val="20"/>
          <w:szCs w:val="20"/>
        </w:rPr>
        <w:t xml:space="preserve"> tőkemódszertől eltérő mó</w:t>
      </w:r>
      <w:r w:rsidR="007732A1" w:rsidRPr="00176C79">
        <w:rPr>
          <w:rFonts w:ascii="Arial" w:hAnsi="Arial" w:cs="Arial"/>
          <w:iCs/>
          <w:snapToGrid w:val="0"/>
          <w:sz w:val="20"/>
          <w:szCs w:val="20"/>
        </w:rPr>
        <w:t>d</w:t>
      </w:r>
      <w:r w:rsidR="00ED5BB6" w:rsidRPr="00176C79">
        <w:rPr>
          <w:rFonts w:ascii="Arial" w:hAnsi="Arial" w:cs="Arial"/>
          <w:iCs/>
          <w:snapToGrid w:val="0"/>
          <w:sz w:val="20"/>
          <w:szCs w:val="20"/>
        </w:rPr>
        <w:t>szerrel elszámolt</w:t>
      </w:r>
      <w:r w:rsidR="00C349C4" w:rsidRPr="00176C79">
        <w:rPr>
          <w:rFonts w:ascii="Arial" w:hAnsi="Arial" w:cs="Arial"/>
          <w:iCs/>
          <w:snapToGrid w:val="0"/>
          <w:sz w:val="20"/>
          <w:szCs w:val="20"/>
        </w:rPr>
        <w:t xml:space="preserve"> </w:t>
      </w:r>
      <w:r w:rsidR="00453F55" w:rsidRPr="00176C79">
        <w:rPr>
          <w:rFonts w:ascii="Arial" w:hAnsi="Arial" w:cs="Arial"/>
          <w:iCs/>
          <w:snapToGrid w:val="0"/>
          <w:sz w:val="20"/>
          <w:szCs w:val="20"/>
        </w:rPr>
        <w:t>tulajdoni részesedést megtestesítő i</w:t>
      </w:r>
      <w:r w:rsidR="007732A1" w:rsidRPr="00176C79">
        <w:rPr>
          <w:rFonts w:ascii="Arial" w:hAnsi="Arial" w:cs="Arial"/>
          <w:iCs/>
          <w:snapToGrid w:val="0"/>
          <w:sz w:val="20"/>
          <w:szCs w:val="20"/>
        </w:rPr>
        <w:t>n</w:t>
      </w:r>
      <w:r w:rsidR="00453F55" w:rsidRPr="00176C79">
        <w:rPr>
          <w:rFonts w:ascii="Arial" w:hAnsi="Arial" w:cs="Arial"/>
          <w:iCs/>
          <w:snapToGrid w:val="0"/>
          <w:sz w:val="20"/>
          <w:szCs w:val="20"/>
        </w:rPr>
        <w:t xml:space="preserve">strumentumokból származó </w:t>
      </w:r>
      <w:r w:rsidRPr="00176C79">
        <w:rPr>
          <w:rFonts w:ascii="Arial" w:hAnsi="Arial" w:cs="Arial"/>
          <w:iCs/>
          <w:snapToGrid w:val="0"/>
          <w:sz w:val="20"/>
          <w:szCs w:val="20"/>
        </w:rPr>
        <w:t>osztalékbevételeket kell szerepeltetni.</w:t>
      </w:r>
    </w:p>
    <w:p w14:paraId="430890CE" w14:textId="77777777"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 </w:t>
      </w:r>
    </w:p>
    <w:p w14:paraId="3AA7F7AB" w14:textId="4635B04E"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w:t>
      </w:r>
      <w:r w:rsidR="00276BC6" w:rsidRPr="00991384">
        <w:rPr>
          <w:rFonts w:ascii="Arial" w:hAnsi="Arial" w:cs="Arial"/>
          <w:b/>
          <w:iCs/>
          <w:snapToGrid w:val="0"/>
          <w:sz w:val="20"/>
          <w:szCs w:val="20"/>
        </w:rPr>
        <w:t>052</w:t>
      </w:r>
      <w:r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bevételek</w:t>
      </w:r>
      <w:r w:rsidRPr="00991384">
        <w:rPr>
          <w:rFonts w:ascii="Arial" w:hAnsi="Arial" w:cs="Arial"/>
          <w:iCs/>
          <w:snapToGrid w:val="0"/>
          <w:sz w:val="20"/>
          <w:szCs w:val="20"/>
        </w:rPr>
        <w:t xml:space="preserve"> és </w:t>
      </w:r>
      <w:r w:rsidR="00276BC6" w:rsidRPr="00991384">
        <w:rPr>
          <w:rFonts w:ascii="Arial" w:hAnsi="Arial" w:cs="Arial"/>
          <w:b/>
          <w:iCs/>
          <w:snapToGrid w:val="0"/>
          <w:sz w:val="20"/>
          <w:szCs w:val="20"/>
        </w:rPr>
        <w:t>PI82A053</w:t>
      </w:r>
      <w:r w:rsidR="00276BC6"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 xml:space="preserve">ráfordítások </w:t>
      </w:r>
      <w:r w:rsidRPr="00991384">
        <w:rPr>
          <w:rFonts w:ascii="Arial" w:hAnsi="Arial" w:cs="Arial"/>
          <w:iCs/>
          <w:snapToGrid w:val="0"/>
          <w:sz w:val="20"/>
          <w:szCs w:val="20"/>
        </w:rPr>
        <w:t>blokkban egymással egyező szerkezetben jelen</w:t>
      </w:r>
      <w:r w:rsidR="00E06719" w:rsidRPr="00991384">
        <w:rPr>
          <w:rFonts w:ascii="Arial" w:hAnsi="Arial" w:cs="Arial"/>
          <w:iCs/>
          <w:snapToGrid w:val="0"/>
          <w:sz w:val="20"/>
          <w:szCs w:val="20"/>
        </w:rPr>
        <w:t>tendők</w:t>
      </w:r>
      <w:r w:rsidRPr="00991384">
        <w:rPr>
          <w:rFonts w:ascii="Arial" w:hAnsi="Arial" w:cs="Arial"/>
          <w:iCs/>
          <w:snapToGrid w:val="0"/>
          <w:sz w:val="20"/>
          <w:szCs w:val="20"/>
        </w:rPr>
        <w:t xml:space="preserve"> </w:t>
      </w:r>
      <w:r w:rsidR="00980599">
        <w:rPr>
          <w:rFonts w:ascii="Arial" w:hAnsi="Arial" w:cs="Arial"/>
          <w:iCs/>
          <w:snapToGrid w:val="0"/>
          <w:sz w:val="20"/>
          <w:szCs w:val="20"/>
        </w:rPr>
        <w:t xml:space="preserve">a </w:t>
      </w:r>
      <w:r w:rsidRPr="00991384">
        <w:rPr>
          <w:rFonts w:ascii="Arial" w:hAnsi="Arial" w:cs="Arial"/>
          <w:iCs/>
          <w:snapToGrid w:val="0"/>
          <w:sz w:val="20"/>
          <w:szCs w:val="20"/>
        </w:rPr>
        <w:t>kamat</w:t>
      </w:r>
      <w:r w:rsidR="00276BC6" w:rsidRPr="00991384">
        <w:rPr>
          <w:rFonts w:ascii="Arial" w:hAnsi="Arial" w:cs="Arial"/>
          <w:iCs/>
          <w:snapToGrid w:val="0"/>
          <w:sz w:val="20"/>
          <w:szCs w:val="20"/>
        </w:rPr>
        <w:t>- és kamatjellegű bevételek és ráfordítások</w:t>
      </w:r>
      <w:r w:rsidR="00A22B01">
        <w:rPr>
          <w:rFonts w:ascii="Arial" w:hAnsi="Arial" w:cs="Arial"/>
          <w:iCs/>
          <w:snapToGrid w:val="0"/>
          <w:sz w:val="20"/>
          <w:szCs w:val="20"/>
        </w:rPr>
        <w:t>.</w:t>
      </w:r>
    </w:p>
    <w:p w14:paraId="58D523E0" w14:textId="14B9826C" w:rsidR="00957B4D" w:rsidRPr="00991384" w:rsidRDefault="00957B4D" w:rsidP="00957B4D">
      <w:pPr>
        <w:jc w:val="both"/>
        <w:rPr>
          <w:rFonts w:ascii="Arial" w:hAnsi="Arial" w:cs="Arial"/>
          <w:iCs/>
          <w:snapToGrid w:val="0"/>
          <w:sz w:val="20"/>
          <w:szCs w:val="20"/>
        </w:rPr>
      </w:pPr>
      <w:r w:rsidRPr="00991384">
        <w:rPr>
          <w:rFonts w:ascii="Arial" w:hAnsi="Arial" w:cs="Arial"/>
          <w:iCs/>
          <w:snapToGrid w:val="0"/>
          <w:sz w:val="20"/>
          <w:szCs w:val="20"/>
        </w:rPr>
        <w:t xml:space="preserve">A </w:t>
      </w:r>
      <w:r w:rsidR="00233146" w:rsidRPr="00991384">
        <w:rPr>
          <w:rFonts w:ascii="Arial" w:hAnsi="Arial" w:cs="Arial"/>
          <w:iCs/>
          <w:snapToGrid w:val="0"/>
          <w:sz w:val="20"/>
          <w:szCs w:val="20"/>
        </w:rPr>
        <w:t>PI</w:t>
      </w:r>
      <w:r w:rsidRPr="00991384">
        <w:rPr>
          <w:rFonts w:ascii="Arial" w:hAnsi="Arial" w:cs="Arial"/>
          <w:iCs/>
          <w:snapToGrid w:val="0"/>
          <w:sz w:val="20"/>
          <w:szCs w:val="20"/>
        </w:rPr>
        <w:t>82A</w:t>
      </w:r>
      <w:r w:rsidR="00276BC6" w:rsidRPr="00991384">
        <w:rPr>
          <w:rFonts w:ascii="Arial" w:hAnsi="Arial" w:cs="Arial"/>
          <w:iCs/>
          <w:snapToGrid w:val="0"/>
          <w:sz w:val="20"/>
          <w:szCs w:val="20"/>
        </w:rPr>
        <w:t>0521</w:t>
      </w:r>
      <w:r w:rsidR="00013D52" w:rsidRPr="00991384">
        <w:rPr>
          <w:rFonts w:ascii="Arial" w:hAnsi="Arial" w:cs="Arial"/>
          <w:iCs/>
          <w:snapToGrid w:val="0"/>
          <w:sz w:val="20"/>
          <w:szCs w:val="20"/>
        </w:rPr>
        <w:t xml:space="preserve"> és PI82A0531</w:t>
      </w:r>
      <w:r w:rsidRPr="00991384">
        <w:rPr>
          <w:rFonts w:ascii="Arial" w:hAnsi="Arial" w:cs="Arial"/>
          <w:iCs/>
          <w:snapToGrid w:val="0"/>
          <w:sz w:val="20"/>
          <w:szCs w:val="20"/>
        </w:rPr>
        <w:t xml:space="preserve"> sor</w:t>
      </w:r>
      <w:r w:rsidR="00013D52" w:rsidRPr="00991384">
        <w:rPr>
          <w:rFonts w:ascii="Arial" w:hAnsi="Arial" w:cs="Arial"/>
          <w:iCs/>
          <w:snapToGrid w:val="0"/>
          <w:sz w:val="20"/>
          <w:szCs w:val="20"/>
        </w:rPr>
        <w:t>on az</w:t>
      </w:r>
      <w:r w:rsidRPr="00991384">
        <w:rPr>
          <w:rFonts w:ascii="Arial" w:hAnsi="Arial" w:cs="Arial"/>
          <w:iCs/>
          <w:snapToGrid w:val="0"/>
          <w:sz w:val="20"/>
          <w:szCs w:val="20"/>
        </w:rPr>
        <w:t xml:space="preserve"> </w:t>
      </w:r>
      <w:r w:rsidRPr="00991384">
        <w:rPr>
          <w:rFonts w:ascii="Arial" w:hAnsi="Arial" w:cs="Arial"/>
          <w:b/>
          <w:iCs/>
          <w:snapToGrid w:val="0"/>
          <w:sz w:val="20"/>
          <w:szCs w:val="20"/>
        </w:rPr>
        <w:t>Alaptevékenységekhez kapcsolódó eredménytételeket</w:t>
      </w:r>
      <w:r w:rsidRPr="00991384">
        <w:rPr>
          <w:rFonts w:ascii="Arial" w:hAnsi="Arial" w:cs="Arial"/>
          <w:iCs/>
          <w:snapToGrid w:val="0"/>
          <w:sz w:val="20"/>
          <w:szCs w:val="20"/>
        </w:rPr>
        <w:t xml:space="preserve"> kell megjeleníteni</w:t>
      </w:r>
      <w:r w:rsidR="00276BC6" w:rsidRPr="00991384">
        <w:rPr>
          <w:rFonts w:ascii="Arial" w:hAnsi="Arial" w:cs="Arial"/>
          <w:iCs/>
          <w:snapToGrid w:val="0"/>
          <w:sz w:val="20"/>
          <w:szCs w:val="20"/>
        </w:rPr>
        <w:t xml:space="preserve"> </w:t>
      </w:r>
      <w:r w:rsidR="00013D52" w:rsidRPr="00991384">
        <w:rPr>
          <w:rFonts w:ascii="Arial" w:hAnsi="Arial" w:cs="Arial"/>
          <w:iCs/>
          <w:snapToGrid w:val="0"/>
          <w:sz w:val="20"/>
          <w:szCs w:val="20"/>
        </w:rPr>
        <w:t xml:space="preserve">a </w:t>
      </w:r>
      <w:r w:rsidR="00276BC6" w:rsidRPr="00991384">
        <w:rPr>
          <w:rFonts w:ascii="Arial" w:hAnsi="Arial" w:cs="Arial"/>
          <w:iCs/>
          <w:snapToGrid w:val="0"/>
          <w:sz w:val="20"/>
          <w:szCs w:val="20"/>
        </w:rPr>
        <w:t xml:space="preserve">tevékenység </w:t>
      </w:r>
      <w:r w:rsidR="00013D52" w:rsidRPr="00991384">
        <w:rPr>
          <w:rFonts w:ascii="Arial" w:hAnsi="Arial" w:cs="Arial"/>
          <w:iCs/>
          <w:snapToGrid w:val="0"/>
          <w:sz w:val="20"/>
          <w:szCs w:val="20"/>
        </w:rPr>
        <w:t xml:space="preserve">jellege </w:t>
      </w:r>
      <w:r w:rsidR="00276BC6" w:rsidRPr="00991384">
        <w:rPr>
          <w:rFonts w:ascii="Arial" w:hAnsi="Arial" w:cs="Arial"/>
          <w:iCs/>
          <w:snapToGrid w:val="0"/>
          <w:sz w:val="20"/>
          <w:szCs w:val="20"/>
        </w:rPr>
        <w:t>szerinti megbontásban (pénzforgalmi szolgáltatás, hitel- és kölcsön nyújtás, letéti szolgáltatás, fizetési rendszer működtetése)</w:t>
      </w:r>
      <w:r w:rsidRPr="00991384">
        <w:rPr>
          <w:rFonts w:ascii="Arial" w:hAnsi="Arial" w:cs="Arial"/>
          <w:iCs/>
          <w:snapToGrid w:val="0"/>
          <w:sz w:val="20"/>
          <w:szCs w:val="20"/>
        </w:rPr>
        <w:t xml:space="preserve">. </w:t>
      </w:r>
    </w:p>
    <w:p w14:paraId="03CE3088" w14:textId="757D332D" w:rsidR="00957B4D" w:rsidRPr="00991384" w:rsidRDefault="00957B4D"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00276BC6" w:rsidRPr="00991384">
        <w:rPr>
          <w:rFonts w:ascii="Arial" w:hAnsi="Arial" w:cs="Arial"/>
          <w:snapToGrid w:val="0"/>
          <w:sz w:val="20"/>
          <w:szCs w:val="20"/>
        </w:rPr>
        <w:t>PI</w:t>
      </w:r>
      <w:r w:rsidRPr="00991384">
        <w:rPr>
          <w:rFonts w:ascii="Arial" w:hAnsi="Arial" w:cs="Arial"/>
          <w:snapToGrid w:val="0"/>
          <w:sz w:val="20"/>
          <w:szCs w:val="20"/>
        </w:rPr>
        <w:t>82A</w:t>
      </w:r>
      <w:r w:rsidR="00013D52" w:rsidRPr="00991384">
        <w:rPr>
          <w:rFonts w:ascii="Arial" w:hAnsi="Arial" w:cs="Arial"/>
          <w:snapToGrid w:val="0"/>
          <w:sz w:val="20"/>
          <w:szCs w:val="20"/>
        </w:rPr>
        <w:t>0522 és PI82A0532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013D52" w:rsidRPr="00991384">
        <w:rPr>
          <w:rFonts w:ascii="Arial" w:hAnsi="Arial" w:cs="Arial"/>
          <w:snapToGrid w:val="0"/>
          <w:sz w:val="20"/>
          <w:szCs w:val="20"/>
        </w:rPr>
        <w:t>o</w:t>
      </w:r>
      <w:r w:rsidRPr="00991384">
        <w:rPr>
          <w:rFonts w:ascii="Arial" w:hAnsi="Arial" w:cs="Arial"/>
          <w:snapToGrid w:val="0"/>
          <w:sz w:val="20"/>
          <w:szCs w:val="20"/>
        </w:rPr>
        <w:t>n</w:t>
      </w:r>
      <w:r w:rsidRPr="00991384">
        <w:rPr>
          <w:rFonts w:ascii="Arial" w:hAnsi="Arial" w:cs="Arial"/>
          <w:i/>
          <w:snapToGrid w:val="0"/>
          <w:sz w:val="20"/>
          <w:szCs w:val="20"/>
        </w:rPr>
        <w:t xml:space="preserve"> az </w:t>
      </w:r>
      <w:r w:rsidRPr="00991384">
        <w:rPr>
          <w:rFonts w:ascii="Arial" w:hAnsi="Arial" w:cs="Arial"/>
          <w:b/>
          <w:snapToGrid w:val="0"/>
          <w:sz w:val="20"/>
          <w:szCs w:val="20"/>
        </w:rPr>
        <w:t>ügyfélpénzek védelme érdekében</w:t>
      </w:r>
      <w:r w:rsidRPr="00991384">
        <w:rPr>
          <w:rFonts w:ascii="Arial" w:hAnsi="Arial" w:cs="Arial"/>
          <w:snapToGrid w:val="0"/>
          <w:sz w:val="20"/>
          <w:szCs w:val="20"/>
        </w:rPr>
        <w:t xml:space="preserve"> – az Fszt. 46. §-a értelmezése szerint – </w:t>
      </w:r>
      <w:r w:rsidRPr="00991384">
        <w:rPr>
          <w:rFonts w:ascii="Arial" w:hAnsi="Arial" w:cs="Arial"/>
          <w:b/>
          <w:snapToGrid w:val="0"/>
          <w:sz w:val="20"/>
          <w:szCs w:val="20"/>
        </w:rPr>
        <w:t>keletkezett követelésekhez</w:t>
      </w:r>
      <w:r w:rsidRPr="00991384">
        <w:rPr>
          <w:rFonts w:ascii="Arial" w:hAnsi="Arial" w:cs="Arial"/>
          <w:snapToGrid w:val="0"/>
          <w:sz w:val="20"/>
          <w:szCs w:val="20"/>
        </w:rPr>
        <w:t xml:space="preserve"> </w:t>
      </w:r>
      <w:r w:rsidRPr="00991384">
        <w:rPr>
          <w:rFonts w:ascii="Arial" w:hAnsi="Arial" w:cs="Arial"/>
          <w:b/>
          <w:snapToGrid w:val="0"/>
          <w:sz w:val="20"/>
          <w:szCs w:val="20"/>
        </w:rPr>
        <w:t>kapcsolódó</w:t>
      </w:r>
      <w:r w:rsidRPr="00991384">
        <w:rPr>
          <w:rFonts w:ascii="Arial" w:hAnsi="Arial" w:cs="Arial"/>
          <w:snapToGrid w:val="0"/>
          <w:sz w:val="20"/>
          <w:szCs w:val="20"/>
        </w:rPr>
        <w:t xml:space="preserve"> kamat- és kamatjellegű bevételek és ráfordítások jelentendők. Az Fszt. 46. § (3) bekezdés </w:t>
      </w:r>
      <w:r w:rsidRPr="00C132DF">
        <w:rPr>
          <w:rFonts w:ascii="Arial" w:hAnsi="Arial" w:cs="Arial"/>
          <w:snapToGrid w:val="0"/>
          <w:sz w:val="20"/>
          <w:szCs w:val="20"/>
        </w:rPr>
        <w:t>b)</w:t>
      </w:r>
      <w:r w:rsidRPr="004720B0">
        <w:rPr>
          <w:rFonts w:ascii="Arial" w:hAnsi="Arial" w:cs="Arial"/>
          <w:snapToGrid w:val="0"/>
          <w:sz w:val="20"/>
          <w:szCs w:val="20"/>
        </w:rPr>
        <w:t xml:space="preserve"> </w:t>
      </w:r>
      <w:r w:rsidRPr="00991384">
        <w:rPr>
          <w:rFonts w:ascii="Arial" w:hAnsi="Arial" w:cs="Arial"/>
          <w:snapToGrid w:val="0"/>
          <w:sz w:val="20"/>
          <w:szCs w:val="20"/>
        </w:rPr>
        <w:t>pontja szerint kötött biztosítás vagy garancia díját Egyéb</w:t>
      </w:r>
      <w:r w:rsidR="00013D52" w:rsidRPr="00991384">
        <w:rPr>
          <w:rFonts w:ascii="Arial" w:hAnsi="Arial" w:cs="Arial"/>
          <w:snapToGrid w:val="0"/>
          <w:sz w:val="20"/>
          <w:szCs w:val="20"/>
        </w:rPr>
        <w:t xml:space="preserve"> fizetett kamat soron (PI82A0533) </w:t>
      </w:r>
      <w:r w:rsidRPr="00991384">
        <w:rPr>
          <w:rFonts w:ascii="Arial" w:hAnsi="Arial" w:cs="Arial"/>
          <w:snapToGrid w:val="0"/>
          <w:sz w:val="20"/>
          <w:szCs w:val="20"/>
        </w:rPr>
        <w:t xml:space="preserve">kell </w:t>
      </w:r>
      <w:r w:rsidR="00013D52" w:rsidRPr="00991384">
        <w:rPr>
          <w:rFonts w:ascii="Arial" w:hAnsi="Arial" w:cs="Arial"/>
          <w:snapToGrid w:val="0"/>
          <w:sz w:val="20"/>
          <w:szCs w:val="20"/>
        </w:rPr>
        <w:t>feltüntetni.</w:t>
      </w:r>
    </w:p>
    <w:p w14:paraId="182870F4" w14:textId="77777777" w:rsidR="00EE5E0A" w:rsidRPr="00991384" w:rsidRDefault="00EE5E0A" w:rsidP="00957B4D">
      <w:pPr>
        <w:jc w:val="both"/>
        <w:rPr>
          <w:rFonts w:ascii="Arial" w:hAnsi="Arial" w:cs="Arial"/>
          <w:snapToGrid w:val="0"/>
          <w:sz w:val="20"/>
          <w:szCs w:val="20"/>
        </w:rPr>
      </w:pPr>
    </w:p>
    <w:p w14:paraId="6282062C" w14:textId="07836337" w:rsidR="00EE5E0A" w:rsidRPr="00991384" w:rsidRDefault="00954E80"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PI82A0523 és PI82A0533 Egyéb kamatbevételek és Egyéb</w:t>
      </w:r>
      <w:r w:rsidR="00E8084B" w:rsidRPr="00991384">
        <w:rPr>
          <w:rFonts w:ascii="Arial" w:hAnsi="Arial" w:cs="Arial"/>
          <w:b/>
          <w:snapToGrid w:val="0"/>
          <w:sz w:val="20"/>
          <w:szCs w:val="20"/>
        </w:rPr>
        <w:t xml:space="preserve"> fizetett </w:t>
      </w:r>
      <w:r w:rsidRPr="00991384">
        <w:rPr>
          <w:rFonts w:ascii="Arial" w:hAnsi="Arial" w:cs="Arial"/>
          <w:b/>
          <w:snapToGrid w:val="0"/>
          <w:sz w:val="20"/>
          <w:szCs w:val="20"/>
        </w:rPr>
        <w:t>kamat</w:t>
      </w:r>
      <w:r w:rsidRPr="00991384">
        <w:rPr>
          <w:rFonts w:ascii="Arial" w:hAnsi="Arial" w:cs="Arial"/>
          <w:snapToGrid w:val="0"/>
          <w:sz w:val="20"/>
          <w:szCs w:val="20"/>
        </w:rPr>
        <w:t xml:space="preserve"> azon kamatbevételek és kamatráfordítások összegét tartalmazza, amelyek nem szerepelnek a többi </w:t>
      </w:r>
      <w:r w:rsidR="00EE5E0A" w:rsidRPr="00991384">
        <w:rPr>
          <w:rFonts w:ascii="Arial" w:hAnsi="Arial" w:cs="Arial"/>
          <w:snapToGrid w:val="0"/>
          <w:sz w:val="20"/>
          <w:szCs w:val="20"/>
        </w:rPr>
        <w:t>kamat</w:t>
      </w:r>
      <w:r w:rsidRPr="00991384">
        <w:rPr>
          <w:rFonts w:ascii="Arial" w:hAnsi="Arial" w:cs="Arial"/>
          <w:snapToGrid w:val="0"/>
          <w:sz w:val="20"/>
          <w:szCs w:val="20"/>
        </w:rPr>
        <w:t xml:space="preserve">tétel között. Itt kell feltüntetni </w:t>
      </w:r>
      <w:r w:rsidR="003B651B" w:rsidRPr="00991384">
        <w:rPr>
          <w:rFonts w:ascii="Arial" w:hAnsi="Arial" w:cs="Arial"/>
          <w:snapToGrid w:val="0"/>
          <w:sz w:val="20"/>
          <w:szCs w:val="20"/>
        </w:rPr>
        <w:t xml:space="preserve">többek között </w:t>
      </w:r>
      <w:r w:rsidRPr="00991384">
        <w:rPr>
          <w:rFonts w:ascii="Arial" w:hAnsi="Arial" w:cs="Arial"/>
          <w:snapToGrid w:val="0"/>
          <w:sz w:val="20"/>
          <w:szCs w:val="20"/>
        </w:rPr>
        <w:t>a saját pénzeszközökből, az értékesítésre tartottá minősített befektetett eszközök és elidegenítési csoportok kategóriához kapcsolódó</w:t>
      </w:r>
      <w:r w:rsidR="003B651B" w:rsidRPr="00991384">
        <w:rPr>
          <w:rFonts w:ascii="Arial" w:hAnsi="Arial" w:cs="Arial"/>
          <w:snapToGrid w:val="0"/>
          <w:sz w:val="20"/>
          <w:szCs w:val="20"/>
        </w:rPr>
        <w:t xml:space="preserve"> eszközökből és kötelezettségekből</w:t>
      </w:r>
      <w:r w:rsidR="006E6D41" w:rsidRPr="00991384">
        <w:rPr>
          <w:rFonts w:ascii="Arial" w:hAnsi="Arial" w:cs="Arial"/>
          <w:snapToGrid w:val="0"/>
          <w:sz w:val="20"/>
          <w:szCs w:val="20"/>
        </w:rPr>
        <w:t xml:space="preserve"> származó kamat</w:t>
      </w:r>
      <w:r w:rsidR="00EE5E0A" w:rsidRPr="00991384">
        <w:rPr>
          <w:rFonts w:ascii="Arial" w:hAnsi="Arial" w:cs="Arial"/>
          <w:snapToGrid w:val="0"/>
          <w:sz w:val="20"/>
          <w:szCs w:val="20"/>
        </w:rPr>
        <w:t>okat</w:t>
      </w:r>
      <w:r w:rsidR="006E6D41" w:rsidRPr="00991384">
        <w:rPr>
          <w:rFonts w:ascii="Arial" w:hAnsi="Arial" w:cs="Arial"/>
          <w:snapToGrid w:val="0"/>
          <w:sz w:val="20"/>
          <w:szCs w:val="20"/>
        </w:rPr>
        <w:t>, továbbá</w:t>
      </w:r>
      <w:r w:rsidR="00F91480">
        <w:rPr>
          <w:rFonts w:ascii="Arial" w:hAnsi="Arial" w:cs="Arial"/>
          <w:snapToGrid w:val="0"/>
          <w:sz w:val="20"/>
          <w:szCs w:val="20"/>
        </w:rPr>
        <w:t xml:space="preserve"> ún. tiszta ár alkalmazása esetén</w:t>
      </w:r>
      <w:r w:rsidRPr="00991384">
        <w:rPr>
          <w:rFonts w:ascii="Arial" w:hAnsi="Arial" w:cs="Arial"/>
          <w:snapToGrid w:val="0"/>
          <w:sz w:val="20"/>
          <w:szCs w:val="20"/>
        </w:rPr>
        <w:t xml:space="preserve"> </w:t>
      </w:r>
      <w:r w:rsidR="003B651B" w:rsidRPr="00991384">
        <w:rPr>
          <w:rFonts w:ascii="Arial" w:hAnsi="Arial" w:cs="Arial"/>
          <w:snapToGrid w:val="0"/>
          <w:sz w:val="20"/>
          <w:szCs w:val="20"/>
        </w:rPr>
        <w:t xml:space="preserve">a </w:t>
      </w:r>
      <w:r w:rsidRPr="00991384">
        <w:rPr>
          <w:rFonts w:ascii="Arial" w:hAnsi="Arial" w:cs="Arial"/>
          <w:snapToGrid w:val="0"/>
          <w:sz w:val="20"/>
          <w:szCs w:val="20"/>
        </w:rPr>
        <w:t>származtatott ügyletekből</w:t>
      </w:r>
      <w:r w:rsidR="006E6D41" w:rsidRPr="00991384">
        <w:rPr>
          <w:rFonts w:ascii="Arial" w:hAnsi="Arial" w:cs="Arial"/>
          <w:snapToGrid w:val="0"/>
          <w:sz w:val="20"/>
          <w:szCs w:val="20"/>
        </w:rPr>
        <w:t xml:space="preserve">, </w:t>
      </w:r>
      <w:r w:rsidR="005E7D10" w:rsidRPr="00991384">
        <w:rPr>
          <w:rFonts w:ascii="Arial" w:hAnsi="Arial" w:cs="Arial"/>
          <w:snapToGrid w:val="0"/>
          <w:sz w:val="20"/>
          <w:szCs w:val="20"/>
        </w:rPr>
        <w:t>v</w:t>
      </w:r>
      <w:r w:rsidR="003B651B" w:rsidRPr="00991384">
        <w:rPr>
          <w:rFonts w:ascii="Arial" w:hAnsi="Arial" w:cs="Arial"/>
          <w:snapToGrid w:val="0"/>
          <w:sz w:val="20"/>
          <w:szCs w:val="20"/>
        </w:rPr>
        <w:t xml:space="preserve">alamint meghatárorozott juttatási program nettó eszközeiből </w:t>
      </w:r>
      <w:r w:rsidR="006E6D41" w:rsidRPr="00991384">
        <w:rPr>
          <w:rFonts w:ascii="Arial" w:hAnsi="Arial" w:cs="Arial"/>
          <w:snapToGrid w:val="0"/>
          <w:sz w:val="20"/>
          <w:szCs w:val="20"/>
        </w:rPr>
        <w:t xml:space="preserve">vagy kötelezettségeiből </w:t>
      </w:r>
      <w:r w:rsidR="003B651B" w:rsidRPr="00991384">
        <w:rPr>
          <w:rFonts w:ascii="Arial" w:hAnsi="Arial" w:cs="Arial"/>
          <w:snapToGrid w:val="0"/>
          <w:sz w:val="20"/>
          <w:szCs w:val="20"/>
        </w:rPr>
        <w:t>származó nettó kamat</w:t>
      </w:r>
      <w:r w:rsidR="005E7D10" w:rsidRPr="00991384">
        <w:rPr>
          <w:rFonts w:ascii="Arial" w:hAnsi="Arial" w:cs="Arial"/>
          <w:snapToGrid w:val="0"/>
          <w:sz w:val="20"/>
          <w:szCs w:val="20"/>
        </w:rPr>
        <w:t xml:space="preserve"> tételeket</w:t>
      </w:r>
      <w:r w:rsidR="003B651B" w:rsidRPr="00991384">
        <w:rPr>
          <w:rFonts w:ascii="Arial" w:hAnsi="Arial" w:cs="Arial"/>
          <w:snapToGrid w:val="0"/>
          <w:sz w:val="20"/>
          <w:szCs w:val="20"/>
        </w:rPr>
        <w:t>.</w:t>
      </w:r>
      <w:r w:rsidR="00EE5E0A" w:rsidRPr="00991384">
        <w:rPr>
          <w:rFonts w:ascii="Arial" w:hAnsi="Arial" w:cs="Arial"/>
          <w:snapToGrid w:val="0"/>
          <w:sz w:val="20"/>
          <w:szCs w:val="20"/>
        </w:rPr>
        <w:t xml:space="preserve"> Itt szerepel egy céltartalék könyv szerinti értéknek az idő múlását tükröző növekedéséből eredő költségekhez kapcsolódó kamatráfordítás is.</w:t>
      </w:r>
    </w:p>
    <w:p w14:paraId="3133B567" w14:textId="77777777" w:rsidR="00654A6D" w:rsidRPr="00991384" w:rsidRDefault="00654A6D" w:rsidP="00877047">
      <w:pPr>
        <w:jc w:val="both"/>
        <w:rPr>
          <w:rFonts w:ascii="Arial" w:hAnsi="Arial" w:cs="Arial"/>
          <w:snapToGrid w:val="0"/>
          <w:sz w:val="20"/>
          <w:szCs w:val="20"/>
        </w:rPr>
      </w:pPr>
    </w:p>
    <w:p w14:paraId="56DFA736" w14:textId="3890D28A" w:rsidR="00F91480" w:rsidRDefault="00265873" w:rsidP="004A5188">
      <w:pPr>
        <w:jc w:val="both"/>
        <w:rPr>
          <w:rFonts w:ascii="Arial" w:hAnsi="Arial" w:cs="Arial"/>
          <w:iCs/>
          <w:snapToGrid w:val="0"/>
          <w:sz w:val="20"/>
          <w:szCs w:val="20"/>
        </w:rPr>
      </w:pPr>
      <w:r w:rsidRPr="00991384">
        <w:rPr>
          <w:rFonts w:ascii="Arial" w:hAnsi="Arial" w:cs="Arial"/>
          <w:snapToGrid w:val="0"/>
          <w:sz w:val="20"/>
          <w:szCs w:val="20"/>
        </w:rPr>
        <w:t xml:space="preserve">A </w:t>
      </w:r>
      <w:r w:rsidR="00A0698A" w:rsidRPr="00991384">
        <w:rPr>
          <w:rFonts w:ascii="Arial" w:hAnsi="Arial" w:cs="Arial"/>
          <w:b/>
          <w:snapToGrid w:val="0"/>
          <w:sz w:val="20"/>
          <w:szCs w:val="20"/>
        </w:rPr>
        <w:t>PI82A</w:t>
      </w:r>
      <w:r w:rsidR="00E8084B" w:rsidRPr="00991384">
        <w:rPr>
          <w:rFonts w:ascii="Arial" w:hAnsi="Arial" w:cs="Arial"/>
          <w:b/>
          <w:snapToGrid w:val="0"/>
          <w:sz w:val="20"/>
          <w:szCs w:val="20"/>
        </w:rPr>
        <w:t>054</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bevételei és a </w:t>
      </w:r>
      <w:r w:rsidR="00A0698A" w:rsidRPr="00991384">
        <w:rPr>
          <w:rFonts w:ascii="Arial" w:hAnsi="Arial" w:cs="Arial"/>
          <w:b/>
          <w:snapToGrid w:val="0"/>
          <w:sz w:val="20"/>
          <w:szCs w:val="20"/>
        </w:rPr>
        <w:t>PI82A05</w:t>
      </w:r>
      <w:r w:rsidR="00E8084B" w:rsidRPr="00991384">
        <w:rPr>
          <w:rFonts w:ascii="Arial" w:hAnsi="Arial" w:cs="Arial"/>
          <w:b/>
          <w:snapToGrid w:val="0"/>
          <w:sz w:val="20"/>
          <w:szCs w:val="20"/>
        </w:rPr>
        <w:t>5</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ráfordításai </w:t>
      </w:r>
      <w:r w:rsidR="00CB13AF" w:rsidRPr="00991384">
        <w:rPr>
          <w:rFonts w:ascii="Arial" w:hAnsi="Arial" w:cs="Arial"/>
          <w:snapToGrid w:val="0"/>
          <w:sz w:val="20"/>
          <w:szCs w:val="20"/>
        </w:rPr>
        <w:t>soron kell jelenteni a fentiekben n</w:t>
      </w:r>
      <w:r w:rsidRPr="00991384">
        <w:rPr>
          <w:rFonts w:ascii="Arial" w:hAnsi="Arial" w:cs="Arial"/>
          <w:snapToGrid w:val="0"/>
          <w:sz w:val="20"/>
          <w:szCs w:val="20"/>
        </w:rPr>
        <w:t>em nevesített eredménytételek</w:t>
      </w:r>
      <w:r w:rsidR="00CB13AF" w:rsidRPr="00991384">
        <w:rPr>
          <w:rFonts w:ascii="Arial" w:hAnsi="Arial" w:cs="Arial"/>
          <w:snapToGrid w:val="0"/>
          <w:sz w:val="20"/>
          <w:szCs w:val="20"/>
        </w:rPr>
        <w:t xml:space="preserve">et. </w:t>
      </w:r>
      <w:r w:rsidR="004A5188" w:rsidRPr="00991384">
        <w:rPr>
          <w:rFonts w:ascii="Arial" w:hAnsi="Arial" w:cs="Arial"/>
          <w:snapToGrid w:val="0"/>
          <w:sz w:val="20"/>
          <w:szCs w:val="20"/>
        </w:rPr>
        <w:t xml:space="preserve">Itt kell kimutatni többek között </w:t>
      </w:r>
      <w:r w:rsidR="004A5188" w:rsidRPr="00991384">
        <w:rPr>
          <w:rFonts w:ascii="Arial" w:hAnsi="Arial" w:cs="Arial"/>
          <w:iCs/>
          <w:snapToGrid w:val="0"/>
          <w:sz w:val="20"/>
          <w:szCs w:val="20"/>
        </w:rPr>
        <w:t xml:space="preserve">az eredménnyel szemben valós </w:t>
      </w:r>
      <w:r w:rsidR="00CC7174">
        <w:rPr>
          <w:rFonts w:ascii="Arial" w:hAnsi="Arial" w:cs="Arial"/>
          <w:iCs/>
          <w:snapToGrid w:val="0"/>
          <w:sz w:val="20"/>
          <w:szCs w:val="20"/>
        </w:rPr>
        <w:t xml:space="preserve">értéken </w:t>
      </w:r>
      <w:r w:rsidR="004A5188" w:rsidRPr="00991384">
        <w:rPr>
          <w:rFonts w:ascii="Arial" w:hAnsi="Arial" w:cs="Arial"/>
          <w:iCs/>
          <w:snapToGrid w:val="0"/>
          <w:sz w:val="20"/>
          <w:szCs w:val="20"/>
        </w:rPr>
        <w:t>értékelt, fedezeti ügylet részét nem képező pénzügyi eszközök és kötelezettsége</w:t>
      </w:r>
      <w:r w:rsidR="0079160C" w:rsidRPr="00991384">
        <w:rPr>
          <w:rFonts w:ascii="Arial" w:hAnsi="Arial" w:cs="Arial"/>
          <w:iCs/>
          <w:snapToGrid w:val="0"/>
          <w:sz w:val="20"/>
          <w:szCs w:val="20"/>
        </w:rPr>
        <w:t xml:space="preserve">n keletkező </w:t>
      </w:r>
      <w:r w:rsidR="004A5188" w:rsidRPr="00991384">
        <w:rPr>
          <w:rFonts w:ascii="Arial" w:hAnsi="Arial" w:cs="Arial"/>
          <w:iCs/>
          <w:snapToGrid w:val="0"/>
          <w:sz w:val="20"/>
          <w:szCs w:val="20"/>
        </w:rPr>
        <w:t>nyereségeket és veszteségeket</w:t>
      </w:r>
      <w:r w:rsidR="00CD2F47" w:rsidRPr="00991384">
        <w:rPr>
          <w:rFonts w:ascii="Arial" w:hAnsi="Arial" w:cs="Arial"/>
          <w:iCs/>
          <w:snapToGrid w:val="0"/>
          <w:sz w:val="20"/>
          <w:szCs w:val="20"/>
        </w:rPr>
        <w:t xml:space="preserve"> </w:t>
      </w:r>
      <w:r w:rsidR="006D7561" w:rsidRPr="00991384">
        <w:rPr>
          <w:rFonts w:ascii="Arial" w:hAnsi="Arial" w:cs="Arial"/>
          <w:iCs/>
          <w:snapToGrid w:val="0"/>
          <w:sz w:val="20"/>
          <w:szCs w:val="20"/>
        </w:rPr>
        <w:t>[</w:t>
      </w:r>
      <w:r w:rsidR="002B0981" w:rsidRPr="00991384">
        <w:rPr>
          <w:rFonts w:ascii="Arial" w:hAnsi="Arial" w:cs="Arial"/>
          <w:iCs/>
          <w:snapToGrid w:val="0"/>
          <w:sz w:val="20"/>
          <w:szCs w:val="20"/>
        </w:rPr>
        <w:t>IFRS 9 5.7.1.</w:t>
      </w:r>
      <w:r w:rsidR="00CD2F47" w:rsidRPr="00991384">
        <w:rPr>
          <w:rFonts w:ascii="Arial" w:hAnsi="Arial" w:cs="Arial"/>
          <w:iCs/>
          <w:snapToGrid w:val="0"/>
          <w:sz w:val="20"/>
          <w:szCs w:val="20"/>
        </w:rPr>
        <w:t xml:space="preserve"> bekezdése,</w:t>
      </w:r>
      <w:r w:rsidR="0079160C" w:rsidRPr="00991384">
        <w:rPr>
          <w:rFonts w:ascii="Arial" w:hAnsi="Arial" w:cs="Arial"/>
          <w:iCs/>
          <w:snapToGrid w:val="0"/>
          <w:sz w:val="20"/>
          <w:szCs w:val="20"/>
        </w:rPr>
        <w:t xml:space="preserve"> </w:t>
      </w:r>
      <w:r w:rsidR="008B1E71" w:rsidRPr="00991384">
        <w:rPr>
          <w:rFonts w:ascii="Arial" w:hAnsi="Arial" w:cs="Arial"/>
          <w:iCs/>
          <w:snapToGrid w:val="0"/>
          <w:sz w:val="20"/>
          <w:szCs w:val="20"/>
        </w:rPr>
        <w:t xml:space="preserve">5.7.7. </w:t>
      </w:r>
      <w:r w:rsidR="002B0981" w:rsidRPr="00991384">
        <w:rPr>
          <w:rFonts w:ascii="Arial" w:hAnsi="Arial" w:cs="Arial"/>
          <w:iCs/>
          <w:snapToGrid w:val="0"/>
          <w:sz w:val="20"/>
          <w:szCs w:val="20"/>
        </w:rPr>
        <w:t>bekezdés</w:t>
      </w:r>
      <w:r w:rsidR="006F7ED0" w:rsidRPr="00991384">
        <w:rPr>
          <w:rFonts w:ascii="Arial" w:hAnsi="Arial" w:cs="Arial"/>
          <w:iCs/>
          <w:snapToGrid w:val="0"/>
          <w:sz w:val="20"/>
          <w:szCs w:val="20"/>
        </w:rPr>
        <w:t xml:space="preserve"> </w:t>
      </w:r>
      <w:r w:rsidR="008B1E71" w:rsidRPr="00991384">
        <w:rPr>
          <w:rFonts w:ascii="Arial" w:hAnsi="Arial" w:cs="Arial"/>
          <w:iCs/>
          <w:snapToGrid w:val="0"/>
          <w:sz w:val="20"/>
          <w:szCs w:val="20"/>
        </w:rPr>
        <w:t>b) pont</w:t>
      </w:r>
      <w:r w:rsidR="00CD2F47" w:rsidRPr="00991384">
        <w:rPr>
          <w:rFonts w:ascii="Arial" w:hAnsi="Arial" w:cs="Arial"/>
          <w:iCs/>
          <w:snapToGrid w:val="0"/>
          <w:sz w:val="20"/>
          <w:szCs w:val="20"/>
        </w:rPr>
        <w:t>ja</w:t>
      </w:r>
      <w:r w:rsidR="008B1E71" w:rsidRPr="00991384">
        <w:rPr>
          <w:rFonts w:ascii="Arial" w:hAnsi="Arial" w:cs="Arial"/>
          <w:iCs/>
          <w:snapToGrid w:val="0"/>
          <w:sz w:val="20"/>
          <w:szCs w:val="20"/>
        </w:rPr>
        <w:t xml:space="preserve"> és 5.7.8 </w:t>
      </w:r>
      <w:r w:rsidR="00CD2F47" w:rsidRPr="00991384">
        <w:rPr>
          <w:rFonts w:ascii="Arial" w:hAnsi="Arial" w:cs="Arial"/>
          <w:iCs/>
          <w:snapToGrid w:val="0"/>
          <w:sz w:val="20"/>
          <w:szCs w:val="20"/>
        </w:rPr>
        <w:t>bekezdése</w:t>
      </w:r>
      <w:r w:rsidR="008B1E71" w:rsidRPr="00991384">
        <w:rPr>
          <w:rFonts w:ascii="Arial" w:hAnsi="Arial" w:cs="Arial"/>
          <w:iCs/>
          <w:snapToGrid w:val="0"/>
          <w:sz w:val="20"/>
          <w:szCs w:val="20"/>
        </w:rPr>
        <w:t xml:space="preserve"> </w:t>
      </w:r>
      <w:r w:rsidR="006D7561" w:rsidRPr="00991384">
        <w:rPr>
          <w:rFonts w:ascii="Arial" w:hAnsi="Arial" w:cs="Arial"/>
          <w:iCs/>
          <w:snapToGrid w:val="0"/>
          <w:sz w:val="20"/>
          <w:szCs w:val="20"/>
        </w:rPr>
        <w:t>szerint]</w:t>
      </w:r>
      <w:r w:rsidR="006F7ED0" w:rsidRPr="00991384">
        <w:rPr>
          <w:rFonts w:ascii="Arial" w:hAnsi="Arial" w:cs="Arial"/>
          <w:iCs/>
          <w:snapToGrid w:val="0"/>
          <w:sz w:val="20"/>
          <w:szCs w:val="20"/>
        </w:rPr>
        <w:t>, az</w:t>
      </w:r>
      <w:r w:rsidR="004A5188" w:rsidRPr="00991384">
        <w:rPr>
          <w:rFonts w:ascii="Arial" w:hAnsi="Arial" w:cs="Arial"/>
          <w:iCs/>
          <w:snapToGrid w:val="0"/>
          <w:sz w:val="20"/>
          <w:szCs w:val="20"/>
        </w:rPr>
        <w:t xml:space="preserve"> árfolyam k</w:t>
      </w:r>
      <w:r w:rsidR="0079160C" w:rsidRPr="00991384">
        <w:rPr>
          <w:rFonts w:ascii="Arial" w:hAnsi="Arial" w:cs="Arial"/>
          <w:iCs/>
          <w:snapToGrid w:val="0"/>
          <w:sz w:val="20"/>
          <w:szCs w:val="20"/>
        </w:rPr>
        <w:t xml:space="preserve">ülönbözetből származó nyereséget vagy veszteséget </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IAS 21 28</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 xml:space="preserve"> bekezdés</w:t>
      </w:r>
      <w:r w:rsidR="006D7561" w:rsidRPr="00991384">
        <w:rPr>
          <w:rFonts w:ascii="Arial" w:hAnsi="Arial" w:cs="Arial"/>
          <w:iCs/>
          <w:snapToGrid w:val="0"/>
          <w:sz w:val="20"/>
          <w:szCs w:val="20"/>
        </w:rPr>
        <w:t>e</w:t>
      </w:r>
      <w:r w:rsidR="0079160C" w:rsidRPr="00991384">
        <w:rPr>
          <w:rFonts w:ascii="Arial" w:hAnsi="Arial" w:cs="Arial"/>
          <w:iCs/>
          <w:snapToGrid w:val="0"/>
          <w:sz w:val="20"/>
          <w:szCs w:val="20"/>
        </w:rPr>
        <w:t>, 52. bekezdés a) pont</w:t>
      </w:r>
      <w:r w:rsidR="006D7561" w:rsidRPr="00991384">
        <w:rPr>
          <w:rFonts w:ascii="Arial" w:hAnsi="Arial" w:cs="Arial"/>
          <w:iCs/>
          <w:snapToGrid w:val="0"/>
          <w:sz w:val="20"/>
          <w:szCs w:val="20"/>
        </w:rPr>
        <w:t>ja]</w:t>
      </w:r>
      <w:r w:rsidR="0079160C" w:rsidRPr="00991384">
        <w:rPr>
          <w:rFonts w:ascii="Arial" w:hAnsi="Arial" w:cs="Arial"/>
          <w:iCs/>
          <w:snapToGrid w:val="0"/>
          <w:sz w:val="20"/>
          <w:szCs w:val="20"/>
        </w:rPr>
        <w:t>, illetve az eredménnyel szemben valós értéken értékelt kategóriákba nem tartozó pénzügyi eszközök és kötelezettségek kivezetéséből, átsorolásából származó nyereséget</w:t>
      </w:r>
      <w:r w:rsidR="004A5188" w:rsidRPr="00991384">
        <w:rPr>
          <w:rFonts w:ascii="Arial" w:hAnsi="Arial" w:cs="Arial"/>
          <w:iCs/>
          <w:snapToGrid w:val="0"/>
          <w:sz w:val="20"/>
          <w:szCs w:val="20"/>
        </w:rPr>
        <w:t xml:space="preserve">. </w:t>
      </w:r>
    </w:p>
    <w:p w14:paraId="2E6785A6" w14:textId="55064254" w:rsidR="00F91480" w:rsidRPr="000E4404" w:rsidRDefault="008B1E71" w:rsidP="002F3E5E">
      <w:pPr>
        <w:pStyle w:val="Baseparagraphnumbered"/>
        <w:numPr>
          <w:ilvl w:val="0"/>
          <w:numId w:val="0"/>
        </w:numPr>
        <w:rPr>
          <w:rFonts w:ascii="Arial" w:eastAsia="Calibri" w:hAnsi="Arial" w:cs="Arial"/>
          <w:sz w:val="20"/>
          <w:szCs w:val="20"/>
          <w:lang w:val="hu-HU"/>
        </w:rPr>
      </w:pPr>
      <w:r w:rsidRPr="000E4404">
        <w:rPr>
          <w:rFonts w:ascii="Arial" w:hAnsi="Arial" w:cs="Arial"/>
          <w:iCs/>
          <w:snapToGrid w:val="0"/>
          <w:sz w:val="20"/>
          <w:szCs w:val="20"/>
          <w:lang w:val="hu-HU"/>
        </w:rPr>
        <w:t>Az eredménnyel szemben valós értéken értékelt tulajdoni részesedést megtestesítő i</w:t>
      </w:r>
      <w:r w:rsidR="004A5188" w:rsidRPr="000E4404">
        <w:rPr>
          <w:rFonts w:ascii="Arial" w:hAnsi="Arial" w:cs="Arial"/>
          <w:iCs/>
          <w:snapToGrid w:val="0"/>
          <w:sz w:val="20"/>
          <w:szCs w:val="20"/>
          <w:lang w:val="hu-HU"/>
        </w:rPr>
        <w:t>strumentumokból származó osztalékbevételt elkülönítetten, a</w:t>
      </w:r>
      <w:r w:rsidRPr="000E4404">
        <w:rPr>
          <w:rFonts w:ascii="Arial" w:hAnsi="Arial" w:cs="Arial"/>
          <w:iCs/>
          <w:snapToGrid w:val="0"/>
          <w:sz w:val="20"/>
          <w:szCs w:val="20"/>
          <w:lang w:val="hu-HU"/>
        </w:rPr>
        <w:t xml:space="preserve"> PI82A051 soron </w:t>
      </w:r>
      <w:r w:rsidR="004A5188" w:rsidRPr="000E4404">
        <w:rPr>
          <w:rFonts w:ascii="Arial" w:hAnsi="Arial" w:cs="Arial"/>
          <w:iCs/>
          <w:snapToGrid w:val="0"/>
          <w:sz w:val="20"/>
          <w:szCs w:val="20"/>
          <w:lang w:val="hu-HU"/>
        </w:rPr>
        <w:t xml:space="preserve">kell feltüntetni </w:t>
      </w:r>
      <w:r w:rsidR="004A5188" w:rsidRPr="00176C79">
        <w:rPr>
          <w:rFonts w:ascii="Arial" w:hAnsi="Arial" w:cs="Arial"/>
          <w:iCs/>
          <w:snapToGrid w:val="0"/>
          <w:sz w:val="20"/>
          <w:szCs w:val="20"/>
          <w:lang w:val="hu-HU"/>
        </w:rPr>
        <w:t>ún. tiszta ár</w:t>
      </w:r>
      <w:r w:rsidR="00F91480" w:rsidRPr="00176C79">
        <w:rPr>
          <w:rFonts w:ascii="Arial" w:hAnsi="Arial" w:cs="Arial"/>
          <w:iCs/>
          <w:snapToGrid w:val="0"/>
          <w:sz w:val="20"/>
          <w:szCs w:val="20"/>
          <w:lang w:val="hu-HU"/>
        </w:rPr>
        <w:t xml:space="preserve"> </w:t>
      </w:r>
      <w:r w:rsidR="00453F55" w:rsidRPr="00176C79">
        <w:rPr>
          <w:rFonts w:ascii="Arial" w:hAnsi="Arial" w:cs="Arial"/>
          <w:iCs/>
          <w:snapToGrid w:val="0"/>
          <w:sz w:val="20"/>
          <w:szCs w:val="20"/>
          <w:lang w:val="hu-HU"/>
        </w:rPr>
        <w:t>alkalmazása esetén</w:t>
      </w:r>
      <w:r w:rsidR="00431618" w:rsidRPr="00176C79">
        <w:rPr>
          <w:rFonts w:ascii="Arial" w:hAnsi="Arial" w:cs="Arial"/>
          <w:iCs/>
          <w:snapToGrid w:val="0"/>
          <w:sz w:val="20"/>
          <w:szCs w:val="20"/>
          <w:lang w:val="hu-HU"/>
        </w:rPr>
        <w:t>,</w:t>
      </w:r>
      <w:r w:rsidR="00453F55" w:rsidRPr="00176C79">
        <w:rPr>
          <w:rFonts w:ascii="Arial" w:hAnsi="Arial" w:cs="Arial"/>
          <w:iCs/>
          <w:snapToGrid w:val="0"/>
          <w:sz w:val="20"/>
          <w:szCs w:val="20"/>
          <w:lang w:val="hu-HU"/>
        </w:rPr>
        <w:t xml:space="preserve"> </w:t>
      </w:r>
      <w:r w:rsidR="00F91480" w:rsidRPr="00176C79">
        <w:rPr>
          <w:rFonts w:ascii="Arial" w:hAnsi="Arial" w:cs="Arial"/>
          <w:iCs/>
          <w:snapToGrid w:val="0"/>
          <w:sz w:val="20"/>
          <w:szCs w:val="20"/>
          <w:lang w:val="hu-HU"/>
        </w:rPr>
        <w:t xml:space="preserve">vagy </w:t>
      </w:r>
      <w:r w:rsidR="00E8146B" w:rsidRPr="00176C79">
        <w:rPr>
          <w:rFonts w:ascii="Arial" w:eastAsia="Calibri" w:hAnsi="Arial" w:cs="Arial"/>
          <w:sz w:val="20"/>
          <w:szCs w:val="20"/>
          <w:lang w:val="hu-HU"/>
        </w:rPr>
        <w:t xml:space="preserve">– </w:t>
      </w:r>
      <w:r w:rsidR="00E8146B" w:rsidRPr="00176C79">
        <w:rPr>
          <w:rFonts w:ascii="Arial" w:hAnsi="Arial" w:cs="Arial"/>
          <w:iCs/>
          <w:snapToGrid w:val="0"/>
          <w:sz w:val="20"/>
          <w:szCs w:val="20"/>
          <w:lang w:val="hu-HU"/>
        </w:rPr>
        <w:t xml:space="preserve">ún. </w:t>
      </w:r>
      <w:r w:rsidR="00F91480" w:rsidRPr="00176C79">
        <w:rPr>
          <w:rFonts w:ascii="Arial" w:hAnsi="Arial" w:cs="Arial"/>
          <w:iCs/>
          <w:snapToGrid w:val="0"/>
          <w:sz w:val="20"/>
          <w:szCs w:val="20"/>
          <w:lang w:val="hu-HU"/>
        </w:rPr>
        <w:t xml:space="preserve">piszkos ár </w:t>
      </w:r>
      <w:r w:rsidR="00F91480" w:rsidRPr="00176C79">
        <w:rPr>
          <w:rFonts w:ascii="Arial" w:eastAsia="Calibri" w:hAnsi="Arial" w:cs="Arial"/>
          <w:sz w:val="20"/>
          <w:szCs w:val="20"/>
          <w:lang w:val="hu-HU"/>
        </w:rPr>
        <w:t>alkalmazása esetén – az ezen instrumentum</w:t>
      </w:r>
      <w:r w:rsidR="007C1FB8" w:rsidRPr="00176C79">
        <w:rPr>
          <w:rFonts w:ascii="Arial" w:eastAsia="Calibri" w:hAnsi="Arial" w:cs="Arial"/>
          <w:sz w:val="20"/>
          <w:szCs w:val="20"/>
          <w:lang w:val="hu-HU"/>
        </w:rPr>
        <w:t xml:space="preserve"> </w:t>
      </w:r>
      <w:r w:rsidR="00F91480" w:rsidRPr="00176C79">
        <w:rPr>
          <w:rFonts w:ascii="Arial" w:eastAsia="Calibri" w:hAnsi="Arial" w:cs="Arial"/>
          <w:sz w:val="20"/>
          <w:szCs w:val="20"/>
          <w:lang w:val="hu-HU"/>
        </w:rPr>
        <w:t>kategóriákból</w:t>
      </w:r>
      <w:r w:rsidR="00F91480" w:rsidRPr="000E4404">
        <w:rPr>
          <w:rFonts w:ascii="Arial" w:eastAsia="Calibri" w:hAnsi="Arial" w:cs="Arial"/>
          <w:sz w:val="20"/>
          <w:szCs w:val="20"/>
          <w:lang w:val="hu-HU"/>
        </w:rPr>
        <w:t xml:space="preserve"> származó nyereség vagy veszteség részeként kell feltüntetni. </w:t>
      </w:r>
    </w:p>
    <w:p w14:paraId="00FFF10F" w14:textId="77777777" w:rsidR="00265873" w:rsidRPr="00991384" w:rsidRDefault="00265873" w:rsidP="00877047">
      <w:pPr>
        <w:jc w:val="both"/>
        <w:rPr>
          <w:rFonts w:ascii="Arial" w:hAnsi="Arial" w:cs="Arial"/>
          <w:snapToGrid w:val="0"/>
          <w:sz w:val="20"/>
          <w:szCs w:val="20"/>
        </w:rPr>
      </w:pPr>
    </w:p>
    <w:p w14:paraId="75CF6D1D" w14:textId="31DCF5BA" w:rsidR="00A0698A" w:rsidRPr="00991384" w:rsidRDefault="00A0698A" w:rsidP="00A0698A">
      <w:pPr>
        <w:jc w:val="both"/>
        <w:rPr>
          <w:rFonts w:ascii="Arial" w:hAnsi="Arial" w:cs="Arial"/>
          <w:snapToGrid w:val="0"/>
          <w:sz w:val="20"/>
          <w:szCs w:val="20"/>
        </w:rPr>
      </w:pPr>
      <w:r w:rsidRPr="00991384">
        <w:rPr>
          <w:rFonts w:ascii="Arial" w:hAnsi="Arial" w:cs="Arial"/>
          <w:snapToGrid w:val="0"/>
          <w:sz w:val="20"/>
          <w:szCs w:val="20"/>
        </w:rPr>
        <w:t>Az IAS 27 10</w:t>
      </w:r>
      <w:r w:rsidR="006D7561" w:rsidRPr="00991384">
        <w:rPr>
          <w:rFonts w:ascii="Arial" w:hAnsi="Arial" w:cs="Arial"/>
          <w:snapToGrid w:val="0"/>
          <w:sz w:val="20"/>
          <w:szCs w:val="20"/>
        </w:rPr>
        <w:t>.</w:t>
      </w:r>
      <w:r w:rsidRPr="00991384">
        <w:rPr>
          <w:rFonts w:ascii="Arial" w:hAnsi="Arial" w:cs="Arial"/>
          <w:snapToGrid w:val="0"/>
          <w:sz w:val="20"/>
          <w:szCs w:val="20"/>
        </w:rPr>
        <w:t xml:space="preserve"> bekezdés</w:t>
      </w:r>
      <w:r w:rsidR="003A2E0E">
        <w:rPr>
          <w:rFonts w:ascii="Arial" w:hAnsi="Arial" w:cs="Arial"/>
          <w:snapToGrid w:val="0"/>
          <w:sz w:val="20"/>
          <w:szCs w:val="20"/>
        </w:rPr>
        <w:t xml:space="preserve"> c) pontja</w:t>
      </w:r>
      <w:r w:rsidRPr="00991384">
        <w:rPr>
          <w:rFonts w:ascii="Arial" w:hAnsi="Arial" w:cs="Arial"/>
          <w:snapToGrid w:val="0"/>
          <w:sz w:val="20"/>
          <w:szCs w:val="20"/>
        </w:rPr>
        <w:t xml:space="preserve"> szerint tőkemódszerrel elszámolt leányvállalatokba, társult vállalkozásba</w:t>
      </w:r>
      <w:r w:rsidR="002545AD" w:rsidRPr="00991384">
        <w:rPr>
          <w:rFonts w:ascii="Arial" w:hAnsi="Arial" w:cs="Arial"/>
          <w:snapToGrid w:val="0"/>
          <w:sz w:val="20"/>
          <w:szCs w:val="20"/>
        </w:rPr>
        <w:t xml:space="preserve"> és a </w:t>
      </w:r>
      <w:r w:rsidRPr="00991384">
        <w:rPr>
          <w:rFonts w:ascii="Arial" w:hAnsi="Arial" w:cs="Arial"/>
          <w:snapToGrid w:val="0"/>
          <w:sz w:val="20"/>
          <w:szCs w:val="20"/>
        </w:rPr>
        <w:t>közös vállalkozás</w:t>
      </w:r>
      <w:r w:rsidR="002545AD" w:rsidRPr="00991384">
        <w:rPr>
          <w:rFonts w:ascii="Arial" w:hAnsi="Arial" w:cs="Arial"/>
          <w:snapToGrid w:val="0"/>
          <w:sz w:val="20"/>
          <w:szCs w:val="20"/>
        </w:rPr>
        <w:t>ok</w:t>
      </w:r>
      <w:r w:rsidRPr="00991384">
        <w:rPr>
          <w:rFonts w:ascii="Arial" w:hAnsi="Arial" w:cs="Arial"/>
          <w:snapToGrid w:val="0"/>
          <w:sz w:val="20"/>
          <w:szCs w:val="20"/>
        </w:rPr>
        <w:t xml:space="preserve">ba történt befektetések eredményéből való részesedést </w:t>
      </w:r>
      <w:r w:rsidR="00121576" w:rsidRPr="00991384">
        <w:rPr>
          <w:rFonts w:ascii="Arial" w:hAnsi="Arial" w:cs="Arial"/>
          <w:snapToGrid w:val="0"/>
          <w:sz w:val="20"/>
          <w:szCs w:val="20"/>
        </w:rPr>
        <w:t>[</w:t>
      </w:r>
      <w:r w:rsidRPr="00991384">
        <w:rPr>
          <w:rFonts w:ascii="Arial" w:hAnsi="Arial" w:cs="Arial"/>
          <w:snapToGrid w:val="0"/>
          <w:sz w:val="20"/>
          <w:szCs w:val="20"/>
        </w:rPr>
        <w:t xml:space="preserve">IAS 1 </w:t>
      </w:r>
      <w:r w:rsidR="007C1FB8">
        <w:rPr>
          <w:rFonts w:ascii="Arial" w:hAnsi="Arial" w:cs="Arial"/>
          <w:snapToGrid w:val="0"/>
          <w:sz w:val="20"/>
          <w:szCs w:val="20"/>
        </w:rPr>
        <w:t>82</w:t>
      </w:r>
      <w:r w:rsidR="006D2C41" w:rsidRPr="00991384">
        <w:rPr>
          <w:rFonts w:ascii="Arial" w:hAnsi="Arial" w:cs="Arial"/>
          <w:snapToGrid w:val="0"/>
          <w:sz w:val="20"/>
          <w:szCs w:val="20"/>
        </w:rPr>
        <w:t>.</w:t>
      </w:r>
      <w:r w:rsidRPr="00991384">
        <w:rPr>
          <w:rFonts w:ascii="Arial" w:hAnsi="Arial" w:cs="Arial"/>
          <w:snapToGrid w:val="0"/>
          <w:sz w:val="20"/>
          <w:szCs w:val="20"/>
        </w:rPr>
        <w:t xml:space="preserve"> bekezdés c) pont</w:t>
      </w:r>
      <w:r w:rsidR="006D7561" w:rsidRPr="00991384">
        <w:rPr>
          <w:rFonts w:ascii="Arial" w:hAnsi="Arial" w:cs="Arial"/>
          <w:snapToGrid w:val="0"/>
          <w:sz w:val="20"/>
          <w:szCs w:val="20"/>
        </w:rPr>
        <w:t>ja</w:t>
      </w:r>
      <w:r w:rsidR="00121576" w:rsidRPr="00991384">
        <w:rPr>
          <w:rFonts w:ascii="Arial" w:hAnsi="Arial" w:cs="Arial"/>
          <w:snapToGrid w:val="0"/>
          <w:sz w:val="20"/>
          <w:szCs w:val="20"/>
        </w:rPr>
        <w:t>]</w:t>
      </w:r>
      <w:r w:rsidRPr="00991384">
        <w:rPr>
          <w:rFonts w:ascii="Arial" w:hAnsi="Arial" w:cs="Arial"/>
          <w:snapToGrid w:val="0"/>
          <w:sz w:val="20"/>
          <w:szCs w:val="20"/>
        </w:rPr>
        <w:t xml:space="preserve"> a </w:t>
      </w:r>
      <w:r w:rsidRPr="00991384">
        <w:rPr>
          <w:rFonts w:ascii="Arial" w:hAnsi="Arial" w:cs="Arial"/>
          <w:b/>
          <w:snapToGrid w:val="0"/>
          <w:sz w:val="20"/>
          <w:szCs w:val="20"/>
        </w:rPr>
        <w:t>PI82A06 Tőkemódszerrel elszámolt vállalkozások nyereségéből vagy (-) veszteségéből való részesedés</w:t>
      </w:r>
      <w:r w:rsidRPr="00991384">
        <w:rPr>
          <w:rFonts w:ascii="Arial" w:hAnsi="Arial" w:cs="Arial"/>
          <w:snapToGrid w:val="0"/>
          <w:sz w:val="20"/>
          <w:szCs w:val="20"/>
        </w:rPr>
        <w:t xml:space="preserve"> soron kell bemutatni. </w:t>
      </w:r>
    </w:p>
    <w:p w14:paraId="3199F93C" w14:textId="77777777" w:rsidR="00265873" w:rsidRPr="00991384" w:rsidRDefault="00265873" w:rsidP="00265873">
      <w:pPr>
        <w:rPr>
          <w:rFonts w:ascii="Arial" w:hAnsi="Arial" w:cs="Arial"/>
          <w:sz w:val="20"/>
          <w:szCs w:val="20"/>
        </w:rPr>
      </w:pPr>
    </w:p>
    <w:p w14:paraId="7AFB3003" w14:textId="77777777" w:rsidR="00E11D60" w:rsidRPr="00991384" w:rsidRDefault="00E11D60" w:rsidP="00BB44E2">
      <w:pPr>
        <w:jc w:val="both"/>
        <w:rPr>
          <w:rFonts w:ascii="Arial" w:hAnsi="Arial" w:cs="Arial"/>
          <w:sz w:val="20"/>
          <w:szCs w:val="20"/>
        </w:rPr>
      </w:pPr>
      <w:r w:rsidRPr="00991384">
        <w:rPr>
          <w:rFonts w:ascii="Arial" w:hAnsi="Arial" w:cs="Arial"/>
          <w:sz w:val="20"/>
          <w:szCs w:val="20"/>
        </w:rPr>
        <w:t xml:space="preserve">Az értékesítésre tartottá minősített befektetett eszközökből és elidegenítési csoportokból származó nyereség vagy veszteséget a </w:t>
      </w:r>
      <w:r w:rsidR="00A0698A" w:rsidRPr="00991384">
        <w:rPr>
          <w:rFonts w:ascii="Arial" w:hAnsi="Arial" w:cs="Arial"/>
          <w:b/>
          <w:sz w:val="20"/>
          <w:szCs w:val="20"/>
        </w:rPr>
        <w:t>PI82A07</w:t>
      </w:r>
      <w:r w:rsidR="00A0698A" w:rsidRPr="00991384">
        <w:rPr>
          <w:rFonts w:ascii="Arial" w:hAnsi="Arial" w:cs="Arial"/>
          <w:sz w:val="20"/>
          <w:szCs w:val="20"/>
        </w:rPr>
        <w:t xml:space="preserve"> </w:t>
      </w:r>
      <w:r w:rsidRPr="00991384">
        <w:rPr>
          <w:rFonts w:ascii="Arial" w:hAnsi="Arial" w:cs="Arial"/>
          <w:sz w:val="20"/>
          <w:szCs w:val="20"/>
        </w:rPr>
        <w:t>Megszűnt tevékenységnek nem minősülő, értékesítésre tartottá minősített befektetet</w:t>
      </w:r>
      <w:r w:rsidR="003D085F" w:rsidRPr="00991384">
        <w:rPr>
          <w:rFonts w:ascii="Arial" w:hAnsi="Arial" w:cs="Arial"/>
          <w:sz w:val="20"/>
          <w:szCs w:val="20"/>
        </w:rPr>
        <w:t>t</w:t>
      </w:r>
      <w:r w:rsidRPr="00991384">
        <w:rPr>
          <w:rFonts w:ascii="Arial" w:hAnsi="Arial" w:cs="Arial"/>
          <w:sz w:val="20"/>
          <w:szCs w:val="20"/>
        </w:rPr>
        <w:t xml:space="preserve"> eszközökből és elid</w:t>
      </w:r>
      <w:r w:rsidR="00FD53A1" w:rsidRPr="00991384">
        <w:rPr>
          <w:rFonts w:ascii="Arial" w:hAnsi="Arial" w:cs="Arial"/>
          <w:sz w:val="20"/>
          <w:szCs w:val="20"/>
        </w:rPr>
        <w:t>e</w:t>
      </w:r>
      <w:r w:rsidRPr="00991384">
        <w:rPr>
          <w:rFonts w:ascii="Arial" w:hAnsi="Arial" w:cs="Arial"/>
          <w:sz w:val="20"/>
          <w:szCs w:val="20"/>
        </w:rPr>
        <w:t xml:space="preserve">genítési </w:t>
      </w:r>
      <w:r w:rsidR="00C90751" w:rsidRPr="00991384">
        <w:rPr>
          <w:rFonts w:ascii="Arial" w:hAnsi="Arial" w:cs="Arial"/>
          <w:sz w:val="20"/>
          <w:szCs w:val="20"/>
        </w:rPr>
        <w:t xml:space="preserve">csoportokból </w:t>
      </w:r>
      <w:r w:rsidRPr="00991384">
        <w:rPr>
          <w:rFonts w:ascii="Arial" w:hAnsi="Arial" w:cs="Arial"/>
          <w:sz w:val="20"/>
          <w:szCs w:val="20"/>
        </w:rPr>
        <w:t xml:space="preserve">származó nyereség vagy (-) veszteség sor tartalmazza. </w:t>
      </w:r>
    </w:p>
    <w:p w14:paraId="116DCC4B" w14:textId="77777777" w:rsidR="007D02F6" w:rsidRPr="00991384" w:rsidRDefault="007D02F6" w:rsidP="00BB44E2">
      <w:pPr>
        <w:jc w:val="both"/>
        <w:rPr>
          <w:rFonts w:ascii="Arial" w:hAnsi="Arial" w:cs="Arial"/>
          <w:sz w:val="20"/>
          <w:szCs w:val="20"/>
        </w:rPr>
      </w:pPr>
    </w:p>
    <w:p w14:paraId="3C430D9F" w14:textId="77777777" w:rsidR="00191A14" w:rsidRPr="00991384" w:rsidRDefault="00191A14" w:rsidP="00BB44E2">
      <w:pPr>
        <w:jc w:val="both"/>
        <w:rPr>
          <w:rFonts w:ascii="Arial" w:hAnsi="Arial" w:cs="Arial"/>
          <w:sz w:val="20"/>
          <w:szCs w:val="20"/>
        </w:rPr>
      </w:pPr>
      <w:r w:rsidRPr="00991384">
        <w:rPr>
          <w:rFonts w:ascii="Arial" w:hAnsi="Arial" w:cs="Arial"/>
          <w:sz w:val="20"/>
          <w:szCs w:val="20"/>
        </w:rPr>
        <w:lastRenderedPageBreak/>
        <w:t>Az IFRS</w:t>
      </w:r>
      <w:r w:rsidR="00D21692" w:rsidRPr="00991384">
        <w:rPr>
          <w:rFonts w:ascii="Arial" w:hAnsi="Arial" w:cs="Arial"/>
          <w:sz w:val="20"/>
          <w:szCs w:val="20"/>
        </w:rPr>
        <w:t>-ek</w:t>
      </w:r>
      <w:r w:rsidRPr="00991384">
        <w:rPr>
          <w:rFonts w:ascii="Arial" w:hAnsi="Arial" w:cs="Arial"/>
          <w:sz w:val="20"/>
          <w:szCs w:val="20"/>
        </w:rPr>
        <w:t xml:space="preserve"> értelmében a folytatódó tevékenységek eredményétől elkülönítetten</w:t>
      </w:r>
      <w:r w:rsidR="00654A6D" w:rsidRPr="00991384">
        <w:rPr>
          <w:rFonts w:ascii="Arial" w:hAnsi="Arial" w:cs="Arial"/>
          <w:sz w:val="20"/>
          <w:szCs w:val="20"/>
        </w:rPr>
        <w:t xml:space="preserve">, </w:t>
      </w:r>
      <w:r w:rsidR="007F4454" w:rsidRPr="00991384">
        <w:rPr>
          <w:rFonts w:ascii="Arial" w:hAnsi="Arial" w:cs="Arial"/>
          <w:sz w:val="20"/>
          <w:szCs w:val="20"/>
        </w:rPr>
        <w:t xml:space="preserve">a </w:t>
      </w:r>
      <w:r w:rsidR="00A0698A" w:rsidRPr="00991384">
        <w:rPr>
          <w:rFonts w:ascii="Arial" w:hAnsi="Arial" w:cs="Arial"/>
          <w:b/>
          <w:sz w:val="20"/>
          <w:szCs w:val="20"/>
        </w:rPr>
        <w:t>PI82A11</w:t>
      </w:r>
      <w:r w:rsidR="00A0698A" w:rsidRPr="00991384">
        <w:rPr>
          <w:rFonts w:ascii="Arial" w:hAnsi="Arial" w:cs="Arial"/>
          <w:sz w:val="20"/>
          <w:szCs w:val="20"/>
        </w:rPr>
        <w:t xml:space="preserve"> </w:t>
      </w:r>
      <w:r w:rsidR="00654A6D" w:rsidRPr="00991384">
        <w:rPr>
          <w:rFonts w:ascii="Arial" w:hAnsi="Arial" w:cs="Arial"/>
          <w:sz w:val="20"/>
          <w:szCs w:val="20"/>
        </w:rPr>
        <w:t xml:space="preserve">részletező sorain </w:t>
      </w:r>
      <w:r w:rsidRPr="00991384">
        <w:rPr>
          <w:rFonts w:ascii="Arial" w:hAnsi="Arial" w:cs="Arial"/>
          <w:sz w:val="20"/>
          <w:szCs w:val="20"/>
        </w:rPr>
        <w:t>a megszűnt tevékenység adózás előtti nyereségét vagy (-) veszteségét és az ahhoz kapcsolódó nyereségadót (IFRS 5 33. bekezdés</w:t>
      </w:r>
      <w:r w:rsidR="001B6303" w:rsidRPr="00991384">
        <w:rPr>
          <w:rFonts w:ascii="Arial" w:hAnsi="Arial" w:cs="Arial"/>
          <w:sz w:val="20"/>
          <w:szCs w:val="20"/>
        </w:rPr>
        <w:t>e</w:t>
      </w:r>
      <w:r w:rsidRPr="00991384">
        <w:rPr>
          <w:rFonts w:ascii="Arial" w:hAnsi="Arial" w:cs="Arial"/>
          <w:sz w:val="20"/>
          <w:szCs w:val="20"/>
        </w:rPr>
        <w:t>)</w:t>
      </w:r>
      <w:r w:rsidR="007F4454" w:rsidRPr="00991384">
        <w:rPr>
          <w:rFonts w:ascii="Arial" w:hAnsi="Arial" w:cs="Arial"/>
          <w:sz w:val="20"/>
          <w:szCs w:val="20"/>
        </w:rPr>
        <w:t>.</w:t>
      </w:r>
    </w:p>
    <w:p w14:paraId="736E6553" w14:textId="77777777" w:rsidR="007F4454" w:rsidRPr="00991384" w:rsidRDefault="007F4454" w:rsidP="00BB44E2">
      <w:pPr>
        <w:jc w:val="both"/>
        <w:rPr>
          <w:rFonts w:ascii="Arial" w:hAnsi="Arial" w:cs="Arial"/>
          <w:sz w:val="20"/>
          <w:szCs w:val="20"/>
        </w:rPr>
      </w:pPr>
    </w:p>
    <w:p w14:paraId="6D3215D0" w14:textId="77777777" w:rsidR="007D02F6" w:rsidRPr="00991384" w:rsidRDefault="007D02F6" w:rsidP="00BB44E2">
      <w:pPr>
        <w:jc w:val="both"/>
        <w:rPr>
          <w:rFonts w:ascii="Arial" w:hAnsi="Arial" w:cs="Arial"/>
          <w:sz w:val="20"/>
          <w:szCs w:val="20"/>
        </w:rPr>
      </w:pPr>
      <w:r w:rsidRPr="00991384">
        <w:rPr>
          <w:rFonts w:ascii="Arial" w:hAnsi="Arial" w:cs="Arial"/>
          <w:sz w:val="20"/>
          <w:szCs w:val="20"/>
        </w:rPr>
        <w:t>A</w:t>
      </w:r>
      <w:r w:rsidR="00BA257A" w:rsidRPr="00991384">
        <w:rPr>
          <w:rFonts w:ascii="Arial" w:hAnsi="Arial" w:cs="Arial"/>
          <w:sz w:val="20"/>
          <w:szCs w:val="20"/>
        </w:rPr>
        <w:t xml:space="preserve"> </w:t>
      </w:r>
      <w:r w:rsidR="00A0698A" w:rsidRPr="00991384">
        <w:rPr>
          <w:rFonts w:ascii="Arial" w:hAnsi="Arial" w:cs="Arial"/>
          <w:b/>
          <w:sz w:val="20"/>
          <w:szCs w:val="20"/>
        </w:rPr>
        <w:t xml:space="preserve">PI82A13 </w:t>
      </w:r>
      <w:r w:rsidR="00BA257A" w:rsidRPr="00991384">
        <w:rPr>
          <w:rFonts w:ascii="Arial" w:hAnsi="Arial" w:cs="Arial"/>
          <w:b/>
          <w:sz w:val="20"/>
          <w:szCs w:val="20"/>
        </w:rPr>
        <w:t>E</w:t>
      </w:r>
      <w:r w:rsidRPr="00991384">
        <w:rPr>
          <w:rFonts w:ascii="Arial" w:hAnsi="Arial" w:cs="Arial"/>
          <w:b/>
          <w:sz w:val="20"/>
          <w:szCs w:val="20"/>
        </w:rPr>
        <w:t>gyéb átfogó jövedelem</w:t>
      </w:r>
      <w:r w:rsidRPr="00991384">
        <w:rPr>
          <w:rFonts w:ascii="Arial" w:hAnsi="Arial" w:cs="Arial"/>
          <w:sz w:val="20"/>
          <w:szCs w:val="20"/>
        </w:rPr>
        <w:t xml:space="preserve"> sor tartalmazza a tárgyidőszak során bekövetkező események hatására a saját tőkében bekövetkezett nem közvetlen változásokat. </w:t>
      </w:r>
    </w:p>
    <w:p w14:paraId="357BC5B9" w14:textId="6793C1BB" w:rsidR="000D1B1B" w:rsidRPr="00991384" w:rsidRDefault="007D02F6" w:rsidP="00BB44E2">
      <w:pPr>
        <w:jc w:val="both"/>
        <w:rPr>
          <w:rFonts w:ascii="Arial" w:hAnsi="Arial" w:cs="Arial"/>
          <w:sz w:val="20"/>
          <w:szCs w:val="20"/>
        </w:rPr>
      </w:pPr>
      <w:r w:rsidRPr="00991384">
        <w:rPr>
          <w:rFonts w:ascii="Arial" w:hAnsi="Arial" w:cs="Arial"/>
          <w:sz w:val="20"/>
          <w:szCs w:val="20"/>
        </w:rPr>
        <w:t xml:space="preserve">Az egyéb átfogó jövedelem olyan bevételi és ráfordítási tételek </w:t>
      </w:r>
      <w:r w:rsidR="000D1B1B" w:rsidRPr="00991384">
        <w:rPr>
          <w:rFonts w:ascii="Arial" w:hAnsi="Arial" w:cs="Arial"/>
          <w:sz w:val="20"/>
          <w:szCs w:val="20"/>
        </w:rPr>
        <w:t>(beleértve az átsorolás miatti módosításokat is)</w:t>
      </w:r>
      <w:r w:rsidR="00BA257A" w:rsidRPr="00991384">
        <w:rPr>
          <w:rFonts w:ascii="Arial" w:hAnsi="Arial" w:cs="Arial"/>
          <w:sz w:val="20"/>
          <w:szCs w:val="20"/>
        </w:rPr>
        <w:t xml:space="preserve"> összege</w:t>
      </w:r>
      <w:r w:rsidR="000D1B1B" w:rsidRPr="00991384">
        <w:rPr>
          <w:rFonts w:ascii="Arial" w:hAnsi="Arial" w:cs="Arial"/>
          <w:sz w:val="20"/>
          <w:szCs w:val="20"/>
        </w:rPr>
        <w:t>, amelyek nem minősülnek az IFRS</w:t>
      </w:r>
      <w:r w:rsidR="00B52A82">
        <w:rPr>
          <w:rFonts w:ascii="Arial" w:hAnsi="Arial" w:cs="Arial"/>
          <w:sz w:val="20"/>
          <w:szCs w:val="20"/>
        </w:rPr>
        <w:t>-ek</w:t>
      </w:r>
      <w:r w:rsidR="000D1B1B" w:rsidRPr="00991384">
        <w:rPr>
          <w:rFonts w:ascii="Arial" w:hAnsi="Arial" w:cs="Arial"/>
          <w:sz w:val="20"/>
          <w:szCs w:val="20"/>
        </w:rPr>
        <w:t xml:space="preserve"> előírásai szerint eredménytételnek. Külön sorokon kell bemutatni az eredménybe nem átsorolható és átsorolható tételeket </w:t>
      </w:r>
      <w:r w:rsidR="00BA257A" w:rsidRPr="00991384">
        <w:rPr>
          <w:rFonts w:ascii="Arial" w:hAnsi="Arial" w:cs="Arial"/>
          <w:sz w:val="20"/>
          <w:szCs w:val="20"/>
        </w:rPr>
        <w:t>(</w:t>
      </w:r>
      <w:r w:rsidR="00A0698A" w:rsidRPr="00991384">
        <w:rPr>
          <w:rFonts w:ascii="Arial" w:hAnsi="Arial" w:cs="Arial"/>
          <w:sz w:val="20"/>
          <w:szCs w:val="20"/>
        </w:rPr>
        <w:t xml:space="preserve">PI82A131 </w:t>
      </w:r>
      <w:r w:rsidR="00BA257A" w:rsidRPr="00991384">
        <w:rPr>
          <w:rFonts w:ascii="Arial" w:hAnsi="Arial" w:cs="Arial"/>
          <w:sz w:val="20"/>
          <w:szCs w:val="20"/>
        </w:rPr>
        <w:t xml:space="preserve">és </w:t>
      </w:r>
      <w:r w:rsidR="00A0698A" w:rsidRPr="00991384">
        <w:rPr>
          <w:rFonts w:ascii="Arial" w:hAnsi="Arial" w:cs="Arial"/>
          <w:sz w:val="20"/>
          <w:szCs w:val="20"/>
        </w:rPr>
        <w:t>PI82A132</w:t>
      </w:r>
      <w:r w:rsidR="00BA257A" w:rsidRPr="00991384">
        <w:rPr>
          <w:rFonts w:ascii="Arial" w:hAnsi="Arial" w:cs="Arial"/>
          <w:sz w:val="20"/>
          <w:szCs w:val="20"/>
        </w:rPr>
        <w:t xml:space="preserve">). </w:t>
      </w:r>
    </w:p>
    <w:p w14:paraId="685D191B" w14:textId="2CBFECA9" w:rsidR="000D1B1B" w:rsidRPr="00991384" w:rsidRDefault="000D1B1B" w:rsidP="00BB44E2">
      <w:pPr>
        <w:jc w:val="both"/>
        <w:rPr>
          <w:rFonts w:ascii="Arial" w:hAnsi="Arial" w:cs="Arial"/>
          <w:sz w:val="20"/>
          <w:szCs w:val="20"/>
        </w:rPr>
      </w:pPr>
      <w:r w:rsidRPr="00991384">
        <w:rPr>
          <w:rFonts w:ascii="Arial" w:hAnsi="Arial" w:cs="Arial"/>
          <w:sz w:val="20"/>
          <w:szCs w:val="20"/>
        </w:rPr>
        <w:t>Az IFRS</w:t>
      </w:r>
      <w:r w:rsidR="00D21692" w:rsidRPr="00991384">
        <w:rPr>
          <w:rFonts w:ascii="Arial" w:hAnsi="Arial" w:cs="Arial"/>
          <w:sz w:val="20"/>
          <w:szCs w:val="20"/>
        </w:rPr>
        <w:t>-ek</w:t>
      </w:r>
      <w:r w:rsidRPr="00991384">
        <w:rPr>
          <w:rFonts w:ascii="Arial" w:hAnsi="Arial" w:cs="Arial"/>
          <w:sz w:val="20"/>
          <w:szCs w:val="20"/>
        </w:rPr>
        <w:t xml:space="preserve"> értelmében a </w:t>
      </w:r>
      <w:r w:rsidR="00A0698A" w:rsidRPr="00991384">
        <w:rPr>
          <w:rFonts w:ascii="Arial" w:hAnsi="Arial" w:cs="Arial"/>
          <w:sz w:val="20"/>
          <w:szCs w:val="20"/>
        </w:rPr>
        <w:t xml:space="preserve">PI82A133 </w:t>
      </w:r>
      <w:r w:rsidRPr="00991384">
        <w:rPr>
          <w:rFonts w:ascii="Arial" w:hAnsi="Arial" w:cs="Arial"/>
          <w:sz w:val="20"/>
          <w:szCs w:val="20"/>
        </w:rPr>
        <w:t xml:space="preserve">Nem átsorolandó tételekhez kapcsolódó nyereségadót és a </w:t>
      </w:r>
      <w:r w:rsidR="00A0698A" w:rsidRPr="00991384">
        <w:rPr>
          <w:rFonts w:ascii="Arial" w:hAnsi="Arial" w:cs="Arial"/>
          <w:sz w:val="20"/>
          <w:szCs w:val="20"/>
        </w:rPr>
        <w:t xml:space="preserve">PI82A134 </w:t>
      </w:r>
      <w:r w:rsidRPr="00991384">
        <w:rPr>
          <w:rFonts w:ascii="Arial" w:hAnsi="Arial" w:cs="Arial"/>
          <w:sz w:val="20"/>
          <w:szCs w:val="20"/>
        </w:rPr>
        <w:t xml:space="preserve">Nyereségbe vagy (-) veszteségbe átsorolható tételekhez kapcsolódó nyereségadót </w:t>
      </w:r>
      <w:r w:rsidR="008A4F3D">
        <w:rPr>
          <w:rFonts w:ascii="Arial" w:hAnsi="Arial" w:cs="Arial"/>
          <w:sz w:val="20"/>
          <w:szCs w:val="20"/>
        </w:rPr>
        <w:t>[</w:t>
      </w:r>
      <w:r w:rsidRPr="00991384">
        <w:rPr>
          <w:rFonts w:ascii="Arial" w:hAnsi="Arial" w:cs="Arial"/>
          <w:sz w:val="20"/>
          <w:szCs w:val="20"/>
        </w:rPr>
        <w:t>IA</w:t>
      </w:r>
      <w:r w:rsidR="00BA257A" w:rsidRPr="00991384">
        <w:rPr>
          <w:rFonts w:ascii="Arial" w:hAnsi="Arial" w:cs="Arial"/>
          <w:sz w:val="20"/>
          <w:szCs w:val="20"/>
        </w:rPr>
        <w:t>S</w:t>
      </w:r>
      <w:r w:rsidRPr="00991384">
        <w:rPr>
          <w:rFonts w:ascii="Arial" w:hAnsi="Arial" w:cs="Arial"/>
          <w:sz w:val="20"/>
          <w:szCs w:val="20"/>
        </w:rPr>
        <w:t xml:space="preserve"> 1 91</w:t>
      </w:r>
      <w:r w:rsidR="00BA257A" w:rsidRPr="00991384">
        <w:rPr>
          <w:rFonts w:ascii="Arial" w:hAnsi="Arial" w:cs="Arial"/>
          <w:sz w:val="20"/>
          <w:szCs w:val="20"/>
        </w:rPr>
        <w:t>. bekezdés b) pontja</w:t>
      </w:r>
      <w:r w:rsidR="008A4F3D">
        <w:rPr>
          <w:rFonts w:ascii="Arial" w:hAnsi="Arial" w:cs="Arial"/>
          <w:sz w:val="20"/>
          <w:szCs w:val="20"/>
        </w:rPr>
        <w:t>]</w:t>
      </w:r>
      <w:r w:rsidRPr="00991384">
        <w:rPr>
          <w:rFonts w:ascii="Arial" w:hAnsi="Arial" w:cs="Arial"/>
          <w:sz w:val="20"/>
          <w:szCs w:val="20"/>
        </w:rPr>
        <w:t xml:space="preserve"> külön soron kérjük</w:t>
      </w:r>
      <w:r w:rsidR="00BA257A" w:rsidRPr="00991384">
        <w:rPr>
          <w:rFonts w:ascii="Arial" w:hAnsi="Arial" w:cs="Arial"/>
          <w:sz w:val="20"/>
          <w:szCs w:val="20"/>
        </w:rPr>
        <w:t xml:space="preserve"> szerepeltetni.</w:t>
      </w:r>
      <w:r w:rsidRPr="00991384">
        <w:rPr>
          <w:rFonts w:ascii="Arial" w:hAnsi="Arial" w:cs="Arial"/>
          <w:sz w:val="20"/>
          <w:szCs w:val="20"/>
        </w:rPr>
        <w:t xml:space="preserve"> </w:t>
      </w:r>
    </w:p>
    <w:p w14:paraId="569904E9" w14:textId="77777777" w:rsidR="00E11D60" w:rsidRPr="00991384" w:rsidRDefault="00E11D60" w:rsidP="00265873">
      <w:pPr>
        <w:rPr>
          <w:rFonts w:ascii="Arial" w:hAnsi="Arial" w:cs="Arial"/>
          <w:sz w:val="20"/>
          <w:szCs w:val="20"/>
        </w:rPr>
      </w:pPr>
    </w:p>
    <w:p w14:paraId="475E5242" w14:textId="77777777" w:rsidR="003601EA" w:rsidRPr="00991384" w:rsidRDefault="0019463A" w:rsidP="00877047">
      <w:pPr>
        <w:jc w:val="both"/>
        <w:rPr>
          <w:rFonts w:ascii="Arial" w:hAnsi="Arial" w:cs="Arial"/>
          <w:snapToGrid w:val="0"/>
          <w:sz w:val="20"/>
          <w:szCs w:val="20"/>
        </w:rPr>
      </w:pPr>
      <w:r w:rsidRPr="00991384">
        <w:rPr>
          <w:rFonts w:ascii="Arial" w:hAnsi="Arial" w:cs="Arial"/>
          <w:b/>
          <w:snapToGrid w:val="0"/>
          <w:sz w:val="20"/>
          <w:szCs w:val="20"/>
        </w:rPr>
        <w:t xml:space="preserve">A </w:t>
      </w:r>
      <w:r w:rsidR="00A0698A" w:rsidRPr="00991384">
        <w:rPr>
          <w:rFonts w:ascii="Arial" w:hAnsi="Arial" w:cs="Arial"/>
          <w:b/>
          <w:snapToGrid w:val="0"/>
          <w:sz w:val="20"/>
          <w:szCs w:val="20"/>
        </w:rPr>
        <w:t xml:space="preserve">PI82A14 </w:t>
      </w:r>
      <w:r w:rsidRPr="00991384">
        <w:rPr>
          <w:rFonts w:ascii="Arial" w:hAnsi="Arial" w:cs="Arial"/>
          <w:b/>
          <w:snapToGrid w:val="0"/>
          <w:sz w:val="20"/>
          <w:szCs w:val="20"/>
        </w:rPr>
        <w:t xml:space="preserve">TELJES TÁRGYÉVI ÁTFOGÓ JÖVEDELEM </w:t>
      </w:r>
      <w:r w:rsidRPr="00991384">
        <w:rPr>
          <w:rFonts w:ascii="Arial" w:hAnsi="Arial" w:cs="Arial"/>
          <w:snapToGrid w:val="0"/>
          <w:sz w:val="20"/>
          <w:szCs w:val="20"/>
        </w:rPr>
        <w:t xml:space="preserve">sor tartalmazza a </w:t>
      </w:r>
      <w:r w:rsidR="00A0698A" w:rsidRPr="00991384">
        <w:rPr>
          <w:rFonts w:ascii="Arial" w:hAnsi="Arial" w:cs="Arial"/>
          <w:snapToGrid w:val="0"/>
          <w:sz w:val="20"/>
          <w:szCs w:val="20"/>
        </w:rPr>
        <w:t xml:space="preserve">PI82A12 </w:t>
      </w:r>
      <w:r w:rsidRPr="00991384">
        <w:rPr>
          <w:rFonts w:ascii="Arial" w:hAnsi="Arial" w:cs="Arial"/>
          <w:snapToGrid w:val="0"/>
          <w:sz w:val="20"/>
          <w:szCs w:val="20"/>
        </w:rPr>
        <w:t xml:space="preserve">Üzleti év nyeresége vagy (-) veszteségét és az </w:t>
      </w:r>
      <w:r w:rsidR="00A0698A" w:rsidRPr="00991384">
        <w:rPr>
          <w:rFonts w:ascii="Arial" w:hAnsi="Arial" w:cs="Arial"/>
          <w:snapToGrid w:val="0"/>
          <w:sz w:val="20"/>
          <w:szCs w:val="20"/>
        </w:rPr>
        <w:t xml:space="preserve">PI82A13 </w:t>
      </w:r>
      <w:r w:rsidRPr="00991384">
        <w:rPr>
          <w:rFonts w:ascii="Arial" w:hAnsi="Arial" w:cs="Arial"/>
          <w:snapToGrid w:val="0"/>
          <w:sz w:val="20"/>
          <w:szCs w:val="20"/>
        </w:rPr>
        <w:t xml:space="preserve">Egyéb átfogó jövedelem összegét. </w:t>
      </w:r>
    </w:p>
    <w:p w14:paraId="0886923C" w14:textId="77777777" w:rsidR="000649E6" w:rsidRPr="00991384" w:rsidRDefault="000649E6" w:rsidP="00790284">
      <w:pPr>
        <w:jc w:val="both"/>
        <w:rPr>
          <w:rFonts w:ascii="Arial" w:hAnsi="Arial" w:cs="Arial"/>
          <w:snapToGrid w:val="0"/>
          <w:sz w:val="20"/>
          <w:szCs w:val="20"/>
        </w:rPr>
      </w:pPr>
    </w:p>
    <w:p w14:paraId="2DA4BC9F" w14:textId="1925B32E" w:rsidR="00887AB7" w:rsidRPr="00EC3679" w:rsidRDefault="00887AB7" w:rsidP="002C2D7B">
      <w:pPr>
        <w:pStyle w:val="Cmsor4"/>
        <w:rPr>
          <w:rFonts w:ascii="Arial" w:hAnsi="Arial" w:cs="Arial"/>
          <w:iCs/>
          <w:snapToGrid w:val="0"/>
          <w:sz w:val="20"/>
          <w:szCs w:val="20"/>
          <w:lang w:val="hu-HU"/>
        </w:rPr>
      </w:pPr>
      <w:bookmarkStart w:id="112" w:name="_Hlk487094609"/>
      <w:r w:rsidRPr="00EC3679">
        <w:rPr>
          <w:rFonts w:ascii="Arial" w:hAnsi="Arial" w:cs="Arial"/>
          <w:iCs/>
          <w:snapToGrid w:val="0"/>
          <w:sz w:val="20"/>
          <w:szCs w:val="20"/>
          <w:lang w:val="hu-HU"/>
        </w:rPr>
        <w:t xml:space="preserve">2.4. </w:t>
      </w:r>
      <w:r w:rsidR="00054A17" w:rsidRPr="00054A17">
        <w:rPr>
          <w:rFonts w:ascii="Arial" w:hAnsi="Arial" w:cs="Arial"/>
          <w:iCs/>
          <w:snapToGrid w:val="0"/>
          <w:sz w:val="20"/>
          <w:szCs w:val="20"/>
          <w:lang w:val="hu-HU"/>
        </w:rPr>
        <w:t>Az első IFRS-ek szerint készült éves beszámoló üzleti évének első napjára</w:t>
      </w:r>
      <w:r w:rsidR="005355B9">
        <w:rPr>
          <w:rFonts w:ascii="Arial" w:hAnsi="Arial" w:cs="Arial"/>
          <w:iCs/>
          <w:snapToGrid w:val="0"/>
          <w:sz w:val="20"/>
          <w:szCs w:val="20"/>
          <w:lang w:val="hu-HU"/>
        </w:rPr>
        <w:t xml:space="preserve"> </w:t>
      </w:r>
      <w:r w:rsidRPr="00EC3679">
        <w:rPr>
          <w:rFonts w:ascii="Arial" w:hAnsi="Arial" w:cs="Arial"/>
          <w:iCs/>
          <w:snapToGrid w:val="0"/>
          <w:sz w:val="20"/>
          <w:szCs w:val="20"/>
          <w:lang w:val="hu-HU"/>
        </w:rPr>
        <w:t>vonatkozó, IFRS-ek szerinti egyedi összehasonlító adatok</w:t>
      </w:r>
    </w:p>
    <w:p w14:paraId="23E4FBC7" w14:textId="77777777" w:rsidR="00887AB7" w:rsidRPr="00EC3679" w:rsidRDefault="00887AB7" w:rsidP="00887AB7">
      <w:pPr>
        <w:rPr>
          <w:rFonts w:ascii="Arial" w:hAnsi="Arial" w:cs="Arial"/>
        </w:rPr>
      </w:pPr>
    </w:p>
    <w:p w14:paraId="229BB6DE" w14:textId="07CC0540" w:rsidR="00887AB7" w:rsidRPr="00EC3679" w:rsidRDefault="00887AB7" w:rsidP="00887AB7">
      <w:pPr>
        <w:pStyle w:val="Listaszerbekezds"/>
        <w:ind w:left="0"/>
        <w:rPr>
          <w:rFonts w:ascii="Arial" w:hAnsi="Arial" w:cs="Arial"/>
          <w:sz w:val="20"/>
          <w:szCs w:val="20"/>
        </w:rPr>
      </w:pPr>
      <w:r w:rsidRPr="00EC3679">
        <w:rPr>
          <w:rFonts w:ascii="Arial" w:hAnsi="Arial" w:cs="Arial"/>
          <w:sz w:val="20"/>
          <w:szCs w:val="20"/>
        </w:rPr>
        <w:t xml:space="preserve">Az </w:t>
      </w:r>
      <w:r w:rsidRPr="00EC3679">
        <w:rPr>
          <w:rFonts w:ascii="Arial" w:hAnsi="Arial" w:cs="Arial"/>
          <w:iCs/>
          <w:sz w:val="20"/>
          <w:szCs w:val="20"/>
        </w:rPr>
        <w:t xml:space="preserve">IFRS-eket első alkalommal alkalmazó adatszolgáltató </w:t>
      </w:r>
      <w:r w:rsidRPr="00EC3679">
        <w:rPr>
          <w:rFonts w:ascii="Arial" w:hAnsi="Arial" w:cs="Arial"/>
          <w:sz w:val="20"/>
          <w:szCs w:val="20"/>
        </w:rPr>
        <w:t xml:space="preserve">egyszeri adatszolgáltatás keretében </w:t>
      </w:r>
      <w:r w:rsidR="005355B9" w:rsidRPr="005355B9">
        <w:rPr>
          <w:rFonts w:ascii="Arial" w:hAnsi="Arial" w:cs="Arial"/>
          <w:sz w:val="20"/>
          <w:szCs w:val="20"/>
        </w:rPr>
        <w:t xml:space="preserve">az első IFRS-ek szerint készült éves beszámoló üzleti évének első napjára </w:t>
      </w:r>
      <w:r w:rsidR="00AA7B3F">
        <w:rPr>
          <w:rFonts w:ascii="Arial" w:hAnsi="Arial" w:cs="Arial"/>
          <w:sz w:val="20"/>
          <w:szCs w:val="20"/>
        </w:rPr>
        <w:t>[</w:t>
      </w:r>
      <w:r w:rsidR="005355B9" w:rsidRPr="005355B9">
        <w:rPr>
          <w:rFonts w:ascii="Arial" w:hAnsi="Arial" w:cs="Arial"/>
          <w:sz w:val="20"/>
          <w:szCs w:val="20"/>
        </w:rPr>
        <w:t>Számv.</w:t>
      </w:r>
      <w:r w:rsidR="00AA7B3F">
        <w:rPr>
          <w:rFonts w:ascii="Arial" w:hAnsi="Arial" w:cs="Arial"/>
          <w:sz w:val="20"/>
          <w:szCs w:val="20"/>
        </w:rPr>
        <w:t xml:space="preserve"> </w:t>
      </w:r>
      <w:r w:rsidR="005355B9" w:rsidRPr="005355B9">
        <w:rPr>
          <w:rFonts w:ascii="Arial" w:hAnsi="Arial" w:cs="Arial"/>
          <w:sz w:val="20"/>
          <w:szCs w:val="20"/>
        </w:rPr>
        <w:t>tv. 114/C. § (3) bekezdés</w:t>
      </w:r>
      <w:r w:rsidR="00AA7B3F">
        <w:rPr>
          <w:rFonts w:ascii="Arial" w:hAnsi="Arial" w:cs="Arial"/>
          <w:sz w:val="20"/>
          <w:szCs w:val="20"/>
        </w:rPr>
        <w:t>e]</w:t>
      </w:r>
      <w:r w:rsidR="005355B9">
        <w:rPr>
          <w:rFonts w:ascii="Arial" w:hAnsi="Arial" w:cs="Arial"/>
          <w:sz w:val="20"/>
          <w:szCs w:val="20"/>
        </w:rPr>
        <w:t xml:space="preserve"> </w:t>
      </w:r>
      <w:r w:rsidRPr="00EC3679">
        <w:rPr>
          <w:rFonts w:ascii="Arial" w:hAnsi="Arial" w:cs="Arial"/>
          <w:sz w:val="20"/>
          <w:szCs w:val="20"/>
        </w:rPr>
        <w:t xml:space="preserve">vonatkozó – </w:t>
      </w:r>
      <w:r w:rsidR="005355B9" w:rsidRPr="005355B9">
        <w:rPr>
          <w:rFonts w:ascii="Arial" w:hAnsi="Arial" w:cs="Arial"/>
          <w:sz w:val="20"/>
          <w:szCs w:val="20"/>
        </w:rPr>
        <w:t>az IFRS-ekre való áttérés éve előtti üzleti év mérlegfordulónapja szerinti</w:t>
      </w:r>
      <w:r w:rsidRPr="00EC3679">
        <w:rPr>
          <w:rFonts w:ascii="Arial" w:hAnsi="Arial" w:cs="Arial"/>
          <w:iCs/>
          <w:sz w:val="20"/>
          <w:szCs w:val="20"/>
        </w:rPr>
        <w:t xml:space="preserve"> auditált adatokkal összhangban lévő – IFRS</w:t>
      </w:r>
      <w:r w:rsidRPr="00EC3679">
        <w:rPr>
          <w:rFonts w:ascii="Arial" w:hAnsi="Arial" w:cs="Arial"/>
          <w:i/>
          <w:iCs/>
          <w:sz w:val="20"/>
          <w:szCs w:val="20"/>
        </w:rPr>
        <w:t xml:space="preserve"> </w:t>
      </w:r>
      <w:r w:rsidRPr="00EC3679">
        <w:rPr>
          <w:rFonts w:ascii="Arial" w:hAnsi="Arial" w:cs="Arial"/>
          <w:sz w:val="20"/>
          <w:szCs w:val="20"/>
        </w:rPr>
        <w:t>összehasonlító információt szolgáltat az alábbi tárgykörökben:</w:t>
      </w:r>
    </w:p>
    <w:p w14:paraId="4AC3379E" w14:textId="11A0DD6A" w:rsidR="00887AB7" w:rsidRPr="00EC3679" w:rsidRDefault="00887AB7" w:rsidP="00887AB7">
      <w:pPr>
        <w:rPr>
          <w:rFonts w:ascii="Arial" w:hAnsi="Arial" w:cs="Arial"/>
          <w:sz w:val="20"/>
          <w:szCs w:val="20"/>
        </w:rPr>
      </w:pPr>
      <w:r w:rsidRPr="00EC3679">
        <w:rPr>
          <w:rFonts w:ascii="Arial" w:hAnsi="Arial" w:cs="Arial"/>
          <w:sz w:val="20"/>
          <w:szCs w:val="20"/>
        </w:rPr>
        <w:t xml:space="preserve">PI81A Felügyeleti mérleg </w:t>
      </w:r>
      <w:r w:rsidR="00D709AE">
        <w:rPr>
          <w:rFonts w:ascii="Arial" w:hAnsi="Arial" w:cs="Arial"/>
          <w:sz w:val="20"/>
          <w:szCs w:val="20"/>
        </w:rPr>
        <w:t>–</w:t>
      </w:r>
      <w:r w:rsidRPr="00EC3679">
        <w:rPr>
          <w:rFonts w:ascii="Arial" w:hAnsi="Arial" w:cs="Arial"/>
          <w:sz w:val="20"/>
          <w:szCs w:val="20"/>
        </w:rPr>
        <w:t xml:space="preserve"> Eszközök (IFRS)</w:t>
      </w:r>
    </w:p>
    <w:p w14:paraId="3E39817D" w14:textId="3621E3FD" w:rsidR="00887AB7" w:rsidRPr="00EC3679" w:rsidRDefault="00887AB7" w:rsidP="00887AB7">
      <w:pPr>
        <w:rPr>
          <w:rFonts w:ascii="Arial" w:hAnsi="Arial" w:cs="Arial"/>
          <w:sz w:val="20"/>
          <w:szCs w:val="20"/>
        </w:rPr>
      </w:pPr>
      <w:r w:rsidRPr="00EC3679">
        <w:rPr>
          <w:rFonts w:ascii="Arial" w:hAnsi="Arial" w:cs="Arial"/>
          <w:sz w:val="20"/>
          <w:szCs w:val="20"/>
        </w:rPr>
        <w:t xml:space="preserve">PI81BA Felügyeleti mérleg </w:t>
      </w:r>
      <w:r w:rsidR="00D709AE">
        <w:rPr>
          <w:rFonts w:ascii="Arial" w:hAnsi="Arial" w:cs="Arial"/>
          <w:sz w:val="20"/>
          <w:szCs w:val="20"/>
        </w:rPr>
        <w:t>–</w:t>
      </w:r>
      <w:r w:rsidRPr="00EC3679">
        <w:rPr>
          <w:rFonts w:ascii="Arial" w:hAnsi="Arial" w:cs="Arial"/>
          <w:sz w:val="20"/>
          <w:szCs w:val="20"/>
        </w:rPr>
        <w:t xml:space="preserve"> Kötelezettségek (IFRS)</w:t>
      </w:r>
    </w:p>
    <w:p w14:paraId="3F297120" w14:textId="09158A19" w:rsidR="00887AB7" w:rsidRPr="00EC3679" w:rsidRDefault="00887AB7" w:rsidP="00887AB7">
      <w:pPr>
        <w:rPr>
          <w:rFonts w:ascii="Arial" w:hAnsi="Arial" w:cs="Arial"/>
          <w:sz w:val="20"/>
          <w:szCs w:val="20"/>
        </w:rPr>
      </w:pPr>
      <w:r w:rsidRPr="00EC3679">
        <w:rPr>
          <w:rFonts w:ascii="Arial" w:hAnsi="Arial" w:cs="Arial"/>
          <w:sz w:val="20"/>
          <w:szCs w:val="20"/>
        </w:rPr>
        <w:t xml:space="preserve">PI81BB Felügyeleti mérleg </w:t>
      </w:r>
      <w:r w:rsidR="00D709AE">
        <w:rPr>
          <w:rFonts w:ascii="Arial" w:hAnsi="Arial" w:cs="Arial"/>
          <w:sz w:val="20"/>
          <w:szCs w:val="20"/>
        </w:rPr>
        <w:t>–</w:t>
      </w:r>
      <w:r w:rsidRPr="00EC3679">
        <w:rPr>
          <w:rFonts w:ascii="Arial" w:hAnsi="Arial" w:cs="Arial"/>
          <w:sz w:val="20"/>
          <w:szCs w:val="20"/>
        </w:rPr>
        <w:t xml:space="preserve"> Saját tőke (IFRS)</w:t>
      </w:r>
    </w:p>
    <w:p w14:paraId="0E584CC4" w14:textId="1589B0BD" w:rsidR="00887AB7" w:rsidRPr="00EC3679" w:rsidRDefault="00887AB7" w:rsidP="00887AB7">
      <w:pPr>
        <w:rPr>
          <w:rFonts w:ascii="Arial" w:hAnsi="Arial" w:cs="Arial"/>
          <w:sz w:val="20"/>
          <w:szCs w:val="20"/>
        </w:rPr>
      </w:pPr>
      <w:r w:rsidRPr="00EC3679">
        <w:rPr>
          <w:rFonts w:ascii="Arial" w:hAnsi="Arial" w:cs="Arial"/>
          <w:sz w:val="20"/>
          <w:szCs w:val="20"/>
        </w:rPr>
        <w:t>PI82A Felügyeleti átfogó jövedelemkimutatás (IFRS)</w:t>
      </w:r>
    </w:p>
    <w:p w14:paraId="6C85C3CE" w14:textId="77777777" w:rsidR="00887AB7" w:rsidRPr="00EC3679" w:rsidRDefault="00887AB7" w:rsidP="00887AB7">
      <w:pPr>
        <w:rPr>
          <w:rFonts w:ascii="Arial" w:hAnsi="Arial" w:cs="Arial"/>
          <w:sz w:val="20"/>
          <w:szCs w:val="20"/>
        </w:rPr>
      </w:pPr>
    </w:p>
    <w:p w14:paraId="62B5B669" w14:textId="1CB1F714" w:rsidR="00887AB7" w:rsidRPr="005C35FB" w:rsidRDefault="00887AB7" w:rsidP="00887AB7">
      <w:pPr>
        <w:rPr>
          <w:rFonts w:ascii="Arial" w:hAnsi="Arial" w:cs="Arial"/>
          <w:sz w:val="20"/>
          <w:szCs w:val="20"/>
        </w:rPr>
      </w:pPr>
      <w:r w:rsidRPr="00EC3679">
        <w:rPr>
          <w:rFonts w:ascii="Arial" w:hAnsi="Arial" w:cs="Arial"/>
          <w:sz w:val="20"/>
          <w:szCs w:val="20"/>
        </w:rPr>
        <w:t>A táblák kitöltésénél a PI81A, PI81BA, PI81BB, PI82A táblák kitöltési előírásai az irányadók.</w:t>
      </w:r>
    </w:p>
    <w:bookmarkEnd w:id="112"/>
    <w:p w14:paraId="7023CEA8" w14:textId="77777777" w:rsidR="000649E6" w:rsidRPr="00991384" w:rsidRDefault="000649E6" w:rsidP="001D10A5"/>
    <w:p w14:paraId="28BBEE2E" w14:textId="77777777" w:rsidR="000649E6" w:rsidRPr="00991384" w:rsidRDefault="000649E6" w:rsidP="00790284">
      <w:pPr>
        <w:jc w:val="both"/>
        <w:rPr>
          <w:rFonts w:ascii="Arial" w:hAnsi="Arial" w:cs="Arial"/>
          <w:b/>
          <w:snapToGrid w:val="0"/>
          <w:sz w:val="20"/>
          <w:szCs w:val="20"/>
        </w:rPr>
      </w:pPr>
    </w:p>
    <w:p w14:paraId="4CAD2AF5" w14:textId="77777777" w:rsidR="0038658B" w:rsidRPr="00991384" w:rsidRDefault="0038658B" w:rsidP="00A86E6B">
      <w:pPr>
        <w:pStyle w:val="Cmsor2"/>
        <w:jc w:val="center"/>
        <w:rPr>
          <w:rFonts w:ascii="Arial" w:hAnsi="Arial" w:cs="Arial"/>
          <w:b/>
          <w:i w:val="0"/>
          <w:color w:val="auto"/>
        </w:rPr>
      </w:pPr>
      <w:r w:rsidRPr="00991384">
        <w:rPr>
          <w:rFonts w:ascii="Arial" w:hAnsi="Arial" w:cs="Arial"/>
          <w:b/>
          <w:i w:val="0"/>
          <w:color w:val="auto"/>
        </w:rPr>
        <w:t>I</w:t>
      </w:r>
      <w:r w:rsidR="00D638D2" w:rsidRPr="00991384">
        <w:rPr>
          <w:rFonts w:ascii="Arial" w:hAnsi="Arial" w:cs="Arial"/>
          <w:b/>
          <w:i w:val="0"/>
          <w:color w:val="auto"/>
        </w:rPr>
        <w:t>V</w:t>
      </w:r>
      <w:r w:rsidRPr="00991384">
        <w:rPr>
          <w:rFonts w:ascii="Arial" w:hAnsi="Arial" w:cs="Arial"/>
          <w:b/>
          <w:i w:val="0"/>
          <w:color w:val="auto"/>
        </w:rPr>
        <w:t>.</w:t>
      </w:r>
    </w:p>
    <w:p w14:paraId="2A55E773" w14:textId="77777777" w:rsidR="003601EA" w:rsidRPr="00991384" w:rsidRDefault="00C5781B" w:rsidP="00A86E6B">
      <w:pPr>
        <w:pStyle w:val="Cmsor2"/>
        <w:jc w:val="center"/>
        <w:rPr>
          <w:rFonts w:ascii="Arial" w:hAnsi="Arial" w:cs="Arial"/>
          <w:b/>
          <w:i w:val="0"/>
          <w:color w:val="auto"/>
        </w:rPr>
      </w:pPr>
      <w:r w:rsidRPr="00991384">
        <w:rPr>
          <w:rFonts w:ascii="Arial" w:hAnsi="Arial" w:cs="Arial"/>
          <w:b/>
          <w:i w:val="0"/>
          <w:color w:val="auto"/>
        </w:rPr>
        <w:t>Az alkalmazott számviteli szabályozástól függetlenül teljesítendő táblák</w:t>
      </w:r>
    </w:p>
    <w:p w14:paraId="3C9CF694" w14:textId="77777777" w:rsidR="00502929" w:rsidRPr="00991384" w:rsidRDefault="00502929" w:rsidP="00790284">
      <w:pPr>
        <w:jc w:val="both"/>
        <w:rPr>
          <w:rFonts w:ascii="Arial" w:hAnsi="Arial" w:cs="Arial"/>
          <w:iCs/>
          <w:snapToGrid w:val="0"/>
          <w:sz w:val="20"/>
          <w:szCs w:val="20"/>
        </w:rPr>
      </w:pPr>
    </w:p>
    <w:p w14:paraId="6CAC5066" w14:textId="77777777" w:rsidR="00CA015D" w:rsidRPr="00991384" w:rsidRDefault="0047459A" w:rsidP="00A86E6B">
      <w:pPr>
        <w:pStyle w:val="Cmsor4"/>
        <w:rPr>
          <w:rFonts w:ascii="Arial" w:hAnsi="Arial" w:cs="Arial"/>
          <w:iCs/>
          <w:snapToGrid w:val="0"/>
          <w:sz w:val="20"/>
          <w:szCs w:val="20"/>
        </w:rPr>
      </w:pPr>
      <w:r w:rsidRPr="00991384">
        <w:rPr>
          <w:rFonts w:ascii="Arial" w:hAnsi="Arial" w:cs="Arial"/>
          <w:iCs/>
          <w:snapToGrid w:val="0"/>
          <w:sz w:val="20"/>
          <w:szCs w:val="20"/>
          <w:lang w:val="hu-HU"/>
        </w:rPr>
        <w:t>1.</w:t>
      </w:r>
      <w:r w:rsidRPr="00991384">
        <w:rPr>
          <w:rFonts w:ascii="Arial" w:hAnsi="Arial" w:cs="Arial"/>
          <w:iCs/>
          <w:snapToGrid w:val="0"/>
          <w:sz w:val="20"/>
          <w:szCs w:val="20"/>
          <w:lang w:val="hu-HU"/>
        </w:rPr>
        <w:tab/>
        <w:t xml:space="preserve"> </w:t>
      </w:r>
      <w:r w:rsidR="00E1742E" w:rsidRPr="00991384">
        <w:rPr>
          <w:rFonts w:ascii="Arial" w:hAnsi="Arial" w:cs="Arial"/>
          <w:iCs/>
          <w:snapToGrid w:val="0"/>
          <w:sz w:val="20"/>
          <w:szCs w:val="20"/>
        </w:rPr>
        <w:t xml:space="preserve">83NA </w:t>
      </w:r>
      <w:r w:rsidR="00EF24B2" w:rsidRPr="00991384">
        <w:rPr>
          <w:rFonts w:ascii="Arial" w:hAnsi="Arial" w:cs="Arial"/>
          <w:iCs/>
          <w:snapToGrid w:val="0"/>
          <w:sz w:val="20"/>
          <w:szCs w:val="20"/>
        </w:rPr>
        <w:t>Pénzforgalmi intézmény – Ügyfélpénzek kezelése</w:t>
      </w:r>
    </w:p>
    <w:p w14:paraId="29954195" w14:textId="77777777" w:rsidR="00A41340" w:rsidRPr="00991384" w:rsidRDefault="00A41340" w:rsidP="003F71CC">
      <w:pPr>
        <w:pStyle w:val="Cmsor4"/>
        <w:ind w:left="284"/>
        <w:rPr>
          <w:rFonts w:ascii="Arial" w:hAnsi="Arial" w:cs="Arial"/>
          <w:iCs/>
          <w:snapToGrid w:val="0"/>
          <w:sz w:val="20"/>
          <w:szCs w:val="20"/>
        </w:rPr>
      </w:pPr>
      <w:r w:rsidRPr="00991384">
        <w:rPr>
          <w:rFonts w:ascii="Arial" w:hAnsi="Arial" w:cs="Arial"/>
          <w:iCs/>
          <w:snapToGrid w:val="0"/>
          <w:sz w:val="20"/>
          <w:szCs w:val="20"/>
        </w:rPr>
        <w:t xml:space="preserve">83ENA </w:t>
      </w:r>
      <w:r w:rsidR="00EF24B2" w:rsidRPr="00991384">
        <w:rPr>
          <w:rFonts w:ascii="Arial" w:hAnsi="Arial" w:cs="Arial"/>
          <w:iCs/>
          <w:snapToGrid w:val="0"/>
          <w:sz w:val="20"/>
          <w:szCs w:val="20"/>
        </w:rPr>
        <w:t xml:space="preserve">Elektronikuspénz-kibocsátó intézmény </w:t>
      </w:r>
      <w:r w:rsidR="00194B8E" w:rsidRPr="000E4404">
        <w:rPr>
          <w:rFonts w:ascii="Arial" w:hAnsi="Arial" w:cs="Arial"/>
          <w:b w:val="0"/>
          <w:caps/>
          <w:sz w:val="20"/>
          <w:szCs w:val="20"/>
          <w:lang w:val="hu-HU" w:eastAsia="en-GB"/>
        </w:rPr>
        <w:t>–</w:t>
      </w:r>
      <w:r w:rsidR="00EF24B2" w:rsidRPr="00991384">
        <w:rPr>
          <w:rFonts w:ascii="Arial" w:hAnsi="Arial" w:cs="Arial"/>
          <w:iCs/>
          <w:snapToGrid w:val="0"/>
          <w:sz w:val="20"/>
          <w:szCs w:val="20"/>
        </w:rPr>
        <w:t xml:space="preserve"> Ügyfélpénzek kezelése</w:t>
      </w:r>
    </w:p>
    <w:p w14:paraId="5E01B397" w14:textId="77777777" w:rsidR="00180EA6" w:rsidRPr="00991384" w:rsidRDefault="004A077C" w:rsidP="003F71CC">
      <w:pPr>
        <w:pStyle w:val="Cmsor4"/>
        <w:ind w:left="284"/>
        <w:rPr>
          <w:rFonts w:ascii="Arial" w:hAnsi="Arial" w:cs="Arial"/>
          <w:iCs/>
          <w:snapToGrid w:val="0"/>
          <w:sz w:val="20"/>
          <w:szCs w:val="20"/>
        </w:rPr>
      </w:pPr>
      <w:r w:rsidRPr="00991384">
        <w:rPr>
          <w:rFonts w:ascii="Arial" w:hAnsi="Arial" w:cs="Arial"/>
          <w:iCs/>
          <w:snapToGrid w:val="0"/>
          <w:sz w:val="20"/>
          <w:szCs w:val="20"/>
        </w:rPr>
        <w:t>83PNA</w:t>
      </w:r>
      <w:r w:rsidR="00180EA6" w:rsidRPr="00991384">
        <w:rPr>
          <w:rFonts w:ascii="Arial" w:hAnsi="Arial" w:cs="Arial"/>
          <w:iCs/>
          <w:snapToGrid w:val="0"/>
          <w:sz w:val="20"/>
          <w:szCs w:val="20"/>
        </w:rPr>
        <w:t xml:space="preserve"> </w:t>
      </w:r>
      <w:r w:rsidR="00EF24B2" w:rsidRPr="00991384">
        <w:rPr>
          <w:rFonts w:ascii="Arial" w:hAnsi="Arial" w:cs="Arial"/>
          <w:iCs/>
          <w:snapToGrid w:val="0"/>
          <w:sz w:val="20"/>
          <w:szCs w:val="20"/>
        </w:rPr>
        <w:t xml:space="preserve">Posta Elszámoló Központot működtető intézmény (PEKMI) </w:t>
      </w:r>
      <w:r w:rsidR="00194B8E" w:rsidRPr="00991384">
        <w:rPr>
          <w:rFonts w:ascii="Arial" w:hAnsi="Arial" w:cs="Arial"/>
          <w:b w:val="0"/>
          <w:caps/>
          <w:sz w:val="20"/>
          <w:szCs w:val="20"/>
          <w:lang w:val="en-US" w:eastAsia="en-GB"/>
        </w:rPr>
        <w:t>–</w:t>
      </w:r>
      <w:r w:rsidR="00EF24B2" w:rsidRPr="00991384">
        <w:rPr>
          <w:rFonts w:ascii="Arial" w:hAnsi="Arial" w:cs="Arial"/>
          <w:iCs/>
          <w:snapToGrid w:val="0"/>
          <w:sz w:val="20"/>
          <w:szCs w:val="20"/>
        </w:rPr>
        <w:t xml:space="preserve"> Ügyfélpénzek kezelése</w:t>
      </w:r>
    </w:p>
    <w:p w14:paraId="594CF3B4" w14:textId="77777777" w:rsidR="00440900" w:rsidRPr="00991384" w:rsidRDefault="00440900" w:rsidP="00C55EF5">
      <w:pPr>
        <w:jc w:val="both"/>
        <w:rPr>
          <w:rFonts w:ascii="Arial" w:hAnsi="Arial" w:cs="Arial"/>
          <w:iCs/>
          <w:snapToGrid w:val="0"/>
          <w:sz w:val="20"/>
          <w:szCs w:val="20"/>
        </w:rPr>
      </w:pPr>
    </w:p>
    <w:p w14:paraId="782E332E" w14:textId="77777777" w:rsidR="00180EA6" w:rsidRPr="00991384" w:rsidRDefault="008A01C4" w:rsidP="00C55EF5">
      <w:pPr>
        <w:jc w:val="both"/>
        <w:rPr>
          <w:rFonts w:ascii="Arial" w:hAnsi="Arial" w:cs="Arial"/>
          <w:b/>
          <w:iCs/>
          <w:snapToGrid w:val="0"/>
          <w:sz w:val="20"/>
          <w:szCs w:val="20"/>
        </w:rPr>
      </w:pPr>
      <w:r w:rsidRPr="00991384">
        <w:rPr>
          <w:rFonts w:ascii="Arial" w:hAnsi="Arial" w:cs="Arial"/>
          <w:b/>
          <w:iCs/>
          <w:snapToGrid w:val="0"/>
          <w:sz w:val="20"/>
          <w:szCs w:val="20"/>
        </w:rPr>
        <w:t>83NA tábla</w:t>
      </w:r>
    </w:p>
    <w:p w14:paraId="1F6E670C" w14:textId="77777777" w:rsidR="00A86E6B" w:rsidRPr="00991384" w:rsidRDefault="00A86E6B" w:rsidP="00C55EF5">
      <w:pPr>
        <w:jc w:val="both"/>
        <w:rPr>
          <w:rFonts w:ascii="Arial" w:hAnsi="Arial" w:cs="Arial"/>
          <w:sz w:val="20"/>
          <w:szCs w:val="20"/>
        </w:rPr>
      </w:pPr>
    </w:p>
    <w:p w14:paraId="6973EA3C" w14:textId="77777777" w:rsidR="00E919E7" w:rsidRPr="00991384" w:rsidRDefault="00166E9E" w:rsidP="00C55EF5">
      <w:pPr>
        <w:jc w:val="both"/>
        <w:rPr>
          <w:rFonts w:ascii="Arial" w:hAnsi="Arial" w:cs="Arial"/>
          <w:iCs/>
          <w:snapToGrid w:val="0"/>
          <w:sz w:val="20"/>
          <w:szCs w:val="20"/>
        </w:rPr>
      </w:pPr>
      <w:r w:rsidRPr="00991384">
        <w:rPr>
          <w:rFonts w:ascii="Arial" w:hAnsi="Arial" w:cs="Arial"/>
          <w:iCs/>
          <w:snapToGrid w:val="0"/>
          <w:sz w:val="20"/>
          <w:szCs w:val="20"/>
        </w:rPr>
        <w:t xml:space="preserve">A 83NA </w:t>
      </w:r>
      <w:r w:rsidR="00CB2170"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3D5401" w:rsidRPr="00991384">
        <w:rPr>
          <w:rFonts w:ascii="Arial" w:hAnsi="Arial" w:cs="Arial"/>
          <w:iCs/>
          <w:snapToGrid w:val="0"/>
          <w:sz w:val="20"/>
          <w:szCs w:val="20"/>
        </w:rPr>
        <w:t xml:space="preserve">négy </w:t>
      </w:r>
      <w:r w:rsidRPr="00991384">
        <w:rPr>
          <w:rFonts w:ascii="Arial" w:hAnsi="Arial" w:cs="Arial"/>
          <w:iCs/>
          <w:snapToGrid w:val="0"/>
          <w:sz w:val="20"/>
          <w:szCs w:val="20"/>
        </w:rPr>
        <w:t xml:space="preserve">fő részből áll. Az első blokk az ügyfélpénzek tárgynapi forgalmát tartalmazza </w:t>
      </w:r>
      <w:r w:rsidR="00781548" w:rsidRPr="00991384">
        <w:rPr>
          <w:rFonts w:ascii="Arial" w:hAnsi="Arial" w:cs="Arial"/>
          <w:iCs/>
          <w:snapToGrid w:val="0"/>
          <w:sz w:val="20"/>
          <w:szCs w:val="20"/>
        </w:rPr>
        <w:t>(nyitó állomány, növekedések, csökkenések)</w:t>
      </w:r>
      <w:r w:rsidR="008A01C4" w:rsidRPr="00991384">
        <w:rPr>
          <w:rFonts w:ascii="Arial" w:hAnsi="Arial" w:cs="Arial"/>
          <w:iCs/>
          <w:snapToGrid w:val="0"/>
          <w:sz w:val="20"/>
          <w:szCs w:val="20"/>
        </w:rPr>
        <w:t>.</w:t>
      </w:r>
      <w:r w:rsidR="00781548" w:rsidRPr="00991384">
        <w:rPr>
          <w:rFonts w:ascii="Arial" w:hAnsi="Arial" w:cs="Arial"/>
          <w:iCs/>
          <w:snapToGrid w:val="0"/>
          <w:sz w:val="20"/>
          <w:szCs w:val="20"/>
        </w:rPr>
        <w:t xml:space="preserve"> </w:t>
      </w:r>
      <w:r w:rsidRPr="00991384">
        <w:rPr>
          <w:rFonts w:ascii="Arial" w:hAnsi="Arial" w:cs="Arial"/>
          <w:iCs/>
          <w:snapToGrid w:val="0"/>
          <w:sz w:val="20"/>
          <w:szCs w:val="20"/>
        </w:rPr>
        <w:t>A második blokk tartalmazza az átvett ügyfélpénzek</w:t>
      </w:r>
      <w:r w:rsidR="008F4D5D" w:rsidRPr="00991384">
        <w:rPr>
          <w:rFonts w:ascii="Arial" w:hAnsi="Arial" w:cs="Arial"/>
          <w:iCs/>
          <w:snapToGrid w:val="0"/>
          <w:sz w:val="20"/>
          <w:szCs w:val="20"/>
        </w:rPr>
        <w:t xml:space="preserve">ből a </w:t>
      </w:r>
      <w:r w:rsidRPr="00991384">
        <w:rPr>
          <w:rFonts w:ascii="Arial" w:hAnsi="Arial" w:cs="Arial"/>
          <w:iCs/>
          <w:snapToGrid w:val="0"/>
          <w:sz w:val="20"/>
          <w:szCs w:val="20"/>
        </w:rPr>
        <w:t>tárgynapot követő napon</w:t>
      </w:r>
      <w:r w:rsidR="00740262" w:rsidRPr="00991384">
        <w:rPr>
          <w:rFonts w:ascii="Arial" w:hAnsi="Arial" w:cs="Arial"/>
          <w:iCs/>
          <w:snapToGrid w:val="0"/>
          <w:sz w:val="20"/>
          <w:szCs w:val="20"/>
        </w:rPr>
        <w:t xml:space="preserve"> (T+1) </w:t>
      </w:r>
      <w:r w:rsidR="008F4D5D" w:rsidRPr="00991384">
        <w:rPr>
          <w:rFonts w:ascii="Arial" w:hAnsi="Arial" w:cs="Arial"/>
          <w:iCs/>
          <w:snapToGrid w:val="0"/>
          <w:sz w:val="20"/>
          <w:szCs w:val="20"/>
        </w:rPr>
        <w:t>teljesített kifizetéseket, a harmadik részben pedig a T+1 napon nem teljesített kifizetések kerülnek részletezésre.</w:t>
      </w:r>
      <w:r w:rsidR="00C55EF5" w:rsidRPr="00991384">
        <w:rPr>
          <w:rFonts w:ascii="Arial" w:hAnsi="Arial" w:cs="Arial"/>
          <w:iCs/>
          <w:snapToGrid w:val="0"/>
          <w:sz w:val="20"/>
          <w:szCs w:val="20"/>
        </w:rPr>
        <w:t xml:space="preserve"> Végül a T+1 napon jogszabályi előírásként teljesített elhelyezés kerül bemutatásra, jogcímenkénti bontásban.</w:t>
      </w:r>
      <w:r w:rsidR="00E919E7" w:rsidRPr="00991384">
        <w:rPr>
          <w:rFonts w:ascii="Arial" w:hAnsi="Arial" w:cs="Arial"/>
          <w:iCs/>
          <w:snapToGrid w:val="0"/>
          <w:sz w:val="20"/>
          <w:szCs w:val="20"/>
        </w:rPr>
        <w:t xml:space="preserve"> </w:t>
      </w:r>
    </w:p>
    <w:p w14:paraId="1EEDE673" w14:textId="77777777" w:rsidR="00166E9E" w:rsidRPr="00991384" w:rsidRDefault="00166E9E" w:rsidP="00E66F3B">
      <w:pPr>
        <w:rPr>
          <w:rFonts w:ascii="Arial" w:hAnsi="Arial" w:cs="Arial"/>
          <w:iCs/>
          <w:snapToGrid w:val="0"/>
          <w:sz w:val="20"/>
          <w:szCs w:val="20"/>
        </w:rPr>
      </w:pPr>
    </w:p>
    <w:p w14:paraId="27AE9DC6" w14:textId="77777777" w:rsidR="007A74B2" w:rsidRPr="00991384" w:rsidRDefault="007A74B2" w:rsidP="000554D2">
      <w:pPr>
        <w:jc w:val="both"/>
        <w:rPr>
          <w:rFonts w:ascii="Arial" w:hAnsi="Arial" w:cs="Arial"/>
          <w:iCs/>
          <w:snapToGrid w:val="0"/>
          <w:sz w:val="20"/>
          <w:szCs w:val="20"/>
        </w:rPr>
      </w:pPr>
      <w:r w:rsidRPr="00991384">
        <w:rPr>
          <w:rFonts w:ascii="Arial" w:hAnsi="Arial" w:cs="Arial"/>
          <w:iCs/>
          <w:snapToGrid w:val="0"/>
          <w:sz w:val="20"/>
          <w:szCs w:val="20"/>
        </w:rPr>
        <w:t>A 83NA1 soron</w:t>
      </w:r>
      <w:r w:rsidR="00E3781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kell kimutatni az ügyfélpénzek tárgynapi nyitó egyenlegét, 83NA111 </w:t>
      </w:r>
      <w:r w:rsidR="00EA3F92" w:rsidRPr="00991384">
        <w:rPr>
          <w:rFonts w:ascii="Arial" w:hAnsi="Arial" w:cs="Arial"/>
          <w:iCs/>
          <w:snapToGrid w:val="0"/>
          <w:sz w:val="20"/>
          <w:szCs w:val="20"/>
        </w:rPr>
        <w:t xml:space="preserve">Fizetési műveletekre </w:t>
      </w:r>
      <w:r w:rsidRPr="00991384">
        <w:rPr>
          <w:rFonts w:ascii="Arial" w:hAnsi="Arial" w:cs="Arial"/>
          <w:iCs/>
          <w:snapToGrid w:val="0"/>
          <w:sz w:val="20"/>
          <w:szCs w:val="20"/>
        </w:rPr>
        <w:t>átvett készpénz</w:t>
      </w:r>
      <w:r w:rsidR="00EA3F92" w:rsidRPr="00991384">
        <w:rPr>
          <w:rFonts w:ascii="Arial" w:hAnsi="Arial" w:cs="Arial"/>
          <w:iCs/>
          <w:snapToGrid w:val="0"/>
          <w:sz w:val="20"/>
          <w:szCs w:val="20"/>
        </w:rPr>
        <w:t xml:space="preserve">, </w:t>
      </w:r>
      <w:r w:rsidRPr="00991384">
        <w:rPr>
          <w:rFonts w:ascii="Arial" w:hAnsi="Arial" w:cs="Arial"/>
          <w:iCs/>
          <w:snapToGrid w:val="0"/>
          <w:sz w:val="20"/>
          <w:szCs w:val="20"/>
        </w:rPr>
        <w:t xml:space="preserve">83NA112 </w:t>
      </w:r>
      <w:r w:rsidR="00EA3F92" w:rsidRPr="00991384">
        <w:rPr>
          <w:rFonts w:ascii="Arial" w:hAnsi="Arial" w:cs="Arial"/>
          <w:iCs/>
          <w:snapToGrid w:val="0"/>
          <w:sz w:val="20"/>
          <w:szCs w:val="20"/>
        </w:rPr>
        <w:t xml:space="preserve">Pénzforgalmi szolgáltató által vezetett ügyfélszámlán nyilvántartott összeg és 83NA113 Pénzforgalmi szolgáltató saját pénzforgalmi, letéti, értékpapír- és egyéb számláján </w:t>
      </w:r>
      <w:r w:rsidRPr="00991384">
        <w:rPr>
          <w:rFonts w:ascii="Arial" w:hAnsi="Arial" w:cs="Arial"/>
          <w:iCs/>
          <w:snapToGrid w:val="0"/>
          <w:sz w:val="20"/>
          <w:szCs w:val="20"/>
        </w:rPr>
        <w:t>nyilvántartott összeg szerinti bontásban.</w:t>
      </w:r>
    </w:p>
    <w:p w14:paraId="70E78028" w14:textId="77777777" w:rsidR="00F00FE7" w:rsidRPr="00991384" w:rsidRDefault="00F00FE7" w:rsidP="002A3B17">
      <w:pPr>
        <w:jc w:val="both"/>
        <w:rPr>
          <w:rFonts w:ascii="Arial" w:hAnsi="Arial" w:cs="Arial"/>
          <w:iCs/>
          <w:snapToGrid w:val="0"/>
          <w:sz w:val="20"/>
          <w:szCs w:val="20"/>
        </w:rPr>
      </w:pPr>
    </w:p>
    <w:p w14:paraId="7C2C6674" w14:textId="77777777" w:rsidR="000554D2" w:rsidRPr="00991384" w:rsidRDefault="00E37815" w:rsidP="001E5A09">
      <w:pPr>
        <w:jc w:val="both"/>
        <w:rPr>
          <w:rFonts w:ascii="Arial" w:hAnsi="Arial" w:cs="Arial"/>
          <w:iCs/>
          <w:snapToGrid w:val="0"/>
          <w:sz w:val="20"/>
          <w:szCs w:val="20"/>
        </w:rPr>
      </w:pPr>
      <w:r w:rsidRPr="00991384">
        <w:rPr>
          <w:rFonts w:ascii="Arial" w:hAnsi="Arial" w:cs="Arial"/>
          <w:iCs/>
          <w:snapToGrid w:val="0"/>
          <w:sz w:val="20"/>
          <w:szCs w:val="20"/>
        </w:rPr>
        <w:lastRenderedPageBreak/>
        <w:t>A</w:t>
      </w:r>
      <w:r w:rsidR="000554D2" w:rsidRPr="00991384">
        <w:rPr>
          <w:rFonts w:ascii="Arial" w:hAnsi="Arial" w:cs="Arial"/>
          <w:iCs/>
          <w:snapToGrid w:val="0"/>
          <w:sz w:val="20"/>
          <w:szCs w:val="20"/>
        </w:rPr>
        <w:t xml:space="preserve"> pénzforgalmi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32796E" w:rsidRPr="00991384">
        <w:rPr>
          <w:rFonts w:ascii="Arial" w:hAnsi="Arial" w:cs="Arial"/>
          <w:iCs/>
          <w:snapToGrid w:val="0"/>
          <w:sz w:val="20"/>
          <w:szCs w:val="20"/>
        </w:rPr>
        <w:t>-</w:t>
      </w:r>
      <w:r w:rsidRPr="00991384">
        <w:rPr>
          <w:rFonts w:ascii="Arial" w:hAnsi="Arial" w:cs="Arial"/>
          <w:iCs/>
          <w:snapToGrid w:val="0"/>
          <w:sz w:val="20"/>
          <w:szCs w:val="20"/>
        </w:rPr>
        <w:t xml:space="preserve">a alapján mindenkor biztosítani kell az ügyfélpénzek pontos, elkülönített kezelését, valamint azt, hogy </w:t>
      </w:r>
      <w:r w:rsidR="008C7359" w:rsidRPr="00991384">
        <w:rPr>
          <w:rFonts w:ascii="Arial" w:hAnsi="Arial" w:cs="Arial"/>
          <w:iCs/>
          <w:snapToGrid w:val="0"/>
          <w:sz w:val="20"/>
          <w:szCs w:val="20"/>
        </w:rPr>
        <w:t>amennyiben a pénzforgalmi intéz</w:t>
      </w:r>
      <w:r w:rsidR="00781548" w:rsidRPr="00991384">
        <w:rPr>
          <w:rFonts w:ascii="Arial" w:hAnsi="Arial" w:cs="Arial"/>
          <w:iCs/>
          <w:snapToGrid w:val="0"/>
          <w:sz w:val="20"/>
          <w:szCs w:val="20"/>
        </w:rPr>
        <w:t>m</w:t>
      </w:r>
      <w:r w:rsidR="008C7359" w:rsidRPr="00991384">
        <w:rPr>
          <w:rFonts w:ascii="Arial" w:hAnsi="Arial" w:cs="Arial"/>
          <w:iCs/>
          <w:snapToGrid w:val="0"/>
          <w:sz w:val="20"/>
          <w:szCs w:val="20"/>
        </w:rPr>
        <w:t xml:space="preserve">ény </w:t>
      </w:r>
      <w:r w:rsidRPr="00991384">
        <w:rPr>
          <w:rFonts w:ascii="Arial" w:hAnsi="Arial" w:cs="Arial"/>
          <w:iCs/>
          <w:snapToGrid w:val="0"/>
          <w:sz w:val="20"/>
          <w:szCs w:val="20"/>
        </w:rPr>
        <w:t>az átvett pénzeszközt az átvételt követő munkanap végéig</w:t>
      </w:r>
      <w:r w:rsidR="00CC6FD6" w:rsidRPr="00991384">
        <w:rPr>
          <w:rFonts w:ascii="Arial" w:hAnsi="Arial" w:cs="Arial"/>
          <w:iCs/>
          <w:snapToGrid w:val="0"/>
          <w:sz w:val="20"/>
          <w:szCs w:val="20"/>
        </w:rPr>
        <w:t xml:space="preserve"> nem utalja át egy másik pénzforgalmi szolgáltatóhoz, vagy nem fizeti ki a kedvezményezettnek, akkor a pénzeszközt letéti számlára vagy pedig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CC6FD6" w:rsidRPr="00991384">
        <w:rPr>
          <w:rFonts w:ascii="Arial" w:hAnsi="Arial" w:cs="Arial"/>
          <w:iCs/>
          <w:snapToGrid w:val="0"/>
          <w:sz w:val="20"/>
          <w:szCs w:val="20"/>
        </w:rPr>
        <w:t>a szerinti 0</w:t>
      </w:r>
      <w:r w:rsidR="005259A7" w:rsidRPr="00991384">
        <w:rPr>
          <w:rFonts w:ascii="Arial" w:hAnsi="Arial" w:cs="Arial"/>
          <w:iCs/>
          <w:snapToGrid w:val="0"/>
          <w:sz w:val="20"/>
          <w:szCs w:val="20"/>
        </w:rPr>
        <w:t xml:space="preserve"> (nulla) </w:t>
      </w:r>
      <w:r w:rsidR="0088796F" w:rsidRPr="00991384">
        <w:rPr>
          <w:rFonts w:ascii="Arial" w:hAnsi="Arial" w:cs="Arial"/>
          <w:iCs/>
          <w:snapToGrid w:val="0"/>
          <w:sz w:val="20"/>
          <w:szCs w:val="20"/>
        </w:rPr>
        <w:t>%</w:t>
      </w:r>
      <w:r w:rsidR="004C38DD" w:rsidRPr="00991384">
        <w:rPr>
          <w:rFonts w:ascii="Arial" w:hAnsi="Arial" w:cs="Arial"/>
          <w:iCs/>
          <w:snapToGrid w:val="0"/>
          <w:sz w:val="20"/>
          <w:szCs w:val="20"/>
        </w:rPr>
        <w:t>-os</w:t>
      </w:r>
      <w:r w:rsidR="00CC6FD6" w:rsidRPr="00991384">
        <w:rPr>
          <w:rFonts w:ascii="Arial" w:hAnsi="Arial" w:cs="Arial"/>
          <w:iCs/>
          <w:snapToGrid w:val="0"/>
          <w:sz w:val="20"/>
          <w:szCs w:val="20"/>
        </w:rPr>
        <w:t xml:space="preserve"> súlyozású eszközbe</w:t>
      </w:r>
      <w:r w:rsidRPr="00991384">
        <w:rPr>
          <w:rFonts w:ascii="Arial" w:hAnsi="Arial" w:cs="Arial"/>
          <w:iCs/>
          <w:snapToGrid w:val="0"/>
          <w:sz w:val="20"/>
          <w:szCs w:val="20"/>
        </w:rPr>
        <w:t xml:space="preserve"> </w:t>
      </w:r>
      <w:r w:rsidR="00CC6FD6" w:rsidRPr="00991384">
        <w:rPr>
          <w:rFonts w:ascii="Arial" w:hAnsi="Arial" w:cs="Arial"/>
          <w:iCs/>
          <w:snapToGrid w:val="0"/>
          <w:sz w:val="20"/>
          <w:szCs w:val="20"/>
        </w:rPr>
        <w:t>kell elhelyezni</w:t>
      </w:r>
      <w:r w:rsidR="00BF468B" w:rsidRPr="00991384">
        <w:rPr>
          <w:rFonts w:ascii="Arial" w:hAnsi="Arial" w:cs="Arial"/>
          <w:iCs/>
          <w:snapToGrid w:val="0"/>
          <w:sz w:val="20"/>
          <w:szCs w:val="20"/>
        </w:rPr>
        <w:t>e</w:t>
      </w:r>
      <w:r w:rsidR="00CC6FD6" w:rsidRPr="00991384">
        <w:rPr>
          <w:rFonts w:ascii="Arial" w:hAnsi="Arial" w:cs="Arial"/>
          <w:iCs/>
          <w:snapToGrid w:val="0"/>
          <w:sz w:val="20"/>
          <w:szCs w:val="20"/>
        </w:rPr>
        <w:t xml:space="preserve">. </w:t>
      </w:r>
      <w:r w:rsidR="00310AC1" w:rsidRPr="00991384">
        <w:rPr>
          <w:rFonts w:ascii="Arial" w:hAnsi="Arial" w:cs="Arial"/>
          <w:iCs/>
          <w:snapToGrid w:val="0"/>
          <w:sz w:val="20"/>
          <w:szCs w:val="20"/>
        </w:rPr>
        <w:t xml:space="preserve">Ennek megfelelően </w:t>
      </w:r>
      <w:r w:rsidRPr="00991384">
        <w:rPr>
          <w:rFonts w:ascii="Arial" w:hAnsi="Arial" w:cs="Arial"/>
          <w:iCs/>
          <w:snapToGrid w:val="0"/>
          <w:sz w:val="20"/>
          <w:szCs w:val="20"/>
        </w:rPr>
        <w:t>a 83NA1 sorból elkülönítetten kell szerepeltetni az ügyfélpénzeket, külön a letéti számlán</w:t>
      </w:r>
      <w:r w:rsidR="00310AC1" w:rsidRPr="00991384">
        <w:rPr>
          <w:rFonts w:ascii="Arial" w:hAnsi="Arial" w:cs="Arial"/>
          <w:iCs/>
          <w:snapToGrid w:val="0"/>
          <w:sz w:val="20"/>
          <w:szCs w:val="20"/>
        </w:rPr>
        <w:t xml:space="preserve"> elhelyezett összeget (83NA1211), valamint </w:t>
      </w:r>
      <w:r w:rsidRPr="00991384">
        <w:rPr>
          <w:rFonts w:ascii="Arial" w:hAnsi="Arial" w:cs="Arial"/>
          <w:iCs/>
          <w:snapToGrid w:val="0"/>
          <w:sz w:val="20"/>
          <w:szCs w:val="20"/>
        </w:rPr>
        <w:t xml:space="preserve">külön a 0 </w:t>
      </w:r>
      <w:r w:rsidR="005259A7" w:rsidRPr="00991384">
        <w:rPr>
          <w:rFonts w:ascii="Arial" w:hAnsi="Arial" w:cs="Arial"/>
          <w:iCs/>
          <w:snapToGrid w:val="0"/>
          <w:sz w:val="20"/>
          <w:szCs w:val="20"/>
        </w:rPr>
        <w:t xml:space="preserve">(nulla) </w:t>
      </w:r>
      <w:r w:rsidRPr="00991384">
        <w:rPr>
          <w:rFonts w:ascii="Arial" w:hAnsi="Arial" w:cs="Arial"/>
          <w:iCs/>
          <w:snapToGrid w:val="0"/>
          <w:sz w:val="20"/>
          <w:szCs w:val="20"/>
        </w:rPr>
        <w:t>%-os súlyozású kitettségek</w:t>
      </w:r>
      <w:r w:rsidR="00310AC1" w:rsidRPr="00991384">
        <w:rPr>
          <w:rFonts w:ascii="Arial" w:hAnsi="Arial" w:cs="Arial"/>
          <w:iCs/>
          <w:snapToGrid w:val="0"/>
          <w:sz w:val="20"/>
          <w:szCs w:val="20"/>
        </w:rPr>
        <w:t>nek minősülő eszközben történt befektetéseket.</w:t>
      </w:r>
    </w:p>
    <w:p w14:paraId="4E636DF2" w14:textId="77777777" w:rsidR="00A33DF5" w:rsidRPr="00991384" w:rsidRDefault="00A33DF5" w:rsidP="001E5A09">
      <w:pPr>
        <w:jc w:val="both"/>
        <w:rPr>
          <w:rFonts w:ascii="Arial" w:hAnsi="Arial" w:cs="Arial"/>
          <w:iCs/>
          <w:snapToGrid w:val="0"/>
          <w:sz w:val="20"/>
          <w:szCs w:val="20"/>
        </w:rPr>
      </w:pPr>
      <w:r w:rsidRPr="00991384">
        <w:rPr>
          <w:rFonts w:ascii="Arial" w:hAnsi="Arial" w:cs="Arial"/>
          <w:iCs/>
          <w:snapToGrid w:val="0"/>
          <w:sz w:val="20"/>
          <w:szCs w:val="20"/>
        </w:rPr>
        <w:t>A 83NA122 soron kell szerepeltetni a</w:t>
      </w:r>
      <w:r w:rsidR="007C5ECF"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7C5ECF" w:rsidRPr="00991384">
        <w:rPr>
          <w:rFonts w:ascii="Arial" w:hAnsi="Arial" w:cs="Arial"/>
          <w:iCs/>
          <w:snapToGrid w:val="0"/>
          <w:sz w:val="20"/>
          <w:szCs w:val="20"/>
        </w:rPr>
        <w:t xml:space="preserve"> </w:t>
      </w:r>
      <w:r w:rsidRPr="00991384">
        <w:rPr>
          <w:rFonts w:ascii="Arial" w:hAnsi="Arial" w:cs="Arial"/>
          <w:iCs/>
          <w:snapToGrid w:val="0"/>
          <w:sz w:val="20"/>
          <w:szCs w:val="20"/>
        </w:rPr>
        <w:t>pénztárában, fizetési számláján, egyéb eszközben (úton lévő) tételeket.</w:t>
      </w:r>
    </w:p>
    <w:p w14:paraId="577DB5DA" w14:textId="77777777" w:rsidR="00197B34" w:rsidRPr="00991384" w:rsidRDefault="005956A2"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83NA2 soron kell szerepeltetni az ügyfélpénz növekedésével járó, a 83NA3 soron az </w:t>
      </w:r>
      <w:r w:rsidR="00D81E00" w:rsidRPr="00991384">
        <w:rPr>
          <w:rFonts w:ascii="Arial" w:hAnsi="Arial" w:cs="Arial"/>
          <w:iCs/>
          <w:snapToGrid w:val="0"/>
          <w:sz w:val="20"/>
          <w:szCs w:val="20"/>
        </w:rPr>
        <w:t>ü</w:t>
      </w:r>
      <w:r w:rsidRPr="00991384">
        <w:rPr>
          <w:rFonts w:ascii="Arial" w:hAnsi="Arial" w:cs="Arial"/>
          <w:iCs/>
          <w:snapToGrid w:val="0"/>
          <w:sz w:val="20"/>
          <w:szCs w:val="20"/>
        </w:rPr>
        <w:t xml:space="preserve">gyfélpénz csökkenésével járó tranzakciókat, </w:t>
      </w:r>
      <w:r w:rsidR="00343A88" w:rsidRPr="00991384">
        <w:rPr>
          <w:rFonts w:ascii="Arial" w:hAnsi="Arial" w:cs="Arial"/>
          <w:iCs/>
          <w:snapToGrid w:val="0"/>
          <w:sz w:val="20"/>
          <w:szCs w:val="20"/>
        </w:rPr>
        <w:t xml:space="preserve">a táblában </w:t>
      </w:r>
      <w:r w:rsidRPr="00991384">
        <w:rPr>
          <w:rFonts w:ascii="Arial" w:hAnsi="Arial" w:cs="Arial"/>
          <w:iCs/>
          <w:snapToGrid w:val="0"/>
          <w:sz w:val="20"/>
          <w:szCs w:val="20"/>
        </w:rPr>
        <w:t>részletez</w:t>
      </w:r>
      <w:r w:rsidR="00343A88" w:rsidRPr="00991384">
        <w:rPr>
          <w:rFonts w:ascii="Arial" w:hAnsi="Arial" w:cs="Arial"/>
          <w:iCs/>
          <w:snapToGrid w:val="0"/>
          <w:sz w:val="20"/>
          <w:szCs w:val="20"/>
        </w:rPr>
        <w:t>ettek szerinti bontásban.</w:t>
      </w:r>
      <w:r w:rsidRPr="00991384">
        <w:rPr>
          <w:rFonts w:ascii="Arial" w:hAnsi="Arial" w:cs="Arial"/>
          <w:iCs/>
          <w:snapToGrid w:val="0"/>
          <w:sz w:val="20"/>
          <w:szCs w:val="20"/>
        </w:rPr>
        <w:t xml:space="preserve"> </w:t>
      </w:r>
    </w:p>
    <w:p w14:paraId="0CB65D57" w14:textId="77777777" w:rsidR="00166E9E" w:rsidRPr="00991384" w:rsidRDefault="00FE4490" w:rsidP="001E5A09">
      <w:pPr>
        <w:jc w:val="both"/>
        <w:rPr>
          <w:rFonts w:ascii="Arial" w:hAnsi="Arial" w:cs="Arial"/>
          <w:iCs/>
          <w:snapToGrid w:val="0"/>
          <w:sz w:val="20"/>
          <w:szCs w:val="20"/>
        </w:rPr>
      </w:pPr>
      <w:r w:rsidRPr="00991384">
        <w:rPr>
          <w:rFonts w:ascii="Arial" w:hAnsi="Arial" w:cs="Arial"/>
          <w:iCs/>
          <w:snapToGrid w:val="0"/>
          <w:sz w:val="20"/>
          <w:szCs w:val="20"/>
        </w:rPr>
        <w:t xml:space="preserve">83NA4 sor tartalmazza az Ügyfélpénzek tárgynapi záró egyenlegét, készpénz </w:t>
      </w:r>
      <w:r w:rsidR="002B1F4A" w:rsidRPr="00991384">
        <w:rPr>
          <w:rFonts w:ascii="Arial" w:hAnsi="Arial" w:cs="Arial"/>
          <w:iCs/>
          <w:snapToGrid w:val="0"/>
          <w:sz w:val="20"/>
          <w:szCs w:val="20"/>
        </w:rPr>
        <w:t>ügyfél-számlapénz, továbbá a</w:t>
      </w:r>
      <w:r w:rsidR="00456A8C"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2B1F4A" w:rsidRPr="00991384">
        <w:rPr>
          <w:rFonts w:ascii="Arial" w:hAnsi="Arial" w:cs="Arial"/>
          <w:iCs/>
          <w:snapToGrid w:val="0"/>
          <w:sz w:val="20"/>
          <w:szCs w:val="20"/>
        </w:rPr>
        <w:t xml:space="preserve"> saját pénzforgalmi- és egyéb </w:t>
      </w:r>
      <w:r w:rsidRPr="00991384">
        <w:rPr>
          <w:rFonts w:ascii="Arial" w:hAnsi="Arial" w:cs="Arial"/>
          <w:iCs/>
          <w:snapToGrid w:val="0"/>
          <w:sz w:val="20"/>
          <w:szCs w:val="20"/>
        </w:rPr>
        <w:t>száml</w:t>
      </w:r>
      <w:r w:rsidR="002B1F4A" w:rsidRPr="00991384">
        <w:rPr>
          <w:rFonts w:ascii="Arial" w:hAnsi="Arial" w:cs="Arial"/>
          <w:iCs/>
          <w:snapToGrid w:val="0"/>
          <w:sz w:val="20"/>
          <w:szCs w:val="20"/>
        </w:rPr>
        <w:t>áján nyilvántartott összeg</w:t>
      </w:r>
      <w:r w:rsidRPr="00991384">
        <w:rPr>
          <w:rFonts w:ascii="Arial" w:hAnsi="Arial" w:cs="Arial"/>
          <w:iCs/>
          <w:snapToGrid w:val="0"/>
          <w:sz w:val="20"/>
          <w:szCs w:val="20"/>
        </w:rPr>
        <w:t xml:space="preserve"> </w:t>
      </w:r>
      <w:r w:rsidR="00AD3D71" w:rsidRPr="00991384">
        <w:rPr>
          <w:rFonts w:ascii="Arial" w:hAnsi="Arial" w:cs="Arial"/>
          <w:iCs/>
          <w:snapToGrid w:val="0"/>
          <w:sz w:val="20"/>
          <w:szCs w:val="20"/>
        </w:rPr>
        <w:t xml:space="preserve">szerinti </w:t>
      </w:r>
      <w:r w:rsidRPr="00991384">
        <w:rPr>
          <w:rFonts w:ascii="Arial" w:hAnsi="Arial" w:cs="Arial"/>
          <w:iCs/>
          <w:snapToGrid w:val="0"/>
          <w:sz w:val="20"/>
          <w:szCs w:val="20"/>
        </w:rPr>
        <w:t>bontásban.</w:t>
      </w:r>
    </w:p>
    <w:p w14:paraId="4B2790B8" w14:textId="77777777" w:rsidR="006B112A" w:rsidRPr="00991384" w:rsidRDefault="006B112A" w:rsidP="00E66F3B">
      <w:pPr>
        <w:rPr>
          <w:rFonts w:ascii="Arial" w:hAnsi="Arial" w:cs="Arial"/>
          <w:iCs/>
          <w:snapToGrid w:val="0"/>
          <w:sz w:val="20"/>
          <w:szCs w:val="20"/>
        </w:rPr>
      </w:pPr>
    </w:p>
    <w:p w14:paraId="47E7D2F0" w14:textId="77777777" w:rsidR="00166E9E" w:rsidRPr="00991384" w:rsidRDefault="00AD3D71"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83NA51 </w:t>
      </w:r>
      <w:r w:rsidR="00B332B5" w:rsidRPr="00991384">
        <w:rPr>
          <w:rFonts w:ascii="Arial" w:hAnsi="Arial" w:cs="Arial"/>
          <w:iCs/>
          <w:snapToGrid w:val="0"/>
          <w:sz w:val="20"/>
          <w:szCs w:val="20"/>
        </w:rPr>
        <w:t>soron kell szerepeltetni a</w:t>
      </w:r>
      <w:r w:rsidR="00EA3F92" w:rsidRPr="00991384">
        <w:rPr>
          <w:rFonts w:ascii="Arial" w:hAnsi="Arial" w:cs="Arial"/>
          <w:iCs/>
          <w:snapToGrid w:val="0"/>
          <w:sz w:val="20"/>
          <w:szCs w:val="20"/>
        </w:rPr>
        <w:t xml:space="preserve"> Fizetési műveletekre á</w:t>
      </w:r>
      <w:r w:rsidR="00B332B5" w:rsidRPr="00991384">
        <w:rPr>
          <w:rFonts w:ascii="Arial" w:hAnsi="Arial" w:cs="Arial"/>
          <w:iCs/>
          <w:snapToGrid w:val="0"/>
          <w:sz w:val="20"/>
          <w:szCs w:val="20"/>
        </w:rPr>
        <w:t>tvett pénzeszközből tárgynapot követő</w:t>
      </w:r>
      <w:r w:rsidR="00740262" w:rsidRPr="00991384">
        <w:rPr>
          <w:rFonts w:ascii="Arial" w:hAnsi="Arial" w:cs="Arial"/>
          <w:iCs/>
          <w:snapToGrid w:val="0"/>
          <w:sz w:val="20"/>
          <w:szCs w:val="20"/>
        </w:rPr>
        <w:t xml:space="preserve"> </w:t>
      </w:r>
      <w:r w:rsidR="00B332B5" w:rsidRPr="00991384">
        <w:rPr>
          <w:rFonts w:ascii="Arial" w:hAnsi="Arial" w:cs="Arial"/>
          <w:iCs/>
          <w:snapToGrid w:val="0"/>
          <w:sz w:val="20"/>
          <w:szCs w:val="20"/>
        </w:rPr>
        <w:t>munkanapon</w:t>
      </w:r>
      <w:r w:rsidR="00740262" w:rsidRPr="00991384">
        <w:rPr>
          <w:rFonts w:ascii="Arial" w:hAnsi="Arial" w:cs="Arial"/>
          <w:iCs/>
          <w:snapToGrid w:val="0"/>
          <w:sz w:val="20"/>
          <w:szCs w:val="20"/>
        </w:rPr>
        <w:t xml:space="preserve"> (T+1) </w:t>
      </w:r>
      <w:r w:rsidR="00B332B5" w:rsidRPr="00991384">
        <w:rPr>
          <w:rFonts w:ascii="Arial" w:hAnsi="Arial" w:cs="Arial"/>
          <w:iCs/>
          <w:snapToGrid w:val="0"/>
          <w:sz w:val="20"/>
          <w:szCs w:val="20"/>
        </w:rPr>
        <w:t xml:space="preserve">teljesített kifizetéseket, </w:t>
      </w:r>
      <w:r w:rsidRPr="00991384">
        <w:rPr>
          <w:rFonts w:ascii="Arial" w:hAnsi="Arial" w:cs="Arial"/>
          <w:iCs/>
          <w:snapToGrid w:val="0"/>
          <w:sz w:val="20"/>
          <w:szCs w:val="20"/>
        </w:rPr>
        <w:t>a 83NA52 sor</w:t>
      </w:r>
      <w:r w:rsidR="00B332B5" w:rsidRPr="00991384">
        <w:rPr>
          <w:rFonts w:ascii="Arial" w:hAnsi="Arial" w:cs="Arial"/>
          <w:iCs/>
          <w:snapToGrid w:val="0"/>
          <w:sz w:val="20"/>
          <w:szCs w:val="20"/>
        </w:rPr>
        <w:t>on pedig a T+1 napon nem teljesített kifizetéseket, a tábla szerinti bontásban.</w:t>
      </w:r>
      <w:r w:rsidRPr="00991384">
        <w:rPr>
          <w:rFonts w:ascii="Arial" w:hAnsi="Arial" w:cs="Arial"/>
          <w:iCs/>
          <w:snapToGrid w:val="0"/>
          <w:sz w:val="20"/>
          <w:szCs w:val="20"/>
        </w:rPr>
        <w:t xml:space="preserve"> </w:t>
      </w:r>
    </w:p>
    <w:p w14:paraId="239410D7" w14:textId="77777777" w:rsidR="00166E9E" w:rsidRPr="00991384" w:rsidRDefault="00B332B5" w:rsidP="001E5A09">
      <w:pPr>
        <w:jc w:val="both"/>
        <w:rPr>
          <w:rFonts w:ascii="Arial" w:hAnsi="Arial" w:cs="Arial"/>
          <w:iCs/>
          <w:snapToGrid w:val="0"/>
          <w:sz w:val="20"/>
          <w:szCs w:val="20"/>
        </w:rPr>
      </w:pPr>
      <w:r w:rsidRPr="00991384">
        <w:rPr>
          <w:rFonts w:ascii="Arial" w:hAnsi="Arial" w:cs="Arial"/>
          <w:iCs/>
          <w:snapToGrid w:val="0"/>
          <w:sz w:val="20"/>
          <w:szCs w:val="20"/>
        </w:rPr>
        <w:t>A 83NA</w:t>
      </w:r>
      <w:r w:rsidR="00292BC0" w:rsidRPr="00991384">
        <w:rPr>
          <w:rFonts w:ascii="Arial" w:hAnsi="Arial" w:cs="Arial"/>
          <w:iCs/>
          <w:snapToGrid w:val="0"/>
          <w:sz w:val="20"/>
          <w:szCs w:val="20"/>
        </w:rPr>
        <w:t>512 kifizetések ügyfél fizetési számlájáról sorban ki kell mutatni az ügyfél számlájával szemben benyújtott terhelések összegét is.</w:t>
      </w:r>
      <w:r w:rsidR="009D3514" w:rsidRPr="00991384">
        <w:rPr>
          <w:rFonts w:ascii="Arial" w:hAnsi="Arial" w:cs="Arial"/>
          <w:iCs/>
          <w:snapToGrid w:val="0"/>
          <w:sz w:val="20"/>
          <w:szCs w:val="20"/>
        </w:rPr>
        <w:t xml:space="preserve"> (hatósági átutalás, átutalási végzés)</w:t>
      </w:r>
    </w:p>
    <w:p w14:paraId="0256BECF" w14:textId="77777777" w:rsidR="00D769A6" w:rsidRPr="00991384" w:rsidRDefault="00716786" w:rsidP="00EE6121">
      <w:pPr>
        <w:jc w:val="both"/>
        <w:rPr>
          <w:rFonts w:ascii="Arial" w:hAnsi="Arial" w:cs="Arial"/>
          <w:iCs/>
          <w:snapToGrid w:val="0"/>
          <w:sz w:val="20"/>
          <w:szCs w:val="20"/>
        </w:rPr>
      </w:pPr>
      <w:r w:rsidRPr="00991384">
        <w:rPr>
          <w:rFonts w:ascii="Arial" w:hAnsi="Arial" w:cs="Arial"/>
          <w:iCs/>
          <w:snapToGrid w:val="0"/>
          <w:sz w:val="20"/>
          <w:szCs w:val="20"/>
        </w:rPr>
        <w:t xml:space="preserve">A 83NA52 soron szereplő </w:t>
      </w:r>
      <w:r w:rsidR="00D769A6" w:rsidRPr="00991384">
        <w:rPr>
          <w:rFonts w:ascii="Arial" w:hAnsi="Arial" w:cs="Arial"/>
          <w:iCs/>
          <w:snapToGrid w:val="0"/>
          <w:sz w:val="20"/>
          <w:szCs w:val="20"/>
        </w:rPr>
        <w:t xml:space="preserve">összeggel kapcsolatban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D769A6" w:rsidRPr="00991384">
        <w:rPr>
          <w:rFonts w:ascii="Arial" w:hAnsi="Arial" w:cs="Arial"/>
          <w:iCs/>
          <w:snapToGrid w:val="0"/>
          <w:sz w:val="20"/>
          <w:szCs w:val="20"/>
        </w:rPr>
        <w:t xml:space="preserve"> 46. § (3) bekezdése </w:t>
      </w:r>
      <w:r w:rsidR="00EE6121" w:rsidRPr="00991384">
        <w:rPr>
          <w:rFonts w:ascii="Arial" w:hAnsi="Arial" w:cs="Arial"/>
          <w:iCs/>
          <w:snapToGrid w:val="0"/>
          <w:sz w:val="20"/>
          <w:szCs w:val="20"/>
        </w:rPr>
        <w:t>az irányadó.</w:t>
      </w:r>
    </w:p>
    <w:p w14:paraId="54E2AF3D" w14:textId="77777777" w:rsidR="00166E9E" w:rsidRPr="00991384" w:rsidRDefault="00135CEA" w:rsidP="00D769A6">
      <w:pPr>
        <w:jc w:val="both"/>
        <w:rPr>
          <w:rFonts w:ascii="Arial" w:hAnsi="Arial" w:cs="Arial"/>
          <w:iCs/>
          <w:snapToGrid w:val="0"/>
          <w:sz w:val="20"/>
          <w:szCs w:val="20"/>
        </w:rPr>
      </w:pPr>
      <w:r w:rsidRPr="00991384">
        <w:rPr>
          <w:rFonts w:ascii="Arial" w:hAnsi="Arial" w:cs="Arial"/>
          <w:iCs/>
          <w:snapToGrid w:val="0"/>
          <w:sz w:val="20"/>
          <w:szCs w:val="20"/>
        </w:rPr>
        <w:t>A 83NA6 Jogszabályi előírás alapján teljesített elhelyezés sor</w:t>
      </w:r>
      <w:r w:rsidR="00F34AAA" w:rsidRPr="00991384">
        <w:rPr>
          <w:rFonts w:ascii="Arial" w:hAnsi="Arial" w:cs="Arial"/>
          <w:iCs/>
          <w:snapToGrid w:val="0"/>
          <w:sz w:val="20"/>
          <w:szCs w:val="20"/>
        </w:rPr>
        <w:t>ban az Fszt. 46. § (3) bekezdése alapján elkülönített letéti számlán elhelyezett összeget</w:t>
      </w:r>
      <w:r w:rsidR="00175366" w:rsidRPr="00991384">
        <w:rPr>
          <w:rFonts w:ascii="Arial" w:hAnsi="Arial" w:cs="Arial"/>
          <w:iCs/>
          <w:snapToGrid w:val="0"/>
          <w:sz w:val="20"/>
          <w:szCs w:val="20"/>
        </w:rPr>
        <w:t xml:space="preserve"> (83NA61)</w:t>
      </w:r>
      <w:r w:rsidR="00F34AAA" w:rsidRPr="00991384">
        <w:rPr>
          <w:rFonts w:ascii="Arial" w:hAnsi="Arial" w:cs="Arial"/>
          <w:iCs/>
          <w:snapToGrid w:val="0"/>
          <w:sz w:val="20"/>
          <w:szCs w:val="20"/>
        </w:rPr>
        <w:t>, a 0%-os kockázati súlyú kitettségnek minősülő eszközben történt befektetés összegét</w:t>
      </w:r>
      <w:r w:rsidR="00175366" w:rsidRPr="00991384">
        <w:rPr>
          <w:rFonts w:ascii="Arial" w:hAnsi="Arial" w:cs="Arial"/>
          <w:iCs/>
          <w:snapToGrid w:val="0"/>
          <w:sz w:val="20"/>
          <w:szCs w:val="20"/>
        </w:rPr>
        <w:t xml:space="preserve"> (83NA62)</w:t>
      </w:r>
      <w:r w:rsidR="00F34AAA" w:rsidRPr="00991384">
        <w:rPr>
          <w:rFonts w:ascii="Arial" w:hAnsi="Arial" w:cs="Arial"/>
          <w:iCs/>
          <w:snapToGrid w:val="0"/>
          <w:sz w:val="20"/>
          <w:szCs w:val="20"/>
        </w:rPr>
        <w:t>, valamint a bankgaranciával- vagy kezesi biztosítási szerződés alapján biztosított összeget</w:t>
      </w:r>
      <w:r w:rsidR="00175366" w:rsidRPr="00991384">
        <w:rPr>
          <w:rFonts w:ascii="Arial" w:hAnsi="Arial" w:cs="Arial"/>
          <w:iCs/>
          <w:snapToGrid w:val="0"/>
          <w:sz w:val="20"/>
          <w:szCs w:val="20"/>
        </w:rPr>
        <w:t xml:space="preserve"> (83NA63)</w:t>
      </w:r>
      <w:r w:rsidR="00F34AAA" w:rsidRPr="00991384">
        <w:rPr>
          <w:rFonts w:ascii="Arial" w:hAnsi="Arial" w:cs="Arial"/>
          <w:iCs/>
          <w:snapToGrid w:val="0"/>
          <w:sz w:val="20"/>
          <w:szCs w:val="20"/>
        </w:rPr>
        <w:t xml:space="preserve"> kell szerepeltetni</w:t>
      </w:r>
      <w:r w:rsidRPr="00991384">
        <w:rPr>
          <w:rFonts w:ascii="Arial" w:hAnsi="Arial" w:cs="Arial"/>
          <w:iCs/>
          <w:snapToGrid w:val="0"/>
          <w:sz w:val="20"/>
          <w:szCs w:val="20"/>
        </w:rPr>
        <w:t>.</w:t>
      </w:r>
    </w:p>
    <w:p w14:paraId="17699F2A" w14:textId="77777777" w:rsidR="00180EA6" w:rsidRPr="00991384" w:rsidRDefault="00180EA6" w:rsidP="00135CEA">
      <w:pPr>
        <w:jc w:val="both"/>
        <w:rPr>
          <w:rFonts w:ascii="Arial" w:hAnsi="Arial" w:cs="Arial"/>
          <w:sz w:val="20"/>
          <w:szCs w:val="20"/>
        </w:rPr>
      </w:pPr>
    </w:p>
    <w:p w14:paraId="4A0BDD3B" w14:textId="77777777" w:rsidR="008A01C4" w:rsidRPr="00991384" w:rsidRDefault="008A01C4" w:rsidP="00135CEA">
      <w:pPr>
        <w:jc w:val="both"/>
        <w:rPr>
          <w:rFonts w:ascii="Arial" w:hAnsi="Arial" w:cs="Arial"/>
          <w:b/>
          <w:iCs/>
          <w:snapToGrid w:val="0"/>
          <w:sz w:val="20"/>
          <w:szCs w:val="20"/>
        </w:rPr>
      </w:pPr>
      <w:r w:rsidRPr="00991384">
        <w:rPr>
          <w:rFonts w:ascii="Arial" w:hAnsi="Arial" w:cs="Arial"/>
          <w:b/>
          <w:iCs/>
          <w:snapToGrid w:val="0"/>
          <w:sz w:val="20"/>
          <w:szCs w:val="20"/>
        </w:rPr>
        <w:t>83ENA tábla</w:t>
      </w:r>
    </w:p>
    <w:p w14:paraId="44330B82" w14:textId="77777777" w:rsidR="008A01C4" w:rsidRPr="00991384" w:rsidRDefault="008A01C4" w:rsidP="008A01C4">
      <w:pPr>
        <w:jc w:val="both"/>
        <w:rPr>
          <w:rFonts w:ascii="Arial" w:hAnsi="Arial" w:cs="Arial"/>
          <w:iCs/>
          <w:snapToGrid w:val="0"/>
          <w:sz w:val="20"/>
          <w:szCs w:val="20"/>
        </w:rPr>
      </w:pPr>
    </w:p>
    <w:p w14:paraId="754D435B" w14:textId="77777777" w:rsidR="00935F14"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Az elektronikuspénz-kibocsátó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w:t>
      </w:r>
      <w:r w:rsidRPr="00991384">
        <w:rPr>
          <w:rFonts w:ascii="Arial" w:hAnsi="Arial" w:cs="Arial"/>
          <w:iCs/>
          <w:snapToGrid w:val="0"/>
          <w:sz w:val="20"/>
          <w:szCs w:val="20"/>
        </w:rPr>
        <w:t xml:space="preserve">a alapján mindenkor biztosítani kell az ügyfélpénzek pontos, elkülönített kezelését. </w:t>
      </w:r>
    </w:p>
    <w:p w14:paraId="301DDEB0" w14:textId="77777777" w:rsidR="00935F14" w:rsidRPr="00991384" w:rsidRDefault="00935F14" w:rsidP="008A01C4">
      <w:pPr>
        <w:jc w:val="both"/>
        <w:rPr>
          <w:rFonts w:ascii="Arial" w:hAnsi="Arial" w:cs="Arial"/>
          <w:iCs/>
          <w:snapToGrid w:val="0"/>
          <w:sz w:val="20"/>
          <w:szCs w:val="20"/>
        </w:rPr>
      </w:pPr>
    </w:p>
    <w:p w14:paraId="04F4DDAF" w14:textId="77777777" w:rsidR="00AD00EC"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Ennek megfelelően </w:t>
      </w:r>
      <w:r w:rsidRPr="00991384">
        <w:rPr>
          <w:rFonts w:ascii="Arial" w:hAnsi="Arial" w:cs="Arial"/>
          <w:i/>
          <w:iCs/>
          <w:snapToGrid w:val="0"/>
          <w:sz w:val="20"/>
          <w:szCs w:val="20"/>
        </w:rPr>
        <w:t>a 83</w:t>
      </w:r>
      <w:r w:rsidR="00555E65" w:rsidRPr="00991384">
        <w:rPr>
          <w:rFonts w:ascii="Arial" w:hAnsi="Arial" w:cs="Arial"/>
          <w:i/>
          <w:iCs/>
          <w:snapToGrid w:val="0"/>
          <w:sz w:val="20"/>
          <w:szCs w:val="20"/>
        </w:rPr>
        <w:t>E</w:t>
      </w:r>
      <w:r w:rsidRPr="00991384">
        <w:rPr>
          <w:rFonts w:ascii="Arial" w:hAnsi="Arial" w:cs="Arial"/>
          <w:i/>
          <w:iCs/>
          <w:snapToGrid w:val="0"/>
          <w:sz w:val="20"/>
          <w:szCs w:val="20"/>
        </w:rPr>
        <w:t>NA</w:t>
      </w:r>
      <w:r w:rsidR="004F75CA" w:rsidRPr="00991384">
        <w:rPr>
          <w:rFonts w:ascii="Arial" w:hAnsi="Arial" w:cs="Arial"/>
          <w:i/>
          <w:iCs/>
          <w:snapToGrid w:val="0"/>
          <w:sz w:val="20"/>
          <w:szCs w:val="20"/>
        </w:rPr>
        <w:t>2</w:t>
      </w:r>
      <w:r w:rsidRPr="00991384">
        <w:rPr>
          <w:rFonts w:ascii="Arial" w:hAnsi="Arial" w:cs="Arial"/>
          <w:i/>
          <w:iCs/>
          <w:snapToGrid w:val="0"/>
          <w:sz w:val="20"/>
          <w:szCs w:val="20"/>
        </w:rPr>
        <w:t xml:space="preserve"> </w:t>
      </w:r>
      <w:r w:rsidR="00AD00EC" w:rsidRPr="00991384">
        <w:rPr>
          <w:rFonts w:ascii="Arial" w:hAnsi="Arial" w:cs="Arial"/>
          <w:i/>
          <w:iCs/>
          <w:snapToGrid w:val="0"/>
          <w:sz w:val="20"/>
          <w:szCs w:val="20"/>
        </w:rPr>
        <w:t xml:space="preserve">Ügyfélpénz </w:t>
      </w:r>
      <w:r w:rsidR="004F75CA" w:rsidRPr="00991384">
        <w:rPr>
          <w:rFonts w:ascii="Arial" w:hAnsi="Arial" w:cs="Arial"/>
          <w:i/>
          <w:iCs/>
          <w:snapToGrid w:val="0"/>
          <w:sz w:val="20"/>
          <w:szCs w:val="20"/>
        </w:rPr>
        <w:t xml:space="preserve">(átvett elektronikuspénz ellenértékének) </w:t>
      </w:r>
      <w:r w:rsidR="00AD00EC" w:rsidRPr="00991384">
        <w:rPr>
          <w:rFonts w:ascii="Arial" w:hAnsi="Arial" w:cs="Arial"/>
          <w:i/>
          <w:iCs/>
          <w:snapToGrid w:val="0"/>
          <w:sz w:val="20"/>
          <w:szCs w:val="20"/>
        </w:rPr>
        <w:t>tárgynapi nyitó egyenlege</w:t>
      </w:r>
      <w:r w:rsidR="00AD00EC" w:rsidRPr="00991384">
        <w:rPr>
          <w:rFonts w:ascii="Arial" w:hAnsi="Arial" w:cs="Arial"/>
          <w:iCs/>
          <w:snapToGrid w:val="0"/>
          <w:sz w:val="20"/>
          <w:szCs w:val="20"/>
        </w:rPr>
        <w:t xml:space="preserve"> és </w:t>
      </w:r>
      <w:r w:rsidR="00AD00EC" w:rsidRPr="00991384">
        <w:rPr>
          <w:rFonts w:ascii="Arial" w:hAnsi="Arial" w:cs="Arial"/>
          <w:i/>
          <w:iCs/>
          <w:snapToGrid w:val="0"/>
          <w:sz w:val="20"/>
          <w:szCs w:val="20"/>
        </w:rPr>
        <w:t>83</w:t>
      </w:r>
      <w:r w:rsidR="00555E65" w:rsidRPr="00991384">
        <w:rPr>
          <w:rFonts w:ascii="Arial" w:hAnsi="Arial" w:cs="Arial"/>
          <w:i/>
          <w:iCs/>
          <w:snapToGrid w:val="0"/>
          <w:sz w:val="20"/>
          <w:szCs w:val="20"/>
        </w:rPr>
        <w:t>E</w:t>
      </w:r>
      <w:r w:rsidR="00AD00EC" w:rsidRPr="00991384">
        <w:rPr>
          <w:rFonts w:ascii="Arial" w:hAnsi="Arial" w:cs="Arial"/>
          <w:i/>
          <w:iCs/>
          <w:snapToGrid w:val="0"/>
          <w:sz w:val="20"/>
          <w:szCs w:val="20"/>
        </w:rPr>
        <w:t>NA</w:t>
      </w:r>
      <w:r w:rsidR="004F75CA" w:rsidRPr="00991384">
        <w:rPr>
          <w:rFonts w:ascii="Arial" w:hAnsi="Arial" w:cs="Arial"/>
          <w:i/>
          <w:iCs/>
          <w:snapToGrid w:val="0"/>
          <w:sz w:val="20"/>
          <w:szCs w:val="20"/>
        </w:rPr>
        <w:t>8</w:t>
      </w:r>
      <w:r w:rsidR="00AD00EC" w:rsidRPr="00991384">
        <w:rPr>
          <w:rFonts w:ascii="Arial" w:hAnsi="Arial" w:cs="Arial"/>
          <w:i/>
          <w:iCs/>
          <w:snapToGrid w:val="0"/>
          <w:sz w:val="20"/>
          <w:szCs w:val="20"/>
        </w:rPr>
        <w:t xml:space="preserve"> Ügyfélpénz tárgynapi záró egyenlege</w:t>
      </w:r>
      <w:r w:rsidR="00AD00EC" w:rsidRPr="00991384">
        <w:rPr>
          <w:rFonts w:ascii="Arial" w:hAnsi="Arial" w:cs="Arial"/>
          <w:iCs/>
          <w:snapToGrid w:val="0"/>
          <w:sz w:val="20"/>
          <w:szCs w:val="20"/>
        </w:rPr>
        <w:t xml:space="preserve"> sorokból</w:t>
      </w:r>
      <w:r w:rsidRPr="00991384">
        <w:rPr>
          <w:rFonts w:ascii="Arial" w:hAnsi="Arial" w:cs="Arial"/>
          <w:iCs/>
          <w:snapToGrid w:val="0"/>
          <w:sz w:val="20"/>
          <w:szCs w:val="20"/>
        </w:rPr>
        <w:t xml:space="preserve"> elkülönítetten kell szerepeltetni </w:t>
      </w:r>
      <w:r w:rsidR="00AD00EC" w:rsidRPr="00991384">
        <w:rPr>
          <w:rFonts w:ascii="Arial" w:hAnsi="Arial" w:cs="Arial"/>
          <w:iCs/>
          <w:snapToGrid w:val="0"/>
          <w:sz w:val="20"/>
          <w:szCs w:val="20"/>
        </w:rPr>
        <w:t>egyrészt a</w:t>
      </w:r>
      <w:r w:rsidRPr="00991384">
        <w:rPr>
          <w:rFonts w:ascii="Arial" w:hAnsi="Arial" w:cs="Arial"/>
          <w:iCs/>
          <w:snapToGrid w:val="0"/>
          <w:sz w:val="20"/>
          <w:szCs w:val="20"/>
        </w:rPr>
        <w:t xml:space="preserve"> letéti számlán elhelyezett ügyfélpénzt (nyitó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NA21</w:t>
      </w:r>
      <w:r w:rsidR="00496438"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záró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másrészt</w:t>
      </w:r>
      <w:r w:rsidRPr="00991384">
        <w:rPr>
          <w:rFonts w:ascii="Arial" w:hAnsi="Arial" w:cs="Arial"/>
          <w:iCs/>
          <w:snapToGrid w:val="0"/>
          <w:sz w:val="20"/>
          <w:szCs w:val="20"/>
        </w:rPr>
        <w:t xml:space="preserve"> a biztonságos, alacsony kockázati súlyozású kitettségeknek minősülő eszközben történt befektetéseket (nyitó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w:t>
      </w:r>
      <w:r w:rsidR="00496438" w:rsidRPr="00991384">
        <w:rPr>
          <w:rFonts w:ascii="Arial" w:hAnsi="Arial" w:cs="Arial"/>
          <w:iCs/>
          <w:snapToGrid w:val="0"/>
          <w:sz w:val="20"/>
          <w:szCs w:val="20"/>
        </w:rPr>
        <w:t>12</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z</w:t>
      </w:r>
      <w:r w:rsidRPr="00991384">
        <w:rPr>
          <w:rFonts w:ascii="Arial" w:hAnsi="Arial" w:cs="Arial"/>
          <w:iCs/>
          <w:snapToGrid w:val="0"/>
          <w:sz w:val="20"/>
          <w:szCs w:val="20"/>
        </w:rPr>
        <w:t>áró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00AD00EC" w:rsidRPr="00991384">
        <w:rPr>
          <w:rFonts w:ascii="Arial" w:hAnsi="Arial" w:cs="Arial"/>
          <w:iCs/>
          <w:snapToGrid w:val="0"/>
          <w:sz w:val="20"/>
          <w:szCs w:val="20"/>
        </w:rPr>
        <w:t>2</w:t>
      </w:r>
      <w:r w:rsidR="00F23318"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p>
    <w:p w14:paraId="40E92A96" w14:textId="77777777" w:rsidR="00AD00EC" w:rsidRPr="00991384" w:rsidRDefault="00AD00EC" w:rsidP="008A01C4">
      <w:pPr>
        <w:jc w:val="both"/>
        <w:rPr>
          <w:rFonts w:ascii="Arial" w:hAnsi="Arial" w:cs="Arial"/>
          <w:iCs/>
          <w:snapToGrid w:val="0"/>
          <w:sz w:val="20"/>
          <w:szCs w:val="20"/>
        </w:rPr>
      </w:pPr>
    </w:p>
    <w:p w14:paraId="4C13962E" w14:textId="77777777" w:rsidR="00555E65"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Biztonságos, alacsony kockázatú eszközök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(5) és (6) </w:t>
      </w:r>
      <w:r w:rsidRPr="00991384">
        <w:rPr>
          <w:rFonts w:ascii="Arial" w:hAnsi="Arial" w:cs="Arial"/>
          <w:iCs/>
          <w:snapToGrid w:val="0"/>
          <w:sz w:val="20"/>
          <w:szCs w:val="20"/>
        </w:rPr>
        <w:t>bekezdés</w:t>
      </w:r>
      <w:r w:rsidR="00354A75" w:rsidRPr="00991384">
        <w:rPr>
          <w:rFonts w:ascii="Arial" w:hAnsi="Arial" w:cs="Arial"/>
          <w:iCs/>
          <w:snapToGrid w:val="0"/>
          <w:sz w:val="20"/>
          <w:szCs w:val="20"/>
        </w:rPr>
        <w:t>ében felsorolt eszközök.</w:t>
      </w:r>
      <w:r w:rsidRPr="00991384">
        <w:rPr>
          <w:rFonts w:ascii="Arial" w:hAnsi="Arial" w:cs="Arial"/>
          <w:iCs/>
          <w:snapToGrid w:val="0"/>
          <w:sz w:val="20"/>
          <w:szCs w:val="20"/>
        </w:rPr>
        <w:t xml:space="preserve"> </w:t>
      </w:r>
    </w:p>
    <w:p w14:paraId="26754CD0" w14:textId="77777777" w:rsidR="00EE4CC9" w:rsidRPr="00991384" w:rsidRDefault="00EE4CC9" w:rsidP="008A01C4">
      <w:pPr>
        <w:jc w:val="both"/>
        <w:rPr>
          <w:rFonts w:ascii="Arial" w:hAnsi="Arial" w:cs="Arial"/>
          <w:iCs/>
          <w:snapToGrid w:val="0"/>
          <w:sz w:val="20"/>
          <w:szCs w:val="20"/>
        </w:rPr>
      </w:pPr>
    </w:p>
    <w:p w14:paraId="7D1082D4" w14:textId="77777777" w:rsidR="00105136" w:rsidRPr="00991384" w:rsidRDefault="00105136" w:rsidP="00105136">
      <w:pPr>
        <w:jc w:val="both"/>
        <w:rPr>
          <w:rFonts w:ascii="Arial" w:hAnsi="Arial" w:cs="Arial"/>
          <w:iCs/>
          <w:snapToGrid w:val="0"/>
          <w:sz w:val="20"/>
          <w:szCs w:val="20"/>
        </w:rPr>
      </w:pPr>
      <w:r w:rsidRPr="00991384">
        <w:rPr>
          <w:rFonts w:ascii="Arial" w:hAnsi="Arial" w:cs="Arial"/>
          <w:iCs/>
          <w:snapToGrid w:val="0"/>
          <w:sz w:val="20"/>
          <w:szCs w:val="20"/>
        </w:rPr>
        <w:t>Az elektronikuspénz-kibocsátó pénztárában, fize</w:t>
      </w:r>
      <w:r w:rsidR="001B1604" w:rsidRPr="00991384">
        <w:rPr>
          <w:rFonts w:ascii="Arial" w:hAnsi="Arial" w:cs="Arial"/>
          <w:iCs/>
          <w:snapToGrid w:val="0"/>
          <w:sz w:val="20"/>
          <w:szCs w:val="20"/>
        </w:rPr>
        <w:t xml:space="preserve">tési számláján, egyéb eszközben lévő </w:t>
      </w:r>
      <w:r w:rsidRPr="00991384">
        <w:rPr>
          <w:rFonts w:ascii="Arial" w:hAnsi="Arial" w:cs="Arial"/>
          <w:iCs/>
          <w:snapToGrid w:val="0"/>
          <w:sz w:val="20"/>
          <w:szCs w:val="20"/>
        </w:rPr>
        <w:t>tételét nyitó állomány esetén a 83ENA24, záró állomány esetén pedig a 83ENA84 soron kell jelenteni.</w:t>
      </w:r>
    </w:p>
    <w:p w14:paraId="7D77F2DA" w14:textId="77777777" w:rsidR="00105136" w:rsidRPr="00991384" w:rsidRDefault="00105136" w:rsidP="00105136">
      <w:pPr>
        <w:jc w:val="both"/>
        <w:rPr>
          <w:rFonts w:ascii="Arial" w:hAnsi="Arial" w:cs="Arial"/>
          <w:iCs/>
          <w:snapToGrid w:val="0"/>
          <w:sz w:val="20"/>
          <w:szCs w:val="20"/>
        </w:rPr>
      </w:pPr>
    </w:p>
    <w:p w14:paraId="7DAC8E80" w14:textId="77777777" w:rsidR="00EE4CC9" w:rsidRPr="00991384" w:rsidRDefault="00567365" w:rsidP="008A01C4">
      <w:pPr>
        <w:jc w:val="both"/>
        <w:rPr>
          <w:rFonts w:ascii="Arial" w:hAnsi="Arial" w:cs="Arial"/>
          <w:iCs/>
          <w:snapToGrid w:val="0"/>
          <w:sz w:val="20"/>
          <w:szCs w:val="20"/>
        </w:rPr>
      </w:pPr>
      <w:r w:rsidRPr="00991384">
        <w:rPr>
          <w:rFonts w:ascii="Arial" w:hAnsi="Arial" w:cs="Arial"/>
          <w:iCs/>
          <w:snapToGrid w:val="0"/>
          <w:sz w:val="20"/>
          <w:szCs w:val="20"/>
        </w:rPr>
        <w:t>Pénzforgalmi közvetítő megbízása esetén</w:t>
      </w:r>
      <w:r w:rsidR="00D20E4F" w:rsidRPr="00991384">
        <w:rPr>
          <w:rFonts w:ascii="Arial" w:hAnsi="Arial" w:cs="Arial"/>
          <w:iCs/>
          <w:snapToGrid w:val="0"/>
          <w:sz w:val="20"/>
          <w:szCs w:val="20"/>
        </w:rPr>
        <w:t xml:space="preserv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(4) bekezdés b) </w:t>
      </w:r>
      <w:r w:rsidR="00D20E4F" w:rsidRPr="00991384">
        <w:rPr>
          <w:rFonts w:ascii="Arial" w:hAnsi="Arial" w:cs="Arial"/>
          <w:iCs/>
          <w:snapToGrid w:val="0"/>
          <w:sz w:val="20"/>
          <w:szCs w:val="20"/>
        </w:rPr>
        <w:t xml:space="preserve">pontja szerinti ügynök által átvett, de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w:t>
      </w:r>
      <w:r w:rsidR="00972266" w:rsidRPr="00991384">
        <w:rPr>
          <w:rFonts w:ascii="Arial" w:hAnsi="Arial" w:cs="Arial"/>
          <w:iCs/>
          <w:snapToGrid w:val="0"/>
          <w:sz w:val="20"/>
          <w:szCs w:val="20"/>
        </w:rPr>
        <w:t xml:space="preserve"> §</w:t>
      </w:r>
      <w:r w:rsidR="00354A75" w:rsidRPr="00991384">
        <w:rPr>
          <w:rFonts w:ascii="Arial" w:hAnsi="Arial" w:cs="Arial"/>
          <w:iCs/>
          <w:snapToGrid w:val="0"/>
          <w:sz w:val="20"/>
          <w:szCs w:val="20"/>
        </w:rPr>
        <w:t xml:space="preserve"> (3) bekezdés</w:t>
      </w:r>
      <w:r w:rsidR="00CD7703" w:rsidRPr="00991384">
        <w:rPr>
          <w:rFonts w:ascii="Arial" w:hAnsi="Arial" w:cs="Arial"/>
          <w:iCs/>
          <w:snapToGrid w:val="0"/>
          <w:sz w:val="20"/>
          <w:szCs w:val="20"/>
        </w:rPr>
        <w:t>e</w:t>
      </w:r>
      <w:r w:rsidR="00354A75" w:rsidRPr="00991384">
        <w:rPr>
          <w:rFonts w:ascii="Arial" w:hAnsi="Arial" w:cs="Arial"/>
          <w:iCs/>
          <w:snapToGrid w:val="0"/>
          <w:sz w:val="20"/>
          <w:szCs w:val="20"/>
        </w:rPr>
        <w:t xml:space="preserve"> </w:t>
      </w:r>
      <w:r w:rsidR="00D20E4F" w:rsidRPr="00991384">
        <w:rPr>
          <w:rFonts w:ascii="Arial" w:hAnsi="Arial" w:cs="Arial"/>
          <w:iCs/>
          <w:snapToGrid w:val="0"/>
          <w:sz w:val="20"/>
          <w:szCs w:val="20"/>
        </w:rPr>
        <w:t xml:space="preserve">szerint még nem biztosított összeg </w:t>
      </w:r>
      <w:r w:rsidR="006E3DA7" w:rsidRPr="00991384">
        <w:rPr>
          <w:rFonts w:ascii="Arial" w:hAnsi="Arial" w:cs="Arial"/>
          <w:iCs/>
          <w:snapToGrid w:val="0"/>
          <w:sz w:val="20"/>
          <w:szCs w:val="20"/>
        </w:rPr>
        <w:t xml:space="preserve">nyitó </w:t>
      </w:r>
      <w:r w:rsidR="00EE4CC9" w:rsidRPr="00991384">
        <w:rPr>
          <w:rFonts w:ascii="Arial" w:hAnsi="Arial" w:cs="Arial"/>
          <w:iCs/>
          <w:snapToGrid w:val="0"/>
          <w:sz w:val="20"/>
          <w:szCs w:val="20"/>
        </w:rPr>
        <w:t>állomány</w:t>
      </w:r>
      <w:r w:rsidR="006E3DA7" w:rsidRPr="00991384">
        <w:rPr>
          <w:rFonts w:ascii="Arial" w:hAnsi="Arial" w:cs="Arial"/>
          <w:iCs/>
          <w:snapToGrid w:val="0"/>
          <w:sz w:val="20"/>
          <w:szCs w:val="20"/>
        </w:rPr>
        <w:t>á</w:t>
      </w:r>
      <w:r w:rsidR="00EE4CC9" w:rsidRPr="00991384">
        <w:rPr>
          <w:rFonts w:ascii="Arial" w:hAnsi="Arial" w:cs="Arial"/>
          <w:iCs/>
          <w:snapToGrid w:val="0"/>
          <w:sz w:val="20"/>
          <w:szCs w:val="20"/>
        </w:rPr>
        <w:t xml:space="preserve">t </w:t>
      </w:r>
      <w:r w:rsidR="000458B8" w:rsidRPr="00991384">
        <w:rPr>
          <w:rFonts w:ascii="Arial" w:hAnsi="Arial" w:cs="Arial"/>
          <w:iCs/>
          <w:snapToGrid w:val="0"/>
          <w:sz w:val="20"/>
          <w:szCs w:val="20"/>
        </w:rPr>
        <w:t>a 83ENA</w:t>
      </w:r>
      <w:r w:rsidR="00853DD5" w:rsidRPr="00991384">
        <w:rPr>
          <w:rFonts w:ascii="Arial" w:hAnsi="Arial" w:cs="Arial"/>
          <w:iCs/>
          <w:snapToGrid w:val="0"/>
          <w:sz w:val="20"/>
          <w:szCs w:val="20"/>
        </w:rPr>
        <w:t>25</w:t>
      </w:r>
      <w:r w:rsidR="006E3DA7" w:rsidRPr="00991384">
        <w:rPr>
          <w:rFonts w:ascii="Arial" w:hAnsi="Arial" w:cs="Arial"/>
          <w:iCs/>
          <w:snapToGrid w:val="0"/>
          <w:sz w:val="20"/>
          <w:szCs w:val="20"/>
        </w:rPr>
        <w:t>, záró állományát pedig 83ENA</w:t>
      </w:r>
      <w:r w:rsidR="00853DD5" w:rsidRPr="00991384">
        <w:rPr>
          <w:rFonts w:ascii="Arial" w:hAnsi="Arial" w:cs="Arial"/>
          <w:iCs/>
          <w:snapToGrid w:val="0"/>
          <w:sz w:val="20"/>
          <w:szCs w:val="20"/>
        </w:rPr>
        <w:t>85</w:t>
      </w:r>
      <w:r w:rsidR="000458B8" w:rsidRPr="00991384">
        <w:rPr>
          <w:rFonts w:ascii="Arial" w:hAnsi="Arial" w:cs="Arial"/>
          <w:iCs/>
          <w:snapToGrid w:val="0"/>
          <w:sz w:val="20"/>
          <w:szCs w:val="20"/>
        </w:rPr>
        <w:t xml:space="preserve"> soron kell jelen</w:t>
      </w:r>
      <w:r w:rsidR="00EE4CC9" w:rsidRPr="00991384">
        <w:rPr>
          <w:rFonts w:ascii="Arial" w:hAnsi="Arial" w:cs="Arial"/>
          <w:iCs/>
          <w:snapToGrid w:val="0"/>
          <w:sz w:val="20"/>
          <w:szCs w:val="20"/>
        </w:rPr>
        <w:t>teni</w:t>
      </w:r>
      <w:r w:rsidR="00D20E4F" w:rsidRPr="00991384">
        <w:rPr>
          <w:rFonts w:ascii="Arial" w:hAnsi="Arial" w:cs="Arial"/>
          <w:iCs/>
          <w:snapToGrid w:val="0"/>
          <w:sz w:val="20"/>
          <w:szCs w:val="20"/>
        </w:rPr>
        <w:t>.</w:t>
      </w:r>
      <w:r w:rsidR="000458B8" w:rsidRPr="00991384">
        <w:rPr>
          <w:rFonts w:ascii="Arial" w:hAnsi="Arial" w:cs="Arial"/>
          <w:iCs/>
          <w:snapToGrid w:val="0"/>
          <w:sz w:val="20"/>
          <w:szCs w:val="20"/>
        </w:rPr>
        <w:t xml:space="preserve"> </w:t>
      </w:r>
    </w:p>
    <w:p w14:paraId="5FE3C7B3" w14:textId="77777777" w:rsidR="00EE4CC9" w:rsidRPr="00991384" w:rsidRDefault="00EE4CC9" w:rsidP="008A01C4">
      <w:pPr>
        <w:jc w:val="both"/>
        <w:rPr>
          <w:rFonts w:ascii="Arial" w:hAnsi="Arial" w:cs="Arial"/>
          <w:iCs/>
          <w:snapToGrid w:val="0"/>
          <w:sz w:val="20"/>
          <w:szCs w:val="20"/>
        </w:rPr>
      </w:pPr>
    </w:p>
    <w:p w14:paraId="4070F9F7" w14:textId="77777777" w:rsidR="003F2ABB" w:rsidRPr="00991384" w:rsidRDefault="003F2ABB" w:rsidP="008A01C4">
      <w:pPr>
        <w:jc w:val="both"/>
        <w:rPr>
          <w:rFonts w:ascii="Arial" w:hAnsi="Arial" w:cs="Arial"/>
          <w:iCs/>
          <w:snapToGrid w:val="0"/>
          <w:sz w:val="20"/>
          <w:szCs w:val="20"/>
        </w:rPr>
      </w:pPr>
      <w:r w:rsidRPr="00991384">
        <w:rPr>
          <w:rFonts w:ascii="Arial" w:hAnsi="Arial" w:cs="Arial"/>
          <w:sz w:val="20"/>
          <w:szCs w:val="20"/>
        </w:rPr>
        <w:t>A 83ENA21, 83ENA22, 83ENA23, 83ENA24 és 83ENA25 sor összege együttesen meghatározza az elektronikuspénz kibocsátása ellenében átvett – és vissza nem váltott</w:t>
      </w:r>
      <w:r w:rsidR="00D02355" w:rsidRPr="00991384">
        <w:rPr>
          <w:rFonts w:ascii="Arial" w:hAnsi="Arial" w:cs="Arial"/>
          <w:sz w:val="20"/>
          <w:szCs w:val="20"/>
        </w:rPr>
        <w: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54666A" w:rsidRPr="00991384">
        <w:rPr>
          <w:rFonts w:ascii="Arial" w:hAnsi="Arial" w:cs="Arial"/>
          <w:sz w:val="20"/>
          <w:szCs w:val="20"/>
        </w:rPr>
        <w:t>i</w:t>
      </w:r>
      <w:r w:rsidRPr="00991384">
        <w:rPr>
          <w:rFonts w:ascii="Arial" w:hAnsi="Arial" w:cs="Arial"/>
          <w:sz w:val="20"/>
          <w:szCs w:val="20"/>
        </w:rPr>
        <w:t xml:space="preserve"> időszak nyitó pénzeszköz állományát, míg </w:t>
      </w:r>
      <w:r w:rsidR="00927BF4" w:rsidRPr="00991384">
        <w:rPr>
          <w:rFonts w:ascii="Arial" w:hAnsi="Arial" w:cs="Arial"/>
          <w:sz w:val="20"/>
          <w:szCs w:val="20"/>
        </w:rPr>
        <w:t xml:space="preserve">a </w:t>
      </w:r>
      <w:r w:rsidRPr="00991384">
        <w:rPr>
          <w:rFonts w:ascii="Arial" w:hAnsi="Arial" w:cs="Arial"/>
          <w:sz w:val="20"/>
          <w:szCs w:val="20"/>
        </w:rPr>
        <w:t xml:space="preserve">83ENA81, 83ENA82, 83ENA83, 83ENA84 és 83ENA85 </w:t>
      </w:r>
      <w:r w:rsidR="00502929" w:rsidRPr="00991384">
        <w:rPr>
          <w:rFonts w:ascii="Arial" w:hAnsi="Arial" w:cs="Arial"/>
          <w:sz w:val="20"/>
          <w:szCs w:val="20"/>
        </w:rPr>
        <w:t xml:space="preserve">sor </w:t>
      </w:r>
      <w:r w:rsidRPr="00991384">
        <w:rPr>
          <w:rFonts w:ascii="Arial" w:hAnsi="Arial" w:cs="Arial"/>
          <w:sz w:val="20"/>
          <w:szCs w:val="20"/>
        </w:rPr>
        <w:t xml:space="preserve">összege meghatározza az elektronikuspénz kibocsátása ellenében átvett – és vissza nem váltott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927BF4" w:rsidRPr="00991384">
        <w:rPr>
          <w:rFonts w:ascii="Arial" w:hAnsi="Arial" w:cs="Arial"/>
          <w:sz w:val="20"/>
          <w:szCs w:val="20"/>
        </w:rPr>
        <w:t>i</w:t>
      </w:r>
      <w:r w:rsidRPr="00991384">
        <w:rPr>
          <w:rFonts w:ascii="Arial" w:hAnsi="Arial" w:cs="Arial"/>
          <w:sz w:val="20"/>
          <w:szCs w:val="20"/>
        </w:rPr>
        <w:t xml:space="preserve"> időszak záró pénzeszköz állományát.</w:t>
      </w:r>
    </w:p>
    <w:p w14:paraId="49324DB3" w14:textId="77777777" w:rsidR="006E3DA7" w:rsidRPr="00991384" w:rsidRDefault="006E3DA7" w:rsidP="008A01C4">
      <w:pPr>
        <w:jc w:val="both"/>
        <w:rPr>
          <w:rFonts w:ascii="Arial" w:hAnsi="Arial" w:cs="Arial"/>
          <w:iCs/>
          <w:snapToGrid w:val="0"/>
          <w:sz w:val="20"/>
          <w:szCs w:val="20"/>
        </w:rPr>
      </w:pPr>
    </w:p>
    <w:p w14:paraId="29DBA51E" w14:textId="77777777" w:rsidR="00612F93" w:rsidRPr="00991384" w:rsidRDefault="00612F93" w:rsidP="00135CEA">
      <w:pPr>
        <w:jc w:val="both"/>
        <w:rPr>
          <w:rFonts w:ascii="Arial" w:hAnsi="Arial" w:cs="Arial"/>
          <w:iCs/>
          <w:snapToGrid w:val="0"/>
          <w:sz w:val="20"/>
          <w:szCs w:val="20"/>
        </w:rPr>
      </w:pPr>
      <w:r w:rsidRPr="00991384">
        <w:rPr>
          <w:rFonts w:ascii="Arial" w:hAnsi="Arial" w:cs="Arial"/>
          <w:iCs/>
          <w:snapToGrid w:val="0"/>
          <w:sz w:val="20"/>
          <w:szCs w:val="20"/>
        </w:rPr>
        <w:t>Az ügyfélpénz növekedésével járó tranzakciókat a 83ENA</w:t>
      </w:r>
      <w:r w:rsidR="001B1604" w:rsidRPr="00991384">
        <w:rPr>
          <w:rFonts w:ascii="Arial" w:hAnsi="Arial" w:cs="Arial"/>
          <w:iCs/>
          <w:snapToGrid w:val="0"/>
          <w:sz w:val="20"/>
          <w:szCs w:val="20"/>
        </w:rPr>
        <w:t>4</w:t>
      </w:r>
      <w:r w:rsidRPr="00991384">
        <w:rPr>
          <w:rFonts w:ascii="Arial" w:hAnsi="Arial" w:cs="Arial"/>
          <w:iCs/>
          <w:snapToGrid w:val="0"/>
          <w:sz w:val="20"/>
          <w:szCs w:val="20"/>
        </w:rPr>
        <w:t>, az ügyfélpénz csökkenésével járó tranzakciókat a 83ENA</w:t>
      </w:r>
      <w:r w:rsidR="001B1604" w:rsidRPr="00991384">
        <w:rPr>
          <w:rFonts w:ascii="Arial" w:hAnsi="Arial" w:cs="Arial"/>
          <w:iCs/>
          <w:snapToGrid w:val="0"/>
          <w:sz w:val="20"/>
          <w:szCs w:val="20"/>
        </w:rPr>
        <w:t>6</w:t>
      </w:r>
      <w:r w:rsidRPr="00991384">
        <w:rPr>
          <w:rFonts w:ascii="Arial" w:hAnsi="Arial" w:cs="Arial"/>
          <w:iCs/>
          <w:snapToGrid w:val="0"/>
          <w:sz w:val="20"/>
          <w:szCs w:val="20"/>
        </w:rPr>
        <w:t xml:space="preserve"> soron kell kimutatni.</w:t>
      </w:r>
    </w:p>
    <w:p w14:paraId="6A5A489C" w14:textId="77777777" w:rsidR="00AE19FA" w:rsidRPr="00991384" w:rsidRDefault="00AE19FA" w:rsidP="00135CEA">
      <w:pPr>
        <w:jc w:val="both"/>
        <w:rPr>
          <w:rFonts w:ascii="Arial" w:hAnsi="Arial" w:cs="Arial"/>
          <w:iCs/>
          <w:snapToGrid w:val="0"/>
          <w:sz w:val="20"/>
          <w:szCs w:val="20"/>
        </w:rPr>
      </w:pPr>
    </w:p>
    <w:p w14:paraId="24A08B46" w14:textId="77777777" w:rsidR="00991384" w:rsidRDefault="00935F14" w:rsidP="00135CEA">
      <w:pPr>
        <w:jc w:val="both"/>
        <w:rPr>
          <w:rFonts w:ascii="Arial" w:hAnsi="Arial" w:cs="Arial"/>
          <w:iCs/>
          <w:snapToGrid w:val="0"/>
          <w:sz w:val="20"/>
          <w:szCs w:val="20"/>
        </w:rPr>
      </w:pP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83ENA1 Kibocsátott elekt</w:t>
      </w:r>
      <w:r w:rsidR="00176476" w:rsidRPr="00991384">
        <w:rPr>
          <w:rFonts w:ascii="Arial" w:hAnsi="Arial" w:cs="Arial"/>
          <w:i/>
          <w:iCs/>
          <w:snapToGrid w:val="0"/>
          <w:sz w:val="20"/>
          <w:szCs w:val="20"/>
        </w:rPr>
        <w:t>r</w:t>
      </w:r>
      <w:r w:rsidR="009F080B" w:rsidRPr="00991384">
        <w:rPr>
          <w:rFonts w:ascii="Arial" w:hAnsi="Arial" w:cs="Arial"/>
          <w:i/>
          <w:iCs/>
          <w:snapToGrid w:val="0"/>
          <w:sz w:val="20"/>
          <w:szCs w:val="20"/>
        </w:rPr>
        <w:t>onikuspénz tárgynapi nyitó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w:t>
      </w:r>
      <w:r w:rsidRPr="00991384">
        <w:rPr>
          <w:rFonts w:ascii="Arial" w:hAnsi="Arial" w:cs="Arial"/>
          <w:iCs/>
          <w:snapToGrid w:val="0"/>
          <w:sz w:val="20"/>
          <w:szCs w:val="20"/>
        </w:rPr>
        <w:t xml:space="preserve"> meg kell egyeznie a </w:t>
      </w:r>
      <w:r w:rsidR="009F080B" w:rsidRPr="00991384">
        <w:rPr>
          <w:rFonts w:ascii="Arial" w:hAnsi="Arial" w:cs="Arial"/>
          <w:i/>
          <w:iCs/>
          <w:snapToGrid w:val="0"/>
          <w:sz w:val="20"/>
          <w:szCs w:val="20"/>
        </w:rPr>
        <w:t>83ENA2 Ügyfélpénz tárgynapi nyitó egyenlege</w:t>
      </w:r>
      <w:r w:rsidRPr="00991384">
        <w:rPr>
          <w:rFonts w:ascii="Arial" w:hAnsi="Arial" w:cs="Arial"/>
          <w:iCs/>
          <w:snapToGrid w:val="0"/>
          <w:sz w:val="20"/>
          <w:szCs w:val="20"/>
        </w:rPr>
        <w:t xml:space="preserve"> sor</w:t>
      </w:r>
      <w:r w:rsidR="00054179" w:rsidRPr="00991384">
        <w:rPr>
          <w:rFonts w:ascii="Arial" w:hAnsi="Arial" w:cs="Arial"/>
          <w:iCs/>
          <w:snapToGrid w:val="0"/>
          <w:sz w:val="20"/>
          <w:szCs w:val="20"/>
        </w:rPr>
        <w:t>ral.</w:t>
      </w:r>
      <w:r w:rsidR="002158C0" w:rsidRPr="00991384">
        <w:rPr>
          <w:rFonts w:ascii="Arial" w:hAnsi="Arial" w:cs="Arial"/>
          <w:iCs/>
          <w:snapToGrid w:val="0"/>
          <w:sz w:val="20"/>
          <w:szCs w:val="20"/>
        </w:rPr>
        <w:t xml:space="preserve"> </w:t>
      </w:r>
      <w:r w:rsidR="00054179" w:rsidRPr="00991384">
        <w:rPr>
          <w:rFonts w:ascii="Arial" w:hAnsi="Arial" w:cs="Arial"/>
          <w:iCs/>
          <w:snapToGrid w:val="0"/>
          <w:sz w:val="20"/>
          <w:szCs w:val="20"/>
        </w:rPr>
        <w:t>A</w:t>
      </w:r>
      <w:r w:rsidRPr="00991384">
        <w:rPr>
          <w:rFonts w:ascii="Arial" w:hAnsi="Arial" w:cs="Arial"/>
          <w:iCs/>
          <w:snapToGrid w:val="0"/>
          <w:sz w:val="20"/>
          <w:szCs w:val="20"/>
        </w:rPr>
        <w:t xml:space="preserve"> </w:t>
      </w:r>
      <w:r w:rsidR="009F080B" w:rsidRPr="00991384">
        <w:rPr>
          <w:rFonts w:ascii="Arial" w:hAnsi="Arial" w:cs="Arial"/>
          <w:i/>
          <w:iCs/>
          <w:snapToGrid w:val="0"/>
          <w:sz w:val="20"/>
          <w:szCs w:val="20"/>
        </w:rPr>
        <w:t>83ENA7 Kibocsátott elektronikuspénz tárgynapi záró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 pedig </w:t>
      </w:r>
      <w:r w:rsidR="00B674A2" w:rsidRPr="00991384">
        <w:rPr>
          <w:rFonts w:ascii="Arial" w:hAnsi="Arial" w:cs="Arial"/>
          <w:iCs/>
          <w:snapToGrid w:val="0"/>
          <w:sz w:val="20"/>
          <w:szCs w:val="20"/>
        </w:rPr>
        <w:t xml:space="preserve">meg kell egyeznie </w:t>
      </w: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83ENA8 Ügyfélpénz tárgynapi záró egyenlege</w:t>
      </w:r>
      <w:r w:rsidR="002158C0" w:rsidRPr="00991384">
        <w:rPr>
          <w:rFonts w:ascii="Arial" w:hAnsi="Arial" w:cs="Arial"/>
          <w:iCs/>
          <w:snapToGrid w:val="0"/>
          <w:sz w:val="20"/>
          <w:szCs w:val="20"/>
        </w:rPr>
        <w:t xml:space="preserve"> sorral</w:t>
      </w:r>
      <w:r w:rsidR="00991384">
        <w:rPr>
          <w:rFonts w:ascii="Arial" w:hAnsi="Arial" w:cs="Arial"/>
          <w:iCs/>
          <w:snapToGrid w:val="0"/>
          <w:sz w:val="20"/>
          <w:szCs w:val="20"/>
        </w:rPr>
        <w:t>.</w:t>
      </w:r>
    </w:p>
    <w:p w14:paraId="3E0BC6E9" w14:textId="77777777" w:rsidR="00A92969" w:rsidRDefault="00A92969" w:rsidP="00991384">
      <w:pPr>
        <w:rPr>
          <w:snapToGrid w:val="0"/>
        </w:rPr>
      </w:pPr>
    </w:p>
    <w:p w14:paraId="1B550A8D" w14:textId="77777777" w:rsidR="00DE738C" w:rsidRDefault="00DE738C" w:rsidP="00991384">
      <w:pPr>
        <w:rPr>
          <w:rFonts w:ascii="Arial" w:hAnsi="Arial" w:cs="Arial"/>
          <w:b/>
          <w:iCs/>
          <w:snapToGrid w:val="0"/>
          <w:sz w:val="20"/>
          <w:szCs w:val="20"/>
        </w:rPr>
      </w:pPr>
    </w:p>
    <w:p w14:paraId="64DAA140" w14:textId="10E0CE3F" w:rsidR="0056093D" w:rsidRPr="00991384" w:rsidRDefault="004A077C" w:rsidP="00523301">
      <w:pPr>
        <w:keepNext/>
        <w:rPr>
          <w:rFonts w:ascii="Arial" w:hAnsi="Arial" w:cs="Arial"/>
          <w:b/>
          <w:iCs/>
          <w:snapToGrid w:val="0"/>
          <w:sz w:val="20"/>
          <w:szCs w:val="20"/>
        </w:rPr>
      </w:pPr>
      <w:r w:rsidRPr="00991384">
        <w:rPr>
          <w:rFonts w:ascii="Arial" w:hAnsi="Arial" w:cs="Arial"/>
          <w:b/>
          <w:iCs/>
          <w:snapToGrid w:val="0"/>
          <w:sz w:val="20"/>
          <w:szCs w:val="20"/>
        </w:rPr>
        <w:t>83PNA</w:t>
      </w:r>
      <w:r w:rsidR="00180EA6" w:rsidRPr="00991384">
        <w:rPr>
          <w:rFonts w:ascii="Arial" w:hAnsi="Arial" w:cs="Arial"/>
          <w:b/>
          <w:iCs/>
          <w:snapToGrid w:val="0"/>
          <w:sz w:val="20"/>
          <w:szCs w:val="20"/>
        </w:rPr>
        <w:t xml:space="preserve"> tábl</w:t>
      </w:r>
      <w:r w:rsidR="00EA3F92" w:rsidRPr="00991384">
        <w:rPr>
          <w:rFonts w:ascii="Arial" w:hAnsi="Arial" w:cs="Arial"/>
          <w:b/>
          <w:iCs/>
          <w:snapToGrid w:val="0"/>
          <w:sz w:val="20"/>
          <w:szCs w:val="20"/>
        </w:rPr>
        <w:t>a</w:t>
      </w:r>
    </w:p>
    <w:p w14:paraId="3268EE77" w14:textId="77777777" w:rsidR="0056093D" w:rsidRPr="00991384" w:rsidRDefault="0056093D" w:rsidP="00135CEA">
      <w:pPr>
        <w:jc w:val="both"/>
        <w:rPr>
          <w:rFonts w:ascii="Arial" w:hAnsi="Arial" w:cs="Arial"/>
          <w:b/>
          <w:i/>
          <w:iCs/>
          <w:snapToGrid w:val="0"/>
          <w:sz w:val="20"/>
          <w:szCs w:val="20"/>
        </w:rPr>
      </w:pPr>
    </w:p>
    <w:p w14:paraId="7E911961" w14:textId="77777777" w:rsidR="00DA605D" w:rsidRPr="00991384" w:rsidRDefault="0056093D" w:rsidP="00972266">
      <w:pPr>
        <w:jc w:val="both"/>
        <w:rPr>
          <w:rFonts w:ascii="Arial" w:hAnsi="Arial" w:cs="Arial"/>
          <w:sz w:val="20"/>
          <w:szCs w:val="20"/>
        </w:rPr>
      </w:pPr>
      <w:r w:rsidRPr="00991384">
        <w:rPr>
          <w:rFonts w:ascii="Arial" w:hAnsi="Arial" w:cs="Arial"/>
          <w:iCs/>
          <w:snapToGrid w:val="0"/>
          <w:sz w:val="20"/>
          <w:szCs w:val="20"/>
        </w:rPr>
        <w:t xml:space="preserve">A </w:t>
      </w:r>
      <w:r w:rsidR="00194A0E" w:rsidRPr="00991384">
        <w:rPr>
          <w:rFonts w:ascii="Arial" w:hAnsi="Arial" w:cs="Arial"/>
          <w:iCs/>
          <w:snapToGrid w:val="0"/>
          <w:sz w:val="20"/>
          <w:szCs w:val="20"/>
        </w:rPr>
        <w:t xml:space="preserve">PEKMI-re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w:t>
      </w:r>
      <w:r w:rsidR="00CD7703" w:rsidRPr="00991384">
        <w:rPr>
          <w:rFonts w:ascii="Arial" w:hAnsi="Arial" w:cs="Arial"/>
          <w:iCs/>
          <w:snapToGrid w:val="0"/>
          <w:sz w:val="20"/>
          <w:szCs w:val="20"/>
        </w:rPr>
        <w:t>-a</w:t>
      </w:r>
      <w:r w:rsidR="00354A7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hatálya azzal az eltéréssel terjed ki, hogy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 (3) </w:t>
      </w:r>
      <w:r w:rsidRPr="00991384">
        <w:rPr>
          <w:rFonts w:ascii="Arial" w:hAnsi="Arial" w:cs="Arial"/>
          <w:iCs/>
          <w:snapToGrid w:val="0"/>
          <w:sz w:val="20"/>
          <w:szCs w:val="20"/>
        </w:rPr>
        <w:t>bekezdése szerint</w:t>
      </w:r>
      <w:r w:rsidR="009C5C9E" w:rsidRPr="00991384">
        <w:rPr>
          <w:rFonts w:ascii="Arial" w:hAnsi="Arial" w:cs="Arial"/>
          <w:iCs/>
          <w:snapToGrid w:val="0"/>
          <w:sz w:val="20"/>
          <w:szCs w:val="20"/>
        </w:rPr>
        <w:t xml:space="preserve"> a</w:t>
      </w:r>
      <w:r w:rsidRPr="00991384">
        <w:rPr>
          <w:rFonts w:ascii="Arial" w:hAnsi="Arial" w:cs="Arial"/>
          <w:iCs/>
          <w:snapToGrid w:val="0"/>
          <w:sz w:val="20"/>
          <w:szCs w:val="20"/>
        </w:rPr>
        <w:t xml:space="preserve"> határidő </w:t>
      </w:r>
      <w:r w:rsidR="003F2AD0" w:rsidRPr="00991384">
        <w:rPr>
          <w:rFonts w:ascii="Arial" w:hAnsi="Arial" w:cs="Arial"/>
          <w:iCs/>
          <w:snapToGrid w:val="0"/>
          <w:sz w:val="20"/>
          <w:szCs w:val="20"/>
        </w:rPr>
        <w:t>az átvételt követő második munkanap vége</w:t>
      </w:r>
      <w:r w:rsidR="00194A0E" w:rsidRPr="00991384">
        <w:rPr>
          <w:rFonts w:ascii="Arial" w:hAnsi="Arial" w:cs="Arial"/>
          <w:iCs/>
          <w:snapToGrid w:val="0"/>
          <w:sz w:val="20"/>
          <w:szCs w:val="20"/>
        </w:rPr>
        <w:t>. A</w:t>
      </w:r>
      <w:r w:rsidRPr="00991384">
        <w:rPr>
          <w:rFonts w:ascii="Arial" w:hAnsi="Arial" w:cs="Arial"/>
          <w:iCs/>
          <w:snapToGrid w:val="0"/>
          <w:sz w:val="20"/>
          <w:szCs w:val="20"/>
        </w:rPr>
        <w:t xml:space="preserve"> </w:t>
      </w:r>
      <w:r w:rsidR="004A077C" w:rsidRPr="00991384">
        <w:rPr>
          <w:rFonts w:ascii="Arial" w:hAnsi="Arial" w:cs="Arial"/>
          <w:iCs/>
          <w:snapToGrid w:val="0"/>
          <w:sz w:val="20"/>
          <w:szCs w:val="20"/>
        </w:rPr>
        <w:t>83PNA</w:t>
      </w:r>
      <w:r w:rsidRPr="00991384">
        <w:rPr>
          <w:rFonts w:ascii="Arial" w:hAnsi="Arial" w:cs="Arial"/>
          <w:iCs/>
          <w:snapToGrid w:val="0"/>
          <w:sz w:val="20"/>
          <w:szCs w:val="20"/>
        </w:rPr>
        <w:t xml:space="preserve"> </w:t>
      </w:r>
      <w:r w:rsidR="00A8359C"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194A0E" w:rsidRPr="00991384">
        <w:rPr>
          <w:rFonts w:ascii="Arial" w:hAnsi="Arial" w:cs="Arial"/>
          <w:iCs/>
          <w:snapToGrid w:val="0"/>
          <w:sz w:val="20"/>
          <w:szCs w:val="20"/>
        </w:rPr>
        <w:t xml:space="preserve">kitöltése </w:t>
      </w:r>
      <w:r w:rsidR="00180EA6" w:rsidRPr="00991384">
        <w:rPr>
          <w:rFonts w:ascii="Arial" w:hAnsi="Arial" w:cs="Arial"/>
          <w:iCs/>
          <w:snapToGrid w:val="0"/>
          <w:sz w:val="20"/>
          <w:szCs w:val="20"/>
        </w:rPr>
        <w:t xml:space="preserve">a 83NA </w:t>
      </w:r>
      <w:r w:rsidR="00A8359C" w:rsidRPr="00991384">
        <w:rPr>
          <w:rFonts w:ascii="Arial" w:hAnsi="Arial" w:cs="Arial"/>
          <w:iCs/>
          <w:snapToGrid w:val="0"/>
          <w:sz w:val="20"/>
          <w:szCs w:val="20"/>
        </w:rPr>
        <w:t xml:space="preserve">kódú </w:t>
      </w:r>
      <w:r w:rsidR="00EA3F92" w:rsidRPr="00991384">
        <w:rPr>
          <w:rFonts w:ascii="Arial" w:hAnsi="Arial" w:cs="Arial"/>
          <w:sz w:val="20"/>
          <w:szCs w:val="20"/>
        </w:rPr>
        <w:t>táblá</w:t>
      </w:r>
      <w:r w:rsidR="00502929" w:rsidRPr="00991384">
        <w:rPr>
          <w:rFonts w:ascii="Arial" w:hAnsi="Arial" w:cs="Arial"/>
          <w:sz w:val="20"/>
          <w:szCs w:val="20"/>
        </w:rPr>
        <w:t>val</w:t>
      </w:r>
      <w:r w:rsidR="00EA3F92" w:rsidRPr="00991384">
        <w:rPr>
          <w:rFonts w:ascii="Arial" w:hAnsi="Arial" w:cs="Arial"/>
          <w:sz w:val="20"/>
          <w:szCs w:val="20"/>
        </w:rPr>
        <w:t xml:space="preserve"> </w:t>
      </w:r>
      <w:r w:rsidR="0088796F" w:rsidRPr="00991384">
        <w:rPr>
          <w:rFonts w:ascii="Arial" w:hAnsi="Arial" w:cs="Arial"/>
          <w:sz w:val="20"/>
          <w:szCs w:val="20"/>
        </w:rPr>
        <w:t xml:space="preserve">megegyező </w:t>
      </w:r>
      <w:r w:rsidR="00EA3F92" w:rsidRPr="00991384">
        <w:rPr>
          <w:rFonts w:ascii="Arial" w:hAnsi="Arial" w:cs="Arial"/>
          <w:sz w:val="20"/>
          <w:szCs w:val="20"/>
        </w:rPr>
        <w:t>módon történik azzal az eltéréssel, hogy a</w:t>
      </w:r>
      <w:r w:rsidR="002B1F4A" w:rsidRPr="00991384">
        <w:rPr>
          <w:rFonts w:ascii="Arial" w:hAnsi="Arial" w:cs="Arial"/>
          <w:sz w:val="20"/>
          <w:szCs w:val="20"/>
        </w:rPr>
        <w:t xml:space="preserve"> </w:t>
      </w:r>
      <w:r w:rsidR="004A077C" w:rsidRPr="00991384">
        <w:rPr>
          <w:rFonts w:ascii="Arial" w:hAnsi="Arial" w:cs="Arial"/>
          <w:sz w:val="20"/>
          <w:szCs w:val="20"/>
        </w:rPr>
        <w:t>83PNA</w:t>
      </w:r>
      <w:r w:rsidR="002B1F4A" w:rsidRPr="00991384">
        <w:rPr>
          <w:rFonts w:ascii="Arial" w:hAnsi="Arial" w:cs="Arial"/>
          <w:sz w:val="20"/>
          <w:szCs w:val="20"/>
        </w:rPr>
        <w:t>53 soron a f</w:t>
      </w:r>
      <w:r w:rsidR="002B1F4A" w:rsidRPr="00991384">
        <w:rPr>
          <w:rFonts w:ascii="Arial" w:hAnsi="Arial" w:cs="Arial"/>
          <w:iCs/>
          <w:snapToGrid w:val="0"/>
          <w:sz w:val="20"/>
          <w:szCs w:val="20"/>
        </w:rPr>
        <w:t xml:space="preserve">izetési műveletekre átvett pénzeszközből </w:t>
      </w:r>
      <w:r w:rsidR="00EA3F92" w:rsidRPr="00991384">
        <w:rPr>
          <w:rFonts w:ascii="Arial" w:hAnsi="Arial" w:cs="Arial"/>
          <w:sz w:val="20"/>
          <w:szCs w:val="20"/>
        </w:rPr>
        <w:t>tárgynapot követő</w:t>
      </w:r>
      <w:r w:rsidR="002B1F4A" w:rsidRPr="00991384">
        <w:rPr>
          <w:rFonts w:ascii="Arial" w:hAnsi="Arial" w:cs="Arial"/>
          <w:sz w:val="20"/>
          <w:szCs w:val="20"/>
        </w:rPr>
        <w:t xml:space="preserve"> második munkanapon</w:t>
      </w:r>
      <w:r w:rsidR="00740262" w:rsidRPr="00991384">
        <w:rPr>
          <w:rFonts w:ascii="Arial" w:hAnsi="Arial" w:cs="Arial"/>
          <w:sz w:val="20"/>
          <w:szCs w:val="20"/>
        </w:rPr>
        <w:t xml:space="preserve"> (T+2) </w:t>
      </w:r>
      <w:r w:rsidR="002B1F4A" w:rsidRPr="00991384">
        <w:rPr>
          <w:rFonts w:ascii="Arial" w:hAnsi="Arial" w:cs="Arial"/>
          <w:sz w:val="20"/>
          <w:szCs w:val="20"/>
        </w:rPr>
        <w:t xml:space="preserve">teljesített, a </w:t>
      </w:r>
      <w:r w:rsidR="004A077C" w:rsidRPr="00991384">
        <w:rPr>
          <w:rFonts w:ascii="Arial" w:hAnsi="Arial" w:cs="Arial"/>
          <w:sz w:val="20"/>
          <w:szCs w:val="20"/>
        </w:rPr>
        <w:t>83PNA</w:t>
      </w:r>
      <w:r w:rsidR="002B1F4A" w:rsidRPr="00991384">
        <w:rPr>
          <w:rFonts w:ascii="Arial" w:hAnsi="Arial" w:cs="Arial"/>
          <w:sz w:val="20"/>
          <w:szCs w:val="20"/>
        </w:rPr>
        <w:t>54 soron pedig a T+2 napon nem teljesített kifizetéseket kell kimutatni</w:t>
      </w:r>
      <w:r w:rsidR="00EA3F92" w:rsidRPr="00991384">
        <w:rPr>
          <w:rFonts w:ascii="Arial" w:hAnsi="Arial" w:cs="Arial"/>
          <w:sz w:val="20"/>
          <w:szCs w:val="20"/>
        </w:rPr>
        <w:t>.</w:t>
      </w:r>
      <w:r w:rsidR="0043695B" w:rsidRPr="00991384">
        <w:rPr>
          <w:rFonts w:ascii="Arial" w:hAnsi="Arial" w:cs="Arial"/>
          <w:sz w:val="20"/>
          <w:szCs w:val="20"/>
        </w:rPr>
        <w:t xml:space="preserve"> </w:t>
      </w:r>
    </w:p>
    <w:p w14:paraId="1F878963" w14:textId="77777777" w:rsidR="00385EDE" w:rsidRPr="00991384" w:rsidRDefault="00385EDE" w:rsidP="00135CEA">
      <w:pPr>
        <w:jc w:val="both"/>
        <w:rPr>
          <w:rFonts w:ascii="Arial" w:hAnsi="Arial" w:cs="Arial"/>
          <w:b/>
          <w:i/>
          <w:iCs/>
          <w:snapToGrid w:val="0"/>
          <w:sz w:val="20"/>
          <w:szCs w:val="20"/>
        </w:rPr>
      </w:pPr>
    </w:p>
    <w:p w14:paraId="2DAE6B37" w14:textId="77777777" w:rsidR="0056093D" w:rsidRPr="00991384" w:rsidRDefault="0056093D" w:rsidP="00135CEA">
      <w:pPr>
        <w:jc w:val="both"/>
        <w:rPr>
          <w:rFonts w:ascii="Arial" w:hAnsi="Arial" w:cs="Arial"/>
          <w:b/>
          <w:i/>
          <w:iCs/>
          <w:snapToGrid w:val="0"/>
          <w:sz w:val="20"/>
          <w:szCs w:val="20"/>
        </w:rPr>
      </w:pPr>
    </w:p>
    <w:p w14:paraId="1753E510" w14:textId="77777777" w:rsidR="00166E9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 xml:space="preserve">2. </w:t>
      </w:r>
      <w:r w:rsidR="00B16BD0" w:rsidRPr="00991384">
        <w:rPr>
          <w:rFonts w:ascii="Arial" w:hAnsi="Arial" w:cs="Arial"/>
          <w:iCs/>
          <w:snapToGrid w:val="0"/>
          <w:sz w:val="20"/>
          <w:szCs w:val="20"/>
        </w:rPr>
        <w:t>83NB</w:t>
      </w:r>
      <w:r w:rsidR="00166E9E" w:rsidRPr="00991384">
        <w:rPr>
          <w:rFonts w:ascii="Arial" w:hAnsi="Arial" w:cs="Arial"/>
          <w:iCs/>
          <w:snapToGrid w:val="0"/>
          <w:sz w:val="20"/>
          <w:szCs w:val="20"/>
        </w:rPr>
        <w:t xml:space="preserve"> </w:t>
      </w:r>
      <w:r w:rsidR="00EF24B2" w:rsidRPr="00991384">
        <w:rPr>
          <w:rFonts w:ascii="Arial" w:hAnsi="Arial" w:cs="Arial"/>
          <w:iCs/>
          <w:snapToGrid w:val="0"/>
          <w:sz w:val="20"/>
          <w:szCs w:val="20"/>
        </w:rPr>
        <w:t>Elkülönített letéti számlán, valamint nulla súlyozású eszközben elhelyezett ügyfélpénzek kezelése</w:t>
      </w:r>
    </w:p>
    <w:p w14:paraId="0887669D" w14:textId="77777777" w:rsidR="00F53473" w:rsidRPr="00991384" w:rsidRDefault="00F53473" w:rsidP="00E66F3B">
      <w:pPr>
        <w:rPr>
          <w:rFonts w:ascii="Arial" w:hAnsi="Arial" w:cs="Arial"/>
          <w:b/>
          <w:snapToGrid w:val="0"/>
          <w:sz w:val="20"/>
          <w:szCs w:val="20"/>
        </w:rPr>
      </w:pPr>
    </w:p>
    <w:p w14:paraId="4D7859AB" w14:textId="77777777" w:rsidR="00F53473" w:rsidRPr="00991384" w:rsidRDefault="005F7686" w:rsidP="003C0CAC">
      <w:pPr>
        <w:jc w:val="both"/>
        <w:rPr>
          <w:rFonts w:ascii="Arial" w:hAnsi="Arial" w:cs="Arial"/>
          <w:snapToGrid w:val="0"/>
          <w:sz w:val="20"/>
          <w:szCs w:val="20"/>
        </w:rPr>
      </w:pPr>
      <w:r w:rsidRPr="00991384">
        <w:rPr>
          <w:rFonts w:ascii="Arial" w:hAnsi="Arial" w:cs="Arial"/>
          <w:snapToGrid w:val="0"/>
          <w:sz w:val="20"/>
          <w:szCs w:val="20"/>
        </w:rPr>
        <w:t>Ebben a táblában kell a p</w:t>
      </w:r>
      <w:r w:rsidR="00404764" w:rsidRPr="00991384">
        <w:rPr>
          <w:rFonts w:ascii="Arial" w:hAnsi="Arial" w:cs="Arial"/>
          <w:snapToGrid w:val="0"/>
          <w:sz w:val="20"/>
          <w:szCs w:val="20"/>
        </w:rPr>
        <w:t xml:space="preserve">énzforgalmi szolgáltatásra vonatkozóan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46. § (3) bekezdés a) pontja,</w:t>
      </w:r>
      <w:r w:rsidR="00404764" w:rsidRPr="00991384">
        <w:rPr>
          <w:rFonts w:ascii="Arial" w:hAnsi="Arial" w:cs="Arial"/>
          <w:snapToGrid w:val="0"/>
          <w:sz w:val="20"/>
          <w:szCs w:val="20"/>
        </w:rPr>
        <w:t xml:space="preserve"> elektronikuspénz kibocsátási tevékenységre vonatkozóan pedig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51. § (3) bekezdés a) pontja</w:t>
      </w:r>
      <w:r w:rsidR="00404764" w:rsidRPr="00991384">
        <w:rPr>
          <w:rFonts w:ascii="Arial" w:hAnsi="Arial" w:cs="Arial"/>
          <w:snapToGrid w:val="0"/>
          <w:sz w:val="20"/>
          <w:szCs w:val="20"/>
        </w:rPr>
        <w:t xml:space="preserve"> alapján</w:t>
      </w:r>
      <w:r w:rsidR="003C0CAC" w:rsidRPr="00991384">
        <w:rPr>
          <w:rFonts w:ascii="Arial" w:hAnsi="Arial" w:cs="Arial"/>
          <w:snapToGrid w:val="0"/>
          <w:sz w:val="20"/>
          <w:szCs w:val="20"/>
        </w:rPr>
        <w:t xml:space="preserve"> letéti számlán, </w:t>
      </w:r>
      <w:r w:rsidR="00A02152" w:rsidRPr="00991384">
        <w:rPr>
          <w:rFonts w:ascii="Arial" w:hAnsi="Arial" w:cs="Arial"/>
          <w:snapToGrid w:val="0"/>
          <w:sz w:val="20"/>
          <w:szCs w:val="20"/>
        </w:rPr>
        <w:t>0 (nulla) %-os</w:t>
      </w:r>
      <w:r w:rsidR="00404764"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404764" w:rsidRPr="00991384">
        <w:rPr>
          <w:rFonts w:ascii="Arial" w:hAnsi="Arial" w:cs="Arial"/>
          <w:snapToGrid w:val="0"/>
          <w:sz w:val="20"/>
          <w:szCs w:val="20"/>
        </w:rPr>
        <w:t>alacsony</w:t>
      </w:r>
      <w:r w:rsidR="003C0CAC" w:rsidRPr="00991384">
        <w:rPr>
          <w:rFonts w:ascii="Arial" w:hAnsi="Arial" w:cs="Arial"/>
          <w:snapToGrid w:val="0"/>
          <w:sz w:val="20"/>
          <w:szCs w:val="20"/>
        </w:rPr>
        <w:t xml:space="preserve"> kockázati súlyú kitettségnek minősülő eszközben elhelyezett összegek</w:t>
      </w:r>
      <w:r w:rsidRPr="00991384">
        <w:rPr>
          <w:rFonts w:ascii="Arial" w:hAnsi="Arial" w:cs="Arial"/>
          <w:snapToGrid w:val="0"/>
          <w:sz w:val="20"/>
          <w:szCs w:val="20"/>
        </w:rPr>
        <w:t>et</w:t>
      </w:r>
      <w:r w:rsidR="003C0CAC" w:rsidRPr="00991384">
        <w:rPr>
          <w:rFonts w:ascii="Arial" w:hAnsi="Arial" w:cs="Arial"/>
          <w:snapToGrid w:val="0"/>
          <w:sz w:val="20"/>
          <w:szCs w:val="20"/>
        </w:rPr>
        <w:t xml:space="preserve"> tételes</w:t>
      </w:r>
      <w:r w:rsidRPr="00991384">
        <w:rPr>
          <w:rFonts w:ascii="Arial" w:hAnsi="Arial" w:cs="Arial"/>
          <w:snapToGrid w:val="0"/>
          <w:sz w:val="20"/>
          <w:szCs w:val="20"/>
        </w:rPr>
        <w:t>en</w:t>
      </w:r>
      <w:r w:rsidR="003C0CAC" w:rsidRPr="00991384">
        <w:rPr>
          <w:rFonts w:ascii="Arial" w:hAnsi="Arial" w:cs="Arial"/>
          <w:snapToGrid w:val="0"/>
          <w:sz w:val="20"/>
          <w:szCs w:val="20"/>
        </w:rPr>
        <w:t xml:space="preserve"> </w:t>
      </w:r>
      <w:r w:rsidR="00BC3C3E" w:rsidRPr="00991384">
        <w:rPr>
          <w:rFonts w:ascii="Arial" w:hAnsi="Arial" w:cs="Arial"/>
          <w:snapToGrid w:val="0"/>
          <w:sz w:val="20"/>
          <w:szCs w:val="20"/>
        </w:rPr>
        <w:t xml:space="preserve">– </w:t>
      </w:r>
      <w:r w:rsidR="00DD4EA3" w:rsidRPr="00991384">
        <w:rPr>
          <w:rFonts w:ascii="Arial" w:hAnsi="Arial" w:cs="Arial"/>
          <w:snapToGrid w:val="0"/>
          <w:sz w:val="20"/>
          <w:szCs w:val="20"/>
        </w:rPr>
        <w:t xml:space="preserve">szükség szerint </w:t>
      </w:r>
      <w:r w:rsidR="00BC3C3E" w:rsidRPr="00991384">
        <w:rPr>
          <w:rFonts w:ascii="Arial" w:hAnsi="Arial" w:cs="Arial"/>
          <w:snapToGrid w:val="0"/>
          <w:sz w:val="20"/>
          <w:szCs w:val="20"/>
        </w:rPr>
        <w:t>napi szint</w:t>
      </w:r>
      <w:r w:rsidRPr="00991384">
        <w:rPr>
          <w:rFonts w:ascii="Arial" w:hAnsi="Arial" w:cs="Arial"/>
          <w:snapToGrid w:val="0"/>
          <w:sz w:val="20"/>
          <w:szCs w:val="20"/>
        </w:rPr>
        <w:t>en</w:t>
      </w:r>
      <w:r w:rsidR="003A4293" w:rsidRPr="00991384">
        <w:rPr>
          <w:rFonts w:ascii="Arial" w:hAnsi="Arial" w:cs="Arial"/>
          <w:snapToGrid w:val="0"/>
          <w:sz w:val="20"/>
          <w:szCs w:val="20"/>
        </w:rPr>
        <w:t xml:space="preserve"> </w:t>
      </w:r>
      <w:r w:rsidR="00E7158A" w:rsidRPr="00991384">
        <w:rPr>
          <w:rFonts w:ascii="Arial" w:hAnsi="Arial" w:cs="Arial"/>
          <w:snapToGrid w:val="0"/>
          <w:sz w:val="20"/>
          <w:szCs w:val="20"/>
        </w:rPr>
        <w:t xml:space="preserve">– </w:t>
      </w:r>
      <w:r w:rsidR="00404764" w:rsidRPr="00991384">
        <w:rPr>
          <w:rFonts w:ascii="Arial" w:hAnsi="Arial" w:cs="Arial"/>
          <w:snapToGrid w:val="0"/>
          <w:sz w:val="20"/>
          <w:szCs w:val="20"/>
        </w:rPr>
        <w:t>bemutat</w:t>
      </w:r>
      <w:r w:rsidRPr="00991384">
        <w:rPr>
          <w:rFonts w:ascii="Arial" w:hAnsi="Arial" w:cs="Arial"/>
          <w:snapToGrid w:val="0"/>
          <w:sz w:val="20"/>
          <w:szCs w:val="20"/>
        </w:rPr>
        <w:t>ni</w:t>
      </w:r>
      <w:r w:rsidR="003C0CAC" w:rsidRPr="00991384">
        <w:rPr>
          <w:rFonts w:ascii="Arial" w:hAnsi="Arial" w:cs="Arial"/>
          <w:snapToGrid w:val="0"/>
          <w:sz w:val="20"/>
          <w:szCs w:val="20"/>
        </w:rPr>
        <w:t xml:space="preserve">, letétkezelőnként, </w:t>
      </w:r>
      <w:r w:rsidR="00A02152" w:rsidRPr="00991384">
        <w:rPr>
          <w:rFonts w:ascii="Arial" w:hAnsi="Arial" w:cs="Arial"/>
          <w:snapToGrid w:val="0"/>
          <w:sz w:val="20"/>
          <w:szCs w:val="20"/>
        </w:rPr>
        <w:t>0 (nulla) %-os</w:t>
      </w:r>
      <w:r w:rsidR="00F0739A"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F0739A" w:rsidRPr="00991384">
        <w:rPr>
          <w:rFonts w:ascii="Arial" w:hAnsi="Arial" w:cs="Arial"/>
          <w:snapToGrid w:val="0"/>
          <w:sz w:val="20"/>
          <w:szCs w:val="20"/>
        </w:rPr>
        <w:t xml:space="preserve">alacsony kockázatú </w:t>
      </w:r>
      <w:r w:rsidR="003C0CAC" w:rsidRPr="00991384">
        <w:rPr>
          <w:rFonts w:ascii="Arial" w:hAnsi="Arial" w:cs="Arial"/>
          <w:snapToGrid w:val="0"/>
          <w:sz w:val="20"/>
          <w:szCs w:val="20"/>
        </w:rPr>
        <w:t>eszköztípusonkénti bontásban.</w:t>
      </w:r>
    </w:p>
    <w:p w14:paraId="1D14DDA6" w14:textId="77777777" w:rsidR="003C0CAC" w:rsidRPr="00991384" w:rsidRDefault="003C0CAC" w:rsidP="003C0CAC">
      <w:pPr>
        <w:jc w:val="both"/>
        <w:rPr>
          <w:rFonts w:ascii="Arial" w:hAnsi="Arial" w:cs="Arial"/>
          <w:b/>
          <w:snapToGrid w:val="0"/>
          <w:sz w:val="20"/>
          <w:szCs w:val="20"/>
        </w:rPr>
      </w:pPr>
    </w:p>
    <w:p w14:paraId="4487EBB1" w14:textId="77777777" w:rsidR="008A5D39" w:rsidRPr="00991384" w:rsidRDefault="008A5D39" w:rsidP="008A5D39">
      <w:pPr>
        <w:jc w:val="both"/>
        <w:rPr>
          <w:rFonts w:ascii="Arial" w:hAnsi="Arial" w:cs="Arial"/>
          <w:iCs/>
          <w:snapToGrid w:val="0"/>
          <w:sz w:val="20"/>
          <w:szCs w:val="20"/>
        </w:rPr>
      </w:pPr>
      <w:r w:rsidRPr="00991384">
        <w:rPr>
          <w:rFonts w:ascii="Arial" w:hAnsi="Arial" w:cs="Arial"/>
          <w:iCs/>
          <w:snapToGrid w:val="0"/>
          <w:sz w:val="20"/>
          <w:szCs w:val="20"/>
        </w:rPr>
        <w:t xml:space="preserve">A jelentés oszlopaiban kell kimutatni a letéti számlán, a </w:t>
      </w:r>
      <w:r w:rsidR="00A02152" w:rsidRPr="00991384">
        <w:rPr>
          <w:rFonts w:ascii="Arial" w:hAnsi="Arial" w:cs="Arial"/>
          <w:snapToGrid w:val="0"/>
          <w:sz w:val="20"/>
          <w:szCs w:val="20"/>
        </w:rPr>
        <w:t>0 (nulla) %-os</w:t>
      </w:r>
      <w:r w:rsidR="00353937" w:rsidRPr="00991384">
        <w:rPr>
          <w:rFonts w:ascii="Arial" w:hAnsi="Arial" w:cs="Arial"/>
          <w:iCs/>
          <w:snapToGrid w:val="0"/>
          <w:sz w:val="20"/>
          <w:szCs w:val="20"/>
        </w:rPr>
        <w:t>, valamint az alacsony</w:t>
      </w:r>
      <w:r w:rsidRPr="00991384">
        <w:rPr>
          <w:rFonts w:ascii="Arial" w:hAnsi="Arial" w:cs="Arial"/>
          <w:iCs/>
          <w:snapToGrid w:val="0"/>
          <w:sz w:val="20"/>
          <w:szCs w:val="20"/>
        </w:rPr>
        <w:t xml:space="preserve"> kockázati súlyú eszközben elhelyezett összegeket letétkezelőnkénti bontásban</w:t>
      </w:r>
      <w:r w:rsidR="00353937" w:rsidRPr="00991384">
        <w:rPr>
          <w:rFonts w:ascii="Arial" w:hAnsi="Arial" w:cs="Arial"/>
          <w:iCs/>
          <w:snapToGrid w:val="0"/>
          <w:sz w:val="20"/>
          <w:szCs w:val="20"/>
        </w:rPr>
        <w:t>.</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 xml:space="preserve">Az </w:t>
      </w:r>
      <w:r w:rsidRPr="00991384">
        <w:rPr>
          <w:rFonts w:ascii="Arial" w:hAnsi="Arial" w:cs="Arial"/>
          <w:iCs/>
          <w:snapToGrid w:val="0"/>
          <w:sz w:val="20"/>
          <w:szCs w:val="20"/>
        </w:rPr>
        <w:t>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w:t>
      </w:r>
      <w:r w:rsidR="00353937" w:rsidRPr="00991384">
        <w:rPr>
          <w:rFonts w:ascii="Arial" w:hAnsi="Arial" w:cs="Arial"/>
          <w:iCs/>
          <w:snapToGrid w:val="0"/>
          <w:sz w:val="20"/>
          <w:szCs w:val="20"/>
        </w:rPr>
        <w:t>ban a letéti számlán elhelyezett összeget kell kimutatni</w:t>
      </w:r>
      <w:r w:rsidRPr="00991384">
        <w:rPr>
          <w:rFonts w:ascii="Arial" w:hAnsi="Arial" w:cs="Arial"/>
          <w:iCs/>
          <w:snapToGrid w:val="0"/>
          <w:sz w:val="20"/>
          <w:szCs w:val="20"/>
        </w:rPr>
        <w:t>. A 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 tartalmazza a </w:t>
      </w:r>
      <w:r w:rsidR="005259A7" w:rsidRPr="00991384">
        <w:rPr>
          <w:rFonts w:ascii="Arial" w:hAnsi="Arial" w:cs="Arial"/>
          <w:iCs/>
          <w:snapToGrid w:val="0"/>
          <w:sz w:val="20"/>
          <w:szCs w:val="20"/>
        </w:rPr>
        <w:t>0 (</w:t>
      </w:r>
      <w:r w:rsidRPr="00991384">
        <w:rPr>
          <w:rFonts w:ascii="Arial" w:hAnsi="Arial" w:cs="Arial"/>
          <w:iCs/>
          <w:snapToGrid w:val="0"/>
          <w:sz w:val="20"/>
          <w:szCs w:val="20"/>
        </w:rPr>
        <w:t>nulla</w:t>
      </w:r>
      <w:r w:rsidR="005259A7" w:rsidRPr="00991384">
        <w:rPr>
          <w:rFonts w:ascii="Arial" w:hAnsi="Arial" w:cs="Arial"/>
          <w:iCs/>
          <w:snapToGrid w:val="0"/>
          <w:sz w:val="20"/>
          <w:szCs w:val="20"/>
        </w:rPr>
        <w:t>)</w:t>
      </w:r>
      <w:r w:rsidRPr="00991384">
        <w:rPr>
          <w:rFonts w:ascii="Arial" w:hAnsi="Arial" w:cs="Arial"/>
          <w:iCs/>
          <w:snapToGrid w:val="0"/>
          <w:sz w:val="20"/>
          <w:szCs w:val="20"/>
        </w:rPr>
        <w:t xml:space="preserve"> százalékos kockázati súlyú eszközök tételes eszköztípusonkénti megnevezését. </w:t>
      </w:r>
      <w:r w:rsidR="00353937" w:rsidRPr="00991384">
        <w:rPr>
          <w:rFonts w:ascii="Arial" w:hAnsi="Arial" w:cs="Arial"/>
          <w:iCs/>
          <w:snapToGrid w:val="0"/>
          <w:sz w:val="20"/>
          <w:szCs w:val="20"/>
        </w:rPr>
        <w:t>A c</w:t>
      </w:r>
      <w:r w:rsidR="00502929" w:rsidRPr="00991384">
        <w:rPr>
          <w:rFonts w:ascii="Arial" w:hAnsi="Arial" w:cs="Arial"/>
          <w:iCs/>
          <w:snapToGrid w:val="0"/>
          <w:sz w:val="20"/>
          <w:szCs w:val="20"/>
        </w:rPr>
        <w:t>)</w:t>
      </w:r>
      <w:r w:rsidR="00353937" w:rsidRPr="00991384">
        <w:rPr>
          <w:rFonts w:ascii="Arial" w:hAnsi="Arial" w:cs="Arial"/>
          <w:iCs/>
          <w:snapToGrid w:val="0"/>
          <w:sz w:val="20"/>
          <w:szCs w:val="20"/>
        </w:rPr>
        <w:t xml:space="preserve"> oszlop tartalmazza az alacsony kockázatú eszközök tételes eszköztípusonkénti megnevezését. </w:t>
      </w:r>
      <w:r w:rsidRPr="00991384">
        <w:rPr>
          <w:rFonts w:ascii="Arial" w:hAnsi="Arial" w:cs="Arial"/>
          <w:iCs/>
          <w:snapToGrid w:val="0"/>
          <w:sz w:val="20"/>
          <w:szCs w:val="20"/>
        </w:rPr>
        <w:t xml:space="preserve">A </w:t>
      </w:r>
      <w:r w:rsidR="00353937" w:rsidRPr="00991384">
        <w:rPr>
          <w:rFonts w:ascii="Arial" w:hAnsi="Arial" w:cs="Arial"/>
          <w:iCs/>
          <w:snapToGrid w:val="0"/>
          <w:sz w:val="20"/>
          <w:szCs w:val="20"/>
        </w:rPr>
        <w:t>d</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a forint, a</w:t>
      </w:r>
      <w:r w:rsidR="00D02355"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e</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w:t>
      </w:r>
      <w:r w:rsidRPr="00991384">
        <w:rPr>
          <w:rFonts w:ascii="Arial" w:hAnsi="Arial" w:cs="Arial"/>
          <w:iCs/>
          <w:snapToGrid w:val="0"/>
          <w:sz w:val="20"/>
          <w:szCs w:val="20"/>
        </w:rPr>
        <w:t xml:space="preserve"> a deviza, az </w:t>
      </w:r>
      <w:r w:rsidR="00353937" w:rsidRPr="00991384">
        <w:rPr>
          <w:rFonts w:ascii="Arial" w:hAnsi="Arial" w:cs="Arial"/>
          <w:iCs/>
          <w:snapToGrid w:val="0"/>
          <w:sz w:val="20"/>
          <w:szCs w:val="20"/>
        </w:rPr>
        <w:t>f</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pedig a forint és deviza együttes összegét kell kimuta</w:t>
      </w:r>
      <w:r w:rsidR="00D02355" w:rsidRPr="00991384">
        <w:rPr>
          <w:rFonts w:ascii="Arial" w:hAnsi="Arial" w:cs="Arial"/>
          <w:iCs/>
          <w:snapToGrid w:val="0"/>
          <w:sz w:val="20"/>
          <w:szCs w:val="20"/>
        </w:rPr>
        <w:t>tni ezer forintban.</w:t>
      </w:r>
    </w:p>
    <w:p w14:paraId="2D69BC98" w14:textId="77777777" w:rsidR="0011119D"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Pr="00991384">
        <w:rPr>
          <w:rFonts w:ascii="Arial" w:hAnsi="Arial" w:cs="Arial"/>
          <w:iCs/>
          <w:snapToGrid w:val="0"/>
          <w:sz w:val="20"/>
          <w:szCs w:val="20"/>
        </w:rPr>
        <w:t xml:space="preserve">1 sorban kell kimutatni a letéti számlán elhelyezett </w:t>
      </w:r>
      <w:r w:rsidR="0011119D" w:rsidRPr="00991384">
        <w:rPr>
          <w:rFonts w:ascii="Arial" w:hAnsi="Arial" w:cs="Arial"/>
          <w:iCs/>
          <w:snapToGrid w:val="0"/>
          <w:sz w:val="20"/>
          <w:szCs w:val="20"/>
        </w:rPr>
        <w:t xml:space="preserve">tételek mindösszesenjét, forint és deviza </w:t>
      </w:r>
      <w:r w:rsidR="00650909" w:rsidRPr="00991384">
        <w:rPr>
          <w:rFonts w:ascii="Arial" w:hAnsi="Arial" w:cs="Arial"/>
          <w:iCs/>
          <w:snapToGrid w:val="0"/>
          <w:sz w:val="20"/>
          <w:szCs w:val="20"/>
        </w:rPr>
        <w:t>meg</w:t>
      </w:r>
      <w:r w:rsidR="0011119D" w:rsidRPr="00991384">
        <w:rPr>
          <w:rFonts w:ascii="Arial" w:hAnsi="Arial" w:cs="Arial"/>
          <w:iCs/>
          <w:snapToGrid w:val="0"/>
          <w:sz w:val="20"/>
          <w:szCs w:val="20"/>
        </w:rPr>
        <w:t>bontásban, valamint együttesen, ezer forintban.</w:t>
      </w:r>
    </w:p>
    <w:p w14:paraId="4C74DE26" w14:textId="77777777" w:rsidR="0011119D" w:rsidRPr="00991384" w:rsidRDefault="0011119D" w:rsidP="008A5D39">
      <w:pPr>
        <w:jc w:val="both"/>
        <w:rPr>
          <w:rFonts w:ascii="Arial" w:hAnsi="Arial" w:cs="Arial"/>
          <w:iCs/>
          <w:snapToGrid w:val="0"/>
          <w:sz w:val="20"/>
          <w:szCs w:val="20"/>
        </w:rPr>
      </w:pPr>
    </w:p>
    <w:p w14:paraId="3A7B23DC" w14:textId="1A5F899F" w:rsidR="008A5D39"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A</w:t>
      </w:r>
      <w:r w:rsidR="008768A8" w:rsidRPr="00991384">
        <w:rPr>
          <w:rFonts w:ascii="Arial" w:hAnsi="Arial" w:cs="Arial"/>
          <w:iCs/>
          <w:snapToGrid w:val="0"/>
          <w:sz w:val="20"/>
          <w:szCs w:val="20"/>
        </w:rPr>
        <w:t xml:space="preserve"> </w:t>
      </w:r>
      <w:r w:rsidR="00B16BD0" w:rsidRPr="00991384">
        <w:rPr>
          <w:rFonts w:ascii="Arial" w:hAnsi="Arial" w:cs="Arial"/>
          <w:iCs/>
          <w:snapToGrid w:val="0"/>
          <w:sz w:val="20"/>
          <w:szCs w:val="20"/>
        </w:rPr>
        <w:t>83NB</w:t>
      </w:r>
      <w:r w:rsidRPr="00991384">
        <w:rPr>
          <w:rFonts w:ascii="Arial" w:hAnsi="Arial" w:cs="Arial"/>
          <w:iCs/>
          <w:snapToGrid w:val="0"/>
          <w:sz w:val="20"/>
          <w:szCs w:val="20"/>
        </w:rPr>
        <w:t>101</w:t>
      </w:r>
      <w:r w:rsidR="00941DB7">
        <w:rPr>
          <w:rFonts w:ascii="Arial" w:hAnsi="Arial" w:cs="Arial"/>
          <w:iCs/>
          <w:snapToGrid w:val="0"/>
          <w:sz w:val="20"/>
          <w:szCs w:val="20"/>
        </w:rPr>
        <w:t>–</w:t>
      </w:r>
      <w:r w:rsidRPr="00991384">
        <w:rPr>
          <w:rFonts w:ascii="Arial" w:hAnsi="Arial" w:cs="Arial"/>
          <w:iCs/>
          <w:snapToGrid w:val="0"/>
          <w:sz w:val="20"/>
          <w:szCs w:val="20"/>
        </w:rPr>
        <w:t>199 sorban kell szerepeltetni a letéti számlán elhelyezett összegeket, letétkezelőnkénti bontásban, forint, deviza és összesen részletezettségben.</w:t>
      </w:r>
    </w:p>
    <w:p w14:paraId="211B7069" w14:textId="77777777" w:rsidR="00DD4EA3" w:rsidRPr="00991384" w:rsidRDefault="00DD4EA3" w:rsidP="008A5D39">
      <w:pPr>
        <w:jc w:val="both"/>
        <w:rPr>
          <w:rFonts w:ascii="Arial" w:hAnsi="Arial" w:cs="Arial"/>
          <w:iCs/>
          <w:snapToGrid w:val="0"/>
          <w:sz w:val="20"/>
          <w:szCs w:val="20"/>
        </w:rPr>
      </w:pPr>
    </w:p>
    <w:p w14:paraId="34B43C8B" w14:textId="77777777" w:rsidR="00BC3C3E" w:rsidRPr="00991384" w:rsidRDefault="00502929"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BC577A" w:rsidRPr="00991384">
        <w:rPr>
          <w:rFonts w:ascii="Arial" w:hAnsi="Arial" w:cs="Arial"/>
          <w:iCs/>
          <w:snapToGrid w:val="0"/>
          <w:sz w:val="20"/>
          <w:szCs w:val="20"/>
        </w:rPr>
        <w:t xml:space="preserve">2 sorban kell szerepeltetni a </w:t>
      </w:r>
      <w:r w:rsidR="005259A7" w:rsidRPr="00991384">
        <w:rPr>
          <w:rFonts w:ascii="Arial" w:hAnsi="Arial" w:cs="Arial"/>
          <w:iCs/>
          <w:snapToGrid w:val="0"/>
          <w:sz w:val="20"/>
          <w:szCs w:val="20"/>
        </w:rPr>
        <w:t>0 (</w:t>
      </w:r>
      <w:r w:rsidR="00BC577A" w:rsidRPr="00991384">
        <w:rPr>
          <w:rFonts w:ascii="Arial" w:hAnsi="Arial" w:cs="Arial"/>
          <w:iCs/>
          <w:snapToGrid w:val="0"/>
          <w:sz w:val="20"/>
          <w:szCs w:val="20"/>
        </w:rPr>
        <w:t>nulla</w:t>
      </w:r>
      <w:r w:rsidR="005259A7" w:rsidRPr="00991384">
        <w:rPr>
          <w:rFonts w:ascii="Arial" w:hAnsi="Arial" w:cs="Arial"/>
          <w:iCs/>
          <w:snapToGrid w:val="0"/>
          <w:sz w:val="20"/>
          <w:szCs w:val="20"/>
        </w:rPr>
        <w:t>)</w:t>
      </w:r>
      <w:r w:rsidR="00BC577A" w:rsidRPr="00991384">
        <w:rPr>
          <w:rFonts w:ascii="Arial" w:hAnsi="Arial" w:cs="Arial"/>
          <w:iCs/>
          <w:snapToGrid w:val="0"/>
          <w:sz w:val="20"/>
          <w:szCs w:val="20"/>
        </w:rPr>
        <w:t xml:space="preserve"> </w:t>
      </w:r>
      <w:r w:rsidR="00632CCB" w:rsidRPr="00991384">
        <w:rPr>
          <w:rFonts w:ascii="Arial" w:hAnsi="Arial" w:cs="Arial"/>
          <w:iCs/>
          <w:snapToGrid w:val="0"/>
          <w:sz w:val="20"/>
          <w:szCs w:val="20"/>
        </w:rPr>
        <w:t>%</w:t>
      </w:r>
      <w:r w:rsidR="00BC577A" w:rsidRPr="00991384">
        <w:rPr>
          <w:rFonts w:ascii="Arial" w:hAnsi="Arial" w:cs="Arial"/>
          <w:iCs/>
          <w:snapToGrid w:val="0"/>
          <w:sz w:val="20"/>
          <w:szCs w:val="20"/>
        </w:rPr>
        <w:t xml:space="preserve">-os kockázati súlyozású eszközben elhelyezett tételek mindösszesenjét, forint és deviza </w:t>
      </w:r>
      <w:r w:rsidR="00650909" w:rsidRPr="00991384">
        <w:rPr>
          <w:rFonts w:ascii="Arial" w:hAnsi="Arial" w:cs="Arial"/>
          <w:iCs/>
          <w:snapToGrid w:val="0"/>
          <w:sz w:val="20"/>
          <w:szCs w:val="20"/>
        </w:rPr>
        <w:t>meg</w:t>
      </w:r>
      <w:r w:rsidR="00BC577A" w:rsidRPr="00991384">
        <w:rPr>
          <w:rFonts w:ascii="Arial" w:hAnsi="Arial" w:cs="Arial"/>
          <w:iCs/>
          <w:snapToGrid w:val="0"/>
          <w:sz w:val="20"/>
          <w:szCs w:val="20"/>
        </w:rPr>
        <w:t xml:space="preserve">bontásban, valamint együttesen. </w:t>
      </w:r>
    </w:p>
    <w:p w14:paraId="01837685" w14:textId="7AF4104C" w:rsidR="00BC577A" w:rsidRPr="00991384" w:rsidRDefault="00BC577A" w:rsidP="00D40015">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941DB7">
        <w:rPr>
          <w:rFonts w:ascii="Arial" w:hAnsi="Arial" w:cs="Arial"/>
          <w:iCs/>
          <w:snapToGrid w:val="0"/>
          <w:sz w:val="20"/>
          <w:szCs w:val="20"/>
        </w:rPr>
        <w:t>–</w:t>
      </w:r>
      <w:r w:rsidR="00D40015" w:rsidRPr="00991384">
        <w:rPr>
          <w:rFonts w:ascii="Arial" w:hAnsi="Arial" w:cs="Arial"/>
          <w:iCs/>
          <w:snapToGrid w:val="0"/>
          <w:sz w:val="20"/>
          <w:szCs w:val="20"/>
        </w:rPr>
        <w:t>301</w:t>
      </w:r>
      <w:del w:id="113" w:author="MNB" w:date="2024-08-23T13:41:00Z">
        <w:r w:rsidRPr="00991384">
          <w:rPr>
            <w:rFonts w:ascii="Arial" w:hAnsi="Arial" w:cs="Arial"/>
            <w:iCs/>
            <w:snapToGrid w:val="0"/>
            <w:sz w:val="20"/>
            <w:szCs w:val="20"/>
          </w:rPr>
          <w:delText>-es</w:delText>
        </w:r>
      </w:del>
      <w:r w:rsidRPr="00991384">
        <w:rPr>
          <w:rFonts w:ascii="Arial" w:hAnsi="Arial" w:cs="Arial"/>
          <w:iCs/>
          <w:snapToGrid w:val="0"/>
          <w:sz w:val="20"/>
          <w:szCs w:val="20"/>
        </w:rPr>
        <w:t xml:space="preserve"> sorban az 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megjelölni annak a hitelintézetnek a nevét, ahol a nulla súlyú eszközök elhelyezésre kerültek. A </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D40015" w:rsidRPr="00991384">
        <w:rPr>
          <w:rFonts w:ascii="Arial" w:hAnsi="Arial" w:cs="Arial"/>
          <w:iCs/>
          <w:snapToGrid w:val="0"/>
          <w:sz w:val="20"/>
          <w:szCs w:val="20"/>
        </w:rPr>
        <w:t>0</w:t>
      </w:r>
      <w:r w:rsidR="005404FD" w:rsidRPr="00991384">
        <w:rPr>
          <w:rFonts w:ascii="Arial" w:hAnsi="Arial" w:cs="Arial"/>
          <w:iCs/>
          <w:snapToGrid w:val="0"/>
          <w:sz w:val="20"/>
          <w:szCs w:val="20"/>
        </w:rPr>
        <w:t>01</w:t>
      </w:r>
      <w:r w:rsidRPr="00991384">
        <w:rPr>
          <w:rFonts w:ascii="Arial" w:hAnsi="Arial" w:cs="Arial"/>
          <w:iCs/>
          <w:snapToGrid w:val="0"/>
          <w:sz w:val="20"/>
          <w:szCs w:val="20"/>
        </w:rPr>
        <w:t xml:space="preserve"> sortól a </w:t>
      </w:r>
      <w:r w:rsidR="00513A6F" w:rsidRPr="00991384">
        <w:rPr>
          <w:rFonts w:ascii="Arial" w:hAnsi="Arial" w:cs="Arial"/>
          <w:iCs/>
          <w:snapToGrid w:val="0"/>
          <w:sz w:val="20"/>
          <w:szCs w:val="20"/>
        </w:rPr>
        <w:t>3</w:t>
      </w:r>
      <w:r w:rsidRPr="00991384">
        <w:rPr>
          <w:rFonts w:ascii="Arial" w:hAnsi="Arial" w:cs="Arial"/>
          <w:iCs/>
          <w:snapToGrid w:val="0"/>
          <w:sz w:val="20"/>
          <w:szCs w:val="20"/>
        </w:rPr>
        <w:t>01</w:t>
      </w:r>
      <w:r w:rsidR="00513A6F" w:rsidRPr="00991384">
        <w:rPr>
          <w:rFonts w:ascii="Arial" w:hAnsi="Arial" w:cs="Arial"/>
          <w:iCs/>
          <w:snapToGrid w:val="0"/>
          <w:sz w:val="20"/>
          <w:szCs w:val="20"/>
        </w:rPr>
        <w:t>1</w:t>
      </w:r>
      <w:r w:rsidRPr="00991384">
        <w:rPr>
          <w:rFonts w:ascii="Arial" w:hAnsi="Arial" w:cs="Arial"/>
          <w:iCs/>
          <w:snapToGrid w:val="0"/>
          <w:sz w:val="20"/>
          <w:szCs w:val="20"/>
        </w:rPr>
        <w:t>99</w:t>
      </w:r>
      <w:r w:rsidR="00D40015" w:rsidRPr="00991384">
        <w:rPr>
          <w:rFonts w:ascii="Arial" w:hAnsi="Arial" w:cs="Arial"/>
          <w:iCs/>
          <w:snapToGrid w:val="0"/>
          <w:sz w:val="20"/>
          <w:szCs w:val="20"/>
        </w:rPr>
        <w:t>-</w:t>
      </w:r>
      <w:r w:rsidR="00513A6F" w:rsidRPr="00991384">
        <w:rPr>
          <w:rFonts w:ascii="Arial" w:hAnsi="Arial" w:cs="Arial"/>
          <w:iCs/>
          <w:snapToGrid w:val="0"/>
          <w:sz w:val="20"/>
          <w:szCs w:val="20"/>
        </w:rPr>
        <w:t xml:space="preserve">ig ismétlősorosan a </w:t>
      </w:r>
      <w:r w:rsidRPr="00991384">
        <w:rPr>
          <w:rFonts w:ascii="Arial" w:hAnsi="Arial" w:cs="Arial"/>
          <w:iCs/>
          <w:snapToGrid w:val="0"/>
          <w:sz w:val="20"/>
          <w:szCs w:val="20"/>
        </w:rPr>
        <w:t>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feltüntetni a</w:t>
      </w:r>
      <w:r w:rsidR="00281BE1" w:rsidRPr="00991384">
        <w:rPr>
          <w:rFonts w:ascii="Arial" w:hAnsi="Arial" w:cs="Arial"/>
          <w:iCs/>
          <w:snapToGrid w:val="0"/>
          <w:sz w:val="20"/>
          <w:szCs w:val="20"/>
        </w:rPr>
        <w:t xml:space="preserve"> megnevezett letétkezelőhöz tartozó</w:t>
      </w:r>
      <w:r w:rsidRPr="00991384">
        <w:rPr>
          <w:rFonts w:ascii="Arial" w:hAnsi="Arial" w:cs="Arial"/>
          <w:iCs/>
          <w:snapToGrid w:val="0"/>
          <w:sz w:val="20"/>
          <w:szCs w:val="20"/>
        </w:rPr>
        <w:t xml:space="preserve"> eszköz</w:t>
      </w:r>
      <w:r w:rsidR="00721038" w:rsidRPr="00991384">
        <w:rPr>
          <w:rFonts w:ascii="Arial" w:hAnsi="Arial" w:cs="Arial"/>
          <w:iCs/>
          <w:snapToGrid w:val="0"/>
          <w:sz w:val="20"/>
          <w:szCs w:val="20"/>
        </w:rPr>
        <w:t>ök</w:t>
      </w:r>
      <w:r w:rsidRPr="00991384">
        <w:rPr>
          <w:rFonts w:ascii="Arial" w:hAnsi="Arial" w:cs="Arial"/>
          <w:iCs/>
          <w:snapToGrid w:val="0"/>
          <w:sz w:val="20"/>
          <w:szCs w:val="20"/>
        </w:rPr>
        <w:t xml:space="preserve"> pontos megnevezését</w:t>
      </w:r>
      <w:r w:rsidR="00D40015" w:rsidRPr="00991384">
        <w:rPr>
          <w:rFonts w:ascii="Arial" w:hAnsi="Arial" w:cs="Arial"/>
          <w:iCs/>
          <w:snapToGrid w:val="0"/>
          <w:sz w:val="20"/>
          <w:szCs w:val="20"/>
        </w:rPr>
        <w:t>.</w:t>
      </w:r>
      <w:r w:rsidRPr="00991384">
        <w:rPr>
          <w:rFonts w:ascii="Arial" w:hAnsi="Arial" w:cs="Arial"/>
          <w:iCs/>
          <w:snapToGrid w:val="0"/>
          <w:sz w:val="20"/>
          <w:szCs w:val="20"/>
        </w:rPr>
        <w:t xml:space="preserve"> </w:t>
      </w:r>
    </w:p>
    <w:p w14:paraId="2B666D83" w14:textId="77777777" w:rsidR="00BC577A" w:rsidRPr="00991384" w:rsidRDefault="00AD227F"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C95B9E" w:rsidRPr="00991384">
        <w:rPr>
          <w:rFonts w:ascii="Arial" w:hAnsi="Arial" w:cs="Arial"/>
          <w:iCs/>
          <w:snapToGrid w:val="0"/>
          <w:sz w:val="20"/>
          <w:szCs w:val="20"/>
        </w:rPr>
        <w:t xml:space="preserve">83NB4 sorban kell szerepeltetni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7C47FC" w:rsidRPr="00991384">
        <w:rPr>
          <w:rFonts w:ascii="Arial" w:hAnsi="Arial" w:cs="Arial"/>
          <w:iCs/>
          <w:snapToGrid w:val="0"/>
          <w:sz w:val="20"/>
          <w:szCs w:val="20"/>
        </w:rPr>
        <w:t xml:space="preserve"> 51. § (5) és (6) bekezdése </w:t>
      </w:r>
      <w:r w:rsidR="008E22CA" w:rsidRPr="00991384">
        <w:rPr>
          <w:rFonts w:ascii="Arial" w:hAnsi="Arial" w:cs="Arial"/>
          <w:iCs/>
          <w:snapToGrid w:val="0"/>
          <w:sz w:val="20"/>
          <w:szCs w:val="20"/>
        </w:rPr>
        <w:t xml:space="preserve">alapján </w:t>
      </w:r>
      <w:r w:rsidR="00C95B9E" w:rsidRPr="00991384">
        <w:rPr>
          <w:rFonts w:ascii="Arial" w:hAnsi="Arial" w:cs="Arial"/>
          <w:iCs/>
          <w:snapToGrid w:val="0"/>
          <w:sz w:val="20"/>
          <w:szCs w:val="20"/>
        </w:rPr>
        <w:t xml:space="preserve">alacsony kockázatú eszközben elhelyezett tételek mindösszesenjét, forint és deviza bontásban, valamint együttesen. </w:t>
      </w:r>
    </w:p>
    <w:p w14:paraId="1383FFFA" w14:textId="77777777" w:rsidR="006A45F7" w:rsidRPr="00991384" w:rsidRDefault="006A45F7" w:rsidP="008A5D39">
      <w:pPr>
        <w:jc w:val="both"/>
        <w:rPr>
          <w:rFonts w:ascii="Arial" w:hAnsi="Arial" w:cs="Arial"/>
          <w:iCs/>
          <w:snapToGrid w:val="0"/>
          <w:sz w:val="20"/>
          <w:szCs w:val="20"/>
        </w:rPr>
      </w:pPr>
    </w:p>
    <w:p w14:paraId="49FFE071" w14:textId="77777777" w:rsidR="00F0076D" w:rsidRPr="00991384" w:rsidRDefault="00F0076D" w:rsidP="008A5D39">
      <w:pPr>
        <w:jc w:val="both"/>
        <w:rPr>
          <w:rFonts w:ascii="Arial" w:hAnsi="Arial" w:cs="Arial"/>
          <w:iCs/>
          <w:snapToGrid w:val="0"/>
          <w:sz w:val="20"/>
          <w:szCs w:val="20"/>
        </w:rPr>
      </w:pPr>
    </w:p>
    <w:p w14:paraId="78521D3C" w14:textId="77777777" w:rsidR="000A21B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3</w:t>
      </w:r>
      <w:r w:rsidR="00A8359C"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84A </w:t>
      </w:r>
      <w:r w:rsidR="00EF24B2" w:rsidRPr="00991384">
        <w:rPr>
          <w:rFonts w:ascii="Arial" w:hAnsi="Arial" w:cs="Arial"/>
          <w:iCs/>
          <w:snapToGrid w:val="0"/>
          <w:sz w:val="20"/>
          <w:szCs w:val="20"/>
        </w:rPr>
        <w:t>Szavatoló tőke számítása</w:t>
      </w:r>
    </w:p>
    <w:p w14:paraId="01388894" w14:textId="77777777" w:rsidR="00AC5196" w:rsidRPr="00991384" w:rsidRDefault="00AC5196" w:rsidP="00FD0EB8">
      <w:pPr>
        <w:jc w:val="both"/>
        <w:rPr>
          <w:rFonts w:ascii="Arial" w:hAnsi="Arial" w:cs="Arial"/>
          <w:sz w:val="20"/>
          <w:szCs w:val="20"/>
        </w:rPr>
      </w:pPr>
    </w:p>
    <w:p w14:paraId="70DC39F4" w14:textId="77777777" w:rsidR="00FD0EB8" w:rsidRPr="00991384" w:rsidRDefault="00FD0EB8" w:rsidP="00FD0EB8">
      <w:pPr>
        <w:jc w:val="both"/>
        <w:rPr>
          <w:rFonts w:ascii="Arial" w:hAnsi="Arial" w:cs="Arial"/>
          <w:snapToGrid w:val="0"/>
          <w:sz w:val="20"/>
          <w:szCs w:val="20"/>
        </w:rPr>
      </w:pPr>
      <w:r w:rsidRPr="00991384">
        <w:rPr>
          <w:rFonts w:ascii="Arial" w:hAnsi="Arial" w:cs="Arial"/>
          <w:sz w:val="20"/>
          <w:szCs w:val="20"/>
        </w:rPr>
        <w:t xml:space="preserve">A </w:t>
      </w:r>
      <w:r w:rsidRPr="00991384">
        <w:rPr>
          <w:rFonts w:ascii="Arial" w:hAnsi="Arial" w:cs="Arial"/>
          <w:snapToGrid w:val="0"/>
          <w:sz w:val="20"/>
          <w:szCs w:val="20"/>
        </w:rPr>
        <w:t xml:space="preserve">pénzforgalmi intézménynek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38. § (3) bekezdésé</w:t>
      </w:r>
      <w:r w:rsidR="003F2AD0" w:rsidRPr="00991384">
        <w:rPr>
          <w:rFonts w:ascii="Arial" w:hAnsi="Arial" w:cs="Arial"/>
          <w:sz w:val="20"/>
          <w:szCs w:val="20"/>
        </w:rPr>
        <w:t>ben</w:t>
      </w:r>
      <w:r w:rsidR="00C660BA" w:rsidRPr="00991384">
        <w:rPr>
          <w:rFonts w:ascii="Arial" w:hAnsi="Arial" w:cs="Arial"/>
          <w:sz w:val="20"/>
          <w:szCs w:val="20"/>
        </w:rPr>
        <w:t xml:space="preserve">, </w:t>
      </w:r>
      <w:r w:rsidR="00905ABE" w:rsidRPr="00991384">
        <w:rPr>
          <w:rFonts w:ascii="Arial" w:hAnsi="Arial" w:cs="Arial"/>
          <w:sz w:val="20"/>
          <w:szCs w:val="20"/>
        </w:rPr>
        <w:t xml:space="preserve">az elektronikuspénz-kibocsátónak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47. § </w:t>
      </w:r>
      <w:r w:rsidR="001F63A1" w:rsidRPr="00991384">
        <w:rPr>
          <w:rFonts w:ascii="Arial" w:hAnsi="Arial" w:cs="Arial"/>
          <w:sz w:val="20"/>
          <w:szCs w:val="20"/>
        </w:rPr>
        <w:t xml:space="preserve">(3) </w:t>
      </w:r>
      <w:r w:rsidR="00905ABE" w:rsidRPr="00991384">
        <w:rPr>
          <w:rFonts w:ascii="Arial" w:hAnsi="Arial" w:cs="Arial"/>
          <w:sz w:val="20"/>
          <w:szCs w:val="20"/>
        </w:rPr>
        <w:t>bekezdésé</w:t>
      </w:r>
      <w:r w:rsidR="003F2AD0" w:rsidRPr="00991384">
        <w:rPr>
          <w:rFonts w:ascii="Arial" w:hAnsi="Arial" w:cs="Arial"/>
          <w:sz w:val="20"/>
          <w:szCs w:val="20"/>
        </w:rPr>
        <w:t>ben hivatkozottaknak</w:t>
      </w:r>
      <w:r w:rsidR="00905ABE" w:rsidRPr="00991384">
        <w:rPr>
          <w:rFonts w:ascii="Arial" w:hAnsi="Arial" w:cs="Arial"/>
          <w:sz w:val="20"/>
          <w:szCs w:val="20"/>
        </w:rPr>
        <w:t xml:space="preserve"> megfelelően</w:t>
      </w:r>
      <w:r w:rsidR="003F2AD0" w:rsidRPr="00991384">
        <w:rPr>
          <w:rFonts w:ascii="Arial" w:hAnsi="Arial" w:cs="Arial"/>
          <w:sz w:val="20"/>
          <w:szCs w:val="20"/>
        </w:rPr>
        <w:t>, a CRR Második része I. Címének rendelkezéseit</w:t>
      </w:r>
      <w:r w:rsidR="00F46642" w:rsidRPr="00991384">
        <w:rPr>
          <w:rFonts w:ascii="Arial" w:hAnsi="Arial" w:cs="Arial"/>
          <w:sz w:val="20"/>
          <w:szCs w:val="20"/>
        </w:rPr>
        <w:t xml:space="preserve"> </w:t>
      </w:r>
      <w:r w:rsidR="003F2AD0" w:rsidRPr="00991384">
        <w:rPr>
          <w:rFonts w:ascii="Arial" w:hAnsi="Arial" w:cs="Arial"/>
          <w:sz w:val="20"/>
          <w:szCs w:val="20"/>
        </w:rPr>
        <w:t>alkalmazva</w:t>
      </w:r>
      <w:r w:rsidR="00905ABE" w:rsidRPr="00991384">
        <w:rPr>
          <w:rFonts w:ascii="Arial" w:hAnsi="Arial" w:cs="Arial"/>
          <w:snapToGrid w:val="0"/>
          <w:sz w:val="20"/>
          <w:szCs w:val="20"/>
        </w:rPr>
        <w:t xml:space="preserve"> </w:t>
      </w:r>
      <w:r w:rsidR="007C47FC" w:rsidRPr="00991384">
        <w:rPr>
          <w:rFonts w:ascii="Arial" w:hAnsi="Arial" w:cs="Arial"/>
          <w:snapToGrid w:val="0"/>
          <w:sz w:val="20"/>
          <w:szCs w:val="20"/>
        </w:rPr>
        <w:t>kell a szavatoló tőkét kiszámítania</w:t>
      </w:r>
      <w:r w:rsidRPr="00991384">
        <w:rPr>
          <w:rFonts w:ascii="Arial" w:hAnsi="Arial" w:cs="Arial"/>
          <w:snapToGrid w:val="0"/>
          <w:sz w:val="20"/>
          <w:szCs w:val="20"/>
        </w:rPr>
        <w:t>.</w:t>
      </w:r>
    </w:p>
    <w:p w14:paraId="4BA83B94" w14:textId="77777777" w:rsidR="00C06889" w:rsidRPr="00991384" w:rsidRDefault="00C06889" w:rsidP="00FD0EB8">
      <w:pPr>
        <w:jc w:val="both"/>
        <w:rPr>
          <w:rFonts w:ascii="Arial" w:hAnsi="Arial" w:cs="Arial"/>
          <w:snapToGrid w:val="0"/>
          <w:sz w:val="20"/>
          <w:szCs w:val="20"/>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37"/>
      </w:tblGrid>
      <w:tr w:rsidR="00BD77DC" w:rsidRPr="00991384" w14:paraId="0A942035" w14:textId="77777777" w:rsidTr="00650909">
        <w:tc>
          <w:tcPr>
            <w:tcW w:w="1701" w:type="dxa"/>
            <w:shd w:val="clear" w:color="auto" w:fill="D9D9D9"/>
          </w:tcPr>
          <w:p w14:paraId="10027E67" w14:textId="77777777"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Sor</w:t>
            </w:r>
            <w:r w:rsidR="009A0F1E" w:rsidRPr="00991384">
              <w:rPr>
                <w:rStyle w:val="InstructionsTabelleText"/>
                <w:rFonts w:ascii="Arial" w:eastAsia="Arial" w:hAnsi="Arial" w:cs="Arial"/>
                <w:bCs/>
              </w:rPr>
              <w:t>kód</w:t>
            </w:r>
          </w:p>
        </w:tc>
        <w:tc>
          <w:tcPr>
            <w:tcW w:w="7337" w:type="dxa"/>
            <w:shd w:val="clear" w:color="auto" w:fill="D9D9D9"/>
          </w:tcPr>
          <w:p w14:paraId="4AB7DC88" w14:textId="726080D8"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 xml:space="preserve">Jogszabályi hivatkozások és </w:t>
            </w:r>
            <w:r w:rsidR="00A55E4E">
              <w:rPr>
                <w:rStyle w:val="InstructionsTabelleText"/>
                <w:rFonts w:ascii="Arial" w:eastAsia="Arial" w:hAnsi="Arial" w:cs="Arial"/>
                <w:bCs/>
              </w:rPr>
              <w:t>kitöltési előíráso</w:t>
            </w:r>
            <w:r w:rsidRPr="00991384">
              <w:rPr>
                <w:rStyle w:val="InstructionsTabelleText"/>
                <w:rFonts w:ascii="Arial" w:eastAsia="Arial" w:hAnsi="Arial" w:cs="Arial"/>
                <w:bCs/>
              </w:rPr>
              <w:t>k</w:t>
            </w:r>
          </w:p>
        </w:tc>
      </w:tr>
      <w:tr w:rsidR="00BD77DC" w:rsidRPr="00991384" w14:paraId="32857D08" w14:textId="77777777" w:rsidTr="00650909">
        <w:tc>
          <w:tcPr>
            <w:tcW w:w="1701" w:type="dxa"/>
          </w:tcPr>
          <w:p w14:paraId="6FA439B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w:t>
            </w:r>
          </w:p>
        </w:tc>
        <w:tc>
          <w:tcPr>
            <w:tcW w:w="7337" w:type="dxa"/>
          </w:tcPr>
          <w:p w14:paraId="0A46FE9F" w14:textId="2B1E5BAC" w:rsidR="00BD77DC" w:rsidRPr="00976A99" w:rsidRDefault="00BD77DC" w:rsidP="00B90170">
            <w:pPr>
              <w:pStyle w:val="InstructionsText"/>
              <w:rPr>
                <w:rStyle w:val="InstructionsTabelleberschrift"/>
                <w:rFonts w:ascii="Arial" w:hAnsi="Arial" w:cs="Arial"/>
                <w:u w:val="none"/>
              </w:rPr>
            </w:pPr>
            <w:r w:rsidRPr="00976A99">
              <w:rPr>
                <w:rStyle w:val="InstructionsTabelleberschrift"/>
                <w:rFonts w:ascii="Arial" w:hAnsi="Arial" w:cs="Arial"/>
                <w:u w:val="none"/>
              </w:rPr>
              <w:t>Szavatoló</w:t>
            </w:r>
            <w:r w:rsidR="001051FC" w:rsidRPr="00976A99">
              <w:rPr>
                <w:rStyle w:val="InstructionsTabelleberschrift"/>
                <w:rFonts w:ascii="Arial" w:hAnsi="Arial" w:cs="Arial"/>
                <w:u w:val="none"/>
              </w:rPr>
              <w:t xml:space="preserve"> </w:t>
            </w:r>
            <w:r w:rsidRPr="00976A99">
              <w:rPr>
                <w:rStyle w:val="InstructionsTabelleberschrift"/>
                <w:rFonts w:ascii="Arial" w:hAnsi="Arial" w:cs="Arial"/>
                <w:u w:val="none"/>
              </w:rPr>
              <w:t>tőke</w:t>
            </w:r>
          </w:p>
          <w:p w14:paraId="60A2C4D8" w14:textId="77777777" w:rsidR="00BD77DC" w:rsidRPr="00991384" w:rsidRDefault="00BD77DC" w:rsidP="00B90170">
            <w:pPr>
              <w:pStyle w:val="InstructionsText"/>
              <w:rPr>
                <w:rStyle w:val="InstructionsTabelleberschrift"/>
                <w:rFonts w:ascii="Arial" w:hAnsi="Arial" w:cs="Arial"/>
              </w:rPr>
            </w:pPr>
          </w:p>
          <w:p w14:paraId="5F667D51" w14:textId="7B3BE2B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B02B90">
              <w:rPr>
                <w:rStyle w:val="FormatvorlageInstructionsTabelleText"/>
                <w:rFonts w:ascii="Arial" w:hAnsi="Arial" w:cs="Arial"/>
              </w:rPr>
              <w:t xml:space="preserve">(1) bekezdés </w:t>
            </w:r>
            <w:r w:rsidRPr="00991384">
              <w:rPr>
                <w:rStyle w:val="FormatvorlageInstructionsTabelleText"/>
                <w:rFonts w:ascii="Arial" w:hAnsi="Arial" w:cs="Arial"/>
              </w:rPr>
              <w:t>118. pontja és 72. cikke</w:t>
            </w:r>
          </w:p>
          <w:p w14:paraId="79E26703" w14:textId="77777777" w:rsidR="00BD77DC" w:rsidRPr="00991384" w:rsidRDefault="00BD77DC" w:rsidP="00B90170">
            <w:pPr>
              <w:pStyle w:val="InstructionsText"/>
              <w:rPr>
                <w:rStyle w:val="FormatvorlageInstructionsTabelleText"/>
                <w:rFonts w:ascii="Arial" w:hAnsi="Arial" w:cs="Arial"/>
              </w:rPr>
            </w:pPr>
          </w:p>
          <w:p w14:paraId="7D96CF1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 intézmény szavatoló</w:t>
            </w:r>
            <w:r w:rsidR="00621701">
              <w:rPr>
                <w:rStyle w:val="FormatvorlageInstructionsTabelleText"/>
                <w:rFonts w:ascii="Arial" w:hAnsi="Arial" w:cs="Arial"/>
              </w:rPr>
              <w:t xml:space="preserve"> </w:t>
            </w:r>
            <w:r w:rsidRPr="00991384">
              <w:rPr>
                <w:rStyle w:val="FormatvorlageInstructionsTabelleText"/>
                <w:rFonts w:ascii="Arial" w:hAnsi="Arial" w:cs="Arial"/>
              </w:rPr>
              <w:t>tőkéje az T1 tőkéjének és a T2 tőkéjének összegéből áll.</w:t>
            </w:r>
          </w:p>
          <w:p w14:paraId="1D932F2C" w14:textId="77777777" w:rsidR="00BD77DC" w:rsidRPr="00991384" w:rsidRDefault="00BD77DC" w:rsidP="00B90170">
            <w:pPr>
              <w:pStyle w:val="InstructionsText"/>
              <w:rPr>
                <w:rStyle w:val="InstructionsTabelleberschrift"/>
                <w:rFonts w:ascii="Arial" w:hAnsi="Arial" w:cs="Arial"/>
              </w:rPr>
            </w:pPr>
          </w:p>
        </w:tc>
      </w:tr>
      <w:tr w:rsidR="00BD77DC" w:rsidRPr="00991384" w14:paraId="30B2FA27" w14:textId="77777777" w:rsidTr="00650909">
        <w:tc>
          <w:tcPr>
            <w:tcW w:w="1701" w:type="dxa"/>
          </w:tcPr>
          <w:p w14:paraId="461A71C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w:t>
            </w:r>
          </w:p>
        </w:tc>
        <w:tc>
          <w:tcPr>
            <w:tcW w:w="7337" w:type="dxa"/>
          </w:tcPr>
          <w:p w14:paraId="7F8B98E9" w14:textId="7247AA06"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Alapvető tőke (T1 tőke)</w:t>
            </w:r>
          </w:p>
          <w:p w14:paraId="297616A3" w14:textId="77777777" w:rsidR="00BD77DC" w:rsidRPr="00BF3B08" w:rsidRDefault="00BD77DC" w:rsidP="00B90170">
            <w:pPr>
              <w:pStyle w:val="InstructionsText"/>
              <w:rPr>
                <w:rStyle w:val="FormatvorlageInstructionsTabelleText"/>
                <w:rFonts w:ascii="Arial" w:hAnsi="Arial" w:cs="Arial"/>
              </w:rPr>
            </w:pPr>
          </w:p>
          <w:p w14:paraId="324F2596" w14:textId="4375773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25. cikke</w:t>
            </w:r>
          </w:p>
          <w:p w14:paraId="2161B214" w14:textId="77777777" w:rsidR="00BD77DC" w:rsidRPr="00991384" w:rsidRDefault="00BD77DC" w:rsidP="00B90170">
            <w:pPr>
              <w:pStyle w:val="InstructionsText"/>
              <w:rPr>
                <w:rStyle w:val="FormatvorlageInstructionsTabelleText"/>
                <w:rFonts w:ascii="Arial" w:hAnsi="Arial" w:cs="Arial"/>
              </w:rPr>
            </w:pPr>
          </w:p>
          <w:p w14:paraId="3BF960C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 xml:space="preserve">Az T1 tőke az CET1 tőke és az AT1 tőke összege. </w:t>
            </w:r>
          </w:p>
          <w:p w14:paraId="6902EFB6" w14:textId="77777777" w:rsidR="00BD77DC" w:rsidRPr="00991384" w:rsidRDefault="00BD77DC" w:rsidP="00B90170">
            <w:pPr>
              <w:pStyle w:val="InstructionsText"/>
              <w:rPr>
                <w:rStyle w:val="InstructionsTabelleberschrift"/>
                <w:rFonts w:ascii="Arial" w:hAnsi="Arial" w:cs="Arial"/>
              </w:rPr>
            </w:pPr>
          </w:p>
        </w:tc>
      </w:tr>
      <w:tr w:rsidR="00BD77DC" w:rsidRPr="00991384" w14:paraId="6FC4E0FF" w14:textId="77777777" w:rsidTr="00650909">
        <w:tc>
          <w:tcPr>
            <w:tcW w:w="1701" w:type="dxa"/>
          </w:tcPr>
          <w:p w14:paraId="5D336642"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w:t>
            </w:r>
          </w:p>
        </w:tc>
        <w:tc>
          <w:tcPr>
            <w:tcW w:w="7337" w:type="dxa"/>
          </w:tcPr>
          <w:p w14:paraId="17E6E5BE"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Elsődleges alapvető tőke (CET1 tőke)</w:t>
            </w:r>
            <w:r w:rsidRPr="00BF3B08" w:rsidDel="00EF5308">
              <w:rPr>
                <w:rStyle w:val="InstructionsTabelleberschrift"/>
                <w:rFonts w:ascii="Arial" w:hAnsi="Arial" w:cs="Arial"/>
                <w:u w:val="none"/>
              </w:rPr>
              <w:t xml:space="preserve"> </w:t>
            </w:r>
          </w:p>
          <w:p w14:paraId="100875DB" w14:textId="77777777" w:rsidR="00BD77DC" w:rsidRPr="00991384" w:rsidRDefault="00BD77DC" w:rsidP="00B90170">
            <w:pPr>
              <w:pStyle w:val="InstructionsText"/>
              <w:rPr>
                <w:rStyle w:val="FormatvorlageInstructionsTabelleText"/>
                <w:rFonts w:ascii="Arial" w:hAnsi="Arial" w:cs="Arial"/>
              </w:rPr>
            </w:pPr>
          </w:p>
          <w:p w14:paraId="2F9DFF24" w14:textId="0C6C93F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50. cikke</w:t>
            </w:r>
          </w:p>
          <w:p w14:paraId="5B51E4D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A2FAB4" w14:textId="77777777" w:rsidTr="00650909">
        <w:tc>
          <w:tcPr>
            <w:tcW w:w="1701" w:type="dxa"/>
          </w:tcPr>
          <w:p w14:paraId="6EF88F1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w:t>
            </w:r>
          </w:p>
        </w:tc>
        <w:tc>
          <w:tcPr>
            <w:tcW w:w="7337" w:type="dxa"/>
          </w:tcPr>
          <w:p w14:paraId="50977519" w14:textId="4252987F" w:rsidR="00BD77DC" w:rsidRPr="00BF3B08" w:rsidRDefault="00126B35" w:rsidP="00B90170">
            <w:pPr>
              <w:pStyle w:val="InstructionsText"/>
              <w:rPr>
                <w:rStyle w:val="InstructionsTabelleberschrift"/>
                <w:rFonts w:ascii="Arial" w:hAnsi="Arial" w:cs="Arial"/>
                <w:u w:val="none"/>
              </w:rPr>
            </w:pPr>
            <w:r>
              <w:rPr>
                <w:rStyle w:val="InstructionsTabelleberschrift"/>
                <w:rFonts w:ascii="Arial" w:hAnsi="Arial" w:cs="Arial"/>
                <w:u w:val="none"/>
              </w:rPr>
              <w:t xml:space="preserve">Elsődleges alapvető tőkeként </w:t>
            </w:r>
            <w:r w:rsidR="00BD77DC" w:rsidRPr="00BF3B08">
              <w:rPr>
                <w:rStyle w:val="InstructionsTabelleberschrift"/>
                <w:rFonts w:ascii="Arial" w:hAnsi="Arial" w:cs="Arial"/>
                <w:u w:val="none"/>
              </w:rPr>
              <w:t xml:space="preserve">figyelembe vehető tőkeinstrumentumok </w:t>
            </w:r>
          </w:p>
          <w:p w14:paraId="5D741C04" w14:textId="77777777" w:rsidR="00BD77DC" w:rsidRPr="00991384" w:rsidRDefault="00BD77DC" w:rsidP="00B90170">
            <w:pPr>
              <w:pStyle w:val="InstructionsText"/>
              <w:rPr>
                <w:rStyle w:val="FormatvorlageInstructionsTabelleText"/>
                <w:rFonts w:ascii="Arial" w:hAnsi="Arial" w:cs="Arial"/>
              </w:rPr>
            </w:pPr>
          </w:p>
          <w:p w14:paraId="4A63C0C9" w14:textId="4242F0A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és b) pontja, 27</w:t>
            </w:r>
            <w:r w:rsidR="00941DB7">
              <w:rPr>
                <w:rStyle w:val="FormatvorlageInstructionsTabelleText"/>
                <w:rFonts w:ascii="Arial" w:hAnsi="Arial" w:cs="Arial"/>
              </w:rPr>
              <w:t>–</w:t>
            </w:r>
            <w:r w:rsidR="00B52A82">
              <w:rPr>
                <w:rStyle w:val="FormatvorlageInstructionsTabelleText"/>
                <w:rFonts w:ascii="Arial" w:hAnsi="Arial" w:cs="Arial"/>
              </w:rPr>
              <w:t>30</w:t>
            </w:r>
            <w:r w:rsidRPr="00991384">
              <w:rPr>
                <w:rStyle w:val="FormatvorlageInstructionsTabelleText"/>
                <w:rFonts w:ascii="Arial" w:hAnsi="Arial" w:cs="Arial"/>
              </w:rPr>
              <w:t>. cikke, 36. cikk (1) bekezdés f) pontja, valamint 42. cikke</w:t>
            </w:r>
          </w:p>
          <w:p w14:paraId="6FE7B81B" w14:textId="77777777" w:rsidR="00BD77DC" w:rsidRPr="00991384" w:rsidRDefault="00BD77DC" w:rsidP="00B90170">
            <w:pPr>
              <w:pStyle w:val="InstructionsText"/>
              <w:rPr>
                <w:rStyle w:val="FormatvorlageInstructionsTabelleText"/>
                <w:rFonts w:ascii="Arial" w:hAnsi="Arial" w:cs="Arial"/>
              </w:rPr>
            </w:pPr>
          </w:p>
          <w:p w14:paraId="278EE2E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28. cikk (1) bekezdés b), l) és m) pontja alapján figyelembe nem vehető tőkeinstrumentumokat.</w:t>
            </w:r>
          </w:p>
        </w:tc>
      </w:tr>
      <w:tr w:rsidR="00BD77DC" w:rsidRPr="00991384" w14:paraId="3C29FBC4" w14:textId="77777777" w:rsidTr="00650909">
        <w:tc>
          <w:tcPr>
            <w:tcW w:w="1701" w:type="dxa"/>
          </w:tcPr>
          <w:p w14:paraId="1A7895DF"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84A11111</w:t>
            </w:r>
          </w:p>
        </w:tc>
        <w:tc>
          <w:tcPr>
            <w:tcW w:w="7337" w:type="dxa"/>
          </w:tcPr>
          <w:p w14:paraId="1F1A549F" w14:textId="114F1A7E"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Befizetett tőkeinstrumentumok</w:t>
            </w:r>
          </w:p>
          <w:p w14:paraId="502D0B9D" w14:textId="77777777" w:rsidR="00BD77DC" w:rsidRPr="00991384" w:rsidRDefault="00BD77DC" w:rsidP="00B90170">
            <w:pPr>
              <w:pStyle w:val="InstructionsText"/>
              <w:rPr>
                <w:rStyle w:val="FormatvorlageInstructionsTabelleText"/>
                <w:rFonts w:ascii="Arial" w:hAnsi="Arial" w:cs="Arial"/>
              </w:rPr>
            </w:pPr>
          </w:p>
          <w:p w14:paraId="6B23542F" w14:textId="502D73E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pontja, valamint 27</w:t>
            </w:r>
            <w:r w:rsidR="00941DB7">
              <w:rPr>
                <w:rStyle w:val="FormatvorlageInstructionsTabelleText"/>
                <w:rFonts w:ascii="Arial" w:hAnsi="Arial" w:cs="Arial"/>
              </w:rPr>
              <w:t>–</w:t>
            </w:r>
            <w:r w:rsidR="00B52A82" w:rsidRPr="00991384">
              <w:rPr>
                <w:rStyle w:val="FormatvorlageInstructionsTabelleText"/>
                <w:rFonts w:ascii="Arial" w:hAnsi="Arial" w:cs="Arial"/>
              </w:rPr>
              <w:t>3</w:t>
            </w:r>
            <w:r w:rsidR="00B52A82">
              <w:rPr>
                <w:rStyle w:val="FormatvorlageInstructionsTabelleText"/>
                <w:rFonts w:ascii="Arial" w:hAnsi="Arial" w:cs="Arial"/>
              </w:rPr>
              <w:t>1</w:t>
            </w:r>
            <w:r w:rsidRPr="00991384">
              <w:rPr>
                <w:rStyle w:val="FormatvorlageInstructionsTabelleText"/>
                <w:rFonts w:ascii="Arial" w:hAnsi="Arial" w:cs="Arial"/>
              </w:rPr>
              <w:t>. cikke</w:t>
            </w:r>
          </w:p>
          <w:p w14:paraId="45617A39" w14:textId="77777777" w:rsidR="00BD77DC" w:rsidRPr="00991384" w:rsidRDefault="00BD77DC" w:rsidP="00B90170">
            <w:pPr>
              <w:pStyle w:val="InstructionsText"/>
              <w:rPr>
                <w:rStyle w:val="FormatvorlageInstructionsTabelleText"/>
                <w:rFonts w:ascii="Arial" w:hAnsi="Arial" w:cs="Arial"/>
              </w:rPr>
            </w:pPr>
          </w:p>
          <w:p w14:paraId="479AACF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kölcsönös biztosítók, szövetkezeti társaságok és hasonló intézmények tőkeinstrumentumait (a CRR 27. és 29. cikke) foglalja magában. </w:t>
            </w:r>
          </w:p>
          <w:p w14:paraId="13E9FB17" w14:textId="77777777" w:rsidR="00BD77DC" w:rsidRPr="00991384" w:rsidRDefault="00BD77DC" w:rsidP="00B90170">
            <w:pPr>
              <w:pStyle w:val="InstructionsText"/>
              <w:rPr>
                <w:rStyle w:val="FormatvorlageInstructionsTabelleText"/>
                <w:rFonts w:ascii="Arial" w:hAnsi="Arial" w:cs="Arial"/>
              </w:rPr>
            </w:pPr>
          </w:p>
          <w:p w14:paraId="12524AC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feltüntetendő érték nem foglalhatja magában az instrumentumokhoz kapcsolódó ázsiót. </w:t>
            </w:r>
          </w:p>
          <w:p w14:paraId="7A0C1261"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CEB75CC" w14:textId="77777777" w:rsidTr="00650909">
        <w:tc>
          <w:tcPr>
            <w:tcW w:w="1701" w:type="dxa"/>
          </w:tcPr>
          <w:p w14:paraId="31AC50AA"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84A11112</w:t>
            </w:r>
          </w:p>
        </w:tc>
        <w:tc>
          <w:tcPr>
            <w:tcW w:w="7337" w:type="dxa"/>
          </w:tcPr>
          <w:p w14:paraId="3A9F6805" w14:textId="7CE035F7"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Névértéken felüli befizetés (ázsió)</w:t>
            </w:r>
          </w:p>
          <w:p w14:paraId="10664EA0" w14:textId="77777777" w:rsidR="00BD77DC" w:rsidRPr="00BF3B08" w:rsidRDefault="00BD77DC" w:rsidP="00B90170">
            <w:pPr>
              <w:pStyle w:val="InstructionsText"/>
              <w:rPr>
                <w:rStyle w:val="FormatvorlageInstructionsTabelleText"/>
                <w:rFonts w:ascii="Arial" w:hAnsi="Arial" w:cs="Arial"/>
              </w:rPr>
            </w:pPr>
          </w:p>
          <w:p w14:paraId="3FE31C8D" w14:textId="50EE58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124. pontja, 26. cikk (1) bekezdés b) pontja</w:t>
            </w:r>
            <w:r w:rsidR="00F26ABF" w:rsidRPr="00991384">
              <w:rPr>
                <w:rStyle w:val="FormatvorlageInstructionsTabelleText"/>
                <w:rFonts w:ascii="Arial" w:hAnsi="Arial" w:cs="Arial"/>
              </w:rPr>
              <w:t xml:space="preserve"> </w:t>
            </w:r>
          </w:p>
          <w:p w14:paraId="06CB318E" w14:textId="77777777" w:rsidR="00BD77DC" w:rsidRPr="00991384" w:rsidRDefault="00BD77DC" w:rsidP="00B90170">
            <w:pPr>
              <w:pStyle w:val="InstructionsText"/>
              <w:rPr>
                <w:rStyle w:val="FormatvorlageInstructionsTabelleText"/>
                <w:rFonts w:ascii="Arial" w:hAnsi="Arial" w:cs="Arial"/>
              </w:rPr>
            </w:pPr>
          </w:p>
          <w:p w14:paraId="3C38D06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6A9EF120" w14:textId="77777777" w:rsidR="00BD77DC" w:rsidRPr="00991384" w:rsidRDefault="00BD77DC" w:rsidP="00B90170">
            <w:pPr>
              <w:pStyle w:val="InstructionsText"/>
              <w:rPr>
                <w:rStyle w:val="FormatvorlageInstructionsTabelleText"/>
                <w:rFonts w:ascii="Arial" w:hAnsi="Arial" w:cs="Arial"/>
              </w:rPr>
            </w:pPr>
          </w:p>
          <w:p w14:paraId="6E955B4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ebben az elemben feltüntetendő érték a befizetett tőkeinstrumentumokhoz kapcsolódó rész. </w:t>
            </w:r>
          </w:p>
          <w:p w14:paraId="72DC6A6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6CF5AA" w14:textId="77777777" w:rsidTr="00650909">
        <w:tc>
          <w:tcPr>
            <w:tcW w:w="1701" w:type="dxa"/>
          </w:tcPr>
          <w:p w14:paraId="4012CE6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84A11113</w:t>
            </w:r>
          </w:p>
        </w:tc>
        <w:tc>
          <w:tcPr>
            <w:tcW w:w="7337" w:type="dxa"/>
          </w:tcPr>
          <w:p w14:paraId="2C842CB7" w14:textId="20804303"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w:t>
            </w:r>
            <w:r w:rsidR="00941DB7">
              <w:rPr>
                <w:rStyle w:val="InstructionsTabelleberschrift"/>
                <w:rFonts w:ascii="Arial" w:hAnsi="Arial" w:cs="Arial"/>
                <w:u w:val="none"/>
              </w:rPr>
              <w:t>-</w:t>
            </w:r>
            <w:r w:rsidR="00BD77DC" w:rsidRPr="00BF3B08">
              <w:rPr>
                <w:rStyle w:val="InstructionsTabelleberschrift"/>
                <w:rFonts w:ascii="Arial" w:hAnsi="Arial" w:cs="Arial"/>
                <w:u w:val="none"/>
              </w:rPr>
              <w:t>) Saját CET1 tőkeinstrumentumok</w:t>
            </w:r>
          </w:p>
          <w:p w14:paraId="65B43B46" w14:textId="77777777" w:rsidR="00BD77DC" w:rsidRPr="00991384" w:rsidRDefault="00BD77DC" w:rsidP="00B90170">
            <w:pPr>
              <w:pStyle w:val="InstructionsText"/>
              <w:rPr>
                <w:rStyle w:val="FormatvorlageInstructionsTabelleText"/>
                <w:rFonts w:ascii="Arial" w:hAnsi="Arial" w:cs="Arial"/>
              </w:rPr>
            </w:pPr>
          </w:p>
          <w:p w14:paraId="4E52E19E" w14:textId="62CB41C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f) pontja, valamint 42. cikke</w:t>
            </w:r>
          </w:p>
          <w:p w14:paraId="5CA64788" w14:textId="77777777" w:rsidR="00BD77DC" w:rsidRPr="00991384" w:rsidRDefault="00BD77DC" w:rsidP="00B90170">
            <w:pPr>
              <w:pStyle w:val="InstructionsText"/>
              <w:rPr>
                <w:rStyle w:val="FormatvorlageInstructionsTabelleText"/>
                <w:rFonts w:ascii="Arial" w:hAnsi="Arial" w:cs="Arial"/>
              </w:rPr>
            </w:pPr>
          </w:p>
          <w:p w14:paraId="72132424" w14:textId="7827A4E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CET1 tőkeinstrumentumaiban lévő közvetlen, közvetett vagy szintetikus részesedéseket tartalma</w:t>
            </w:r>
            <w:r w:rsidR="00357D90" w:rsidRPr="00991384">
              <w:rPr>
                <w:rStyle w:val="FormatvorlageInstructionsTabelleText"/>
                <w:rFonts w:ascii="Arial" w:hAnsi="Arial" w:cs="Arial"/>
              </w:rPr>
              <w:t xml:space="preserve">zza a felügyeleti jelentés </w:t>
            </w:r>
            <w:r w:rsidRPr="00991384">
              <w:rPr>
                <w:rStyle w:val="FormatvorlageInstructionsTabelleText"/>
                <w:rFonts w:ascii="Arial" w:hAnsi="Arial" w:cs="Arial"/>
              </w:rPr>
              <w:t>vonatkozási dátumának időpontjában, a CRR 42. cikkében említett kivételek figyelembevételével.</w:t>
            </w:r>
          </w:p>
          <w:p w14:paraId="635E5CF5" w14:textId="77777777" w:rsidR="00BD77DC" w:rsidRPr="00991384" w:rsidRDefault="00BD77DC" w:rsidP="00B90170">
            <w:pPr>
              <w:pStyle w:val="InstructionsText"/>
              <w:rPr>
                <w:rStyle w:val="FormatvorlageInstructionsTabelleText"/>
                <w:rFonts w:ascii="Arial" w:hAnsi="Arial" w:cs="Arial"/>
              </w:rPr>
            </w:pPr>
          </w:p>
          <w:p w14:paraId="362101CA" w14:textId="265B20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12447A">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2B4E739B" w14:textId="77777777" w:rsidR="00BD77DC" w:rsidRPr="00991384" w:rsidRDefault="00BD77DC" w:rsidP="00B90170">
            <w:pPr>
              <w:pStyle w:val="InstructionsText"/>
              <w:rPr>
                <w:rStyle w:val="FormatvorlageInstructionsTabelleText"/>
                <w:rFonts w:ascii="Arial" w:hAnsi="Arial" w:cs="Arial"/>
              </w:rPr>
            </w:pPr>
          </w:p>
          <w:p w14:paraId="7BB5D73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0A0F9935" w14:textId="77777777" w:rsidR="00BD77DC" w:rsidRPr="00991384" w:rsidRDefault="00BD77DC" w:rsidP="00B90170">
            <w:pPr>
              <w:pStyle w:val="InstructionsText"/>
              <w:rPr>
                <w:rStyle w:val="FormatvorlageInstructionsTabelleText"/>
                <w:rFonts w:ascii="Arial" w:hAnsi="Arial" w:cs="Arial"/>
              </w:rPr>
            </w:pPr>
          </w:p>
          <w:p w14:paraId="1375298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10C7A88B" w14:textId="77777777" w:rsidR="00BD77DC" w:rsidRPr="00991384" w:rsidRDefault="00BD77DC" w:rsidP="00B90170">
            <w:pPr>
              <w:pStyle w:val="InstructionsText"/>
              <w:rPr>
                <w:rStyle w:val="FormatvorlageInstructionsTabelleText"/>
                <w:rFonts w:ascii="Arial" w:hAnsi="Arial" w:cs="Arial"/>
              </w:rPr>
            </w:pPr>
          </w:p>
          <w:p w14:paraId="56999750" w14:textId="75B124C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saját CET1 tőkeinstrumentumok megvásárlására vonatkozó tényleges vagy függő jövőbeni szerződéses kötelezettségéről a CRR 36. cikk (1) bekezdés f) pontja, valamint 42. cikk rendelkezik. Ezt a jövőbeni kötelezettséget a </w:t>
            </w:r>
            <w:r w:rsidR="000F3CDB">
              <w:rPr>
                <w:rStyle w:val="FormatvorlageInstructionsTabelleText"/>
                <w:rFonts w:ascii="Arial" w:hAnsi="Arial" w:cs="Arial"/>
              </w:rPr>
              <w:t>84A</w:t>
            </w:r>
            <w:r w:rsidRPr="00991384">
              <w:rPr>
                <w:rStyle w:val="FormatvorlageInstructionsTabelleText"/>
                <w:rFonts w:ascii="Arial" w:hAnsi="Arial" w:cs="Arial"/>
              </w:rPr>
              <w:t>11113.</w:t>
            </w:r>
            <w:r w:rsidR="00A614AB">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értéke csak a </w:t>
            </w:r>
            <w:r w:rsidR="000F3CDB">
              <w:rPr>
                <w:rStyle w:val="FormatvorlageInstructionsTabelleText"/>
                <w:rFonts w:ascii="Arial" w:hAnsi="Arial" w:cs="Arial"/>
              </w:rPr>
              <w:t>84A</w:t>
            </w:r>
            <w:r w:rsidRPr="00991384">
              <w:rPr>
                <w:rStyle w:val="FormatvorlageInstructionsTabelleText"/>
                <w:rFonts w:ascii="Arial" w:hAnsi="Arial" w:cs="Arial"/>
              </w:rPr>
              <w:t xml:space="preserve">111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5D4EC874"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1CBA584" w14:textId="77777777" w:rsidTr="00650909">
        <w:tc>
          <w:tcPr>
            <w:tcW w:w="1701" w:type="dxa"/>
          </w:tcPr>
          <w:p w14:paraId="1919475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w:t>
            </w:r>
          </w:p>
        </w:tc>
        <w:tc>
          <w:tcPr>
            <w:tcW w:w="7337" w:type="dxa"/>
          </w:tcPr>
          <w:p w14:paraId="79D27A24"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Eredménytartalék</w:t>
            </w:r>
          </w:p>
          <w:p w14:paraId="1AA4B75C" w14:textId="77777777" w:rsidR="00BD77DC" w:rsidRPr="00991384" w:rsidRDefault="00BD77DC" w:rsidP="00B90170">
            <w:pPr>
              <w:pStyle w:val="InstructionsText"/>
              <w:rPr>
                <w:rStyle w:val="FormatvorlageInstructionsTabelleText"/>
                <w:rFonts w:ascii="Arial" w:hAnsi="Arial" w:cs="Arial"/>
              </w:rPr>
            </w:pPr>
          </w:p>
          <w:p w14:paraId="3C1AF6B3" w14:textId="4463042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c) pontja, valamint 26. cikk (2) bekezdése</w:t>
            </w:r>
          </w:p>
          <w:p w14:paraId="7177064B" w14:textId="77777777" w:rsidR="00BD77DC" w:rsidRPr="00991384" w:rsidRDefault="00BD77DC" w:rsidP="00B90170">
            <w:pPr>
              <w:pStyle w:val="InstructionsText"/>
              <w:rPr>
                <w:rStyle w:val="FormatvorlageInstructionsTabelleText"/>
                <w:rFonts w:ascii="Arial" w:hAnsi="Arial" w:cs="Arial"/>
              </w:rPr>
            </w:pPr>
          </w:p>
          <w:p w14:paraId="7E39603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eredménytartalék az előző évi eredménytartalékot és a figyelembe vehető évközi vagy év végi nyereséget vagy veszteséget foglalja magában.</w:t>
            </w:r>
          </w:p>
          <w:p w14:paraId="7A2CBFE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3A8BE48" w14:textId="77777777" w:rsidTr="00650909">
        <w:tc>
          <w:tcPr>
            <w:tcW w:w="1701" w:type="dxa"/>
          </w:tcPr>
          <w:p w14:paraId="1C997845"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84A11121</w:t>
            </w:r>
          </w:p>
        </w:tc>
        <w:tc>
          <w:tcPr>
            <w:tcW w:w="7337" w:type="dxa"/>
          </w:tcPr>
          <w:p w14:paraId="46A7B533"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Előző évek </w:t>
            </w:r>
            <w:proofErr w:type="spellStart"/>
            <w:r w:rsidRPr="00BF3B08">
              <w:rPr>
                <w:rStyle w:val="InstructionsTabelleberschrift"/>
                <w:rFonts w:ascii="Arial" w:hAnsi="Arial" w:cs="Arial"/>
                <w:u w:val="none"/>
              </w:rPr>
              <w:t>eredménytartaléka</w:t>
            </w:r>
            <w:proofErr w:type="spellEnd"/>
          </w:p>
          <w:p w14:paraId="2ADF3FF8" w14:textId="77777777" w:rsidR="00BD77DC" w:rsidRPr="00991384" w:rsidRDefault="00BD77DC" w:rsidP="00B90170">
            <w:pPr>
              <w:pStyle w:val="InstructionsText"/>
              <w:rPr>
                <w:rStyle w:val="FormatvorlageInstructionsTabelleText"/>
                <w:rFonts w:ascii="Arial" w:hAnsi="Arial" w:cs="Arial"/>
              </w:rPr>
            </w:pPr>
          </w:p>
          <w:p w14:paraId="51A5C9C9" w14:textId="25A3B90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valamint 26. cikk (1) bekezdés c) pontja</w:t>
            </w:r>
          </w:p>
          <w:p w14:paraId="603B02CD" w14:textId="77777777" w:rsidR="00BD77DC" w:rsidRPr="00991384" w:rsidRDefault="00BD77DC" w:rsidP="00B90170">
            <w:pPr>
              <w:pStyle w:val="InstructionsText"/>
              <w:rPr>
                <w:rStyle w:val="FormatvorlageInstructionsTabelleText"/>
                <w:rFonts w:ascii="Arial" w:hAnsi="Arial" w:cs="Arial"/>
              </w:rPr>
            </w:pPr>
          </w:p>
          <w:p w14:paraId="52E76A0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szerint az eredménytartalék „az alkalmazandó számviteli szabályozás alapján az eredmény végső alkalmazásának következtében áthozott eredmény”.</w:t>
            </w:r>
          </w:p>
          <w:p w14:paraId="12DC976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5DBD32" w14:textId="77777777" w:rsidTr="00650909">
        <w:tc>
          <w:tcPr>
            <w:tcW w:w="1701" w:type="dxa"/>
          </w:tcPr>
          <w:p w14:paraId="6B9899A9"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84A11122</w:t>
            </w:r>
          </w:p>
        </w:tc>
        <w:tc>
          <w:tcPr>
            <w:tcW w:w="7337" w:type="dxa"/>
          </w:tcPr>
          <w:p w14:paraId="584BC980" w14:textId="7A311EBA"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Figyelembe vehető nyereség vagy veszteség </w:t>
            </w:r>
            <w:r w:rsidR="004116DB" w:rsidRPr="004116DB">
              <w:rPr>
                <w:rStyle w:val="InstructionsTabelleberschrift"/>
                <w:rFonts w:ascii="Arial" w:hAnsi="Arial" w:cs="Arial"/>
                <w:u w:val="none"/>
              </w:rPr>
              <w:t>a vonatkozási évben</w:t>
            </w:r>
          </w:p>
          <w:p w14:paraId="6E7E1CEC" w14:textId="77777777" w:rsidR="00BD77DC" w:rsidRPr="00BF3B08" w:rsidRDefault="00BD77DC" w:rsidP="00B90170">
            <w:pPr>
              <w:pStyle w:val="InstructionsText"/>
              <w:rPr>
                <w:rStyle w:val="FormatvorlageInstructionsTabelleText"/>
                <w:rFonts w:ascii="Arial" w:hAnsi="Arial" w:cs="Arial"/>
              </w:rPr>
            </w:pPr>
          </w:p>
          <w:p w14:paraId="77287960" w14:textId="14FDAEA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121. pontja, 26. cikk (2) bekezdése, valamint 36. cikk (1) bekezdés a) pontja</w:t>
            </w:r>
          </w:p>
          <w:p w14:paraId="66C54A97" w14:textId="77777777" w:rsidR="00BD77DC" w:rsidRPr="00991384" w:rsidRDefault="00BD77DC" w:rsidP="00B90170">
            <w:pPr>
              <w:pStyle w:val="InstructionsText"/>
              <w:rPr>
                <w:rStyle w:val="FormatvorlageInstructionsTabelleText"/>
                <w:rFonts w:ascii="Arial" w:hAnsi="Arial" w:cs="Arial"/>
              </w:rPr>
            </w:pPr>
          </w:p>
          <w:p w14:paraId="39CB604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bizonyos feltételek teljesülése esetén megengedi az évközi vagy év végi nyereségnek az eredménytartalékba történő beszámítását, ha azt az illetékes hatóságok előzetesen engedélyezik. Ügyelni kell arra, hogy nyereség esetén legalább az évközi osztalék összege levonandó.</w:t>
            </w:r>
          </w:p>
          <w:p w14:paraId="4A39E421" w14:textId="77777777" w:rsidR="00BD77DC" w:rsidRPr="00991384" w:rsidRDefault="00BD77DC" w:rsidP="00B90170">
            <w:pPr>
              <w:pStyle w:val="InstructionsText"/>
              <w:rPr>
                <w:rStyle w:val="FormatvorlageInstructionsTabelleText"/>
                <w:rFonts w:ascii="Arial" w:hAnsi="Arial" w:cs="Arial"/>
              </w:rPr>
            </w:pPr>
          </w:p>
          <w:p w14:paraId="29F19963" w14:textId="4638AD9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szerint a számviteli eredménykimutatásban elszámolt, nem auditált nyereséget és az előre látható terhet vagy osztalékot nem lehet figyelembe venni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tőkébe beszámítható eredményben.</w:t>
            </w:r>
          </w:p>
          <w:p w14:paraId="349624CF" w14:textId="77777777" w:rsidR="00BD77DC" w:rsidRPr="00991384" w:rsidRDefault="00BD77DC" w:rsidP="00B90170">
            <w:pPr>
              <w:pStyle w:val="InstructionsText"/>
              <w:rPr>
                <w:rStyle w:val="FormatvorlageInstructionsTabelleText"/>
                <w:rFonts w:ascii="Arial" w:hAnsi="Arial" w:cs="Arial"/>
              </w:rPr>
            </w:pPr>
          </w:p>
          <w:p w14:paraId="7F0EFBB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Ugyanakkor a veszteségeket a CRR 36. cikk (1) bekezdés a) pontja szerint le kell vonni a CET1 tőkéből.</w:t>
            </w:r>
          </w:p>
          <w:p w14:paraId="7CDC094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E7BC030" w14:textId="77777777" w:rsidTr="00650909">
        <w:tc>
          <w:tcPr>
            <w:tcW w:w="1701" w:type="dxa"/>
          </w:tcPr>
          <w:p w14:paraId="472FE222"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84A1113</w:t>
            </w:r>
          </w:p>
        </w:tc>
        <w:tc>
          <w:tcPr>
            <w:tcW w:w="7337" w:type="dxa"/>
          </w:tcPr>
          <w:p w14:paraId="13030A52"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tartalékok</w:t>
            </w:r>
          </w:p>
          <w:p w14:paraId="76AFA8B4" w14:textId="77777777" w:rsidR="00BD77DC" w:rsidRPr="00991384" w:rsidRDefault="00BD77DC" w:rsidP="00B90170">
            <w:pPr>
              <w:pStyle w:val="InstructionsText"/>
              <w:rPr>
                <w:rStyle w:val="FormatvorlageInstructionsTabelleText"/>
                <w:rFonts w:ascii="Arial" w:hAnsi="Arial" w:cs="Arial"/>
              </w:rPr>
            </w:pPr>
          </w:p>
          <w:p w14:paraId="4BE7F514" w14:textId="63226BE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4. cikk</w:t>
            </w:r>
            <w:r w:rsidR="00C937A4" w:rsidRPr="00991384">
              <w:rPr>
                <w:rStyle w:val="FormatvorlageInstructionsTabelleText"/>
                <w:rFonts w:ascii="Arial" w:hAnsi="Arial" w:cs="Arial"/>
              </w:rPr>
              <w:t xml:space="preserve"> (1) bekezdés</w:t>
            </w:r>
            <w:r w:rsidRPr="00991384">
              <w:rPr>
                <w:rStyle w:val="FormatvorlageInstructionsTabelleText"/>
                <w:rFonts w:ascii="Arial" w:hAnsi="Arial" w:cs="Arial"/>
              </w:rPr>
              <w:t xml:space="preserve"> 117. pontja, valamint 26. cikk (1) bekezdés e) pontja</w:t>
            </w:r>
          </w:p>
          <w:p w14:paraId="1CB1EB7E" w14:textId="77777777" w:rsidR="00BD77DC" w:rsidRPr="00991384" w:rsidRDefault="00BD77DC" w:rsidP="00B90170">
            <w:pPr>
              <w:pStyle w:val="InstructionsText"/>
              <w:rPr>
                <w:rStyle w:val="FormatvorlageInstructionsTabelleText"/>
                <w:rFonts w:ascii="Arial" w:hAnsi="Arial" w:cs="Arial"/>
              </w:rPr>
            </w:pPr>
          </w:p>
          <w:p w14:paraId="70A3F17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5C73B1B5" w14:textId="77777777" w:rsidR="00BD77DC" w:rsidRPr="00991384" w:rsidRDefault="00BD77DC" w:rsidP="00B90170">
            <w:pPr>
              <w:pStyle w:val="InstructionsText"/>
              <w:rPr>
                <w:rStyle w:val="FormatvorlageInstructionsTabelleText"/>
                <w:rFonts w:ascii="Arial" w:hAnsi="Arial" w:cs="Arial"/>
              </w:rPr>
            </w:pPr>
          </w:p>
          <w:p w14:paraId="5D75453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a kiszámítás időpontjában előre látható adóterhek levonásával kapott összeg.</w:t>
            </w:r>
          </w:p>
          <w:p w14:paraId="76EE493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7D18834" w14:textId="77777777" w:rsidTr="00650909">
        <w:tc>
          <w:tcPr>
            <w:tcW w:w="1701" w:type="dxa"/>
          </w:tcPr>
          <w:p w14:paraId="5C88B8F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w:t>
            </w:r>
          </w:p>
        </w:tc>
        <w:tc>
          <w:tcPr>
            <w:tcW w:w="7337" w:type="dxa"/>
          </w:tcPr>
          <w:p w14:paraId="042DD406" w14:textId="77777777" w:rsidR="00BD77DC" w:rsidRPr="008A4463" w:rsidRDefault="00BD77DC" w:rsidP="00B90170">
            <w:pPr>
              <w:pStyle w:val="InstructionsText"/>
              <w:rPr>
                <w:rStyle w:val="InstructionsTabelleberschrift"/>
                <w:rFonts w:ascii="Arial" w:hAnsi="Arial" w:cs="Arial"/>
                <w:u w:val="none"/>
              </w:rPr>
            </w:pPr>
            <w:r w:rsidRPr="008A4463">
              <w:rPr>
                <w:rStyle w:val="InstructionsTabelleberschrift"/>
                <w:rFonts w:ascii="Arial" w:hAnsi="Arial" w:cs="Arial"/>
                <w:u w:val="none"/>
              </w:rPr>
              <w:t>Egyéb CET1 tőkeelemek</w:t>
            </w:r>
          </w:p>
          <w:p w14:paraId="6D2BA54C" w14:textId="77777777" w:rsidR="00BD77DC" w:rsidRPr="00991384" w:rsidRDefault="00BD77DC" w:rsidP="00B90170">
            <w:pPr>
              <w:pStyle w:val="InstructionsText"/>
              <w:rPr>
                <w:rStyle w:val="FormatvorlageInstructionsTabelleText"/>
                <w:rFonts w:ascii="Arial" w:hAnsi="Arial" w:cs="Arial"/>
              </w:rPr>
            </w:pPr>
          </w:p>
          <w:p w14:paraId="3E713A83"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26. cikk</w:t>
            </w:r>
            <w:r w:rsidR="00C76843"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azon tételek, amelyek a fenti CET1 tőke sorokban nem kerültek nevesítésre és az intézménynél relevánsak. </w:t>
            </w:r>
          </w:p>
          <w:p w14:paraId="18DE8EA1" w14:textId="7ACFA0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Ezek a tételek az egyedi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táblában:</w:t>
            </w:r>
          </w:p>
          <w:p w14:paraId="2D128491" w14:textId="521AE50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100. pontjában meghatározott Halmozott egyéb átfogó jövedelem </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26. </w:t>
            </w:r>
            <w:r w:rsidR="0094463D" w:rsidRPr="00991384">
              <w:rPr>
                <w:rStyle w:val="FormatvorlageInstructionsTabelleText"/>
                <w:rFonts w:ascii="Arial" w:hAnsi="Arial" w:cs="Arial"/>
              </w:rPr>
              <w:t>cikk (1) bekezdés</w:t>
            </w:r>
            <w:r w:rsidRPr="00991384">
              <w:rPr>
                <w:rStyle w:val="FormatvorlageInstructionsTabelleText"/>
                <w:rFonts w:ascii="Arial" w:hAnsi="Arial" w:cs="Arial"/>
              </w:rPr>
              <w:t xml:space="preserve"> d) pont</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 </w:t>
            </w:r>
          </w:p>
          <w:p w14:paraId="3A746C7E" w14:textId="77777777" w:rsidR="00BD77DC" w:rsidRPr="00991384" w:rsidRDefault="00BD77DC" w:rsidP="00B90170">
            <w:pPr>
              <w:pStyle w:val="InstructionsText"/>
              <w:rPr>
                <w:rStyle w:val="FormatvorlageInstructionsTabelleText"/>
                <w:rFonts w:ascii="Arial" w:hAnsi="Arial" w:cs="Arial"/>
              </w:rPr>
            </w:pPr>
          </w:p>
          <w:p w14:paraId="1F72F1FF" w14:textId="5A26FE9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tartalmazza a szerzett jogokkal kapcsolatos rendelkezések alapján átmenetileg CET1 tőkének minősített tőkeinstrumentumokat is. Ezek a tőkeinstrumentumok ugyan nem felelnek meg a CRR 28. </w:t>
            </w:r>
            <w:r w:rsidR="00C76843"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w:t>
            </w:r>
            <w:r w:rsidR="00C76843" w:rsidRPr="00991384">
              <w:rPr>
                <w:rStyle w:val="FormatvorlageInstructionsTabelleText"/>
                <w:rFonts w:ascii="Arial" w:hAnsi="Arial" w:cs="Arial"/>
              </w:rPr>
              <w:t>k</w:t>
            </w:r>
            <w:r w:rsidRPr="00991384">
              <w:rPr>
                <w:rStyle w:val="FormatvorlageInstructionsTabelleText"/>
                <w:rFonts w:ascii="Arial" w:hAnsi="Arial" w:cs="Arial"/>
              </w:rPr>
              <w:t xml:space="preserve">nek, de a CRR </w:t>
            </w:r>
            <w:r w:rsidR="00C76843"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 a magyar jogszabályok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elemnek minősítették. A CRR 483. cikk (</w:t>
            </w:r>
            <w:proofErr w:type="gramStart"/>
            <w:r w:rsidRPr="00991384">
              <w:rPr>
                <w:rStyle w:val="FormatvorlageInstructionsTabelleText"/>
                <w:rFonts w:ascii="Arial" w:hAnsi="Arial" w:cs="Arial"/>
              </w:rPr>
              <w:t>1)</w:t>
            </w:r>
            <w:r w:rsidR="00941DB7">
              <w:rPr>
                <w:rStyle w:val="FormatvorlageInstructionsTabelleText"/>
                <w:rFonts w:ascii="Arial" w:hAnsi="Arial" w:cs="Arial"/>
              </w:rPr>
              <w:t>–</w:t>
            </w:r>
            <w:proofErr w:type="gramEnd"/>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 alapján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 xml:space="preserve">tőkébe meghatározott ideig, fokozatosan csökkenő arányban a CET1 tőkébe beszámíthatók. </w:t>
            </w:r>
          </w:p>
          <w:p w14:paraId="17BA7D69" w14:textId="5D6F4AB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szigorúbb feltételeinek bevezetése, illetve kedvezőbb beszámítások megszüntetése fokozatos érvényesítésének elve miatt a szerzett jogokon kívüli </w:t>
            </w:r>
            <w:r w:rsidRPr="00991384">
              <w:rPr>
                <w:rStyle w:val="FormatvorlageInstructionsTabelleText"/>
                <w:rFonts w:ascii="Arial" w:hAnsi="Arial" w:cs="Arial"/>
              </w:rPr>
              <w:lastRenderedPageBreak/>
              <w:t>egyéb átmeneti kiigazítások tételeit a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xml:space="preserve">, 478., valamint a 481. cikke szerint kell meghatározni. </w:t>
            </w:r>
          </w:p>
          <w:p w14:paraId="6869DA57"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átmeneti kiigazítások beszámítandó, együttes összege kiemelten a következő sorban is megjelenik. </w:t>
            </w:r>
          </w:p>
          <w:p w14:paraId="3FEA3A76"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5B11031" w14:textId="77777777" w:rsidTr="00650909">
        <w:trPr>
          <w:trHeight w:val="795"/>
        </w:trPr>
        <w:tc>
          <w:tcPr>
            <w:tcW w:w="1701" w:type="dxa"/>
          </w:tcPr>
          <w:p w14:paraId="5C62E35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84A11141</w:t>
            </w:r>
          </w:p>
        </w:tc>
        <w:tc>
          <w:tcPr>
            <w:tcW w:w="7337" w:type="dxa"/>
          </w:tcPr>
          <w:p w14:paraId="58B97AFE" w14:textId="15B24B3F"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BD77DC" w:rsidRPr="00BF3B08">
              <w:rPr>
                <w:rStyle w:val="InstructionsTabelleberschrift"/>
                <w:rFonts w:ascii="Arial" w:hAnsi="Arial" w:cs="Arial"/>
                <w:u w:val="none"/>
              </w:rPr>
              <w:t>CET1 tőkeinstrumentumokhoz kapcsolódó szerzett jogok miatti és egyéb átmeneti kiigazítások</w:t>
            </w:r>
          </w:p>
          <w:p w14:paraId="5EB0470D" w14:textId="77777777" w:rsidR="00BD77DC" w:rsidRPr="00991384" w:rsidRDefault="00BD77DC" w:rsidP="00B90170">
            <w:pPr>
              <w:pStyle w:val="InstructionsText"/>
              <w:rPr>
                <w:rStyle w:val="FormatvorlageInstructionsTabelleText"/>
                <w:rFonts w:ascii="Arial" w:hAnsi="Arial" w:cs="Arial"/>
              </w:rPr>
            </w:pPr>
          </w:p>
          <w:p w14:paraId="2BA2A354" w14:textId="460A31B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Szerzett jog miatti kiigazítások: CRR 483. cikk (</w:t>
            </w:r>
            <w:proofErr w:type="gramStart"/>
            <w:r w:rsidRPr="00991384">
              <w:rPr>
                <w:rStyle w:val="FormatvorlageInstructionsTabelleText"/>
                <w:rFonts w:ascii="Arial" w:hAnsi="Arial" w:cs="Arial"/>
              </w:rPr>
              <w:t>1)</w:t>
            </w:r>
            <w:r w:rsidR="00941DB7">
              <w:rPr>
                <w:rStyle w:val="FormatvorlageInstructionsTabelleText"/>
                <w:rFonts w:ascii="Arial" w:hAnsi="Arial" w:cs="Arial"/>
              </w:rPr>
              <w:t>–</w:t>
            </w:r>
            <w:proofErr w:type="gramEnd"/>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w:t>
            </w:r>
          </w:p>
          <w:p w14:paraId="19608CAF" w14:textId="726661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kiigazítások: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478., valamint a 481. cikke</w:t>
            </w:r>
          </w:p>
          <w:p w14:paraId="2801CDC6" w14:textId="623034B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Lásd a </w:t>
            </w:r>
            <w:r w:rsidR="009505F1">
              <w:rPr>
                <w:rStyle w:val="FormatvorlageInstructionsTabelleText"/>
                <w:rFonts w:ascii="Arial" w:hAnsi="Arial" w:cs="Arial"/>
              </w:rPr>
              <w:t>84A</w:t>
            </w:r>
            <w:r w:rsidR="00275F2F">
              <w:rPr>
                <w:rStyle w:val="FormatvorlageInstructionsTabelleText"/>
                <w:rFonts w:ascii="Arial" w:hAnsi="Arial" w:cs="Arial"/>
              </w:rPr>
              <w:t>1114</w:t>
            </w:r>
            <w:r w:rsidR="009505F1">
              <w:rPr>
                <w:rStyle w:val="FormatvorlageInstructionsTabelleText"/>
                <w:rFonts w:ascii="Arial" w:hAnsi="Arial" w:cs="Arial"/>
              </w:rPr>
              <w:t xml:space="preserve"> </w:t>
            </w:r>
            <w:r w:rsidRPr="00991384">
              <w:rPr>
                <w:rStyle w:val="FormatvorlageInstructionsTabelleText"/>
                <w:rFonts w:ascii="Arial" w:hAnsi="Arial" w:cs="Arial"/>
              </w:rPr>
              <w:t xml:space="preserve">sor </w:t>
            </w:r>
            <w:r w:rsidR="00A26154">
              <w:rPr>
                <w:rStyle w:val="FormatvorlageInstructionsTabelleText"/>
                <w:rFonts w:ascii="Arial" w:hAnsi="Arial" w:cs="Arial"/>
              </w:rPr>
              <w:t>kitöltési előírás</w:t>
            </w:r>
            <w:r w:rsidRPr="00991384">
              <w:rPr>
                <w:rStyle w:val="FormatvorlageInstructionsTabelleText"/>
                <w:rFonts w:ascii="Arial" w:hAnsi="Arial" w:cs="Arial"/>
              </w:rPr>
              <w:t xml:space="preserve">ának utolsó bekezdését. </w:t>
            </w:r>
          </w:p>
          <w:p w14:paraId="683FE13F" w14:textId="77777777" w:rsidR="00BD77DC" w:rsidRPr="00991384" w:rsidRDefault="00BD77DC" w:rsidP="00B90170">
            <w:pPr>
              <w:pStyle w:val="InstructionsText"/>
              <w:rPr>
                <w:rStyle w:val="FormatvorlageInstructionsTabelleText"/>
                <w:rFonts w:ascii="Arial" w:hAnsi="Arial" w:cs="Arial"/>
              </w:rPr>
            </w:pPr>
          </w:p>
        </w:tc>
      </w:tr>
      <w:tr w:rsidR="009A0F1E" w:rsidRPr="00991384" w14:paraId="7BABF903" w14:textId="77777777" w:rsidTr="009A0F1E">
        <w:tc>
          <w:tcPr>
            <w:tcW w:w="1701" w:type="dxa"/>
          </w:tcPr>
          <w:p w14:paraId="24C70DA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84A11142</w:t>
            </w:r>
          </w:p>
        </w:tc>
        <w:tc>
          <w:tcPr>
            <w:tcW w:w="7337" w:type="dxa"/>
          </w:tcPr>
          <w:p w14:paraId="0362ADA3" w14:textId="1263D5C0" w:rsidR="009A0F1E"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9A0F1E" w:rsidRPr="00BF3B08">
              <w:rPr>
                <w:rStyle w:val="InstructionsTabelleberschrift"/>
                <w:rFonts w:ascii="Arial" w:hAnsi="Arial" w:cs="Arial"/>
                <w:u w:val="none"/>
              </w:rPr>
              <w:t xml:space="preserve">Halmozott egyéb átfogó jövedelem </w:t>
            </w:r>
            <w:r w:rsidR="009A0F1E" w:rsidRPr="00BF3B08">
              <w:rPr>
                <w:rStyle w:val="FormatvorlageInstructionsTabelleText"/>
                <w:rFonts w:ascii="Arial" w:hAnsi="Arial" w:cs="Arial"/>
              </w:rPr>
              <w:t>[</w:t>
            </w:r>
            <w:r w:rsidR="002B2FB2">
              <w:rPr>
                <w:rStyle w:val="FormatvorlageInstructionsTabelleText"/>
                <w:rFonts w:ascii="Arial" w:hAnsi="Arial" w:cs="Arial"/>
              </w:rPr>
              <w:t xml:space="preserve">CRR </w:t>
            </w:r>
            <w:r w:rsidR="009A0F1E" w:rsidRPr="00BF3B08">
              <w:rPr>
                <w:rStyle w:val="FormatvorlageInstructionsTabelleText"/>
                <w:rFonts w:ascii="Arial" w:hAnsi="Arial" w:cs="Arial"/>
              </w:rPr>
              <w:t>26. cikk (1) bekezdés d) pont],</w:t>
            </w:r>
          </w:p>
        </w:tc>
      </w:tr>
      <w:tr w:rsidR="00BD77DC" w:rsidRPr="00991384" w14:paraId="2D39D0B7" w14:textId="77777777" w:rsidTr="00650909">
        <w:tc>
          <w:tcPr>
            <w:tcW w:w="1701" w:type="dxa"/>
          </w:tcPr>
          <w:p w14:paraId="0F7CEE24"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w:t>
            </w:r>
          </w:p>
        </w:tc>
        <w:tc>
          <w:tcPr>
            <w:tcW w:w="7337" w:type="dxa"/>
          </w:tcPr>
          <w:p w14:paraId="46C88CE8"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levonások a CET1 tőkéből</w:t>
            </w:r>
          </w:p>
          <w:p w14:paraId="16D2721B" w14:textId="77777777" w:rsidR="00BD77DC" w:rsidRPr="00BF3B08" w:rsidRDefault="00BD77DC" w:rsidP="00B90170">
            <w:pPr>
              <w:pStyle w:val="InstructionsText"/>
              <w:rPr>
                <w:rStyle w:val="InstructionsTabelleberschrift"/>
                <w:rFonts w:ascii="Arial" w:hAnsi="Arial" w:cs="Arial"/>
                <w:u w:val="none"/>
              </w:rPr>
            </w:pPr>
          </w:p>
          <w:p w14:paraId="227036C6" w14:textId="4D01101F" w:rsidR="00BD77DC" w:rsidRPr="00BF3B08" w:rsidRDefault="00BD77DC" w:rsidP="00B90170">
            <w:pPr>
              <w:pStyle w:val="InstructionsText"/>
              <w:rPr>
                <w:rStyle w:val="FormatvorlageInstructionsTabelleText"/>
                <w:rFonts w:ascii="Arial" w:hAnsi="Arial" w:cs="Arial"/>
              </w:rPr>
            </w:pPr>
            <w:r w:rsidRPr="00BF3B08">
              <w:rPr>
                <w:rStyle w:val="FormatvorlageInstructionsTabelleText"/>
                <w:rFonts w:ascii="Arial" w:hAnsi="Arial" w:cs="Arial"/>
              </w:rPr>
              <w:t>Ebben a sorban jelennek meg a CET1 szavatoló</w:t>
            </w:r>
            <w:r w:rsidR="00141181" w:rsidRPr="00BF3B08">
              <w:rPr>
                <w:rStyle w:val="FormatvorlageInstructionsTabelleText"/>
                <w:rFonts w:ascii="Arial" w:hAnsi="Arial" w:cs="Arial"/>
              </w:rPr>
              <w:t xml:space="preserve"> </w:t>
            </w:r>
            <w:r w:rsidRPr="00BF3B08">
              <w:rPr>
                <w:rStyle w:val="FormatvorlageInstructionsTabelleText"/>
                <w:rFonts w:ascii="Arial" w:hAnsi="Arial" w:cs="Arial"/>
              </w:rPr>
              <w:t>tőkéből levonandó, a CRR 36. cikk</w:t>
            </w:r>
            <w:r w:rsidR="00C937A4" w:rsidRPr="00BF3B08">
              <w:rPr>
                <w:rStyle w:val="FormatvorlageInstructionsTabelleText"/>
                <w:rFonts w:ascii="Arial" w:hAnsi="Arial" w:cs="Arial"/>
              </w:rPr>
              <w:t xml:space="preserve"> (1) bekezdés</w:t>
            </w:r>
            <w:r w:rsidR="00C74FF1" w:rsidRPr="00BF3B08">
              <w:rPr>
                <w:rStyle w:val="FormatvorlageInstructionsTabelleText"/>
                <w:rFonts w:ascii="Arial" w:hAnsi="Arial" w:cs="Arial"/>
              </w:rPr>
              <w:t>ében</w:t>
            </w:r>
            <w:r w:rsidRPr="00BF3B08">
              <w:rPr>
                <w:rStyle w:val="FormatvorlageInstructionsTabelleText"/>
                <w:rFonts w:ascii="Arial" w:hAnsi="Arial" w:cs="Arial"/>
              </w:rPr>
              <w:t xml:space="preserve"> felsorolt tételek a CRR 36. cikk </w:t>
            </w:r>
            <w:r w:rsidR="00C937A4" w:rsidRPr="00BF3B08">
              <w:rPr>
                <w:rStyle w:val="FormatvorlageInstructionsTabelleText"/>
                <w:rFonts w:ascii="Arial" w:hAnsi="Arial" w:cs="Arial"/>
              </w:rPr>
              <w:t xml:space="preserve">(1) bekezdés </w:t>
            </w:r>
            <w:r w:rsidRPr="00BF3B08">
              <w:rPr>
                <w:rStyle w:val="FormatvorlageInstructionsTabelleText"/>
                <w:rFonts w:ascii="Arial" w:hAnsi="Arial" w:cs="Arial"/>
              </w:rPr>
              <w:t xml:space="preserve">f) pontja kivételével, amelyet a </w:t>
            </w:r>
            <w:r w:rsidR="00A828C7">
              <w:rPr>
                <w:rStyle w:val="FormatvorlageInstructionsTabelleText"/>
                <w:rFonts w:ascii="Arial" w:hAnsi="Arial" w:cs="Arial"/>
              </w:rPr>
              <w:t>84A11113</w:t>
            </w:r>
            <w:r w:rsidRPr="00BF3B08">
              <w:rPr>
                <w:rStyle w:val="InstructionsTabelleberschrift"/>
                <w:rFonts w:ascii="Arial" w:hAnsi="Arial" w:cs="Arial"/>
                <w:b w:val="0"/>
                <w:u w:val="none"/>
              </w:rPr>
              <w:t xml:space="preserve"> (–) Saját CET1 tőkeinstrumentumok</w:t>
            </w:r>
            <w:r w:rsidRPr="00BF3B08">
              <w:rPr>
                <w:rStyle w:val="FormatvorlageInstructionsTabelleText"/>
                <w:rFonts w:ascii="Arial" w:hAnsi="Arial" w:cs="Arial"/>
              </w:rPr>
              <w:t xml:space="preserve"> sor tartalmaz. A levonandó tételek közül a Cégérték (Goodwill) és az Egyéb immateriális javak értékét a </w:t>
            </w:r>
            <w:r w:rsidR="00A828C7">
              <w:rPr>
                <w:rStyle w:val="FormatvorlageInstructionsTabelleText"/>
                <w:rFonts w:ascii="Arial" w:hAnsi="Arial" w:cs="Arial"/>
              </w:rPr>
              <w:t>84A11151</w:t>
            </w:r>
            <w:r w:rsidRPr="00BF3B08">
              <w:rPr>
                <w:rStyle w:val="FormatvorlageInstructionsTabelleText"/>
                <w:rFonts w:ascii="Arial" w:hAnsi="Arial" w:cs="Arial"/>
              </w:rPr>
              <w:t xml:space="preserve"> soron elkülönítetten is tartalmazza.</w:t>
            </w:r>
          </w:p>
          <w:p w14:paraId="45F20FEA" w14:textId="77777777" w:rsidR="00BD77DC" w:rsidRPr="00BF3B08" w:rsidRDefault="00BD77DC" w:rsidP="00B90170">
            <w:pPr>
              <w:pStyle w:val="InstructionsText"/>
              <w:rPr>
                <w:rStyle w:val="FormatvorlageInstructionsTabelleText"/>
                <w:rFonts w:ascii="Arial" w:hAnsi="Arial" w:cs="Arial"/>
              </w:rPr>
            </w:pPr>
          </w:p>
          <w:p w14:paraId="72595082" w14:textId="0560265F" w:rsidR="00BD77DC" w:rsidRPr="00BF3B08" w:rsidRDefault="00BD77DC" w:rsidP="00B90170">
            <w:pPr>
              <w:pStyle w:val="InstructionsText"/>
              <w:rPr>
                <w:rStyle w:val="InstructionsTabelleberschrift"/>
                <w:rFonts w:ascii="Arial" w:hAnsi="Arial" w:cs="Arial"/>
                <w:u w:val="none"/>
              </w:rPr>
            </w:pPr>
            <w:r w:rsidRPr="00BF3B08">
              <w:rPr>
                <w:rStyle w:val="FormatvorlageInstructionsTabelleText"/>
                <w:rFonts w:ascii="Arial" w:hAnsi="Arial" w:cs="Arial"/>
              </w:rPr>
              <w:t>Ez a sor tartalmazza továbbá a CRR 32</w:t>
            </w:r>
            <w:r w:rsidR="00941DB7">
              <w:rPr>
                <w:rStyle w:val="FormatvorlageInstructionsTabelleText"/>
                <w:rFonts w:ascii="Arial" w:hAnsi="Arial" w:cs="Arial"/>
              </w:rPr>
              <w:t>–</w:t>
            </w:r>
            <w:r w:rsidRPr="00BF3B08">
              <w:rPr>
                <w:rStyle w:val="FormatvorlageInstructionsTabelleText"/>
                <w:rFonts w:ascii="Arial" w:hAnsi="Arial" w:cs="Arial"/>
              </w:rPr>
              <w:t>35. cikk</w:t>
            </w:r>
            <w:r w:rsidR="00BC0999" w:rsidRPr="00BF3B08">
              <w:rPr>
                <w:rStyle w:val="FormatvorlageInstructionsTabelleText"/>
                <w:rFonts w:ascii="Arial" w:hAnsi="Arial" w:cs="Arial"/>
              </w:rPr>
              <w:t>é</w:t>
            </w:r>
            <w:r w:rsidRPr="00BF3B08">
              <w:rPr>
                <w:rStyle w:val="FormatvorlageInstructionsTabelleText"/>
                <w:rFonts w:ascii="Arial" w:hAnsi="Arial" w:cs="Arial"/>
              </w:rPr>
              <w:t>ben szabályozott Prudenciális szűrőket is. Mivel ezen tételek értéke pozitív és negatív is lehet,</w:t>
            </w:r>
            <w:r w:rsidR="00D02355" w:rsidRPr="00BF3B08">
              <w:rPr>
                <w:rStyle w:val="FormatvorlageInstructionsTabelleText"/>
                <w:rFonts w:ascii="Arial" w:hAnsi="Arial" w:cs="Arial"/>
              </w:rPr>
              <w:t xml:space="preserve"> ezért az összesített érték a </w:t>
            </w:r>
            <w:r w:rsidR="00A828C7">
              <w:rPr>
                <w:rStyle w:val="FormatvorlageInstructionsTabelleText"/>
                <w:rFonts w:ascii="Arial" w:hAnsi="Arial" w:cs="Arial"/>
              </w:rPr>
              <w:t>84A11152</w:t>
            </w:r>
            <w:r w:rsidRPr="00BF3B08">
              <w:rPr>
                <w:rStyle w:val="FormatvorlageInstructionsTabelleText"/>
                <w:rFonts w:ascii="Arial" w:hAnsi="Arial" w:cs="Arial"/>
              </w:rPr>
              <w:t xml:space="preserve"> sorban kiemelten is megjelenítendő. </w:t>
            </w:r>
          </w:p>
          <w:p w14:paraId="67727686" w14:textId="77777777" w:rsidR="00BD77DC" w:rsidRPr="00BF3B08" w:rsidRDefault="00BD77DC" w:rsidP="00B90170">
            <w:pPr>
              <w:pStyle w:val="InstructionsText"/>
              <w:rPr>
                <w:rStyle w:val="FormatvorlageInstructionsTabelleText"/>
                <w:rFonts w:ascii="Arial" w:hAnsi="Arial" w:cs="Arial"/>
              </w:rPr>
            </w:pPr>
          </w:p>
        </w:tc>
      </w:tr>
      <w:tr w:rsidR="00BD77DC" w:rsidRPr="00991384" w14:paraId="041BD78B" w14:textId="77777777" w:rsidTr="00650909">
        <w:tc>
          <w:tcPr>
            <w:tcW w:w="1701" w:type="dxa"/>
          </w:tcPr>
          <w:p w14:paraId="1E08D4C0"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84A11151</w:t>
            </w:r>
          </w:p>
        </w:tc>
        <w:tc>
          <w:tcPr>
            <w:tcW w:w="7337" w:type="dxa"/>
          </w:tcPr>
          <w:p w14:paraId="53D67C2D" w14:textId="2D64C61B"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w:t>
            </w:r>
            <w:r w:rsidR="00941DB7">
              <w:rPr>
                <w:rStyle w:val="InstructionsTabelleberschrift"/>
                <w:rFonts w:ascii="Arial" w:hAnsi="Arial" w:cs="Arial"/>
                <w:u w:val="none"/>
              </w:rPr>
              <w:t>-</w:t>
            </w:r>
            <w:r w:rsidR="00BD77DC" w:rsidRPr="002B2FB2">
              <w:rPr>
                <w:rStyle w:val="InstructionsTabelleberschrift"/>
                <w:rFonts w:ascii="Arial" w:hAnsi="Arial" w:cs="Arial"/>
                <w:u w:val="none"/>
              </w:rPr>
              <w:t>) Cégérték (goodwill) és egyéb immateriális javak</w:t>
            </w:r>
          </w:p>
          <w:p w14:paraId="6666AD8D" w14:textId="77777777" w:rsidR="00BD77DC" w:rsidRPr="002B2FB2" w:rsidRDefault="00BD77DC" w:rsidP="00B90170">
            <w:pPr>
              <w:pStyle w:val="InstructionsText"/>
              <w:rPr>
                <w:rStyle w:val="FormatvorlageInstructionsTabelleText"/>
                <w:rFonts w:ascii="Arial" w:hAnsi="Arial" w:cs="Arial"/>
              </w:rPr>
            </w:pPr>
          </w:p>
          <w:p w14:paraId="0C1CE6F2" w14:textId="77777777"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Cégérték (goodwill) fogalma: CRR 4. cikk </w:t>
            </w:r>
            <w:r w:rsidR="00E64782" w:rsidRPr="002B2FB2">
              <w:rPr>
                <w:rStyle w:val="FormatvorlageInstructionsTabelleText"/>
                <w:rFonts w:ascii="Arial" w:hAnsi="Arial" w:cs="Arial"/>
              </w:rPr>
              <w:t xml:space="preserve">(1) bekezdés </w:t>
            </w:r>
            <w:r w:rsidRPr="002B2FB2">
              <w:rPr>
                <w:rStyle w:val="FormatvorlageInstructionsTabelleText"/>
                <w:rFonts w:ascii="Arial" w:hAnsi="Arial" w:cs="Arial"/>
              </w:rPr>
              <w:t>113. pontja</w:t>
            </w:r>
          </w:p>
          <w:p w14:paraId="4BD49AE5" w14:textId="77777777" w:rsidR="00BD77DC" w:rsidRPr="002B2FB2" w:rsidRDefault="00BD77DC" w:rsidP="00B90170">
            <w:pPr>
              <w:pStyle w:val="InstructionsText"/>
              <w:rPr>
                <w:rStyle w:val="InstructionsTabelleberschrift"/>
                <w:rFonts w:ascii="Arial" w:hAnsi="Arial" w:cs="Arial"/>
                <w:u w:val="none"/>
              </w:rPr>
            </w:pPr>
          </w:p>
          <w:p w14:paraId="364719E2"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Immateriális javak között elszámolt cégérték</w:t>
            </w:r>
            <w:r w:rsidRPr="002B2FB2">
              <w:rPr>
                <w:rStyle w:val="FormatvorlageInstructionsTabelleText"/>
                <w:rFonts w:ascii="Arial" w:hAnsi="Arial" w:cs="Arial"/>
              </w:rPr>
              <w:t xml:space="preserve"> a CRR 36. cikk (1) bekezdés b) pontja, valamint 37. cikk a) pontja szerint,</w:t>
            </w:r>
          </w:p>
          <w:p w14:paraId="60B8D302" w14:textId="77777777" w:rsidR="00BD77DC" w:rsidRPr="002B2FB2" w:rsidRDefault="00BD77DC" w:rsidP="00B90170">
            <w:pPr>
              <w:pStyle w:val="InstructionsText"/>
              <w:rPr>
                <w:rStyle w:val="FormatvorlageInstructionsTabelleText"/>
                <w:rFonts w:ascii="Arial" w:hAnsi="Arial" w:cs="Arial"/>
              </w:rPr>
            </w:pPr>
          </w:p>
          <w:p w14:paraId="2D83E0C0"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Jelentős részesedések értékelésébe beszámított cégérték a</w:t>
            </w:r>
            <w:r w:rsidRPr="002B2FB2">
              <w:rPr>
                <w:rStyle w:val="FormatvorlageInstructionsTabelleText"/>
                <w:rFonts w:ascii="Arial" w:hAnsi="Arial" w:cs="Arial"/>
              </w:rPr>
              <w:t xml:space="preserve"> CRR 37. cikk b) pontja, valamint 43. cikke szerint,</w:t>
            </w:r>
          </w:p>
          <w:p w14:paraId="3751E43E" w14:textId="77777777" w:rsidR="00BD77DC" w:rsidRPr="002B2FB2" w:rsidRDefault="00BD77DC" w:rsidP="00B90170">
            <w:pPr>
              <w:pStyle w:val="InstructionsText"/>
              <w:rPr>
                <w:rStyle w:val="FormatvorlageInstructionsTabelleText"/>
                <w:rFonts w:ascii="Arial" w:hAnsi="Arial" w:cs="Arial"/>
              </w:rPr>
            </w:pPr>
          </w:p>
          <w:p w14:paraId="5BADE4BB" w14:textId="7632B793" w:rsidR="00BD77DC" w:rsidRPr="002B2FB2" w:rsidRDefault="00BD77DC" w:rsidP="00B90170">
            <w:pPr>
              <w:pStyle w:val="InstructionsText"/>
              <w:rPr>
                <w:rStyle w:val="InstructionsTabelleberschrift"/>
                <w:rFonts w:ascii="Arial" w:hAnsi="Arial" w:cs="Arial"/>
                <w:b w:val="0"/>
                <w:u w:val="none"/>
              </w:rPr>
            </w:pPr>
            <w:r w:rsidRPr="002B2FB2">
              <w:rPr>
                <w:rStyle w:val="InstructionsTabelleberschrift"/>
                <w:rFonts w:ascii="Arial" w:hAnsi="Arial" w:cs="Arial"/>
                <w:b w:val="0"/>
                <w:u w:val="none"/>
              </w:rPr>
              <w:t>Egyéb immateriális javak</w:t>
            </w:r>
            <w:r w:rsidRPr="002B2FB2">
              <w:rPr>
                <w:rStyle w:val="FormatvorlageInstructionsTabelleText"/>
                <w:rFonts w:ascii="Arial" w:hAnsi="Arial" w:cs="Arial"/>
              </w:rPr>
              <w:t xml:space="preserve"> a CRR 4. cikk (</w:t>
            </w:r>
            <w:r w:rsidR="00C86CDF" w:rsidRPr="002B2FB2">
              <w:rPr>
                <w:rStyle w:val="FormatvorlageInstructionsTabelleText"/>
                <w:rFonts w:ascii="Arial" w:hAnsi="Arial" w:cs="Arial"/>
              </w:rPr>
              <w:t xml:space="preserve">1) bekezdés </w:t>
            </w:r>
            <w:r w:rsidRPr="002B2FB2">
              <w:rPr>
                <w:rStyle w:val="FormatvorlageInstructionsTabelleText"/>
                <w:rFonts w:ascii="Arial" w:hAnsi="Arial" w:cs="Arial"/>
              </w:rPr>
              <w:t>115</w:t>
            </w:r>
            <w:r w:rsidR="00DB72D3" w:rsidRPr="002B2FB2">
              <w:rPr>
                <w:rStyle w:val="FormatvorlageInstructionsTabelleText"/>
                <w:rFonts w:ascii="Arial" w:hAnsi="Arial" w:cs="Arial"/>
              </w:rPr>
              <w:t>.</w:t>
            </w:r>
            <w:r w:rsidRPr="002B2FB2">
              <w:rPr>
                <w:rStyle w:val="FormatvorlageInstructionsTabelleText"/>
                <w:rFonts w:ascii="Arial" w:hAnsi="Arial" w:cs="Arial"/>
              </w:rPr>
              <w:t xml:space="preserve"> </w:t>
            </w:r>
            <w:r w:rsidR="00C86CDF" w:rsidRPr="002B2FB2">
              <w:rPr>
                <w:rStyle w:val="FormatvorlageInstructionsTabelleText"/>
                <w:rFonts w:ascii="Arial" w:hAnsi="Arial" w:cs="Arial"/>
              </w:rPr>
              <w:t>pontja</w:t>
            </w:r>
            <w:r w:rsidRPr="002B2FB2">
              <w:rPr>
                <w:rStyle w:val="FormatvorlageInstructionsTabelleText"/>
                <w:rFonts w:ascii="Arial" w:hAnsi="Arial" w:cs="Arial"/>
              </w:rPr>
              <w:t xml:space="preserve">, 36. cikk (1) bekezdés b) pontja, valamint 37. cikk a) pontja szerint. </w:t>
            </w:r>
          </w:p>
          <w:p w14:paraId="392CBB57"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6800B22E" w14:textId="77777777" w:rsidTr="00650909">
        <w:tc>
          <w:tcPr>
            <w:tcW w:w="1701" w:type="dxa"/>
          </w:tcPr>
          <w:p w14:paraId="3B28A84B"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84A11152</w:t>
            </w:r>
          </w:p>
        </w:tc>
        <w:tc>
          <w:tcPr>
            <w:tcW w:w="7337" w:type="dxa"/>
          </w:tcPr>
          <w:p w14:paraId="21CD12F3" w14:textId="7541A29F"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 xml:space="preserve">Prudenciális </w:t>
            </w:r>
            <w:r w:rsidR="009A0F1E" w:rsidRPr="002B2FB2">
              <w:rPr>
                <w:rStyle w:val="InstructionsTabelleberschrift"/>
                <w:rFonts w:ascii="Arial" w:hAnsi="Arial" w:cs="Arial"/>
                <w:u w:val="none"/>
              </w:rPr>
              <w:t>szűrők</w:t>
            </w:r>
          </w:p>
          <w:p w14:paraId="535CB59D" w14:textId="77777777" w:rsidR="00BD77DC" w:rsidRPr="002B2FB2" w:rsidRDefault="00BD77DC" w:rsidP="00B90170">
            <w:pPr>
              <w:pStyle w:val="InstructionsText"/>
              <w:rPr>
                <w:rStyle w:val="FormatvorlageInstructionsTabelleText"/>
                <w:rFonts w:ascii="Arial" w:hAnsi="Arial" w:cs="Arial"/>
              </w:rPr>
            </w:pPr>
          </w:p>
          <w:p w14:paraId="26B030DD" w14:textId="002230D2" w:rsidR="00BD77DC" w:rsidRPr="002B2FB2" w:rsidRDefault="00BD77DC" w:rsidP="00B90170">
            <w:pPr>
              <w:pStyle w:val="InstructionsText"/>
              <w:rPr>
                <w:rStyle w:val="FormatvorlageInstructionsTabelleText"/>
                <w:rFonts w:ascii="Arial" w:hAnsi="Arial" w:cs="Arial"/>
              </w:rPr>
            </w:pPr>
            <w:proofErr w:type="spellStart"/>
            <w:r w:rsidRPr="002B2FB2">
              <w:rPr>
                <w:rStyle w:val="FormatvorlageInstructionsTabelleText"/>
                <w:rFonts w:ascii="Arial" w:hAnsi="Arial" w:cs="Arial"/>
              </w:rPr>
              <w:t>CRR</w:t>
            </w:r>
            <w:proofErr w:type="spellEnd"/>
            <w:r w:rsidRPr="002B2FB2">
              <w:rPr>
                <w:rStyle w:val="FormatvorlageInstructionsTabelleText"/>
                <w:rFonts w:ascii="Arial" w:hAnsi="Arial" w:cs="Arial"/>
              </w:rPr>
              <w:t xml:space="preserve"> 32</w:t>
            </w:r>
            <w:del w:id="114" w:author="MNB" w:date="2024-08-23T13:41:00Z">
              <w:r w:rsidRPr="002B2FB2">
                <w:rPr>
                  <w:rStyle w:val="FormatvorlageInstructionsTabelleText"/>
                  <w:rFonts w:ascii="Arial" w:hAnsi="Arial" w:cs="Arial"/>
                </w:rPr>
                <w:delText>-</w:delText>
              </w:r>
            </w:del>
            <w:ins w:id="115" w:author="MNB" w:date="2024-08-23T13:41:00Z">
              <w:r w:rsidR="009B7215">
                <w:rPr>
                  <w:rStyle w:val="FormatvorlageInstructionsTabelleText"/>
                  <w:rFonts w:ascii="Arial" w:hAnsi="Arial" w:cs="Arial"/>
                </w:rPr>
                <w:t>–</w:t>
              </w:r>
            </w:ins>
            <w:r w:rsidRPr="002B2FB2">
              <w:rPr>
                <w:rStyle w:val="FormatvorlageInstructionsTabelleText"/>
                <w:rFonts w:ascii="Arial" w:hAnsi="Arial" w:cs="Arial"/>
              </w:rPr>
              <w:t xml:space="preserve">35. cikke </w:t>
            </w:r>
          </w:p>
          <w:p w14:paraId="504F462E" w14:textId="77777777" w:rsidR="00BD77DC" w:rsidRPr="002B2FB2" w:rsidRDefault="00BD77DC" w:rsidP="00B90170">
            <w:pPr>
              <w:pStyle w:val="InstructionsText"/>
              <w:rPr>
                <w:rStyle w:val="FormatvorlageInstructionsTabelleText"/>
                <w:rFonts w:ascii="Arial" w:hAnsi="Arial" w:cs="Arial"/>
              </w:rPr>
            </w:pPr>
          </w:p>
          <w:p w14:paraId="0C443FE3"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Értékpapírosított eszközökből származó növekedés a saját tőkében: </w:t>
            </w:r>
            <w:r w:rsidRPr="002B2FB2">
              <w:rPr>
                <w:rStyle w:val="FormatvorlageInstructionsTabelleText"/>
                <w:rFonts w:ascii="Arial" w:hAnsi="Arial" w:cs="Arial"/>
              </w:rPr>
              <w:t>CRR 32. cikk (1) bekezdése (levonandó tétel)</w:t>
            </w:r>
          </w:p>
          <w:p w14:paraId="31538D88" w14:textId="77777777" w:rsidR="00BD77DC" w:rsidRPr="002B2FB2" w:rsidRDefault="00BD77DC" w:rsidP="00B90170">
            <w:pPr>
              <w:pStyle w:val="InstructionsText"/>
              <w:rPr>
                <w:rStyle w:val="InstructionsTabelleberschrift"/>
                <w:rFonts w:ascii="Arial" w:hAnsi="Arial" w:cs="Arial"/>
                <w:b w:val="0"/>
                <w:u w:val="none"/>
              </w:rPr>
            </w:pPr>
          </w:p>
          <w:p w14:paraId="6D69585F" w14:textId="4EA6C93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Cash flow fedezeti ügyletek tartaléka az adóterhek levonásával: </w:t>
            </w:r>
            <w:r w:rsidRPr="002B2FB2">
              <w:rPr>
                <w:rStyle w:val="FormatvorlageInstructionsTabelleText"/>
                <w:rFonts w:ascii="Arial" w:hAnsi="Arial" w:cs="Arial"/>
              </w:rPr>
              <w:t>CRR 33. cikk (1) bekezdés a) pontja</w:t>
            </w:r>
          </w:p>
          <w:p w14:paraId="7D7016AA" w14:textId="77777777" w:rsidR="00BD77DC" w:rsidRPr="002B2FB2" w:rsidRDefault="00BD77DC" w:rsidP="00B90170">
            <w:pPr>
              <w:pStyle w:val="InstructionsText"/>
              <w:rPr>
                <w:rStyle w:val="InstructionsTabelleberschrift"/>
                <w:rFonts w:ascii="Arial" w:hAnsi="Arial" w:cs="Arial"/>
                <w:b w:val="0"/>
                <w:u w:val="none"/>
              </w:rPr>
            </w:pPr>
          </w:p>
          <w:p w14:paraId="50227629"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Valós értéken értékelt kötelezettségekben a saját hitelkockázat változásából származó halmozott (auditált!) nyereség vagy veszteség: </w:t>
            </w:r>
            <w:r w:rsidRPr="002B2FB2">
              <w:rPr>
                <w:rStyle w:val="FormatvorlageInstructionsTabelleText"/>
                <w:rFonts w:ascii="Arial" w:hAnsi="Arial" w:cs="Arial"/>
              </w:rPr>
              <w:t>CRR 33. cikk (1) bekezdés b) pontja</w:t>
            </w:r>
          </w:p>
          <w:p w14:paraId="551BED38" w14:textId="77777777" w:rsidR="00BD77DC" w:rsidRPr="002B2FB2" w:rsidRDefault="00BD77DC" w:rsidP="00B90170">
            <w:pPr>
              <w:pStyle w:val="InstructionsText"/>
              <w:rPr>
                <w:rStyle w:val="InstructionsTabelleberschrift"/>
                <w:rFonts w:ascii="Arial" w:hAnsi="Arial" w:cs="Arial"/>
                <w:b w:val="0"/>
                <w:u w:val="none"/>
              </w:rPr>
            </w:pPr>
          </w:p>
          <w:p w14:paraId="2B684D85" w14:textId="3445AFE2"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Származtatott ügyletekből eredő kötelezettségekhez kapcsolódó</w:t>
            </w:r>
            <w:r w:rsidRPr="002B2FB2">
              <w:rPr>
                <w:rStyle w:val="FormatvorlageInstructionsTabelleText"/>
                <w:rFonts w:ascii="Arial" w:hAnsi="Arial" w:cs="Arial"/>
              </w:rPr>
              <w:t xml:space="preserve">, az intézmény saját hitelkockázatából adódó </w:t>
            </w:r>
            <w:r w:rsidRPr="002B2FB2">
              <w:rPr>
                <w:rStyle w:val="InstructionsTabelleberschrift"/>
                <w:rFonts w:ascii="Arial" w:hAnsi="Arial" w:cs="Arial"/>
                <w:b w:val="0"/>
                <w:u w:val="none"/>
              </w:rPr>
              <w:t xml:space="preserve">valósérték-növekedés (ha a nyereség auditált) és </w:t>
            </w:r>
            <w:r w:rsidR="001E30EB" w:rsidRPr="002B2FB2">
              <w:rPr>
                <w:rStyle w:val="InstructionsTabelleberschrift"/>
                <w:rFonts w:ascii="Arial" w:hAnsi="Arial" w:cs="Arial"/>
                <w:b w:val="0"/>
                <w:u w:val="none"/>
              </w:rPr>
              <w:t>-</w:t>
            </w:r>
            <w:r w:rsidRPr="002B2FB2">
              <w:rPr>
                <w:rStyle w:val="InstructionsTabelleberschrift"/>
                <w:rFonts w:ascii="Arial" w:hAnsi="Arial" w:cs="Arial"/>
                <w:b w:val="0"/>
                <w:u w:val="none"/>
              </w:rPr>
              <w:t xml:space="preserve">csökkenés: </w:t>
            </w:r>
            <w:r w:rsidRPr="002B2FB2">
              <w:rPr>
                <w:rStyle w:val="FormatvorlageInstructionsTabelleText"/>
                <w:rFonts w:ascii="Arial" w:hAnsi="Arial" w:cs="Arial"/>
              </w:rPr>
              <w:t>CRR 33. cikk (1) bekezdés c) pontja, valamint 33. cikk (2) bekezdése.</w:t>
            </w:r>
          </w:p>
          <w:p w14:paraId="5B72A86E" w14:textId="7CDFABB9" w:rsidR="00BD77DC" w:rsidRPr="002B2FB2" w:rsidRDefault="00BD77DC" w:rsidP="00EF24B2">
            <w:pPr>
              <w:pStyle w:val="Listaszerbekezds"/>
              <w:rPr>
                <w:rStyle w:val="FormatvorlageInstructionsTabelleText"/>
                <w:rFonts w:ascii="Arial" w:hAnsi="Arial" w:cs="Arial"/>
                <w:szCs w:val="20"/>
                <w:highlight w:val="yellow"/>
              </w:rPr>
            </w:pPr>
          </w:p>
          <w:p w14:paraId="58B457E1" w14:textId="549CAAD5"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lastRenderedPageBreak/>
              <w:t xml:space="preserve">Prudens értékelés követelményei miatti értékelési korrekció: </w:t>
            </w:r>
            <w:r w:rsidRPr="002B2FB2">
              <w:rPr>
                <w:rStyle w:val="FormatvorlageInstructionsTabelleText"/>
                <w:rFonts w:ascii="Arial" w:hAnsi="Arial" w:cs="Arial"/>
              </w:rPr>
              <w:t>CRR 34. és 105. cikke (levonandó tétel)</w:t>
            </w:r>
          </w:p>
          <w:p w14:paraId="199C3D5D" w14:textId="77777777" w:rsidR="00BD77DC" w:rsidRPr="002B2FB2" w:rsidRDefault="00BD77DC" w:rsidP="00B90170">
            <w:pPr>
              <w:pStyle w:val="InstructionsText"/>
              <w:rPr>
                <w:rStyle w:val="FormatvorlageInstructionsTabelleText"/>
                <w:rFonts w:ascii="Arial" w:hAnsi="Arial" w:cs="Arial"/>
              </w:rPr>
            </w:pPr>
          </w:p>
          <w:p w14:paraId="19EADE79" w14:textId="3AB7897C"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A b</w:t>
            </w:r>
            <w:del w:id="116" w:author="MNB" w:date="2024-08-23T13:41:00Z">
              <w:r w:rsidRPr="002B2FB2">
                <w:rPr>
                  <w:rStyle w:val="FormatvorlageInstructionsTabelleText"/>
                  <w:rFonts w:ascii="Arial" w:hAnsi="Arial" w:cs="Arial"/>
                </w:rPr>
                <w:delText>)-</w:delText>
              </w:r>
            </w:del>
            <w:ins w:id="117" w:author="MNB" w:date="2024-08-23T13:41:00Z">
              <w:r w:rsidRPr="002B2FB2">
                <w:rPr>
                  <w:rStyle w:val="FormatvorlageInstructionsTabelleText"/>
                  <w:rFonts w:ascii="Arial" w:hAnsi="Arial" w:cs="Arial"/>
                </w:rPr>
                <w:t>)</w:t>
              </w:r>
              <w:r w:rsidR="009B7215">
                <w:rPr>
                  <w:rStyle w:val="FormatvorlageInstructionsTabelleText"/>
                  <w:rFonts w:ascii="Arial" w:hAnsi="Arial" w:cs="Arial"/>
                </w:rPr>
                <w:t>–</w:t>
              </w:r>
            </w:ins>
            <w:r w:rsidRPr="002B2FB2">
              <w:rPr>
                <w:rStyle w:val="FormatvorlageInstructionsTabelleText"/>
                <w:rFonts w:ascii="Arial" w:hAnsi="Arial" w:cs="Arial"/>
              </w:rPr>
              <w:t>d) pontban felsorolt tételek értéke pozitív és negatív is lehet. Pozitív akkor, ha a cash flow fedezeti ügyleteken, illetve a saját hitelkockázat változásaiból veszteség keletkezik (vagyis</w:t>
            </w:r>
            <w:r w:rsidR="004F557E" w:rsidRPr="002B2FB2">
              <w:rPr>
                <w:rStyle w:val="FormatvorlageInstructionsTabelleText"/>
                <w:rFonts w:ascii="Arial" w:hAnsi="Arial" w:cs="Arial"/>
              </w:rPr>
              <w:t>,</w:t>
            </w:r>
            <w:r w:rsidRPr="002B2FB2">
              <w:rPr>
                <w:rStyle w:val="FormatvorlageInstructionsTabelleText"/>
                <w:rFonts w:ascii="Arial" w:hAnsi="Arial" w:cs="Arial"/>
              </w:rPr>
              <w:t xml:space="preserve"> ha az csökkenti a számviteli tőkét), és fordítva. A tőkeelem előjele ellentétes a számviteli kimutatásokban szereplő tételek előjelével.</w:t>
            </w:r>
          </w:p>
          <w:p w14:paraId="62657895" w14:textId="2E221F6F"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A sorban szereplő összeg alapértelmezésben pozitív előjelű. Ha az a</w:t>
            </w:r>
            <w:del w:id="118" w:author="MNB" w:date="2024-08-23T13:41:00Z">
              <w:r w:rsidRPr="002B2FB2">
                <w:rPr>
                  <w:rStyle w:val="FormatvorlageInstructionsTabelleText"/>
                  <w:rFonts w:ascii="Arial" w:hAnsi="Arial" w:cs="Arial"/>
                </w:rPr>
                <w:delText>)</w:delText>
              </w:r>
              <w:r w:rsidR="00C937A4" w:rsidRPr="002B2FB2">
                <w:rPr>
                  <w:rStyle w:val="FormatvorlageInstructionsTabelleText"/>
                  <w:rFonts w:ascii="Arial" w:hAnsi="Arial" w:cs="Arial"/>
                </w:rPr>
                <w:delText>-</w:delText>
              </w:r>
            </w:del>
            <w:ins w:id="119" w:author="MNB" w:date="2024-08-23T13:41:00Z">
              <w:r w:rsidRPr="002B2FB2">
                <w:rPr>
                  <w:rStyle w:val="FormatvorlageInstructionsTabelleText"/>
                  <w:rFonts w:ascii="Arial" w:hAnsi="Arial" w:cs="Arial"/>
                </w:rPr>
                <w:t>)</w:t>
              </w:r>
              <w:r w:rsidR="009B7215">
                <w:rPr>
                  <w:rStyle w:val="FormatvorlageInstructionsTabelleText"/>
                  <w:rFonts w:ascii="Arial" w:hAnsi="Arial" w:cs="Arial"/>
                </w:rPr>
                <w:t>–</w:t>
              </w:r>
            </w:ins>
            <w:r w:rsidRPr="002B2FB2">
              <w:rPr>
                <w:rStyle w:val="FormatvorlageInstructionsTabelleText"/>
                <w:rFonts w:ascii="Arial" w:hAnsi="Arial" w:cs="Arial"/>
              </w:rPr>
              <w:t>e) pontban felsorolt tételek összege negatív értékű, akkor az összeg elé negatív előjelet kell tenni.</w:t>
            </w:r>
          </w:p>
          <w:p w14:paraId="69CFE7E9"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261C550A" w14:textId="77777777" w:rsidTr="00650909">
        <w:tc>
          <w:tcPr>
            <w:tcW w:w="1701" w:type="dxa"/>
          </w:tcPr>
          <w:p w14:paraId="7DC0750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84A1116</w:t>
            </w:r>
          </w:p>
        </w:tc>
        <w:tc>
          <w:tcPr>
            <w:tcW w:w="7337" w:type="dxa"/>
          </w:tcPr>
          <w:p w14:paraId="5B57C54C" w14:textId="028E8A9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u w:val="none"/>
              </w:rPr>
              <w:t>(</w:t>
            </w:r>
            <w:r w:rsidR="00941DB7">
              <w:rPr>
                <w:rStyle w:val="InstructionsTabelleberschrift"/>
                <w:rFonts w:ascii="Arial" w:hAnsi="Arial" w:cs="Arial"/>
                <w:u w:val="none"/>
              </w:rPr>
              <w:t>-</w:t>
            </w:r>
            <w:r w:rsidRPr="002B2FB2">
              <w:rPr>
                <w:rStyle w:val="InstructionsTabelleberschrift"/>
                <w:rFonts w:ascii="Arial" w:hAnsi="Arial" w:cs="Arial"/>
                <w:u w:val="none"/>
              </w:rPr>
              <w:t xml:space="preserve">) AT1 tőkeelemek összegét meghaladó AT1 levonások többlete </w:t>
            </w:r>
          </w:p>
          <w:p w14:paraId="5138D065" w14:textId="77777777" w:rsidR="00BD77DC" w:rsidRPr="002B2FB2" w:rsidRDefault="00BD77DC" w:rsidP="00B90170">
            <w:pPr>
              <w:pStyle w:val="InstructionsText"/>
              <w:rPr>
                <w:rStyle w:val="FormatvorlageInstructionsTabelleText"/>
                <w:rFonts w:ascii="Arial" w:hAnsi="Arial" w:cs="Arial"/>
              </w:rPr>
            </w:pPr>
          </w:p>
          <w:p w14:paraId="0B9FA017" w14:textId="342B01E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05CD4D54" w14:textId="77777777" w:rsidR="00BD77DC" w:rsidRPr="00991384" w:rsidRDefault="00BD77DC" w:rsidP="00B90170">
            <w:pPr>
              <w:pStyle w:val="InstructionsText"/>
              <w:rPr>
                <w:rStyle w:val="FormatvorlageInstructionsTabelleText"/>
                <w:rFonts w:ascii="Arial" w:hAnsi="Arial" w:cs="Arial"/>
              </w:rPr>
            </w:pPr>
          </w:p>
          <w:p w14:paraId="301C411F" w14:textId="27DC4AD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értéke a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w:t>
            </w:r>
            <w:r w:rsidR="00F067B3" w:rsidRPr="00F067B3">
              <w:rPr>
                <w:rStyle w:val="FormatvorlageInstructionsTabelleText"/>
                <w:rFonts w:ascii="Arial" w:hAnsi="Arial" w:cs="Arial"/>
              </w:rPr>
              <w:t>AT1 tőkeelemek összegét meghaladó AT1 levonások többlete</w:t>
            </w:r>
            <w:r w:rsidRPr="00991384">
              <w:rPr>
                <w:rStyle w:val="FormatvorlageInstructionsTabelleText"/>
                <w:rFonts w:ascii="Arial" w:hAnsi="Arial" w:cs="Arial"/>
              </w:rPr>
              <w:t xml:space="preserve">” tétel miatt levonandó tétel. (Mivel az AT1 tőkeelemeket meghaladják az AT1 tőkéből levonandó tételek, az AT1 tőke hiányát az AT1 tőke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sorában kell </w:t>
            </w:r>
            <w:proofErr w:type="spellStart"/>
            <w:r w:rsidRPr="00991384">
              <w:rPr>
                <w:rStyle w:val="FormatvorlageInstructionsTabelleText"/>
                <w:rFonts w:ascii="Arial" w:hAnsi="Arial" w:cs="Arial"/>
              </w:rPr>
              <w:t>kiegyenlegezni</w:t>
            </w:r>
            <w:proofErr w:type="spellEnd"/>
            <w:r w:rsidRPr="00991384">
              <w:rPr>
                <w:rStyle w:val="FormatvorlageInstructionsTabelleText"/>
                <w:rFonts w:ascii="Arial" w:hAnsi="Arial" w:cs="Arial"/>
              </w:rPr>
              <w:t xml:space="preserve"> és egyúttal levonásba helyezni a magasabb s</w:t>
            </w:r>
            <w:r w:rsidR="00D02355" w:rsidRPr="00991384">
              <w:rPr>
                <w:rStyle w:val="FormatvorlageInstructionsTabelleText"/>
                <w:rFonts w:ascii="Arial" w:hAnsi="Arial" w:cs="Arial"/>
              </w:rPr>
              <w:t>zintű CET1 szavatoló</w:t>
            </w:r>
            <w:r w:rsidR="00141181">
              <w:rPr>
                <w:rStyle w:val="FormatvorlageInstructionsTabelleText"/>
                <w:rFonts w:ascii="Arial" w:hAnsi="Arial" w:cs="Arial"/>
              </w:rPr>
              <w:t xml:space="preserve"> </w:t>
            </w:r>
            <w:r w:rsidR="00D02355" w:rsidRPr="00991384">
              <w:rPr>
                <w:rStyle w:val="FormatvorlageInstructionsTabelleText"/>
                <w:rFonts w:ascii="Arial" w:hAnsi="Arial" w:cs="Arial"/>
              </w:rPr>
              <w:t>tőkében.)</w:t>
            </w:r>
          </w:p>
          <w:p w14:paraId="46FAFF2E"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A4E2D1" w14:textId="77777777" w:rsidTr="00650909">
        <w:tc>
          <w:tcPr>
            <w:tcW w:w="1701" w:type="dxa"/>
          </w:tcPr>
          <w:p w14:paraId="27F7257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84A1117</w:t>
            </w:r>
          </w:p>
        </w:tc>
        <w:tc>
          <w:tcPr>
            <w:tcW w:w="7337" w:type="dxa"/>
          </w:tcPr>
          <w:p w14:paraId="4F6629D7"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 Pótlólagos levonások a CET1 tőkéből a CRR 3. cikke alapján</w:t>
            </w:r>
          </w:p>
          <w:p w14:paraId="1D5FF97F" w14:textId="77777777" w:rsidR="00BD77DC" w:rsidRPr="00991384" w:rsidRDefault="00BD77DC" w:rsidP="00B90170">
            <w:pPr>
              <w:pStyle w:val="InstructionsText"/>
              <w:rPr>
                <w:rStyle w:val="FormatvorlageInstructionsTabelleText"/>
                <w:rFonts w:ascii="Arial" w:hAnsi="Arial" w:cs="Arial"/>
              </w:rPr>
            </w:pPr>
          </w:p>
          <w:p w14:paraId="05F32F3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3. cikke: „Szigorúbb követelmények intézmények általi alkalmazása </w:t>
            </w:r>
          </w:p>
          <w:p w14:paraId="5D662B2A" w14:textId="41F9F1A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 a rendelet nem zárja ki, hogy az intézmények az ezen rendelet által előírtat meghaladó mértékű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tőkét és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tőke-elemeket tartsanak, és az előírtnál szigorúbb intézkedéseket alkalmazzanak.”</w:t>
            </w:r>
          </w:p>
          <w:p w14:paraId="3392C53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AF20249" w14:textId="77777777" w:rsidTr="00650909">
        <w:tc>
          <w:tcPr>
            <w:tcW w:w="1701" w:type="dxa"/>
          </w:tcPr>
          <w:p w14:paraId="709E2DDC"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84A1118</w:t>
            </w:r>
          </w:p>
        </w:tc>
        <w:tc>
          <w:tcPr>
            <w:tcW w:w="7337" w:type="dxa"/>
          </w:tcPr>
          <w:p w14:paraId="7F524B20"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CET1 tőkeelemek vagy levonások – egyéb</w:t>
            </w:r>
          </w:p>
          <w:p w14:paraId="131914B9" w14:textId="77777777" w:rsidR="00BD77DC" w:rsidRPr="006A5CFD" w:rsidRDefault="00BD77DC" w:rsidP="00B90170">
            <w:pPr>
              <w:pStyle w:val="InstructionsText"/>
              <w:rPr>
                <w:rStyle w:val="FormatvorlageInstructionsTabelleText"/>
                <w:rFonts w:ascii="Arial" w:hAnsi="Arial" w:cs="Arial"/>
              </w:rPr>
            </w:pPr>
          </w:p>
          <w:p w14:paraId="443CA7B1" w14:textId="31907531"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 xml:space="preserve">rugalmasságát. Csak azokban a ritka esetekben tölthető ki, amikor nincs végleges döntés az aktuális CA1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CET1 tőkeelem, illetve egy CET1 tőkeelemet érintő levonás nem szerepeltethető a 004</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 xml:space="preserve">019. sorok egyikében sem. </w:t>
            </w:r>
          </w:p>
          <w:p w14:paraId="65FA0AC3" w14:textId="77777777" w:rsidR="00BD77DC" w:rsidRPr="00991384" w:rsidRDefault="00BD77DC" w:rsidP="00B90170">
            <w:pPr>
              <w:pStyle w:val="InstructionsText"/>
              <w:rPr>
                <w:rStyle w:val="InstructionsTabelleberschrift"/>
                <w:rFonts w:ascii="Arial" w:hAnsi="Arial" w:cs="Arial"/>
                <w:b w:val="0"/>
                <w:u w:val="none"/>
              </w:rPr>
            </w:pPr>
          </w:p>
          <w:p w14:paraId="447BD666" w14:textId="77777777" w:rsidR="00BD77DC" w:rsidRPr="00991384" w:rsidRDefault="00BD77DC" w:rsidP="00B90170">
            <w:pPr>
              <w:pStyle w:val="InstructionsText"/>
              <w:rPr>
                <w:rStyle w:val="FormatvorlageInstructionsTabelleText"/>
                <w:rFonts w:ascii="Arial" w:hAnsi="Arial" w:cs="Arial"/>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DDCCEA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355D59E" w14:textId="77777777" w:rsidTr="00650909">
        <w:tc>
          <w:tcPr>
            <w:tcW w:w="1701" w:type="dxa"/>
          </w:tcPr>
          <w:p w14:paraId="314EAE3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w:t>
            </w:r>
          </w:p>
        </w:tc>
        <w:tc>
          <w:tcPr>
            <w:tcW w:w="7337" w:type="dxa"/>
          </w:tcPr>
          <w:p w14:paraId="327F66F4"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KIEGÉSZÍTŐ ALAPVETŐ TŐKE (AT1 tőke)</w:t>
            </w:r>
          </w:p>
          <w:p w14:paraId="5C9D5DBB" w14:textId="77777777" w:rsidR="00BD77DC" w:rsidRPr="006A5CFD" w:rsidRDefault="00BD77DC" w:rsidP="00B90170">
            <w:pPr>
              <w:pStyle w:val="InstructionsText"/>
              <w:rPr>
                <w:rStyle w:val="FormatvorlageInstructionsTabelleText"/>
                <w:rFonts w:ascii="Arial" w:hAnsi="Arial" w:cs="Arial"/>
              </w:rPr>
            </w:pPr>
          </w:p>
          <w:p w14:paraId="1C21A687" w14:textId="76C13148"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61. cikke</w:t>
            </w:r>
          </w:p>
          <w:p w14:paraId="51FE497B" w14:textId="77777777" w:rsidR="00BD77DC" w:rsidRPr="0023066F" w:rsidRDefault="00BD77DC" w:rsidP="00B90170">
            <w:pPr>
              <w:pStyle w:val="InstructionsText"/>
              <w:rPr>
                <w:rStyle w:val="FormatvorlageInstructionsTabelleText"/>
                <w:rFonts w:ascii="Arial" w:hAnsi="Arial" w:cs="Arial"/>
              </w:rPr>
            </w:pPr>
          </w:p>
        </w:tc>
      </w:tr>
      <w:tr w:rsidR="00BD77DC" w:rsidRPr="00991384" w14:paraId="013107DE" w14:textId="77777777" w:rsidTr="00650909">
        <w:tc>
          <w:tcPr>
            <w:tcW w:w="1701" w:type="dxa"/>
          </w:tcPr>
          <w:p w14:paraId="2EF0D16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w:t>
            </w:r>
          </w:p>
        </w:tc>
        <w:tc>
          <w:tcPr>
            <w:tcW w:w="7337" w:type="dxa"/>
          </w:tcPr>
          <w:p w14:paraId="679D8546"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AT1 tőkeként figyelembe vehető tőkeinstrumentumok</w:t>
            </w:r>
          </w:p>
          <w:p w14:paraId="210EC51E" w14:textId="77777777" w:rsidR="00BD77DC" w:rsidRPr="0023066F" w:rsidRDefault="00BD77DC" w:rsidP="00B90170">
            <w:pPr>
              <w:pStyle w:val="InstructionsText"/>
              <w:rPr>
                <w:rStyle w:val="FormatvorlageInstructionsTabelleText"/>
                <w:rFonts w:ascii="Arial" w:hAnsi="Arial" w:cs="Arial"/>
              </w:rPr>
            </w:pPr>
          </w:p>
          <w:p w14:paraId="4EACDEF2" w14:textId="7A5722C6"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52</w:t>
            </w:r>
            <w:r w:rsidR="00941DB7">
              <w:rPr>
                <w:rStyle w:val="FormatvorlageInstructionsTabelleText"/>
                <w:rFonts w:ascii="Arial" w:hAnsi="Arial" w:cs="Arial"/>
              </w:rPr>
              <w:t>–</w:t>
            </w:r>
            <w:r w:rsidRPr="006A5CFD">
              <w:rPr>
                <w:rStyle w:val="FormatvorlageInstructionsTabelleText"/>
                <w:rFonts w:ascii="Arial" w:hAnsi="Arial" w:cs="Arial"/>
              </w:rPr>
              <w:t>54. cikke, 56. cikk a) pontja, valamint 57. cikke</w:t>
            </w:r>
          </w:p>
          <w:p w14:paraId="58F1DBF4" w14:textId="77777777" w:rsidR="00BD77DC" w:rsidRPr="0023066F" w:rsidRDefault="00BD77DC" w:rsidP="00B90170">
            <w:pPr>
              <w:pStyle w:val="InstructionsText"/>
              <w:rPr>
                <w:rStyle w:val="FormatvorlageInstructionsTabelleText"/>
                <w:rFonts w:ascii="Arial" w:hAnsi="Arial" w:cs="Arial"/>
              </w:rPr>
            </w:pPr>
          </w:p>
          <w:p w14:paraId="1E035718" w14:textId="509F5EB8" w:rsidR="00BD77DC" w:rsidRPr="00D277F3"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 feltüntetendő érték nem tartalmazhatja </w:t>
            </w:r>
            <w:r w:rsidRPr="001523A6">
              <w:rPr>
                <w:rStyle w:val="FormatvorlageInstructionsTabelleText"/>
                <w:rFonts w:ascii="Arial" w:hAnsi="Arial" w:cs="Arial"/>
              </w:rPr>
              <w:t>a CRR 52. cikk (1) bekezdés c), e) és f) pontja alapján figyelembe nem vehető tőkeinstrumentumokat.</w:t>
            </w:r>
          </w:p>
        </w:tc>
      </w:tr>
      <w:tr w:rsidR="00BD77DC" w:rsidRPr="00991384" w14:paraId="229B7727" w14:textId="77777777" w:rsidTr="00650909">
        <w:tc>
          <w:tcPr>
            <w:tcW w:w="1701" w:type="dxa"/>
          </w:tcPr>
          <w:p w14:paraId="5107827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84A11211</w:t>
            </w:r>
          </w:p>
        </w:tc>
        <w:tc>
          <w:tcPr>
            <w:tcW w:w="7337" w:type="dxa"/>
          </w:tcPr>
          <w:p w14:paraId="28245577" w14:textId="521E9785"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Befizetett tőkeinstrumentumok</w:t>
            </w:r>
          </w:p>
          <w:p w14:paraId="14EF7373" w14:textId="77777777" w:rsidR="00BD77DC" w:rsidRPr="0023066F" w:rsidRDefault="00BD77DC" w:rsidP="00B90170">
            <w:pPr>
              <w:pStyle w:val="InstructionsText"/>
              <w:rPr>
                <w:rStyle w:val="FormatvorlageInstructionsTabelleText"/>
                <w:rFonts w:ascii="Arial" w:hAnsi="Arial" w:cs="Arial"/>
              </w:rPr>
            </w:pPr>
          </w:p>
          <w:p w14:paraId="412CC59D" w14:textId="51411A5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valamint 52</w:t>
            </w:r>
            <w:r w:rsidR="00941DB7">
              <w:rPr>
                <w:rStyle w:val="FormatvorlageInstructionsTabelleText"/>
                <w:rFonts w:ascii="Arial" w:hAnsi="Arial" w:cs="Arial"/>
              </w:rPr>
              <w:t>–</w:t>
            </w:r>
            <w:r w:rsidRPr="006A5CFD">
              <w:rPr>
                <w:rStyle w:val="FormatvorlageInstructionsTabelleText"/>
                <w:rFonts w:ascii="Arial" w:hAnsi="Arial" w:cs="Arial"/>
              </w:rPr>
              <w:t>54. cikke</w:t>
            </w:r>
          </w:p>
          <w:p w14:paraId="6DA5F2C5" w14:textId="77777777" w:rsidR="00BD77DC" w:rsidRPr="0023066F" w:rsidRDefault="00BD77DC" w:rsidP="00B90170">
            <w:pPr>
              <w:pStyle w:val="InstructionsText"/>
              <w:rPr>
                <w:rStyle w:val="FormatvorlageInstructionsTabelleText"/>
                <w:rFonts w:ascii="Arial" w:hAnsi="Arial" w:cs="Arial"/>
              </w:rPr>
            </w:pPr>
          </w:p>
          <w:p w14:paraId="125F6E80"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A feltüntetendő érték nem foglalhatja magában az instrumentumokho</w:t>
            </w:r>
            <w:r w:rsidRPr="001523A6">
              <w:rPr>
                <w:rStyle w:val="FormatvorlageInstructionsTabelleText"/>
                <w:rFonts w:ascii="Arial" w:hAnsi="Arial" w:cs="Arial"/>
              </w:rPr>
              <w:t>z kapcsolódó ázsiót.</w:t>
            </w:r>
          </w:p>
          <w:p w14:paraId="721ECC95" w14:textId="77777777" w:rsidR="00BD77DC" w:rsidRPr="00D277F3" w:rsidRDefault="00BD77DC" w:rsidP="00B90170">
            <w:pPr>
              <w:pStyle w:val="InstructionsText"/>
              <w:rPr>
                <w:rStyle w:val="FormatvorlageInstructionsTabelleText"/>
                <w:rFonts w:ascii="Arial" w:hAnsi="Arial" w:cs="Arial"/>
              </w:rPr>
            </w:pPr>
          </w:p>
        </w:tc>
      </w:tr>
      <w:tr w:rsidR="00BD77DC" w:rsidRPr="00991384" w14:paraId="418A095D" w14:textId="77777777" w:rsidTr="00650909">
        <w:tc>
          <w:tcPr>
            <w:tcW w:w="1701" w:type="dxa"/>
          </w:tcPr>
          <w:p w14:paraId="4136D2E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w:t>
            </w:r>
            <w:r w:rsidR="00AC581F" w:rsidRPr="00991384">
              <w:rPr>
                <w:rStyle w:val="FormatvorlageInstructionsTabelleText"/>
                <w:rFonts w:ascii="Arial" w:hAnsi="Arial" w:cs="Arial"/>
              </w:rPr>
              <w:t>212</w:t>
            </w:r>
          </w:p>
        </w:tc>
        <w:tc>
          <w:tcPr>
            <w:tcW w:w="7337" w:type="dxa"/>
          </w:tcPr>
          <w:p w14:paraId="6F46E467" w14:textId="04BDFF93"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Névértéken felüli befizetés (ázsió)</w:t>
            </w:r>
          </w:p>
          <w:p w14:paraId="0DB52B7F" w14:textId="77777777" w:rsidR="00BD77DC" w:rsidRPr="0023066F" w:rsidRDefault="00BD77DC" w:rsidP="00B90170">
            <w:pPr>
              <w:pStyle w:val="InstructionsText"/>
              <w:rPr>
                <w:rStyle w:val="FormatvorlageInstructionsTabelleText"/>
                <w:rFonts w:ascii="Arial" w:hAnsi="Arial" w:cs="Arial"/>
              </w:rPr>
            </w:pPr>
          </w:p>
          <w:p w14:paraId="7A526626" w14:textId="21FF714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b) pontja</w:t>
            </w:r>
          </w:p>
          <w:p w14:paraId="4625B6CA" w14:textId="77777777" w:rsidR="00BD77DC" w:rsidRPr="0023066F" w:rsidRDefault="00BD77DC" w:rsidP="00B90170">
            <w:pPr>
              <w:pStyle w:val="InstructionsText"/>
              <w:rPr>
                <w:rStyle w:val="FormatvorlageInstructionsTabelleText"/>
                <w:rFonts w:ascii="Arial" w:hAnsi="Arial" w:cs="Arial"/>
              </w:rPr>
            </w:pPr>
          </w:p>
          <w:p w14:paraId="2FE24E4F"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Az ázsió jelentése egyezik az alkalmazandó számviteli szabályozás szerinti jelentéssel. </w:t>
            </w:r>
          </w:p>
          <w:p w14:paraId="17E2E7E5" w14:textId="77777777" w:rsidR="00BD77DC" w:rsidRPr="00D277F3" w:rsidRDefault="00BD77DC" w:rsidP="00B90170">
            <w:pPr>
              <w:pStyle w:val="InstructionsText"/>
              <w:rPr>
                <w:rStyle w:val="FormatvorlageInstructionsTabelleText"/>
                <w:rFonts w:ascii="Arial" w:hAnsi="Arial" w:cs="Arial"/>
              </w:rPr>
            </w:pPr>
          </w:p>
          <w:p w14:paraId="76E702B2" w14:textId="77777777" w:rsidR="00BD77DC" w:rsidRPr="006A5CFD" w:rsidRDefault="00BD77DC" w:rsidP="00B90170">
            <w:pPr>
              <w:pStyle w:val="InstructionsText"/>
              <w:rPr>
                <w:rStyle w:val="FormatvorlageInstructionsTabelleText"/>
                <w:rFonts w:ascii="Arial" w:hAnsi="Arial" w:cs="Arial"/>
              </w:rPr>
            </w:pPr>
            <w:r w:rsidRPr="00D277F3">
              <w:rPr>
                <w:rStyle w:val="FormatvorlageInstructionsTabelleText"/>
                <w:rFonts w:ascii="Arial" w:hAnsi="Arial" w:cs="Arial"/>
              </w:rPr>
              <w:t>Az ebben az elemben feltüntetendő érték a befizetett tőkeinstrumentumok</w:t>
            </w:r>
            <w:r w:rsidRPr="007E3688">
              <w:rPr>
                <w:rStyle w:val="FormatvorlageInstructionsTabelleText"/>
                <w:rFonts w:ascii="Arial" w:hAnsi="Arial" w:cs="Arial"/>
              </w:rPr>
              <w:t xml:space="preserve">hoz kapcsolódó rész. </w:t>
            </w:r>
          </w:p>
          <w:p w14:paraId="175F63F2" w14:textId="77777777" w:rsidR="00BD77DC" w:rsidRPr="006A5CFD" w:rsidRDefault="00BD77DC" w:rsidP="00B90170">
            <w:pPr>
              <w:pStyle w:val="InstructionsText"/>
              <w:rPr>
                <w:rStyle w:val="FormatvorlageInstructionsTabelleText"/>
                <w:rFonts w:ascii="Arial" w:hAnsi="Arial" w:cs="Arial"/>
              </w:rPr>
            </w:pPr>
          </w:p>
        </w:tc>
      </w:tr>
      <w:tr w:rsidR="00BD77DC" w:rsidRPr="00991384" w14:paraId="40AE04AF" w14:textId="77777777" w:rsidTr="00650909">
        <w:tc>
          <w:tcPr>
            <w:tcW w:w="1701" w:type="dxa"/>
          </w:tcPr>
          <w:p w14:paraId="6796157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84A11213</w:t>
            </w:r>
          </w:p>
        </w:tc>
        <w:tc>
          <w:tcPr>
            <w:tcW w:w="7337" w:type="dxa"/>
          </w:tcPr>
          <w:p w14:paraId="03C17608" w14:textId="391DA07A"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23066F">
              <w:rPr>
                <w:rStyle w:val="InstructionsTabelleberschrift"/>
                <w:rFonts w:ascii="Arial" w:hAnsi="Arial" w:cs="Arial"/>
                <w:u w:val="none"/>
              </w:rPr>
              <w:t>(</w:t>
            </w:r>
            <w:r w:rsidR="00941DB7">
              <w:rPr>
                <w:rStyle w:val="InstructionsTabelleberschrift"/>
                <w:rFonts w:ascii="Arial" w:hAnsi="Arial" w:cs="Arial"/>
                <w:u w:val="none"/>
              </w:rPr>
              <w:t>-</w:t>
            </w:r>
            <w:r w:rsidR="00BD77DC" w:rsidRPr="0023066F">
              <w:rPr>
                <w:rStyle w:val="InstructionsTabelleberschrift"/>
                <w:rFonts w:ascii="Arial" w:hAnsi="Arial" w:cs="Arial"/>
                <w:u w:val="none"/>
              </w:rPr>
              <w:t>) Saját AT1 tőkeinstrumentumok</w:t>
            </w:r>
          </w:p>
          <w:p w14:paraId="2FD9CC8D" w14:textId="77777777" w:rsidR="00BD77DC" w:rsidRPr="00991384" w:rsidRDefault="00BD77DC" w:rsidP="00B90170">
            <w:pPr>
              <w:pStyle w:val="InstructionsText"/>
              <w:rPr>
                <w:rStyle w:val="FormatvorlageInstructionsTabelleText"/>
                <w:rFonts w:ascii="Arial" w:hAnsi="Arial" w:cs="Arial"/>
              </w:rPr>
            </w:pPr>
          </w:p>
          <w:p w14:paraId="5189072D" w14:textId="5FAA1C84"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52. cikk (1) bekezdés b) pontja, 56. cikk a) pontja, valamint 57. cikke</w:t>
            </w:r>
          </w:p>
          <w:p w14:paraId="10E52DE8" w14:textId="77777777" w:rsidR="00BD77DC" w:rsidRPr="00991384" w:rsidRDefault="00BD77DC" w:rsidP="00B90170">
            <w:pPr>
              <w:pStyle w:val="InstructionsText"/>
              <w:rPr>
                <w:rStyle w:val="FormatvorlageInstructionsTabelleText"/>
                <w:rFonts w:ascii="Arial" w:hAnsi="Arial" w:cs="Arial"/>
              </w:rPr>
            </w:pPr>
          </w:p>
          <w:p w14:paraId="431EC79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AT1 tőkeinstrumentumaiban lévő közvetlen, közvetett, vagy szintetiku</w:t>
            </w:r>
            <w:r w:rsidR="00357D90" w:rsidRPr="00991384">
              <w:rPr>
                <w:rStyle w:val="FormatvorlageInstructionsTabelleText"/>
                <w:rFonts w:ascii="Arial" w:hAnsi="Arial" w:cs="Arial"/>
              </w:rPr>
              <w:t xml:space="preserve">s részesedéseket tartalmazza a felügyeleti jelentés </w:t>
            </w:r>
            <w:r w:rsidRPr="00991384">
              <w:rPr>
                <w:rStyle w:val="FormatvorlageInstructionsTabelleText"/>
                <w:rFonts w:ascii="Arial" w:hAnsi="Arial" w:cs="Arial"/>
              </w:rPr>
              <w:t>vonatkozási dátumának időpontjában, a CRR 57. cikkében említett kivételek figyelembevételével.</w:t>
            </w:r>
          </w:p>
          <w:p w14:paraId="0EDCC3EE" w14:textId="77777777" w:rsidR="00BD77DC" w:rsidRPr="00991384" w:rsidRDefault="00BD77DC" w:rsidP="00B90170">
            <w:pPr>
              <w:pStyle w:val="InstructionsText"/>
              <w:rPr>
                <w:rStyle w:val="FormatvorlageInstructionsTabelleText"/>
                <w:rFonts w:ascii="Arial" w:hAnsi="Arial" w:cs="Arial"/>
              </w:rPr>
            </w:pPr>
          </w:p>
          <w:p w14:paraId="4655388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B150C6" w:rsidRPr="00991384">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4E66A6A7" w14:textId="77777777" w:rsidR="00BD77DC" w:rsidRPr="00991384" w:rsidRDefault="00BD77DC" w:rsidP="00B90170">
            <w:pPr>
              <w:pStyle w:val="InstructionsText"/>
              <w:rPr>
                <w:rStyle w:val="FormatvorlageInstructionsTabelleText"/>
                <w:rFonts w:ascii="Arial" w:hAnsi="Arial" w:cs="Arial"/>
              </w:rPr>
            </w:pPr>
          </w:p>
          <w:p w14:paraId="53142810"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751CE05" w14:textId="77777777" w:rsidR="00BD77DC" w:rsidRPr="00991384" w:rsidRDefault="00BD77DC" w:rsidP="00B90170">
            <w:pPr>
              <w:pStyle w:val="InstructionsText"/>
              <w:rPr>
                <w:rStyle w:val="FormatvorlageInstructionsTabelleText"/>
                <w:rFonts w:ascii="Arial" w:hAnsi="Arial" w:cs="Arial"/>
              </w:rPr>
            </w:pPr>
          </w:p>
          <w:p w14:paraId="2859785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B6AC2B4" w14:textId="77777777" w:rsidR="00BD77DC" w:rsidRPr="00991384" w:rsidRDefault="00BD77DC" w:rsidP="00B90170">
            <w:pPr>
              <w:pStyle w:val="InstructionsText"/>
              <w:rPr>
                <w:rStyle w:val="FormatvorlageInstructionsTabelleText"/>
                <w:rFonts w:ascii="Arial" w:hAnsi="Arial" w:cs="Arial"/>
              </w:rPr>
            </w:pPr>
          </w:p>
          <w:p w14:paraId="19BC3B1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saját AT1 tőkeinstrumentumok megvásárlására vonatkozó tényleges vagy függő jövőbeni szerződéses kötelezettségéről a CRR 56. cikk a) pontja, valamint 57. cikke rendelkezik.</w:t>
            </w:r>
          </w:p>
          <w:p w14:paraId="65340166" w14:textId="675FA98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84A11213</w:t>
            </w:r>
            <w:r w:rsidR="00F067B3" w:rsidRPr="00991384">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értékét csak a </w:t>
            </w:r>
            <w:r w:rsidR="00202D72" w:rsidRPr="00202D72">
              <w:rPr>
                <w:rStyle w:val="FormatvorlageInstructionsTabelleText"/>
                <w:rFonts w:ascii="Arial" w:hAnsi="Arial" w:cs="Arial"/>
              </w:rPr>
              <w:t>84A112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1726A5A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0667782" w14:textId="77777777" w:rsidTr="00650909">
        <w:tc>
          <w:tcPr>
            <w:tcW w:w="1701" w:type="dxa"/>
          </w:tcPr>
          <w:p w14:paraId="6EF6819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w:t>
            </w:r>
          </w:p>
        </w:tc>
        <w:tc>
          <w:tcPr>
            <w:tcW w:w="7337" w:type="dxa"/>
          </w:tcPr>
          <w:p w14:paraId="01D58945"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AT1 tőkeelemek</w:t>
            </w:r>
          </w:p>
          <w:p w14:paraId="77FFDDA0" w14:textId="77777777" w:rsidR="00BD77DC" w:rsidRPr="0023066F" w:rsidRDefault="00BD77DC" w:rsidP="00B90170">
            <w:pPr>
              <w:pStyle w:val="InstructionsText"/>
              <w:rPr>
                <w:rStyle w:val="FormatvorlageInstructionsTabelleText"/>
                <w:rFonts w:ascii="Arial" w:hAnsi="Arial" w:cs="Arial"/>
              </w:rPr>
            </w:pPr>
          </w:p>
          <w:p w14:paraId="2DE640D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51.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AT1 tőke sorok nem tartalmaznak. </w:t>
            </w:r>
          </w:p>
          <w:p w14:paraId="7552FA88" w14:textId="77777777" w:rsidR="00BD77DC" w:rsidRPr="00991384" w:rsidRDefault="00BD77DC" w:rsidP="00B90170">
            <w:pPr>
              <w:pStyle w:val="InstructionsText"/>
              <w:rPr>
                <w:rStyle w:val="FormatvorlageInstructionsTabelleText"/>
                <w:rFonts w:ascii="Arial" w:hAnsi="Arial" w:cs="Arial"/>
              </w:rPr>
            </w:pPr>
          </w:p>
          <w:p w14:paraId="0B621F9B" w14:textId="77777777" w:rsidR="00BD77DC" w:rsidRPr="00991384" w:rsidRDefault="00BD77DC" w:rsidP="00B90170">
            <w:pPr>
              <w:pStyle w:val="InstructionsText"/>
              <w:rPr>
                <w:rStyle w:val="FormatvorlageInstructionsTabelleText"/>
                <w:rFonts w:ascii="Arial" w:hAnsi="Arial" w:cs="Arial"/>
              </w:rPr>
            </w:pPr>
          </w:p>
          <w:p w14:paraId="4E633BE0" w14:textId="1C14DEB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52.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AT1 tőkébe átmenetileg besorolhatók. Ezek a tételek</w:t>
            </w:r>
            <w:r w:rsidR="00D10DCD">
              <w:rPr>
                <w:rStyle w:val="FormatvorlageInstructionsTabelleText"/>
                <w:rFonts w:ascii="Arial" w:hAnsi="Arial" w:cs="Arial"/>
              </w:rPr>
              <w:t xml:space="preserve"> </w:t>
            </w:r>
            <w:r w:rsidRPr="00991384">
              <w:rPr>
                <w:rStyle w:val="FormatvorlageInstructionsTabelleText"/>
                <w:rFonts w:ascii="Arial" w:hAnsi="Arial" w:cs="Arial"/>
              </w:rPr>
              <w:t>és egyéb átmeneti kiigazítások együttes összege kiemelten az 02</w:t>
            </w:r>
            <w:r w:rsidR="00D10DCD">
              <w:rPr>
                <w:rStyle w:val="FormatvorlageInstructionsTabelleText"/>
                <w:rFonts w:ascii="Arial" w:hAnsi="Arial" w:cs="Arial"/>
              </w:rPr>
              <w:t>7</w:t>
            </w:r>
            <w:r w:rsidRPr="00991384">
              <w:rPr>
                <w:rStyle w:val="FormatvorlageInstructionsTabelleText"/>
                <w:rFonts w:ascii="Arial" w:hAnsi="Arial" w:cs="Arial"/>
              </w:rPr>
              <w:t xml:space="preserve"> sorban is kimutatásra kerül. </w:t>
            </w:r>
          </w:p>
          <w:p w14:paraId="4FFCCD8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3D3E5C" w14:textId="77777777" w:rsidTr="00650909">
        <w:trPr>
          <w:trHeight w:val="795"/>
        </w:trPr>
        <w:tc>
          <w:tcPr>
            <w:tcW w:w="1701" w:type="dxa"/>
          </w:tcPr>
          <w:p w14:paraId="6603958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84A11221</w:t>
            </w:r>
          </w:p>
        </w:tc>
        <w:tc>
          <w:tcPr>
            <w:tcW w:w="7337" w:type="dxa"/>
          </w:tcPr>
          <w:p w14:paraId="328C8468" w14:textId="2FA7D338"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84A112</w:t>
            </w:r>
            <w:r>
              <w:rPr>
                <w:rStyle w:val="InstructionsTabelleberschrift"/>
                <w:rFonts w:ascii="Arial" w:hAnsi="Arial" w:cs="Arial"/>
                <w:u w:val="none"/>
              </w:rPr>
              <w:t>2</w:t>
            </w:r>
            <w:r w:rsidRPr="004116DB">
              <w:rPr>
                <w:rStyle w:val="InstructionsTabelleberschrift"/>
                <w:rFonts w:ascii="Arial" w:hAnsi="Arial" w:cs="Arial"/>
                <w:u w:val="none"/>
              </w:rPr>
              <w:t xml:space="preserve">-ből: </w:t>
            </w:r>
            <w:r w:rsidR="00BD77DC" w:rsidRPr="0023066F">
              <w:rPr>
                <w:rStyle w:val="InstructionsTabelleberschrift"/>
                <w:rFonts w:ascii="Arial" w:hAnsi="Arial" w:cs="Arial"/>
                <w:u w:val="none"/>
              </w:rPr>
              <w:t>AT1 tőkeinstrumentumokhoz kapcsolódó szerzett jogok miatti és egyéb átmeneti kiigazítások</w:t>
            </w:r>
          </w:p>
          <w:p w14:paraId="53C0693D" w14:textId="77777777" w:rsidR="00BD77DC" w:rsidRPr="0023066F" w:rsidRDefault="00BD77DC" w:rsidP="00B90170">
            <w:pPr>
              <w:pStyle w:val="InstructionsText"/>
              <w:rPr>
                <w:rStyle w:val="FormatvorlageInstructionsTabelleText"/>
                <w:rFonts w:ascii="Arial" w:hAnsi="Arial" w:cs="Arial"/>
              </w:rPr>
            </w:pPr>
          </w:p>
          <w:p w14:paraId="179232BD" w14:textId="40BD6A75" w:rsidR="00BD77DC" w:rsidRPr="00991384" w:rsidRDefault="00BD77DC" w:rsidP="00B90170">
            <w:pPr>
              <w:pStyle w:val="InstructionsText"/>
              <w:rPr>
                <w:rStyle w:val="FormatvorlageInstructionsTabelleText"/>
                <w:rFonts w:ascii="Arial" w:hAnsi="Arial" w:cs="Arial"/>
              </w:rPr>
            </w:pPr>
            <w:r w:rsidRPr="00976A99">
              <w:rPr>
                <w:rStyle w:val="InstructionsTabelleberschrift"/>
                <w:rFonts w:ascii="Arial" w:hAnsi="Arial" w:cs="Arial"/>
                <w:b w:val="0"/>
                <w:u w:val="none"/>
              </w:rPr>
              <w:t>AT1 tőkeinstrumentumokhoz kapcsolódó szerzett jogok miatti átmeneti kiigazítások:</w:t>
            </w:r>
            <w:r w:rsidRPr="00FF614B">
              <w:rPr>
                <w:rStyle w:val="InstructionsTabelleberschrift"/>
                <w:rFonts w:ascii="Arial" w:hAnsi="Arial" w:cs="Arial"/>
                <w:b w:val="0"/>
                <w:u w:val="none"/>
              </w:rPr>
              <w:t xml:space="preserve"> </w:t>
            </w:r>
            <w:r w:rsidRPr="00991384">
              <w:rPr>
                <w:rStyle w:val="FormatvorlageInstructionsTabelleText"/>
                <w:rFonts w:ascii="Arial" w:hAnsi="Arial" w:cs="Arial"/>
              </w:rPr>
              <w:t>CRR 483. cikk (4) és (5)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489. és 491. cikke</w:t>
            </w:r>
          </w:p>
          <w:p w14:paraId="4E2BE4EA" w14:textId="77777777" w:rsidR="00BD77DC" w:rsidRPr="00991384" w:rsidRDefault="00BD77DC" w:rsidP="00B90170">
            <w:pPr>
              <w:pStyle w:val="InstructionsText"/>
              <w:rPr>
                <w:rStyle w:val="FormatvorlageInstructionsTabelleText"/>
                <w:rFonts w:ascii="Arial" w:hAnsi="Arial" w:cs="Arial"/>
                <w:szCs w:val="24"/>
                <w:lang w:eastAsia="hu-HU"/>
              </w:rPr>
            </w:pPr>
          </w:p>
          <w:p w14:paraId="04F9B52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474., 475., 478. és 481. cikke</w:t>
            </w:r>
          </w:p>
          <w:p w14:paraId="7AA88D2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00A80DF" w14:textId="77777777" w:rsidTr="00650909">
        <w:tc>
          <w:tcPr>
            <w:tcW w:w="1701" w:type="dxa"/>
          </w:tcPr>
          <w:p w14:paraId="5B8E13AE"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84A1123</w:t>
            </w:r>
          </w:p>
        </w:tc>
        <w:tc>
          <w:tcPr>
            <w:tcW w:w="7337" w:type="dxa"/>
          </w:tcPr>
          <w:p w14:paraId="7495E641"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levonások az AT1 tőkéből</w:t>
            </w:r>
          </w:p>
          <w:p w14:paraId="35AF48F8" w14:textId="77777777" w:rsidR="00BD77DC" w:rsidRPr="0023066F" w:rsidRDefault="00BD77DC" w:rsidP="00B90170">
            <w:pPr>
              <w:pStyle w:val="InstructionsText"/>
              <w:rPr>
                <w:rStyle w:val="InstructionsTabelleberschrift"/>
                <w:rFonts w:ascii="Arial" w:hAnsi="Arial" w:cs="Arial"/>
                <w:u w:val="none"/>
              </w:rPr>
            </w:pPr>
          </w:p>
          <w:p w14:paraId="208F2797" w14:textId="2CB95723" w:rsidR="00BD77DC" w:rsidRPr="00FF614B"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Ebben a sorban jelennek meg az AT1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tőkéből levonandó, a CRR 56. cikk</w:t>
            </w:r>
            <w:r w:rsidR="007F4361" w:rsidRPr="00991384">
              <w:rPr>
                <w:rStyle w:val="FormatvorlageInstructionsTabelleText"/>
                <w:rFonts w:ascii="Arial" w:hAnsi="Arial" w:cs="Arial"/>
              </w:rPr>
              <w:t>ében</w:t>
            </w:r>
            <w:r w:rsidRPr="00991384">
              <w:rPr>
                <w:rStyle w:val="FormatvorlageInstructionsTabelleText"/>
                <w:rFonts w:ascii="Arial" w:hAnsi="Arial" w:cs="Arial"/>
              </w:rPr>
              <w:t xml:space="preserve"> felsorolt tételek a CRR 56. cikk a) pontja kivételével, amelyet </w:t>
            </w:r>
            <w:r w:rsidRPr="00FF614B">
              <w:rPr>
                <w:rStyle w:val="FormatvorlageInstructionsTabelleText"/>
                <w:rFonts w:ascii="Arial" w:hAnsi="Arial" w:cs="Arial"/>
              </w:rPr>
              <w:t>a</w:t>
            </w:r>
            <w:r w:rsidRPr="00FF614B">
              <w:rPr>
                <w:rStyle w:val="InstructionsTabelleberschrift"/>
                <w:rFonts w:ascii="Arial" w:hAnsi="Arial" w:cs="Arial"/>
                <w:b w:val="0"/>
                <w:u w:val="none"/>
              </w:rPr>
              <w:t xml:space="preserve"> (–) Saját AT1 tőkeinstrumentumok</w:t>
            </w:r>
            <w:r w:rsidRPr="00FF614B">
              <w:rPr>
                <w:rStyle w:val="FormatvorlageInstructionsTabelleText"/>
                <w:rFonts w:ascii="Arial" w:hAnsi="Arial" w:cs="Arial"/>
              </w:rPr>
              <w:t xml:space="preserve"> sor tartalmaz. </w:t>
            </w:r>
          </w:p>
          <w:p w14:paraId="2EEE890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3BC4569" w14:textId="77777777" w:rsidTr="00650909">
        <w:tc>
          <w:tcPr>
            <w:tcW w:w="1701" w:type="dxa"/>
          </w:tcPr>
          <w:p w14:paraId="7DFEA38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84A1124</w:t>
            </w:r>
          </w:p>
        </w:tc>
        <w:tc>
          <w:tcPr>
            <w:tcW w:w="7337" w:type="dxa"/>
          </w:tcPr>
          <w:p w14:paraId="2CD38A6B"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 T2 tőkeelemek összegét meghaladó T2 levonások többlete</w:t>
            </w:r>
          </w:p>
          <w:p w14:paraId="4A71FCC4" w14:textId="77777777" w:rsidR="00BD77DC" w:rsidRPr="0023066F" w:rsidRDefault="00BD77DC" w:rsidP="00B90170">
            <w:pPr>
              <w:pStyle w:val="InstructionsText"/>
              <w:rPr>
                <w:rStyle w:val="FormatvorlageInstructionsTabelleText"/>
                <w:rFonts w:ascii="Arial" w:hAnsi="Arial" w:cs="Arial"/>
              </w:rPr>
            </w:pPr>
          </w:p>
          <w:p w14:paraId="11FAD980" w14:textId="67B1593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56. cikk e) pontja</w:t>
            </w:r>
          </w:p>
          <w:p w14:paraId="5F76C55C" w14:textId="77777777" w:rsidR="00BD77DC" w:rsidRPr="00991384" w:rsidRDefault="00BD77DC" w:rsidP="00B90170">
            <w:pPr>
              <w:pStyle w:val="InstructionsText"/>
              <w:rPr>
                <w:rStyle w:val="FormatvorlageInstructionsTabelleText"/>
                <w:rFonts w:ascii="Arial" w:hAnsi="Arial" w:cs="Arial"/>
              </w:rPr>
            </w:pPr>
          </w:p>
          <w:p w14:paraId="6A7E4DA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értéke a „T2 tőkeelemek összegét meghaladó T2 levonások többlete” tétel miatt levonand</w:t>
            </w:r>
            <w:r w:rsidR="00D02355" w:rsidRPr="00991384">
              <w:rPr>
                <w:rStyle w:val="FormatvorlageInstructionsTabelleText"/>
                <w:rFonts w:ascii="Arial" w:hAnsi="Arial" w:cs="Arial"/>
              </w:rPr>
              <w:t>ó tétel.</w:t>
            </w:r>
          </w:p>
          <w:p w14:paraId="0A76342C"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B680541" w14:textId="77777777" w:rsidTr="00650909">
        <w:tc>
          <w:tcPr>
            <w:tcW w:w="1701" w:type="dxa"/>
          </w:tcPr>
          <w:p w14:paraId="18BFCDA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84A1125</w:t>
            </w:r>
          </w:p>
        </w:tc>
        <w:tc>
          <w:tcPr>
            <w:tcW w:w="7337" w:type="dxa"/>
          </w:tcPr>
          <w:p w14:paraId="11412091"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AT1 tőkeelemek összegét meghaladó AT1 levonások többlete (levonás a CET1 tőkében)</w:t>
            </w:r>
          </w:p>
          <w:p w14:paraId="0A8B0431" w14:textId="77777777" w:rsidR="00BD77DC" w:rsidRPr="0084578A" w:rsidRDefault="00BD77DC" w:rsidP="00B90170">
            <w:pPr>
              <w:pStyle w:val="InstructionsText"/>
              <w:rPr>
                <w:rStyle w:val="FormatvorlageInstructionsTabelleText"/>
                <w:rFonts w:ascii="Arial" w:hAnsi="Arial" w:cs="Arial"/>
              </w:rPr>
            </w:pPr>
          </w:p>
          <w:p w14:paraId="122C710B" w14:textId="19B77B8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4DF97109" w14:textId="77777777" w:rsidR="00BD77DC" w:rsidRPr="00991384" w:rsidRDefault="00BD77DC" w:rsidP="00B90170">
            <w:pPr>
              <w:pStyle w:val="InstructionsText"/>
              <w:rPr>
                <w:rStyle w:val="FormatvorlageInstructionsTabelleText"/>
                <w:rFonts w:ascii="Arial" w:hAnsi="Arial" w:cs="Arial"/>
              </w:rPr>
            </w:pPr>
          </w:p>
          <w:p w14:paraId="75724F6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3D5CA976" w14:textId="6F52F4F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 tétel segítségével érhető el, hogy a 02</w:t>
            </w:r>
            <w:r w:rsidR="00D10DCD">
              <w:rPr>
                <w:rStyle w:val="FormatvorlageInstructionsTabelleText"/>
                <w:rFonts w:ascii="Arial" w:hAnsi="Arial" w:cs="Arial"/>
              </w:rPr>
              <w:t>2</w:t>
            </w:r>
            <w:r w:rsidR="00941DB7">
              <w:rPr>
                <w:rStyle w:val="FormatvorlageInstructionsTabelleText"/>
                <w:rFonts w:ascii="Arial" w:hAnsi="Arial" w:cs="Arial"/>
              </w:rPr>
              <w:t>–</w:t>
            </w:r>
            <w:r w:rsidRPr="00991384">
              <w:rPr>
                <w:rStyle w:val="FormatvorlageInstructionsTabelleText"/>
                <w:rFonts w:ascii="Arial" w:hAnsi="Arial" w:cs="Arial"/>
              </w:rPr>
              <w:t>03</w:t>
            </w:r>
            <w:r w:rsidR="00D10DCD">
              <w:rPr>
                <w:rStyle w:val="FormatvorlageInstructionsTabelleText"/>
                <w:rFonts w:ascii="Arial" w:hAnsi="Arial" w:cs="Arial"/>
              </w:rPr>
              <w:t>2</w:t>
            </w:r>
            <w:r w:rsidRPr="00991384">
              <w:rPr>
                <w:rStyle w:val="FormatvorlageInstructionsTabelleText"/>
                <w:rFonts w:ascii="Arial" w:hAnsi="Arial" w:cs="Arial"/>
              </w:rPr>
              <w:t xml:space="preserve"> tételek összege egyetlen esetben se lehessen nullánál kisebb. Így</w:t>
            </w:r>
            <w:r w:rsidR="00106B0E" w:rsidRPr="00991384">
              <w:rPr>
                <w:rStyle w:val="FormatvorlageInstructionsTabelleText"/>
                <w:rFonts w:ascii="Arial" w:hAnsi="Arial" w:cs="Arial"/>
              </w:rPr>
              <w:t>,</w:t>
            </w:r>
            <w:r w:rsidRPr="00991384">
              <w:rPr>
                <w:rStyle w:val="FormatvorlageInstructionsTabelleText"/>
                <w:rFonts w:ascii="Arial" w:hAnsi="Arial" w:cs="Arial"/>
              </w:rPr>
              <w:t xml:space="preserve"> ha e tétel értéke pozitív, akkor a 01</w:t>
            </w:r>
            <w:r w:rsidR="002C0A7B">
              <w:rPr>
                <w:rStyle w:val="FormatvorlageInstructionsTabelleText"/>
                <w:rFonts w:ascii="Arial" w:hAnsi="Arial" w:cs="Arial"/>
              </w:rPr>
              <w:t>8</w:t>
            </w:r>
            <w:r w:rsidRPr="00991384">
              <w:rPr>
                <w:rStyle w:val="FormatvorlageInstructionsTabelleText"/>
                <w:rFonts w:ascii="Arial" w:hAnsi="Arial" w:cs="Arial"/>
              </w:rPr>
              <w:t xml:space="preserve"> soron szereplő tételben ezzel megegyező, ellenkező előjelű számot kell feltüntetni.</w:t>
            </w:r>
          </w:p>
          <w:p w14:paraId="26DDF0B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8728D2E" w14:textId="77777777" w:rsidTr="00650909">
        <w:tc>
          <w:tcPr>
            <w:tcW w:w="1701" w:type="dxa"/>
          </w:tcPr>
          <w:p w14:paraId="509E5C9D"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84A1126</w:t>
            </w:r>
          </w:p>
        </w:tc>
        <w:tc>
          <w:tcPr>
            <w:tcW w:w="7337" w:type="dxa"/>
          </w:tcPr>
          <w:p w14:paraId="6653D03E"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Pótlólagos levonások az AT1 tőkéből a CRR 3. cikke alapján</w:t>
            </w:r>
          </w:p>
          <w:p w14:paraId="3868D93A" w14:textId="77777777" w:rsidR="00BD77DC" w:rsidRPr="0084578A" w:rsidRDefault="00BD77DC" w:rsidP="00B90170">
            <w:pPr>
              <w:pStyle w:val="InstructionsText"/>
              <w:rPr>
                <w:rStyle w:val="InstructionsTabelleberschrift"/>
                <w:rFonts w:ascii="Arial" w:hAnsi="Arial" w:cs="Arial"/>
                <w:u w:val="none"/>
              </w:rPr>
            </w:pPr>
          </w:p>
          <w:p w14:paraId="296265D5" w14:textId="2F0BA664" w:rsidR="00BD77DC" w:rsidRPr="00DE5F57" w:rsidRDefault="00BD77DC" w:rsidP="00B90170">
            <w:pPr>
              <w:pStyle w:val="InstructionsText"/>
              <w:rPr>
                <w:rStyle w:val="InstructionsTabelleberschrift"/>
                <w:rFonts w:ascii="Arial" w:hAnsi="Arial" w:cs="Arial"/>
                <w:b w:val="0"/>
                <w:u w:val="none"/>
              </w:rPr>
            </w:pPr>
            <w:r w:rsidRPr="0084578A">
              <w:rPr>
                <w:rStyle w:val="InstructionsTabelleberschrift"/>
                <w:rFonts w:ascii="Arial" w:hAnsi="Arial" w:cs="Arial"/>
                <w:b w:val="0"/>
                <w:u w:val="none"/>
              </w:rPr>
              <w:t>CRR 3. cikke</w:t>
            </w:r>
          </w:p>
          <w:p w14:paraId="3EE9551A" w14:textId="77777777" w:rsidR="00BD77DC" w:rsidRPr="00DE5F57" w:rsidRDefault="00BD77DC" w:rsidP="00B90170">
            <w:pPr>
              <w:pStyle w:val="InstructionsText"/>
              <w:rPr>
                <w:rStyle w:val="InstructionsTabelleberschrift"/>
                <w:rFonts w:ascii="Arial" w:hAnsi="Arial" w:cs="Arial"/>
                <w:u w:val="none"/>
              </w:rPr>
            </w:pPr>
          </w:p>
        </w:tc>
      </w:tr>
      <w:tr w:rsidR="00BD77DC" w:rsidRPr="00991384" w14:paraId="6203C9B3" w14:textId="77777777" w:rsidTr="00650909">
        <w:tc>
          <w:tcPr>
            <w:tcW w:w="1701" w:type="dxa"/>
          </w:tcPr>
          <w:p w14:paraId="7D9EE32B" w14:textId="77777777" w:rsidR="00AC581F"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84A1127</w:t>
            </w:r>
          </w:p>
        </w:tc>
        <w:tc>
          <w:tcPr>
            <w:tcW w:w="7337" w:type="dxa"/>
          </w:tcPr>
          <w:p w14:paraId="537DD112" w14:textId="77777777" w:rsidR="00BD77DC" w:rsidRPr="00FF614B" w:rsidRDefault="00BD77DC" w:rsidP="00B90170">
            <w:pPr>
              <w:pStyle w:val="InstructionsText"/>
              <w:rPr>
                <w:rStyle w:val="FormatvorlageInstructionsTabelleText"/>
                <w:rFonts w:ascii="Arial" w:hAnsi="Arial" w:cs="Arial"/>
              </w:rPr>
            </w:pPr>
            <w:r w:rsidRPr="00FF614B">
              <w:rPr>
                <w:rStyle w:val="InstructionsTabelleberschrift"/>
                <w:rFonts w:ascii="Arial" w:hAnsi="Arial" w:cs="Arial"/>
                <w:u w:val="none"/>
              </w:rPr>
              <w:t>AT1 tőkeelemek vagy levonások – egyéb</w:t>
            </w:r>
          </w:p>
          <w:p w14:paraId="1CCA8179" w14:textId="77777777" w:rsidR="00BD77DC" w:rsidRPr="00991384" w:rsidRDefault="00BD77DC" w:rsidP="00B90170">
            <w:pPr>
              <w:pStyle w:val="InstructionsText"/>
              <w:rPr>
                <w:rStyle w:val="InstructionsTabelleberschrift"/>
                <w:rFonts w:ascii="Arial" w:hAnsi="Arial" w:cs="Arial"/>
              </w:rPr>
            </w:pPr>
          </w:p>
          <w:p w14:paraId="1FD5C1F2" w14:textId="0EC4852D"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rugalmasságát. Csak azokban a ritka esetekben tölthető ki, amikor nincs végleges döntés az aktuális szavatoló</w:t>
            </w:r>
            <w:r w:rsidR="00141181">
              <w:rPr>
                <w:rStyle w:val="InstructionsTabelleberschrift"/>
                <w:rFonts w:ascii="Arial" w:hAnsi="Arial" w:cs="Arial"/>
                <w:b w:val="0"/>
                <w:u w:val="none"/>
              </w:rPr>
              <w:t xml:space="preserve"> </w:t>
            </w:r>
            <w:r w:rsidRPr="00991384">
              <w:rPr>
                <w:rStyle w:val="InstructionsTabelleberschrift"/>
                <w:rFonts w:ascii="Arial" w:hAnsi="Arial" w:cs="Arial"/>
                <w:b w:val="0"/>
                <w:u w:val="none"/>
              </w:rPr>
              <w:t xml:space="preserve">tőke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AT1 tőkeelem, illetve egy AT1 tőkeelemet érintő levonás nem szerepeltethető a 02</w:t>
            </w:r>
            <w:r w:rsidR="002C0A7B">
              <w:rPr>
                <w:rStyle w:val="InstructionsTabelleberschrift"/>
                <w:rFonts w:ascii="Arial" w:hAnsi="Arial" w:cs="Arial"/>
                <w:b w:val="0"/>
                <w:u w:val="none"/>
              </w:rPr>
              <w:t>2</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03</w:t>
            </w:r>
            <w:r w:rsidR="002C0A7B">
              <w:rPr>
                <w:rStyle w:val="InstructionsTabelleberschrift"/>
                <w:rFonts w:ascii="Arial" w:hAnsi="Arial" w:cs="Arial"/>
                <w:b w:val="0"/>
                <w:u w:val="none"/>
              </w:rPr>
              <w:t>1</w:t>
            </w:r>
            <w:r w:rsidRPr="00991384">
              <w:rPr>
                <w:rStyle w:val="InstructionsTabelleberschrift"/>
                <w:rFonts w:ascii="Arial" w:hAnsi="Arial" w:cs="Arial"/>
                <w:b w:val="0"/>
                <w:u w:val="none"/>
              </w:rPr>
              <w:t>. sorok egyikében sem.</w:t>
            </w:r>
          </w:p>
          <w:p w14:paraId="667E2339" w14:textId="77777777" w:rsidR="00BD77DC" w:rsidRPr="00991384" w:rsidRDefault="00BD77DC" w:rsidP="00B90170">
            <w:pPr>
              <w:pStyle w:val="InstructionsText"/>
              <w:rPr>
                <w:rStyle w:val="InstructionsTabelleberschrift"/>
                <w:rFonts w:ascii="Arial" w:hAnsi="Arial" w:cs="Arial"/>
                <w:b w:val="0"/>
                <w:u w:val="none"/>
              </w:rPr>
            </w:pPr>
          </w:p>
          <w:p w14:paraId="101A3866" w14:textId="77777777"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8F249BD" w14:textId="77777777" w:rsidR="00BD77DC" w:rsidRPr="00991384" w:rsidRDefault="00BD77DC" w:rsidP="00B90170">
            <w:pPr>
              <w:pStyle w:val="InstructionsText"/>
              <w:rPr>
                <w:rStyle w:val="InstructionsTabelleberschrift"/>
                <w:rFonts w:ascii="Arial" w:hAnsi="Arial" w:cs="Arial"/>
              </w:rPr>
            </w:pPr>
          </w:p>
        </w:tc>
      </w:tr>
      <w:tr w:rsidR="00BD77DC" w:rsidRPr="00991384" w14:paraId="4115CFB6" w14:textId="77777777" w:rsidTr="00650909">
        <w:tc>
          <w:tcPr>
            <w:tcW w:w="1701" w:type="dxa"/>
          </w:tcPr>
          <w:p w14:paraId="465DC36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w:t>
            </w:r>
          </w:p>
        </w:tc>
        <w:tc>
          <w:tcPr>
            <w:tcW w:w="7337" w:type="dxa"/>
          </w:tcPr>
          <w:p w14:paraId="161E0510" w14:textId="5BF81E0C"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JÁRULÉKOS TŐKE (T2 tőke)</w:t>
            </w:r>
          </w:p>
          <w:p w14:paraId="18B4E499" w14:textId="77777777" w:rsidR="00BD77DC" w:rsidRPr="00DE5F57" w:rsidRDefault="00BD77DC" w:rsidP="00B90170">
            <w:pPr>
              <w:pStyle w:val="InstructionsText"/>
              <w:rPr>
                <w:rStyle w:val="FormatvorlageInstructionsTabelleText"/>
                <w:rFonts w:ascii="Arial" w:hAnsi="Arial" w:cs="Arial"/>
              </w:rPr>
            </w:pPr>
          </w:p>
          <w:p w14:paraId="6EB27462" w14:textId="6CFB1FD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71. cikke</w:t>
            </w:r>
          </w:p>
          <w:p w14:paraId="4F27B34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56F824CB" w14:textId="77777777" w:rsidTr="00650909">
        <w:tc>
          <w:tcPr>
            <w:tcW w:w="1701" w:type="dxa"/>
          </w:tcPr>
          <w:p w14:paraId="7CCE4AE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w:t>
            </w:r>
          </w:p>
        </w:tc>
        <w:tc>
          <w:tcPr>
            <w:tcW w:w="7337" w:type="dxa"/>
          </w:tcPr>
          <w:p w14:paraId="111DC084" w14:textId="77777777"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T2 tőkeként és alárendelt kölcsönként figyelembe vehető tőkeinstrumentumok</w:t>
            </w:r>
          </w:p>
          <w:p w14:paraId="3D6F4E03" w14:textId="77777777" w:rsidR="00BD77DC" w:rsidRPr="00DE5F57" w:rsidRDefault="00BD77DC" w:rsidP="00B90170">
            <w:pPr>
              <w:pStyle w:val="InstructionsText"/>
              <w:rPr>
                <w:rStyle w:val="FormatvorlageInstructionsTabelleText"/>
                <w:rFonts w:ascii="Arial" w:hAnsi="Arial" w:cs="Arial"/>
              </w:rPr>
            </w:pPr>
          </w:p>
          <w:p w14:paraId="72109C8F" w14:textId="11026A5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63</w:t>
            </w:r>
            <w:r w:rsidR="00941DB7">
              <w:rPr>
                <w:rStyle w:val="FormatvorlageInstructionsTabelleText"/>
                <w:rFonts w:ascii="Arial" w:hAnsi="Arial" w:cs="Arial"/>
              </w:rPr>
              <w:t>–</w:t>
            </w:r>
            <w:r w:rsidRPr="00991384">
              <w:rPr>
                <w:rStyle w:val="FormatvorlageInstructionsTabelleText"/>
                <w:rFonts w:ascii="Arial" w:hAnsi="Arial" w:cs="Arial"/>
              </w:rPr>
              <w:t>65. cikke, 66. cikk a) pontja, valamint 67. cikke</w:t>
            </w:r>
          </w:p>
          <w:p w14:paraId="02530121" w14:textId="77777777" w:rsidR="00BD77DC" w:rsidRPr="00991384" w:rsidRDefault="00BD77DC" w:rsidP="00B90170">
            <w:pPr>
              <w:pStyle w:val="InstructionsText"/>
              <w:rPr>
                <w:rStyle w:val="FormatvorlageInstructionsTabelleText"/>
                <w:rFonts w:ascii="Arial" w:hAnsi="Arial" w:cs="Arial"/>
              </w:rPr>
            </w:pPr>
          </w:p>
          <w:p w14:paraId="455F071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62. cikk a) pontja, valamint 63. és 65. cikke alapján figyelembe nem vehető tőkeinstrumentumokat.</w:t>
            </w:r>
          </w:p>
          <w:p w14:paraId="69A098E2" w14:textId="77777777" w:rsidR="00BD77DC" w:rsidRPr="00991384" w:rsidRDefault="00BD77DC" w:rsidP="00B90170">
            <w:pPr>
              <w:pStyle w:val="InstructionsText"/>
              <w:rPr>
                <w:rStyle w:val="FormatvorlageInstructionsTabelleText"/>
                <w:rFonts w:ascii="Arial" w:hAnsi="Arial" w:cs="Arial"/>
              </w:rPr>
            </w:pPr>
          </w:p>
          <w:p w14:paraId="5116138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0B1B75A" w14:textId="77777777" w:rsidTr="00650909">
        <w:tc>
          <w:tcPr>
            <w:tcW w:w="1701" w:type="dxa"/>
          </w:tcPr>
          <w:p w14:paraId="08A8582A"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84A1211</w:t>
            </w:r>
          </w:p>
        </w:tc>
        <w:tc>
          <w:tcPr>
            <w:tcW w:w="7337" w:type="dxa"/>
          </w:tcPr>
          <w:p w14:paraId="3D4B039F" w14:textId="5A100227" w:rsidR="00BD77DC" w:rsidRPr="00DE5F57"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DE5F57">
              <w:rPr>
                <w:rStyle w:val="InstructionsTabelleberschrift"/>
                <w:rFonts w:ascii="Arial" w:hAnsi="Arial" w:cs="Arial"/>
                <w:u w:val="none"/>
              </w:rPr>
              <w:t>Befizetett tőkeinstrumentumok</w:t>
            </w:r>
            <w:r w:rsidR="00BD77DC" w:rsidRPr="00DE5F57">
              <w:t xml:space="preserve"> </w:t>
            </w:r>
            <w:r w:rsidR="00BD77DC" w:rsidRPr="00DE5F57">
              <w:rPr>
                <w:rStyle w:val="InstructionsTabelleberschrift"/>
                <w:rFonts w:ascii="Arial" w:hAnsi="Arial" w:cs="Arial"/>
                <w:u w:val="none"/>
              </w:rPr>
              <w:t>és alárendelt kölcsönök</w:t>
            </w:r>
          </w:p>
          <w:p w14:paraId="01D6C5BB" w14:textId="77777777" w:rsidR="00BD77DC" w:rsidRPr="00991384" w:rsidRDefault="00BD77DC" w:rsidP="00B90170">
            <w:pPr>
              <w:pStyle w:val="InstructionsText"/>
              <w:rPr>
                <w:rStyle w:val="FormatvorlageInstructionsTabelleText"/>
                <w:rFonts w:ascii="Arial" w:hAnsi="Arial" w:cs="Arial"/>
              </w:rPr>
            </w:pPr>
          </w:p>
          <w:p w14:paraId="276C37AE" w14:textId="27D8B3F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valamint 63. és 65. cikke</w:t>
            </w:r>
          </w:p>
          <w:p w14:paraId="7DA0D026" w14:textId="77777777" w:rsidR="00BD77DC" w:rsidRPr="00991384" w:rsidRDefault="00BD77DC" w:rsidP="00B90170">
            <w:pPr>
              <w:pStyle w:val="InstructionsText"/>
              <w:rPr>
                <w:rStyle w:val="FormatvorlageInstructionsTabelleText"/>
                <w:rFonts w:ascii="Arial" w:hAnsi="Arial" w:cs="Arial"/>
              </w:rPr>
            </w:pPr>
          </w:p>
          <w:p w14:paraId="1D5E2CA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A feltüntetendő érték nem foglalhatja magában az instrumentumokhoz kapcsolódó ázsiót.</w:t>
            </w:r>
          </w:p>
          <w:p w14:paraId="40E3DD6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470BCD9" w14:textId="77777777" w:rsidTr="00650909">
        <w:tc>
          <w:tcPr>
            <w:tcW w:w="1701" w:type="dxa"/>
          </w:tcPr>
          <w:p w14:paraId="3CD39FA2"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84A1212</w:t>
            </w:r>
          </w:p>
        </w:tc>
        <w:tc>
          <w:tcPr>
            <w:tcW w:w="7337" w:type="dxa"/>
          </w:tcPr>
          <w:p w14:paraId="1D9FDC93" w14:textId="1A40E95C" w:rsidR="00BD77DC" w:rsidRPr="001523A6"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1523A6">
              <w:rPr>
                <w:rStyle w:val="InstructionsTabelleberschrift"/>
                <w:rFonts w:ascii="Arial" w:hAnsi="Arial" w:cs="Arial"/>
                <w:u w:val="none"/>
              </w:rPr>
              <w:t>Névértéken felüli befizetés (ázsió)</w:t>
            </w:r>
          </w:p>
          <w:p w14:paraId="18DDC6BA" w14:textId="77777777" w:rsidR="00BD77DC" w:rsidRPr="00991384" w:rsidRDefault="00BD77DC" w:rsidP="00B90170">
            <w:pPr>
              <w:pStyle w:val="InstructionsText"/>
              <w:rPr>
                <w:rStyle w:val="FormatvorlageInstructionsTabelleText"/>
                <w:rFonts w:ascii="Arial" w:hAnsi="Arial" w:cs="Arial"/>
              </w:rPr>
            </w:pPr>
          </w:p>
          <w:p w14:paraId="0F1D8073" w14:textId="3F7D5CC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b) pontja, valamint 65. cikke</w:t>
            </w:r>
          </w:p>
          <w:p w14:paraId="79D57C10" w14:textId="77777777" w:rsidR="00BD77DC" w:rsidRPr="00991384" w:rsidRDefault="00BD77DC" w:rsidP="00B90170">
            <w:pPr>
              <w:pStyle w:val="InstructionsText"/>
              <w:rPr>
                <w:rStyle w:val="FormatvorlageInstructionsTabelleText"/>
                <w:rFonts w:ascii="Arial" w:hAnsi="Arial" w:cs="Arial"/>
              </w:rPr>
            </w:pPr>
          </w:p>
          <w:p w14:paraId="0E056C2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01139F4B" w14:textId="77777777" w:rsidR="00BD77DC" w:rsidRPr="00991384" w:rsidRDefault="00BD77DC" w:rsidP="00B90170">
            <w:pPr>
              <w:pStyle w:val="InstructionsText"/>
              <w:rPr>
                <w:rStyle w:val="FormatvorlageInstructionsTabelleText"/>
                <w:rFonts w:ascii="Arial" w:hAnsi="Arial" w:cs="Arial"/>
              </w:rPr>
            </w:pPr>
          </w:p>
          <w:p w14:paraId="68D2A26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ebben az elemben feltüntetendő érték a befizetett tőkeinstrumentumokhoz kapcsolódó rész.</w:t>
            </w:r>
          </w:p>
          <w:p w14:paraId="73AD8FC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95CDE3" w14:textId="77777777" w:rsidTr="00650909">
        <w:tc>
          <w:tcPr>
            <w:tcW w:w="1701" w:type="dxa"/>
          </w:tcPr>
          <w:p w14:paraId="5409B3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84A1213</w:t>
            </w:r>
          </w:p>
        </w:tc>
        <w:tc>
          <w:tcPr>
            <w:tcW w:w="7337" w:type="dxa"/>
          </w:tcPr>
          <w:p w14:paraId="133E4AA4" w14:textId="41AF4733" w:rsidR="00BD77DC" w:rsidRPr="00720929"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720929">
              <w:rPr>
                <w:rStyle w:val="InstructionsTabelleberschrift"/>
                <w:rFonts w:ascii="Arial" w:hAnsi="Arial" w:cs="Arial"/>
                <w:u w:val="none"/>
              </w:rPr>
              <w:t>(</w:t>
            </w:r>
            <w:r w:rsidR="00941DB7">
              <w:rPr>
                <w:rStyle w:val="InstructionsTabelleberschrift"/>
                <w:rFonts w:ascii="Arial" w:hAnsi="Arial" w:cs="Arial"/>
                <w:u w:val="none"/>
              </w:rPr>
              <w:t>-</w:t>
            </w:r>
            <w:r w:rsidR="00BD77DC" w:rsidRPr="00720929">
              <w:rPr>
                <w:rStyle w:val="InstructionsTabelleberschrift"/>
                <w:rFonts w:ascii="Arial" w:hAnsi="Arial" w:cs="Arial"/>
                <w:u w:val="none"/>
              </w:rPr>
              <w:t>) Saját T2 tőkeinstrumentumok</w:t>
            </w:r>
          </w:p>
          <w:p w14:paraId="57C22CCD" w14:textId="77777777" w:rsidR="00BD77DC" w:rsidRPr="00720929" w:rsidRDefault="00BD77DC" w:rsidP="00B90170">
            <w:pPr>
              <w:pStyle w:val="InstructionsText"/>
              <w:rPr>
                <w:rStyle w:val="FormatvorlageInstructionsTabelleText"/>
                <w:rFonts w:ascii="Arial" w:hAnsi="Arial" w:cs="Arial"/>
              </w:rPr>
            </w:pPr>
          </w:p>
          <w:p w14:paraId="4F3D894A" w14:textId="475C374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63. cikk b) pont i. alpontja, 66. cikk a) pontja, valamint 67. cikke</w:t>
            </w:r>
          </w:p>
          <w:p w14:paraId="06C8CD67" w14:textId="77777777" w:rsidR="00BD77DC" w:rsidRPr="00991384" w:rsidRDefault="00BD77DC" w:rsidP="00B90170">
            <w:pPr>
              <w:pStyle w:val="InstructionsText"/>
              <w:rPr>
                <w:rStyle w:val="FormatvorlageInstructionsTabelleText"/>
                <w:rFonts w:ascii="Arial" w:hAnsi="Arial" w:cs="Arial"/>
              </w:rPr>
            </w:pPr>
          </w:p>
          <w:p w14:paraId="607CA303" w14:textId="3DE9326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adatot szolgáltató intézmény vagy csoport saját T2 tőkeinstrumentumaiban lévő közvetlen, közvetett, vagy szintetikus részesedéseket tartalmazza a</w:t>
            </w:r>
            <w:r w:rsidR="00357D90" w:rsidRPr="00991384">
              <w:rPr>
                <w:rStyle w:val="FormatvorlageInstructionsTabelleText"/>
                <w:rFonts w:ascii="Arial" w:hAnsi="Arial" w:cs="Arial"/>
              </w:rPr>
              <w:t xml:space="preserve"> felügyeleti jelentés</w:t>
            </w:r>
            <w:r w:rsidRPr="00991384">
              <w:rPr>
                <w:rStyle w:val="FormatvorlageInstructionsTabelleText"/>
                <w:rFonts w:ascii="Arial" w:hAnsi="Arial" w:cs="Arial"/>
              </w:rPr>
              <w:t xml:space="preserve"> vonatkozási dátumának időpontjában. A CRR 67. cikkében említett kivételek figyelembevételével.</w:t>
            </w:r>
          </w:p>
          <w:p w14:paraId="2886859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BBF504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577F257" w14:textId="77777777" w:rsidR="00BD77DC" w:rsidRPr="00991384" w:rsidRDefault="00BD77DC" w:rsidP="00B90170">
            <w:pPr>
              <w:pStyle w:val="InstructionsText"/>
              <w:rPr>
                <w:rStyle w:val="FormatvorlageInstructionsTabelleText"/>
                <w:rFonts w:ascii="Arial" w:hAnsi="Arial" w:cs="Arial"/>
              </w:rPr>
            </w:pPr>
          </w:p>
          <w:p w14:paraId="6598A3B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nem foglalj</w:t>
            </w:r>
            <w:r w:rsidR="001625F1" w:rsidRPr="00991384">
              <w:rPr>
                <w:rStyle w:val="FormatvorlageInstructionsTabelleText"/>
                <w:rFonts w:ascii="Arial" w:hAnsi="Arial" w:cs="Arial"/>
              </w:rPr>
              <w:t>a</w:t>
            </w:r>
            <w:r w:rsidRPr="00991384">
              <w:rPr>
                <w:rStyle w:val="FormatvorlageInstructionsTabelleText"/>
                <w:rFonts w:ascii="Arial" w:hAnsi="Arial" w:cs="Arial"/>
              </w:rPr>
              <w:t xml:space="preserve"> mag</w:t>
            </w:r>
            <w:r w:rsidR="001625F1" w:rsidRPr="00991384">
              <w:rPr>
                <w:rStyle w:val="FormatvorlageInstructionsTabelleText"/>
                <w:rFonts w:ascii="Arial" w:hAnsi="Arial" w:cs="Arial"/>
              </w:rPr>
              <w:t>á</w:t>
            </w:r>
            <w:r w:rsidRPr="00991384">
              <w:rPr>
                <w:rStyle w:val="FormatvorlageInstructionsTabelleText"/>
                <w:rFonts w:ascii="Arial" w:hAnsi="Arial" w:cs="Arial"/>
              </w:rPr>
              <w:t xml:space="preserve">ban a saját T2 tőkeinstrumentumok megvásárlására vonatkozó tényleges vagy függő kötelezettségeket. </w:t>
            </w:r>
          </w:p>
          <w:p w14:paraId="2BCD481F" w14:textId="40A3994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84A1213</w:t>
            </w:r>
            <w:r w:rsidRPr="00991384">
              <w:rPr>
                <w:rStyle w:val="FormatvorlageInstructionsTabelleText"/>
                <w:rFonts w:ascii="Arial" w:hAnsi="Arial" w:cs="Arial"/>
              </w:rPr>
              <w:t xml:space="preserve"> alábontó sor nem foglalja magában, annak értékét csak a </w:t>
            </w:r>
            <w:r w:rsidR="00202D72" w:rsidRPr="00202D72">
              <w:rPr>
                <w:rStyle w:val="FormatvorlageInstructionsTabelleText"/>
                <w:rFonts w:ascii="Arial" w:hAnsi="Arial" w:cs="Arial"/>
              </w:rPr>
              <w:t>84A12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7D54A04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B3D19C5" w14:textId="77777777" w:rsidTr="00650909">
        <w:tc>
          <w:tcPr>
            <w:tcW w:w="1701" w:type="dxa"/>
          </w:tcPr>
          <w:p w14:paraId="38084E50"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w:t>
            </w:r>
          </w:p>
        </w:tc>
        <w:tc>
          <w:tcPr>
            <w:tcW w:w="7337" w:type="dxa"/>
          </w:tcPr>
          <w:p w14:paraId="31B12C87" w14:textId="77777777" w:rsidR="00BD77DC" w:rsidRPr="00D277F3" w:rsidRDefault="00BD77DC" w:rsidP="00B90170">
            <w:pPr>
              <w:pStyle w:val="InstructionsText"/>
              <w:rPr>
                <w:rStyle w:val="InstructionsTabelleberschrift"/>
                <w:rFonts w:ascii="Arial" w:hAnsi="Arial" w:cs="Arial"/>
                <w:u w:val="none"/>
              </w:rPr>
            </w:pPr>
            <w:r w:rsidRPr="00D277F3">
              <w:rPr>
                <w:rStyle w:val="InstructionsTabelleberschrift"/>
                <w:rFonts w:ascii="Arial" w:hAnsi="Arial" w:cs="Arial"/>
                <w:u w:val="none"/>
              </w:rPr>
              <w:t>Egyéb T2 tőkeelemek</w:t>
            </w:r>
          </w:p>
          <w:p w14:paraId="75060C3C" w14:textId="77777777" w:rsidR="00BD77DC" w:rsidRPr="00D277F3" w:rsidRDefault="00BD77DC" w:rsidP="00B90170">
            <w:pPr>
              <w:pStyle w:val="InstructionsText"/>
              <w:rPr>
                <w:rStyle w:val="FormatvorlageInstructionsTabelleText"/>
                <w:rFonts w:ascii="Arial" w:hAnsi="Arial" w:cs="Arial"/>
              </w:rPr>
            </w:pPr>
          </w:p>
          <w:p w14:paraId="041047C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62.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T2 tőke sorok nem tartalmaznak. </w:t>
            </w:r>
          </w:p>
          <w:p w14:paraId="7F9F0318" w14:textId="77777777" w:rsidR="00BD77DC" w:rsidRPr="00991384" w:rsidRDefault="00BD77DC" w:rsidP="00B90170">
            <w:pPr>
              <w:pStyle w:val="InstructionsText"/>
              <w:rPr>
                <w:rStyle w:val="FormatvorlageInstructionsTabelleText"/>
                <w:rFonts w:ascii="Arial" w:hAnsi="Arial" w:cs="Arial"/>
              </w:rPr>
            </w:pPr>
          </w:p>
          <w:p w14:paraId="1246B372" w14:textId="37C1462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60.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T2 tőkébe átmenetileg besorolhatók. Ezek a tételek és egyéb átmeneti kiigazítások együttes összege kiemelten a 03</w:t>
            </w:r>
            <w:r w:rsidR="001B3745">
              <w:rPr>
                <w:rStyle w:val="FormatvorlageInstructionsTabelleText"/>
                <w:rFonts w:ascii="Arial" w:hAnsi="Arial" w:cs="Arial"/>
              </w:rPr>
              <w:t>9</w:t>
            </w:r>
            <w:r w:rsidRPr="00991384">
              <w:rPr>
                <w:rStyle w:val="FormatvorlageInstructionsTabelleText"/>
                <w:rFonts w:ascii="Arial" w:hAnsi="Arial" w:cs="Arial"/>
              </w:rPr>
              <w:t xml:space="preserve"> sorban is kimutatásra kerül.</w:t>
            </w:r>
          </w:p>
          <w:p w14:paraId="3D5EDC7A" w14:textId="77777777" w:rsidR="00BD77DC" w:rsidRPr="00991384" w:rsidRDefault="00BD77DC" w:rsidP="00B90170">
            <w:pPr>
              <w:pStyle w:val="InstructionsText"/>
              <w:rPr>
                <w:rStyle w:val="InstructionsTabelleberschrift"/>
                <w:rFonts w:ascii="Arial" w:hAnsi="Arial" w:cs="Arial"/>
              </w:rPr>
            </w:pPr>
          </w:p>
        </w:tc>
      </w:tr>
      <w:tr w:rsidR="00BD77DC" w:rsidRPr="00991384" w14:paraId="48A4D3D3" w14:textId="77777777" w:rsidTr="00650909">
        <w:tc>
          <w:tcPr>
            <w:tcW w:w="1701" w:type="dxa"/>
          </w:tcPr>
          <w:p w14:paraId="72129885"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84A1221</w:t>
            </w:r>
          </w:p>
        </w:tc>
        <w:tc>
          <w:tcPr>
            <w:tcW w:w="7337" w:type="dxa"/>
          </w:tcPr>
          <w:p w14:paraId="4E720D31" w14:textId="0EC541C9" w:rsidR="00BD77DC" w:rsidRPr="00D277F3"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84A122-ből: </w:t>
            </w:r>
            <w:r w:rsidR="00BD77DC" w:rsidRPr="00D277F3">
              <w:rPr>
                <w:rStyle w:val="InstructionsTabelleberschrift"/>
                <w:rFonts w:ascii="Arial" w:hAnsi="Arial" w:cs="Arial"/>
                <w:u w:val="none"/>
              </w:rPr>
              <w:t>T2 tőkeinstrumentumokhoz ás alárendelt kölcsönökhöz kapcsolódó szerzett jogok miatti és egyéb átmeneti kiigazítások</w:t>
            </w:r>
          </w:p>
          <w:p w14:paraId="0870F9C7" w14:textId="77777777" w:rsidR="00BD77DC" w:rsidRPr="00991384" w:rsidRDefault="00BD77DC" w:rsidP="00B90170">
            <w:pPr>
              <w:pStyle w:val="InstructionsText"/>
              <w:rPr>
                <w:rStyle w:val="InstructionsTabelleberschrift"/>
                <w:rFonts w:ascii="Arial" w:hAnsi="Arial" w:cs="Arial"/>
              </w:rPr>
            </w:pPr>
          </w:p>
          <w:p w14:paraId="712B0D20" w14:textId="77777777" w:rsidR="00BD77DC" w:rsidRPr="00991384" w:rsidRDefault="00BD77DC" w:rsidP="00B90170">
            <w:pPr>
              <w:pStyle w:val="InstructionsText"/>
              <w:rPr>
                <w:rStyle w:val="FormatvorlageInstructionsTabelleText"/>
                <w:rFonts w:ascii="Arial" w:hAnsi="Arial" w:cs="Arial"/>
              </w:rPr>
            </w:pPr>
            <w:r w:rsidRPr="00D277F3">
              <w:rPr>
                <w:rStyle w:val="InstructionsTabelleberschrift"/>
                <w:rFonts w:ascii="Arial" w:hAnsi="Arial" w:cs="Arial"/>
                <w:b w:val="0"/>
                <w:u w:val="none"/>
              </w:rPr>
              <w:t>T2 tőkeinstrumentumokhoz kapcsolódó szerzett jogok miatti átmeneti kiigazítások:</w:t>
            </w:r>
            <w:r w:rsidRPr="00991384">
              <w:rPr>
                <w:rStyle w:val="InstructionsTabelleberschrift"/>
                <w:rFonts w:ascii="Arial" w:hAnsi="Arial" w:cs="Arial"/>
                <w:b w:val="0"/>
              </w:rPr>
              <w:t xml:space="preserve"> </w:t>
            </w:r>
            <w:r w:rsidRPr="00991384">
              <w:rPr>
                <w:rStyle w:val="FormatvorlageInstructionsTabelleText"/>
                <w:rFonts w:ascii="Arial" w:hAnsi="Arial" w:cs="Arial"/>
              </w:rPr>
              <w:t>CRR 483. cikk (6) és (7) bekezdése, valamint 484.</w:t>
            </w:r>
            <w:r w:rsidR="00EE2D60" w:rsidRPr="00991384">
              <w:rPr>
                <w:rStyle w:val="FormatvorlageInstructionsTabelleText"/>
                <w:rFonts w:ascii="Arial" w:hAnsi="Arial" w:cs="Arial"/>
              </w:rPr>
              <w:t>,</w:t>
            </w:r>
            <w:r w:rsidRPr="00991384">
              <w:rPr>
                <w:rStyle w:val="FormatvorlageInstructionsTabelleText"/>
                <w:rFonts w:ascii="Arial" w:hAnsi="Arial" w:cs="Arial"/>
              </w:rPr>
              <w:t xml:space="preserve"> 486., 488., 490. és 491. cikke</w:t>
            </w:r>
          </w:p>
          <w:p w14:paraId="1BA3698E" w14:textId="77777777" w:rsidR="00BD77DC" w:rsidRPr="00991384" w:rsidRDefault="00BD77DC" w:rsidP="00B90170">
            <w:pPr>
              <w:pStyle w:val="InstructionsText"/>
              <w:rPr>
                <w:rStyle w:val="FormatvorlageInstructionsTabelleText"/>
                <w:rFonts w:ascii="Arial" w:hAnsi="Arial" w:cs="Arial"/>
              </w:rPr>
            </w:pPr>
          </w:p>
          <w:p w14:paraId="671539D6" w14:textId="015ED95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476</w:t>
            </w:r>
            <w:r w:rsidR="00941DB7">
              <w:rPr>
                <w:rStyle w:val="FormatvorlageInstructionsTabelleText"/>
                <w:rFonts w:ascii="Arial" w:hAnsi="Arial" w:cs="Arial"/>
              </w:rPr>
              <w:t>–</w:t>
            </w:r>
            <w:r w:rsidRPr="00991384">
              <w:rPr>
                <w:rStyle w:val="FormatvorlageInstructionsTabelleText"/>
                <w:rFonts w:ascii="Arial" w:hAnsi="Arial" w:cs="Arial"/>
              </w:rPr>
              <w:t>478., valamint 481. cikke</w:t>
            </w:r>
          </w:p>
          <w:p w14:paraId="3458AAF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B1848E2" w14:textId="77777777" w:rsidTr="00650909">
        <w:tc>
          <w:tcPr>
            <w:tcW w:w="1701" w:type="dxa"/>
          </w:tcPr>
          <w:p w14:paraId="765F21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84A123</w:t>
            </w:r>
          </w:p>
        </w:tc>
        <w:tc>
          <w:tcPr>
            <w:tcW w:w="7337" w:type="dxa"/>
          </w:tcPr>
          <w:p w14:paraId="3A9B52B2"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Egyéb levonások a T2 tőkéből</w:t>
            </w:r>
          </w:p>
          <w:p w14:paraId="73C04BB4" w14:textId="77777777" w:rsidR="00BD77DC" w:rsidRPr="007E3688" w:rsidRDefault="00BD77DC" w:rsidP="00B90170">
            <w:pPr>
              <w:pStyle w:val="InstructionsText"/>
              <w:rPr>
                <w:rStyle w:val="InstructionsTabelleberschrift"/>
                <w:rFonts w:ascii="Arial" w:hAnsi="Arial" w:cs="Arial"/>
                <w:u w:val="none"/>
              </w:rPr>
            </w:pPr>
          </w:p>
          <w:p w14:paraId="33253ED0" w14:textId="7717390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Ebben a sorban jelennek meg az T2 szavatoló</w:t>
            </w:r>
            <w:r w:rsidR="00141181" w:rsidRPr="007E3688">
              <w:rPr>
                <w:rStyle w:val="FormatvorlageInstructionsTabelleText"/>
                <w:rFonts w:ascii="Arial" w:hAnsi="Arial" w:cs="Arial"/>
              </w:rPr>
              <w:t xml:space="preserve"> </w:t>
            </w:r>
            <w:r w:rsidRPr="007E3688">
              <w:rPr>
                <w:rStyle w:val="FormatvorlageInstructionsTabelleText"/>
                <w:rFonts w:ascii="Arial" w:hAnsi="Arial" w:cs="Arial"/>
              </w:rPr>
              <w:t>tőkéből levonandó, a CRR 66. cikk</w:t>
            </w:r>
            <w:r w:rsidR="0037222E" w:rsidRPr="007E3688">
              <w:rPr>
                <w:rStyle w:val="FormatvorlageInstructionsTabelleText"/>
                <w:rFonts w:ascii="Arial" w:hAnsi="Arial" w:cs="Arial"/>
              </w:rPr>
              <w:t>ében</w:t>
            </w:r>
            <w:r w:rsidRPr="007E3688">
              <w:rPr>
                <w:rStyle w:val="FormatvorlageInstructionsTabelleText"/>
                <w:rFonts w:ascii="Arial" w:hAnsi="Arial" w:cs="Arial"/>
              </w:rPr>
              <w:t xml:space="preserve"> felsorolt tételek a CRR </w:t>
            </w:r>
            <w:r w:rsidR="00FD6346" w:rsidRPr="007E3688">
              <w:rPr>
                <w:rStyle w:val="FormatvorlageInstructionsTabelleText"/>
                <w:rFonts w:ascii="Arial" w:hAnsi="Arial" w:cs="Arial"/>
              </w:rPr>
              <w:t>66</w:t>
            </w:r>
            <w:r w:rsidRPr="007E3688">
              <w:rPr>
                <w:rStyle w:val="FormatvorlageInstructionsTabelleText"/>
                <w:rFonts w:ascii="Arial" w:hAnsi="Arial" w:cs="Arial"/>
              </w:rPr>
              <w:t>. cikk a) pontja kivételével, amelyet a</w:t>
            </w:r>
            <w:r w:rsidRPr="007E3688">
              <w:rPr>
                <w:rStyle w:val="InstructionsTabelleberschrift"/>
                <w:rFonts w:ascii="Arial" w:hAnsi="Arial" w:cs="Arial"/>
                <w:b w:val="0"/>
                <w:u w:val="none"/>
              </w:rPr>
              <w:t xml:space="preserve"> (–) Saját T2 tőkeinstrumentumok</w:t>
            </w:r>
            <w:r w:rsidRPr="007E3688">
              <w:rPr>
                <w:rStyle w:val="FormatvorlageInstructionsTabelleText"/>
                <w:rFonts w:ascii="Arial" w:hAnsi="Arial" w:cs="Arial"/>
              </w:rPr>
              <w:t xml:space="preserve"> sor tartalmaz. </w:t>
            </w:r>
          </w:p>
          <w:p w14:paraId="36E7864F"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60C8AF7A" w14:textId="77777777" w:rsidTr="00650909">
        <w:tc>
          <w:tcPr>
            <w:tcW w:w="1701" w:type="dxa"/>
          </w:tcPr>
          <w:p w14:paraId="1DB0EB2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84A124</w:t>
            </w:r>
          </w:p>
        </w:tc>
        <w:tc>
          <w:tcPr>
            <w:tcW w:w="7337" w:type="dxa"/>
          </w:tcPr>
          <w:p w14:paraId="273B1EE7"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T2 tőkeelemek összegét meghaladó T2 levonások többlete (levonás az AT1 tőkében)</w:t>
            </w:r>
          </w:p>
          <w:p w14:paraId="221D3992" w14:textId="77777777" w:rsidR="00BD77DC" w:rsidRPr="007E3688" w:rsidRDefault="00BD77DC" w:rsidP="00B90170">
            <w:pPr>
              <w:pStyle w:val="InstructionsText"/>
              <w:rPr>
                <w:rStyle w:val="FormatvorlageInstructionsTabelleText"/>
                <w:rFonts w:ascii="Arial" w:hAnsi="Arial" w:cs="Arial"/>
              </w:rPr>
            </w:pPr>
          </w:p>
          <w:p w14:paraId="56364B9D" w14:textId="44C3CA86"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CRR 56. cikk e) pontja</w:t>
            </w:r>
          </w:p>
          <w:p w14:paraId="7BFF9B00" w14:textId="77777777" w:rsidR="00BD77DC" w:rsidRPr="007E3688" w:rsidRDefault="00BD77DC" w:rsidP="00B90170">
            <w:pPr>
              <w:pStyle w:val="InstructionsText"/>
              <w:rPr>
                <w:rStyle w:val="FormatvorlageInstructionsTabelleText"/>
                <w:rFonts w:ascii="Arial" w:hAnsi="Arial" w:cs="Arial"/>
              </w:rPr>
            </w:pPr>
          </w:p>
          <w:p w14:paraId="17EA4E75" w14:textId="7777777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12D090EF" w14:textId="63532470"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 tételnek köszönhetően a 03</w:t>
            </w:r>
            <w:r w:rsidR="00201F8D" w:rsidRPr="007E3688">
              <w:rPr>
                <w:rStyle w:val="FormatvorlageInstructionsTabelleText"/>
                <w:rFonts w:ascii="Arial" w:hAnsi="Arial" w:cs="Arial"/>
              </w:rPr>
              <w:t>4</w:t>
            </w:r>
            <w:r w:rsidR="00941DB7">
              <w:rPr>
                <w:rStyle w:val="FormatvorlageInstructionsTabelleText"/>
                <w:rFonts w:ascii="Arial" w:hAnsi="Arial" w:cs="Arial"/>
              </w:rPr>
              <w:t>–</w:t>
            </w:r>
            <w:r w:rsidRPr="007E3688">
              <w:rPr>
                <w:rStyle w:val="FormatvorlageInstructionsTabelleText"/>
                <w:rFonts w:ascii="Arial" w:hAnsi="Arial" w:cs="Arial"/>
              </w:rPr>
              <w:t>04</w:t>
            </w:r>
            <w:r w:rsidR="00201F8D" w:rsidRPr="007E3688">
              <w:rPr>
                <w:rStyle w:val="FormatvorlageInstructionsTabelleText"/>
                <w:rFonts w:ascii="Arial" w:hAnsi="Arial" w:cs="Arial"/>
              </w:rPr>
              <w:t>3</w:t>
            </w:r>
            <w:r w:rsidRPr="007E3688">
              <w:rPr>
                <w:rStyle w:val="FormatvorlageInstructionsTabelleText"/>
                <w:rFonts w:ascii="Arial" w:hAnsi="Arial" w:cs="Arial"/>
              </w:rPr>
              <w:t xml:space="preserve"> sorok tételeinek összege egyetlen esetben sem kisebb nullánál. Ha e tétel értéke pozitív, akkor a 02</w:t>
            </w:r>
            <w:r w:rsidR="00201F8D" w:rsidRPr="007E3688">
              <w:rPr>
                <w:rStyle w:val="FormatvorlageInstructionsTabelleText"/>
                <w:rFonts w:ascii="Arial" w:hAnsi="Arial" w:cs="Arial"/>
              </w:rPr>
              <w:t>9</w:t>
            </w:r>
            <w:r w:rsidRPr="007E3688">
              <w:rPr>
                <w:rStyle w:val="FormatvorlageInstructionsTabelleText"/>
                <w:rFonts w:ascii="Arial" w:hAnsi="Arial" w:cs="Arial"/>
              </w:rPr>
              <w:t xml:space="preserve"> tételben ezzel megegyező, ellenkező előjelű számot kell feltüntetni.</w:t>
            </w:r>
          </w:p>
          <w:p w14:paraId="6654DDAA"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0E93A9FC" w14:textId="77777777" w:rsidTr="00650909">
        <w:tc>
          <w:tcPr>
            <w:tcW w:w="1701" w:type="dxa"/>
          </w:tcPr>
          <w:p w14:paraId="0E00CAAB" w14:textId="77777777" w:rsidR="00BD77DC" w:rsidRPr="00991384" w:rsidDel="00BD687C"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84A125</w:t>
            </w:r>
          </w:p>
        </w:tc>
        <w:tc>
          <w:tcPr>
            <w:tcW w:w="7337" w:type="dxa"/>
          </w:tcPr>
          <w:p w14:paraId="4F6BB273"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Pótlólagos levonások a T2 tőkéből a CRR 3. cikke alapján</w:t>
            </w:r>
          </w:p>
          <w:p w14:paraId="71A9C5AF" w14:textId="77777777" w:rsidR="00BD77DC" w:rsidRPr="007E3688" w:rsidRDefault="00BD77DC" w:rsidP="00B90170">
            <w:pPr>
              <w:pStyle w:val="InstructionsText"/>
              <w:rPr>
                <w:rStyle w:val="InstructionsTabelleberschrift"/>
                <w:rFonts w:ascii="Arial" w:hAnsi="Arial" w:cs="Arial"/>
                <w:u w:val="none"/>
              </w:rPr>
            </w:pPr>
          </w:p>
          <w:p w14:paraId="1911B799" w14:textId="402690ED"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CRR 3. cikke</w:t>
            </w:r>
          </w:p>
          <w:p w14:paraId="57BD2725" w14:textId="77777777" w:rsidR="00BD77DC" w:rsidRPr="007E3688" w:rsidRDefault="00BD77DC" w:rsidP="00B90170">
            <w:pPr>
              <w:pStyle w:val="InstructionsText"/>
              <w:rPr>
                <w:rStyle w:val="InstructionsTabelleberschrift"/>
                <w:rFonts w:ascii="Arial" w:hAnsi="Arial" w:cs="Arial"/>
                <w:u w:val="none"/>
              </w:rPr>
            </w:pPr>
          </w:p>
        </w:tc>
      </w:tr>
      <w:tr w:rsidR="00BD77DC" w:rsidRPr="00991384" w14:paraId="2015265D" w14:textId="77777777" w:rsidTr="00650909">
        <w:tc>
          <w:tcPr>
            <w:tcW w:w="1701" w:type="dxa"/>
          </w:tcPr>
          <w:p w14:paraId="51ECDF78"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84A126</w:t>
            </w:r>
          </w:p>
        </w:tc>
        <w:tc>
          <w:tcPr>
            <w:tcW w:w="7337" w:type="dxa"/>
          </w:tcPr>
          <w:p w14:paraId="0745DDE8"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 xml:space="preserve">T2 tőkeelemek vagy levonások – egyéb </w:t>
            </w:r>
          </w:p>
          <w:p w14:paraId="1E5EC28F" w14:textId="77777777" w:rsidR="00BD77DC" w:rsidRPr="007E3688" w:rsidRDefault="00BD77DC" w:rsidP="00B90170">
            <w:pPr>
              <w:pStyle w:val="InstructionsText"/>
              <w:rPr>
                <w:rStyle w:val="InstructionsTabelleberschrift"/>
                <w:rFonts w:ascii="Arial" w:hAnsi="Arial" w:cs="Arial"/>
                <w:b w:val="0"/>
                <w:u w:val="none"/>
              </w:rPr>
            </w:pPr>
          </w:p>
          <w:p w14:paraId="345AA10C" w14:textId="5199B399"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E sor kizárólagos célja, hogy biztosítsa a</w:t>
            </w:r>
            <w:r w:rsidR="00357D90" w:rsidRPr="007E3688">
              <w:rPr>
                <w:rStyle w:val="InstructionsTabelleberschrift"/>
                <w:rFonts w:ascii="Arial" w:hAnsi="Arial" w:cs="Arial"/>
                <w:b w:val="0"/>
                <w:u w:val="none"/>
              </w:rPr>
              <w:t xml:space="preserve"> felügyeleti jelentés</w:t>
            </w:r>
            <w:r w:rsidRPr="007E3688">
              <w:rPr>
                <w:rStyle w:val="InstructionsTabelleberschrift"/>
                <w:rFonts w:ascii="Arial" w:hAnsi="Arial" w:cs="Arial"/>
                <w:b w:val="0"/>
                <w:u w:val="none"/>
              </w:rPr>
              <w:t xml:space="preserve"> rugalmasságát. Csak azokban a ritka esetekben tölthető ki, amikor nincs végleges döntés a szavatoló</w:t>
            </w:r>
            <w:r w:rsidR="00141181" w:rsidRPr="007E3688">
              <w:rPr>
                <w:rStyle w:val="InstructionsTabelleberschrift"/>
                <w:rFonts w:ascii="Arial" w:hAnsi="Arial" w:cs="Arial"/>
                <w:b w:val="0"/>
                <w:u w:val="none"/>
              </w:rPr>
              <w:t xml:space="preserve"> </w:t>
            </w:r>
            <w:r w:rsidRPr="007E3688">
              <w:rPr>
                <w:rStyle w:val="InstructionsTabelleberschrift"/>
                <w:rFonts w:ascii="Arial" w:hAnsi="Arial" w:cs="Arial"/>
                <w:b w:val="0"/>
                <w:u w:val="none"/>
              </w:rPr>
              <w:t>tőke táblában szereplő egyes tőkeelemekkel vagy levonásokkal kapcsolatos adatszolgáltatásról. Következésképpen a sor csak akkor tölthető ki, ha egy T2 tőkeelem, illetve egy T2 tőkeelemet érintő levonás nem szerepeltethető a 03</w:t>
            </w:r>
            <w:r w:rsidR="00201F8D" w:rsidRPr="007E3688">
              <w:rPr>
                <w:rStyle w:val="InstructionsTabelleberschrift"/>
                <w:rFonts w:ascii="Arial" w:hAnsi="Arial" w:cs="Arial"/>
                <w:b w:val="0"/>
                <w:u w:val="none"/>
              </w:rPr>
              <w:t>4</w:t>
            </w:r>
            <w:r w:rsidR="00941DB7">
              <w:rPr>
                <w:rStyle w:val="InstructionsTabelleberschrift"/>
                <w:rFonts w:ascii="Arial" w:hAnsi="Arial" w:cs="Arial"/>
                <w:b w:val="0"/>
                <w:u w:val="none"/>
              </w:rPr>
              <w:t>–</w:t>
            </w:r>
            <w:r w:rsidRPr="007E3688">
              <w:rPr>
                <w:rStyle w:val="InstructionsTabelleberschrift"/>
                <w:rFonts w:ascii="Arial" w:hAnsi="Arial" w:cs="Arial"/>
                <w:b w:val="0"/>
                <w:u w:val="none"/>
              </w:rPr>
              <w:t>04</w:t>
            </w:r>
            <w:r w:rsidR="00201F8D" w:rsidRPr="007E3688">
              <w:rPr>
                <w:rStyle w:val="InstructionsTabelleberschrift"/>
                <w:rFonts w:ascii="Arial" w:hAnsi="Arial" w:cs="Arial"/>
                <w:b w:val="0"/>
                <w:u w:val="none"/>
              </w:rPr>
              <w:t>2</w:t>
            </w:r>
            <w:r w:rsidRPr="007E3688">
              <w:rPr>
                <w:rStyle w:val="InstructionsTabelleberschrift"/>
                <w:rFonts w:ascii="Arial" w:hAnsi="Arial" w:cs="Arial"/>
                <w:b w:val="0"/>
                <w:u w:val="none"/>
              </w:rPr>
              <w:t xml:space="preserve">. sorok egyikében sem. </w:t>
            </w:r>
          </w:p>
          <w:p w14:paraId="13E10C93" w14:textId="77777777" w:rsidR="00BD77DC" w:rsidRPr="007E3688" w:rsidRDefault="00BD77DC" w:rsidP="00B90170">
            <w:pPr>
              <w:pStyle w:val="InstructionsText"/>
              <w:rPr>
                <w:rStyle w:val="InstructionsTabelleberschrift"/>
                <w:rFonts w:ascii="Arial" w:hAnsi="Arial" w:cs="Arial"/>
                <w:b w:val="0"/>
                <w:u w:val="none"/>
              </w:rPr>
            </w:pPr>
          </w:p>
          <w:p w14:paraId="3BAC1442" w14:textId="77777777"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391EBF0" w14:textId="77777777" w:rsidR="00BD77DC" w:rsidRPr="009D414E" w:rsidRDefault="00BD77DC" w:rsidP="00B90170">
            <w:pPr>
              <w:pStyle w:val="InstructionsText"/>
              <w:rPr>
                <w:rStyle w:val="InstructionsTabelleberschrift"/>
                <w:rFonts w:ascii="Arial" w:hAnsi="Arial" w:cs="Arial"/>
                <w:u w:val="none"/>
              </w:rPr>
            </w:pPr>
          </w:p>
        </w:tc>
      </w:tr>
    </w:tbl>
    <w:p w14:paraId="666D7EE5" w14:textId="77777777" w:rsidR="00BD77DC" w:rsidRPr="00991384" w:rsidRDefault="00BD77DC" w:rsidP="00FD0EB8">
      <w:pPr>
        <w:jc w:val="both"/>
        <w:rPr>
          <w:rFonts w:ascii="Arial" w:hAnsi="Arial" w:cs="Arial"/>
          <w:snapToGrid w:val="0"/>
          <w:sz w:val="20"/>
          <w:szCs w:val="20"/>
        </w:rPr>
      </w:pPr>
    </w:p>
    <w:p w14:paraId="11AA117A" w14:textId="77777777" w:rsidR="000A21BE" w:rsidRPr="00991384" w:rsidRDefault="000A21BE" w:rsidP="000A21BE">
      <w:pPr>
        <w:rPr>
          <w:rFonts w:ascii="Arial" w:hAnsi="Arial" w:cs="Arial"/>
          <w:b/>
          <w:i/>
          <w:iCs/>
          <w:snapToGrid w:val="0"/>
          <w:sz w:val="20"/>
          <w:szCs w:val="20"/>
        </w:rPr>
      </w:pPr>
    </w:p>
    <w:p w14:paraId="446D3994" w14:textId="77777777" w:rsidR="00E032DB"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4</w:t>
      </w:r>
      <w:r w:rsidR="00491C3A"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84B </w:t>
      </w:r>
      <w:r w:rsidR="004E56B1" w:rsidRPr="00991384">
        <w:rPr>
          <w:rFonts w:ascii="Arial" w:hAnsi="Arial" w:cs="Arial"/>
          <w:iCs/>
          <w:snapToGrid w:val="0"/>
          <w:sz w:val="20"/>
          <w:szCs w:val="20"/>
        </w:rPr>
        <w:t>Tőkekövetelmény számítása és teljesítés</w:t>
      </w:r>
    </w:p>
    <w:p w14:paraId="2D46CED0" w14:textId="77777777" w:rsidR="001C44B4" w:rsidRPr="00991384" w:rsidRDefault="001C44B4" w:rsidP="00E032DB">
      <w:pPr>
        <w:jc w:val="both"/>
        <w:rPr>
          <w:rFonts w:ascii="Arial" w:hAnsi="Arial" w:cs="Arial"/>
          <w:b/>
          <w:snapToGrid w:val="0"/>
          <w:sz w:val="20"/>
          <w:szCs w:val="20"/>
        </w:rPr>
      </w:pPr>
    </w:p>
    <w:p w14:paraId="1078D88F" w14:textId="77777777" w:rsidR="00E032DB" w:rsidRPr="00991384" w:rsidRDefault="00E032DB" w:rsidP="00E7227E">
      <w:pPr>
        <w:jc w:val="both"/>
        <w:rPr>
          <w:rFonts w:ascii="Arial" w:hAnsi="Arial" w:cs="Arial"/>
          <w:sz w:val="20"/>
          <w:szCs w:val="20"/>
        </w:rPr>
      </w:pPr>
      <w:r w:rsidRPr="00991384">
        <w:rPr>
          <w:rFonts w:ascii="Arial" w:hAnsi="Arial" w:cs="Arial"/>
          <w:sz w:val="20"/>
          <w:szCs w:val="20"/>
        </w:rPr>
        <w:t>A</w:t>
      </w:r>
      <w:r w:rsidR="00AC5196" w:rsidRPr="00991384">
        <w:rPr>
          <w:rFonts w:ascii="Arial" w:hAnsi="Arial" w:cs="Arial"/>
          <w:sz w:val="20"/>
          <w:szCs w:val="20"/>
        </w:rPr>
        <w:t xml:space="preserve"> tábla a</w:t>
      </w:r>
      <w:r w:rsidR="00A27D55" w:rsidRPr="00991384">
        <w:rPr>
          <w:rFonts w:ascii="Arial" w:hAnsi="Arial" w:cs="Arial"/>
          <w:sz w:val="20"/>
          <w:szCs w:val="20"/>
        </w:rPr>
        <w:t>z</w:t>
      </w:r>
      <w:r w:rsidR="00AC5196" w:rsidRPr="00991384">
        <w:rPr>
          <w:rFonts w:ascii="Arial" w:hAnsi="Arial" w:cs="Arial"/>
          <w:sz w:val="20"/>
          <w:szCs w:val="20"/>
        </w:rPr>
        <w:t xml:space="preserve"> </w:t>
      </w:r>
      <w:r w:rsidR="00964B4D" w:rsidRPr="00991384">
        <w:rPr>
          <w:rFonts w:ascii="Arial" w:hAnsi="Arial" w:cs="Arial"/>
          <w:sz w:val="20"/>
          <w:szCs w:val="20"/>
        </w:rPr>
        <w:t>adatszolgáltató</w:t>
      </w:r>
      <w:r w:rsidR="004A0708" w:rsidRPr="00991384">
        <w:rPr>
          <w:rFonts w:ascii="Arial" w:hAnsi="Arial" w:cs="Arial"/>
          <w:sz w:val="20"/>
          <w:szCs w:val="20"/>
        </w:rPr>
        <w:t xml:space="preserve"> </w:t>
      </w:r>
      <w:r w:rsidR="00AC5196" w:rsidRPr="00991384">
        <w:rPr>
          <w:rFonts w:ascii="Arial" w:hAnsi="Arial" w:cs="Arial"/>
          <w:sz w:val="20"/>
          <w:szCs w:val="20"/>
        </w:rPr>
        <w:t>jogszabályok s</w:t>
      </w:r>
      <w:r w:rsidR="007D392C" w:rsidRPr="00991384">
        <w:rPr>
          <w:rFonts w:ascii="Arial" w:hAnsi="Arial" w:cs="Arial"/>
          <w:sz w:val="20"/>
          <w:szCs w:val="20"/>
        </w:rPr>
        <w:t>zerint</w:t>
      </w:r>
      <w:r w:rsidR="00AC5196" w:rsidRPr="00991384">
        <w:rPr>
          <w:rFonts w:ascii="Arial" w:hAnsi="Arial" w:cs="Arial"/>
          <w:sz w:val="20"/>
          <w:szCs w:val="20"/>
        </w:rPr>
        <w:t>i</w:t>
      </w:r>
      <w:r w:rsidR="007D392C" w:rsidRPr="00991384">
        <w:rPr>
          <w:rFonts w:ascii="Arial" w:hAnsi="Arial" w:cs="Arial"/>
          <w:sz w:val="20"/>
          <w:szCs w:val="20"/>
        </w:rPr>
        <w:t xml:space="preserve"> </w:t>
      </w:r>
      <w:r w:rsidR="00AC5196" w:rsidRPr="00991384">
        <w:rPr>
          <w:rFonts w:ascii="Arial" w:hAnsi="Arial" w:cs="Arial"/>
          <w:sz w:val="20"/>
          <w:szCs w:val="20"/>
        </w:rPr>
        <w:t>minimális szavatoló tőke szükséglet</w:t>
      </w:r>
      <w:r w:rsidR="004A0708" w:rsidRPr="00991384">
        <w:rPr>
          <w:rFonts w:ascii="Arial" w:hAnsi="Arial" w:cs="Arial"/>
          <w:sz w:val="20"/>
          <w:szCs w:val="20"/>
        </w:rPr>
        <w:t>ének</w:t>
      </w:r>
      <w:r w:rsidR="00AC5196" w:rsidRPr="00991384">
        <w:rPr>
          <w:rFonts w:ascii="Arial" w:hAnsi="Arial" w:cs="Arial"/>
          <w:sz w:val="20"/>
          <w:szCs w:val="20"/>
        </w:rPr>
        <w:t xml:space="preserve"> nagyságá</w:t>
      </w:r>
      <w:r w:rsidR="004A0708" w:rsidRPr="00991384">
        <w:rPr>
          <w:rFonts w:ascii="Arial" w:hAnsi="Arial" w:cs="Arial"/>
          <w:sz w:val="20"/>
          <w:szCs w:val="20"/>
        </w:rPr>
        <w:t>t</w:t>
      </w:r>
      <w:r w:rsidR="00AC5196" w:rsidRPr="00991384">
        <w:rPr>
          <w:rFonts w:ascii="Arial" w:hAnsi="Arial" w:cs="Arial"/>
          <w:sz w:val="20"/>
          <w:szCs w:val="20"/>
        </w:rPr>
        <w:t xml:space="preserve"> és összetételé</w:t>
      </w:r>
      <w:r w:rsidR="00D54F26" w:rsidRPr="00991384">
        <w:rPr>
          <w:rFonts w:ascii="Arial" w:hAnsi="Arial" w:cs="Arial"/>
          <w:sz w:val="20"/>
          <w:szCs w:val="20"/>
        </w:rPr>
        <w:t>t</w:t>
      </w:r>
      <w:r w:rsidR="00AC5196" w:rsidRPr="00991384">
        <w:rPr>
          <w:rFonts w:ascii="Arial" w:hAnsi="Arial" w:cs="Arial"/>
          <w:sz w:val="20"/>
          <w:szCs w:val="20"/>
        </w:rPr>
        <w:t xml:space="preserve"> vizsgál</w:t>
      </w:r>
      <w:r w:rsidR="00D54F26" w:rsidRPr="00991384">
        <w:rPr>
          <w:rFonts w:ascii="Arial" w:hAnsi="Arial" w:cs="Arial"/>
          <w:sz w:val="20"/>
          <w:szCs w:val="20"/>
        </w:rPr>
        <w:t>ja</w:t>
      </w:r>
      <w:r w:rsidR="00BB1808" w:rsidRPr="00991384">
        <w:rPr>
          <w:rFonts w:ascii="Arial" w:hAnsi="Arial" w:cs="Arial"/>
          <w:sz w:val="20"/>
          <w:szCs w:val="20"/>
        </w:rPr>
        <w:t>.</w:t>
      </w:r>
    </w:p>
    <w:p w14:paraId="07189502" w14:textId="77777777" w:rsidR="00E032DB" w:rsidRPr="00991384" w:rsidRDefault="00E032DB" w:rsidP="00E7227E">
      <w:pPr>
        <w:jc w:val="both"/>
        <w:rPr>
          <w:rFonts w:ascii="Arial" w:hAnsi="Arial" w:cs="Arial"/>
          <w:sz w:val="20"/>
          <w:szCs w:val="20"/>
        </w:rPr>
      </w:pPr>
    </w:p>
    <w:tbl>
      <w:tblPr>
        <w:tblW w:w="9781"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418"/>
        <w:gridCol w:w="3544"/>
        <w:gridCol w:w="4819"/>
      </w:tblGrid>
      <w:tr w:rsidR="000A21BE" w:rsidRPr="00991384" w14:paraId="0DBB4AC8" w14:textId="77777777" w:rsidTr="00721FE4">
        <w:trPr>
          <w:trHeight w:val="525"/>
        </w:trPr>
        <w:tc>
          <w:tcPr>
            <w:tcW w:w="1418" w:type="dxa"/>
            <w:shd w:val="clear" w:color="auto" w:fill="auto"/>
            <w:vAlign w:val="center"/>
          </w:tcPr>
          <w:p w14:paraId="551923E6" w14:textId="77777777" w:rsidR="000A21BE" w:rsidRPr="00991384" w:rsidRDefault="00C42480" w:rsidP="00C42480">
            <w:pPr>
              <w:jc w:val="center"/>
              <w:rPr>
                <w:rFonts w:ascii="Arial" w:hAnsi="Arial" w:cs="Arial"/>
                <w:b/>
                <w:sz w:val="20"/>
                <w:szCs w:val="20"/>
              </w:rPr>
            </w:pPr>
            <w:r w:rsidRPr="00991384">
              <w:rPr>
                <w:rFonts w:ascii="Arial" w:hAnsi="Arial" w:cs="Arial"/>
                <w:b/>
                <w:sz w:val="20"/>
                <w:szCs w:val="20"/>
              </w:rPr>
              <w:t>Sork</w:t>
            </w:r>
            <w:r w:rsidR="000A21BE" w:rsidRPr="00991384">
              <w:rPr>
                <w:rFonts w:ascii="Arial" w:hAnsi="Arial" w:cs="Arial"/>
                <w:b/>
                <w:sz w:val="20"/>
                <w:szCs w:val="20"/>
              </w:rPr>
              <w:t>ód</w:t>
            </w:r>
          </w:p>
        </w:tc>
        <w:tc>
          <w:tcPr>
            <w:tcW w:w="3544" w:type="dxa"/>
            <w:shd w:val="clear" w:color="auto" w:fill="auto"/>
            <w:vAlign w:val="center"/>
          </w:tcPr>
          <w:p w14:paraId="408314E8"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Megnevezés</w:t>
            </w:r>
          </w:p>
        </w:tc>
        <w:tc>
          <w:tcPr>
            <w:tcW w:w="4819" w:type="dxa"/>
            <w:shd w:val="clear" w:color="auto" w:fill="auto"/>
          </w:tcPr>
          <w:p w14:paraId="7FC5E6C3" w14:textId="77777777" w:rsidR="000A21BE" w:rsidRPr="00991384" w:rsidRDefault="000A21BE" w:rsidP="00430D65">
            <w:pPr>
              <w:jc w:val="center"/>
              <w:rPr>
                <w:rFonts w:ascii="Arial" w:hAnsi="Arial" w:cs="Arial"/>
                <w:b/>
                <w:sz w:val="20"/>
                <w:szCs w:val="20"/>
              </w:rPr>
            </w:pPr>
          </w:p>
          <w:p w14:paraId="6632C8EA"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Jogszabályi hivatkozás</w:t>
            </w:r>
          </w:p>
          <w:p w14:paraId="45529F6F" w14:textId="77777777" w:rsidR="00F73C03" w:rsidRPr="00991384" w:rsidRDefault="00F73C03" w:rsidP="00430D65">
            <w:pPr>
              <w:jc w:val="center"/>
              <w:rPr>
                <w:rFonts w:ascii="Arial" w:hAnsi="Arial" w:cs="Arial"/>
                <w:b/>
                <w:sz w:val="20"/>
                <w:szCs w:val="20"/>
              </w:rPr>
            </w:pPr>
          </w:p>
        </w:tc>
      </w:tr>
      <w:tr w:rsidR="0023084D" w:rsidRPr="00991384" w14:paraId="127343E8" w14:textId="77777777" w:rsidTr="00721FE4">
        <w:trPr>
          <w:trHeight w:val="445"/>
        </w:trPr>
        <w:tc>
          <w:tcPr>
            <w:tcW w:w="9781" w:type="dxa"/>
            <w:gridSpan w:val="3"/>
            <w:shd w:val="clear" w:color="auto" w:fill="auto"/>
            <w:vAlign w:val="center"/>
          </w:tcPr>
          <w:p w14:paraId="65308BE2" w14:textId="77777777" w:rsidR="0023084D" w:rsidRPr="00991384" w:rsidRDefault="0023084D" w:rsidP="0023084D">
            <w:pPr>
              <w:jc w:val="center"/>
              <w:rPr>
                <w:rFonts w:ascii="Arial" w:hAnsi="Arial" w:cs="Arial"/>
                <w:sz w:val="20"/>
                <w:szCs w:val="20"/>
              </w:rPr>
            </w:pPr>
            <w:r w:rsidRPr="00991384">
              <w:rPr>
                <w:rFonts w:ascii="Arial" w:hAnsi="Arial" w:cs="Arial"/>
                <w:sz w:val="20"/>
                <w:szCs w:val="20"/>
              </w:rPr>
              <w:t>SOROK</w:t>
            </w:r>
          </w:p>
        </w:tc>
      </w:tr>
      <w:tr w:rsidR="000A21BE" w:rsidRPr="00991384" w14:paraId="74D66B07" w14:textId="77777777" w:rsidTr="00721FE4">
        <w:trPr>
          <w:trHeight w:val="510"/>
        </w:trPr>
        <w:tc>
          <w:tcPr>
            <w:tcW w:w="1418" w:type="dxa"/>
            <w:shd w:val="clear" w:color="auto" w:fill="auto"/>
            <w:vAlign w:val="center"/>
          </w:tcPr>
          <w:p w14:paraId="6B00D6D9"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w:t>
            </w:r>
            <w:r w:rsidR="00FE192E" w:rsidRPr="00991384">
              <w:rPr>
                <w:rFonts w:ascii="Arial" w:hAnsi="Arial" w:cs="Arial"/>
                <w:sz w:val="20"/>
                <w:szCs w:val="20"/>
              </w:rPr>
              <w:t>1</w:t>
            </w:r>
          </w:p>
        </w:tc>
        <w:tc>
          <w:tcPr>
            <w:tcW w:w="3544" w:type="dxa"/>
            <w:shd w:val="clear" w:color="auto" w:fill="auto"/>
            <w:vAlign w:val="center"/>
          </w:tcPr>
          <w:p w14:paraId="1A3F2C2F" w14:textId="77777777" w:rsidR="000A21BE" w:rsidRPr="00991384" w:rsidRDefault="000A21BE" w:rsidP="00430D65">
            <w:pPr>
              <w:rPr>
                <w:rFonts w:ascii="Arial" w:hAnsi="Arial" w:cs="Arial"/>
                <w:sz w:val="20"/>
                <w:szCs w:val="20"/>
              </w:rPr>
            </w:pPr>
            <w:r w:rsidRPr="00991384">
              <w:rPr>
                <w:rFonts w:ascii="Arial" w:hAnsi="Arial" w:cs="Arial"/>
                <w:sz w:val="20"/>
                <w:szCs w:val="20"/>
              </w:rPr>
              <w:t>Fizetési forgalom módszer szerint</w:t>
            </w:r>
          </w:p>
        </w:tc>
        <w:tc>
          <w:tcPr>
            <w:tcW w:w="4819" w:type="dxa"/>
          </w:tcPr>
          <w:p w14:paraId="048EC98A" w14:textId="77777777"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41. §</w:t>
            </w:r>
            <w:r w:rsidR="00EE2D60" w:rsidRPr="00991384">
              <w:rPr>
                <w:rFonts w:ascii="Arial" w:hAnsi="Arial" w:cs="Arial"/>
                <w:sz w:val="20"/>
                <w:szCs w:val="20"/>
              </w:rPr>
              <w:t>-a</w:t>
            </w:r>
          </w:p>
        </w:tc>
      </w:tr>
      <w:tr w:rsidR="00FE192E" w:rsidRPr="00991384" w14:paraId="7D7EE4B7" w14:textId="77777777" w:rsidTr="00721FE4">
        <w:trPr>
          <w:trHeight w:val="525"/>
        </w:trPr>
        <w:tc>
          <w:tcPr>
            <w:tcW w:w="1418" w:type="dxa"/>
            <w:shd w:val="clear" w:color="auto" w:fill="auto"/>
            <w:vAlign w:val="center"/>
          </w:tcPr>
          <w:p w14:paraId="60D4D8B6" w14:textId="77777777" w:rsidR="00FE192E" w:rsidRPr="00991384" w:rsidRDefault="00FE192E" w:rsidP="00B415D0">
            <w:pPr>
              <w:jc w:val="center"/>
              <w:rPr>
                <w:rFonts w:ascii="Arial" w:hAnsi="Arial" w:cs="Arial"/>
                <w:sz w:val="20"/>
                <w:szCs w:val="20"/>
              </w:rPr>
            </w:pPr>
            <w:r w:rsidRPr="00991384">
              <w:rPr>
                <w:rFonts w:ascii="Arial" w:hAnsi="Arial" w:cs="Arial"/>
                <w:sz w:val="20"/>
                <w:szCs w:val="20"/>
              </w:rPr>
              <w:t>84B12</w:t>
            </w:r>
          </w:p>
        </w:tc>
        <w:tc>
          <w:tcPr>
            <w:tcW w:w="3544" w:type="dxa"/>
            <w:shd w:val="clear" w:color="auto" w:fill="auto"/>
            <w:vAlign w:val="center"/>
          </w:tcPr>
          <w:p w14:paraId="608AB0FB" w14:textId="77777777" w:rsidR="00FE192E" w:rsidRPr="00991384" w:rsidRDefault="00FE192E" w:rsidP="002E1EFB">
            <w:pPr>
              <w:rPr>
                <w:rFonts w:ascii="Arial" w:hAnsi="Arial" w:cs="Arial"/>
                <w:sz w:val="20"/>
                <w:szCs w:val="20"/>
              </w:rPr>
            </w:pPr>
            <w:r w:rsidRPr="00991384">
              <w:rPr>
                <w:rFonts w:ascii="Arial" w:hAnsi="Arial" w:cs="Arial"/>
                <w:sz w:val="20"/>
                <w:szCs w:val="20"/>
              </w:rPr>
              <w:t>Költség módszer szerint</w:t>
            </w:r>
          </w:p>
        </w:tc>
        <w:tc>
          <w:tcPr>
            <w:tcW w:w="4819" w:type="dxa"/>
          </w:tcPr>
          <w:p w14:paraId="43B4787B" w14:textId="77777777" w:rsidR="00FE192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38., 40.</w:t>
            </w:r>
            <w:r w:rsidR="00A52A61" w:rsidRPr="00991384">
              <w:rPr>
                <w:rFonts w:ascii="Arial" w:hAnsi="Arial" w:cs="Arial"/>
                <w:sz w:val="20"/>
                <w:szCs w:val="20"/>
              </w:rPr>
              <w:t xml:space="preserve"> és 44. §</w:t>
            </w:r>
            <w:r w:rsidR="00EE2D60" w:rsidRPr="00991384">
              <w:rPr>
                <w:rFonts w:ascii="Arial" w:hAnsi="Arial" w:cs="Arial"/>
                <w:sz w:val="20"/>
                <w:szCs w:val="20"/>
              </w:rPr>
              <w:t>-a</w:t>
            </w:r>
            <w:r w:rsidR="002E1EFB" w:rsidRPr="00991384">
              <w:rPr>
                <w:rFonts w:ascii="Arial" w:hAnsi="Arial" w:cs="Arial"/>
                <w:sz w:val="20"/>
                <w:szCs w:val="20"/>
              </w:rPr>
              <w:t>; Pszkr. 6. § (3) bekezdés a) pon</w:t>
            </w:r>
            <w:r w:rsidR="00846088" w:rsidRPr="00991384">
              <w:rPr>
                <w:rFonts w:ascii="Arial" w:hAnsi="Arial" w:cs="Arial"/>
                <w:sz w:val="20"/>
                <w:szCs w:val="20"/>
              </w:rPr>
              <w:t>t</w:t>
            </w:r>
            <w:r w:rsidR="00EE2D60" w:rsidRPr="00991384">
              <w:rPr>
                <w:rFonts w:ascii="Arial" w:hAnsi="Arial" w:cs="Arial"/>
                <w:sz w:val="20"/>
                <w:szCs w:val="20"/>
              </w:rPr>
              <w:t>ja</w:t>
            </w:r>
          </w:p>
        </w:tc>
      </w:tr>
      <w:tr w:rsidR="000A21BE" w:rsidRPr="00991384" w14:paraId="54BB768A" w14:textId="77777777" w:rsidTr="00721FE4">
        <w:trPr>
          <w:trHeight w:val="510"/>
        </w:trPr>
        <w:tc>
          <w:tcPr>
            <w:tcW w:w="1418" w:type="dxa"/>
            <w:shd w:val="clear" w:color="auto" w:fill="auto"/>
            <w:vAlign w:val="center"/>
          </w:tcPr>
          <w:p w14:paraId="08193F1D"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84B13</w:t>
            </w:r>
          </w:p>
        </w:tc>
        <w:tc>
          <w:tcPr>
            <w:tcW w:w="3544" w:type="dxa"/>
            <w:shd w:val="clear" w:color="auto" w:fill="auto"/>
            <w:vAlign w:val="center"/>
          </w:tcPr>
          <w:p w14:paraId="4B96EE1D" w14:textId="77777777" w:rsidR="000A21BE" w:rsidRPr="00991384" w:rsidRDefault="004208E8" w:rsidP="002E1EFB">
            <w:pPr>
              <w:rPr>
                <w:rFonts w:ascii="Arial" w:hAnsi="Arial" w:cs="Arial"/>
                <w:sz w:val="20"/>
                <w:szCs w:val="20"/>
              </w:rPr>
            </w:pPr>
            <w:r w:rsidRPr="00991384">
              <w:rPr>
                <w:rFonts w:ascii="Arial" w:hAnsi="Arial" w:cs="Arial"/>
                <w:sz w:val="20"/>
                <w:szCs w:val="20"/>
              </w:rPr>
              <w:t>Irányadó mutató módszer</w:t>
            </w:r>
            <w:r w:rsidR="000A21BE" w:rsidRPr="00991384">
              <w:rPr>
                <w:rFonts w:ascii="Arial" w:hAnsi="Arial" w:cs="Arial"/>
                <w:sz w:val="20"/>
                <w:szCs w:val="20"/>
              </w:rPr>
              <w:t xml:space="preserve"> szerint</w:t>
            </w:r>
          </w:p>
        </w:tc>
        <w:tc>
          <w:tcPr>
            <w:tcW w:w="4819" w:type="dxa"/>
          </w:tcPr>
          <w:p w14:paraId="7839994F" w14:textId="6E1CAED4"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42</w:t>
            </w:r>
            <w:del w:id="120" w:author="MNB" w:date="2024-08-23T13:41:00Z">
              <w:r w:rsidR="002E1EFB" w:rsidRPr="00991384">
                <w:rPr>
                  <w:rFonts w:ascii="Arial" w:hAnsi="Arial" w:cs="Arial"/>
                  <w:sz w:val="20"/>
                  <w:szCs w:val="20"/>
                </w:rPr>
                <w:delText>-</w:delText>
              </w:r>
            </w:del>
            <w:ins w:id="121" w:author="MNB" w:date="2024-08-23T13:41:00Z">
              <w:r w:rsidR="00770640">
                <w:rPr>
                  <w:rFonts w:ascii="Arial" w:hAnsi="Arial" w:cs="Arial"/>
                  <w:sz w:val="20"/>
                  <w:szCs w:val="20"/>
                </w:rPr>
                <w:t>–</w:t>
              </w:r>
            </w:ins>
            <w:r w:rsidR="002E1EFB" w:rsidRPr="00991384">
              <w:rPr>
                <w:rFonts w:ascii="Arial" w:hAnsi="Arial" w:cs="Arial"/>
                <w:sz w:val="20"/>
                <w:szCs w:val="20"/>
              </w:rPr>
              <w:t>44. §</w:t>
            </w:r>
            <w:r w:rsidR="00EE2D60" w:rsidRPr="00991384">
              <w:rPr>
                <w:rFonts w:ascii="Arial" w:hAnsi="Arial" w:cs="Arial"/>
                <w:sz w:val="20"/>
                <w:szCs w:val="20"/>
              </w:rPr>
              <w:t>-a</w:t>
            </w:r>
            <w:r w:rsidR="002E1EFB" w:rsidRPr="00991384">
              <w:rPr>
                <w:rFonts w:ascii="Arial" w:hAnsi="Arial" w:cs="Arial"/>
                <w:sz w:val="20"/>
                <w:szCs w:val="20"/>
              </w:rPr>
              <w:t>, Pszkr. 6. § (3) bekezdés b) pont</w:t>
            </w:r>
            <w:r w:rsidR="00EE2D60" w:rsidRPr="00991384">
              <w:rPr>
                <w:rFonts w:ascii="Arial" w:hAnsi="Arial" w:cs="Arial"/>
                <w:sz w:val="20"/>
                <w:szCs w:val="20"/>
              </w:rPr>
              <w:t>ja</w:t>
            </w:r>
          </w:p>
        </w:tc>
      </w:tr>
      <w:tr w:rsidR="00F6404F" w:rsidRPr="00991384" w14:paraId="1F7B51E4" w14:textId="77777777" w:rsidTr="00721FE4">
        <w:trPr>
          <w:trHeight w:val="780"/>
        </w:trPr>
        <w:tc>
          <w:tcPr>
            <w:tcW w:w="1418" w:type="dxa"/>
            <w:shd w:val="clear" w:color="auto" w:fill="auto"/>
            <w:vAlign w:val="center"/>
          </w:tcPr>
          <w:p w14:paraId="36BF7C4D" w14:textId="77777777" w:rsidR="00F6404F" w:rsidRPr="00991384" w:rsidRDefault="00F6404F" w:rsidP="009D394D">
            <w:pPr>
              <w:jc w:val="center"/>
              <w:rPr>
                <w:rFonts w:ascii="Arial" w:hAnsi="Arial" w:cs="Arial"/>
                <w:sz w:val="20"/>
                <w:szCs w:val="20"/>
              </w:rPr>
            </w:pPr>
            <w:r w:rsidRPr="00991384">
              <w:rPr>
                <w:rFonts w:ascii="Arial" w:hAnsi="Arial" w:cs="Arial"/>
                <w:sz w:val="20"/>
                <w:szCs w:val="20"/>
              </w:rPr>
              <w:t>84B14</w:t>
            </w:r>
          </w:p>
        </w:tc>
        <w:tc>
          <w:tcPr>
            <w:tcW w:w="3544" w:type="dxa"/>
            <w:shd w:val="clear" w:color="auto" w:fill="auto"/>
            <w:vAlign w:val="center"/>
          </w:tcPr>
          <w:p w14:paraId="6B106C96" w14:textId="77777777" w:rsidR="00F6404F" w:rsidRPr="00991384" w:rsidRDefault="00F6404F" w:rsidP="00F6404F">
            <w:pPr>
              <w:rPr>
                <w:rFonts w:ascii="Arial" w:hAnsi="Arial" w:cs="Arial"/>
                <w:sz w:val="20"/>
                <w:szCs w:val="20"/>
              </w:rPr>
            </w:pPr>
            <w:r w:rsidRPr="00991384">
              <w:rPr>
                <w:rFonts w:ascii="Arial" w:hAnsi="Arial" w:cs="Arial"/>
                <w:sz w:val="20"/>
                <w:szCs w:val="20"/>
              </w:rPr>
              <w:t>Átlagos</w:t>
            </w:r>
            <w:r w:rsidR="007F2930" w:rsidRPr="00991384">
              <w:rPr>
                <w:rFonts w:ascii="Arial" w:hAnsi="Arial" w:cs="Arial"/>
                <w:sz w:val="20"/>
                <w:szCs w:val="20"/>
              </w:rPr>
              <w:t>an</w:t>
            </w:r>
            <w:r w:rsidRPr="00991384">
              <w:rPr>
                <w:rFonts w:ascii="Arial" w:hAnsi="Arial" w:cs="Arial"/>
                <w:sz w:val="20"/>
                <w:szCs w:val="20"/>
              </w:rPr>
              <w:t xml:space="preserve"> kinnlevő elektronikuspénz- állomány</w:t>
            </w:r>
          </w:p>
        </w:tc>
        <w:tc>
          <w:tcPr>
            <w:tcW w:w="4819" w:type="dxa"/>
          </w:tcPr>
          <w:p w14:paraId="7022B5CB" w14:textId="77777777" w:rsidR="002E1EFB" w:rsidRPr="00991384" w:rsidRDefault="00BE5EB2" w:rsidP="002E1EFB">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49. §</w:t>
            </w:r>
            <w:r w:rsidR="00EE2D60" w:rsidRPr="00991384">
              <w:rPr>
                <w:rFonts w:ascii="Arial" w:hAnsi="Arial" w:cs="Arial"/>
                <w:sz w:val="20"/>
                <w:szCs w:val="20"/>
              </w:rPr>
              <w:t>-a</w:t>
            </w:r>
          </w:p>
          <w:p w14:paraId="7EA51DF6" w14:textId="77777777" w:rsidR="002E43D2" w:rsidRPr="00991384" w:rsidRDefault="002E43D2" w:rsidP="00FC11D7">
            <w:pPr>
              <w:rPr>
                <w:rFonts w:ascii="Arial" w:hAnsi="Arial" w:cs="Arial"/>
                <w:sz w:val="20"/>
                <w:szCs w:val="20"/>
              </w:rPr>
            </w:pPr>
            <w:r w:rsidRPr="00991384">
              <w:rPr>
                <w:rFonts w:ascii="Arial" w:hAnsi="Arial" w:cs="Arial"/>
                <w:sz w:val="20"/>
                <w:szCs w:val="20"/>
              </w:rPr>
              <w:t xml:space="preserve">Fogalom meghatározása: </w:t>
            </w:r>
            <w:r w:rsidR="00BE5EB2" w:rsidRPr="00991384">
              <w:rPr>
                <w:rFonts w:ascii="Arial" w:hAnsi="Arial" w:cs="Arial"/>
                <w:sz w:val="20"/>
                <w:szCs w:val="20"/>
              </w:rPr>
              <w:t>Fszt.</w:t>
            </w:r>
            <w:r w:rsidR="002E1EFB" w:rsidRPr="00991384">
              <w:rPr>
                <w:rFonts w:ascii="Arial" w:hAnsi="Arial" w:cs="Arial"/>
                <w:sz w:val="20"/>
                <w:szCs w:val="20"/>
              </w:rPr>
              <w:t xml:space="preserve"> 3. §</w:t>
            </w:r>
            <w:r w:rsidR="00305BBF">
              <w:rPr>
                <w:rFonts w:ascii="Arial" w:hAnsi="Arial" w:cs="Arial"/>
                <w:sz w:val="20"/>
                <w:szCs w:val="20"/>
              </w:rPr>
              <w:t xml:space="preserve"> </w:t>
            </w:r>
            <w:r w:rsidR="00B36BAC">
              <w:rPr>
                <w:rFonts w:ascii="Arial" w:hAnsi="Arial" w:cs="Arial"/>
                <w:sz w:val="20"/>
                <w:szCs w:val="20"/>
              </w:rPr>
              <w:t>2</w:t>
            </w:r>
            <w:r w:rsidR="00305BBF" w:rsidRPr="00B36BAC">
              <w:rPr>
                <w:rFonts w:ascii="Arial" w:hAnsi="Arial" w:cs="Arial"/>
                <w:sz w:val="20"/>
                <w:szCs w:val="20"/>
              </w:rPr>
              <w:t>. pontj</w:t>
            </w:r>
            <w:r w:rsidR="00EE2D60" w:rsidRPr="00B36BAC">
              <w:rPr>
                <w:rFonts w:ascii="Arial" w:hAnsi="Arial" w:cs="Arial"/>
                <w:sz w:val="20"/>
                <w:szCs w:val="20"/>
              </w:rPr>
              <w:t>a</w:t>
            </w:r>
          </w:p>
        </w:tc>
      </w:tr>
      <w:tr w:rsidR="000A21BE" w:rsidRPr="00991384" w14:paraId="237BE841" w14:textId="77777777" w:rsidTr="00721FE4">
        <w:trPr>
          <w:trHeight w:val="780"/>
        </w:trPr>
        <w:tc>
          <w:tcPr>
            <w:tcW w:w="1418" w:type="dxa"/>
            <w:shd w:val="clear" w:color="auto" w:fill="auto"/>
            <w:vAlign w:val="center"/>
          </w:tcPr>
          <w:p w14:paraId="5901647B"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84B21</w:t>
            </w:r>
          </w:p>
        </w:tc>
        <w:tc>
          <w:tcPr>
            <w:tcW w:w="3544" w:type="dxa"/>
            <w:shd w:val="clear" w:color="auto" w:fill="auto"/>
            <w:vAlign w:val="center"/>
          </w:tcPr>
          <w:p w14:paraId="2578958E"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Kockázatok fedezetére figyelembe vehető szavatoló tőke összesen (84A1 cella értéke) </w:t>
            </w:r>
          </w:p>
        </w:tc>
        <w:tc>
          <w:tcPr>
            <w:tcW w:w="4819" w:type="dxa"/>
          </w:tcPr>
          <w:p w14:paraId="1E0E3E62" w14:textId="77777777" w:rsidR="000A21BE" w:rsidRPr="00991384" w:rsidRDefault="00286B43" w:rsidP="00FC11D7">
            <w:pPr>
              <w:rPr>
                <w:rFonts w:ascii="Arial" w:hAnsi="Arial" w:cs="Arial"/>
                <w:sz w:val="20"/>
                <w:szCs w:val="20"/>
              </w:rPr>
            </w:pPr>
            <w:r w:rsidRPr="00991384">
              <w:rPr>
                <w:rFonts w:ascii="Arial" w:hAnsi="Arial" w:cs="Arial"/>
                <w:sz w:val="20"/>
                <w:szCs w:val="20"/>
              </w:rPr>
              <w:t>=84A1</w:t>
            </w:r>
          </w:p>
        </w:tc>
      </w:tr>
      <w:tr w:rsidR="000A21BE" w:rsidRPr="00991384" w14:paraId="19708C8D" w14:textId="77777777" w:rsidTr="00721FE4">
        <w:trPr>
          <w:trHeight w:val="255"/>
        </w:trPr>
        <w:tc>
          <w:tcPr>
            <w:tcW w:w="1418" w:type="dxa"/>
            <w:shd w:val="clear" w:color="auto" w:fill="auto"/>
            <w:vAlign w:val="center"/>
          </w:tcPr>
          <w:p w14:paraId="6389D75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84B22</w:t>
            </w:r>
          </w:p>
        </w:tc>
        <w:tc>
          <w:tcPr>
            <w:tcW w:w="3544" w:type="dxa"/>
            <w:shd w:val="clear" w:color="auto" w:fill="auto"/>
            <w:vAlign w:val="center"/>
          </w:tcPr>
          <w:p w14:paraId="3A17C4C8" w14:textId="77777777" w:rsidR="000A21BE" w:rsidRPr="00991384" w:rsidRDefault="000A21BE" w:rsidP="00430D65">
            <w:pPr>
              <w:rPr>
                <w:rFonts w:ascii="Arial" w:hAnsi="Arial" w:cs="Arial"/>
                <w:sz w:val="20"/>
                <w:szCs w:val="20"/>
              </w:rPr>
            </w:pPr>
            <w:r w:rsidRPr="00991384">
              <w:rPr>
                <w:rFonts w:ascii="Arial" w:hAnsi="Arial" w:cs="Arial"/>
                <w:sz w:val="20"/>
                <w:szCs w:val="20"/>
              </w:rPr>
              <w:t>Tőkekövetelmény összesen</w:t>
            </w:r>
          </w:p>
        </w:tc>
        <w:tc>
          <w:tcPr>
            <w:tcW w:w="4819" w:type="dxa"/>
          </w:tcPr>
          <w:p w14:paraId="3CE4F6C3" w14:textId="77777777" w:rsidR="00286B43" w:rsidRPr="00991384" w:rsidRDefault="00BE5EB2" w:rsidP="00286B43">
            <w:pPr>
              <w:rPr>
                <w:rFonts w:ascii="Arial" w:hAnsi="Arial" w:cs="Arial"/>
                <w:sz w:val="20"/>
                <w:szCs w:val="20"/>
              </w:rPr>
            </w:pPr>
            <w:r w:rsidRPr="00991384">
              <w:rPr>
                <w:rFonts w:ascii="Arial" w:hAnsi="Arial" w:cs="Arial"/>
                <w:sz w:val="20"/>
                <w:szCs w:val="20"/>
              </w:rPr>
              <w:t>Fszt.</w:t>
            </w:r>
            <w:r w:rsidR="00286B43" w:rsidRPr="00991384">
              <w:rPr>
                <w:rFonts w:ascii="Arial" w:hAnsi="Arial" w:cs="Arial"/>
                <w:sz w:val="20"/>
                <w:szCs w:val="20"/>
              </w:rPr>
              <w:t xml:space="preserve"> 38. és 47. §</w:t>
            </w:r>
            <w:r w:rsidR="007F2930" w:rsidRPr="00991384">
              <w:rPr>
                <w:rFonts w:ascii="Arial" w:hAnsi="Arial" w:cs="Arial"/>
                <w:sz w:val="20"/>
                <w:szCs w:val="20"/>
              </w:rPr>
              <w:t>-a</w:t>
            </w:r>
          </w:p>
          <w:p w14:paraId="36DB62F8" w14:textId="77777777" w:rsidR="006C6BA4" w:rsidRPr="00991384" w:rsidRDefault="006C6BA4" w:rsidP="00430D65">
            <w:pPr>
              <w:rPr>
                <w:rFonts w:ascii="Arial" w:hAnsi="Arial" w:cs="Arial"/>
                <w:sz w:val="20"/>
                <w:szCs w:val="20"/>
              </w:rPr>
            </w:pPr>
            <w:r w:rsidRPr="00991384">
              <w:rPr>
                <w:rFonts w:ascii="Arial" w:hAnsi="Arial" w:cs="Arial"/>
                <w:sz w:val="20"/>
                <w:szCs w:val="20"/>
              </w:rPr>
              <w:t>Elektronikuspénz</w:t>
            </w:r>
            <w:r w:rsidR="00846088" w:rsidRPr="00991384">
              <w:rPr>
                <w:rFonts w:ascii="Arial" w:hAnsi="Arial" w:cs="Arial"/>
                <w:sz w:val="20"/>
                <w:szCs w:val="20"/>
              </w:rPr>
              <w:t>-</w:t>
            </w:r>
            <w:r w:rsidRPr="00991384">
              <w:rPr>
                <w:rFonts w:ascii="Arial" w:hAnsi="Arial" w:cs="Arial"/>
                <w:sz w:val="20"/>
                <w:szCs w:val="20"/>
              </w:rPr>
              <w:t>kibocsátási tevékenység végzése esetén minimum 100 millió Ft.</w:t>
            </w:r>
          </w:p>
        </w:tc>
      </w:tr>
      <w:tr w:rsidR="00B415D0" w:rsidRPr="00991384" w14:paraId="69352CD9" w14:textId="77777777" w:rsidTr="00721FE4">
        <w:trPr>
          <w:trHeight w:val="255"/>
        </w:trPr>
        <w:tc>
          <w:tcPr>
            <w:tcW w:w="1418" w:type="dxa"/>
            <w:shd w:val="clear" w:color="auto" w:fill="auto"/>
            <w:vAlign w:val="center"/>
          </w:tcPr>
          <w:p w14:paraId="0DCCC981"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t>84B221</w:t>
            </w:r>
          </w:p>
        </w:tc>
        <w:tc>
          <w:tcPr>
            <w:tcW w:w="3544" w:type="dxa"/>
            <w:shd w:val="clear" w:color="auto" w:fill="auto"/>
            <w:vAlign w:val="center"/>
          </w:tcPr>
          <w:p w14:paraId="045B09E5"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pénzforgalmi szolgáltatáshoz kapcsolódó</w:t>
            </w:r>
          </w:p>
        </w:tc>
        <w:tc>
          <w:tcPr>
            <w:tcW w:w="4819" w:type="dxa"/>
          </w:tcPr>
          <w:p w14:paraId="33975A3A" w14:textId="77777777" w:rsidR="003E045A" w:rsidRPr="00991384" w:rsidRDefault="003E045A" w:rsidP="00711A6B">
            <w:pPr>
              <w:jc w:val="both"/>
              <w:rPr>
                <w:rFonts w:ascii="Arial" w:hAnsi="Arial" w:cs="Arial"/>
                <w:sz w:val="20"/>
                <w:szCs w:val="20"/>
              </w:rPr>
            </w:pPr>
            <w:r w:rsidRPr="00991384">
              <w:rPr>
                <w:rFonts w:ascii="Arial" w:hAnsi="Arial" w:cs="Arial"/>
                <w:sz w:val="20"/>
                <w:szCs w:val="20"/>
              </w:rPr>
              <w:t xml:space="preserve">A </w:t>
            </w:r>
            <w:r w:rsidR="00711A6B" w:rsidRPr="00991384">
              <w:rPr>
                <w:rFonts w:ascii="Arial" w:hAnsi="Arial" w:cs="Arial"/>
                <w:sz w:val="20"/>
                <w:szCs w:val="20"/>
              </w:rPr>
              <w:t xml:space="preserve">fizetési forgalom-, a költség-, vagy az </w:t>
            </w:r>
            <w:r w:rsidR="004208E8" w:rsidRPr="00991384">
              <w:rPr>
                <w:rFonts w:ascii="Arial" w:hAnsi="Arial" w:cs="Arial"/>
                <w:sz w:val="20"/>
                <w:szCs w:val="20"/>
              </w:rPr>
              <w:t>irányadó mutató módszer</w:t>
            </w:r>
            <w:r w:rsidRPr="00991384">
              <w:rPr>
                <w:rFonts w:ascii="Arial" w:hAnsi="Arial" w:cs="Arial"/>
                <w:sz w:val="20"/>
                <w:szCs w:val="20"/>
              </w:rPr>
              <w:t xml:space="preserve"> valamelyikével meghatározott </w:t>
            </w:r>
            <w:r w:rsidRPr="00991384">
              <w:rPr>
                <w:rFonts w:ascii="Arial" w:hAnsi="Arial" w:cs="Arial"/>
                <w:sz w:val="20"/>
                <w:szCs w:val="20"/>
              </w:rPr>
              <w:lastRenderedPageBreak/>
              <w:t xml:space="preserve">tőkekövetelmény, vagy az induló legkisebb tőke </w:t>
            </w:r>
            <w:r w:rsidR="00BE5EB2" w:rsidRPr="00991384">
              <w:rPr>
                <w:rFonts w:ascii="Arial" w:hAnsi="Arial" w:cs="Arial"/>
                <w:sz w:val="20"/>
                <w:szCs w:val="20"/>
              </w:rPr>
              <w:t>a Fszt.</w:t>
            </w:r>
            <w:r w:rsidR="004770D3" w:rsidRPr="00991384">
              <w:rPr>
                <w:rFonts w:ascii="Arial" w:hAnsi="Arial" w:cs="Arial"/>
                <w:sz w:val="20"/>
                <w:szCs w:val="20"/>
              </w:rPr>
              <w:t xml:space="preserve"> 11. §</w:t>
            </w:r>
            <w:r w:rsidR="007F2930" w:rsidRPr="00991384">
              <w:rPr>
                <w:rFonts w:ascii="Arial" w:hAnsi="Arial" w:cs="Arial"/>
                <w:sz w:val="20"/>
                <w:szCs w:val="20"/>
              </w:rPr>
              <w:t>-a</w:t>
            </w:r>
            <w:r w:rsidR="004770D3" w:rsidRPr="00991384">
              <w:rPr>
                <w:rFonts w:ascii="Arial" w:hAnsi="Arial" w:cs="Arial"/>
                <w:sz w:val="20"/>
                <w:szCs w:val="20"/>
              </w:rPr>
              <w:t xml:space="preserve"> </w:t>
            </w:r>
            <w:r w:rsidRPr="00991384">
              <w:rPr>
                <w:rFonts w:ascii="Arial" w:hAnsi="Arial" w:cs="Arial"/>
                <w:sz w:val="20"/>
                <w:szCs w:val="20"/>
              </w:rPr>
              <w:t>szerint</w:t>
            </w:r>
            <w:r w:rsidR="008D171D" w:rsidRPr="00991384">
              <w:rPr>
                <w:rFonts w:ascii="Arial" w:hAnsi="Arial" w:cs="Arial"/>
                <w:sz w:val="20"/>
                <w:szCs w:val="20"/>
              </w:rPr>
              <w:t xml:space="preserve">, figyelemmel </w:t>
            </w:r>
            <w:r w:rsidR="00437D9C" w:rsidRPr="00991384">
              <w:rPr>
                <w:rFonts w:ascii="Arial" w:hAnsi="Arial" w:cs="Arial"/>
                <w:sz w:val="20"/>
                <w:szCs w:val="20"/>
              </w:rPr>
              <w:t>az Fszt. 38. § (1) bekezdés</w:t>
            </w:r>
            <w:r w:rsidR="00046CF2" w:rsidRPr="00991384">
              <w:rPr>
                <w:rFonts w:ascii="Arial" w:hAnsi="Arial" w:cs="Arial"/>
                <w:sz w:val="20"/>
                <w:szCs w:val="20"/>
              </w:rPr>
              <w:t>ére</w:t>
            </w:r>
            <w:r w:rsidR="00437D9C" w:rsidRPr="00991384">
              <w:rPr>
                <w:rFonts w:ascii="Arial" w:hAnsi="Arial" w:cs="Arial"/>
                <w:sz w:val="20"/>
                <w:szCs w:val="20"/>
              </w:rPr>
              <w:t>.</w:t>
            </w:r>
          </w:p>
          <w:p w14:paraId="506D3A36" w14:textId="77777777" w:rsidR="003E045A" w:rsidRPr="00991384" w:rsidRDefault="003E045A" w:rsidP="003E045A">
            <w:pPr>
              <w:rPr>
                <w:rFonts w:ascii="Arial" w:hAnsi="Arial" w:cs="Arial"/>
                <w:sz w:val="20"/>
                <w:szCs w:val="20"/>
              </w:rPr>
            </w:pPr>
          </w:p>
          <w:p w14:paraId="095F0CFA" w14:textId="77777777" w:rsidR="00B415D0" w:rsidRPr="00991384" w:rsidRDefault="004208E8" w:rsidP="00035EF7">
            <w:pPr>
              <w:rPr>
                <w:rFonts w:ascii="Arial" w:hAnsi="Arial" w:cs="Arial"/>
                <w:sz w:val="20"/>
                <w:szCs w:val="20"/>
              </w:rPr>
            </w:pPr>
            <w:r w:rsidRPr="00991384">
              <w:rPr>
                <w:rFonts w:ascii="Arial" w:hAnsi="Arial" w:cs="Arial"/>
                <w:sz w:val="20"/>
                <w:szCs w:val="20"/>
              </w:rPr>
              <w:t>Irányadó mutató módszer</w:t>
            </w:r>
            <w:r w:rsidR="003E045A" w:rsidRPr="00991384">
              <w:rPr>
                <w:rFonts w:ascii="Arial" w:hAnsi="Arial" w:cs="Arial"/>
                <w:sz w:val="20"/>
                <w:szCs w:val="20"/>
              </w:rPr>
              <w:t xml:space="preserve"> alkalmazása esetén</w:t>
            </w:r>
            <w:r w:rsidR="000D59EB" w:rsidRPr="00991384">
              <w:rPr>
                <w:rFonts w:ascii="Arial" w:hAnsi="Arial" w:cs="Arial"/>
                <w:sz w:val="20"/>
                <w:szCs w:val="20"/>
              </w:rPr>
              <w:t xml:space="preserve"> </w:t>
            </w:r>
            <w:r w:rsidR="00BE5EB2" w:rsidRPr="00991384">
              <w:rPr>
                <w:rFonts w:ascii="Arial" w:hAnsi="Arial" w:cs="Arial"/>
                <w:sz w:val="20"/>
                <w:szCs w:val="20"/>
              </w:rPr>
              <w:t>a Fszt.</w:t>
            </w:r>
            <w:r w:rsidR="004770D3" w:rsidRPr="00991384">
              <w:rPr>
                <w:rFonts w:ascii="Arial" w:hAnsi="Arial" w:cs="Arial"/>
                <w:sz w:val="20"/>
                <w:szCs w:val="20"/>
              </w:rPr>
              <w:t xml:space="preserve"> 42. § (5) bekezdés</w:t>
            </w:r>
            <w:r w:rsidR="007F2930" w:rsidRPr="00991384">
              <w:rPr>
                <w:rFonts w:ascii="Arial" w:hAnsi="Arial" w:cs="Arial"/>
                <w:sz w:val="20"/>
                <w:szCs w:val="20"/>
              </w:rPr>
              <w:t>e</w:t>
            </w:r>
            <w:r w:rsidR="00B034C1" w:rsidRPr="00991384">
              <w:rPr>
                <w:rFonts w:ascii="Arial" w:hAnsi="Arial" w:cs="Arial"/>
                <w:sz w:val="20"/>
                <w:szCs w:val="20"/>
              </w:rPr>
              <w:t xml:space="preserve"> </w:t>
            </w:r>
            <w:r w:rsidR="00983B2E" w:rsidRPr="00991384">
              <w:rPr>
                <w:rFonts w:ascii="Arial" w:hAnsi="Arial" w:cs="Arial"/>
                <w:sz w:val="20"/>
                <w:szCs w:val="20"/>
              </w:rPr>
              <w:t xml:space="preserve">figyelembe veendő. </w:t>
            </w:r>
          </w:p>
          <w:p w14:paraId="1E8180C1" w14:textId="77777777" w:rsidR="00035EF7" w:rsidRPr="00991384" w:rsidRDefault="00035EF7" w:rsidP="00035EF7">
            <w:pPr>
              <w:rPr>
                <w:rFonts w:ascii="Arial" w:hAnsi="Arial" w:cs="Arial"/>
                <w:sz w:val="20"/>
                <w:szCs w:val="20"/>
              </w:rPr>
            </w:pPr>
          </w:p>
        </w:tc>
      </w:tr>
      <w:tr w:rsidR="00B415D0" w:rsidRPr="00991384" w14:paraId="5FFDC25C" w14:textId="77777777" w:rsidTr="00721FE4">
        <w:trPr>
          <w:trHeight w:val="255"/>
        </w:trPr>
        <w:tc>
          <w:tcPr>
            <w:tcW w:w="1418" w:type="dxa"/>
            <w:shd w:val="clear" w:color="auto" w:fill="auto"/>
            <w:vAlign w:val="center"/>
          </w:tcPr>
          <w:p w14:paraId="38067EA3"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lastRenderedPageBreak/>
              <w:t>84B222</w:t>
            </w:r>
          </w:p>
        </w:tc>
        <w:tc>
          <w:tcPr>
            <w:tcW w:w="3544" w:type="dxa"/>
            <w:shd w:val="clear" w:color="auto" w:fill="auto"/>
            <w:vAlign w:val="center"/>
          </w:tcPr>
          <w:p w14:paraId="6C350C14"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elektronikuspénz-kibocsátási tevékenységhez kapcsolódó</w:t>
            </w:r>
          </w:p>
        </w:tc>
        <w:tc>
          <w:tcPr>
            <w:tcW w:w="4819" w:type="dxa"/>
          </w:tcPr>
          <w:p w14:paraId="4A1D4570" w14:textId="1031C66E" w:rsidR="00B415D0" w:rsidRPr="00991384" w:rsidRDefault="008A34FE" w:rsidP="00430D65">
            <w:pPr>
              <w:rPr>
                <w:rFonts w:ascii="Arial" w:hAnsi="Arial" w:cs="Arial"/>
                <w:sz w:val="20"/>
                <w:szCs w:val="20"/>
              </w:rPr>
            </w:pPr>
            <w:r w:rsidRPr="00991384">
              <w:rPr>
                <w:rFonts w:ascii="Arial" w:hAnsi="Arial" w:cs="Arial"/>
                <w:sz w:val="20"/>
                <w:szCs w:val="20"/>
              </w:rPr>
              <w:t>(84B14,</w:t>
            </w:r>
            <w:r w:rsidR="00C132DF">
              <w:rPr>
                <w:rFonts w:ascii="Arial" w:hAnsi="Arial" w:cs="Arial"/>
                <w:sz w:val="20"/>
                <w:szCs w:val="20"/>
              </w:rPr>
              <w:t xml:space="preserve"> </w:t>
            </w:r>
            <w:r w:rsidRPr="00991384">
              <w:rPr>
                <w:rFonts w:ascii="Arial" w:hAnsi="Arial" w:cs="Arial"/>
                <w:sz w:val="20"/>
                <w:szCs w:val="20"/>
              </w:rPr>
              <w:t xml:space="preserve">h) cella értéke </w:t>
            </w:r>
            <w:r w:rsidR="006C6BA4" w:rsidRPr="00991384">
              <w:rPr>
                <w:rFonts w:ascii="Arial" w:hAnsi="Arial" w:cs="Arial"/>
                <w:sz w:val="20"/>
                <w:szCs w:val="20"/>
              </w:rPr>
              <w:t xml:space="preserve">vagy az induló legkisebb tőke </w:t>
            </w:r>
            <w:r w:rsidR="00BE5EB2" w:rsidRPr="00991384">
              <w:rPr>
                <w:rFonts w:ascii="Arial" w:hAnsi="Arial" w:cs="Arial"/>
                <w:sz w:val="20"/>
                <w:szCs w:val="20"/>
              </w:rPr>
              <w:t>a</w:t>
            </w:r>
            <w:r w:rsidR="00D02274" w:rsidRPr="00991384">
              <w:rPr>
                <w:rFonts w:ascii="Arial" w:hAnsi="Arial" w:cs="Arial"/>
                <w:sz w:val="20"/>
                <w:szCs w:val="20"/>
              </w:rPr>
              <w:t>z</w:t>
            </w:r>
            <w:r w:rsidR="00BE5EB2" w:rsidRPr="00991384">
              <w:rPr>
                <w:rFonts w:ascii="Arial" w:hAnsi="Arial" w:cs="Arial"/>
                <w:sz w:val="20"/>
                <w:szCs w:val="20"/>
              </w:rPr>
              <w:t xml:space="preserve"> Fszt.</w:t>
            </w:r>
            <w:r w:rsidR="00A965FB" w:rsidRPr="00991384">
              <w:rPr>
                <w:rFonts w:ascii="Arial" w:hAnsi="Arial" w:cs="Arial"/>
                <w:sz w:val="20"/>
                <w:szCs w:val="20"/>
              </w:rPr>
              <w:t xml:space="preserve"> 11. §</w:t>
            </w:r>
            <w:r w:rsidR="007F2930" w:rsidRPr="00991384">
              <w:rPr>
                <w:rFonts w:ascii="Arial" w:hAnsi="Arial" w:cs="Arial"/>
                <w:sz w:val="20"/>
                <w:szCs w:val="20"/>
              </w:rPr>
              <w:t>-a</w:t>
            </w:r>
            <w:r w:rsidR="00A965FB" w:rsidRPr="00991384">
              <w:rPr>
                <w:rFonts w:ascii="Arial" w:hAnsi="Arial" w:cs="Arial"/>
                <w:sz w:val="20"/>
                <w:szCs w:val="20"/>
              </w:rPr>
              <w:t xml:space="preserve"> </w:t>
            </w:r>
            <w:r w:rsidR="006C6BA4" w:rsidRPr="00991384">
              <w:rPr>
                <w:rFonts w:ascii="Arial" w:hAnsi="Arial" w:cs="Arial"/>
                <w:sz w:val="20"/>
                <w:szCs w:val="20"/>
              </w:rPr>
              <w:t>szerint</w:t>
            </w:r>
            <w:r w:rsidR="00437D9C" w:rsidRPr="00991384">
              <w:rPr>
                <w:rFonts w:ascii="Arial" w:hAnsi="Arial" w:cs="Arial"/>
                <w:sz w:val="20"/>
                <w:szCs w:val="20"/>
              </w:rPr>
              <w:t>, figyelemmel az Fszt. 47. § (1) bekezdésében foglalt előírásra.</w:t>
            </w:r>
          </w:p>
        </w:tc>
      </w:tr>
      <w:tr w:rsidR="000A21BE" w:rsidRPr="00991384" w14:paraId="0E75C3FA" w14:textId="77777777" w:rsidTr="00721FE4">
        <w:trPr>
          <w:trHeight w:val="255"/>
        </w:trPr>
        <w:tc>
          <w:tcPr>
            <w:tcW w:w="1418" w:type="dxa"/>
            <w:shd w:val="clear" w:color="auto" w:fill="auto"/>
            <w:vAlign w:val="center"/>
          </w:tcPr>
          <w:p w14:paraId="25163A1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84B23</w:t>
            </w:r>
          </w:p>
        </w:tc>
        <w:tc>
          <w:tcPr>
            <w:tcW w:w="3544" w:type="dxa"/>
            <w:shd w:val="clear" w:color="auto" w:fill="auto"/>
            <w:vAlign w:val="center"/>
          </w:tcPr>
          <w:p w14:paraId="60C01338"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w:t>
            </w:r>
          </w:p>
        </w:tc>
        <w:tc>
          <w:tcPr>
            <w:tcW w:w="4819" w:type="dxa"/>
          </w:tcPr>
          <w:p w14:paraId="43AE3D62" w14:textId="05A5DB4D" w:rsidR="000A21BE" w:rsidRPr="00991384" w:rsidRDefault="000A21BE" w:rsidP="00430D65">
            <w:pPr>
              <w:rPr>
                <w:rFonts w:ascii="Arial" w:hAnsi="Arial" w:cs="Arial"/>
                <w:sz w:val="20"/>
                <w:szCs w:val="20"/>
              </w:rPr>
            </w:pPr>
            <w:r w:rsidRPr="00991384">
              <w:rPr>
                <w:rFonts w:ascii="Arial" w:hAnsi="Arial" w:cs="Arial"/>
                <w:sz w:val="20"/>
                <w:szCs w:val="20"/>
              </w:rPr>
              <w:t>84B21</w:t>
            </w:r>
            <w:r w:rsidR="00941DB7">
              <w:rPr>
                <w:rFonts w:ascii="Arial" w:hAnsi="Arial" w:cs="Arial"/>
                <w:sz w:val="20"/>
                <w:szCs w:val="20"/>
              </w:rPr>
              <w:t>–</w:t>
            </w:r>
            <w:r w:rsidRPr="00991384">
              <w:rPr>
                <w:rFonts w:ascii="Arial" w:hAnsi="Arial" w:cs="Arial"/>
                <w:sz w:val="20"/>
                <w:szCs w:val="20"/>
              </w:rPr>
              <w:t>84B22</w:t>
            </w:r>
          </w:p>
        </w:tc>
      </w:tr>
      <w:tr w:rsidR="000A21BE" w:rsidRPr="00991384" w14:paraId="77FCC95E" w14:textId="77777777" w:rsidTr="00721FE4">
        <w:trPr>
          <w:trHeight w:val="765"/>
        </w:trPr>
        <w:tc>
          <w:tcPr>
            <w:tcW w:w="1418" w:type="dxa"/>
            <w:shd w:val="clear" w:color="auto" w:fill="auto"/>
            <w:vAlign w:val="center"/>
          </w:tcPr>
          <w:p w14:paraId="56EC0C76"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84B31</w:t>
            </w:r>
          </w:p>
        </w:tc>
        <w:tc>
          <w:tcPr>
            <w:tcW w:w="3544" w:type="dxa"/>
            <w:shd w:val="clear" w:color="auto" w:fill="auto"/>
            <w:vAlign w:val="center"/>
          </w:tcPr>
          <w:p w14:paraId="38A6DF03" w14:textId="4C3D8A0F"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követően rendelkezésre álló szavatoló tőke </w:t>
            </w:r>
          </w:p>
        </w:tc>
        <w:tc>
          <w:tcPr>
            <w:tcW w:w="4819" w:type="dxa"/>
          </w:tcPr>
          <w:p w14:paraId="74C64F40" w14:textId="2F07E4D0"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C132DF">
              <w:rPr>
                <w:rFonts w:ascii="Arial" w:hAnsi="Arial" w:cs="Arial"/>
                <w:sz w:val="20"/>
                <w:szCs w:val="20"/>
              </w:rPr>
              <w:t xml:space="preserve"> </w:t>
            </w:r>
            <w:r w:rsidR="00A965FB" w:rsidRPr="00991384">
              <w:rPr>
                <w:rFonts w:ascii="Arial" w:hAnsi="Arial" w:cs="Arial"/>
                <w:sz w:val="20"/>
                <w:szCs w:val="20"/>
              </w:rPr>
              <w:t>50. §</w:t>
            </w:r>
            <w:r w:rsidR="007F2930" w:rsidRPr="00991384">
              <w:rPr>
                <w:rFonts w:ascii="Arial" w:hAnsi="Arial" w:cs="Arial"/>
                <w:sz w:val="20"/>
                <w:szCs w:val="20"/>
              </w:rPr>
              <w:t>-a</w:t>
            </w:r>
          </w:p>
          <w:p w14:paraId="76DB504B" w14:textId="06380AED" w:rsidR="000A21BE" w:rsidRPr="00991384" w:rsidRDefault="000A21BE" w:rsidP="00430D65">
            <w:pPr>
              <w:jc w:val="both"/>
              <w:rPr>
                <w:rFonts w:ascii="Arial" w:hAnsi="Arial" w:cs="Arial"/>
                <w:sz w:val="20"/>
                <w:szCs w:val="20"/>
              </w:rPr>
            </w:pPr>
            <w:r w:rsidRPr="00991384">
              <w:rPr>
                <w:rFonts w:ascii="Arial" w:hAnsi="Arial" w:cs="Arial"/>
                <w:sz w:val="20"/>
                <w:szCs w:val="20"/>
              </w:rPr>
              <w:t xml:space="preserve">A felügyeleti felülvizsgálat (SREP) előírásainak figyelembevételét követően rendelkezésre álló szavatoló tőkét a felügyeleti vizsgálatot záró Prudenciális levél (szükség esetén határozat) előírásainak megfelelően kell meghatározni. </w:t>
            </w:r>
          </w:p>
          <w:p w14:paraId="56A44BCD"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84A1 sorban szereplő, rendelkezésre álló szavatoló tőke összegét kell szerepeltetni.</w:t>
            </w:r>
          </w:p>
        </w:tc>
      </w:tr>
      <w:tr w:rsidR="000A21BE" w:rsidRPr="00991384" w14:paraId="558CE8AF" w14:textId="77777777" w:rsidTr="00721FE4">
        <w:trPr>
          <w:trHeight w:val="765"/>
        </w:trPr>
        <w:tc>
          <w:tcPr>
            <w:tcW w:w="1418" w:type="dxa"/>
            <w:shd w:val="clear" w:color="auto" w:fill="auto"/>
            <w:vAlign w:val="center"/>
          </w:tcPr>
          <w:p w14:paraId="37C60972"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84B32</w:t>
            </w:r>
          </w:p>
        </w:tc>
        <w:tc>
          <w:tcPr>
            <w:tcW w:w="3544" w:type="dxa"/>
            <w:shd w:val="clear" w:color="auto" w:fill="auto"/>
            <w:vAlign w:val="center"/>
          </w:tcPr>
          <w:p w14:paraId="43651C47" w14:textId="5CE1DAAD"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 tőkekövetelmény </w:t>
            </w:r>
          </w:p>
        </w:tc>
        <w:tc>
          <w:tcPr>
            <w:tcW w:w="4819" w:type="dxa"/>
          </w:tcPr>
          <w:p w14:paraId="18FA9CAC" w14:textId="77777777"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A965FB" w:rsidRPr="00991384">
              <w:rPr>
                <w:rFonts w:ascii="Arial" w:hAnsi="Arial" w:cs="Arial"/>
                <w:sz w:val="20"/>
                <w:szCs w:val="20"/>
              </w:rPr>
              <w:t xml:space="preserve"> 50. §</w:t>
            </w:r>
            <w:r w:rsidR="007F2930" w:rsidRPr="00991384">
              <w:rPr>
                <w:rFonts w:ascii="Arial" w:hAnsi="Arial" w:cs="Arial"/>
                <w:sz w:val="20"/>
                <w:szCs w:val="20"/>
              </w:rPr>
              <w:t>-a</w:t>
            </w:r>
          </w:p>
          <w:p w14:paraId="615933E5"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A tőkekövetelményt a felügyeleti vizsgálatot záró Prudenciális levél </w:t>
            </w:r>
            <w:r w:rsidR="00443C9D" w:rsidRPr="00991384">
              <w:rPr>
                <w:rFonts w:ascii="Arial" w:hAnsi="Arial" w:cs="Arial"/>
                <w:sz w:val="20"/>
                <w:szCs w:val="20"/>
              </w:rPr>
              <w:t>[</w:t>
            </w:r>
            <w:r w:rsidRPr="00991384">
              <w:rPr>
                <w:rFonts w:ascii="Arial" w:hAnsi="Arial" w:cs="Arial"/>
                <w:sz w:val="20"/>
                <w:szCs w:val="20"/>
              </w:rPr>
              <w:t>szükség esetén határozat</w:t>
            </w:r>
            <w:r w:rsidR="00443C9D" w:rsidRPr="00991384">
              <w:rPr>
                <w:rFonts w:ascii="Arial" w:hAnsi="Arial" w:cs="Arial"/>
                <w:sz w:val="20"/>
                <w:szCs w:val="20"/>
              </w:rPr>
              <w:t>]</w:t>
            </w:r>
            <w:r w:rsidRPr="00991384">
              <w:rPr>
                <w:rFonts w:ascii="Arial" w:hAnsi="Arial" w:cs="Arial"/>
                <w:sz w:val="20"/>
                <w:szCs w:val="20"/>
              </w:rPr>
              <w:t xml:space="preserve"> előírásainak megfelelően kell meghatározni. A többlettőke előírást a</w:t>
            </w:r>
            <w:r w:rsidR="00CB74AB" w:rsidRPr="00991384">
              <w:rPr>
                <w:rFonts w:ascii="Arial" w:hAnsi="Arial" w:cs="Arial"/>
                <w:sz w:val="20"/>
                <w:szCs w:val="20"/>
              </w:rPr>
              <w:t>z</w:t>
            </w:r>
            <w:r w:rsidRPr="00991384">
              <w:rPr>
                <w:rFonts w:ascii="Arial" w:hAnsi="Arial" w:cs="Arial"/>
                <w:sz w:val="20"/>
                <w:szCs w:val="20"/>
              </w:rPr>
              <w:t xml:space="preserve"> </w:t>
            </w:r>
            <w:r w:rsidR="00CB74AB" w:rsidRPr="00991384">
              <w:rPr>
                <w:rFonts w:ascii="Arial" w:hAnsi="Arial" w:cs="Arial"/>
                <w:sz w:val="20"/>
                <w:szCs w:val="20"/>
              </w:rPr>
              <w:t xml:space="preserve">MNB </w:t>
            </w:r>
            <w:r w:rsidRPr="00991384">
              <w:rPr>
                <w:rFonts w:ascii="Arial" w:hAnsi="Arial" w:cs="Arial"/>
                <w:sz w:val="20"/>
                <w:szCs w:val="20"/>
              </w:rPr>
              <w:t>a te</w:t>
            </w:r>
            <w:r w:rsidR="0015093F" w:rsidRPr="00991384">
              <w:rPr>
                <w:rFonts w:ascii="Arial" w:hAnsi="Arial" w:cs="Arial"/>
                <w:sz w:val="20"/>
                <w:szCs w:val="20"/>
              </w:rPr>
              <w:t>ljes minimális tőkekövetelmény</w:t>
            </w:r>
            <w:r w:rsidRPr="00991384">
              <w:rPr>
                <w:rFonts w:ascii="Arial" w:hAnsi="Arial" w:cs="Arial"/>
                <w:sz w:val="20"/>
                <w:szCs w:val="20"/>
              </w:rPr>
              <w:t xml:space="preserve">, vagy az egyes kockázatok, </w:t>
            </w:r>
            <w:r w:rsidR="00443C9D" w:rsidRPr="00991384">
              <w:rPr>
                <w:rFonts w:ascii="Arial" w:hAnsi="Arial" w:cs="Arial"/>
                <w:sz w:val="20"/>
                <w:szCs w:val="20"/>
              </w:rPr>
              <w:t xml:space="preserve">és </w:t>
            </w:r>
            <w:r w:rsidRPr="00991384">
              <w:rPr>
                <w:rFonts w:ascii="Arial" w:hAnsi="Arial" w:cs="Arial"/>
                <w:sz w:val="20"/>
                <w:szCs w:val="20"/>
              </w:rPr>
              <w:t>érintett portfóliók tőkekövetelménye %-ában adja meg. A 84B32 sorban szereplő értéket a %-os tőketöbblet előírásainak megfelelően kell kiszámítani</w:t>
            </w:r>
            <w:r w:rsidR="000C1727" w:rsidRPr="00991384">
              <w:rPr>
                <w:rFonts w:ascii="Arial" w:hAnsi="Arial" w:cs="Arial"/>
                <w:sz w:val="20"/>
                <w:szCs w:val="20"/>
              </w:rPr>
              <w:t>,</w:t>
            </w:r>
            <w:r w:rsidRPr="00991384">
              <w:rPr>
                <w:rFonts w:ascii="Arial" w:hAnsi="Arial" w:cs="Arial"/>
                <w:sz w:val="20"/>
                <w:szCs w:val="20"/>
              </w:rPr>
              <w:t xml:space="preserve"> és ezt a %-os emelést a következő felülvizsgálatig folyamatosan be kell tartani.</w:t>
            </w:r>
          </w:p>
          <w:p w14:paraId="3628C7FC" w14:textId="52B89E1C"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84B22 sorban szereplő minimális szavatoló tőkeszükséglet összegét kell szerepeltetni.</w:t>
            </w:r>
          </w:p>
        </w:tc>
      </w:tr>
      <w:tr w:rsidR="000A21BE" w:rsidRPr="00991384" w14:paraId="4A4139FF" w14:textId="77777777" w:rsidTr="00721FE4">
        <w:trPr>
          <w:trHeight w:val="780"/>
        </w:trPr>
        <w:tc>
          <w:tcPr>
            <w:tcW w:w="1418" w:type="dxa"/>
            <w:shd w:val="clear" w:color="auto" w:fill="auto"/>
            <w:vAlign w:val="center"/>
          </w:tcPr>
          <w:p w14:paraId="19C76F1F"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84B33</w:t>
            </w:r>
          </w:p>
        </w:tc>
        <w:tc>
          <w:tcPr>
            <w:tcW w:w="3544" w:type="dxa"/>
            <w:shd w:val="clear" w:color="auto" w:fill="auto"/>
            <w:vAlign w:val="center"/>
          </w:tcPr>
          <w:p w14:paraId="12FEC12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felügyeleti felülvizsgálat előírásainak figyelembevételét követően</w:t>
            </w:r>
          </w:p>
        </w:tc>
        <w:tc>
          <w:tcPr>
            <w:tcW w:w="4819" w:type="dxa"/>
          </w:tcPr>
          <w:p w14:paraId="52455E58" w14:textId="6667F2B5"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w:t>
            </w:r>
            <w:r w:rsidR="00941DB7">
              <w:rPr>
                <w:rFonts w:ascii="Arial" w:hAnsi="Arial" w:cs="Arial"/>
                <w:sz w:val="20"/>
                <w:szCs w:val="20"/>
              </w:rPr>
              <w:t>–</w:t>
            </w:r>
            <w:r w:rsidRPr="00991384">
              <w:rPr>
                <w:rFonts w:ascii="Arial" w:hAnsi="Arial" w:cs="Arial"/>
                <w:sz w:val="20"/>
                <w:szCs w:val="20"/>
              </w:rPr>
              <w:t>84B32</w:t>
            </w:r>
          </w:p>
        </w:tc>
      </w:tr>
      <w:tr w:rsidR="000A21BE" w:rsidRPr="00991384" w14:paraId="7ED6C6EA" w14:textId="77777777" w:rsidTr="00721FE4">
        <w:trPr>
          <w:trHeight w:val="780"/>
        </w:trPr>
        <w:tc>
          <w:tcPr>
            <w:tcW w:w="1418" w:type="dxa"/>
            <w:shd w:val="clear" w:color="auto" w:fill="auto"/>
            <w:vAlign w:val="center"/>
          </w:tcPr>
          <w:p w14:paraId="435AD84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84B34</w:t>
            </w:r>
          </w:p>
        </w:tc>
        <w:tc>
          <w:tcPr>
            <w:tcW w:w="3544" w:type="dxa"/>
            <w:shd w:val="clear" w:color="auto" w:fill="auto"/>
            <w:vAlign w:val="center"/>
          </w:tcPr>
          <w:p w14:paraId="0F282A89"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felügyeleti felülvizsgálat előírásainak figyelembevételét követően</w:t>
            </w:r>
          </w:p>
        </w:tc>
        <w:tc>
          <w:tcPr>
            <w:tcW w:w="4819" w:type="dxa"/>
          </w:tcPr>
          <w:p w14:paraId="12F47E39" w14:textId="0A2F51E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(84B31/84B32)</w:t>
            </w:r>
            <w:r w:rsidR="006620D2">
              <w:rPr>
                <w:rFonts w:ascii="Arial" w:hAnsi="Arial" w:cs="Arial"/>
                <w:sz w:val="20"/>
                <w:szCs w:val="20"/>
              </w:rPr>
              <w:t xml:space="preserve"> </w:t>
            </w:r>
            <w:r w:rsidR="009E64B3">
              <w:rPr>
                <w:rFonts w:ascii="Arial" w:hAnsi="Arial" w:cs="Arial"/>
                <w:sz w:val="20"/>
                <w:szCs w:val="20"/>
              </w:rPr>
              <w:t>×</w:t>
            </w:r>
            <w:r w:rsidR="006620D2">
              <w:rPr>
                <w:rFonts w:ascii="Arial" w:hAnsi="Arial" w:cs="Arial"/>
                <w:sz w:val="20"/>
                <w:szCs w:val="20"/>
              </w:rPr>
              <w:t xml:space="preserve"> </w:t>
            </w:r>
            <w:r w:rsidRPr="00991384">
              <w:rPr>
                <w:rFonts w:ascii="Arial" w:hAnsi="Arial" w:cs="Arial"/>
                <w:sz w:val="20"/>
                <w:szCs w:val="20"/>
              </w:rPr>
              <w:t>100%</w:t>
            </w:r>
          </w:p>
          <w:p w14:paraId="489B09E1"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643CFCC6" w14:textId="77777777" w:rsidTr="00721FE4">
        <w:trPr>
          <w:trHeight w:val="780"/>
        </w:trPr>
        <w:tc>
          <w:tcPr>
            <w:tcW w:w="1418" w:type="dxa"/>
            <w:shd w:val="clear" w:color="auto" w:fill="auto"/>
            <w:vAlign w:val="center"/>
          </w:tcPr>
          <w:p w14:paraId="1099F87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84B35</w:t>
            </w:r>
          </w:p>
        </w:tc>
        <w:tc>
          <w:tcPr>
            <w:tcW w:w="3544" w:type="dxa"/>
            <w:shd w:val="clear" w:color="auto" w:fill="auto"/>
            <w:vAlign w:val="center"/>
          </w:tcPr>
          <w:p w14:paraId="7DDDD800" w14:textId="77777777" w:rsidR="000A21BE" w:rsidRPr="00991384" w:rsidRDefault="000A21BE" w:rsidP="00430D65">
            <w:pPr>
              <w:rPr>
                <w:rFonts w:ascii="Arial" w:hAnsi="Arial" w:cs="Arial"/>
                <w:sz w:val="20"/>
                <w:szCs w:val="20"/>
              </w:rPr>
            </w:pPr>
            <w:r w:rsidRPr="00991384">
              <w:rPr>
                <w:rFonts w:ascii="Arial" w:hAnsi="Arial" w:cs="Arial"/>
                <w:sz w:val="20"/>
                <w:szCs w:val="20"/>
              </w:rPr>
              <w:t>TMM felügyeleti felülvizsgálat előírásainak figyelembevételét követően</w:t>
            </w:r>
          </w:p>
        </w:tc>
        <w:tc>
          <w:tcPr>
            <w:tcW w:w="4819" w:type="dxa"/>
          </w:tcPr>
          <w:p w14:paraId="42B471FC" w14:textId="6FE64EC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w:t>
            </w:r>
            <w:r w:rsidR="00D96F0A" w:rsidRPr="00991384">
              <w:rPr>
                <w:rFonts w:ascii="Arial" w:hAnsi="Arial" w:cs="Arial"/>
                <w:sz w:val="20"/>
                <w:szCs w:val="20"/>
              </w:rPr>
              <w:t xml:space="preserve"> </w:t>
            </w:r>
            <w:r w:rsidRPr="00991384">
              <w:rPr>
                <w:rFonts w:ascii="Arial" w:hAnsi="Arial" w:cs="Arial"/>
                <w:sz w:val="20"/>
                <w:szCs w:val="20"/>
              </w:rPr>
              <w:t xml:space="preserve">(84B31/84B32) </w:t>
            </w:r>
            <w:r w:rsidR="006620D2">
              <w:rPr>
                <w:rFonts w:ascii="Arial" w:hAnsi="Arial" w:cs="Arial"/>
                <w:sz w:val="20"/>
                <w:szCs w:val="20"/>
              </w:rPr>
              <w:t xml:space="preserve">× </w:t>
            </w:r>
            <w:r w:rsidRPr="00991384">
              <w:rPr>
                <w:rFonts w:ascii="Arial" w:hAnsi="Arial" w:cs="Arial"/>
                <w:sz w:val="20"/>
                <w:szCs w:val="20"/>
              </w:rPr>
              <w:t>8%</w:t>
            </w:r>
          </w:p>
          <w:p w14:paraId="1F859F4C"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1BC1050E" w14:textId="77777777" w:rsidTr="00721FE4">
        <w:trPr>
          <w:trHeight w:val="780"/>
        </w:trPr>
        <w:tc>
          <w:tcPr>
            <w:tcW w:w="1418" w:type="dxa"/>
            <w:shd w:val="clear" w:color="auto" w:fill="auto"/>
            <w:vAlign w:val="center"/>
          </w:tcPr>
          <w:p w14:paraId="12BA33CA"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84B36</w:t>
            </w:r>
          </w:p>
        </w:tc>
        <w:tc>
          <w:tcPr>
            <w:tcW w:w="3544" w:type="dxa"/>
            <w:shd w:val="clear" w:color="auto" w:fill="auto"/>
            <w:vAlign w:val="center"/>
          </w:tcPr>
          <w:p w14:paraId="0C618987" w14:textId="77777777" w:rsidR="000A21BE" w:rsidRPr="00991384" w:rsidRDefault="000A21BE" w:rsidP="00430D65">
            <w:pPr>
              <w:rPr>
                <w:rFonts w:ascii="Arial" w:hAnsi="Arial" w:cs="Arial"/>
                <w:sz w:val="20"/>
                <w:szCs w:val="20"/>
              </w:rPr>
            </w:pPr>
            <w:r w:rsidRPr="00991384">
              <w:rPr>
                <w:rFonts w:ascii="Arial" w:hAnsi="Arial" w:cs="Arial"/>
                <w:sz w:val="20"/>
                <w:szCs w:val="20"/>
              </w:rPr>
              <w:t>BELSŐ TŐKEMEGFELELÉS ÉRTÉKELÉS (ICAAP) UTÁN RENDELKEZÉSRE ÁLLÓ SZAVATOLÓ TŐKE</w:t>
            </w:r>
          </w:p>
        </w:tc>
        <w:tc>
          <w:tcPr>
            <w:tcW w:w="4819" w:type="dxa"/>
          </w:tcPr>
          <w:p w14:paraId="14E5BBEA" w14:textId="77777777" w:rsidR="000A21BE" w:rsidRPr="00991384" w:rsidRDefault="000A21BE" w:rsidP="00430D65">
            <w:pPr>
              <w:jc w:val="both"/>
              <w:rPr>
                <w:rFonts w:ascii="Arial" w:hAnsi="Arial" w:cs="Arial"/>
                <w:sz w:val="20"/>
                <w:szCs w:val="20"/>
              </w:rPr>
            </w:pPr>
            <w:r w:rsidRPr="00991384">
              <w:rPr>
                <w:rFonts w:ascii="Arial" w:hAnsi="Arial" w:cs="Arial"/>
                <w:sz w:val="20"/>
                <w:szCs w:val="20"/>
              </w:rPr>
              <w:t>A belső tőkemegfelelés értékelés (ICAAP) során meghatározott rendelkezésre álló szavatoló tőke összegét kell a sorban megjeleníteni.</w:t>
            </w:r>
          </w:p>
          <w:p w14:paraId="4C66B881"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598999B4" w14:textId="77777777" w:rsidTr="00721FE4">
        <w:trPr>
          <w:trHeight w:val="780"/>
        </w:trPr>
        <w:tc>
          <w:tcPr>
            <w:tcW w:w="1418" w:type="dxa"/>
            <w:shd w:val="clear" w:color="auto" w:fill="auto"/>
            <w:vAlign w:val="center"/>
          </w:tcPr>
          <w:p w14:paraId="56EBBBE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84B37</w:t>
            </w:r>
          </w:p>
        </w:tc>
        <w:tc>
          <w:tcPr>
            <w:tcW w:w="3544" w:type="dxa"/>
            <w:shd w:val="clear" w:color="auto" w:fill="auto"/>
            <w:vAlign w:val="center"/>
          </w:tcPr>
          <w:p w14:paraId="2C949A9C"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BELSŐ TŐKEMEGFELELÉS ÉRTÉKELÉS (ICAAP) SZAVATOLÓ TŐKE SZÜKSÉGLETE </w:t>
            </w:r>
          </w:p>
        </w:tc>
        <w:tc>
          <w:tcPr>
            <w:tcW w:w="4819" w:type="dxa"/>
          </w:tcPr>
          <w:p w14:paraId="5BFC18A7"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 belső tőkemegfelelés értékelés (ICAAP) során meghatározott szavatoló tőkeszükségletet kell a sorban megjeleníteni.</w:t>
            </w:r>
          </w:p>
          <w:p w14:paraId="714AB188"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2731E82F" w14:textId="77777777" w:rsidTr="00721FE4">
        <w:trPr>
          <w:trHeight w:val="780"/>
        </w:trPr>
        <w:tc>
          <w:tcPr>
            <w:tcW w:w="1418" w:type="dxa"/>
            <w:shd w:val="clear" w:color="auto" w:fill="auto"/>
            <w:vAlign w:val="center"/>
          </w:tcPr>
          <w:p w14:paraId="0EDA6C6E"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84B38</w:t>
            </w:r>
          </w:p>
        </w:tc>
        <w:tc>
          <w:tcPr>
            <w:tcW w:w="3544" w:type="dxa"/>
            <w:shd w:val="clear" w:color="auto" w:fill="auto"/>
            <w:vAlign w:val="center"/>
          </w:tcPr>
          <w:p w14:paraId="6C7E69D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belső tőkemegfelelés értékelést követően</w:t>
            </w:r>
          </w:p>
        </w:tc>
        <w:tc>
          <w:tcPr>
            <w:tcW w:w="4819" w:type="dxa"/>
          </w:tcPr>
          <w:p w14:paraId="48B01C13" w14:textId="20618B73"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84B36</w:t>
            </w:r>
            <w:r w:rsidR="00941DB7">
              <w:rPr>
                <w:rFonts w:ascii="Arial" w:hAnsi="Arial" w:cs="Arial"/>
                <w:sz w:val="20"/>
                <w:szCs w:val="20"/>
              </w:rPr>
              <w:t>–</w:t>
            </w:r>
            <w:r w:rsidRPr="00991384">
              <w:rPr>
                <w:rFonts w:ascii="Arial" w:hAnsi="Arial" w:cs="Arial"/>
                <w:sz w:val="20"/>
                <w:szCs w:val="20"/>
              </w:rPr>
              <w:t>84B37</w:t>
            </w:r>
          </w:p>
        </w:tc>
      </w:tr>
      <w:tr w:rsidR="000A21BE" w:rsidRPr="00991384" w14:paraId="0B93A11E" w14:textId="77777777" w:rsidTr="00721FE4">
        <w:trPr>
          <w:trHeight w:val="780"/>
        </w:trPr>
        <w:tc>
          <w:tcPr>
            <w:tcW w:w="1418" w:type="dxa"/>
            <w:shd w:val="clear" w:color="auto" w:fill="auto"/>
            <w:vAlign w:val="center"/>
          </w:tcPr>
          <w:p w14:paraId="40A52067"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lastRenderedPageBreak/>
              <w:t>84B39</w:t>
            </w:r>
          </w:p>
        </w:tc>
        <w:tc>
          <w:tcPr>
            <w:tcW w:w="3544" w:type="dxa"/>
            <w:shd w:val="clear" w:color="auto" w:fill="auto"/>
            <w:vAlign w:val="center"/>
          </w:tcPr>
          <w:p w14:paraId="19D8D448"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belső tőkemegfelelés értékelést követően</w:t>
            </w:r>
          </w:p>
        </w:tc>
        <w:tc>
          <w:tcPr>
            <w:tcW w:w="4819" w:type="dxa"/>
          </w:tcPr>
          <w:p w14:paraId="2E547EDC" w14:textId="7168B5ED"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100%</w:t>
            </w:r>
          </w:p>
          <w:p w14:paraId="7A939A4E"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249BCF8B" w14:textId="77777777" w:rsidTr="00721FE4">
        <w:trPr>
          <w:trHeight w:val="780"/>
        </w:trPr>
        <w:tc>
          <w:tcPr>
            <w:tcW w:w="1418" w:type="dxa"/>
            <w:shd w:val="clear" w:color="auto" w:fill="auto"/>
            <w:vAlign w:val="center"/>
          </w:tcPr>
          <w:p w14:paraId="3998BC43"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84B40</w:t>
            </w:r>
          </w:p>
        </w:tc>
        <w:tc>
          <w:tcPr>
            <w:tcW w:w="3544" w:type="dxa"/>
            <w:shd w:val="clear" w:color="auto" w:fill="auto"/>
            <w:vAlign w:val="center"/>
          </w:tcPr>
          <w:p w14:paraId="337B314E" w14:textId="77777777" w:rsidR="000A21BE" w:rsidRPr="00991384" w:rsidRDefault="000A21BE" w:rsidP="00430D65">
            <w:pPr>
              <w:rPr>
                <w:rFonts w:ascii="Arial" w:hAnsi="Arial" w:cs="Arial"/>
                <w:sz w:val="20"/>
                <w:szCs w:val="20"/>
              </w:rPr>
            </w:pPr>
            <w:r w:rsidRPr="00991384">
              <w:rPr>
                <w:rFonts w:ascii="Arial" w:hAnsi="Arial" w:cs="Arial"/>
                <w:sz w:val="20"/>
                <w:szCs w:val="20"/>
              </w:rPr>
              <w:t>TMM belső tőkemegfelelés értékelést követően</w:t>
            </w:r>
          </w:p>
        </w:tc>
        <w:tc>
          <w:tcPr>
            <w:tcW w:w="4819" w:type="dxa"/>
          </w:tcPr>
          <w:p w14:paraId="181F4472" w14:textId="591847B2"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8%</w:t>
            </w:r>
          </w:p>
          <w:p w14:paraId="02918B5B" w14:textId="77777777" w:rsidR="000A21BE" w:rsidRPr="00991384" w:rsidRDefault="000A21BE" w:rsidP="00430D65">
            <w:pPr>
              <w:autoSpaceDE w:val="0"/>
              <w:autoSpaceDN w:val="0"/>
              <w:adjustRightInd w:val="0"/>
              <w:rPr>
                <w:rFonts w:ascii="Arial" w:hAnsi="Arial" w:cs="Arial"/>
                <w:sz w:val="20"/>
                <w:szCs w:val="20"/>
              </w:rPr>
            </w:pPr>
          </w:p>
        </w:tc>
      </w:tr>
      <w:tr w:rsidR="0023084D" w:rsidRPr="00991384" w14:paraId="290B5A31" w14:textId="77777777" w:rsidTr="00721FE4">
        <w:trPr>
          <w:trHeight w:val="331"/>
        </w:trPr>
        <w:tc>
          <w:tcPr>
            <w:tcW w:w="9781" w:type="dxa"/>
            <w:gridSpan w:val="3"/>
            <w:shd w:val="clear" w:color="auto" w:fill="auto"/>
            <w:vAlign w:val="center"/>
          </w:tcPr>
          <w:p w14:paraId="0875C4CB" w14:textId="77777777" w:rsidR="0023084D" w:rsidRPr="00991384" w:rsidRDefault="0023084D" w:rsidP="009D394D">
            <w:pPr>
              <w:jc w:val="center"/>
              <w:rPr>
                <w:rFonts w:ascii="Arial" w:hAnsi="Arial" w:cs="Arial"/>
                <w:sz w:val="20"/>
                <w:szCs w:val="20"/>
              </w:rPr>
            </w:pPr>
            <w:r w:rsidRPr="00991384">
              <w:rPr>
                <w:rFonts w:ascii="Arial" w:hAnsi="Arial" w:cs="Arial"/>
                <w:sz w:val="20"/>
                <w:szCs w:val="20"/>
              </w:rPr>
              <w:t>OSZLOPOK</w:t>
            </w:r>
          </w:p>
        </w:tc>
      </w:tr>
      <w:tr w:rsidR="00E366C9" w:rsidRPr="00991384" w14:paraId="751D6C8C" w14:textId="77777777" w:rsidTr="00721FE4">
        <w:trPr>
          <w:trHeight w:val="780"/>
        </w:trPr>
        <w:tc>
          <w:tcPr>
            <w:tcW w:w="1418" w:type="dxa"/>
            <w:shd w:val="clear" w:color="auto" w:fill="auto"/>
            <w:vAlign w:val="center"/>
          </w:tcPr>
          <w:p w14:paraId="338FD75A"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1</w:t>
            </w:r>
          </w:p>
        </w:tc>
        <w:tc>
          <w:tcPr>
            <w:tcW w:w="3544" w:type="dxa"/>
            <w:shd w:val="clear" w:color="auto" w:fill="auto"/>
            <w:vAlign w:val="center"/>
          </w:tcPr>
          <w:p w14:paraId="30457176" w14:textId="77777777" w:rsidR="00E366C9" w:rsidRPr="00991384" w:rsidRDefault="00E366C9" w:rsidP="00430D65">
            <w:pPr>
              <w:rPr>
                <w:rFonts w:ascii="Arial" w:hAnsi="Arial" w:cs="Arial"/>
                <w:sz w:val="20"/>
                <w:szCs w:val="20"/>
              </w:rPr>
            </w:pPr>
            <w:r w:rsidRPr="00991384">
              <w:rPr>
                <w:rFonts w:ascii="Arial" w:hAnsi="Arial" w:cs="Arial"/>
                <w:sz w:val="20"/>
                <w:szCs w:val="20"/>
              </w:rPr>
              <w:t>Általános igazgatási költség</w:t>
            </w:r>
          </w:p>
        </w:tc>
        <w:tc>
          <w:tcPr>
            <w:tcW w:w="4819" w:type="dxa"/>
            <w:vAlign w:val="center"/>
          </w:tcPr>
          <w:p w14:paraId="731E8691" w14:textId="77777777" w:rsidR="00E366C9"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és</w:t>
            </w:r>
            <w:r w:rsidR="00A965FB" w:rsidRPr="00991384">
              <w:rPr>
                <w:rFonts w:ascii="Arial" w:hAnsi="Arial" w:cs="Arial"/>
                <w:sz w:val="20"/>
                <w:szCs w:val="20"/>
              </w:rPr>
              <w:t xml:space="preserve"> 40.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a)</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(4), (5)</w:t>
            </w:r>
            <w:r w:rsidR="007F2930" w:rsidRPr="00991384">
              <w:rPr>
                <w:rFonts w:ascii="Arial" w:hAnsi="Arial" w:cs="Arial"/>
                <w:sz w:val="20"/>
                <w:szCs w:val="20"/>
              </w:rPr>
              <w:t xml:space="preserve"> és</w:t>
            </w:r>
            <w:r w:rsidR="00A965FB" w:rsidRPr="00991384">
              <w:rPr>
                <w:rFonts w:ascii="Arial" w:hAnsi="Arial" w:cs="Arial"/>
                <w:sz w:val="20"/>
                <w:szCs w:val="20"/>
              </w:rPr>
              <w:t xml:space="preserve"> (9) bekezdése, 7. §</w:t>
            </w:r>
            <w:r w:rsidR="007F2930" w:rsidRPr="00991384">
              <w:rPr>
                <w:rFonts w:ascii="Arial" w:hAnsi="Arial" w:cs="Arial"/>
                <w:sz w:val="20"/>
                <w:szCs w:val="20"/>
              </w:rPr>
              <w:t>-a</w:t>
            </w:r>
            <w:r w:rsidR="00A965FB" w:rsidRPr="00991384">
              <w:rPr>
                <w:rFonts w:ascii="Arial" w:hAnsi="Arial" w:cs="Arial"/>
                <w:sz w:val="20"/>
                <w:szCs w:val="20"/>
              </w:rPr>
              <w:t>;</w:t>
            </w:r>
          </w:p>
        </w:tc>
      </w:tr>
      <w:tr w:rsidR="00E366C9" w:rsidRPr="00991384" w14:paraId="6A39185C" w14:textId="77777777" w:rsidTr="00721FE4">
        <w:trPr>
          <w:trHeight w:val="780"/>
        </w:trPr>
        <w:tc>
          <w:tcPr>
            <w:tcW w:w="1418" w:type="dxa"/>
            <w:shd w:val="clear" w:color="auto" w:fill="auto"/>
            <w:vAlign w:val="center"/>
          </w:tcPr>
          <w:p w14:paraId="04DA2B14" w14:textId="4D26D19D" w:rsidR="00E366C9" w:rsidRPr="00991384" w:rsidRDefault="00E366C9" w:rsidP="009D394D">
            <w:pPr>
              <w:jc w:val="center"/>
              <w:rPr>
                <w:rFonts w:ascii="Arial" w:hAnsi="Arial" w:cs="Arial"/>
                <w:sz w:val="20"/>
                <w:szCs w:val="20"/>
              </w:rPr>
            </w:pPr>
            <w:r w:rsidRPr="00991384">
              <w:rPr>
                <w:rFonts w:ascii="Arial" w:hAnsi="Arial" w:cs="Arial"/>
                <w:sz w:val="20"/>
                <w:szCs w:val="20"/>
              </w:rPr>
              <w:t>2</w:t>
            </w:r>
            <w:r w:rsidR="00843754">
              <w:rPr>
                <w:rFonts w:ascii="Arial" w:hAnsi="Arial" w:cs="Arial"/>
                <w:sz w:val="20"/>
                <w:szCs w:val="20"/>
              </w:rPr>
              <w:t>–</w:t>
            </w:r>
            <w:r w:rsidRPr="00991384">
              <w:rPr>
                <w:rFonts w:ascii="Arial" w:hAnsi="Arial" w:cs="Arial"/>
                <w:sz w:val="20"/>
                <w:szCs w:val="20"/>
              </w:rPr>
              <w:t>4</w:t>
            </w:r>
          </w:p>
        </w:tc>
        <w:tc>
          <w:tcPr>
            <w:tcW w:w="3544" w:type="dxa"/>
            <w:shd w:val="clear" w:color="auto" w:fill="auto"/>
            <w:vAlign w:val="center"/>
          </w:tcPr>
          <w:p w14:paraId="40B34740" w14:textId="77777777" w:rsidR="00E366C9" w:rsidRPr="00991384" w:rsidRDefault="00E366C9" w:rsidP="00430D65">
            <w:pPr>
              <w:rPr>
                <w:rFonts w:ascii="Arial" w:hAnsi="Arial" w:cs="Arial"/>
                <w:sz w:val="20"/>
                <w:szCs w:val="20"/>
              </w:rPr>
            </w:pPr>
            <w:r w:rsidRPr="00991384">
              <w:rPr>
                <w:rFonts w:ascii="Arial" w:hAnsi="Arial" w:cs="Arial"/>
                <w:sz w:val="20"/>
                <w:szCs w:val="20"/>
              </w:rPr>
              <w:t>A tárgyévet megelőző 3 üzleti év irányadó mutató összegei</w:t>
            </w:r>
          </w:p>
        </w:tc>
        <w:tc>
          <w:tcPr>
            <w:tcW w:w="4819" w:type="dxa"/>
            <w:vAlign w:val="center"/>
          </w:tcPr>
          <w:p w14:paraId="38C149CD" w14:textId="724757FC" w:rsidR="008C4DBB"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w:t>
            </w:r>
            <w:r w:rsidR="00A965FB" w:rsidRPr="00991384">
              <w:rPr>
                <w:rFonts w:ascii="Arial" w:hAnsi="Arial" w:cs="Arial"/>
                <w:sz w:val="20"/>
                <w:szCs w:val="20"/>
              </w:rPr>
              <w:t>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b)</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(5), (9) és (10) bekezdés</w:t>
            </w:r>
            <w:r w:rsidR="007F2930" w:rsidRPr="00991384">
              <w:rPr>
                <w:rFonts w:ascii="Arial" w:hAnsi="Arial" w:cs="Arial"/>
                <w:sz w:val="20"/>
                <w:szCs w:val="20"/>
              </w:rPr>
              <w:t>e</w:t>
            </w:r>
            <w:r w:rsidR="00A965FB" w:rsidRPr="00991384">
              <w:rPr>
                <w:rFonts w:ascii="Arial" w:hAnsi="Arial" w:cs="Arial"/>
                <w:sz w:val="20"/>
                <w:szCs w:val="20"/>
              </w:rPr>
              <w:t>, 7. §</w:t>
            </w:r>
            <w:r w:rsidR="00502929" w:rsidRPr="00991384">
              <w:rPr>
                <w:rFonts w:ascii="Arial" w:hAnsi="Arial" w:cs="Arial"/>
                <w:sz w:val="20"/>
                <w:szCs w:val="20"/>
              </w:rPr>
              <w:t>-a</w:t>
            </w:r>
            <w:r w:rsidR="00A965FB" w:rsidRPr="00991384">
              <w:rPr>
                <w:rFonts w:ascii="Arial" w:hAnsi="Arial" w:cs="Arial"/>
                <w:sz w:val="20"/>
                <w:szCs w:val="20"/>
              </w:rPr>
              <w:t>;</w:t>
            </w:r>
          </w:p>
        </w:tc>
      </w:tr>
      <w:tr w:rsidR="00E366C9" w:rsidRPr="00991384" w14:paraId="41AC3BE4" w14:textId="77777777" w:rsidTr="00721FE4">
        <w:trPr>
          <w:trHeight w:val="780"/>
        </w:trPr>
        <w:tc>
          <w:tcPr>
            <w:tcW w:w="1418" w:type="dxa"/>
            <w:shd w:val="clear" w:color="auto" w:fill="auto"/>
            <w:vAlign w:val="center"/>
          </w:tcPr>
          <w:p w14:paraId="2B6867ED"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5</w:t>
            </w:r>
          </w:p>
          <w:p w14:paraId="5F67B527" w14:textId="77777777" w:rsidR="00E366C9" w:rsidRPr="00991384" w:rsidRDefault="00E366C9" w:rsidP="009D394D">
            <w:pPr>
              <w:jc w:val="center"/>
              <w:rPr>
                <w:rFonts w:ascii="Arial" w:hAnsi="Arial" w:cs="Arial"/>
                <w:sz w:val="20"/>
                <w:szCs w:val="20"/>
              </w:rPr>
            </w:pPr>
          </w:p>
        </w:tc>
        <w:tc>
          <w:tcPr>
            <w:tcW w:w="3544" w:type="dxa"/>
            <w:shd w:val="clear" w:color="auto" w:fill="auto"/>
            <w:vAlign w:val="center"/>
          </w:tcPr>
          <w:p w14:paraId="289D9301" w14:textId="77777777" w:rsidR="00E366C9" w:rsidRPr="00991384" w:rsidRDefault="00E366C9" w:rsidP="00E366C9">
            <w:pPr>
              <w:rPr>
                <w:rFonts w:ascii="Arial" w:hAnsi="Arial" w:cs="Arial"/>
                <w:sz w:val="20"/>
                <w:szCs w:val="20"/>
              </w:rPr>
            </w:pPr>
            <w:r w:rsidRPr="00991384">
              <w:rPr>
                <w:rFonts w:ascii="Arial" w:hAnsi="Arial" w:cs="Arial"/>
                <w:sz w:val="20"/>
                <w:szCs w:val="20"/>
              </w:rPr>
              <w:t>Irányadó mutató:</w:t>
            </w:r>
          </w:p>
          <w:p w14:paraId="401D4E2D" w14:textId="77777777" w:rsidR="00E366C9" w:rsidRPr="00991384" w:rsidRDefault="00E366C9" w:rsidP="00430D65">
            <w:pPr>
              <w:rPr>
                <w:rFonts w:ascii="Arial" w:hAnsi="Arial" w:cs="Arial"/>
                <w:sz w:val="20"/>
                <w:szCs w:val="20"/>
              </w:rPr>
            </w:pPr>
            <w:r w:rsidRPr="00991384">
              <w:rPr>
                <w:rFonts w:ascii="Arial" w:hAnsi="Arial" w:cs="Arial"/>
                <w:sz w:val="20"/>
                <w:szCs w:val="20"/>
              </w:rPr>
              <w:t>Megelőző 3 üzleti év átlaga</w:t>
            </w:r>
          </w:p>
        </w:tc>
        <w:tc>
          <w:tcPr>
            <w:tcW w:w="4819" w:type="dxa"/>
            <w:vAlign w:val="center"/>
          </w:tcPr>
          <w:p w14:paraId="3F4CF2C2" w14:textId="2078D6C6"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w:t>
            </w:r>
          </w:p>
          <w:p w14:paraId="0609D139" w14:textId="55A4570C" w:rsidR="00A84B15" w:rsidRPr="00991384" w:rsidRDefault="0032796E" w:rsidP="00A84B15">
            <w:pPr>
              <w:autoSpaceDE w:val="0"/>
              <w:autoSpaceDN w:val="0"/>
              <w:adjustRightInd w:val="0"/>
              <w:rPr>
                <w:rFonts w:ascii="Arial" w:hAnsi="Arial" w:cs="Arial"/>
                <w:sz w:val="20"/>
                <w:szCs w:val="20"/>
                <w:highlight w:val="yellow"/>
              </w:rPr>
            </w:pPr>
            <w:r w:rsidRPr="00991384">
              <w:rPr>
                <w:rFonts w:ascii="Arial" w:hAnsi="Arial" w:cs="Arial"/>
                <w:sz w:val="20"/>
                <w:szCs w:val="20"/>
              </w:rPr>
              <w:t>A 2</w:t>
            </w:r>
            <w:r w:rsidR="00843754">
              <w:rPr>
                <w:rFonts w:ascii="Arial" w:hAnsi="Arial" w:cs="Arial"/>
                <w:sz w:val="20"/>
                <w:szCs w:val="20"/>
              </w:rPr>
              <w:t>–</w:t>
            </w:r>
            <w:r w:rsidRPr="00991384">
              <w:rPr>
                <w:rFonts w:ascii="Arial" w:hAnsi="Arial" w:cs="Arial"/>
                <w:sz w:val="20"/>
                <w:szCs w:val="20"/>
              </w:rPr>
              <w:t>4</w:t>
            </w:r>
            <w:r w:rsidR="00D256B8" w:rsidRPr="00991384">
              <w:rPr>
                <w:rFonts w:ascii="Arial" w:hAnsi="Arial" w:cs="Arial"/>
                <w:sz w:val="20"/>
                <w:szCs w:val="20"/>
              </w:rPr>
              <w:t>.</w:t>
            </w:r>
            <w:r w:rsidRPr="00991384">
              <w:rPr>
                <w:rFonts w:ascii="Arial" w:hAnsi="Arial" w:cs="Arial"/>
                <w:sz w:val="20"/>
                <w:szCs w:val="20"/>
              </w:rPr>
              <w:t xml:space="preserve"> oszlopban szereplő irányadó mutató értékek egyszerű számtani átlaga</w:t>
            </w:r>
          </w:p>
        </w:tc>
      </w:tr>
      <w:tr w:rsidR="00E366C9" w:rsidRPr="00991384" w14:paraId="2EBF145B" w14:textId="77777777" w:rsidTr="00721FE4">
        <w:trPr>
          <w:trHeight w:val="780"/>
        </w:trPr>
        <w:tc>
          <w:tcPr>
            <w:tcW w:w="1418" w:type="dxa"/>
            <w:shd w:val="clear" w:color="auto" w:fill="auto"/>
            <w:vAlign w:val="center"/>
          </w:tcPr>
          <w:p w14:paraId="07827EE9"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6</w:t>
            </w:r>
          </w:p>
        </w:tc>
        <w:tc>
          <w:tcPr>
            <w:tcW w:w="3544" w:type="dxa"/>
            <w:shd w:val="clear" w:color="auto" w:fill="auto"/>
            <w:vAlign w:val="center"/>
          </w:tcPr>
          <w:p w14:paraId="344B6565" w14:textId="77777777" w:rsidR="00E366C9" w:rsidRPr="00991384" w:rsidRDefault="00E366C9" w:rsidP="00E366C9">
            <w:pPr>
              <w:rPr>
                <w:rFonts w:ascii="Arial" w:hAnsi="Arial" w:cs="Arial"/>
                <w:sz w:val="20"/>
                <w:szCs w:val="20"/>
              </w:rPr>
            </w:pPr>
            <w:r w:rsidRPr="00991384">
              <w:rPr>
                <w:rFonts w:ascii="Arial" w:hAnsi="Arial" w:cs="Arial"/>
                <w:sz w:val="20"/>
                <w:szCs w:val="20"/>
              </w:rPr>
              <w:t>Figyelembe veendő fizetési forgalom értéke</w:t>
            </w:r>
          </w:p>
        </w:tc>
        <w:tc>
          <w:tcPr>
            <w:tcW w:w="4819" w:type="dxa"/>
            <w:vAlign w:val="center"/>
          </w:tcPr>
          <w:p w14:paraId="4B7DA8BC" w14:textId="77777777" w:rsidR="00A84B15"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38. és 41. §</w:t>
            </w:r>
            <w:r w:rsidR="007F2930" w:rsidRPr="00991384">
              <w:rPr>
                <w:rFonts w:ascii="Arial" w:hAnsi="Arial" w:cs="Arial"/>
                <w:sz w:val="20"/>
                <w:szCs w:val="20"/>
              </w:rPr>
              <w:t>-a, valamint a</w:t>
            </w:r>
            <w:r w:rsidR="00D249A7" w:rsidRPr="00991384">
              <w:rPr>
                <w:rFonts w:ascii="Arial" w:hAnsi="Arial" w:cs="Arial"/>
                <w:sz w:val="20"/>
                <w:szCs w:val="20"/>
              </w:rPr>
              <w:t xml:space="preserve"> </w:t>
            </w:r>
            <w:r w:rsidR="0032796E" w:rsidRPr="00991384">
              <w:rPr>
                <w:rFonts w:ascii="Arial" w:hAnsi="Arial" w:cs="Arial"/>
                <w:sz w:val="20"/>
                <w:szCs w:val="20"/>
              </w:rPr>
              <w:t xml:space="preserve">Pszkr. 6. § (3) bekezdés </w:t>
            </w:r>
            <w:r w:rsidR="0032796E" w:rsidRPr="00C132DF">
              <w:rPr>
                <w:rFonts w:ascii="Arial" w:hAnsi="Arial" w:cs="Arial"/>
                <w:sz w:val="20"/>
                <w:szCs w:val="20"/>
              </w:rPr>
              <w:t>a)</w:t>
            </w:r>
            <w:r w:rsidR="0032796E" w:rsidRPr="00B360C7">
              <w:rPr>
                <w:rFonts w:ascii="Arial" w:hAnsi="Arial" w:cs="Arial"/>
                <w:sz w:val="20"/>
                <w:szCs w:val="20"/>
              </w:rPr>
              <w:t xml:space="preserve"> </w:t>
            </w:r>
            <w:r w:rsidR="0032796E" w:rsidRPr="00991384">
              <w:rPr>
                <w:rFonts w:ascii="Arial" w:hAnsi="Arial" w:cs="Arial"/>
                <w:sz w:val="20"/>
                <w:szCs w:val="20"/>
              </w:rPr>
              <w:t>pont</w:t>
            </w:r>
            <w:r w:rsidR="007F2930" w:rsidRPr="00991384">
              <w:rPr>
                <w:rFonts w:ascii="Arial" w:hAnsi="Arial" w:cs="Arial"/>
                <w:sz w:val="20"/>
                <w:szCs w:val="20"/>
              </w:rPr>
              <w:t>ja</w:t>
            </w:r>
          </w:p>
        </w:tc>
      </w:tr>
      <w:tr w:rsidR="00FA649F" w:rsidRPr="00991384" w14:paraId="6D04C1E5" w14:textId="77777777" w:rsidTr="00721FE4">
        <w:trPr>
          <w:trHeight w:val="356"/>
        </w:trPr>
        <w:tc>
          <w:tcPr>
            <w:tcW w:w="1418" w:type="dxa"/>
            <w:shd w:val="clear" w:color="auto" w:fill="auto"/>
            <w:vAlign w:val="center"/>
          </w:tcPr>
          <w:p w14:paraId="737CBBA6" w14:textId="77777777" w:rsidR="00FA649F" w:rsidRPr="00991384" w:rsidRDefault="00FA649F" w:rsidP="009D394D">
            <w:pPr>
              <w:jc w:val="center"/>
              <w:rPr>
                <w:rFonts w:ascii="Arial" w:hAnsi="Arial" w:cs="Arial"/>
                <w:sz w:val="20"/>
                <w:szCs w:val="20"/>
              </w:rPr>
            </w:pPr>
            <w:r w:rsidRPr="00991384">
              <w:rPr>
                <w:rFonts w:ascii="Arial" w:hAnsi="Arial" w:cs="Arial"/>
                <w:sz w:val="20"/>
                <w:szCs w:val="20"/>
              </w:rPr>
              <w:t>7</w:t>
            </w:r>
          </w:p>
        </w:tc>
        <w:tc>
          <w:tcPr>
            <w:tcW w:w="3544" w:type="dxa"/>
            <w:shd w:val="clear" w:color="auto" w:fill="auto"/>
            <w:vAlign w:val="center"/>
          </w:tcPr>
          <w:p w14:paraId="1337D248" w14:textId="77777777" w:rsidR="00FA649F" w:rsidRPr="00991384" w:rsidRDefault="00713622" w:rsidP="00E366C9">
            <w:pPr>
              <w:rPr>
                <w:rFonts w:ascii="Arial" w:hAnsi="Arial" w:cs="Arial"/>
                <w:sz w:val="20"/>
                <w:szCs w:val="20"/>
              </w:rPr>
            </w:pPr>
            <w:r w:rsidRPr="00991384">
              <w:rPr>
                <w:rFonts w:ascii="Arial" w:hAnsi="Arial" w:cs="Arial"/>
                <w:sz w:val="20"/>
                <w:szCs w:val="20"/>
              </w:rPr>
              <w:t>Átlagosan kinnlevő elektronikuspénz- állomány elmúlt 6 havi átlaga</w:t>
            </w:r>
          </w:p>
        </w:tc>
        <w:tc>
          <w:tcPr>
            <w:tcW w:w="4819" w:type="dxa"/>
            <w:vAlign w:val="center"/>
          </w:tcPr>
          <w:p w14:paraId="5F8ADB1D" w14:textId="77777777" w:rsidR="00FA649F" w:rsidRPr="00991384" w:rsidRDefault="00BE5EB2" w:rsidP="00713622">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 §</w:t>
            </w:r>
            <w:r w:rsidR="001575C7">
              <w:rPr>
                <w:rFonts w:ascii="Arial" w:hAnsi="Arial" w:cs="Arial"/>
                <w:sz w:val="20"/>
                <w:szCs w:val="20"/>
              </w:rPr>
              <w:t xml:space="preserve"> 2. pontj</w:t>
            </w:r>
            <w:r w:rsidR="007F2930" w:rsidRPr="00991384">
              <w:rPr>
                <w:rFonts w:ascii="Arial" w:hAnsi="Arial" w:cs="Arial"/>
                <w:sz w:val="20"/>
                <w:szCs w:val="20"/>
              </w:rPr>
              <w:t>a</w:t>
            </w:r>
          </w:p>
        </w:tc>
      </w:tr>
      <w:tr w:rsidR="00E366C9" w:rsidRPr="00991384" w14:paraId="03B01B8D" w14:textId="77777777" w:rsidTr="00721FE4">
        <w:trPr>
          <w:trHeight w:val="356"/>
        </w:trPr>
        <w:tc>
          <w:tcPr>
            <w:tcW w:w="1418" w:type="dxa"/>
            <w:shd w:val="clear" w:color="auto" w:fill="auto"/>
            <w:vAlign w:val="center"/>
          </w:tcPr>
          <w:p w14:paraId="6A8F70A4"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8</w:t>
            </w:r>
          </w:p>
        </w:tc>
        <w:tc>
          <w:tcPr>
            <w:tcW w:w="3544" w:type="dxa"/>
            <w:shd w:val="clear" w:color="auto" w:fill="auto"/>
            <w:vAlign w:val="center"/>
          </w:tcPr>
          <w:p w14:paraId="1BE12690" w14:textId="77777777" w:rsidR="00E366C9" w:rsidRPr="00991384" w:rsidRDefault="00E366C9" w:rsidP="00E366C9">
            <w:pPr>
              <w:rPr>
                <w:rFonts w:ascii="Arial" w:hAnsi="Arial" w:cs="Arial"/>
                <w:sz w:val="20"/>
                <w:szCs w:val="20"/>
              </w:rPr>
            </w:pPr>
            <w:r w:rsidRPr="00991384">
              <w:rPr>
                <w:rFonts w:ascii="Arial" w:hAnsi="Arial" w:cs="Arial"/>
                <w:sz w:val="20"/>
                <w:szCs w:val="20"/>
              </w:rPr>
              <w:t>Kockázati súly</w:t>
            </w:r>
          </w:p>
        </w:tc>
        <w:tc>
          <w:tcPr>
            <w:tcW w:w="4819" w:type="dxa"/>
            <w:vAlign w:val="center"/>
          </w:tcPr>
          <w:p w14:paraId="279113C4" w14:textId="77777777" w:rsidR="00E366C9" w:rsidRPr="00991384" w:rsidRDefault="00BE5EB2" w:rsidP="00A84B15">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(1) bekezdés</w:t>
            </w:r>
            <w:r w:rsidR="007F2930" w:rsidRPr="00991384">
              <w:rPr>
                <w:rFonts w:ascii="Arial" w:hAnsi="Arial" w:cs="Arial"/>
                <w:sz w:val="20"/>
                <w:szCs w:val="20"/>
              </w:rPr>
              <w:t>e</w:t>
            </w:r>
          </w:p>
        </w:tc>
      </w:tr>
      <w:tr w:rsidR="00E366C9" w:rsidRPr="00991384" w14:paraId="01306A8B" w14:textId="77777777" w:rsidTr="00721FE4">
        <w:trPr>
          <w:trHeight w:val="419"/>
        </w:trPr>
        <w:tc>
          <w:tcPr>
            <w:tcW w:w="1418" w:type="dxa"/>
            <w:shd w:val="clear" w:color="auto" w:fill="auto"/>
            <w:vAlign w:val="center"/>
          </w:tcPr>
          <w:p w14:paraId="161D9F6E"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9</w:t>
            </w:r>
          </w:p>
        </w:tc>
        <w:tc>
          <w:tcPr>
            <w:tcW w:w="3544" w:type="dxa"/>
            <w:shd w:val="clear" w:color="auto" w:fill="auto"/>
            <w:vAlign w:val="center"/>
          </w:tcPr>
          <w:p w14:paraId="097A0313" w14:textId="77777777" w:rsidR="00E366C9" w:rsidRPr="00991384" w:rsidRDefault="00E366C9" w:rsidP="00430D65">
            <w:pPr>
              <w:rPr>
                <w:rFonts w:ascii="Arial" w:hAnsi="Arial" w:cs="Arial"/>
                <w:sz w:val="20"/>
                <w:szCs w:val="20"/>
              </w:rPr>
            </w:pPr>
            <w:r w:rsidRPr="00991384">
              <w:rPr>
                <w:rFonts w:ascii="Arial" w:hAnsi="Arial" w:cs="Arial"/>
                <w:sz w:val="20"/>
                <w:szCs w:val="20"/>
              </w:rPr>
              <w:t>Kockázati súllyal súlyozott érték</w:t>
            </w:r>
          </w:p>
        </w:tc>
        <w:tc>
          <w:tcPr>
            <w:tcW w:w="4819" w:type="dxa"/>
            <w:vAlign w:val="center"/>
          </w:tcPr>
          <w:p w14:paraId="28D4A7A7" w14:textId="77777777" w:rsidR="00E366C9" w:rsidRPr="00991384" w:rsidRDefault="00D249A7" w:rsidP="00A84B15">
            <w:pPr>
              <w:autoSpaceDE w:val="0"/>
              <w:autoSpaceDN w:val="0"/>
              <w:adjustRightInd w:val="0"/>
              <w:rPr>
                <w:rFonts w:ascii="Arial" w:hAnsi="Arial" w:cs="Arial"/>
                <w:sz w:val="20"/>
                <w:szCs w:val="20"/>
              </w:rPr>
            </w:pPr>
            <w:r w:rsidRPr="00991384">
              <w:rPr>
                <w:rFonts w:ascii="Arial" w:hAnsi="Arial" w:cs="Arial"/>
                <w:sz w:val="20"/>
                <w:szCs w:val="20"/>
              </w:rPr>
              <w:t>Szorzandó és szorzótényező szorzata.</w:t>
            </w:r>
          </w:p>
        </w:tc>
      </w:tr>
      <w:tr w:rsidR="00E366C9" w:rsidRPr="00991384" w14:paraId="1F9D23B0" w14:textId="77777777" w:rsidTr="00721FE4">
        <w:trPr>
          <w:trHeight w:val="397"/>
        </w:trPr>
        <w:tc>
          <w:tcPr>
            <w:tcW w:w="1418" w:type="dxa"/>
            <w:shd w:val="clear" w:color="auto" w:fill="auto"/>
            <w:vAlign w:val="center"/>
          </w:tcPr>
          <w:p w14:paraId="397404CD"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10</w:t>
            </w:r>
          </w:p>
        </w:tc>
        <w:tc>
          <w:tcPr>
            <w:tcW w:w="3544" w:type="dxa"/>
            <w:shd w:val="clear" w:color="auto" w:fill="auto"/>
            <w:vAlign w:val="center"/>
          </w:tcPr>
          <w:p w14:paraId="32E9100E" w14:textId="77777777" w:rsidR="00E366C9" w:rsidRPr="00991384" w:rsidRDefault="001F0143" w:rsidP="00430D65">
            <w:pPr>
              <w:rPr>
                <w:rFonts w:ascii="Arial" w:hAnsi="Arial" w:cs="Arial"/>
                <w:sz w:val="20"/>
                <w:szCs w:val="20"/>
              </w:rPr>
            </w:pPr>
            <w:r w:rsidRPr="00991384">
              <w:rPr>
                <w:rFonts w:ascii="Arial" w:hAnsi="Arial" w:cs="Arial"/>
                <w:sz w:val="20"/>
                <w:szCs w:val="20"/>
              </w:rPr>
              <w:t>„</w:t>
            </w:r>
            <w:r w:rsidR="00E366C9" w:rsidRPr="00991384">
              <w:rPr>
                <w:rFonts w:ascii="Arial" w:hAnsi="Arial" w:cs="Arial"/>
                <w:sz w:val="20"/>
                <w:szCs w:val="20"/>
              </w:rPr>
              <w:t>k</w:t>
            </w:r>
            <w:r w:rsidRPr="00991384">
              <w:rPr>
                <w:rFonts w:ascii="Arial" w:hAnsi="Arial" w:cs="Arial"/>
                <w:sz w:val="20"/>
                <w:szCs w:val="20"/>
              </w:rPr>
              <w:t>”</w:t>
            </w:r>
            <w:r w:rsidR="00E366C9" w:rsidRPr="00991384">
              <w:rPr>
                <w:rFonts w:ascii="Arial" w:hAnsi="Arial" w:cs="Arial"/>
                <w:sz w:val="20"/>
                <w:szCs w:val="20"/>
              </w:rPr>
              <w:t xml:space="preserve"> tényező</w:t>
            </w:r>
          </w:p>
        </w:tc>
        <w:tc>
          <w:tcPr>
            <w:tcW w:w="4819" w:type="dxa"/>
            <w:vAlign w:val="center"/>
          </w:tcPr>
          <w:p w14:paraId="3219B763"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(2)</w:t>
            </w:r>
            <w:r w:rsidR="00F50DCA">
              <w:rPr>
                <w:rFonts w:ascii="Arial" w:hAnsi="Arial" w:cs="Arial"/>
                <w:sz w:val="20"/>
                <w:szCs w:val="20"/>
              </w:rPr>
              <w:t xml:space="preserve"> és </w:t>
            </w:r>
            <w:r w:rsidR="00D249A7" w:rsidRPr="00991384">
              <w:rPr>
                <w:rFonts w:ascii="Arial" w:hAnsi="Arial" w:cs="Arial"/>
                <w:sz w:val="20"/>
                <w:szCs w:val="20"/>
              </w:rPr>
              <w:t>(</w:t>
            </w:r>
            <w:r w:rsidR="00F50DCA">
              <w:rPr>
                <w:rFonts w:ascii="Arial" w:hAnsi="Arial" w:cs="Arial"/>
                <w:sz w:val="20"/>
                <w:szCs w:val="20"/>
              </w:rPr>
              <w:t>3</w:t>
            </w:r>
            <w:r w:rsidR="00D249A7" w:rsidRPr="00991384">
              <w:rPr>
                <w:rFonts w:ascii="Arial" w:hAnsi="Arial" w:cs="Arial"/>
                <w:sz w:val="20"/>
                <w:szCs w:val="20"/>
              </w:rPr>
              <w:t>) bekezdése</w:t>
            </w:r>
          </w:p>
        </w:tc>
      </w:tr>
      <w:tr w:rsidR="00E366C9" w:rsidRPr="00991384" w14:paraId="46ED36D3" w14:textId="77777777" w:rsidTr="00721FE4">
        <w:trPr>
          <w:trHeight w:val="402"/>
        </w:trPr>
        <w:tc>
          <w:tcPr>
            <w:tcW w:w="1418" w:type="dxa"/>
            <w:shd w:val="clear" w:color="auto" w:fill="auto"/>
            <w:vAlign w:val="center"/>
          </w:tcPr>
          <w:p w14:paraId="6A6EDEC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11</w:t>
            </w:r>
          </w:p>
        </w:tc>
        <w:tc>
          <w:tcPr>
            <w:tcW w:w="3544" w:type="dxa"/>
            <w:shd w:val="clear" w:color="auto" w:fill="auto"/>
            <w:vAlign w:val="center"/>
          </w:tcPr>
          <w:p w14:paraId="3A65F301" w14:textId="77777777" w:rsidR="00E366C9" w:rsidRPr="00991384" w:rsidRDefault="00E366C9" w:rsidP="00430D65">
            <w:pPr>
              <w:rPr>
                <w:rFonts w:ascii="Arial" w:hAnsi="Arial" w:cs="Arial"/>
                <w:sz w:val="20"/>
                <w:szCs w:val="20"/>
              </w:rPr>
            </w:pPr>
            <w:r w:rsidRPr="00991384">
              <w:rPr>
                <w:rFonts w:ascii="Arial" w:hAnsi="Arial" w:cs="Arial"/>
                <w:sz w:val="20"/>
                <w:szCs w:val="20"/>
              </w:rPr>
              <w:t>Tőkekövetelmény</w:t>
            </w:r>
          </w:p>
        </w:tc>
        <w:tc>
          <w:tcPr>
            <w:tcW w:w="4819" w:type="dxa"/>
            <w:vAlign w:val="center"/>
          </w:tcPr>
          <w:p w14:paraId="74283E5C"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A63D7D" w:rsidRPr="00991384">
              <w:rPr>
                <w:rFonts w:ascii="Arial" w:hAnsi="Arial" w:cs="Arial"/>
                <w:sz w:val="20"/>
                <w:szCs w:val="20"/>
              </w:rPr>
              <w:t xml:space="preserve"> 38. és 47. §</w:t>
            </w:r>
            <w:r w:rsidR="007F2930" w:rsidRPr="00991384">
              <w:rPr>
                <w:rFonts w:ascii="Arial" w:hAnsi="Arial" w:cs="Arial"/>
                <w:sz w:val="20"/>
                <w:szCs w:val="20"/>
              </w:rPr>
              <w:t>-a</w:t>
            </w:r>
          </w:p>
        </w:tc>
      </w:tr>
      <w:tr w:rsidR="00E366C9" w:rsidRPr="00991384" w14:paraId="35253930" w14:textId="77777777" w:rsidTr="00721FE4">
        <w:trPr>
          <w:trHeight w:val="780"/>
        </w:trPr>
        <w:tc>
          <w:tcPr>
            <w:tcW w:w="1418" w:type="dxa"/>
            <w:shd w:val="clear" w:color="auto" w:fill="auto"/>
            <w:vAlign w:val="center"/>
          </w:tcPr>
          <w:p w14:paraId="155D099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12</w:t>
            </w:r>
          </w:p>
        </w:tc>
        <w:tc>
          <w:tcPr>
            <w:tcW w:w="3544" w:type="dxa"/>
            <w:shd w:val="clear" w:color="auto" w:fill="auto"/>
            <w:vAlign w:val="center"/>
          </w:tcPr>
          <w:p w14:paraId="2D4647B1" w14:textId="77777777" w:rsidR="00E366C9" w:rsidRPr="00991384" w:rsidRDefault="00E366C9" w:rsidP="00430D65">
            <w:pPr>
              <w:rPr>
                <w:rFonts w:ascii="Arial" w:hAnsi="Arial" w:cs="Arial"/>
                <w:sz w:val="20"/>
                <w:szCs w:val="20"/>
              </w:rPr>
            </w:pPr>
            <w:r w:rsidRPr="00991384">
              <w:rPr>
                <w:rFonts w:ascii="Arial" w:hAnsi="Arial" w:cs="Arial"/>
                <w:sz w:val="20"/>
                <w:szCs w:val="20"/>
              </w:rPr>
              <w:t>Összegző adatok</w:t>
            </w:r>
          </w:p>
        </w:tc>
        <w:tc>
          <w:tcPr>
            <w:tcW w:w="4819" w:type="dxa"/>
            <w:vAlign w:val="center"/>
          </w:tcPr>
          <w:p w14:paraId="7C39169B" w14:textId="219ACD5F" w:rsidR="00E366C9" w:rsidRPr="00991384" w:rsidRDefault="00A84B15" w:rsidP="00A84B15">
            <w:pPr>
              <w:autoSpaceDE w:val="0"/>
              <w:autoSpaceDN w:val="0"/>
              <w:adjustRightInd w:val="0"/>
              <w:rPr>
                <w:rFonts w:ascii="Arial" w:hAnsi="Arial" w:cs="Arial"/>
                <w:sz w:val="20"/>
                <w:szCs w:val="20"/>
              </w:rPr>
            </w:pPr>
            <w:r w:rsidRPr="00991384">
              <w:rPr>
                <w:rFonts w:ascii="Arial" w:hAnsi="Arial" w:cs="Arial"/>
                <w:sz w:val="20"/>
                <w:szCs w:val="20"/>
              </w:rPr>
              <w:t xml:space="preserve">A </w:t>
            </w:r>
            <w:r w:rsidR="00E366C9" w:rsidRPr="00991384">
              <w:rPr>
                <w:rFonts w:ascii="Arial" w:hAnsi="Arial" w:cs="Arial"/>
                <w:sz w:val="20"/>
                <w:szCs w:val="20"/>
              </w:rPr>
              <w:t>tőkekövetelmény teljesítésére vonatkozó összegző adatok</w:t>
            </w:r>
            <w:r w:rsidRPr="00991384">
              <w:rPr>
                <w:rFonts w:ascii="Arial" w:hAnsi="Arial" w:cs="Arial"/>
                <w:sz w:val="20"/>
                <w:szCs w:val="20"/>
              </w:rPr>
              <w:t xml:space="preserve"> a 84B21</w:t>
            </w:r>
            <w:r w:rsidR="00843754">
              <w:rPr>
                <w:rFonts w:ascii="Arial" w:hAnsi="Arial" w:cs="Arial"/>
                <w:sz w:val="20"/>
                <w:szCs w:val="20"/>
              </w:rPr>
              <w:t>–</w:t>
            </w:r>
            <w:r w:rsidRPr="00991384">
              <w:rPr>
                <w:rFonts w:ascii="Arial" w:hAnsi="Arial" w:cs="Arial"/>
                <w:sz w:val="20"/>
                <w:szCs w:val="20"/>
              </w:rPr>
              <w:t>81B40 sorra</w:t>
            </w:r>
          </w:p>
        </w:tc>
      </w:tr>
    </w:tbl>
    <w:p w14:paraId="1EA8CAEA" w14:textId="13682A51" w:rsidR="000344CD" w:rsidRPr="00672F41" w:rsidRDefault="000344CD" w:rsidP="00672F41"/>
    <w:p w14:paraId="1E2C1994" w14:textId="77777777" w:rsidR="000344CD" w:rsidRPr="005A46A7" w:rsidRDefault="000344CD" w:rsidP="005A46A7"/>
    <w:p w14:paraId="700FAA18" w14:textId="28FA45AA" w:rsidR="00B72F4A"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5</w:t>
      </w:r>
      <w:r w:rsidR="006B3CBC" w:rsidRPr="00991384">
        <w:rPr>
          <w:rFonts w:ascii="Arial" w:hAnsi="Arial" w:cs="Arial"/>
          <w:iCs/>
          <w:snapToGrid w:val="0"/>
          <w:sz w:val="20"/>
          <w:szCs w:val="20"/>
          <w:lang w:val="hu-HU"/>
        </w:rPr>
        <w:t xml:space="preserve">. </w:t>
      </w:r>
      <w:r w:rsidR="00B72F4A" w:rsidRPr="00991384">
        <w:rPr>
          <w:rFonts w:ascii="Arial" w:hAnsi="Arial" w:cs="Arial"/>
          <w:iCs/>
          <w:snapToGrid w:val="0"/>
          <w:sz w:val="20"/>
          <w:szCs w:val="20"/>
        </w:rPr>
        <w:t>86A Pénzmosással és terrorizmus</w:t>
      </w:r>
      <w:r w:rsidR="00905DF2" w:rsidRPr="00991384">
        <w:rPr>
          <w:rFonts w:ascii="Arial" w:hAnsi="Arial" w:cs="Arial"/>
          <w:iCs/>
          <w:snapToGrid w:val="0"/>
          <w:sz w:val="20"/>
          <w:szCs w:val="20"/>
        </w:rPr>
        <w:t>finanszírozás</w:t>
      </w:r>
      <w:r w:rsidR="00905DF2" w:rsidRPr="00991384">
        <w:rPr>
          <w:rFonts w:ascii="Arial" w:hAnsi="Arial" w:cs="Arial"/>
          <w:iCs/>
          <w:snapToGrid w:val="0"/>
          <w:sz w:val="20"/>
          <w:szCs w:val="20"/>
          <w:lang w:val="hu-HU"/>
        </w:rPr>
        <w:t>s</w:t>
      </w:r>
      <w:r w:rsidR="00905DF2" w:rsidRPr="00991384">
        <w:rPr>
          <w:rFonts w:ascii="Arial" w:hAnsi="Arial" w:cs="Arial"/>
          <w:iCs/>
          <w:snapToGrid w:val="0"/>
          <w:sz w:val="20"/>
          <w:szCs w:val="20"/>
        </w:rPr>
        <w:t xml:space="preserve">al </w:t>
      </w:r>
      <w:r w:rsidR="00B72F4A" w:rsidRPr="00991384">
        <w:rPr>
          <w:rFonts w:ascii="Arial" w:hAnsi="Arial" w:cs="Arial"/>
          <w:iCs/>
          <w:snapToGrid w:val="0"/>
          <w:sz w:val="20"/>
          <w:szCs w:val="20"/>
        </w:rPr>
        <w:t xml:space="preserve">kapcsolatos </w:t>
      </w:r>
      <w:r w:rsidR="000E42A9">
        <w:rPr>
          <w:rFonts w:ascii="Arial" w:hAnsi="Arial" w:cs="Arial"/>
          <w:iCs/>
          <w:snapToGrid w:val="0"/>
          <w:sz w:val="20"/>
          <w:szCs w:val="20"/>
          <w:lang w:val="hu-HU"/>
        </w:rPr>
        <w:t xml:space="preserve">negyedéves </w:t>
      </w:r>
      <w:r w:rsidR="00B72F4A" w:rsidRPr="00991384">
        <w:rPr>
          <w:rFonts w:ascii="Arial" w:hAnsi="Arial" w:cs="Arial"/>
          <w:iCs/>
          <w:snapToGrid w:val="0"/>
          <w:sz w:val="20"/>
          <w:szCs w:val="20"/>
        </w:rPr>
        <w:t>adatok</w:t>
      </w:r>
    </w:p>
    <w:p w14:paraId="23FD5BBF" w14:textId="77777777" w:rsidR="00AC5196" w:rsidRPr="00991384" w:rsidRDefault="00AC5196" w:rsidP="00B72F4A">
      <w:pPr>
        <w:pStyle w:val="Default"/>
        <w:jc w:val="both"/>
        <w:rPr>
          <w:rFonts w:ascii="Arial" w:hAnsi="Arial" w:cs="Arial"/>
          <w:b/>
          <w:bCs/>
          <w:color w:val="auto"/>
          <w:sz w:val="20"/>
          <w:szCs w:val="20"/>
        </w:rPr>
      </w:pPr>
    </w:p>
    <w:p w14:paraId="533E5995" w14:textId="33986ADE" w:rsidR="004F15FF" w:rsidRPr="00D77E68" w:rsidRDefault="004F15FF" w:rsidP="004F15FF">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sidR="00B9059D">
        <w:rPr>
          <w:rFonts w:ascii="Arial" w:hAnsi="Arial" w:cs="Arial"/>
          <w:bCs/>
          <w:color w:val="auto"/>
          <w:sz w:val="20"/>
          <w:szCs w:val="20"/>
        </w:rPr>
        <w:t>ügyfeleiről, valamint</w:t>
      </w:r>
      <w:r w:rsidR="00B9059D" w:rsidRPr="00D77E68">
        <w:rPr>
          <w:rFonts w:ascii="Arial" w:hAnsi="Arial" w:cs="Arial"/>
          <w:bCs/>
          <w:color w:val="auto"/>
          <w:sz w:val="20"/>
          <w:szCs w:val="20"/>
        </w:rPr>
        <w:t xml:space="preserve"> </w:t>
      </w:r>
      <w:r w:rsidRPr="00D77E68">
        <w:rPr>
          <w:rFonts w:ascii="Arial" w:hAnsi="Arial" w:cs="Arial"/>
          <w:bCs/>
          <w:color w:val="auto"/>
          <w:sz w:val="20"/>
          <w:szCs w:val="20"/>
        </w:rPr>
        <w:t>által</w:t>
      </w:r>
      <w:r w:rsidR="00B9059D">
        <w:rPr>
          <w:rFonts w:ascii="Arial" w:hAnsi="Arial" w:cs="Arial"/>
          <w:bCs/>
          <w:color w:val="auto"/>
          <w:sz w:val="20"/>
          <w:szCs w:val="20"/>
        </w:rPr>
        <w:t>a</w:t>
      </w:r>
      <w:r w:rsidRPr="00D77E68">
        <w:rPr>
          <w:rFonts w:ascii="Arial" w:hAnsi="Arial" w:cs="Arial"/>
          <w:bCs/>
          <w:color w:val="auto"/>
          <w:sz w:val="20"/>
          <w:szCs w:val="20"/>
        </w:rPr>
        <w:t xml:space="preserve"> a Pmt. szerinti belső szabályzata alapján lefolytatott eljárások keretében összegyűjtött információkról kell adatot szolgáltatni.</w:t>
      </w:r>
    </w:p>
    <w:p w14:paraId="39813C47" w14:textId="77777777" w:rsidR="004F15FF" w:rsidRPr="00D77E68" w:rsidRDefault="004F15FF" w:rsidP="004F15FF">
      <w:pPr>
        <w:pStyle w:val="Default"/>
        <w:jc w:val="both"/>
        <w:rPr>
          <w:rFonts w:ascii="Arial" w:hAnsi="Arial" w:cs="Arial"/>
          <w:bCs/>
          <w:color w:val="auto"/>
          <w:sz w:val="20"/>
          <w:szCs w:val="20"/>
        </w:rPr>
      </w:pPr>
    </w:p>
    <w:p w14:paraId="2DF24A3C"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43169C7D" w14:textId="14F2674D" w:rsidR="004F15FF" w:rsidRDefault="004F15FF" w:rsidP="004F15FF">
      <w:pPr>
        <w:pStyle w:val="Default"/>
        <w:numPr>
          <w:ilvl w:val="0"/>
          <w:numId w:val="65"/>
        </w:numPr>
        <w:jc w:val="both"/>
        <w:rPr>
          <w:rFonts w:ascii="Arial" w:hAnsi="Arial" w:cs="Arial"/>
          <w:bCs/>
          <w:iCs/>
          <w:color w:val="auto"/>
          <w:sz w:val="20"/>
          <w:szCs w:val="20"/>
        </w:rPr>
      </w:pPr>
      <w:bookmarkStart w:id="122" w:name="_Hlk44402678"/>
      <w:r w:rsidRPr="00985F89">
        <w:rPr>
          <w:rFonts w:ascii="Arial" w:hAnsi="Arial" w:cs="Arial"/>
          <w:bCs/>
          <w:i/>
          <w:color w:val="auto"/>
          <w:sz w:val="20"/>
          <w:szCs w:val="20"/>
        </w:rPr>
        <w:t>PEP</w:t>
      </w:r>
      <w:r w:rsidRPr="00985F89">
        <w:rPr>
          <w:rFonts w:ascii="Arial" w:hAnsi="Arial" w:cs="Arial"/>
          <w:bCs/>
          <w:color w:val="auto"/>
          <w:sz w:val="20"/>
          <w:szCs w:val="20"/>
        </w:rPr>
        <w:t>: a Pmt. 4. § (</w:t>
      </w:r>
      <w:proofErr w:type="gramStart"/>
      <w:r w:rsidRPr="00985F89">
        <w:rPr>
          <w:rFonts w:ascii="Arial" w:hAnsi="Arial" w:cs="Arial"/>
          <w:bCs/>
          <w:color w:val="auto"/>
          <w:sz w:val="20"/>
          <w:szCs w:val="20"/>
        </w:rPr>
        <w:t>1)</w:t>
      </w:r>
      <w:r w:rsidR="00843754">
        <w:rPr>
          <w:rFonts w:ascii="Arial" w:hAnsi="Arial" w:cs="Arial"/>
          <w:bCs/>
          <w:color w:val="auto"/>
          <w:sz w:val="20"/>
          <w:szCs w:val="20"/>
        </w:rPr>
        <w:t>–</w:t>
      </w:r>
      <w:proofErr w:type="gramEnd"/>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522E24AE" w14:textId="77777777" w:rsidR="00B9059D" w:rsidRPr="00DF28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47DA1262" w14:textId="251185E7" w:rsidR="00B9059D" w:rsidRPr="00B905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FF675C">
        <w:rPr>
          <w:rFonts w:ascii="Arial" w:hAnsi="Arial" w:cs="Arial"/>
          <w:bCs/>
          <w:iCs/>
          <w:color w:val="auto"/>
          <w:sz w:val="20"/>
          <w:szCs w:val="20"/>
        </w:rPr>
        <w:t>;</w:t>
      </w:r>
      <w:r w:rsidRPr="00B9059D">
        <w:rPr>
          <w:rFonts w:ascii="Arial" w:hAnsi="Arial" w:cs="Arial"/>
          <w:bCs/>
          <w:iCs/>
          <w:color w:val="auto"/>
          <w:sz w:val="20"/>
          <w:szCs w:val="20"/>
        </w:rPr>
        <w:t xml:space="preserve"> </w:t>
      </w:r>
      <w:r w:rsidR="00FF675C">
        <w:rPr>
          <w:rFonts w:ascii="Arial" w:hAnsi="Arial" w:cs="Arial"/>
          <w:bCs/>
          <w:iCs/>
          <w:color w:val="auto"/>
          <w:sz w:val="20"/>
          <w:szCs w:val="20"/>
        </w:rPr>
        <w:t>p</w:t>
      </w:r>
      <w:r w:rsidRPr="00B9059D">
        <w:rPr>
          <w:rFonts w:ascii="Arial" w:hAnsi="Arial" w:cs="Arial"/>
          <w:bCs/>
          <w:iCs/>
          <w:color w:val="auto"/>
          <w:sz w:val="20"/>
          <w:szCs w:val="20"/>
        </w:rPr>
        <w:t xml:space="preserve">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w:t>
      </w:r>
      <w:r w:rsidRPr="00B9059D">
        <w:rPr>
          <w:rFonts w:ascii="Arial" w:hAnsi="Arial" w:cs="Arial"/>
          <w:bCs/>
          <w:iCs/>
          <w:color w:val="auto"/>
          <w:sz w:val="20"/>
          <w:szCs w:val="20"/>
        </w:rPr>
        <w:lastRenderedPageBreak/>
        <w:t>helyzetéhez mérten jelentős összegű, honosságától eltérő országból származó pénzösszegek, az ügyfél szolgáltatását igénybe vevők túlnyomó többsége az ügyfél honosságától eltérő országhoz köthető);</w:t>
      </w:r>
    </w:p>
    <w:bookmarkEnd w:id="122"/>
    <w:p w14:paraId="557E4632" w14:textId="77777777" w:rsidR="004F15FF" w:rsidRPr="006D75AA" w:rsidRDefault="004F15FF" w:rsidP="004F15FF">
      <w:pPr>
        <w:numPr>
          <w:ilvl w:val="0"/>
          <w:numId w:val="65"/>
        </w:numPr>
        <w:jc w:val="both"/>
        <w:rPr>
          <w:rFonts w:ascii="Arial" w:hAnsi="Arial" w:cs="Arial"/>
          <w:sz w:val="20"/>
          <w:szCs w:val="20"/>
        </w:rPr>
      </w:pPr>
      <w:r w:rsidRPr="006D75AA">
        <w:rPr>
          <w:rFonts w:ascii="Arial" w:hAnsi="Arial" w:cs="Arial"/>
          <w:bCs/>
          <w:i/>
          <w:sz w:val="20"/>
          <w:szCs w:val="20"/>
        </w:rPr>
        <w:t>tényleges tulajdonos</w:t>
      </w:r>
      <w:r w:rsidRPr="006D75AA">
        <w:rPr>
          <w:rFonts w:ascii="Arial" w:hAnsi="Arial" w:cs="Arial"/>
          <w:bCs/>
          <w:sz w:val="20"/>
          <w:szCs w:val="20"/>
        </w:rPr>
        <w:t>: a Pmt. 3. § 38. pontja szerinti jogalany</w:t>
      </w:r>
      <w:r w:rsidRPr="006D75AA">
        <w:rPr>
          <w:rFonts w:ascii="Arial" w:hAnsi="Arial" w:cs="Arial"/>
          <w:bCs/>
          <w:i/>
          <w:sz w:val="20"/>
          <w:szCs w:val="20"/>
        </w:rPr>
        <w:t>;</w:t>
      </w:r>
    </w:p>
    <w:p w14:paraId="6857BD62"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0954E9"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60B2F3C" w14:textId="77777777" w:rsidR="004F15FF" w:rsidRDefault="004F15FF" w:rsidP="004F15FF">
      <w:pPr>
        <w:pStyle w:val="Default"/>
        <w:numPr>
          <w:ilvl w:val="0"/>
          <w:numId w:val="65"/>
        </w:numPr>
        <w:jc w:val="both"/>
        <w:rPr>
          <w:rFonts w:ascii="Arial" w:hAnsi="Arial" w:cs="Arial"/>
          <w:bCs/>
          <w:iCs/>
          <w:color w:val="auto"/>
          <w:sz w:val="20"/>
          <w:szCs w:val="20"/>
        </w:rPr>
      </w:pPr>
      <w:bookmarkStart w:id="123"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123"/>
    </w:p>
    <w:p w14:paraId="6E47B774" w14:textId="77777777" w:rsidR="00B9059D" w:rsidRDefault="00B9059D" w:rsidP="00B9059D">
      <w:pPr>
        <w:pStyle w:val="Default"/>
        <w:jc w:val="both"/>
        <w:rPr>
          <w:rFonts w:ascii="Arial" w:hAnsi="Arial" w:cs="Arial"/>
          <w:bCs/>
          <w:iCs/>
          <w:color w:val="auto"/>
          <w:sz w:val="20"/>
          <w:szCs w:val="20"/>
        </w:rPr>
      </w:pPr>
    </w:p>
    <w:p w14:paraId="239AF236" w14:textId="77777777" w:rsidR="00B9059D" w:rsidRPr="00185153" w:rsidRDefault="00B9059D" w:rsidP="00B9059D">
      <w:pPr>
        <w:pStyle w:val="Default"/>
        <w:jc w:val="both"/>
        <w:rPr>
          <w:rFonts w:ascii="Arial" w:hAnsi="Arial" w:cs="Arial"/>
          <w:b/>
          <w:bCs/>
          <w:color w:val="auto"/>
        </w:rPr>
      </w:pPr>
      <w:r w:rsidRPr="00185153">
        <w:rPr>
          <w:rFonts w:ascii="Arial" w:hAnsi="Arial" w:cs="Arial"/>
          <w:b/>
          <w:bCs/>
          <w:color w:val="auto"/>
          <w:sz w:val="20"/>
          <w:szCs w:val="20"/>
        </w:rPr>
        <w:t>A tábla oszlopai</w:t>
      </w:r>
    </w:p>
    <w:p w14:paraId="0A4ACF79" w14:textId="77777777" w:rsidR="00B9059D" w:rsidRDefault="00B9059D" w:rsidP="00B9059D">
      <w:pPr>
        <w:pStyle w:val="Default"/>
        <w:ind w:left="720"/>
        <w:jc w:val="both"/>
        <w:rPr>
          <w:rFonts w:ascii="Arial" w:hAnsi="Arial" w:cs="Arial"/>
          <w:b/>
          <w:bCs/>
          <w:color w:val="auto"/>
          <w:sz w:val="20"/>
          <w:szCs w:val="20"/>
        </w:rPr>
      </w:pPr>
    </w:p>
    <w:p w14:paraId="7305FDDD" w14:textId="64E45616"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w:t>
      </w:r>
      <w:r w:rsidR="00182683">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sidR="001D5B52">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47E90E3B" w14:textId="77777777" w:rsidR="00B9059D" w:rsidRPr="00185153" w:rsidRDefault="00B9059D" w:rsidP="00B9059D">
      <w:pPr>
        <w:pStyle w:val="Default"/>
        <w:jc w:val="both"/>
        <w:rPr>
          <w:rFonts w:ascii="Arial" w:hAnsi="Arial" w:cs="Arial"/>
          <w:bCs/>
          <w:color w:val="auto"/>
          <w:sz w:val="20"/>
          <w:szCs w:val="20"/>
        </w:rPr>
      </w:pPr>
    </w:p>
    <w:p w14:paraId="52D3CC84" w14:textId="39DF52D8"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sidR="001D5B52">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sidR="001D5B52">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2259D10D" w14:textId="77777777" w:rsidR="00B9059D" w:rsidRPr="0040330A" w:rsidRDefault="00B9059D" w:rsidP="00B9059D">
      <w:pPr>
        <w:pStyle w:val="Default"/>
        <w:jc w:val="both"/>
        <w:rPr>
          <w:rFonts w:ascii="Arial" w:hAnsi="Arial" w:cs="Arial"/>
          <w:bCs/>
          <w:color w:val="auto"/>
          <w:sz w:val="20"/>
          <w:szCs w:val="20"/>
        </w:rPr>
      </w:pPr>
    </w:p>
    <w:p w14:paraId="6AB5A52E" w14:textId="157A78D1" w:rsidR="00B9059D" w:rsidRPr="003B594D" w:rsidRDefault="00B9059D" w:rsidP="00B9059D">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w:t>
      </w:r>
      <w:r w:rsidR="00A656D2">
        <w:rPr>
          <w:rFonts w:ascii="Arial" w:hAnsi="Arial" w:cs="Arial"/>
          <w:bCs/>
          <w:color w:val="auto"/>
          <w:sz w:val="20"/>
          <w:szCs w:val="20"/>
        </w:rPr>
        <w:t>11</w:t>
      </w:r>
      <w:r w:rsidR="00843754">
        <w:rPr>
          <w:rFonts w:ascii="Arial" w:hAnsi="Arial" w:cs="Arial"/>
          <w:bCs/>
          <w:color w:val="auto"/>
          <w:sz w:val="20"/>
          <w:szCs w:val="20"/>
        </w:rPr>
        <w:t>–</w:t>
      </w:r>
      <w:r>
        <w:rPr>
          <w:rFonts w:ascii="Arial" w:hAnsi="Arial" w:cs="Arial"/>
          <w:bCs/>
          <w:color w:val="auto"/>
          <w:sz w:val="20"/>
          <w:szCs w:val="20"/>
        </w:rPr>
        <w:t xml:space="preserve">86A14 </w:t>
      </w:r>
      <w:r w:rsidR="00B27831">
        <w:rPr>
          <w:rFonts w:ascii="Arial" w:hAnsi="Arial" w:cs="Arial"/>
          <w:bCs/>
          <w:color w:val="auto"/>
          <w:sz w:val="20"/>
          <w:szCs w:val="20"/>
        </w:rPr>
        <w:t xml:space="preserve">sor </w:t>
      </w:r>
      <w:r>
        <w:rPr>
          <w:rFonts w:ascii="Arial" w:hAnsi="Arial" w:cs="Arial"/>
          <w:bCs/>
          <w:color w:val="auto"/>
          <w:sz w:val="20"/>
          <w:szCs w:val="20"/>
        </w:rPr>
        <w:t xml:space="preserve">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17AD68FE" w14:textId="77777777" w:rsidR="00B9059D" w:rsidRPr="00985F89" w:rsidRDefault="00B9059D" w:rsidP="00B9059D">
      <w:pPr>
        <w:pStyle w:val="Default"/>
        <w:jc w:val="both"/>
        <w:rPr>
          <w:rFonts w:ascii="Arial" w:hAnsi="Arial" w:cs="Arial"/>
          <w:bCs/>
          <w:iCs/>
          <w:color w:val="auto"/>
          <w:sz w:val="20"/>
          <w:szCs w:val="20"/>
        </w:rPr>
      </w:pPr>
    </w:p>
    <w:p w14:paraId="361FDA4D" w14:textId="77777777" w:rsidR="004F15FF" w:rsidRPr="00985F89" w:rsidRDefault="004F15FF" w:rsidP="004F15FF">
      <w:pPr>
        <w:pStyle w:val="Default"/>
        <w:ind w:left="720"/>
        <w:jc w:val="both"/>
        <w:rPr>
          <w:rFonts w:ascii="Arial" w:hAnsi="Arial" w:cs="Arial"/>
          <w:bCs/>
          <w:color w:val="auto"/>
          <w:sz w:val="20"/>
          <w:szCs w:val="20"/>
        </w:rPr>
      </w:pPr>
    </w:p>
    <w:p w14:paraId="7F069D14" w14:textId="22A7777C" w:rsidR="004F15FF" w:rsidRPr="00985F89" w:rsidRDefault="004F15FF" w:rsidP="004F15FF">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3BC4F1B1" w14:textId="77777777" w:rsidR="004F15FF" w:rsidRPr="00985F89" w:rsidRDefault="004F15FF" w:rsidP="004F15FF">
      <w:pPr>
        <w:pStyle w:val="Default"/>
        <w:jc w:val="both"/>
        <w:rPr>
          <w:rFonts w:ascii="Arial" w:hAnsi="Arial" w:cs="Arial"/>
          <w:b/>
          <w:bCs/>
          <w:color w:val="auto"/>
          <w:sz w:val="20"/>
          <w:szCs w:val="20"/>
        </w:rPr>
      </w:pPr>
    </w:p>
    <w:p w14:paraId="0D78DCA9" w14:textId="7BD61D5F"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 xml:space="preserve">86A01 </w:t>
      </w:r>
      <w:r w:rsidR="00A656D2" w:rsidRPr="00A656D2">
        <w:rPr>
          <w:rFonts w:ascii="Arial" w:hAnsi="Arial" w:cs="Arial"/>
          <w:b/>
          <w:bCs/>
          <w:sz w:val="20"/>
          <w:szCs w:val="20"/>
        </w:rPr>
        <w:t xml:space="preserve">Üzleti kapcsolat létesítésekor elvégzett </w:t>
      </w:r>
      <w:r w:rsidRPr="006D75AA">
        <w:rPr>
          <w:rFonts w:ascii="Arial" w:hAnsi="Arial" w:cs="Arial"/>
          <w:b/>
          <w:bCs/>
          <w:sz w:val="20"/>
          <w:szCs w:val="20"/>
        </w:rPr>
        <w:t>ügyfél-átvilágítás</w:t>
      </w:r>
    </w:p>
    <w:p w14:paraId="70B5EC33" w14:textId="70C1CCFE" w:rsidR="004F15FF" w:rsidRDefault="004F15FF" w:rsidP="004F15FF">
      <w:pPr>
        <w:jc w:val="both"/>
        <w:rPr>
          <w:rFonts w:ascii="Arial" w:hAnsi="Arial" w:cs="Arial"/>
          <w:sz w:val="20"/>
          <w:szCs w:val="20"/>
        </w:rPr>
      </w:pPr>
      <w:r w:rsidRPr="006D75AA">
        <w:rPr>
          <w:rFonts w:ascii="Arial" w:hAnsi="Arial" w:cs="Arial"/>
          <w:sz w:val="20"/>
          <w:szCs w:val="20"/>
        </w:rPr>
        <w:t xml:space="preserve">Ebben a sorban kell feltüntetni a tárgynegyedévben </w:t>
      </w:r>
      <w:r w:rsidR="00A656D2" w:rsidRPr="00A656D2">
        <w:rPr>
          <w:rFonts w:ascii="Arial" w:hAnsi="Arial" w:cs="Arial"/>
          <w:sz w:val="20"/>
          <w:szCs w:val="20"/>
        </w:rPr>
        <w:t xml:space="preserve">az adatszolgáltató által </w:t>
      </w:r>
      <w:r w:rsidR="00B27831">
        <w:rPr>
          <w:rFonts w:ascii="Arial" w:hAnsi="Arial" w:cs="Arial"/>
          <w:sz w:val="20"/>
          <w:szCs w:val="20"/>
        </w:rPr>
        <w:t xml:space="preserve">a </w:t>
      </w:r>
      <w:proofErr w:type="spellStart"/>
      <w:r w:rsidR="00A656D2" w:rsidRPr="00A656D2">
        <w:rPr>
          <w:rFonts w:ascii="Arial" w:hAnsi="Arial" w:cs="Arial"/>
          <w:sz w:val="20"/>
          <w:szCs w:val="20"/>
        </w:rPr>
        <w:t>Pmt</w:t>
      </w:r>
      <w:proofErr w:type="spellEnd"/>
      <w:r w:rsidR="00A656D2" w:rsidRPr="00A656D2">
        <w:rPr>
          <w:rFonts w:ascii="Arial" w:hAnsi="Arial" w:cs="Arial"/>
          <w:sz w:val="20"/>
          <w:szCs w:val="20"/>
        </w:rPr>
        <w:t xml:space="preserve">. 6. § (1) bekezdés a) pontja szerint üzleti </w:t>
      </w:r>
      <w:r w:rsidRPr="006D75AA">
        <w:rPr>
          <w:rFonts w:ascii="Arial" w:hAnsi="Arial" w:cs="Arial"/>
          <w:sz w:val="20"/>
          <w:szCs w:val="20"/>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sidR="005731C4">
        <w:rPr>
          <w:rFonts w:ascii="Arial" w:hAnsi="Arial" w:cs="Arial"/>
          <w:sz w:val="20"/>
          <w:szCs w:val="20"/>
        </w:rPr>
        <w:t xml:space="preserve">A </w:t>
      </w:r>
      <w:r w:rsidR="00A656D2" w:rsidRPr="00A656D2">
        <w:rPr>
          <w:rFonts w:ascii="Arial" w:hAnsi="Arial" w:cs="Arial"/>
          <w:sz w:val="20"/>
          <w:szCs w:val="20"/>
        </w:rPr>
        <w:t xml:space="preserve">Pmt. 6. § (1) bekezdés </w:t>
      </w:r>
      <w:proofErr w:type="gramStart"/>
      <w:r w:rsidR="00A656D2" w:rsidRPr="00A656D2">
        <w:rPr>
          <w:rFonts w:ascii="Arial" w:hAnsi="Arial" w:cs="Arial"/>
          <w:sz w:val="20"/>
          <w:szCs w:val="20"/>
        </w:rPr>
        <w:t>b)</w:t>
      </w:r>
      <w:r w:rsidR="005731C4">
        <w:rPr>
          <w:rFonts w:ascii="Arial" w:hAnsi="Arial" w:cs="Arial"/>
          <w:bCs/>
          <w:sz w:val="20"/>
          <w:szCs w:val="20"/>
        </w:rPr>
        <w:t>–</w:t>
      </w:r>
      <w:proofErr w:type="gramEnd"/>
      <w:r w:rsidR="00A656D2" w:rsidRPr="00A656D2">
        <w:rPr>
          <w:rFonts w:ascii="Arial" w:hAnsi="Arial" w:cs="Arial"/>
          <w:sz w:val="20"/>
          <w:szCs w:val="20"/>
        </w:rPr>
        <w:t xml:space="preserve">i) pontja szerinti ügyfél-átvilágítások, valamint a </w:t>
      </w:r>
      <w:r w:rsidR="0074542B">
        <w:rPr>
          <w:rFonts w:ascii="Arial" w:hAnsi="Arial" w:cs="Arial"/>
          <w:sz w:val="20"/>
          <w:szCs w:val="20"/>
        </w:rPr>
        <w:t xml:space="preserve">Pmt. </w:t>
      </w:r>
      <w:r w:rsidR="00A656D2" w:rsidRPr="00A656D2">
        <w:rPr>
          <w:rFonts w:ascii="Arial" w:hAnsi="Arial" w:cs="Arial"/>
          <w:sz w:val="20"/>
          <w:szCs w:val="20"/>
        </w:rPr>
        <w:t>12. § (2) bekezdés</w:t>
      </w:r>
      <w:r w:rsidR="005731C4">
        <w:rPr>
          <w:rFonts w:ascii="Arial" w:hAnsi="Arial" w:cs="Arial"/>
          <w:sz w:val="20"/>
          <w:szCs w:val="20"/>
        </w:rPr>
        <w:t>e</w:t>
      </w:r>
      <w:r w:rsidR="00A656D2" w:rsidRPr="00A656D2">
        <w:rPr>
          <w:rFonts w:ascii="Arial" w:hAnsi="Arial" w:cs="Arial"/>
          <w:sz w:val="20"/>
          <w:szCs w:val="20"/>
        </w:rPr>
        <w:t xml:space="preserve"> szerinti ismételt ügyfél-átvilágítások szám</w:t>
      </w:r>
      <w:r w:rsidR="005731C4">
        <w:rPr>
          <w:rFonts w:ascii="Arial" w:hAnsi="Arial" w:cs="Arial"/>
          <w:sz w:val="20"/>
          <w:szCs w:val="20"/>
        </w:rPr>
        <w:t>a</w:t>
      </w:r>
      <w:r w:rsidR="00A656D2" w:rsidRPr="00A656D2">
        <w:rPr>
          <w:rFonts w:ascii="Arial" w:hAnsi="Arial" w:cs="Arial"/>
          <w:sz w:val="20"/>
          <w:szCs w:val="20"/>
        </w:rPr>
        <w:t xml:space="preserve"> nem szerepeltet</w:t>
      </w:r>
      <w:r w:rsidR="005731C4">
        <w:rPr>
          <w:rFonts w:ascii="Arial" w:hAnsi="Arial" w:cs="Arial"/>
          <w:sz w:val="20"/>
          <w:szCs w:val="20"/>
        </w:rPr>
        <w:t>endő</w:t>
      </w:r>
      <w:r w:rsidR="00A656D2" w:rsidRPr="00A656D2">
        <w:rPr>
          <w:rFonts w:ascii="Arial" w:hAnsi="Arial" w:cs="Arial"/>
          <w:sz w:val="20"/>
          <w:szCs w:val="20"/>
        </w:rPr>
        <w:t>.</w:t>
      </w:r>
    </w:p>
    <w:p w14:paraId="3235A483" w14:textId="77777777" w:rsidR="005731C4" w:rsidRPr="006D75AA" w:rsidRDefault="005731C4" w:rsidP="004F15FF">
      <w:pPr>
        <w:jc w:val="both"/>
        <w:rPr>
          <w:rFonts w:ascii="Arial" w:hAnsi="Arial" w:cs="Arial"/>
          <w:sz w:val="20"/>
          <w:szCs w:val="20"/>
        </w:rPr>
      </w:pPr>
    </w:p>
    <w:p w14:paraId="0E335232" w14:textId="4CF9BBD6"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 </w:t>
      </w:r>
      <w:r w:rsidR="00FC5357">
        <w:rPr>
          <w:rFonts w:ascii="Arial" w:hAnsi="Arial" w:cs="Arial"/>
          <w:sz w:val="20"/>
          <w:szCs w:val="20"/>
        </w:rPr>
        <w:t xml:space="preserve">Az itt </w:t>
      </w:r>
      <w:r w:rsidR="003D0324">
        <w:rPr>
          <w:rFonts w:ascii="Arial" w:hAnsi="Arial" w:cs="Arial"/>
          <w:sz w:val="20"/>
          <w:szCs w:val="20"/>
        </w:rPr>
        <w:t>jelentett</w:t>
      </w:r>
      <w:r w:rsidRPr="006D75AA">
        <w:rPr>
          <w:rFonts w:ascii="Arial" w:hAnsi="Arial" w:cs="Arial"/>
          <w:sz w:val="20"/>
          <w:szCs w:val="20"/>
        </w:rPr>
        <w:t xml:space="preserve"> adatokat a 86A011</w:t>
      </w:r>
      <w:r w:rsidR="005731C4">
        <w:rPr>
          <w:rFonts w:ascii="Arial" w:hAnsi="Arial" w:cs="Arial"/>
          <w:sz w:val="20"/>
          <w:szCs w:val="20"/>
        </w:rPr>
        <w:t>–</w:t>
      </w:r>
      <w:r w:rsidRPr="006D75AA">
        <w:rPr>
          <w:rFonts w:ascii="Arial" w:hAnsi="Arial" w:cs="Arial"/>
          <w:sz w:val="20"/>
          <w:szCs w:val="20"/>
        </w:rPr>
        <w:t>86A013 sorban három szempont szerint kell tovább bontani az ügyfél-átvilágítás mélységére való tekintettel</w:t>
      </w:r>
      <w:r>
        <w:rPr>
          <w:rFonts w:ascii="Arial" w:hAnsi="Arial" w:cs="Arial"/>
          <w:sz w:val="20"/>
          <w:szCs w:val="20"/>
        </w:rPr>
        <w:t>. A</w:t>
      </w:r>
      <w:r w:rsidRPr="006D75AA">
        <w:rPr>
          <w:rFonts w:ascii="Arial" w:hAnsi="Arial" w:cs="Arial"/>
          <w:sz w:val="20"/>
          <w:szCs w:val="20"/>
        </w:rPr>
        <w:t xml:space="preserve"> 86A01 sor egyenlő a 86A011</w:t>
      </w:r>
      <w:r w:rsidR="005731C4">
        <w:rPr>
          <w:rFonts w:ascii="Arial" w:hAnsi="Arial" w:cs="Arial"/>
          <w:sz w:val="20"/>
          <w:szCs w:val="20"/>
        </w:rPr>
        <w:t>–</w:t>
      </w:r>
      <w:r w:rsidRPr="006D75AA">
        <w:rPr>
          <w:rFonts w:ascii="Arial" w:hAnsi="Arial" w:cs="Arial"/>
          <w:sz w:val="20"/>
          <w:szCs w:val="20"/>
        </w:rPr>
        <w:t>86A013 sor összegével.</w:t>
      </w:r>
    </w:p>
    <w:p w14:paraId="61E510C5" w14:textId="77777777" w:rsidR="004F15FF" w:rsidRPr="00985F89" w:rsidRDefault="004F15FF" w:rsidP="004F15FF">
      <w:pPr>
        <w:pStyle w:val="Default"/>
        <w:jc w:val="both"/>
        <w:rPr>
          <w:rFonts w:ascii="Arial" w:hAnsi="Arial" w:cs="Arial"/>
          <w:bCs/>
          <w:color w:val="auto"/>
          <w:sz w:val="20"/>
          <w:szCs w:val="20"/>
        </w:rPr>
      </w:pPr>
    </w:p>
    <w:p w14:paraId="2BC12FC8"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86A011 Normál ügyfél-átvilágítás</w:t>
      </w:r>
    </w:p>
    <w:p w14:paraId="2D52D9CF" w14:textId="17AAFE4E"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az átvilágítás alapeljárását meghatározó, a Pmt. 7</w:t>
      </w:r>
      <w:r w:rsidR="005731C4">
        <w:rPr>
          <w:rFonts w:ascii="Arial" w:hAnsi="Arial" w:cs="Arial"/>
          <w:sz w:val="20"/>
          <w:szCs w:val="20"/>
        </w:rPr>
        <w:t>–</w:t>
      </w:r>
      <w:r w:rsidRPr="00985F89">
        <w:rPr>
          <w:rFonts w:ascii="Arial" w:hAnsi="Arial" w:cs="Arial"/>
          <w:bCs/>
          <w:color w:val="auto"/>
          <w:sz w:val="20"/>
          <w:szCs w:val="20"/>
        </w:rPr>
        <w:t>10. §-ában rögzített szabályok alapján lefolytatott átvilágítások számát ezen a soron kell feltüntetni.</w:t>
      </w:r>
    </w:p>
    <w:p w14:paraId="5E7A9EFB" w14:textId="77777777" w:rsidR="004F15FF" w:rsidRPr="006D75AA" w:rsidRDefault="004F15FF" w:rsidP="004F15FF">
      <w:pPr>
        <w:jc w:val="both"/>
        <w:rPr>
          <w:rFonts w:ascii="Arial" w:hAnsi="Arial" w:cs="Arial"/>
          <w:b/>
          <w:bCs/>
          <w:sz w:val="20"/>
          <w:szCs w:val="20"/>
        </w:rPr>
      </w:pPr>
    </w:p>
    <w:p w14:paraId="2131F9A6"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86A012 Egyszerűsített ügyfél-átvilágítás</w:t>
      </w:r>
    </w:p>
    <w:p w14:paraId="15430F74" w14:textId="496B51D2"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15. §-a alapján, a Pmt. 65. §-ában meghatározott belső szabályzatban rögzített esetekben lefolytatott egyszerűsített ügyfél-átvilágítások számát ezen a soron kell feltüntetni.</w:t>
      </w:r>
    </w:p>
    <w:p w14:paraId="48B486D1" w14:textId="77777777" w:rsidR="004F15FF" w:rsidRPr="006D75AA" w:rsidRDefault="004F15FF" w:rsidP="004F15FF">
      <w:pPr>
        <w:jc w:val="both"/>
        <w:rPr>
          <w:rFonts w:ascii="Arial" w:hAnsi="Arial" w:cs="Arial"/>
          <w:b/>
          <w:bCs/>
          <w:sz w:val="20"/>
          <w:szCs w:val="20"/>
        </w:rPr>
      </w:pPr>
    </w:p>
    <w:p w14:paraId="50A4EA2C"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86A013 Fokozott ügyfél-átvilágítás</w:t>
      </w:r>
    </w:p>
    <w:p w14:paraId="61B8898D" w14:textId="23D87403"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16</w:t>
      </w:r>
      <w:r w:rsidR="00843754">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7F81D1D1" w14:textId="77777777" w:rsidR="004F15FF" w:rsidRPr="006D75AA" w:rsidRDefault="004F15FF" w:rsidP="004F15FF">
      <w:pPr>
        <w:jc w:val="both"/>
        <w:rPr>
          <w:rFonts w:ascii="Arial" w:hAnsi="Arial" w:cs="Arial"/>
          <w:b/>
          <w:bCs/>
          <w:sz w:val="20"/>
          <w:szCs w:val="20"/>
        </w:rPr>
      </w:pPr>
    </w:p>
    <w:p w14:paraId="08B65842" w14:textId="1CB831F6"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A656D2">
        <w:rPr>
          <w:rFonts w:ascii="Arial" w:hAnsi="Arial" w:cs="Arial"/>
          <w:b/>
          <w:bCs/>
          <w:sz w:val="20"/>
          <w:szCs w:val="20"/>
        </w:rPr>
        <w:t>2</w:t>
      </w:r>
      <w:r w:rsidRPr="006D75AA">
        <w:rPr>
          <w:rFonts w:ascii="Arial" w:hAnsi="Arial" w:cs="Arial"/>
          <w:b/>
          <w:bCs/>
          <w:sz w:val="20"/>
          <w:szCs w:val="20"/>
        </w:rPr>
        <w:t xml:space="preserve"> Privátbanki ügyfélkapcsolat létesítés</w:t>
      </w:r>
    </w:p>
    <w:p w14:paraId="56648496" w14:textId="5D6BDC1F"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Azon ügyfelek száma, akikkel az adatszolgáltató a </w:t>
      </w:r>
      <w:r w:rsidRPr="002034DD">
        <w:rPr>
          <w:rFonts w:ascii="Arial" w:hAnsi="Arial" w:cs="Arial"/>
          <w:sz w:val="20"/>
          <w:szCs w:val="20"/>
        </w:rPr>
        <w:t xml:space="preserve">tárgynegyedévben </w:t>
      </w:r>
      <w:r w:rsidRPr="00A828C7">
        <w:rPr>
          <w:rFonts w:ascii="Arial" w:eastAsia="Calibri" w:hAnsi="Arial" w:cs="Arial"/>
          <w:bCs/>
          <w:sz w:val="20"/>
          <w:szCs w:val="20"/>
        </w:rPr>
        <w:t xml:space="preserve">a </w:t>
      </w:r>
      <w:del w:id="124" w:author="MNB" w:date="2024-08-23T13:41:00Z">
        <w:r w:rsidR="009B1F95" w:rsidRPr="00A828C7">
          <w:rPr>
            <w:rFonts w:ascii="Arial" w:eastAsia="Calibri" w:hAnsi="Arial" w:cs="Arial"/>
            <w:bCs/>
            <w:sz w:val="20"/>
            <w:szCs w:val="20"/>
          </w:rPr>
          <w:delText>26/2020. (VIII. 25</w:delText>
        </w:r>
      </w:del>
      <w:ins w:id="125"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009B1F95" w:rsidRPr="00A828C7">
        <w:rPr>
          <w:rFonts w:ascii="Arial" w:hAnsi="Arial" w:cs="Arial"/>
          <w:sz w:val="20"/>
          <w:szCs w:val="20"/>
        </w:rPr>
        <w:t xml:space="preserve"> </w:t>
      </w:r>
      <w:r w:rsidRPr="00A828C7">
        <w:rPr>
          <w:rFonts w:ascii="Arial" w:hAnsi="Arial" w:cs="Arial"/>
          <w:sz w:val="20"/>
          <w:szCs w:val="20"/>
        </w:rPr>
        <w:t>MNB</w:t>
      </w:r>
      <w:r w:rsidRPr="006D75AA">
        <w:rPr>
          <w:rFonts w:ascii="Arial" w:hAnsi="Arial" w:cs="Arial"/>
          <w:sz w:val="20"/>
          <w:szCs w:val="20"/>
        </w:rPr>
        <w:t xml:space="preserve"> rendelet szerint, vezetői jóváhagyás mellett létesített privátbanki üzleti kapcsolatot.</w:t>
      </w:r>
    </w:p>
    <w:p w14:paraId="09779E9F" w14:textId="77777777" w:rsidR="00A656D2" w:rsidRDefault="00A656D2" w:rsidP="00A656D2">
      <w:pPr>
        <w:jc w:val="both"/>
        <w:rPr>
          <w:rFonts w:ascii="Arial" w:hAnsi="Arial" w:cs="Arial"/>
          <w:sz w:val="20"/>
          <w:szCs w:val="20"/>
        </w:rPr>
      </w:pPr>
    </w:p>
    <w:p w14:paraId="4D0CDFC0"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86A03 Ügyfél-átvilágítási hiányosság miatt korlátozott ügyfelek</w:t>
      </w:r>
    </w:p>
    <w:p w14:paraId="01F0A61D" w14:textId="0A4BFF19"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nem tudta végrehajtani a </w:t>
      </w:r>
      <w:r w:rsidR="00B4433D">
        <w:rPr>
          <w:rFonts w:ascii="Arial" w:hAnsi="Arial" w:cs="Arial"/>
          <w:sz w:val="20"/>
          <w:szCs w:val="20"/>
        </w:rPr>
        <w:t xml:space="preserve">Pmt. </w:t>
      </w:r>
      <w:r w:rsidRPr="00705F42">
        <w:rPr>
          <w:rFonts w:ascii="Arial" w:hAnsi="Arial" w:cs="Arial"/>
          <w:sz w:val="20"/>
          <w:szCs w:val="20"/>
        </w:rPr>
        <w:t>7</w:t>
      </w:r>
      <w:r w:rsidR="00843754">
        <w:rPr>
          <w:rFonts w:ascii="Arial" w:hAnsi="Arial" w:cs="Arial"/>
          <w:sz w:val="20"/>
          <w:szCs w:val="20"/>
        </w:rPr>
        <w:t>–</w:t>
      </w:r>
      <w:r w:rsidRPr="00705F42">
        <w:rPr>
          <w:rFonts w:ascii="Arial" w:hAnsi="Arial" w:cs="Arial"/>
          <w:sz w:val="20"/>
          <w:szCs w:val="20"/>
        </w:rPr>
        <w:t>10. §-</w:t>
      </w:r>
      <w:r w:rsidR="00115B10">
        <w:rPr>
          <w:rFonts w:ascii="Arial" w:hAnsi="Arial" w:cs="Arial"/>
          <w:sz w:val="20"/>
          <w:szCs w:val="20"/>
        </w:rPr>
        <w:t>á</w:t>
      </w:r>
      <w:r w:rsidRPr="00705F42">
        <w:rPr>
          <w:rFonts w:ascii="Arial" w:hAnsi="Arial" w:cs="Arial"/>
          <w:sz w:val="20"/>
          <w:szCs w:val="20"/>
        </w:rPr>
        <w:t xml:space="preserve">ban meghatározott ügyfél-átvilágítási intézkedéseket, ezért a Pmt. 13. § (8) </w:t>
      </w:r>
      <w:r w:rsidR="00115B10">
        <w:rPr>
          <w:rFonts w:ascii="Arial" w:hAnsi="Arial" w:cs="Arial"/>
          <w:sz w:val="20"/>
          <w:szCs w:val="20"/>
        </w:rPr>
        <w:t>bekezdése</w:t>
      </w:r>
      <w:r w:rsidRPr="00705F42">
        <w:rPr>
          <w:rFonts w:ascii="Arial" w:hAnsi="Arial" w:cs="Arial"/>
          <w:sz w:val="20"/>
          <w:szCs w:val="20"/>
        </w:rPr>
        <w:t xml:space="preserve"> alapján az adatszolgáltatónál tárgynegyedévben, az érintett ügyfélre vonatkozóan korlátozásra </w:t>
      </w:r>
      <w:r w:rsidR="00115B10">
        <w:rPr>
          <w:rFonts w:ascii="Arial" w:hAnsi="Arial" w:cs="Arial"/>
          <w:sz w:val="20"/>
          <w:szCs w:val="20"/>
        </w:rPr>
        <w:t xml:space="preserve">került sor </w:t>
      </w:r>
      <w:r w:rsidRPr="00705F42">
        <w:rPr>
          <w:rFonts w:ascii="Arial" w:hAnsi="Arial" w:cs="Arial"/>
          <w:sz w:val="20"/>
          <w:szCs w:val="20"/>
        </w:rPr>
        <w:t xml:space="preserve">(megtagadta az ügyfél megbízása alapján fizetési számlán keresztül művelet végzését, üzleti kapcsolat létesítését és ügylet teljesítését). </w:t>
      </w:r>
      <w:r w:rsidR="00F25910">
        <w:rPr>
          <w:rFonts w:ascii="Arial" w:hAnsi="Arial" w:cs="Arial"/>
          <w:sz w:val="20"/>
          <w:szCs w:val="20"/>
        </w:rPr>
        <w:t>M</w:t>
      </w:r>
      <w:r w:rsidRPr="00705F42">
        <w:rPr>
          <w:rFonts w:ascii="Arial" w:hAnsi="Arial" w:cs="Arial"/>
          <w:sz w:val="20"/>
          <w:szCs w:val="20"/>
        </w:rPr>
        <w:t xml:space="preserve">inden érintett ügyfelet </w:t>
      </w:r>
      <w:r w:rsidR="00F25910">
        <w:rPr>
          <w:rFonts w:ascii="Arial" w:hAnsi="Arial" w:cs="Arial"/>
          <w:sz w:val="20"/>
          <w:szCs w:val="20"/>
        </w:rPr>
        <w:t xml:space="preserve">csak </w:t>
      </w:r>
      <w:r w:rsidRPr="00705F42">
        <w:rPr>
          <w:rFonts w:ascii="Arial" w:hAnsi="Arial" w:cs="Arial"/>
          <w:sz w:val="20"/>
          <w:szCs w:val="20"/>
        </w:rPr>
        <w:t xml:space="preserve">egyszer kell szerepeltetni függetlenül attól, hogy </w:t>
      </w:r>
      <w:r w:rsidR="00F25910">
        <w:rPr>
          <w:rFonts w:ascii="Arial" w:hAnsi="Arial" w:cs="Arial"/>
          <w:sz w:val="20"/>
          <w:szCs w:val="20"/>
        </w:rPr>
        <w:t>a tárgy</w:t>
      </w:r>
      <w:r w:rsidRPr="00705F42">
        <w:rPr>
          <w:rFonts w:ascii="Arial" w:hAnsi="Arial" w:cs="Arial"/>
          <w:sz w:val="20"/>
          <w:szCs w:val="20"/>
        </w:rPr>
        <w:t xml:space="preserve">negyedévben hány alkalommal </w:t>
      </w:r>
      <w:r w:rsidR="00F25910">
        <w:rPr>
          <w:rFonts w:ascii="Arial" w:hAnsi="Arial" w:cs="Arial"/>
          <w:sz w:val="20"/>
          <w:szCs w:val="20"/>
        </w:rPr>
        <w:t>került sor</w:t>
      </w:r>
      <w:r w:rsidRPr="00705F42">
        <w:rPr>
          <w:rFonts w:ascii="Arial" w:hAnsi="Arial" w:cs="Arial"/>
          <w:sz w:val="20"/>
          <w:szCs w:val="20"/>
        </w:rPr>
        <w:t xml:space="preserve"> az ügyfél megbízása alapján fizetési számlán keresztül művelet végzésének, illetve az ügylet teljesítésének megtagadás</w:t>
      </w:r>
      <w:r w:rsidR="00273180">
        <w:rPr>
          <w:rFonts w:ascii="Arial" w:hAnsi="Arial" w:cs="Arial"/>
          <w:sz w:val="20"/>
          <w:szCs w:val="20"/>
        </w:rPr>
        <w:t>ár</w:t>
      </w:r>
      <w:r w:rsidRPr="00705F42">
        <w:rPr>
          <w:rFonts w:ascii="Arial" w:hAnsi="Arial" w:cs="Arial"/>
          <w:sz w:val="20"/>
          <w:szCs w:val="20"/>
        </w:rPr>
        <w:t>a.</w:t>
      </w:r>
    </w:p>
    <w:p w14:paraId="08216674" w14:textId="77777777" w:rsidR="00A656D2" w:rsidRDefault="00A656D2" w:rsidP="00A656D2">
      <w:pPr>
        <w:jc w:val="both"/>
        <w:rPr>
          <w:rFonts w:ascii="Arial" w:hAnsi="Arial" w:cs="Arial"/>
          <w:sz w:val="20"/>
          <w:szCs w:val="20"/>
        </w:rPr>
      </w:pPr>
    </w:p>
    <w:p w14:paraId="0464214D"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86A04</w:t>
      </w:r>
      <w:r w:rsidRPr="003B594D">
        <w:rPr>
          <w:b/>
          <w:bCs/>
        </w:rPr>
        <w:t xml:space="preserve"> </w:t>
      </w:r>
      <w:r w:rsidRPr="003B594D">
        <w:rPr>
          <w:rFonts w:ascii="Arial" w:hAnsi="Arial" w:cs="Arial"/>
          <w:b/>
          <w:bCs/>
          <w:sz w:val="20"/>
          <w:szCs w:val="20"/>
        </w:rPr>
        <w:t>Kapcsolattartási probléma miatt korlátozott ügyfelek</w:t>
      </w:r>
    </w:p>
    <w:p w14:paraId="105E3114" w14:textId="3E9D296A"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a kapcsolatfelvétel sikertelensége miatt a Pmt. 12. § (5) </w:t>
      </w:r>
      <w:r w:rsidR="00F25910">
        <w:rPr>
          <w:rFonts w:ascii="Arial" w:hAnsi="Arial" w:cs="Arial"/>
          <w:sz w:val="20"/>
          <w:szCs w:val="20"/>
        </w:rPr>
        <w:t>bekezdése</w:t>
      </w:r>
      <w:r w:rsidRPr="00705F42">
        <w:rPr>
          <w:rFonts w:ascii="Arial" w:hAnsi="Arial" w:cs="Arial"/>
          <w:sz w:val="20"/>
          <w:szCs w:val="20"/>
        </w:rPr>
        <w:t xml:space="preserve"> alapján korlátozást </w:t>
      </w:r>
      <w:r w:rsidR="00F25910">
        <w:rPr>
          <w:rFonts w:ascii="Arial" w:hAnsi="Arial" w:cs="Arial"/>
          <w:sz w:val="20"/>
          <w:szCs w:val="20"/>
        </w:rPr>
        <w:t xml:space="preserve">vezetett be </w:t>
      </w:r>
      <w:r w:rsidRPr="00705F42">
        <w:rPr>
          <w:rFonts w:ascii="Arial" w:hAnsi="Arial" w:cs="Arial"/>
          <w:sz w:val="20"/>
          <w:szCs w:val="20"/>
        </w:rPr>
        <w:t>(megtagadta az ügyfél által kezdeményezett, négymillió-ötszázezer forintot elérő összegű ügylet teljesítését).</w:t>
      </w:r>
    </w:p>
    <w:p w14:paraId="088D73A3" w14:textId="77777777" w:rsidR="00A656D2" w:rsidRDefault="00A656D2" w:rsidP="00A656D2">
      <w:pPr>
        <w:jc w:val="both"/>
        <w:rPr>
          <w:rFonts w:ascii="Arial" w:hAnsi="Arial" w:cs="Arial"/>
          <w:sz w:val="20"/>
          <w:szCs w:val="20"/>
        </w:rPr>
      </w:pPr>
    </w:p>
    <w:p w14:paraId="3599D69C" w14:textId="79A739A0"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 Oroszországi származás</w:t>
      </w:r>
      <w:r w:rsidR="00273180">
        <w:rPr>
          <w:rFonts w:ascii="Arial" w:hAnsi="Arial" w:cs="Arial"/>
          <w:b/>
          <w:bCs/>
          <w:sz w:val="20"/>
          <w:szCs w:val="20"/>
        </w:rPr>
        <w:t>ú</w:t>
      </w:r>
      <w:r w:rsidRPr="003B594D">
        <w:rPr>
          <w:rFonts w:ascii="Arial" w:hAnsi="Arial" w:cs="Arial"/>
          <w:b/>
          <w:bCs/>
          <w:sz w:val="20"/>
          <w:szCs w:val="20"/>
        </w:rPr>
        <w:t xml:space="preserve"> ügyfelek</w:t>
      </w:r>
    </w:p>
    <w:p w14:paraId="69CAE075" w14:textId="0F2E0D2D"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Ebben a sorban az oroszországi származás</w:t>
      </w:r>
      <w:r w:rsidR="00273180">
        <w:rPr>
          <w:rFonts w:ascii="Arial" w:hAnsi="Arial" w:cs="Arial"/>
          <w:sz w:val="20"/>
          <w:szCs w:val="20"/>
        </w:rPr>
        <w:t>ú</w:t>
      </w:r>
      <w:r w:rsidRPr="00705F42">
        <w:rPr>
          <w:rFonts w:ascii="Arial" w:hAnsi="Arial" w:cs="Arial"/>
          <w:sz w:val="20"/>
          <w:szCs w:val="20"/>
        </w:rPr>
        <w:t xml:space="preserve"> ügyfelek számát, illetve számláikon végrehajtott jóváírások és terhelések negyedéves együttes összegét kell feltüntetni. A</w:t>
      </w:r>
      <w:r w:rsidR="007307E0">
        <w:rPr>
          <w:rFonts w:ascii="Arial" w:hAnsi="Arial" w:cs="Arial"/>
          <w:sz w:val="20"/>
          <w:szCs w:val="20"/>
        </w:rPr>
        <w:t>z a)</w:t>
      </w:r>
      <w:r w:rsidRPr="00705F42">
        <w:rPr>
          <w:rFonts w:ascii="Arial" w:hAnsi="Arial" w:cs="Arial"/>
          <w:sz w:val="20"/>
          <w:szCs w:val="20"/>
        </w:rPr>
        <w:t xml:space="preserve"> oszlopban az ügyfelek</w:t>
      </w:r>
      <w:r w:rsidR="00273180">
        <w:rPr>
          <w:rFonts w:ascii="Arial" w:hAnsi="Arial" w:cs="Arial"/>
          <w:sz w:val="20"/>
          <w:szCs w:val="20"/>
        </w:rPr>
        <w:t xml:space="preserve"> számát</w:t>
      </w:r>
      <w:r w:rsidRPr="00705F42">
        <w:rPr>
          <w:rFonts w:ascii="Arial" w:hAnsi="Arial" w:cs="Arial"/>
          <w:sz w:val="20"/>
          <w:szCs w:val="20"/>
        </w:rPr>
        <w:t xml:space="preserve"> úgy kell megadni, hogy abban szerepeljenek mind a </w:t>
      </w:r>
      <w:r w:rsidR="00273180">
        <w:rPr>
          <w:rFonts w:ascii="Arial" w:hAnsi="Arial" w:cs="Arial"/>
          <w:sz w:val="20"/>
          <w:szCs w:val="20"/>
        </w:rPr>
        <w:t>tárgy</w:t>
      </w:r>
      <w:r w:rsidRPr="00705F42">
        <w:rPr>
          <w:rFonts w:ascii="Arial" w:hAnsi="Arial" w:cs="Arial"/>
          <w:sz w:val="20"/>
          <w:szCs w:val="20"/>
        </w:rPr>
        <w:t xml:space="preserve">negyedév végén aktív ügyfelek, mind pedig azok, akikkel </w:t>
      </w:r>
      <w:r w:rsidR="00273180">
        <w:rPr>
          <w:rFonts w:ascii="Arial" w:hAnsi="Arial" w:cs="Arial"/>
          <w:sz w:val="20"/>
          <w:szCs w:val="20"/>
        </w:rPr>
        <w:t>a tárgy</w:t>
      </w:r>
      <w:r w:rsidRPr="00705F42">
        <w:rPr>
          <w:rFonts w:ascii="Arial" w:hAnsi="Arial" w:cs="Arial"/>
          <w:sz w:val="20"/>
          <w:szCs w:val="20"/>
        </w:rPr>
        <w:t xml:space="preserve">negyedév folyamán került az üzleti kapcsolat felmondásra, illetve lezárásra. A </w:t>
      </w:r>
      <w:r w:rsidR="00421A66">
        <w:rPr>
          <w:rFonts w:ascii="Arial" w:hAnsi="Arial" w:cs="Arial"/>
          <w:sz w:val="20"/>
          <w:szCs w:val="20"/>
        </w:rPr>
        <w:t>b)</w:t>
      </w:r>
      <w:r w:rsidRPr="00705F42">
        <w:rPr>
          <w:rFonts w:ascii="Arial" w:hAnsi="Arial" w:cs="Arial"/>
          <w:sz w:val="20"/>
          <w:szCs w:val="20"/>
        </w:rPr>
        <w:t xml:space="preserve"> oszlopban </w:t>
      </w:r>
      <w:r w:rsidR="00273180">
        <w:rPr>
          <w:rFonts w:ascii="Arial" w:hAnsi="Arial" w:cs="Arial"/>
          <w:sz w:val="20"/>
          <w:szCs w:val="20"/>
        </w:rPr>
        <w:t>az érintett ügyfelek</w:t>
      </w:r>
      <w:r w:rsidRPr="00705F42">
        <w:rPr>
          <w:rFonts w:ascii="Arial" w:hAnsi="Arial" w:cs="Arial"/>
          <w:sz w:val="20"/>
          <w:szCs w:val="20"/>
        </w:rPr>
        <w:t xml:space="preserve"> számláin végrehajtott valamennyi tranzakció összeghatártól függetlenül jelentendő.</w:t>
      </w:r>
    </w:p>
    <w:p w14:paraId="2711D4C7" w14:textId="77777777" w:rsidR="00A656D2" w:rsidRDefault="00A656D2" w:rsidP="00A656D2">
      <w:pPr>
        <w:tabs>
          <w:tab w:val="left" w:pos="5760"/>
        </w:tabs>
        <w:jc w:val="both"/>
        <w:rPr>
          <w:rFonts w:ascii="Arial" w:hAnsi="Arial" w:cs="Arial"/>
          <w:sz w:val="20"/>
          <w:szCs w:val="20"/>
        </w:rPr>
      </w:pPr>
    </w:p>
    <w:p w14:paraId="501F9C70" w14:textId="4B3ABC8F" w:rsidR="005314FE"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86A05111 86A0511-ből: azon oroszországi származás</w:t>
      </w:r>
      <w:r w:rsidR="00273180">
        <w:rPr>
          <w:rFonts w:ascii="Arial" w:hAnsi="Arial" w:cs="Arial"/>
          <w:b/>
          <w:bCs/>
          <w:sz w:val="20"/>
          <w:szCs w:val="20"/>
        </w:rPr>
        <w:t>ú</w:t>
      </w:r>
      <w:r w:rsidRPr="003B594D">
        <w:rPr>
          <w:rFonts w:ascii="Arial" w:hAnsi="Arial" w:cs="Arial"/>
          <w:b/>
          <w:bCs/>
          <w:sz w:val="20"/>
          <w:szCs w:val="20"/>
        </w:rPr>
        <w:t xml:space="preserve"> ügyfelek, melyek negyedéves forgalma elérte vagy meghaladta az ötvenmillió forinto</w:t>
      </w:r>
      <w:r w:rsidR="005314FE">
        <w:rPr>
          <w:rFonts w:ascii="Arial" w:hAnsi="Arial" w:cs="Arial"/>
          <w:b/>
          <w:bCs/>
          <w:sz w:val="20"/>
          <w:szCs w:val="20"/>
        </w:rPr>
        <w:t>t</w:t>
      </w:r>
    </w:p>
    <w:p w14:paraId="721C9BD3" w14:textId="5AF1EE33"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86A0511 sorból azon oroszországi </w:t>
      </w:r>
      <w:r w:rsidR="00273180">
        <w:rPr>
          <w:rFonts w:ascii="Arial" w:hAnsi="Arial" w:cs="Arial"/>
          <w:sz w:val="20"/>
          <w:szCs w:val="20"/>
        </w:rPr>
        <w:t>származású</w:t>
      </w:r>
      <w:r w:rsidRPr="00705F42">
        <w:rPr>
          <w:rFonts w:ascii="Arial" w:hAnsi="Arial" w:cs="Arial"/>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E92DD12" w14:textId="77777777" w:rsidR="00A656D2" w:rsidRDefault="00A656D2" w:rsidP="00A656D2">
      <w:pPr>
        <w:tabs>
          <w:tab w:val="left" w:pos="5760"/>
        </w:tabs>
        <w:jc w:val="both"/>
        <w:rPr>
          <w:rFonts w:ascii="Arial" w:hAnsi="Arial" w:cs="Arial"/>
          <w:sz w:val="20"/>
          <w:szCs w:val="20"/>
        </w:rPr>
      </w:pPr>
    </w:p>
    <w:p w14:paraId="7337D946" w14:textId="7560E054"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 xml:space="preserve">86A0512 Oroszországi </w:t>
      </w:r>
      <w:r w:rsidR="00273180">
        <w:rPr>
          <w:rFonts w:ascii="Arial" w:hAnsi="Arial" w:cs="Arial"/>
          <w:b/>
          <w:bCs/>
          <w:sz w:val="20"/>
          <w:szCs w:val="20"/>
        </w:rPr>
        <w:t>származású</w:t>
      </w:r>
      <w:r w:rsidRPr="003B594D">
        <w:rPr>
          <w:rFonts w:ascii="Arial" w:hAnsi="Arial" w:cs="Arial"/>
          <w:b/>
          <w:bCs/>
          <w:sz w:val="20"/>
          <w:szCs w:val="20"/>
        </w:rPr>
        <w:t xml:space="preserve"> ügyfelekkel kapcsolatos bejelentések</w:t>
      </w:r>
    </w:p>
    <w:p w14:paraId="4097352F" w14:textId="0B5025DF"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sidR="00273180">
        <w:rPr>
          <w:rFonts w:ascii="Arial" w:hAnsi="Arial" w:cs="Arial"/>
          <w:sz w:val="20"/>
          <w:szCs w:val="20"/>
        </w:rPr>
        <w:t>származású</w:t>
      </w:r>
      <w:r w:rsidRPr="00705F42">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03E03581" w14:textId="77777777" w:rsidR="00A656D2" w:rsidRDefault="00A656D2" w:rsidP="00A656D2">
      <w:pPr>
        <w:tabs>
          <w:tab w:val="left" w:pos="5760"/>
        </w:tabs>
        <w:jc w:val="both"/>
        <w:rPr>
          <w:rFonts w:ascii="Arial" w:hAnsi="Arial" w:cs="Arial"/>
          <w:sz w:val="20"/>
          <w:szCs w:val="20"/>
        </w:rPr>
      </w:pPr>
    </w:p>
    <w:p w14:paraId="35C8FC6E" w14:textId="1B3CD667" w:rsidR="00A656D2" w:rsidRDefault="00D8334F" w:rsidP="008C3AD0">
      <w:pPr>
        <w:tabs>
          <w:tab w:val="left" w:pos="5760"/>
        </w:tabs>
        <w:jc w:val="both"/>
        <w:rPr>
          <w:rFonts w:ascii="Arial" w:hAnsi="Arial" w:cs="Arial"/>
          <w:sz w:val="20"/>
          <w:szCs w:val="20"/>
        </w:rPr>
      </w:pPr>
      <w:r>
        <w:rPr>
          <w:rFonts w:ascii="Arial" w:hAnsi="Arial" w:cs="Arial"/>
          <w:b/>
          <w:bCs/>
          <w:sz w:val="20"/>
          <w:szCs w:val="20"/>
        </w:rPr>
        <w:t xml:space="preserve">A </w:t>
      </w:r>
      <w:r w:rsidR="00A656D2" w:rsidRPr="003B594D">
        <w:rPr>
          <w:rFonts w:ascii="Arial" w:hAnsi="Arial" w:cs="Arial"/>
          <w:b/>
          <w:bCs/>
          <w:sz w:val="20"/>
          <w:szCs w:val="20"/>
        </w:rPr>
        <w:t>86A0521</w:t>
      </w:r>
      <w:r w:rsidRPr="00D8334F">
        <w:rPr>
          <w:rFonts w:ascii="Arial" w:hAnsi="Arial" w:cs="Arial"/>
          <w:b/>
          <w:bCs/>
          <w:sz w:val="20"/>
          <w:szCs w:val="20"/>
        </w:rPr>
        <w:t>–</w:t>
      </w:r>
      <w:r w:rsidR="00A656D2" w:rsidRPr="003B594D">
        <w:rPr>
          <w:rFonts w:ascii="Arial" w:hAnsi="Arial" w:cs="Arial"/>
          <w:b/>
          <w:bCs/>
          <w:sz w:val="20"/>
          <w:szCs w:val="20"/>
        </w:rPr>
        <w:t>86A0542</w:t>
      </w:r>
      <w:r w:rsidR="00A656D2" w:rsidRPr="00C212B8">
        <w:rPr>
          <w:rFonts w:ascii="Arial" w:hAnsi="Arial" w:cs="Arial"/>
          <w:sz w:val="20"/>
          <w:szCs w:val="20"/>
        </w:rPr>
        <w:t xml:space="preserve"> </w:t>
      </w:r>
      <w:r>
        <w:rPr>
          <w:rFonts w:ascii="Arial" w:hAnsi="Arial" w:cs="Arial"/>
          <w:sz w:val="20"/>
          <w:szCs w:val="20"/>
        </w:rPr>
        <w:t xml:space="preserve">sor kitöltésére a </w:t>
      </w:r>
      <w:r w:rsidRPr="00D8334F">
        <w:rPr>
          <w:rFonts w:ascii="Arial" w:hAnsi="Arial" w:cs="Arial"/>
          <w:sz w:val="20"/>
          <w:szCs w:val="20"/>
        </w:rPr>
        <w:t>86A0511</w:t>
      </w:r>
      <w:r w:rsidRPr="00D8334F">
        <w:rPr>
          <w:rFonts w:ascii="Arial" w:hAnsi="Arial" w:cs="Arial"/>
          <w:b/>
          <w:bCs/>
          <w:sz w:val="20"/>
          <w:szCs w:val="20"/>
        </w:rPr>
        <w:t>–</w:t>
      </w:r>
      <w:r w:rsidRPr="00D8334F">
        <w:rPr>
          <w:rFonts w:ascii="Arial" w:hAnsi="Arial" w:cs="Arial"/>
          <w:sz w:val="20"/>
          <w:szCs w:val="20"/>
        </w:rPr>
        <w:t>86A051</w:t>
      </w:r>
      <w:r>
        <w:rPr>
          <w:rFonts w:ascii="Arial" w:hAnsi="Arial" w:cs="Arial"/>
          <w:sz w:val="20"/>
          <w:szCs w:val="20"/>
        </w:rPr>
        <w:t>2 sor kitöltési előírásai megfelelően alkalmazandók.</w:t>
      </w:r>
    </w:p>
    <w:p w14:paraId="7A88CC38" w14:textId="77777777" w:rsidR="00A656D2" w:rsidRDefault="00A656D2" w:rsidP="00A656D2">
      <w:pPr>
        <w:rPr>
          <w:rFonts w:ascii="Arial" w:hAnsi="Arial" w:cs="Arial"/>
          <w:sz w:val="20"/>
          <w:szCs w:val="20"/>
        </w:rPr>
      </w:pPr>
    </w:p>
    <w:p w14:paraId="6D0F6C63"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w:t>
      </w:r>
      <w:r w:rsidRPr="003B594D">
        <w:rPr>
          <w:b/>
          <w:bCs/>
        </w:rPr>
        <w:t xml:space="preserve"> </w:t>
      </w:r>
      <w:r w:rsidRPr="003B594D">
        <w:rPr>
          <w:rFonts w:ascii="Arial" w:hAnsi="Arial" w:cs="Arial"/>
          <w:b/>
          <w:bCs/>
          <w:sz w:val="20"/>
          <w:szCs w:val="20"/>
        </w:rPr>
        <w:t>Egyedileg a százmillió forintot elérő vagy meghaladó összegű ügyletek</w:t>
      </w:r>
    </w:p>
    <w:p w14:paraId="2AEC8759" w14:textId="5A2C2050" w:rsidR="00310AA4" w:rsidRDefault="00310AA4" w:rsidP="00310AA4">
      <w:pPr>
        <w:jc w:val="both"/>
        <w:rPr>
          <w:rFonts w:ascii="Arial" w:hAnsi="Arial" w:cs="Arial"/>
          <w:sz w:val="20"/>
          <w:szCs w:val="20"/>
        </w:rPr>
      </w:pPr>
      <w:r w:rsidRPr="00C212B8">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2D645206" w14:textId="77777777" w:rsidR="00A656D2" w:rsidRDefault="00A656D2" w:rsidP="00A656D2">
      <w:pPr>
        <w:rPr>
          <w:rFonts w:ascii="Arial" w:hAnsi="Arial" w:cs="Arial"/>
          <w:sz w:val="20"/>
          <w:szCs w:val="20"/>
        </w:rPr>
      </w:pPr>
    </w:p>
    <w:p w14:paraId="7CAB8B70"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86A061 86A06-ból: egyedileg az egymilliárd forintot elérő vagy meghaladó összegű ügyletek</w:t>
      </w:r>
    </w:p>
    <w:p w14:paraId="234D5B8B" w14:textId="2AAC2661" w:rsidR="00310AA4" w:rsidRDefault="00310AA4" w:rsidP="00310AA4">
      <w:pPr>
        <w:jc w:val="both"/>
        <w:rPr>
          <w:rFonts w:ascii="Arial" w:hAnsi="Arial" w:cs="Arial"/>
          <w:sz w:val="20"/>
          <w:szCs w:val="20"/>
        </w:rPr>
      </w:pPr>
      <w:r w:rsidRPr="00C212B8">
        <w:rPr>
          <w:rFonts w:ascii="Arial" w:hAnsi="Arial" w:cs="Arial"/>
          <w:sz w:val="20"/>
          <w:szCs w:val="20"/>
        </w:rPr>
        <w:t xml:space="preserve">A 86A06 sorból azon ügyletek számát és összegét kell szerepeltetni, amelyeknél az ügyletek a tárgynegyedévben elérték vagy meghaladták egyedileg az egymilliárd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1F5E77CD" w14:textId="77777777" w:rsidR="00A656D2" w:rsidRDefault="00A656D2" w:rsidP="00A656D2">
      <w:pPr>
        <w:rPr>
          <w:rFonts w:ascii="Arial" w:hAnsi="Arial" w:cs="Arial"/>
          <w:sz w:val="20"/>
          <w:szCs w:val="20"/>
        </w:rPr>
      </w:pPr>
    </w:p>
    <w:p w14:paraId="0626A96D"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86A062 86A06-ból: magas kockázati szinttel rendelkező ügyfelek által kezdeményezett ügyletek</w:t>
      </w:r>
    </w:p>
    <w:p w14:paraId="143E65AF" w14:textId="6F2E0AE1" w:rsidR="00A656D2" w:rsidRDefault="00A656D2" w:rsidP="00A656D2">
      <w:pPr>
        <w:tabs>
          <w:tab w:val="left" w:pos="5760"/>
        </w:tabs>
        <w:jc w:val="both"/>
        <w:rPr>
          <w:rFonts w:ascii="Arial" w:hAnsi="Arial" w:cs="Arial"/>
          <w:sz w:val="20"/>
          <w:szCs w:val="20"/>
        </w:rPr>
      </w:pPr>
      <w:r w:rsidRPr="00C212B8">
        <w:rPr>
          <w:rFonts w:ascii="Arial" w:hAnsi="Arial" w:cs="Arial"/>
          <w:sz w:val="20"/>
          <w:szCs w:val="20"/>
        </w:rPr>
        <w:t>A 86A06 sorból azon</w:t>
      </w:r>
      <w:r w:rsidR="003D0324">
        <w:rPr>
          <w:rFonts w:ascii="Arial" w:hAnsi="Arial" w:cs="Arial"/>
          <w:sz w:val="20"/>
          <w:szCs w:val="20"/>
        </w:rPr>
        <w:t>,</w:t>
      </w:r>
      <w:r w:rsidRPr="00C212B8">
        <w:rPr>
          <w:rFonts w:ascii="Arial" w:hAnsi="Arial" w:cs="Arial"/>
          <w:sz w:val="20"/>
          <w:szCs w:val="20"/>
        </w:rPr>
        <w:t xml:space="preserve"> </w:t>
      </w:r>
      <w:r w:rsidRPr="00A642A4">
        <w:rPr>
          <w:rFonts w:ascii="Arial" w:hAnsi="Arial" w:cs="Arial"/>
          <w:sz w:val="20"/>
          <w:szCs w:val="20"/>
        </w:rPr>
        <w:t>egyedileg a százmillió forintot elérő vagy meghaladó</w:t>
      </w:r>
      <w:r>
        <w:rPr>
          <w:rFonts w:ascii="Arial" w:hAnsi="Arial" w:cs="Arial"/>
          <w:sz w:val="20"/>
          <w:szCs w:val="20"/>
        </w:rPr>
        <w:t xml:space="preserve"> </w:t>
      </w:r>
      <w:r w:rsidRPr="00C212B8">
        <w:rPr>
          <w:rFonts w:ascii="Arial" w:hAnsi="Arial" w:cs="Arial"/>
          <w:sz w:val="20"/>
          <w:szCs w:val="20"/>
        </w:rPr>
        <w:t xml:space="preserve">ügyletek számát és összegét szükséges feltüntetni, </w:t>
      </w:r>
      <w:r w:rsidRPr="0077122B">
        <w:rPr>
          <w:rFonts w:ascii="Arial" w:hAnsi="Arial" w:cs="Arial"/>
          <w:sz w:val="20"/>
          <w:szCs w:val="20"/>
        </w:rPr>
        <w:t>amelyet olyan ügyfelek kezdeményeztek,</w:t>
      </w:r>
      <w:r>
        <w:rPr>
          <w:rFonts w:ascii="Arial" w:hAnsi="Arial" w:cs="Arial"/>
          <w:sz w:val="20"/>
          <w:szCs w:val="20"/>
        </w:rPr>
        <w:t xml:space="preserve"> </w:t>
      </w:r>
      <w:r w:rsidRPr="00C212B8">
        <w:rPr>
          <w:rFonts w:ascii="Arial" w:hAnsi="Arial" w:cs="Arial"/>
          <w:sz w:val="20"/>
          <w:szCs w:val="20"/>
        </w:rPr>
        <w:t xml:space="preserve">akiket az adatszolgáltató a Pmt. 16. </w:t>
      </w:r>
      <w:r w:rsidR="0017531C">
        <w:rPr>
          <w:rFonts w:ascii="Arial" w:hAnsi="Arial" w:cs="Arial"/>
          <w:sz w:val="20"/>
          <w:szCs w:val="20"/>
        </w:rPr>
        <w:t xml:space="preserve">§ </w:t>
      </w:r>
      <w:r w:rsidRPr="00C212B8">
        <w:rPr>
          <w:rFonts w:ascii="Arial" w:hAnsi="Arial" w:cs="Arial"/>
          <w:sz w:val="20"/>
          <w:szCs w:val="20"/>
        </w:rPr>
        <w:t>(1) bekezdés</w:t>
      </w:r>
      <w:r w:rsidR="009E1731">
        <w:rPr>
          <w:rFonts w:ascii="Arial" w:hAnsi="Arial" w:cs="Arial"/>
          <w:sz w:val="20"/>
          <w:szCs w:val="20"/>
        </w:rPr>
        <w:t>e</w:t>
      </w:r>
      <w:r w:rsidRPr="00C212B8">
        <w:rPr>
          <w:rFonts w:ascii="Arial" w:hAnsi="Arial" w:cs="Arial"/>
          <w:sz w:val="20"/>
          <w:szCs w:val="20"/>
        </w:rPr>
        <w:t xml:space="preserve"> szerint magas kockázatúnak tekint. A Pmt. </w:t>
      </w:r>
      <w:r w:rsidR="0017531C">
        <w:rPr>
          <w:rFonts w:ascii="Arial" w:hAnsi="Arial" w:cs="Arial"/>
          <w:sz w:val="20"/>
          <w:szCs w:val="20"/>
        </w:rPr>
        <w:t>16. § (1)</w:t>
      </w:r>
      <w:r w:rsidRPr="00C212B8">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w:t>
      </w:r>
      <w:r w:rsidRPr="00C212B8">
        <w:rPr>
          <w:rFonts w:ascii="Arial" w:hAnsi="Arial" w:cs="Arial"/>
          <w:sz w:val="20"/>
          <w:szCs w:val="20"/>
        </w:rPr>
        <w:lastRenderedPageBreak/>
        <w:t>adatszolgáltatónak elvégeznie, akikkel üzleti kapcsolatot létesít, így az adat</w:t>
      </w:r>
      <w:r w:rsidR="002E34FE">
        <w:rPr>
          <w:rFonts w:ascii="Arial" w:hAnsi="Arial" w:cs="Arial"/>
          <w:sz w:val="20"/>
          <w:szCs w:val="20"/>
        </w:rPr>
        <w:t>ok megadásakor</w:t>
      </w:r>
      <w:r w:rsidRPr="00C212B8">
        <w:rPr>
          <w:rFonts w:ascii="Arial" w:hAnsi="Arial" w:cs="Arial"/>
          <w:sz w:val="20"/>
          <w:szCs w:val="20"/>
        </w:rPr>
        <w:t xml:space="preserve"> az eseti jogviszony (ügyleti megbízás) nem </w:t>
      </w:r>
      <w:r w:rsidR="002E34FE">
        <w:rPr>
          <w:rFonts w:ascii="Arial" w:hAnsi="Arial" w:cs="Arial"/>
          <w:sz w:val="20"/>
          <w:szCs w:val="20"/>
        </w:rPr>
        <w:t>vehető figyelembe</w:t>
      </w:r>
      <w:r w:rsidRPr="00C212B8">
        <w:rPr>
          <w:rFonts w:ascii="Arial" w:hAnsi="Arial" w:cs="Arial"/>
          <w:sz w:val="20"/>
          <w:szCs w:val="20"/>
        </w:rPr>
        <w:t>, csak a tartós jogviszonyban (üzleti kapcsolat) álló ügyfelek tranzakcióira vonatkozó adatokat kell megadni.</w:t>
      </w:r>
    </w:p>
    <w:p w14:paraId="38CFAF0F" w14:textId="77777777" w:rsidR="00A656D2" w:rsidRDefault="00A656D2" w:rsidP="00A656D2">
      <w:pPr>
        <w:tabs>
          <w:tab w:val="left" w:pos="5760"/>
        </w:tabs>
        <w:jc w:val="both"/>
        <w:rPr>
          <w:rFonts w:ascii="Arial" w:hAnsi="Arial" w:cs="Arial"/>
          <w:sz w:val="20"/>
          <w:szCs w:val="20"/>
        </w:rPr>
      </w:pPr>
    </w:p>
    <w:p w14:paraId="127BAD0A"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86A063</w:t>
      </w:r>
      <w:r w:rsidRPr="003B594D">
        <w:rPr>
          <w:b/>
          <w:bCs/>
        </w:rPr>
        <w:t xml:space="preserve"> </w:t>
      </w:r>
      <w:r w:rsidRPr="003B594D">
        <w:rPr>
          <w:rFonts w:ascii="Arial" w:hAnsi="Arial" w:cs="Arial"/>
          <w:b/>
          <w:bCs/>
          <w:sz w:val="20"/>
          <w:szCs w:val="20"/>
        </w:rPr>
        <w:t>86A06-ból: nem magas kockázati szinttel rendelkező, megerősített eljárás alá tartozó ügyfelek által kezdeményezett ügyletek</w:t>
      </w:r>
    </w:p>
    <w:p w14:paraId="693F5990" w14:textId="0DE87AB0" w:rsidR="004F15FF" w:rsidRDefault="00A656D2" w:rsidP="00A656D2">
      <w:pPr>
        <w:jc w:val="both"/>
        <w:rPr>
          <w:rFonts w:ascii="Arial" w:hAnsi="Arial" w:cs="Arial"/>
          <w:sz w:val="20"/>
          <w:szCs w:val="20"/>
        </w:rPr>
      </w:pPr>
      <w:r w:rsidRPr="00C212B8">
        <w:rPr>
          <w:rFonts w:ascii="Arial" w:hAnsi="Arial" w:cs="Arial"/>
          <w:sz w:val="20"/>
          <w:szCs w:val="20"/>
        </w:rPr>
        <w:t>A 86A06 sorból azon</w:t>
      </w:r>
      <w:r w:rsidR="00987EB0">
        <w:rPr>
          <w:rFonts w:ascii="Arial" w:hAnsi="Arial" w:cs="Arial"/>
          <w:sz w:val="20"/>
          <w:szCs w:val="20"/>
        </w:rPr>
        <w:t>,</w:t>
      </w:r>
      <w:r w:rsidRPr="00C212B8">
        <w:rPr>
          <w:rFonts w:ascii="Arial" w:hAnsi="Arial" w:cs="Arial"/>
          <w:sz w:val="20"/>
          <w:szCs w:val="20"/>
        </w:rPr>
        <w:t xml:space="preserve"> </w:t>
      </w:r>
      <w:r w:rsidRPr="0077122B">
        <w:rPr>
          <w:rFonts w:ascii="Arial" w:hAnsi="Arial" w:cs="Arial"/>
          <w:sz w:val="20"/>
          <w:szCs w:val="20"/>
        </w:rPr>
        <w:t xml:space="preserve">egyedileg a százmillió forintot elérő vagy meghaladó </w:t>
      </w:r>
      <w:r w:rsidRPr="00C212B8">
        <w:rPr>
          <w:rFonts w:ascii="Arial" w:hAnsi="Arial" w:cs="Arial"/>
          <w:sz w:val="20"/>
          <w:szCs w:val="20"/>
        </w:rPr>
        <w:t>ügyletek számát és összegét szükséges feltüntetni,</w:t>
      </w:r>
      <w:r>
        <w:rPr>
          <w:rFonts w:ascii="Arial" w:hAnsi="Arial" w:cs="Arial"/>
          <w:sz w:val="20"/>
          <w:szCs w:val="20"/>
        </w:rPr>
        <w:t xml:space="preserve"> </w:t>
      </w:r>
      <w:r w:rsidRPr="0077122B">
        <w:rPr>
          <w:rFonts w:ascii="Arial" w:hAnsi="Arial" w:cs="Arial"/>
          <w:sz w:val="20"/>
          <w:szCs w:val="20"/>
        </w:rPr>
        <w:t>amelyet olyan ügyfelek kezdeményeztek,</w:t>
      </w:r>
      <w:r w:rsidRPr="00C212B8">
        <w:rPr>
          <w:rFonts w:ascii="Arial" w:hAnsi="Arial" w:cs="Arial"/>
          <w:sz w:val="20"/>
          <w:szCs w:val="20"/>
        </w:rPr>
        <w:t xml:space="preserve"> akik az adatszolgáltató által nem magas kockázati szintbe kerültek besorolásra, de megerősített eljárás alá tartoznak. A Pmt., valamint a </w:t>
      </w:r>
      <w:del w:id="126" w:author="MNB" w:date="2024-08-23T13:41:00Z">
        <w:r w:rsidRPr="00C212B8">
          <w:rPr>
            <w:rFonts w:ascii="Arial" w:hAnsi="Arial" w:cs="Arial"/>
            <w:sz w:val="20"/>
            <w:szCs w:val="20"/>
          </w:rPr>
          <w:delText>26/2020. (VIII.</w:delText>
        </w:r>
        <w:r w:rsidR="00B11122">
          <w:rPr>
            <w:rFonts w:ascii="Arial" w:hAnsi="Arial" w:cs="Arial"/>
            <w:sz w:val="20"/>
            <w:szCs w:val="20"/>
          </w:rPr>
          <w:delText xml:space="preserve"> </w:delText>
        </w:r>
        <w:r w:rsidRPr="00C212B8">
          <w:rPr>
            <w:rFonts w:ascii="Arial" w:hAnsi="Arial" w:cs="Arial"/>
            <w:sz w:val="20"/>
            <w:szCs w:val="20"/>
          </w:rPr>
          <w:delText>25</w:delText>
        </w:r>
      </w:del>
      <w:ins w:id="127"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C212B8">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5769770" w14:textId="77777777" w:rsidR="00E00902" w:rsidRPr="006D75AA" w:rsidRDefault="00E00902" w:rsidP="00A656D2">
      <w:pPr>
        <w:jc w:val="both"/>
        <w:rPr>
          <w:rFonts w:ascii="Arial" w:hAnsi="Arial" w:cs="Arial"/>
          <w:b/>
          <w:bCs/>
          <w:sz w:val="20"/>
          <w:szCs w:val="20"/>
        </w:rPr>
      </w:pPr>
    </w:p>
    <w:p w14:paraId="3E5BD8CE" w14:textId="31D234CB"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7</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64993B76" w14:textId="2A3C5FBE" w:rsidR="004F15FF" w:rsidRDefault="004F15FF" w:rsidP="004F15FF">
      <w:pPr>
        <w:jc w:val="both"/>
        <w:rPr>
          <w:rFonts w:ascii="Arial" w:eastAsia="Calibri" w:hAnsi="Arial" w:cs="Arial"/>
          <w:bCs/>
          <w:sz w:val="20"/>
          <w:szCs w:val="20"/>
        </w:rPr>
      </w:pPr>
      <w:bookmarkStart w:id="128" w:name="_Hlk39477166"/>
      <w:r w:rsidRPr="006D75AA">
        <w:rPr>
          <w:rFonts w:ascii="Arial" w:eastAsia="Calibri" w:hAnsi="Arial" w:cs="Arial"/>
          <w:bCs/>
          <w:sz w:val="20"/>
          <w:szCs w:val="20"/>
        </w:rPr>
        <w:t xml:space="preserve">Ebben a sorban PEP-nek minősülő ügyfél számlájának javára vagy terhére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51897336" w14:textId="77777777" w:rsidR="00E00902" w:rsidRDefault="00E00902" w:rsidP="004F15FF">
      <w:pPr>
        <w:jc w:val="both"/>
        <w:rPr>
          <w:rFonts w:ascii="Arial" w:eastAsia="Calibri" w:hAnsi="Arial" w:cs="Arial"/>
          <w:bCs/>
          <w:sz w:val="20"/>
          <w:szCs w:val="20"/>
        </w:rPr>
      </w:pPr>
    </w:p>
    <w:p w14:paraId="467223DB"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86A071 86A07-ből: ügyletek összege elérte vagy meghaladta egyedileg a százmillió forintot</w:t>
      </w:r>
    </w:p>
    <w:p w14:paraId="04A3F18D" w14:textId="360710FD" w:rsidR="00E00902" w:rsidRPr="006D75AA"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86A07 sorból a PEP-nek minősülő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szükséges feltüntetni, amelyek elérték vagy meghaladták egyedileg a százmillió forintot.</w:t>
      </w:r>
    </w:p>
    <w:p w14:paraId="658B1BE5" w14:textId="77777777" w:rsidR="004F15FF" w:rsidRPr="006D75AA" w:rsidRDefault="004F15FF" w:rsidP="004F15FF">
      <w:pPr>
        <w:jc w:val="both"/>
        <w:rPr>
          <w:rFonts w:ascii="Arial" w:eastAsia="Calibri" w:hAnsi="Arial" w:cs="Arial"/>
          <w:bCs/>
          <w:sz w:val="20"/>
          <w:szCs w:val="20"/>
        </w:rPr>
      </w:pPr>
    </w:p>
    <w:bookmarkEnd w:id="128"/>
    <w:p w14:paraId="24BA0DF7" w14:textId="19FB1F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8</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tényleges tulajdonossal rendelkező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10B6742E" w14:textId="590D87FD"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Ebben a sorban PEP tényleges tulajdonossal rendelkező ügyfél számlájának javára vagy terhére </w:t>
      </w:r>
      <w:r w:rsidR="00B11122">
        <w:rPr>
          <w:rFonts w:ascii="Arial" w:eastAsia="Calibri" w:hAnsi="Arial" w:cs="Arial"/>
          <w:bCs/>
          <w:sz w:val="20"/>
          <w:szCs w:val="20"/>
        </w:rPr>
        <w:t xml:space="preserve">a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46FD7E28" w14:textId="77777777" w:rsidR="00E00902" w:rsidRDefault="00E00902" w:rsidP="00E00902">
      <w:pPr>
        <w:jc w:val="both"/>
        <w:rPr>
          <w:rFonts w:ascii="Arial" w:eastAsia="Calibri" w:hAnsi="Arial" w:cs="Arial"/>
          <w:bCs/>
          <w:sz w:val="20"/>
          <w:szCs w:val="20"/>
        </w:rPr>
      </w:pPr>
    </w:p>
    <w:p w14:paraId="05DDB155"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86A081 86A08-ból: ügyletek összege elérte vagy meghaladta egyedileg a százmillió forintot</w:t>
      </w:r>
    </w:p>
    <w:p w14:paraId="24E8B377" w14:textId="313AA03A" w:rsidR="00E00902"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86A08 sorból azon PEP tényleges tulajdonossal rendelkező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kell az adatszolgáltatónak megadnia, amelyek elérték vagy meghaladták egyedileg a százmillió forintot.</w:t>
      </w:r>
    </w:p>
    <w:p w14:paraId="4D7A5855" w14:textId="77777777" w:rsidR="00E00902" w:rsidRDefault="00E00902" w:rsidP="00E00902">
      <w:pPr>
        <w:jc w:val="both"/>
        <w:rPr>
          <w:rFonts w:ascii="Arial" w:eastAsia="Calibri" w:hAnsi="Arial" w:cs="Arial"/>
          <w:bCs/>
          <w:sz w:val="20"/>
          <w:szCs w:val="20"/>
        </w:rPr>
      </w:pPr>
    </w:p>
    <w:p w14:paraId="0E39AECE"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86A09 Legjelentősebb összegű végrehajtott ügylet</w:t>
      </w:r>
    </w:p>
    <w:p w14:paraId="55F3CEC1" w14:textId="2D894228" w:rsidR="00E00902" w:rsidRDefault="00B11122" w:rsidP="00E00902">
      <w:pPr>
        <w:jc w:val="both"/>
        <w:rPr>
          <w:rFonts w:ascii="Arial" w:eastAsia="Calibri" w:hAnsi="Arial" w:cs="Arial"/>
          <w:bCs/>
          <w:sz w:val="20"/>
          <w:szCs w:val="20"/>
        </w:rPr>
      </w:pPr>
      <w:r>
        <w:rPr>
          <w:rFonts w:ascii="Arial" w:eastAsia="Calibri" w:hAnsi="Arial" w:cs="Arial"/>
          <w:bCs/>
          <w:sz w:val="20"/>
          <w:szCs w:val="20"/>
        </w:rPr>
        <w:t>A t</w:t>
      </w:r>
      <w:r w:rsidR="00E00902" w:rsidRPr="00901CD3">
        <w:rPr>
          <w:rFonts w:ascii="Arial" w:eastAsia="Calibri" w:hAnsi="Arial" w:cs="Arial"/>
          <w:bCs/>
          <w:sz w:val="20"/>
          <w:szCs w:val="20"/>
        </w:rPr>
        <w:t>árgynegyedévben a legmagasabb egyösszegű ügylet összegét kell az adatszolgáltatónak szerepeltetnie.</w:t>
      </w:r>
      <w:ins w:id="129" w:author="MNB" w:date="2024-08-23T13:41:00Z">
        <w:r w:rsidR="00D86265">
          <w:rPr>
            <w:rFonts w:ascii="Arial" w:eastAsia="Calibri" w:hAnsi="Arial" w:cs="Arial"/>
            <w:bCs/>
            <w:sz w:val="20"/>
            <w:szCs w:val="20"/>
          </w:rPr>
          <w:t xml:space="preserve"> </w:t>
        </w:r>
        <w:r w:rsidR="007003F4" w:rsidRPr="0048423F">
          <w:rPr>
            <w:rFonts w:ascii="Arial" w:eastAsia="Calibri" w:hAnsi="Arial" w:cs="Arial"/>
            <w:bCs/>
            <w:sz w:val="20"/>
            <w:szCs w:val="20"/>
          </w:rPr>
          <w:t>Az ügylet kiválasztása függet</w:t>
        </w:r>
        <w:r w:rsidR="007003F4">
          <w:rPr>
            <w:rFonts w:ascii="Arial" w:eastAsia="Calibri" w:hAnsi="Arial" w:cs="Arial"/>
            <w:bCs/>
            <w:sz w:val="20"/>
            <w:szCs w:val="20"/>
          </w:rPr>
          <w:t>l</w:t>
        </w:r>
        <w:r w:rsidR="007003F4" w:rsidRPr="0048423F">
          <w:rPr>
            <w:rFonts w:ascii="Arial" w:eastAsia="Calibri" w:hAnsi="Arial" w:cs="Arial"/>
            <w:bCs/>
            <w:sz w:val="20"/>
            <w:szCs w:val="20"/>
          </w:rPr>
          <w:t>en a megbízó vagy kedvezményezett ügyfél kockázati besorolásától.</w:t>
        </w:r>
      </w:ins>
    </w:p>
    <w:p w14:paraId="054FAB9E" w14:textId="77777777" w:rsidR="00E00902" w:rsidRDefault="00E00902" w:rsidP="00E00902">
      <w:pPr>
        <w:jc w:val="both"/>
        <w:rPr>
          <w:rFonts w:ascii="Arial" w:eastAsia="Calibri" w:hAnsi="Arial" w:cs="Arial"/>
          <w:bCs/>
          <w:sz w:val="20"/>
          <w:szCs w:val="20"/>
        </w:rPr>
      </w:pPr>
    </w:p>
    <w:p w14:paraId="5C777648" w14:textId="2AB77B38"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86A091 </w:t>
      </w:r>
      <w:del w:id="130" w:author="MNB" w:date="2024-08-23T13:41:00Z">
        <w:r w:rsidRPr="004744D3">
          <w:rPr>
            <w:rFonts w:ascii="Arial" w:eastAsia="Calibri" w:hAnsi="Arial" w:cs="Arial"/>
            <w:b/>
            <w:sz w:val="20"/>
            <w:szCs w:val="20"/>
          </w:rPr>
          <w:delText>86A09</w:delText>
        </w:r>
        <w:r w:rsidR="00D14867" w:rsidRPr="004744D3">
          <w:rPr>
            <w:rFonts w:ascii="Arial" w:eastAsia="Calibri" w:hAnsi="Arial" w:cs="Arial"/>
            <w:b/>
            <w:sz w:val="20"/>
            <w:szCs w:val="20"/>
          </w:rPr>
          <w:delText>-bő</w:delText>
        </w:r>
        <w:r w:rsidRPr="004744D3">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31"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ügylete</w:t>
      </w:r>
    </w:p>
    <w:p w14:paraId="6E019699" w14:textId="5BFEDF8B" w:rsidR="00E00902" w:rsidRDefault="00E00902" w:rsidP="00E00902">
      <w:pPr>
        <w:jc w:val="both"/>
        <w:rPr>
          <w:rFonts w:ascii="Arial" w:eastAsia="Calibri" w:hAnsi="Arial" w:cs="Arial"/>
          <w:bCs/>
          <w:sz w:val="20"/>
          <w:szCs w:val="20"/>
        </w:rPr>
      </w:pPr>
      <w:del w:id="132" w:author="MNB" w:date="2024-08-23T13:41:00Z">
        <w:r w:rsidRPr="00901CD3">
          <w:rPr>
            <w:rFonts w:ascii="Arial" w:eastAsia="Calibri" w:hAnsi="Arial" w:cs="Arial"/>
            <w:bCs/>
            <w:sz w:val="20"/>
            <w:szCs w:val="20"/>
          </w:rPr>
          <w:delText>A 86A09 sorból azon</w:delText>
        </w:r>
      </w:del>
      <w:ins w:id="133"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ügylet összegét kell az adatszolgáltatónak megadnia, amelyet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kezdeményezett, vagy magas kockázatúnak tekintett ügyfél számlájára került jóváírásra.</w:t>
      </w:r>
    </w:p>
    <w:p w14:paraId="4DFB61BE" w14:textId="77777777" w:rsidR="00E00902" w:rsidRDefault="00E00902" w:rsidP="00E00902">
      <w:pPr>
        <w:jc w:val="both"/>
        <w:rPr>
          <w:rFonts w:ascii="Arial" w:eastAsia="Calibri" w:hAnsi="Arial" w:cs="Arial"/>
          <w:bCs/>
          <w:sz w:val="20"/>
          <w:szCs w:val="20"/>
        </w:rPr>
      </w:pPr>
    </w:p>
    <w:p w14:paraId="3FE1A119" w14:textId="5BD2CD48"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86A092 </w:t>
      </w:r>
      <w:del w:id="134" w:author="MNB" w:date="2024-08-23T13:41:00Z">
        <w:r w:rsidRPr="003B594D">
          <w:rPr>
            <w:rFonts w:ascii="Arial" w:eastAsia="Calibri" w:hAnsi="Arial" w:cs="Arial"/>
            <w:b/>
            <w:sz w:val="20"/>
            <w:szCs w:val="20"/>
          </w:rPr>
          <w:delText>86A09</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35"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ügylete</w:t>
      </w:r>
    </w:p>
    <w:p w14:paraId="4DBBCE20" w14:textId="411A31AD" w:rsidR="00E00902" w:rsidRPr="006D75AA" w:rsidRDefault="00E00902" w:rsidP="004F15FF">
      <w:pPr>
        <w:jc w:val="both"/>
        <w:rPr>
          <w:rFonts w:ascii="Arial" w:eastAsia="Calibri" w:hAnsi="Arial" w:cs="Arial"/>
          <w:bCs/>
          <w:sz w:val="20"/>
          <w:szCs w:val="20"/>
        </w:rPr>
      </w:pPr>
      <w:del w:id="136" w:author="MNB" w:date="2024-08-23T13:41:00Z">
        <w:r w:rsidRPr="00901CD3">
          <w:rPr>
            <w:rFonts w:ascii="Arial" w:eastAsia="Calibri" w:hAnsi="Arial" w:cs="Arial"/>
            <w:bCs/>
            <w:sz w:val="20"/>
            <w:szCs w:val="20"/>
          </w:rPr>
          <w:delText>A 86A09 sorból azon</w:delText>
        </w:r>
      </w:del>
      <w:ins w:id="137"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 xml:space="preserve">i </w:t>
      </w:r>
      <w:r w:rsidRPr="00901CD3">
        <w:rPr>
          <w:rFonts w:ascii="Arial" w:eastAsia="Calibri" w:hAnsi="Arial" w:cs="Arial"/>
          <w:bCs/>
          <w:sz w:val="20"/>
          <w:szCs w:val="20"/>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293CC12" w14:textId="77777777" w:rsidR="004F15FF" w:rsidRPr="006D75AA" w:rsidRDefault="004F15FF" w:rsidP="004F15FF">
      <w:pPr>
        <w:jc w:val="both"/>
        <w:rPr>
          <w:rFonts w:ascii="Arial" w:eastAsia="Calibri" w:hAnsi="Arial" w:cs="Arial"/>
          <w:bCs/>
          <w:sz w:val="20"/>
          <w:szCs w:val="20"/>
        </w:rPr>
      </w:pPr>
    </w:p>
    <w:p w14:paraId="3B08B3B1" w14:textId="0335018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54496E">
        <w:rPr>
          <w:rFonts w:ascii="Arial" w:hAnsi="Arial" w:cs="Arial"/>
          <w:b/>
          <w:bCs/>
          <w:sz w:val="20"/>
          <w:szCs w:val="20"/>
        </w:rPr>
        <w:t>10</w:t>
      </w:r>
      <w:r w:rsidRPr="006D75AA">
        <w:rPr>
          <w:rFonts w:ascii="Arial" w:hAnsi="Arial" w:cs="Arial"/>
          <w:b/>
          <w:bCs/>
          <w:sz w:val="20"/>
          <w:szCs w:val="20"/>
        </w:rPr>
        <w:t xml:space="preserve"> Huszonötmillió forintot elérő vagy meghaladó összegű készpénzbefizetés, illetve készpénzkifizetés természetes személy ügyfél részére</w:t>
      </w:r>
    </w:p>
    <w:p w14:paraId="57E26F61" w14:textId="77777777" w:rsidR="004F15FF" w:rsidRPr="006D75AA"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24D7D387" w14:textId="77777777" w:rsidR="004F15FF" w:rsidRPr="006D75AA" w:rsidRDefault="004F15FF" w:rsidP="004F15FF">
      <w:pPr>
        <w:jc w:val="both"/>
        <w:rPr>
          <w:rFonts w:ascii="Arial" w:hAnsi="Arial" w:cs="Arial"/>
          <w:b/>
          <w:bCs/>
          <w:sz w:val="20"/>
          <w:szCs w:val="20"/>
        </w:rPr>
      </w:pPr>
    </w:p>
    <w:p w14:paraId="06DA9C1E" w14:textId="6EC9CE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w:t>
      </w:r>
      <w:r w:rsidR="0054496E">
        <w:rPr>
          <w:rFonts w:ascii="Arial" w:hAnsi="Arial" w:cs="Arial"/>
          <w:b/>
          <w:bCs/>
          <w:sz w:val="20"/>
          <w:szCs w:val="20"/>
        </w:rPr>
        <w:t>11</w:t>
      </w:r>
      <w:r w:rsidRPr="006D75AA">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0BA3D59C" w14:textId="2A330FC2"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Ötvenmillió forintot elérő vagy meghaladó összegű</w:t>
      </w:r>
      <w:r w:rsidR="003A1EF1">
        <w:rPr>
          <w:rFonts w:ascii="Arial" w:eastAsia="Calibri" w:hAnsi="Arial" w:cs="Arial"/>
          <w:bCs/>
          <w:sz w:val="20"/>
          <w:szCs w:val="20"/>
        </w:rPr>
        <w:t>,</w:t>
      </w:r>
      <w:r w:rsidRPr="006D75AA">
        <w:rPr>
          <w:rFonts w:ascii="Arial" w:eastAsia="Calibri"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6299697C" w14:textId="77777777" w:rsidR="0054496E" w:rsidRDefault="0054496E" w:rsidP="004F15FF">
      <w:pPr>
        <w:jc w:val="both"/>
        <w:rPr>
          <w:rFonts w:ascii="Arial" w:eastAsia="Calibri" w:hAnsi="Arial" w:cs="Arial"/>
          <w:bCs/>
          <w:sz w:val="20"/>
          <w:szCs w:val="20"/>
        </w:rPr>
      </w:pPr>
    </w:p>
    <w:p w14:paraId="1A42CBA9"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86A12 Legjelentősebb összegű végrehajtott készpénzbefizetés</w:t>
      </w:r>
    </w:p>
    <w:p w14:paraId="0F8BE44B" w14:textId="600303F6"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készpénzbefizetés összegét szükséges feltüntetnie az adatszolgáltatónak.</w:t>
      </w:r>
    </w:p>
    <w:p w14:paraId="04C1D92E" w14:textId="77777777" w:rsidR="0054496E" w:rsidRDefault="0054496E" w:rsidP="0054496E">
      <w:pPr>
        <w:jc w:val="both"/>
        <w:rPr>
          <w:rFonts w:ascii="Arial" w:eastAsia="Calibri" w:hAnsi="Arial" w:cs="Arial"/>
          <w:bCs/>
          <w:sz w:val="20"/>
          <w:szCs w:val="20"/>
        </w:rPr>
      </w:pPr>
    </w:p>
    <w:p w14:paraId="1BB57B93" w14:textId="24F0909E"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86A121 </w:t>
      </w:r>
      <w:del w:id="138" w:author="MNB" w:date="2024-08-23T13:41:00Z">
        <w:r w:rsidRPr="003B594D">
          <w:rPr>
            <w:rFonts w:ascii="Arial" w:eastAsia="Calibri" w:hAnsi="Arial" w:cs="Arial"/>
            <w:b/>
            <w:sz w:val="20"/>
            <w:szCs w:val="20"/>
          </w:rPr>
          <w:delText>86A12</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39"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készpénzbefizetése</w:t>
      </w:r>
    </w:p>
    <w:p w14:paraId="1C528348" w14:textId="3BE8BDEA" w:rsidR="0054496E" w:rsidRDefault="0054496E" w:rsidP="0054496E">
      <w:pPr>
        <w:jc w:val="both"/>
        <w:rPr>
          <w:rFonts w:ascii="Arial" w:eastAsia="Calibri" w:hAnsi="Arial" w:cs="Arial"/>
          <w:bCs/>
          <w:sz w:val="20"/>
          <w:szCs w:val="20"/>
        </w:rPr>
      </w:pPr>
      <w:del w:id="140" w:author="MNB" w:date="2024-08-23T13:41:00Z">
        <w:r w:rsidRPr="00901CD3">
          <w:rPr>
            <w:rFonts w:ascii="Arial" w:eastAsia="Calibri" w:hAnsi="Arial" w:cs="Arial"/>
            <w:bCs/>
            <w:sz w:val="20"/>
            <w:szCs w:val="20"/>
          </w:rPr>
          <w:delText>A 86A12 sorból azon</w:delText>
        </w:r>
      </w:del>
      <w:ins w:id="141"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számlájára került jóváírásra.</w:t>
      </w:r>
    </w:p>
    <w:p w14:paraId="24832292" w14:textId="77777777" w:rsidR="0054496E" w:rsidRDefault="0054496E" w:rsidP="0054496E">
      <w:pPr>
        <w:jc w:val="both"/>
        <w:rPr>
          <w:rFonts w:ascii="Arial" w:eastAsia="Calibri" w:hAnsi="Arial" w:cs="Arial"/>
          <w:bCs/>
          <w:sz w:val="20"/>
          <w:szCs w:val="20"/>
        </w:rPr>
      </w:pPr>
    </w:p>
    <w:p w14:paraId="55D20478" w14:textId="6ACA7C8B"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86A122 </w:t>
      </w:r>
      <w:del w:id="142" w:author="MNB" w:date="2024-08-23T13:41:00Z">
        <w:r w:rsidRPr="003B594D">
          <w:rPr>
            <w:rFonts w:ascii="Arial" w:eastAsia="Calibri" w:hAnsi="Arial" w:cs="Arial"/>
            <w:b/>
            <w:sz w:val="20"/>
            <w:szCs w:val="20"/>
          </w:rPr>
          <w:delText>86A12</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43"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készpénzbefizetése</w:t>
      </w:r>
    </w:p>
    <w:p w14:paraId="750249BB" w14:textId="7518C5B9" w:rsidR="0054496E" w:rsidRDefault="0054496E" w:rsidP="0054496E">
      <w:pPr>
        <w:jc w:val="both"/>
        <w:rPr>
          <w:rFonts w:ascii="Arial" w:eastAsia="Calibri" w:hAnsi="Arial" w:cs="Arial"/>
          <w:bCs/>
          <w:sz w:val="20"/>
          <w:szCs w:val="20"/>
        </w:rPr>
      </w:pPr>
      <w:del w:id="144" w:author="MNB" w:date="2024-08-23T13:41:00Z">
        <w:r w:rsidRPr="00901CD3">
          <w:rPr>
            <w:rFonts w:ascii="Arial" w:eastAsia="Calibri" w:hAnsi="Arial" w:cs="Arial"/>
            <w:bCs/>
            <w:sz w:val="20"/>
            <w:szCs w:val="20"/>
          </w:rPr>
          <w:delText>A 86A12 sorból azon</w:delText>
        </w:r>
      </w:del>
      <w:ins w:id="145"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73D3787A" w14:textId="77777777" w:rsidR="0054496E" w:rsidRDefault="0054496E" w:rsidP="0054496E">
      <w:pPr>
        <w:jc w:val="both"/>
        <w:rPr>
          <w:rFonts w:ascii="Arial" w:eastAsia="Calibri" w:hAnsi="Arial" w:cs="Arial"/>
          <w:bCs/>
          <w:sz w:val="20"/>
          <w:szCs w:val="20"/>
        </w:rPr>
      </w:pPr>
    </w:p>
    <w:p w14:paraId="12C1CFBE"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86A13 Legjelentősebb összegű végrehajtott készpénzkifizetés</w:t>
      </w:r>
    </w:p>
    <w:p w14:paraId="304B6366" w14:textId="7AE3DF5A"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készpénzkifizetés összegét szükséges feltüntetnie az adatszolgáltatónak.</w:t>
      </w:r>
    </w:p>
    <w:p w14:paraId="5730FC72" w14:textId="77777777" w:rsidR="0054496E" w:rsidRDefault="0054496E" w:rsidP="0054496E">
      <w:pPr>
        <w:jc w:val="both"/>
        <w:rPr>
          <w:rFonts w:ascii="Arial" w:eastAsia="Calibri" w:hAnsi="Arial" w:cs="Arial"/>
          <w:bCs/>
          <w:sz w:val="20"/>
          <w:szCs w:val="20"/>
        </w:rPr>
      </w:pPr>
    </w:p>
    <w:p w14:paraId="0D518AB1" w14:textId="52663355"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86A131 </w:t>
      </w:r>
      <w:del w:id="146" w:author="MNB" w:date="2024-08-23T13:41:00Z">
        <w:r w:rsidRPr="003B594D">
          <w:rPr>
            <w:rFonts w:ascii="Arial" w:eastAsia="Calibri" w:hAnsi="Arial" w:cs="Arial"/>
            <w:b/>
            <w:sz w:val="20"/>
            <w:szCs w:val="20"/>
          </w:rPr>
          <w:delText>86A1</w:delText>
        </w:r>
        <w:r w:rsidR="00D14867">
          <w:rPr>
            <w:rFonts w:ascii="Arial" w:eastAsia="Calibri" w:hAnsi="Arial" w:cs="Arial"/>
            <w:b/>
            <w:sz w:val="20"/>
            <w:szCs w:val="20"/>
          </w:rPr>
          <w:delText>3-bó</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47"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készpénzkifizetése</w:t>
      </w:r>
    </w:p>
    <w:p w14:paraId="0C4263A6" w14:textId="35CC17BA" w:rsidR="0054496E" w:rsidRDefault="0054496E" w:rsidP="0054496E">
      <w:pPr>
        <w:jc w:val="both"/>
        <w:rPr>
          <w:rFonts w:ascii="Arial" w:eastAsia="Calibri" w:hAnsi="Arial" w:cs="Arial"/>
          <w:bCs/>
          <w:sz w:val="20"/>
          <w:szCs w:val="20"/>
        </w:rPr>
      </w:pPr>
      <w:del w:id="148" w:author="MNB" w:date="2024-08-23T13:41:00Z">
        <w:r w:rsidRPr="00901CD3">
          <w:rPr>
            <w:rFonts w:ascii="Arial" w:eastAsia="Calibri" w:hAnsi="Arial" w:cs="Arial"/>
            <w:bCs/>
            <w:sz w:val="20"/>
            <w:szCs w:val="20"/>
          </w:rPr>
          <w:delText>A 86A13 sorból azon</w:delText>
        </w:r>
      </w:del>
      <w:ins w:id="149"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az adatszolgáltató által a Pmt. 16. </w:t>
      </w:r>
      <w:r w:rsidR="003A1EF1">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számlájáról került kifizetésre.</w:t>
      </w:r>
    </w:p>
    <w:p w14:paraId="69F58562" w14:textId="77777777" w:rsidR="0054496E" w:rsidRDefault="0054496E" w:rsidP="0054496E">
      <w:pPr>
        <w:jc w:val="both"/>
        <w:rPr>
          <w:rFonts w:ascii="Arial" w:eastAsia="Calibri" w:hAnsi="Arial" w:cs="Arial"/>
          <w:bCs/>
          <w:sz w:val="20"/>
          <w:szCs w:val="20"/>
        </w:rPr>
      </w:pPr>
    </w:p>
    <w:p w14:paraId="0B0AF5A5" w14:textId="71B6F7DC"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86A132 </w:t>
      </w:r>
      <w:del w:id="150" w:author="MNB" w:date="2024-08-23T13:41:00Z">
        <w:r w:rsidRPr="003B594D">
          <w:rPr>
            <w:rFonts w:ascii="Arial" w:eastAsia="Calibri" w:hAnsi="Arial" w:cs="Arial"/>
            <w:b/>
            <w:sz w:val="20"/>
            <w:szCs w:val="20"/>
          </w:rPr>
          <w:delText>86A13</w:delText>
        </w:r>
        <w:r w:rsidR="00D14867">
          <w:rPr>
            <w:rFonts w:ascii="Arial" w:eastAsia="Calibri" w:hAnsi="Arial" w:cs="Arial"/>
            <w:b/>
            <w:sz w:val="20"/>
            <w:szCs w:val="20"/>
          </w:rPr>
          <w:delText>-</w:delText>
        </w:r>
        <w:r w:rsidRPr="003B594D">
          <w:rPr>
            <w:rFonts w:ascii="Arial" w:eastAsia="Calibri" w:hAnsi="Arial" w:cs="Arial"/>
            <w:b/>
            <w:sz w:val="20"/>
            <w:szCs w:val="20"/>
          </w:rPr>
          <w:delText>ból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51"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készpénzkifizetése</w:t>
      </w:r>
    </w:p>
    <w:p w14:paraId="3E7E63C7" w14:textId="134FA318" w:rsidR="0054496E" w:rsidRDefault="0054496E" w:rsidP="0054496E">
      <w:pPr>
        <w:jc w:val="both"/>
        <w:rPr>
          <w:rFonts w:ascii="Arial" w:eastAsia="Calibri" w:hAnsi="Arial" w:cs="Arial"/>
          <w:bCs/>
          <w:sz w:val="20"/>
          <w:szCs w:val="20"/>
        </w:rPr>
      </w:pPr>
      <w:del w:id="152" w:author="MNB" w:date="2024-08-23T13:41:00Z">
        <w:r w:rsidRPr="00901CD3">
          <w:rPr>
            <w:rFonts w:ascii="Arial" w:eastAsia="Calibri" w:hAnsi="Arial" w:cs="Arial"/>
            <w:bCs/>
            <w:sz w:val="20"/>
            <w:szCs w:val="20"/>
          </w:rPr>
          <w:delText>A 86A13 sorból azon</w:delText>
        </w:r>
      </w:del>
      <w:ins w:id="153"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11C6A2E9" w14:textId="77777777" w:rsidR="0054496E" w:rsidRDefault="0054496E" w:rsidP="0054496E">
      <w:pPr>
        <w:jc w:val="both"/>
        <w:rPr>
          <w:rFonts w:ascii="Arial" w:eastAsia="Calibri" w:hAnsi="Arial" w:cs="Arial"/>
          <w:bCs/>
          <w:sz w:val="20"/>
          <w:szCs w:val="20"/>
        </w:rPr>
      </w:pPr>
    </w:p>
    <w:p w14:paraId="0C64816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 Egyedileg az ötvenmillió forintot elérő vagy meghaladó összegű ügyleti megbízások</w:t>
      </w:r>
    </w:p>
    <w:p w14:paraId="06C57EE7" w14:textId="471865EB" w:rsidR="0054496E" w:rsidRDefault="0054496E" w:rsidP="0054496E">
      <w:pPr>
        <w:jc w:val="both"/>
        <w:rPr>
          <w:rFonts w:ascii="Arial" w:eastAsia="Calibri" w:hAnsi="Arial" w:cs="Arial"/>
          <w:bCs/>
          <w:sz w:val="20"/>
          <w:szCs w:val="20"/>
        </w:rPr>
      </w:pPr>
      <w:r w:rsidRPr="0032204F">
        <w:rPr>
          <w:rFonts w:ascii="Arial" w:eastAsia="Calibri" w:hAnsi="Arial" w:cs="Arial"/>
          <w:bCs/>
          <w:sz w:val="20"/>
          <w:szCs w:val="20"/>
        </w:rPr>
        <w:t>Ebben a sorban azon ügyleti megbízások darabszámát és összegét szükséges szerepeltetni, amelyek elérték vagy meghaladták egyedileg az ötvenmillió forintot.</w:t>
      </w:r>
    </w:p>
    <w:p w14:paraId="61A20AA7" w14:textId="77777777" w:rsidR="0054496E" w:rsidRDefault="0054496E" w:rsidP="0054496E">
      <w:pPr>
        <w:jc w:val="both"/>
        <w:rPr>
          <w:rFonts w:ascii="Arial" w:eastAsia="Calibri" w:hAnsi="Arial" w:cs="Arial"/>
          <w:bCs/>
          <w:sz w:val="20"/>
          <w:szCs w:val="20"/>
        </w:rPr>
      </w:pPr>
    </w:p>
    <w:p w14:paraId="207FA55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86A141 86A14-ből: ügyleti megbízás összege elérte vagy meghaladta egyedileg a százmillió forintot</w:t>
      </w:r>
    </w:p>
    <w:p w14:paraId="0666E466" w14:textId="095526D8" w:rsidR="0054496E" w:rsidRPr="006D75AA" w:rsidRDefault="0054496E" w:rsidP="0054496E">
      <w:pPr>
        <w:jc w:val="both"/>
        <w:rPr>
          <w:rFonts w:ascii="Arial" w:eastAsia="Calibri" w:hAnsi="Arial" w:cs="Arial"/>
          <w:bCs/>
          <w:sz w:val="20"/>
          <w:szCs w:val="20"/>
        </w:rPr>
      </w:pPr>
      <w:r w:rsidRPr="0032204F">
        <w:rPr>
          <w:rFonts w:ascii="Arial" w:eastAsia="Calibri" w:hAnsi="Arial" w:cs="Arial"/>
          <w:bCs/>
          <w:sz w:val="20"/>
          <w:szCs w:val="20"/>
        </w:rPr>
        <w:t xml:space="preserve">A 86A14 sorból azon ügyleti megbízások darabszámát és összegét </w:t>
      </w:r>
      <w:r w:rsidR="006F0E38">
        <w:rPr>
          <w:rFonts w:ascii="Arial" w:eastAsia="Calibri" w:hAnsi="Arial" w:cs="Arial"/>
          <w:bCs/>
          <w:sz w:val="20"/>
          <w:szCs w:val="20"/>
        </w:rPr>
        <w:t>szükséges</w:t>
      </w:r>
      <w:r w:rsidRPr="0032204F">
        <w:rPr>
          <w:rFonts w:ascii="Arial" w:eastAsia="Calibri" w:hAnsi="Arial" w:cs="Arial"/>
          <w:bCs/>
          <w:sz w:val="20"/>
          <w:szCs w:val="20"/>
        </w:rPr>
        <w:t xml:space="preserve"> szerepeltetni, amelyek elért</w:t>
      </w:r>
      <w:r w:rsidR="006F0E38">
        <w:rPr>
          <w:rFonts w:ascii="Arial" w:eastAsia="Calibri" w:hAnsi="Arial" w:cs="Arial"/>
          <w:bCs/>
          <w:sz w:val="20"/>
          <w:szCs w:val="20"/>
        </w:rPr>
        <w:t>ék</w:t>
      </w:r>
      <w:r w:rsidRPr="0032204F">
        <w:rPr>
          <w:rFonts w:ascii="Arial" w:eastAsia="Calibri" w:hAnsi="Arial" w:cs="Arial"/>
          <w:bCs/>
          <w:sz w:val="20"/>
          <w:szCs w:val="20"/>
        </w:rPr>
        <w:t xml:space="preserve"> vagy meghaladt</w:t>
      </w:r>
      <w:r w:rsidR="006F0E38">
        <w:rPr>
          <w:rFonts w:ascii="Arial" w:eastAsia="Calibri" w:hAnsi="Arial" w:cs="Arial"/>
          <w:bCs/>
          <w:sz w:val="20"/>
          <w:szCs w:val="20"/>
        </w:rPr>
        <w:t>ák</w:t>
      </w:r>
      <w:r w:rsidRPr="0032204F">
        <w:rPr>
          <w:rFonts w:ascii="Arial" w:eastAsia="Calibri" w:hAnsi="Arial" w:cs="Arial"/>
          <w:bCs/>
          <w:sz w:val="20"/>
          <w:szCs w:val="20"/>
        </w:rPr>
        <w:t xml:space="preserve"> egyedileg a százmillió forintot.</w:t>
      </w:r>
    </w:p>
    <w:p w14:paraId="274689AE" w14:textId="77777777" w:rsidR="004F15FF" w:rsidRPr="006D75AA" w:rsidRDefault="004F15FF" w:rsidP="004F15FF">
      <w:pPr>
        <w:jc w:val="both"/>
        <w:rPr>
          <w:rFonts w:ascii="Arial" w:hAnsi="Arial" w:cs="Arial"/>
          <w:b/>
          <w:bCs/>
          <w:sz w:val="20"/>
          <w:szCs w:val="20"/>
        </w:rPr>
      </w:pPr>
    </w:p>
    <w:p w14:paraId="581CA10A" w14:textId="668743F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CD22C5">
        <w:rPr>
          <w:rFonts w:ascii="Arial" w:hAnsi="Arial" w:cs="Arial"/>
          <w:b/>
          <w:bCs/>
          <w:sz w:val="20"/>
          <w:szCs w:val="20"/>
        </w:rPr>
        <w:t>5</w:t>
      </w:r>
      <w:r w:rsidRPr="006D75AA">
        <w:rPr>
          <w:rFonts w:ascii="Arial" w:hAnsi="Arial" w:cs="Arial"/>
          <w:b/>
          <w:bCs/>
          <w:sz w:val="20"/>
          <w:szCs w:val="20"/>
        </w:rPr>
        <w:t xml:space="preserve"> Kockázatos ügyfél és szokatlan ügylet kiszűrését biztosító szűrőrendszer riasztásai</w:t>
      </w:r>
    </w:p>
    <w:p w14:paraId="5D5AEBC0" w14:textId="77777777" w:rsidR="004F15FF" w:rsidRDefault="004F15FF" w:rsidP="004F15FF">
      <w:pPr>
        <w:jc w:val="both"/>
        <w:rPr>
          <w:rFonts w:ascii="Arial" w:eastAsia="Calibri" w:hAnsi="Arial" w:cs="Arial"/>
          <w:bCs/>
          <w:sz w:val="20"/>
          <w:szCs w:val="20"/>
        </w:rPr>
      </w:pPr>
      <w:bookmarkStart w:id="154" w:name="_Hlk39479305"/>
      <w:r w:rsidRPr="006D75AA">
        <w:rPr>
          <w:rFonts w:ascii="Arial" w:eastAsia="Calibri" w:hAnsi="Arial" w:cs="Arial"/>
          <w:bCs/>
          <w:sz w:val="20"/>
          <w:szCs w:val="20"/>
        </w:rPr>
        <w:t>Az adatszolgáltató szűrőrendszere által kockázatosnak minősített ügyfél, illetve szokatlan ügylet vonatkozásában generált riasztások darabszáma a tárgynegyedévben.</w:t>
      </w:r>
    </w:p>
    <w:p w14:paraId="0C6F6AE2" w14:textId="77777777" w:rsidR="00CD22C5" w:rsidRDefault="00CD22C5" w:rsidP="004F15FF">
      <w:pPr>
        <w:jc w:val="both"/>
        <w:rPr>
          <w:rFonts w:ascii="Arial" w:eastAsia="Calibri" w:hAnsi="Arial" w:cs="Arial"/>
          <w:bCs/>
          <w:sz w:val="20"/>
          <w:szCs w:val="20"/>
        </w:rPr>
      </w:pPr>
    </w:p>
    <w:p w14:paraId="70DDD3A6" w14:textId="22E835C0" w:rsidR="00CD22C5" w:rsidRPr="006D75AA" w:rsidRDefault="00CD22C5" w:rsidP="004F15FF">
      <w:pPr>
        <w:jc w:val="both"/>
        <w:rPr>
          <w:rFonts w:ascii="Arial" w:eastAsia="Calibri" w:hAnsi="Arial" w:cs="Arial"/>
          <w:bCs/>
          <w:sz w:val="20"/>
          <w:szCs w:val="20"/>
        </w:rPr>
      </w:pPr>
      <w:r w:rsidRPr="00F8476A">
        <w:rPr>
          <w:rFonts w:ascii="Arial" w:hAnsi="Arial" w:cs="Arial"/>
          <w:sz w:val="20"/>
          <w:szCs w:val="20"/>
        </w:rPr>
        <w:t>A</w:t>
      </w:r>
      <w:r w:rsidR="00FC5357">
        <w:rPr>
          <w:rFonts w:ascii="Arial" w:hAnsi="Arial" w:cs="Arial"/>
          <w:sz w:val="20"/>
          <w:szCs w:val="20"/>
        </w:rPr>
        <w:t>z itt</w:t>
      </w:r>
      <w:r w:rsidRPr="00F8476A">
        <w:rPr>
          <w:rFonts w:ascii="Arial" w:hAnsi="Arial" w:cs="Arial"/>
          <w:sz w:val="20"/>
          <w:szCs w:val="20"/>
        </w:rPr>
        <w:t xml:space="preserve"> </w:t>
      </w:r>
      <w:r w:rsidR="008D0619">
        <w:rPr>
          <w:rFonts w:ascii="Arial" w:hAnsi="Arial" w:cs="Arial"/>
          <w:sz w:val="20"/>
          <w:szCs w:val="20"/>
        </w:rPr>
        <w:t>jelente</w:t>
      </w:r>
      <w:r w:rsidRPr="00F8476A">
        <w:rPr>
          <w:rFonts w:ascii="Arial" w:hAnsi="Arial" w:cs="Arial"/>
          <w:sz w:val="20"/>
          <w:szCs w:val="20"/>
        </w:rPr>
        <w:t xml:space="preserve">tt adatokat </w:t>
      </w:r>
      <w:ins w:id="155" w:author="MNB" w:date="2024-08-23T13:41:00Z">
        <w:r w:rsidR="006B51A2" w:rsidRPr="006342B8">
          <w:rPr>
            <w:rFonts w:ascii="Arial" w:hAnsi="Arial" w:cs="Arial"/>
            <w:sz w:val="20"/>
            <w:szCs w:val="20"/>
          </w:rPr>
          <w:t xml:space="preserve">2025. február 28-áig </w:t>
        </w:r>
      </w:ins>
      <w:r w:rsidRPr="00F8476A">
        <w:rPr>
          <w:rFonts w:ascii="Arial" w:hAnsi="Arial" w:cs="Arial"/>
          <w:sz w:val="20"/>
          <w:szCs w:val="20"/>
        </w:rPr>
        <w:t>a 86A151</w:t>
      </w:r>
      <w:r w:rsidR="00843754">
        <w:rPr>
          <w:rFonts w:ascii="Arial" w:hAnsi="Arial" w:cs="Arial"/>
          <w:sz w:val="20"/>
          <w:szCs w:val="20"/>
        </w:rPr>
        <w:t>–</w:t>
      </w:r>
      <w:r w:rsidRPr="00F8476A">
        <w:rPr>
          <w:rFonts w:ascii="Arial" w:hAnsi="Arial" w:cs="Arial"/>
          <w:sz w:val="20"/>
          <w:szCs w:val="20"/>
        </w:rPr>
        <w:t>86A152 sorban a riasztás okára való tekintettel kell tovább bontani. A 86A15 sor egyenlő a 86A151 és a 86A152 sor összegével, míg a 86A151 sor értékét a 86A1511</w:t>
      </w:r>
      <w:r w:rsidR="00843754">
        <w:rPr>
          <w:rFonts w:ascii="Arial" w:hAnsi="Arial" w:cs="Arial"/>
          <w:sz w:val="20"/>
          <w:szCs w:val="20"/>
        </w:rPr>
        <w:t>–</w:t>
      </w:r>
      <w:r w:rsidRPr="00F8476A">
        <w:rPr>
          <w:rFonts w:ascii="Arial" w:hAnsi="Arial" w:cs="Arial"/>
          <w:sz w:val="20"/>
          <w:szCs w:val="20"/>
        </w:rPr>
        <w:t>86A1517 sor összege adja meg.</w:t>
      </w:r>
    </w:p>
    <w:bookmarkEnd w:id="154"/>
    <w:p w14:paraId="04130CE8" w14:textId="77777777" w:rsidR="004F15FF" w:rsidRPr="006D75AA" w:rsidRDefault="004F15FF" w:rsidP="004F15FF">
      <w:pPr>
        <w:jc w:val="both"/>
        <w:rPr>
          <w:rFonts w:ascii="Arial" w:hAnsi="Arial" w:cs="Arial"/>
          <w:b/>
          <w:bCs/>
          <w:sz w:val="20"/>
          <w:szCs w:val="20"/>
        </w:rPr>
      </w:pPr>
    </w:p>
    <w:p w14:paraId="69E2BFD3" w14:textId="7130800B" w:rsidR="004F15FF" w:rsidRPr="00EA76C1" w:rsidRDefault="004F15FF" w:rsidP="004F15FF">
      <w:pPr>
        <w:jc w:val="both"/>
        <w:rPr>
          <w:rFonts w:ascii="Arial" w:hAnsi="Arial" w:cs="Arial"/>
          <w:b/>
          <w:bCs/>
          <w:sz w:val="20"/>
          <w:szCs w:val="20"/>
        </w:rPr>
      </w:pPr>
      <w:r w:rsidRPr="00A828C7">
        <w:rPr>
          <w:rFonts w:ascii="Arial" w:hAnsi="Arial" w:cs="Arial"/>
          <w:b/>
          <w:bCs/>
          <w:sz w:val="20"/>
          <w:szCs w:val="20"/>
        </w:rPr>
        <w:t>86A1</w:t>
      </w:r>
      <w:r w:rsidR="00CD22C5">
        <w:rPr>
          <w:rFonts w:ascii="Arial" w:hAnsi="Arial" w:cs="Arial"/>
          <w:b/>
          <w:bCs/>
          <w:sz w:val="20"/>
          <w:szCs w:val="20"/>
        </w:rPr>
        <w:t>5</w:t>
      </w:r>
      <w:r w:rsidRPr="00A828C7">
        <w:rPr>
          <w:rFonts w:ascii="Arial" w:hAnsi="Arial" w:cs="Arial"/>
          <w:b/>
          <w:bCs/>
          <w:sz w:val="20"/>
          <w:szCs w:val="20"/>
        </w:rPr>
        <w:t xml:space="preserve">1 Kötelező, a </w:t>
      </w:r>
      <w:del w:id="156" w:author="MNB" w:date="2024-08-23T13:41:00Z">
        <w:r w:rsidR="009B1F95" w:rsidRPr="00A828C7">
          <w:rPr>
            <w:rFonts w:ascii="Arial" w:hAnsi="Arial" w:cs="Arial"/>
            <w:b/>
            <w:bCs/>
            <w:sz w:val="20"/>
            <w:szCs w:val="20"/>
          </w:rPr>
          <w:delText>26/2020. (VIII. 25</w:delText>
        </w:r>
      </w:del>
      <w:ins w:id="157" w:author="MNB" w:date="2024-08-23T13:41:00Z">
        <w:r w:rsidR="006B51A2">
          <w:rPr>
            <w:rFonts w:ascii="Arial" w:hAnsi="Arial" w:cs="Arial"/>
            <w:b/>
            <w:bCs/>
            <w:sz w:val="20"/>
            <w:szCs w:val="20"/>
          </w:rPr>
          <w:t>30/2024. (VI. 24</w:t>
        </w:r>
      </w:ins>
      <w:r w:rsidR="006B51A2">
        <w:rPr>
          <w:rFonts w:ascii="Arial" w:hAnsi="Arial" w:cs="Arial"/>
          <w:b/>
          <w:bCs/>
          <w:sz w:val="20"/>
          <w:szCs w:val="20"/>
        </w:rPr>
        <w:t>.)</w:t>
      </w:r>
      <w:r w:rsidR="009B1F95" w:rsidRPr="00A828C7">
        <w:rPr>
          <w:rFonts w:ascii="Arial" w:hAnsi="Arial" w:cs="Arial"/>
          <w:b/>
          <w:bCs/>
          <w:sz w:val="20"/>
          <w:szCs w:val="20"/>
        </w:rPr>
        <w:t xml:space="preserve"> </w:t>
      </w:r>
      <w:r w:rsidRPr="00A828C7">
        <w:rPr>
          <w:rFonts w:ascii="Arial" w:hAnsi="Arial" w:cs="Arial"/>
          <w:b/>
          <w:bCs/>
          <w:sz w:val="20"/>
          <w:szCs w:val="20"/>
        </w:rPr>
        <w:t>MNB rendelet szerinti szűrési feltételek által generált riasztások</w:t>
      </w:r>
    </w:p>
    <w:p w14:paraId="3AE5ED8D" w14:textId="6CAD2C44" w:rsidR="004F15FF" w:rsidRDefault="004F15FF" w:rsidP="004F15FF">
      <w:pPr>
        <w:jc w:val="both"/>
        <w:rPr>
          <w:rFonts w:ascii="Arial" w:eastAsia="Calibri" w:hAnsi="Arial" w:cs="Arial"/>
          <w:bCs/>
          <w:sz w:val="20"/>
          <w:szCs w:val="20"/>
        </w:rPr>
      </w:pPr>
      <w:bookmarkStart w:id="158" w:name="_Hlk39479337"/>
      <w:r w:rsidRPr="00A828C7">
        <w:rPr>
          <w:rFonts w:ascii="Arial" w:eastAsia="Calibri" w:hAnsi="Arial" w:cs="Arial"/>
          <w:bCs/>
          <w:sz w:val="20"/>
          <w:szCs w:val="20"/>
        </w:rPr>
        <w:lastRenderedPageBreak/>
        <w:t>A 86A1</w:t>
      </w:r>
      <w:r w:rsidR="00CD22C5">
        <w:rPr>
          <w:rFonts w:ascii="Arial" w:eastAsia="Calibri" w:hAnsi="Arial" w:cs="Arial"/>
          <w:bCs/>
          <w:sz w:val="20"/>
          <w:szCs w:val="20"/>
        </w:rPr>
        <w:t>5</w:t>
      </w:r>
      <w:r w:rsidRPr="00A828C7">
        <w:rPr>
          <w:rFonts w:ascii="Arial" w:eastAsia="Calibri" w:hAnsi="Arial" w:cs="Arial"/>
          <w:bCs/>
          <w:sz w:val="20"/>
          <w:szCs w:val="20"/>
        </w:rPr>
        <w:t xml:space="preserve"> sorból a </w:t>
      </w:r>
      <w:del w:id="159" w:author="MNB" w:date="2024-08-23T13:41:00Z">
        <w:r w:rsidR="009B1F95" w:rsidRPr="00A828C7">
          <w:rPr>
            <w:rFonts w:ascii="Arial" w:hAnsi="Arial" w:cs="Arial"/>
            <w:sz w:val="20"/>
            <w:szCs w:val="20"/>
          </w:rPr>
          <w:delText>26/2020. (VIII. 25</w:delText>
        </w:r>
      </w:del>
      <w:ins w:id="160"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b/>
          <w:bCs/>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szerinti szűrési feltételek által generált riasztások tárgynegyedévi darabszáma.</w:t>
      </w:r>
    </w:p>
    <w:p w14:paraId="10A4C2AC" w14:textId="77777777" w:rsidR="00CD22C5" w:rsidRDefault="00CD22C5" w:rsidP="00CD22C5">
      <w:pPr>
        <w:jc w:val="both"/>
        <w:rPr>
          <w:rFonts w:ascii="Arial" w:eastAsia="Calibri" w:hAnsi="Arial" w:cs="Arial"/>
          <w:bCs/>
          <w:sz w:val="20"/>
          <w:szCs w:val="20"/>
        </w:rPr>
      </w:pPr>
    </w:p>
    <w:p w14:paraId="1BCCEAE5" w14:textId="624FB322"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 xml:space="preserve">Azon adatszolgáltatóknak, akik élnek a </w:t>
      </w:r>
      <w:del w:id="161" w:author="MNB" w:date="2024-08-23T13:41:00Z">
        <w:r w:rsidRPr="0032204F">
          <w:rPr>
            <w:rFonts w:ascii="Arial" w:eastAsia="Calibri" w:hAnsi="Arial" w:cs="Arial"/>
            <w:bCs/>
            <w:sz w:val="20"/>
            <w:szCs w:val="20"/>
          </w:rPr>
          <w:delText xml:space="preserve">26/2020. </w:delText>
        </w:r>
        <w:r w:rsidR="00EB69E7">
          <w:rPr>
            <w:rFonts w:ascii="Arial" w:eastAsia="Calibri" w:hAnsi="Arial" w:cs="Arial"/>
            <w:bCs/>
            <w:sz w:val="20"/>
            <w:szCs w:val="20"/>
          </w:rPr>
          <w:delText>(VIII. 25</w:delText>
        </w:r>
      </w:del>
      <w:ins w:id="162" w:author="MNB" w:date="2024-08-23T13:41:00Z">
        <w:r w:rsidR="006B51A2">
          <w:rPr>
            <w:rFonts w:ascii="Arial" w:hAnsi="Arial" w:cs="Arial"/>
            <w:sz w:val="20"/>
            <w:szCs w:val="20"/>
          </w:rPr>
          <w:t>30/2024. (VI. 24</w:t>
        </w:r>
      </w:ins>
      <w:r w:rsidR="006B51A2">
        <w:rPr>
          <w:rFonts w:ascii="Arial" w:hAnsi="Arial" w:cs="Arial"/>
          <w:sz w:val="20"/>
          <w:szCs w:val="20"/>
        </w:rPr>
        <w:t>.)</w:t>
      </w:r>
      <w:r w:rsidRPr="0032204F">
        <w:rPr>
          <w:rFonts w:ascii="Arial" w:eastAsia="Calibri" w:hAnsi="Arial" w:cs="Arial"/>
          <w:bCs/>
          <w:sz w:val="20"/>
          <w:szCs w:val="20"/>
        </w:rPr>
        <w:t xml:space="preserve"> MNB rendelet 36. § (3) </w:t>
      </w:r>
      <w:r w:rsidR="00EB69E7">
        <w:rPr>
          <w:rFonts w:ascii="Arial" w:eastAsia="Calibri" w:hAnsi="Arial" w:cs="Arial"/>
          <w:bCs/>
          <w:sz w:val="20"/>
          <w:szCs w:val="20"/>
        </w:rPr>
        <w:t>bekezdésében</w:t>
      </w:r>
      <w:r w:rsidRPr="0032204F">
        <w:rPr>
          <w:rFonts w:ascii="Arial" w:eastAsia="Calibri" w:hAnsi="Arial" w:cs="Arial"/>
          <w:bCs/>
          <w:sz w:val="20"/>
          <w:szCs w:val="20"/>
        </w:rPr>
        <w:t xml:space="preserve"> foglalt lehetőséggel, vagyis a 86A1511</w:t>
      </w:r>
      <w:r w:rsidR="00843754">
        <w:rPr>
          <w:rFonts w:ascii="Arial" w:eastAsia="Calibri" w:hAnsi="Arial" w:cs="Arial"/>
          <w:bCs/>
          <w:sz w:val="20"/>
          <w:szCs w:val="20"/>
        </w:rPr>
        <w:t>–</w:t>
      </w:r>
      <w:r w:rsidRPr="0032204F">
        <w:rPr>
          <w:rFonts w:ascii="Arial" w:eastAsia="Calibri" w:hAnsi="Arial" w:cs="Arial"/>
          <w:bCs/>
          <w:sz w:val="20"/>
          <w:szCs w:val="20"/>
        </w:rPr>
        <w:t xml:space="preserve">86A1517 sorban szereplő kötelező szűrési feltételeket más szűrésekkel helyettesítik, az érintett sorok vonatkozásában a </w:t>
      </w:r>
      <w:del w:id="163" w:author="MNB" w:date="2024-08-23T13:41:00Z">
        <w:r w:rsidR="00BC634D" w:rsidRPr="0032204F">
          <w:rPr>
            <w:rFonts w:ascii="Arial" w:eastAsia="Calibri" w:hAnsi="Arial" w:cs="Arial"/>
            <w:bCs/>
            <w:sz w:val="20"/>
            <w:szCs w:val="20"/>
          </w:rPr>
          <w:delText xml:space="preserve">26/2020. </w:delText>
        </w:r>
        <w:r w:rsidR="00BC634D">
          <w:rPr>
            <w:rFonts w:ascii="Arial" w:eastAsia="Calibri" w:hAnsi="Arial" w:cs="Arial"/>
            <w:bCs/>
            <w:sz w:val="20"/>
            <w:szCs w:val="20"/>
          </w:rPr>
          <w:delText>(VIII. 25</w:delText>
        </w:r>
      </w:del>
      <w:ins w:id="164" w:author="MNB" w:date="2024-08-23T13:41:00Z">
        <w:r w:rsidR="006B51A2">
          <w:rPr>
            <w:rFonts w:ascii="Arial" w:hAnsi="Arial" w:cs="Arial"/>
            <w:sz w:val="20"/>
            <w:szCs w:val="20"/>
          </w:rPr>
          <w:t>30/2024. (VI. 24</w:t>
        </w:r>
      </w:ins>
      <w:r w:rsidR="006B51A2">
        <w:rPr>
          <w:rFonts w:ascii="Arial" w:hAnsi="Arial" w:cs="Arial"/>
          <w:sz w:val="20"/>
          <w:szCs w:val="20"/>
        </w:rPr>
        <w:t>.)</w:t>
      </w:r>
      <w:r w:rsidR="00BC634D" w:rsidRPr="0032204F">
        <w:rPr>
          <w:rFonts w:ascii="Arial" w:eastAsia="Calibri" w:hAnsi="Arial" w:cs="Arial"/>
          <w:bCs/>
          <w:sz w:val="20"/>
          <w:szCs w:val="20"/>
        </w:rPr>
        <w:t xml:space="preserve"> </w:t>
      </w:r>
      <w:r w:rsidRPr="0032204F">
        <w:rPr>
          <w:rFonts w:ascii="Arial" w:eastAsia="Calibri" w:hAnsi="Arial" w:cs="Arial"/>
          <w:bCs/>
          <w:sz w:val="20"/>
          <w:szCs w:val="20"/>
        </w:rPr>
        <w:t xml:space="preserve">MNB rendeletben megfogalmazott feltételrendszernek megfelelő adatkört leválogatás útján szükséges előállítaniuk és </w:t>
      </w:r>
      <w:r w:rsidR="00BC634D">
        <w:rPr>
          <w:rFonts w:ascii="Arial" w:eastAsia="Calibri" w:hAnsi="Arial" w:cs="Arial"/>
          <w:bCs/>
          <w:sz w:val="20"/>
          <w:szCs w:val="20"/>
        </w:rPr>
        <w:t>jelenteniük</w:t>
      </w:r>
      <w:r w:rsidRPr="0032204F">
        <w:rPr>
          <w:rFonts w:ascii="Arial" w:eastAsia="Calibri" w:hAnsi="Arial" w:cs="Arial"/>
          <w:bCs/>
          <w:sz w:val="20"/>
          <w:szCs w:val="20"/>
        </w:rPr>
        <w:t>.</w:t>
      </w:r>
    </w:p>
    <w:p w14:paraId="1F5C25B1" w14:textId="77777777" w:rsidR="00CD22C5" w:rsidRDefault="00CD22C5" w:rsidP="00CD22C5">
      <w:pPr>
        <w:jc w:val="both"/>
        <w:rPr>
          <w:rFonts w:ascii="Arial" w:eastAsia="Calibri" w:hAnsi="Arial" w:cs="Arial"/>
          <w:bCs/>
          <w:sz w:val="20"/>
          <w:szCs w:val="20"/>
        </w:rPr>
      </w:pPr>
    </w:p>
    <w:p w14:paraId="2D1EAA41" w14:textId="3E408D22"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86A1511 Riasztás oka: huszonötmillió forintot elérő vagy meghaladó összegű készpénzbefizetés természetes személy ügyfél részére</w:t>
      </w:r>
    </w:p>
    <w:p w14:paraId="0C7646E0" w14:textId="3319EBB3"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készpénzbefizetések kapcsán generált riasztások tárgynegyedévi darabszáma.</w:t>
      </w:r>
    </w:p>
    <w:p w14:paraId="3089A8E3" w14:textId="77777777" w:rsidR="00CD22C5" w:rsidRDefault="00CD22C5" w:rsidP="00CD22C5">
      <w:pPr>
        <w:jc w:val="both"/>
        <w:rPr>
          <w:rFonts w:ascii="Arial" w:eastAsia="Calibri" w:hAnsi="Arial" w:cs="Arial"/>
          <w:bCs/>
          <w:sz w:val="20"/>
          <w:szCs w:val="20"/>
        </w:rPr>
      </w:pPr>
    </w:p>
    <w:p w14:paraId="2C20D812"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86A1512 Riasztás oka: ötvenmillió forintot elérő vagy meghaladó összegű készpénzbefizetés jogi személy és jogi személyiséggel nem rendelkező ügyfél részére</w:t>
      </w:r>
    </w:p>
    <w:p w14:paraId="030DE895" w14:textId="04A9223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készpénzbefizetések kapcsán generált riasztások tárgynegyedévi darabszáma.</w:t>
      </w:r>
    </w:p>
    <w:p w14:paraId="47A05EE4" w14:textId="77777777" w:rsidR="00CD22C5" w:rsidRDefault="00CD22C5" w:rsidP="00CD22C5">
      <w:pPr>
        <w:jc w:val="both"/>
        <w:rPr>
          <w:rFonts w:ascii="Arial" w:eastAsia="Calibri" w:hAnsi="Arial" w:cs="Arial"/>
          <w:bCs/>
          <w:sz w:val="20"/>
          <w:szCs w:val="20"/>
        </w:rPr>
      </w:pPr>
    </w:p>
    <w:p w14:paraId="6E652499"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86A1513 Riasztás oka: huszonötmillió forintot elérő vagy meghaladó készpénzkifizetés természetes személy ügyfél részére</w:t>
      </w:r>
    </w:p>
    <w:p w14:paraId="3939F546" w14:textId="01430668"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készpénzkifizetések kapcsán generált riasztások tárgynegyedévi darabszáma.</w:t>
      </w:r>
    </w:p>
    <w:p w14:paraId="7F834349" w14:textId="77777777" w:rsidR="00CD22C5" w:rsidRDefault="00CD22C5" w:rsidP="00CD22C5">
      <w:pPr>
        <w:jc w:val="both"/>
        <w:rPr>
          <w:rFonts w:ascii="Arial" w:eastAsia="Calibri" w:hAnsi="Arial" w:cs="Arial"/>
          <w:bCs/>
          <w:sz w:val="20"/>
          <w:szCs w:val="20"/>
        </w:rPr>
      </w:pPr>
    </w:p>
    <w:p w14:paraId="69B944F3"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86A1514 Riasztás oka: ötvenmillió forintot elérő vagy meghaladó összegű készpénzkifizetés jogi személy és jogi személyiséggel nem rendelkező ügyfél részére</w:t>
      </w:r>
    </w:p>
    <w:p w14:paraId="0396FAD1" w14:textId="783877EF" w:rsidR="00CD22C5" w:rsidRPr="00EA76C1"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készpénzkifizetések kapcsán generált riasztások tárgynegyedévi darabszáma.</w:t>
      </w:r>
    </w:p>
    <w:p w14:paraId="5220E3EA" w14:textId="77777777" w:rsidR="00CD22C5" w:rsidRDefault="00CD22C5" w:rsidP="00CD22C5">
      <w:pPr>
        <w:jc w:val="both"/>
        <w:rPr>
          <w:rFonts w:ascii="Arial" w:eastAsia="Calibri" w:hAnsi="Arial" w:cs="Arial"/>
          <w:bCs/>
          <w:sz w:val="20"/>
          <w:szCs w:val="20"/>
        </w:rPr>
      </w:pPr>
    </w:p>
    <w:p w14:paraId="52D4667E"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86A1515 Riasztás oka: stratégiai hiányosságokkal rendelkező, kiemelt kockázatot jelentő harmadik országból kezdeményezett vagy oda továbbított huszonötmillió forintot elérő vagy meghaladó összegű ügylet</w:t>
      </w:r>
    </w:p>
    <w:p w14:paraId="396CCB7D" w14:textId="0AF6335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kiemelt kockázatú országból kezdeményezett vagy oda továbbított</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ügyletek kapcsán generált riasztások tárgynegyedévi darabszáma.</w:t>
      </w:r>
    </w:p>
    <w:p w14:paraId="1DC73A7A" w14:textId="77777777" w:rsidR="00CD22C5" w:rsidRDefault="00CD22C5" w:rsidP="00CD22C5">
      <w:pPr>
        <w:jc w:val="both"/>
        <w:rPr>
          <w:rFonts w:ascii="Arial" w:eastAsia="Calibri" w:hAnsi="Arial" w:cs="Arial"/>
          <w:bCs/>
          <w:sz w:val="20"/>
          <w:szCs w:val="20"/>
        </w:rPr>
      </w:pPr>
    </w:p>
    <w:p w14:paraId="7F1B1968" w14:textId="1FEC9B0D"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 xml:space="preserve">86A1516 Riasztás oka: huszonötmillió forintot elérő vagy meghaladó összegű pénzátutalás adószámmal nem rendelkező jogi személy és jogi személyiséggel nem </w:t>
      </w:r>
      <w:proofErr w:type="gramStart"/>
      <w:r w:rsidRPr="003B594D">
        <w:rPr>
          <w:rFonts w:ascii="Arial" w:eastAsia="Calibri" w:hAnsi="Arial" w:cs="Arial"/>
          <w:b/>
          <w:sz w:val="20"/>
          <w:szCs w:val="20"/>
        </w:rPr>
        <w:t>rendelkező ügyfél részére</w:t>
      </w:r>
      <w:proofErr w:type="gramEnd"/>
      <w:r w:rsidRPr="003B594D">
        <w:rPr>
          <w:rFonts w:ascii="Arial" w:eastAsia="Calibri" w:hAnsi="Arial" w:cs="Arial"/>
          <w:b/>
          <w:sz w:val="20"/>
          <w:szCs w:val="20"/>
        </w:rPr>
        <w:t xml:space="preserve"> vagy általa kezdeményezve</w:t>
      </w:r>
    </w:p>
    <w:p w14:paraId="4DAAA8BC" w14:textId="77777777"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27181B2D" w14:textId="77777777" w:rsidR="00CD22C5" w:rsidRDefault="00CD22C5" w:rsidP="00CD22C5">
      <w:pPr>
        <w:jc w:val="both"/>
        <w:rPr>
          <w:rFonts w:ascii="Arial" w:eastAsia="Calibri" w:hAnsi="Arial" w:cs="Arial"/>
          <w:bCs/>
          <w:sz w:val="20"/>
          <w:szCs w:val="20"/>
        </w:rPr>
      </w:pPr>
    </w:p>
    <w:p w14:paraId="62D74FE2" w14:textId="09C57658"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86A15161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adószámmal nem rendelkező jogi személy és jogi személyiséggel nem rendelkező ügyfelek pénzátutalásai kapcsán generált riasztások</w:t>
      </w:r>
    </w:p>
    <w:p w14:paraId="79207654" w14:textId="2A9B327F"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 </w:t>
      </w:r>
      <w:r w:rsidR="0017531C">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D685D90" w14:textId="77777777" w:rsidR="00CD22C5" w:rsidRDefault="00CD22C5" w:rsidP="00CD22C5">
      <w:pPr>
        <w:jc w:val="both"/>
        <w:rPr>
          <w:rFonts w:ascii="Arial" w:eastAsia="Calibri" w:hAnsi="Arial" w:cs="Arial"/>
          <w:bCs/>
          <w:sz w:val="20"/>
          <w:szCs w:val="20"/>
        </w:rPr>
      </w:pPr>
    </w:p>
    <w:p w14:paraId="57DA50A0" w14:textId="3AF734A3"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lastRenderedPageBreak/>
        <w:t>86A15162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6D53F8F1" w14:textId="269812E5"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3E0E9A">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del w:id="165" w:author="MNB" w:date="2024-08-23T13:41:00Z">
        <w:r w:rsidRPr="0032204F">
          <w:rPr>
            <w:rFonts w:ascii="Arial" w:eastAsia="Calibri" w:hAnsi="Arial" w:cs="Arial"/>
            <w:bCs/>
            <w:sz w:val="20"/>
            <w:szCs w:val="20"/>
          </w:rPr>
          <w:delText>26/2020. (VIII.</w:delText>
        </w:r>
        <w:r w:rsidR="00B11122">
          <w:rPr>
            <w:rFonts w:ascii="Arial" w:eastAsia="Calibri" w:hAnsi="Arial" w:cs="Arial"/>
            <w:bCs/>
            <w:sz w:val="20"/>
            <w:szCs w:val="20"/>
          </w:rPr>
          <w:delText xml:space="preserve"> </w:delText>
        </w:r>
        <w:r w:rsidRPr="0032204F">
          <w:rPr>
            <w:rFonts w:ascii="Arial" w:eastAsia="Calibri" w:hAnsi="Arial" w:cs="Arial"/>
            <w:bCs/>
            <w:sz w:val="20"/>
            <w:szCs w:val="20"/>
          </w:rPr>
          <w:delText>25</w:delText>
        </w:r>
      </w:del>
      <w:ins w:id="166"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32204F">
        <w:rPr>
          <w:rFonts w:ascii="Arial" w:eastAsia="Calibri" w:hAnsi="Arial" w:cs="Arial"/>
          <w:bCs/>
          <w:sz w:val="20"/>
          <w:szCs w:val="20"/>
        </w:rPr>
        <w:t xml:space="preserve"> MNB rendelet rendelkezéseinek, továbbá a táblában használt ügylet fogalomnak megfelelően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p w14:paraId="49822831" w14:textId="77777777" w:rsidR="00CD22C5" w:rsidRDefault="00CD22C5" w:rsidP="00CD22C5">
      <w:pPr>
        <w:jc w:val="both"/>
        <w:rPr>
          <w:rFonts w:ascii="Arial" w:eastAsia="Calibri" w:hAnsi="Arial" w:cs="Arial"/>
          <w:bCs/>
          <w:sz w:val="20"/>
          <w:szCs w:val="20"/>
        </w:rPr>
      </w:pPr>
    </w:p>
    <w:p w14:paraId="214CB658"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 Riasztás oka: ötvenmillió forintot elérő vagy meghaladó összegű pénzátutalás nem magyar adószámmal rendelkező jogi személy és jogi személyiséggel nem rendelkező ügyfél részére, vagy általa kezdeményezve</w:t>
      </w:r>
    </w:p>
    <w:p w14:paraId="16FC1FF1" w14:textId="0A517F95"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a kezdeményezett pénzátutalások kapcsán generált riasztások tárgynegyedévi darabszáma.</w:t>
      </w:r>
    </w:p>
    <w:p w14:paraId="61622F73" w14:textId="77777777" w:rsidR="00CD22C5" w:rsidRDefault="00CD22C5" w:rsidP="00CD22C5">
      <w:pPr>
        <w:jc w:val="both"/>
        <w:rPr>
          <w:rFonts w:ascii="Arial" w:eastAsia="Calibri" w:hAnsi="Arial" w:cs="Arial"/>
          <w:bCs/>
          <w:sz w:val="20"/>
          <w:szCs w:val="20"/>
        </w:rPr>
      </w:pPr>
    </w:p>
    <w:p w14:paraId="0EC332E3" w14:textId="20710F4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86A15171</w:t>
      </w:r>
      <w:r>
        <w:rPr>
          <w:rFonts w:ascii="Arial" w:eastAsia="Calibri" w:hAnsi="Arial" w:cs="Arial"/>
          <w:b/>
          <w:sz w:val="20"/>
          <w:szCs w:val="20"/>
        </w:rPr>
        <w:t xml:space="preserve"> </w:t>
      </w:r>
      <w:r w:rsidRPr="003B594D">
        <w:rPr>
          <w:rFonts w:ascii="Arial" w:eastAsia="Calibri" w:hAnsi="Arial" w:cs="Arial"/>
          <w:b/>
          <w:sz w:val="20"/>
          <w:szCs w:val="20"/>
        </w:rPr>
        <w:t>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nem magyar adószámmal rendelkező jogi személy és jogi személyiséggel nem rendelkező ügyfelek pénzátutalásai kapcsán generált riasztások</w:t>
      </w:r>
    </w:p>
    <w:p w14:paraId="7183D55A" w14:textId="18E92F6B"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E0E9A">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ügyfelet az adatszolgáltató a Pmt. 16. </w:t>
      </w:r>
      <w:r w:rsidR="008128FF">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99CC1F2" w14:textId="77777777" w:rsidR="00CD22C5" w:rsidRDefault="00CD22C5" w:rsidP="00CD22C5">
      <w:pPr>
        <w:jc w:val="both"/>
        <w:rPr>
          <w:rFonts w:ascii="Arial" w:eastAsia="Calibri" w:hAnsi="Arial" w:cs="Arial"/>
          <w:bCs/>
          <w:sz w:val="20"/>
          <w:szCs w:val="20"/>
        </w:rPr>
      </w:pPr>
    </w:p>
    <w:p w14:paraId="3DC9629E" w14:textId="1537F65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86A15172 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4AA8252E" w14:textId="3319921D" w:rsidR="00CD22C5" w:rsidRPr="00EA76C1" w:rsidRDefault="00CD22C5" w:rsidP="004F15FF">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D0324">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024F5A">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del w:id="167" w:author="MNB" w:date="2024-08-23T13:41:00Z">
        <w:r w:rsidRPr="0032204F">
          <w:rPr>
            <w:rFonts w:ascii="Arial" w:eastAsia="Calibri" w:hAnsi="Arial" w:cs="Arial"/>
            <w:bCs/>
            <w:sz w:val="20"/>
            <w:szCs w:val="20"/>
          </w:rPr>
          <w:delText>26/2020. (VIII.</w:delText>
        </w:r>
        <w:r w:rsidR="00B11122">
          <w:rPr>
            <w:rFonts w:ascii="Arial" w:eastAsia="Calibri" w:hAnsi="Arial" w:cs="Arial"/>
            <w:bCs/>
            <w:sz w:val="20"/>
            <w:szCs w:val="20"/>
          </w:rPr>
          <w:delText xml:space="preserve"> </w:delText>
        </w:r>
        <w:r w:rsidRPr="0032204F">
          <w:rPr>
            <w:rFonts w:ascii="Arial" w:eastAsia="Calibri" w:hAnsi="Arial" w:cs="Arial"/>
            <w:bCs/>
            <w:sz w:val="20"/>
            <w:szCs w:val="20"/>
          </w:rPr>
          <w:delText>25</w:delText>
        </w:r>
      </w:del>
      <w:ins w:id="168"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32204F">
        <w:rPr>
          <w:rFonts w:ascii="Arial" w:eastAsia="Calibri" w:hAnsi="Arial" w:cs="Arial"/>
          <w:bCs/>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bookmarkEnd w:id="158"/>
    <w:p w14:paraId="21D70348" w14:textId="77777777" w:rsidR="004F15FF" w:rsidRPr="00A828C7" w:rsidRDefault="004F15FF" w:rsidP="004F15FF">
      <w:pPr>
        <w:jc w:val="both"/>
        <w:rPr>
          <w:rFonts w:ascii="Arial" w:eastAsia="Calibri" w:hAnsi="Arial" w:cs="Arial"/>
          <w:bCs/>
          <w:sz w:val="20"/>
          <w:szCs w:val="20"/>
        </w:rPr>
      </w:pPr>
    </w:p>
    <w:p w14:paraId="50A59874" w14:textId="06D715B1"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5</w:t>
      </w:r>
      <w:r w:rsidRPr="00A828C7">
        <w:rPr>
          <w:rFonts w:ascii="Arial" w:hAnsi="Arial" w:cs="Arial"/>
          <w:b/>
          <w:bCs/>
          <w:sz w:val="20"/>
          <w:szCs w:val="20"/>
        </w:rPr>
        <w:t>2 Adatszolgáltató által definiált szűrési feltételek által generált riasztások</w:t>
      </w:r>
    </w:p>
    <w:p w14:paraId="7BD675ED" w14:textId="07727222" w:rsidR="004F15FF" w:rsidRPr="00A828C7" w:rsidRDefault="004F15FF" w:rsidP="004F15FF">
      <w:pPr>
        <w:jc w:val="both"/>
        <w:rPr>
          <w:rFonts w:ascii="Arial" w:eastAsia="Calibri" w:hAnsi="Arial" w:cs="Arial"/>
          <w:bCs/>
          <w:sz w:val="20"/>
          <w:szCs w:val="20"/>
        </w:rPr>
      </w:pPr>
      <w:bookmarkStart w:id="169" w:name="_Hlk39479911"/>
      <w:r w:rsidRPr="00A828C7">
        <w:rPr>
          <w:rFonts w:ascii="Arial" w:eastAsia="Calibri" w:hAnsi="Arial" w:cs="Arial"/>
          <w:bCs/>
          <w:sz w:val="20"/>
          <w:szCs w:val="20"/>
        </w:rPr>
        <w:t>A 86A1</w:t>
      </w:r>
      <w:r w:rsidR="00024F5A">
        <w:rPr>
          <w:rFonts w:ascii="Arial" w:eastAsia="Calibri" w:hAnsi="Arial" w:cs="Arial"/>
          <w:bCs/>
          <w:sz w:val="20"/>
          <w:szCs w:val="20"/>
        </w:rPr>
        <w:t>5</w:t>
      </w:r>
      <w:r w:rsidRPr="00A828C7">
        <w:rPr>
          <w:rFonts w:ascii="Arial" w:eastAsia="Calibri" w:hAnsi="Arial" w:cs="Arial"/>
          <w:bCs/>
          <w:sz w:val="20"/>
          <w:szCs w:val="20"/>
        </w:rPr>
        <w:t xml:space="preserve"> sorból azon riasztások darabszáma, amelyek szűrési feltételei az adatszolgáltató által kerültek meghatározásra és a riasztások nem esnek a 86A1</w:t>
      </w:r>
      <w:r w:rsidR="00024F5A">
        <w:rPr>
          <w:rFonts w:ascii="Arial" w:eastAsia="Calibri" w:hAnsi="Arial" w:cs="Arial"/>
          <w:bCs/>
          <w:sz w:val="20"/>
          <w:szCs w:val="20"/>
        </w:rPr>
        <w:t>5</w:t>
      </w:r>
      <w:r w:rsidRPr="00A828C7">
        <w:rPr>
          <w:rFonts w:ascii="Arial" w:eastAsia="Calibri" w:hAnsi="Arial" w:cs="Arial"/>
          <w:bCs/>
          <w:sz w:val="20"/>
          <w:szCs w:val="20"/>
        </w:rPr>
        <w:t>1 alábontó soraiban megadott kritériumok alá.</w:t>
      </w:r>
    </w:p>
    <w:bookmarkEnd w:id="169"/>
    <w:p w14:paraId="6D76F27E" w14:textId="77777777" w:rsidR="004F15FF" w:rsidRPr="00A828C7" w:rsidRDefault="004F15FF" w:rsidP="004F15FF">
      <w:pPr>
        <w:jc w:val="both"/>
        <w:rPr>
          <w:rFonts w:ascii="Arial" w:hAnsi="Arial" w:cs="Arial"/>
          <w:b/>
          <w:bCs/>
          <w:sz w:val="20"/>
          <w:szCs w:val="20"/>
        </w:rPr>
      </w:pPr>
    </w:p>
    <w:p w14:paraId="0741AD1C" w14:textId="0B82DF56"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 Az adatszolgáltató nem tudta a szűrések elemzését és értékelését határidőn belül elvégezni</w:t>
      </w:r>
    </w:p>
    <w:p w14:paraId="7D9ABCD9" w14:textId="770741D7" w:rsidR="004F15FF" w:rsidRDefault="004F15FF" w:rsidP="004F15FF">
      <w:pPr>
        <w:jc w:val="both"/>
        <w:rPr>
          <w:rFonts w:ascii="Arial" w:eastAsia="Calibri" w:hAnsi="Arial" w:cs="Arial"/>
          <w:bCs/>
          <w:sz w:val="20"/>
          <w:szCs w:val="20"/>
        </w:rPr>
      </w:pPr>
      <w:bookmarkStart w:id="170" w:name="_Hlk39480077"/>
      <w:r w:rsidRPr="00A828C7">
        <w:rPr>
          <w:rFonts w:ascii="Arial" w:eastAsia="Calibri" w:hAnsi="Arial" w:cs="Arial"/>
          <w:bCs/>
          <w:sz w:val="20"/>
          <w:szCs w:val="20"/>
        </w:rPr>
        <w:t xml:space="preserve">Azon szűréseknek a darabszáma a tárgynegyedévben, amelyeknek az elemzését és értékelését az adatszolgáltató </w:t>
      </w:r>
      <w:r w:rsidRPr="00A828C7">
        <w:rPr>
          <w:rFonts w:ascii="Arial" w:hAnsi="Arial" w:cs="Arial"/>
          <w:sz w:val="20"/>
          <w:szCs w:val="20"/>
        </w:rPr>
        <w:t xml:space="preserve">a </w:t>
      </w:r>
      <w:del w:id="171" w:author="MNB" w:date="2024-08-23T13:41:00Z">
        <w:r w:rsidR="009B1F95" w:rsidRPr="00A828C7">
          <w:rPr>
            <w:rFonts w:ascii="Arial" w:hAnsi="Arial" w:cs="Arial"/>
            <w:sz w:val="20"/>
            <w:szCs w:val="20"/>
          </w:rPr>
          <w:delText>26/2020. (VIII. 25</w:delText>
        </w:r>
      </w:del>
      <w:ins w:id="172"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sz w:val="20"/>
          <w:szCs w:val="20"/>
        </w:rPr>
        <w:t xml:space="preserve"> </w:t>
      </w:r>
      <w:r w:rsidRPr="00A828C7">
        <w:rPr>
          <w:rFonts w:ascii="Arial" w:eastAsia="Calibri" w:hAnsi="Arial" w:cs="Arial"/>
          <w:bCs/>
          <w:sz w:val="20"/>
          <w:szCs w:val="20"/>
        </w:rPr>
        <w:t>MNB rendelet 37. § (2) bekezdésében meghatározott határidőn belül nem végezte el.</w:t>
      </w:r>
    </w:p>
    <w:p w14:paraId="460BA5F8" w14:textId="3DFF02A6" w:rsidR="00024F5A" w:rsidRPr="00EA76C1" w:rsidRDefault="00024F5A" w:rsidP="004F15FF">
      <w:pPr>
        <w:jc w:val="both"/>
        <w:rPr>
          <w:rFonts w:ascii="Arial" w:eastAsia="Calibri" w:hAnsi="Arial" w:cs="Arial"/>
          <w:bCs/>
          <w:sz w:val="20"/>
          <w:szCs w:val="20"/>
        </w:rPr>
      </w:pPr>
      <w:r w:rsidRPr="001F40D3">
        <w:rPr>
          <w:rFonts w:ascii="Arial" w:eastAsia="Calibri" w:hAnsi="Arial" w:cs="Arial"/>
          <w:bCs/>
          <w:sz w:val="20"/>
          <w:szCs w:val="20"/>
        </w:rPr>
        <w:t>A</w:t>
      </w:r>
      <w:r w:rsidR="00FC5357">
        <w:rPr>
          <w:rFonts w:ascii="Arial" w:eastAsia="Calibri" w:hAnsi="Arial" w:cs="Arial"/>
          <w:bCs/>
          <w:sz w:val="20"/>
          <w:szCs w:val="20"/>
        </w:rPr>
        <w:t>z itt</w:t>
      </w:r>
      <w:r w:rsidRPr="001F40D3">
        <w:rPr>
          <w:rFonts w:ascii="Arial" w:eastAsia="Calibri" w:hAnsi="Arial" w:cs="Arial"/>
          <w:bCs/>
          <w:sz w:val="20"/>
          <w:szCs w:val="20"/>
        </w:rPr>
        <w:t xml:space="preserve"> </w:t>
      </w:r>
      <w:r w:rsidR="003D0324">
        <w:rPr>
          <w:rFonts w:ascii="Arial" w:eastAsia="Calibri" w:hAnsi="Arial" w:cs="Arial"/>
          <w:bCs/>
          <w:sz w:val="20"/>
          <w:szCs w:val="20"/>
        </w:rPr>
        <w:t>jelentett</w:t>
      </w:r>
      <w:r w:rsidRPr="001F40D3">
        <w:rPr>
          <w:rFonts w:ascii="Arial" w:eastAsia="Calibri" w:hAnsi="Arial" w:cs="Arial"/>
          <w:bCs/>
          <w:sz w:val="20"/>
          <w:szCs w:val="20"/>
        </w:rPr>
        <w:t xml:space="preserve"> adatokat </w:t>
      </w:r>
      <w:ins w:id="173" w:author="MNB" w:date="2024-08-23T13:41:00Z">
        <w:r w:rsidR="006B51A2" w:rsidRPr="006342B8">
          <w:rPr>
            <w:rFonts w:ascii="Arial" w:eastAsia="Calibri" w:hAnsi="Arial" w:cs="Arial"/>
            <w:bCs/>
            <w:sz w:val="20"/>
            <w:szCs w:val="20"/>
          </w:rPr>
          <w:t>2025. február 28-áig</w:t>
        </w:r>
        <w:r w:rsidR="006B51A2" w:rsidRPr="001F40D3">
          <w:rPr>
            <w:rFonts w:ascii="Arial" w:eastAsia="Calibri" w:hAnsi="Arial" w:cs="Arial"/>
            <w:bCs/>
            <w:sz w:val="20"/>
            <w:szCs w:val="20"/>
          </w:rPr>
          <w:t xml:space="preserve"> </w:t>
        </w:r>
      </w:ins>
      <w:r w:rsidRPr="001F40D3">
        <w:rPr>
          <w:rFonts w:ascii="Arial" w:eastAsia="Calibri" w:hAnsi="Arial" w:cs="Arial"/>
          <w:bCs/>
          <w:sz w:val="20"/>
          <w:szCs w:val="20"/>
        </w:rPr>
        <w:t>a 86A161</w:t>
      </w:r>
      <w:r w:rsidR="00843754">
        <w:rPr>
          <w:rFonts w:ascii="Arial" w:eastAsia="Calibri" w:hAnsi="Arial" w:cs="Arial"/>
          <w:bCs/>
          <w:sz w:val="20"/>
          <w:szCs w:val="20"/>
        </w:rPr>
        <w:t>–</w:t>
      </w:r>
      <w:r w:rsidRPr="001F40D3">
        <w:rPr>
          <w:rFonts w:ascii="Arial" w:eastAsia="Calibri" w:hAnsi="Arial" w:cs="Arial"/>
          <w:bCs/>
          <w:sz w:val="20"/>
          <w:szCs w:val="20"/>
        </w:rPr>
        <w:t>86A162 sorban a riasztás okára való tekintettel kell tovább bontani. A 86A16 sor egyenlő a 86A161 és a 86A162 sor összegével.</w:t>
      </w:r>
    </w:p>
    <w:bookmarkEnd w:id="170"/>
    <w:p w14:paraId="344BBB15" w14:textId="77777777" w:rsidR="004F15FF" w:rsidRPr="00A828C7" w:rsidRDefault="004F15FF" w:rsidP="004F15FF">
      <w:pPr>
        <w:jc w:val="both"/>
        <w:rPr>
          <w:rFonts w:ascii="Arial" w:hAnsi="Arial" w:cs="Arial"/>
          <w:b/>
          <w:bCs/>
          <w:sz w:val="20"/>
          <w:szCs w:val="20"/>
        </w:rPr>
      </w:pPr>
    </w:p>
    <w:p w14:paraId="5854DDFC" w14:textId="6C75D71B" w:rsidR="004F15FF" w:rsidRPr="002034DD"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1 Kötelező, </w:t>
      </w:r>
      <w:r w:rsidRPr="00176357">
        <w:rPr>
          <w:rFonts w:ascii="Arial" w:hAnsi="Arial"/>
          <w:b/>
          <w:sz w:val="20"/>
        </w:rPr>
        <w:t>a</w:t>
      </w:r>
      <w:r w:rsidRPr="00A828C7">
        <w:rPr>
          <w:rFonts w:ascii="Arial" w:hAnsi="Arial" w:cs="Arial"/>
          <w:sz w:val="20"/>
          <w:szCs w:val="20"/>
        </w:rPr>
        <w:t xml:space="preserve"> </w:t>
      </w:r>
      <w:del w:id="174" w:author="MNB" w:date="2024-08-23T13:41:00Z">
        <w:r w:rsidR="009B1F95" w:rsidRPr="00A828C7">
          <w:rPr>
            <w:rFonts w:ascii="Arial" w:hAnsi="Arial" w:cs="Arial"/>
            <w:b/>
            <w:bCs/>
            <w:sz w:val="20"/>
            <w:szCs w:val="20"/>
          </w:rPr>
          <w:delText>26/2020. (VIII. 25</w:delText>
        </w:r>
      </w:del>
      <w:ins w:id="175" w:author="MNB" w:date="2024-08-23T13:41:00Z">
        <w:r w:rsidR="006B51A2">
          <w:rPr>
            <w:rFonts w:ascii="Arial" w:hAnsi="Arial" w:cs="Arial"/>
            <w:b/>
            <w:bCs/>
            <w:sz w:val="20"/>
            <w:szCs w:val="20"/>
          </w:rPr>
          <w:t>30/2024. (VI. 24</w:t>
        </w:r>
      </w:ins>
      <w:r w:rsidR="006B51A2">
        <w:rPr>
          <w:rFonts w:ascii="Arial" w:hAnsi="Arial" w:cs="Arial"/>
          <w:b/>
          <w:bCs/>
          <w:sz w:val="20"/>
          <w:szCs w:val="20"/>
        </w:rPr>
        <w:t>.)</w:t>
      </w:r>
      <w:r w:rsidR="009B1F95" w:rsidRPr="00A828C7">
        <w:rPr>
          <w:rFonts w:ascii="Arial" w:hAnsi="Arial" w:cs="Arial"/>
          <w:sz w:val="20"/>
          <w:szCs w:val="20"/>
        </w:rPr>
        <w:t xml:space="preserve"> </w:t>
      </w:r>
      <w:r w:rsidRPr="00A828C7">
        <w:rPr>
          <w:rFonts w:ascii="Arial" w:hAnsi="Arial" w:cs="Arial"/>
          <w:b/>
          <w:bCs/>
          <w:sz w:val="20"/>
          <w:szCs w:val="20"/>
        </w:rPr>
        <w:t>MNB rendelet szerinti szűrési feltételek által generált riasztások</w:t>
      </w:r>
    </w:p>
    <w:p w14:paraId="4AD4DFB8" w14:textId="0462283A" w:rsidR="004F15FF" w:rsidRPr="00A828C7" w:rsidRDefault="004F15FF" w:rsidP="004F15FF">
      <w:pPr>
        <w:jc w:val="both"/>
        <w:rPr>
          <w:rFonts w:ascii="Arial" w:eastAsia="Calibri" w:hAnsi="Arial" w:cs="Arial"/>
          <w:bCs/>
          <w:sz w:val="20"/>
          <w:szCs w:val="20"/>
        </w:rPr>
      </w:pPr>
      <w:r w:rsidRPr="00616FE0">
        <w:rPr>
          <w:rFonts w:ascii="Arial" w:eastAsia="Calibri" w:hAnsi="Arial" w:cs="Arial"/>
          <w:bCs/>
          <w:sz w:val="20"/>
          <w:szCs w:val="20"/>
        </w:rPr>
        <w:lastRenderedPageBreak/>
        <w:t>A 86A1</w:t>
      </w:r>
      <w:r w:rsidR="00024F5A">
        <w:rPr>
          <w:rFonts w:ascii="Arial" w:eastAsia="Calibri" w:hAnsi="Arial" w:cs="Arial"/>
          <w:bCs/>
          <w:sz w:val="20"/>
          <w:szCs w:val="20"/>
        </w:rPr>
        <w:t>6</w:t>
      </w:r>
      <w:r w:rsidRPr="00616FE0">
        <w:rPr>
          <w:rFonts w:ascii="Arial" w:eastAsia="Calibri" w:hAnsi="Arial" w:cs="Arial"/>
          <w:bCs/>
          <w:sz w:val="20"/>
          <w:szCs w:val="20"/>
        </w:rPr>
        <w:t xml:space="preserve"> </w:t>
      </w:r>
      <w:r w:rsidRPr="00A828C7">
        <w:rPr>
          <w:rFonts w:ascii="Arial" w:eastAsia="Calibri" w:hAnsi="Arial" w:cs="Arial"/>
          <w:bCs/>
          <w:sz w:val="20"/>
          <w:szCs w:val="20"/>
        </w:rPr>
        <w:t>sorból</w:t>
      </w:r>
      <w:r w:rsidRPr="00A828C7">
        <w:rPr>
          <w:rFonts w:ascii="Arial" w:eastAsia="Calibri" w:hAnsi="Arial" w:cs="Arial"/>
          <w:b/>
          <w:sz w:val="20"/>
          <w:szCs w:val="20"/>
        </w:rPr>
        <w:t xml:space="preserve"> </w:t>
      </w:r>
      <w:r w:rsidRPr="00A828C7">
        <w:rPr>
          <w:rFonts w:ascii="Arial" w:eastAsia="Calibri" w:hAnsi="Arial" w:cs="Arial"/>
          <w:bCs/>
          <w:sz w:val="20"/>
          <w:szCs w:val="20"/>
        </w:rPr>
        <w:t xml:space="preserve">a </w:t>
      </w:r>
      <w:del w:id="176" w:author="MNB" w:date="2024-08-23T13:41:00Z">
        <w:r w:rsidR="009B1F95" w:rsidRPr="00A828C7">
          <w:rPr>
            <w:rFonts w:ascii="Arial" w:hAnsi="Arial" w:cs="Arial"/>
            <w:sz w:val="20"/>
            <w:szCs w:val="20"/>
          </w:rPr>
          <w:delText>26/2020. (VIII. 25</w:delText>
        </w:r>
      </w:del>
      <w:ins w:id="177"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 xml:space="preserve">szerinti szűrési feltételek által generált riasztások tárgynegyedévi </w:t>
      </w:r>
      <w:r w:rsidRPr="00EA76C1">
        <w:rPr>
          <w:rFonts w:ascii="Arial" w:eastAsia="Calibri" w:hAnsi="Arial" w:cs="Arial"/>
          <w:bCs/>
          <w:sz w:val="20"/>
          <w:szCs w:val="20"/>
        </w:rPr>
        <w:t xml:space="preserve">darabszáma, amelynek az elemzését és értékelését az adatszolgáltató a </w:t>
      </w:r>
      <w:del w:id="178" w:author="MNB" w:date="2024-08-23T13:41:00Z">
        <w:r w:rsidR="00BC634D" w:rsidRPr="0032204F">
          <w:rPr>
            <w:rFonts w:ascii="Arial" w:eastAsia="Calibri" w:hAnsi="Arial" w:cs="Arial"/>
            <w:bCs/>
            <w:sz w:val="20"/>
            <w:szCs w:val="20"/>
          </w:rPr>
          <w:delText xml:space="preserve">26/2020. </w:delText>
        </w:r>
        <w:r w:rsidR="00BC634D">
          <w:rPr>
            <w:rFonts w:ascii="Arial" w:eastAsia="Calibri" w:hAnsi="Arial" w:cs="Arial"/>
            <w:bCs/>
            <w:sz w:val="20"/>
            <w:szCs w:val="20"/>
          </w:rPr>
          <w:delText>(VIII. 25</w:delText>
        </w:r>
      </w:del>
      <w:ins w:id="179" w:author="MNB" w:date="2024-08-23T13:41:00Z">
        <w:r w:rsidR="006B51A2">
          <w:rPr>
            <w:rFonts w:ascii="Arial" w:hAnsi="Arial" w:cs="Arial"/>
            <w:sz w:val="20"/>
            <w:szCs w:val="20"/>
          </w:rPr>
          <w:t>30/2024. (VI. 24</w:t>
        </w:r>
      </w:ins>
      <w:r w:rsidR="006B51A2">
        <w:rPr>
          <w:rFonts w:ascii="Arial" w:hAnsi="Arial" w:cs="Arial"/>
          <w:sz w:val="20"/>
          <w:szCs w:val="20"/>
        </w:rPr>
        <w:t>.)</w:t>
      </w:r>
      <w:r w:rsidR="00BC634D" w:rsidRPr="0032204F">
        <w:rPr>
          <w:rFonts w:ascii="Arial" w:eastAsia="Calibri" w:hAnsi="Arial" w:cs="Arial"/>
          <w:bCs/>
          <w:sz w:val="20"/>
          <w:szCs w:val="20"/>
        </w:rPr>
        <w:t xml:space="preserve"> </w:t>
      </w:r>
      <w:r w:rsidRPr="00EA76C1">
        <w:rPr>
          <w:rFonts w:ascii="Arial" w:eastAsia="Calibri" w:hAnsi="Arial" w:cs="Arial"/>
          <w:bCs/>
          <w:sz w:val="20"/>
          <w:szCs w:val="20"/>
        </w:rPr>
        <w:t>MNB rendelet szerinti határidőben nem végezte el.</w:t>
      </w:r>
    </w:p>
    <w:p w14:paraId="63976125" w14:textId="77777777" w:rsidR="004F15FF" w:rsidRPr="00A828C7" w:rsidRDefault="004F15FF" w:rsidP="004F15FF">
      <w:pPr>
        <w:jc w:val="both"/>
        <w:rPr>
          <w:rFonts w:ascii="Arial" w:hAnsi="Arial" w:cs="Arial"/>
          <w:b/>
          <w:bCs/>
          <w:sz w:val="20"/>
          <w:szCs w:val="20"/>
        </w:rPr>
      </w:pPr>
    </w:p>
    <w:p w14:paraId="4176B756" w14:textId="64ABFB99"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2 Adatszolgáltató által definiált szűrési feltételek által generált riasztások</w:t>
      </w:r>
    </w:p>
    <w:p w14:paraId="0264317E" w14:textId="5F640803" w:rsidR="004F15FF" w:rsidRPr="00A828C7" w:rsidRDefault="004F15FF" w:rsidP="004F15FF">
      <w:pPr>
        <w:jc w:val="both"/>
        <w:rPr>
          <w:rFonts w:ascii="Arial" w:eastAsia="Calibri" w:hAnsi="Arial" w:cs="Arial"/>
          <w:b/>
          <w:sz w:val="20"/>
          <w:szCs w:val="20"/>
        </w:rPr>
      </w:pPr>
      <w:r w:rsidRPr="00A828C7">
        <w:rPr>
          <w:rFonts w:ascii="Arial" w:eastAsia="Calibri" w:hAnsi="Arial" w:cs="Arial"/>
          <w:bCs/>
          <w:sz w:val="20"/>
          <w:szCs w:val="20"/>
        </w:rPr>
        <w:t>A 86A1</w:t>
      </w:r>
      <w:r w:rsidR="00024F5A">
        <w:rPr>
          <w:rFonts w:ascii="Arial" w:eastAsia="Calibri" w:hAnsi="Arial" w:cs="Arial"/>
          <w:bCs/>
          <w:sz w:val="20"/>
          <w:szCs w:val="20"/>
        </w:rPr>
        <w:t>6</w:t>
      </w:r>
      <w:r w:rsidRPr="00A828C7">
        <w:rPr>
          <w:rFonts w:ascii="Arial" w:eastAsia="Calibri" w:hAnsi="Arial" w:cs="Arial"/>
          <w:bCs/>
          <w:sz w:val="20"/>
          <w:szCs w:val="20"/>
        </w:rPr>
        <w:t xml:space="preserve"> sorból azon riasztások darabszáma, amelyek szűrési feltételei az adatszolgáltató által kerültek meghatározásra és a feltételek nem esnek </w:t>
      </w:r>
      <w:r w:rsidRPr="00A828C7">
        <w:rPr>
          <w:rFonts w:ascii="Arial" w:hAnsi="Arial" w:cs="Arial"/>
          <w:sz w:val="20"/>
          <w:szCs w:val="20"/>
        </w:rPr>
        <w:t xml:space="preserve">a </w:t>
      </w:r>
      <w:del w:id="180" w:author="MNB" w:date="2024-08-23T13:41:00Z">
        <w:r w:rsidR="00140DF6" w:rsidRPr="00A828C7">
          <w:rPr>
            <w:rFonts w:ascii="Arial" w:hAnsi="Arial" w:cs="Arial"/>
            <w:sz w:val="20"/>
            <w:szCs w:val="20"/>
          </w:rPr>
          <w:delText>26/2020. (VIII. 25</w:delText>
        </w:r>
      </w:del>
      <w:ins w:id="181" w:author="MNB" w:date="2024-08-23T13:41:00Z">
        <w:r w:rsidR="006B51A2">
          <w:rPr>
            <w:rFonts w:ascii="Arial" w:hAnsi="Arial" w:cs="Arial"/>
            <w:sz w:val="20"/>
            <w:szCs w:val="20"/>
          </w:rPr>
          <w:t>30/2024. (VI. 24</w:t>
        </w:r>
      </w:ins>
      <w:r w:rsidR="006B51A2">
        <w:rPr>
          <w:rFonts w:ascii="Arial" w:hAnsi="Arial" w:cs="Arial"/>
          <w:sz w:val="20"/>
          <w:szCs w:val="20"/>
        </w:rPr>
        <w:t>.)</w:t>
      </w:r>
      <w:r w:rsidR="00140DF6"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w:t>
      </w:r>
      <w:r w:rsidR="003C4374">
        <w:rPr>
          <w:rFonts w:ascii="Arial" w:eastAsia="Calibri" w:hAnsi="Arial" w:cs="Arial"/>
          <w:bCs/>
          <w:sz w:val="20"/>
          <w:szCs w:val="20"/>
        </w:rPr>
        <w:t>e</w:t>
      </w:r>
      <w:r w:rsidRPr="00A828C7">
        <w:rPr>
          <w:rFonts w:ascii="Arial" w:eastAsia="Calibri" w:hAnsi="Arial" w:cs="Arial"/>
          <w:bCs/>
          <w:sz w:val="20"/>
          <w:szCs w:val="20"/>
        </w:rPr>
        <w:t xml:space="preserve"> szerinti szűrési feltételek alá, és amely riasztásoknak az elemzését és értékelését az adatszolgáltató </w:t>
      </w:r>
      <w:r w:rsidRPr="00A828C7">
        <w:rPr>
          <w:rFonts w:ascii="Arial" w:hAnsi="Arial" w:cs="Arial"/>
          <w:sz w:val="20"/>
          <w:szCs w:val="20"/>
        </w:rPr>
        <w:t xml:space="preserve">a </w:t>
      </w:r>
      <w:del w:id="182" w:author="MNB" w:date="2024-08-23T13:41:00Z">
        <w:r w:rsidR="00140DF6" w:rsidRPr="00A828C7">
          <w:rPr>
            <w:rFonts w:ascii="Arial" w:hAnsi="Arial" w:cs="Arial"/>
            <w:sz w:val="20"/>
            <w:szCs w:val="20"/>
          </w:rPr>
          <w:delText>26/2020. (VIII. 25</w:delText>
        </w:r>
      </w:del>
      <w:ins w:id="183" w:author="MNB" w:date="2024-08-23T13:41:00Z">
        <w:r w:rsidR="006B51A2">
          <w:rPr>
            <w:rFonts w:ascii="Arial" w:hAnsi="Arial" w:cs="Arial"/>
            <w:sz w:val="20"/>
            <w:szCs w:val="20"/>
          </w:rPr>
          <w:t>30/2024. (VI. 24</w:t>
        </w:r>
      </w:ins>
      <w:r w:rsidR="006B51A2">
        <w:rPr>
          <w:rFonts w:ascii="Arial" w:hAnsi="Arial" w:cs="Arial"/>
          <w:sz w:val="20"/>
          <w:szCs w:val="20"/>
        </w:rPr>
        <w:t>.)</w:t>
      </w:r>
      <w:r w:rsidR="00140DF6" w:rsidRPr="00A828C7">
        <w:rPr>
          <w:rFonts w:ascii="Arial" w:hAnsi="Arial" w:cs="Arial"/>
          <w:sz w:val="20"/>
          <w:szCs w:val="20"/>
        </w:rPr>
        <w:t xml:space="preserve"> </w:t>
      </w:r>
      <w:r w:rsidRPr="00A828C7">
        <w:rPr>
          <w:rFonts w:ascii="Arial" w:eastAsia="Calibri" w:hAnsi="Arial" w:cs="Arial"/>
          <w:bCs/>
          <w:sz w:val="20"/>
          <w:szCs w:val="20"/>
        </w:rPr>
        <w:t>MNB rendelet szerinti határidőben nem végezte el.</w:t>
      </w:r>
    </w:p>
    <w:p w14:paraId="58CB5AAE" w14:textId="77777777" w:rsidR="004F15FF" w:rsidRPr="00EA76C1" w:rsidRDefault="004F15FF" w:rsidP="004F15FF">
      <w:pPr>
        <w:jc w:val="both"/>
        <w:rPr>
          <w:rFonts w:ascii="Arial" w:hAnsi="Arial" w:cs="Arial"/>
          <w:b/>
          <w:bCs/>
          <w:sz w:val="20"/>
          <w:szCs w:val="20"/>
        </w:rPr>
      </w:pPr>
    </w:p>
    <w:p w14:paraId="0C62AFFD" w14:textId="3A6408D9" w:rsidR="004F15FF" w:rsidRPr="006D75AA"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7</w:t>
      </w:r>
      <w:r w:rsidRPr="00A828C7">
        <w:rPr>
          <w:rFonts w:ascii="Arial" w:hAnsi="Arial" w:cs="Arial"/>
          <w:b/>
          <w:bCs/>
          <w:sz w:val="20"/>
          <w:szCs w:val="20"/>
        </w:rPr>
        <w:t xml:space="preserve"> Saját bejelentések</w:t>
      </w:r>
    </w:p>
    <w:p w14:paraId="4106412C" w14:textId="10740544"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6A87DA3" w14:textId="1AC0FD02" w:rsidR="00024F5A"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w:t>
      </w:r>
      <w:r w:rsidR="00FC5357">
        <w:rPr>
          <w:rFonts w:ascii="Arial" w:hAnsi="Arial" w:cs="Arial"/>
          <w:bCs/>
          <w:color w:val="auto"/>
          <w:sz w:val="20"/>
          <w:szCs w:val="20"/>
        </w:rPr>
        <w:t>z itt</w:t>
      </w:r>
      <w:r w:rsidRPr="001F40D3">
        <w:rPr>
          <w:rFonts w:ascii="Arial" w:hAnsi="Arial" w:cs="Arial"/>
          <w:bCs/>
          <w:color w:val="auto"/>
          <w:sz w:val="20"/>
          <w:szCs w:val="20"/>
        </w:rPr>
        <w:t xml:space="preserve"> </w:t>
      </w:r>
      <w:r w:rsidR="003D0324">
        <w:rPr>
          <w:rFonts w:ascii="Arial" w:hAnsi="Arial" w:cs="Arial"/>
          <w:bCs/>
          <w:color w:val="auto"/>
          <w:sz w:val="20"/>
          <w:szCs w:val="20"/>
        </w:rPr>
        <w:t>jelentett</w:t>
      </w:r>
      <w:r w:rsidRPr="001F40D3">
        <w:rPr>
          <w:rFonts w:ascii="Arial" w:hAnsi="Arial" w:cs="Arial"/>
          <w:bCs/>
          <w:color w:val="auto"/>
          <w:sz w:val="20"/>
          <w:szCs w:val="20"/>
        </w:rPr>
        <w:t xml:space="preserve"> adatokat a 86A171</w:t>
      </w:r>
      <w:r w:rsidR="00843754">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sidR="00843754">
        <w:rPr>
          <w:rFonts w:ascii="Arial" w:hAnsi="Arial" w:cs="Arial"/>
          <w:bCs/>
          <w:color w:val="auto"/>
          <w:sz w:val="20"/>
          <w:szCs w:val="20"/>
        </w:rPr>
        <w:t>–</w:t>
      </w:r>
      <w:r w:rsidRPr="001F40D3">
        <w:rPr>
          <w:rFonts w:ascii="Arial" w:hAnsi="Arial" w:cs="Arial"/>
          <w:bCs/>
          <w:color w:val="auto"/>
          <w:sz w:val="20"/>
          <w:szCs w:val="20"/>
        </w:rPr>
        <w:t>86A173 sor összegével.</w:t>
      </w:r>
    </w:p>
    <w:p w14:paraId="27FEFAAB" w14:textId="77777777" w:rsidR="004F15FF" w:rsidRPr="006D75AA" w:rsidRDefault="004F15FF" w:rsidP="004F15FF">
      <w:pPr>
        <w:jc w:val="both"/>
        <w:rPr>
          <w:rFonts w:ascii="Arial" w:hAnsi="Arial" w:cs="Arial"/>
          <w:b/>
          <w:bCs/>
          <w:sz w:val="20"/>
          <w:szCs w:val="20"/>
        </w:rPr>
      </w:pPr>
    </w:p>
    <w:p w14:paraId="7BE3491C" w14:textId="11A18EC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1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pénzmosás gyanúja miatt tett bejelentések</w:t>
      </w:r>
    </w:p>
    <w:p w14:paraId="5978B2F4" w14:textId="22EAC94B" w:rsidR="004F15FF" w:rsidRPr="006D75AA" w:rsidRDefault="004F15FF" w:rsidP="004F15FF">
      <w:pPr>
        <w:jc w:val="both"/>
        <w:rPr>
          <w:rFonts w:ascii="Arial" w:hAnsi="Arial" w:cs="Arial"/>
          <w:sz w:val="20"/>
          <w:szCs w:val="20"/>
        </w:rPr>
      </w:pPr>
      <w:r w:rsidRPr="006D75AA">
        <w:rPr>
          <w:rFonts w:ascii="Arial" w:hAnsi="Arial" w:cs="Arial"/>
          <w:sz w:val="20"/>
          <w:szCs w:val="20"/>
        </w:rPr>
        <w:t>Ezen a soron kell feltüntetni a 86A1</w:t>
      </w:r>
      <w:r w:rsidR="00024F5A">
        <w:rPr>
          <w:rFonts w:ascii="Arial" w:hAnsi="Arial" w:cs="Arial"/>
          <w:sz w:val="20"/>
          <w:szCs w:val="20"/>
        </w:rPr>
        <w:t>7</w:t>
      </w:r>
      <w:r w:rsidRPr="006D75AA">
        <w:rPr>
          <w:rFonts w:ascii="Arial" w:hAnsi="Arial" w:cs="Arial"/>
          <w:sz w:val="20"/>
          <w:szCs w:val="20"/>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676172E" w14:textId="77777777" w:rsidR="004F15FF" w:rsidRPr="006D75AA" w:rsidRDefault="004F15FF" w:rsidP="004F15FF">
      <w:pPr>
        <w:jc w:val="both"/>
        <w:rPr>
          <w:rFonts w:ascii="Arial" w:hAnsi="Arial" w:cs="Arial"/>
          <w:b/>
          <w:bCs/>
          <w:sz w:val="20"/>
          <w:szCs w:val="20"/>
        </w:rPr>
      </w:pPr>
    </w:p>
    <w:p w14:paraId="7B63FFB2" w14:textId="7487C58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2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terrorizmus finanszírozása gyanúja miatt tett bejelentések</w:t>
      </w:r>
    </w:p>
    <w:p w14:paraId="46555483" w14:textId="34ABFEB8"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2980160" w14:textId="77777777" w:rsidR="004F15FF" w:rsidRPr="006D75AA" w:rsidRDefault="004F15FF" w:rsidP="004F15FF">
      <w:pPr>
        <w:jc w:val="both"/>
        <w:rPr>
          <w:rFonts w:ascii="Arial" w:hAnsi="Arial" w:cs="Arial"/>
          <w:b/>
          <w:bCs/>
          <w:sz w:val="20"/>
          <w:szCs w:val="20"/>
        </w:rPr>
      </w:pPr>
    </w:p>
    <w:p w14:paraId="2C79AD46" w14:textId="56C1BAD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3 A Kit. alapján tett bejelentések</w:t>
      </w:r>
    </w:p>
    <w:p w14:paraId="52F91166" w14:textId="2AAE94F1"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381D4E05" w14:textId="28827786" w:rsidR="004F15FF" w:rsidRDefault="004F15FF" w:rsidP="004F15FF">
      <w:pPr>
        <w:jc w:val="both"/>
        <w:rPr>
          <w:rFonts w:ascii="Arial" w:hAnsi="Arial" w:cs="Arial"/>
          <w:b/>
          <w:bCs/>
          <w:sz w:val="20"/>
          <w:szCs w:val="20"/>
        </w:rPr>
      </w:pPr>
    </w:p>
    <w:p w14:paraId="5746F918" w14:textId="10ACB18D" w:rsidR="004F15FF" w:rsidRPr="006D75AA" w:rsidRDefault="004F15FF" w:rsidP="00523301">
      <w:pPr>
        <w:keepNext/>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8</w:t>
      </w:r>
      <w:r w:rsidRPr="006D75AA">
        <w:rPr>
          <w:rFonts w:ascii="Arial" w:hAnsi="Arial" w:cs="Arial"/>
          <w:b/>
          <w:bCs/>
          <w:sz w:val="20"/>
          <w:szCs w:val="20"/>
        </w:rPr>
        <w:t xml:space="preserve"> 4 munkanapra felfüggesztett tranzakciók</w:t>
      </w:r>
    </w:p>
    <w:p w14:paraId="4356D294" w14:textId="5162A25D" w:rsidR="00024F5A" w:rsidRDefault="00024F5A" w:rsidP="00024F5A">
      <w:pPr>
        <w:pStyle w:val="Default"/>
        <w:jc w:val="both"/>
        <w:rPr>
          <w:rFonts w:ascii="Arial" w:hAnsi="Arial" w:cs="Arial"/>
          <w:bCs/>
          <w:color w:val="auto"/>
          <w:sz w:val="20"/>
          <w:szCs w:val="20"/>
        </w:rPr>
      </w:pPr>
      <w:r w:rsidRPr="001F40D3">
        <w:rPr>
          <w:rFonts w:ascii="Arial" w:hAnsi="Arial" w:cs="Arial"/>
          <w:bCs/>
          <w:color w:val="auto"/>
          <w:sz w:val="20"/>
          <w:szCs w:val="20"/>
        </w:rPr>
        <w:t>Azon ügyletek darabszámát és összegét kell megadni, amelyek teljesítését bejelentés alapjául szolgáló adat, tény, körülmény felmerülése miatt az adatszolgáltató a Pmt. 34. § (1) bekezdése szerint saját hatáskörben, vagy</w:t>
      </w:r>
      <w:r w:rsidR="0074542B">
        <w:rPr>
          <w:rFonts w:ascii="Arial" w:hAnsi="Arial" w:cs="Arial"/>
          <w:bCs/>
          <w:color w:val="auto"/>
          <w:sz w:val="20"/>
          <w:szCs w:val="20"/>
        </w:rPr>
        <w:t xml:space="preserve"> a </w:t>
      </w:r>
      <w:proofErr w:type="spellStart"/>
      <w:r w:rsidR="0074542B">
        <w:rPr>
          <w:rFonts w:ascii="Arial" w:hAnsi="Arial" w:cs="Arial"/>
          <w:bCs/>
          <w:color w:val="auto"/>
          <w:sz w:val="20"/>
          <w:szCs w:val="20"/>
        </w:rPr>
        <w:t>Pmt</w:t>
      </w:r>
      <w:proofErr w:type="spellEnd"/>
      <w:r w:rsidR="0074542B">
        <w:rPr>
          <w:rFonts w:ascii="Arial" w:hAnsi="Arial" w:cs="Arial"/>
          <w:bCs/>
          <w:color w:val="auto"/>
          <w:sz w:val="20"/>
          <w:szCs w:val="20"/>
        </w:rPr>
        <w:t>.</w:t>
      </w:r>
      <w:r w:rsidRPr="001F40D3">
        <w:rPr>
          <w:rFonts w:ascii="Arial" w:hAnsi="Arial" w:cs="Arial"/>
          <w:bCs/>
          <w:color w:val="auto"/>
          <w:sz w:val="20"/>
          <w:szCs w:val="20"/>
        </w:rPr>
        <w:t xml:space="preserve"> 35. § (1) bekezdése alapján a pénzügyi információs egység rendelkezésének megfelelően felfüggesztette.</w:t>
      </w:r>
    </w:p>
    <w:p w14:paraId="58CF0168" w14:textId="60B50A72" w:rsidR="004F15FF"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sidR="00FF5A09">
        <w:rPr>
          <w:rFonts w:ascii="Arial" w:hAnsi="Arial" w:cs="Arial"/>
          <w:bCs/>
          <w:color w:val="auto"/>
          <w:sz w:val="20"/>
          <w:szCs w:val="20"/>
        </w:rPr>
        <w:t xml:space="preserve"> sor</w:t>
      </w:r>
      <w:r w:rsidRPr="001F40D3">
        <w:rPr>
          <w:rFonts w:ascii="Arial" w:hAnsi="Arial" w:cs="Arial"/>
          <w:bCs/>
          <w:color w:val="auto"/>
          <w:sz w:val="20"/>
          <w:szCs w:val="20"/>
        </w:rPr>
        <w:t>) számával.</w:t>
      </w:r>
    </w:p>
    <w:p w14:paraId="1875DE02" w14:textId="77777777" w:rsidR="004F15FF" w:rsidRPr="006D75AA" w:rsidRDefault="004F15FF" w:rsidP="004F15FF">
      <w:pPr>
        <w:jc w:val="both"/>
        <w:rPr>
          <w:rFonts w:ascii="Arial" w:hAnsi="Arial" w:cs="Arial"/>
          <w:b/>
          <w:bCs/>
          <w:sz w:val="20"/>
          <w:szCs w:val="20"/>
        </w:rPr>
      </w:pPr>
    </w:p>
    <w:p w14:paraId="7CD2A36D" w14:textId="18BF7E7C"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11 Adatszolgáltató által kezdeményezett felfüggesztések</w:t>
      </w:r>
    </w:p>
    <w:p w14:paraId="37D48F59" w14:textId="5ABE25A4" w:rsidR="004F15FF" w:rsidRDefault="00296980" w:rsidP="004F15FF">
      <w:pPr>
        <w:autoSpaceDE w:val="0"/>
        <w:autoSpaceDN w:val="0"/>
        <w:adjustRightInd w:val="0"/>
        <w:jc w:val="both"/>
        <w:rPr>
          <w:rFonts w:ascii="Arial" w:eastAsia="Calibri" w:hAnsi="Arial" w:cs="Arial"/>
          <w:bCs/>
          <w:sz w:val="20"/>
          <w:szCs w:val="20"/>
        </w:rPr>
      </w:pPr>
      <w:r w:rsidRPr="001F40D3">
        <w:rPr>
          <w:rFonts w:ascii="Arial" w:eastAsia="Calibri" w:hAnsi="Arial" w:cs="Arial"/>
          <w:bCs/>
          <w:sz w:val="20"/>
          <w:szCs w:val="20"/>
        </w:rPr>
        <w:t>A 86A18 sorból azon ügyletek darabszámát és összegét kell megadni, amelyek teljesítésének felfüggesztését a Pmt. 34. § (1) bekezdése alapján az adatszolgáltató kezdeményezte.</w:t>
      </w:r>
    </w:p>
    <w:p w14:paraId="708C21D2" w14:textId="77777777" w:rsidR="004F15FF" w:rsidRPr="006D75AA" w:rsidRDefault="004F15FF" w:rsidP="004F15FF">
      <w:pPr>
        <w:autoSpaceDE w:val="0"/>
        <w:autoSpaceDN w:val="0"/>
        <w:adjustRightInd w:val="0"/>
        <w:jc w:val="both"/>
        <w:rPr>
          <w:rFonts w:ascii="Arial" w:hAnsi="Arial" w:cs="Arial"/>
          <w:b/>
          <w:bCs/>
          <w:sz w:val="20"/>
          <w:szCs w:val="20"/>
        </w:rPr>
      </w:pPr>
    </w:p>
    <w:p w14:paraId="4AFA62FC" w14:textId="7E20762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12 Pénzügyi információs egységként működő hatóság által kezdeményezett felfüggesztések</w:t>
      </w:r>
    </w:p>
    <w:p w14:paraId="02B43465" w14:textId="341D1C7E" w:rsidR="004F15FF" w:rsidRPr="006D75AA" w:rsidRDefault="00296980" w:rsidP="004F15FF">
      <w:pPr>
        <w:jc w:val="both"/>
        <w:rPr>
          <w:rFonts w:ascii="Arial" w:hAnsi="Arial" w:cs="Arial"/>
          <w:sz w:val="20"/>
          <w:szCs w:val="20"/>
        </w:rPr>
      </w:pPr>
      <w:r w:rsidRPr="001F40D3">
        <w:rPr>
          <w:rFonts w:ascii="Arial" w:hAnsi="Arial" w:cs="Arial"/>
          <w:sz w:val="20"/>
          <w:szCs w:val="20"/>
        </w:rPr>
        <w:t>A 86A18 sorból azon ügyletek darabszámát és összegét kell megadni, amelyek teljesítésének felfüggesztését teljesítését az adatszolgáltató a Pmt. 35. § (1) bekezdése alapán a pénzügyi információs egység rendelkezésének megfelelően függesztette fel.</w:t>
      </w:r>
    </w:p>
    <w:p w14:paraId="75A4376C" w14:textId="77777777" w:rsidR="004F15FF" w:rsidRPr="006D75AA" w:rsidRDefault="004F15FF" w:rsidP="004F15FF">
      <w:pPr>
        <w:jc w:val="both"/>
        <w:rPr>
          <w:rFonts w:ascii="Arial" w:hAnsi="Arial" w:cs="Arial"/>
          <w:b/>
          <w:bCs/>
          <w:sz w:val="20"/>
          <w:szCs w:val="20"/>
        </w:rPr>
      </w:pPr>
    </w:p>
    <w:p w14:paraId="37EF2D0F" w14:textId="0D88E345"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2 86A1</w:t>
      </w:r>
      <w:r w:rsidR="00296980">
        <w:rPr>
          <w:rFonts w:ascii="Arial" w:hAnsi="Arial" w:cs="Arial"/>
          <w:b/>
          <w:bCs/>
          <w:sz w:val="20"/>
          <w:szCs w:val="20"/>
        </w:rPr>
        <w:t>8</w:t>
      </w:r>
      <w:r w:rsidRPr="006D75AA">
        <w:rPr>
          <w:rFonts w:ascii="Arial" w:hAnsi="Arial" w:cs="Arial"/>
          <w:b/>
          <w:bCs/>
          <w:sz w:val="20"/>
          <w:szCs w:val="20"/>
        </w:rPr>
        <w:t>-ból: Pénzügyi információs egységként működő hatóság kérésére meghosszabbított felfüggesztések</w:t>
      </w:r>
    </w:p>
    <w:p w14:paraId="6DA077FB" w14:textId="3BDF5DD8" w:rsidR="004F15FF" w:rsidRDefault="00296980" w:rsidP="004F15FF">
      <w:pPr>
        <w:jc w:val="both"/>
        <w:rPr>
          <w:rFonts w:ascii="Arial" w:eastAsia="Calibri" w:hAnsi="Arial" w:cs="Arial"/>
          <w:bCs/>
          <w:sz w:val="20"/>
          <w:szCs w:val="20"/>
        </w:rPr>
      </w:pPr>
      <w:r w:rsidRPr="00C96C53">
        <w:rPr>
          <w:rFonts w:ascii="Arial" w:eastAsia="Calibri" w:hAnsi="Arial" w:cs="Arial"/>
          <w:bCs/>
          <w:sz w:val="20"/>
          <w:szCs w:val="20"/>
        </w:rPr>
        <w:lastRenderedPageBreak/>
        <w:t>A 86A18 sorból azon ügyletek darabszámát és összegét kell megadni</w:t>
      </w:r>
      <w:r w:rsidR="004F15FF" w:rsidRPr="006D75AA">
        <w:rPr>
          <w:rFonts w:ascii="Arial" w:eastAsia="Calibri" w:hAnsi="Arial" w:cs="Arial"/>
          <w:bCs/>
          <w:sz w:val="20"/>
          <w:szCs w:val="20"/>
        </w:rPr>
        <w:t>, amelyek esetében az adatszolgáltató a Pmt. 35. § (3) bekezdése alapján a pénzügyi információs egységként működő hatóság jelzésére a felfüggesztést meghosszabbította.</w:t>
      </w:r>
    </w:p>
    <w:p w14:paraId="49C0F4A1" w14:textId="77777777" w:rsidR="00296980" w:rsidRDefault="00296980" w:rsidP="004F15FF">
      <w:pPr>
        <w:jc w:val="both"/>
        <w:rPr>
          <w:rFonts w:ascii="Arial" w:eastAsia="Calibri" w:hAnsi="Arial" w:cs="Arial"/>
          <w:bCs/>
          <w:sz w:val="20"/>
          <w:szCs w:val="20"/>
        </w:rPr>
      </w:pPr>
    </w:p>
    <w:p w14:paraId="362DF4E4" w14:textId="77777777" w:rsidR="00296980" w:rsidRPr="003B594D" w:rsidRDefault="00296980" w:rsidP="00296980">
      <w:pPr>
        <w:jc w:val="both"/>
        <w:rPr>
          <w:rFonts w:ascii="Arial" w:eastAsia="Calibri" w:hAnsi="Arial" w:cs="Arial"/>
          <w:b/>
          <w:sz w:val="20"/>
          <w:szCs w:val="20"/>
        </w:rPr>
      </w:pPr>
      <w:r w:rsidRPr="003B594D">
        <w:rPr>
          <w:rFonts w:ascii="Arial" w:eastAsia="Calibri" w:hAnsi="Arial" w:cs="Arial"/>
          <w:b/>
          <w:sz w:val="20"/>
          <w:szCs w:val="20"/>
        </w:rPr>
        <w:t>86A19 Bíróság, nyomozóhatóság által pénzmosás gyanúja miatt zárolt, lefoglalt követelések</w:t>
      </w:r>
    </w:p>
    <w:p w14:paraId="1DBC3153" w14:textId="292FEC73" w:rsidR="00296980" w:rsidRPr="006D75AA" w:rsidRDefault="00296980" w:rsidP="004F15FF">
      <w:pPr>
        <w:jc w:val="both"/>
        <w:rPr>
          <w:rFonts w:ascii="Arial" w:eastAsia="Calibri" w:hAnsi="Arial" w:cs="Arial"/>
          <w:bCs/>
          <w:sz w:val="20"/>
          <w:szCs w:val="20"/>
        </w:rPr>
      </w:pPr>
      <w:r w:rsidRPr="00C96C53">
        <w:rPr>
          <w:rFonts w:ascii="Arial" w:eastAsia="Calibri" w:hAnsi="Arial" w:cs="Arial"/>
          <w:bCs/>
          <w:sz w:val="20"/>
          <w:szCs w:val="20"/>
        </w:rPr>
        <w:t xml:space="preserve">Ebben a sorban a bíróság, illetve a nyomozóhatóság által pénzmosás gyanúja miatt zárolt, illetve lefoglalt ügyfélkövetelések számát és </w:t>
      </w:r>
      <w:r>
        <w:rPr>
          <w:rFonts w:ascii="Arial" w:eastAsia="Calibri" w:hAnsi="Arial" w:cs="Arial"/>
          <w:bCs/>
          <w:sz w:val="20"/>
          <w:szCs w:val="20"/>
        </w:rPr>
        <w:t>–</w:t>
      </w:r>
      <w:r w:rsidRPr="00C96C53">
        <w:rPr>
          <w:rFonts w:ascii="Arial" w:eastAsia="Calibri" w:hAnsi="Arial" w:cs="Arial"/>
          <w:bCs/>
          <w:sz w:val="20"/>
          <w:szCs w:val="20"/>
        </w:rPr>
        <w:t xml:space="preserve"> ténylegesen zárolt, illetve lefoglalt </w:t>
      </w:r>
      <w:r>
        <w:rPr>
          <w:rFonts w:ascii="Arial" w:eastAsia="Calibri" w:hAnsi="Arial" w:cs="Arial"/>
          <w:bCs/>
          <w:sz w:val="20"/>
          <w:szCs w:val="20"/>
        </w:rPr>
        <w:t>–</w:t>
      </w:r>
      <w:r w:rsidRPr="00C96C53">
        <w:rPr>
          <w:rFonts w:ascii="Arial" w:eastAsia="Calibri" w:hAnsi="Arial" w:cs="Arial"/>
          <w:bCs/>
          <w:sz w:val="20"/>
          <w:szCs w:val="20"/>
        </w:rPr>
        <w:t xml:space="preserve"> összegét kell feltüntetni. </w:t>
      </w:r>
      <w:r w:rsidR="00EF63A9">
        <w:rPr>
          <w:rFonts w:ascii="Arial" w:eastAsia="Calibri" w:hAnsi="Arial" w:cs="Arial"/>
          <w:bCs/>
          <w:sz w:val="20"/>
          <w:szCs w:val="20"/>
        </w:rPr>
        <w:t>E</w:t>
      </w:r>
      <w:r w:rsidRPr="00C96C53">
        <w:rPr>
          <w:rFonts w:ascii="Arial" w:eastAsia="Calibri" w:hAnsi="Arial" w:cs="Arial"/>
          <w:bCs/>
          <w:sz w:val="20"/>
          <w:szCs w:val="20"/>
        </w:rPr>
        <w:t xml:space="preserve"> sor vonatkozásában csak a pénzmosás gyanúja miatt eszközölt zárolásokat, illetve lefoglalásokat kell jelenteni, a csalásgyanús, illetve esetleges szankciós indok</w:t>
      </w:r>
      <w:r>
        <w:rPr>
          <w:rFonts w:ascii="Arial" w:eastAsia="Calibri" w:hAnsi="Arial" w:cs="Arial"/>
          <w:bCs/>
          <w:sz w:val="20"/>
          <w:szCs w:val="20"/>
        </w:rPr>
        <w:t>ú</w:t>
      </w:r>
      <w:r w:rsidRPr="00C96C53">
        <w:rPr>
          <w:rFonts w:ascii="Arial" w:eastAsia="Calibri" w:hAnsi="Arial" w:cs="Arial"/>
          <w:bCs/>
          <w:sz w:val="20"/>
          <w:szCs w:val="20"/>
        </w:rPr>
        <w:t>akat nem.</w:t>
      </w:r>
    </w:p>
    <w:p w14:paraId="4027C8BA" w14:textId="77777777" w:rsidR="004F15FF" w:rsidRPr="006D75AA" w:rsidRDefault="004F15FF" w:rsidP="004F15FF">
      <w:pPr>
        <w:jc w:val="both"/>
        <w:rPr>
          <w:rFonts w:ascii="Arial" w:hAnsi="Arial" w:cs="Arial"/>
          <w:b/>
          <w:bCs/>
          <w:sz w:val="20"/>
          <w:szCs w:val="20"/>
        </w:rPr>
      </w:pPr>
    </w:p>
    <w:p w14:paraId="514C5AD1" w14:textId="24544E5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w:t>
      </w:r>
      <w:r w:rsidR="00296980">
        <w:rPr>
          <w:rFonts w:ascii="Arial" w:hAnsi="Arial" w:cs="Arial"/>
          <w:b/>
          <w:bCs/>
          <w:sz w:val="20"/>
          <w:szCs w:val="20"/>
        </w:rPr>
        <w:t>20</w:t>
      </w:r>
      <w:r w:rsidRPr="006D75AA">
        <w:rPr>
          <w:rFonts w:ascii="Arial" w:hAnsi="Arial" w:cs="Arial"/>
          <w:b/>
          <w:bCs/>
          <w:sz w:val="20"/>
          <w:szCs w:val="20"/>
        </w:rPr>
        <w:t xml:space="preserve"> Terrorista, illetve szankciós listák alapján zárolt követelések</w:t>
      </w:r>
    </w:p>
    <w:p w14:paraId="7944D632" w14:textId="77777777"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3DA99916" w14:textId="77777777" w:rsidR="00296980" w:rsidRDefault="00296980" w:rsidP="004F15FF">
      <w:pPr>
        <w:pStyle w:val="Default"/>
        <w:jc w:val="both"/>
        <w:rPr>
          <w:rFonts w:ascii="Arial" w:hAnsi="Arial" w:cs="Arial"/>
          <w:bCs/>
          <w:color w:val="auto"/>
          <w:sz w:val="20"/>
          <w:szCs w:val="20"/>
        </w:rPr>
      </w:pPr>
    </w:p>
    <w:p w14:paraId="7E140B82" w14:textId="77777777" w:rsidR="00296980" w:rsidRPr="003B594D" w:rsidRDefault="00296980" w:rsidP="00296980">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782BD578" w14:textId="62AB3C2E" w:rsidR="00296980" w:rsidRPr="00985F89" w:rsidRDefault="00296980" w:rsidP="004F15FF">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60DA26EF" w14:textId="77777777" w:rsidR="004F15FF" w:rsidRPr="006D75AA" w:rsidRDefault="004F15FF" w:rsidP="004F15FF">
      <w:pPr>
        <w:jc w:val="both"/>
        <w:rPr>
          <w:rFonts w:ascii="Arial" w:hAnsi="Arial" w:cs="Arial"/>
          <w:b/>
          <w:bCs/>
          <w:sz w:val="20"/>
          <w:szCs w:val="20"/>
        </w:rPr>
      </w:pPr>
    </w:p>
    <w:p w14:paraId="2D39EBD2" w14:textId="7BA319A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296980">
        <w:rPr>
          <w:rFonts w:ascii="Arial" w:hAnsi="Arial" w:cs="Arial"/>
          <w:b/>
          <w:bCs/>
          <w:sz w:val="20"/>
          <w:szCs w:val="20"/>
        </w:rPr>
        <w:t>2</w:t>
      </w:r>
      <w:r w:rsidRPr="006D75AA">
        <w:rPr>
          <w:rFonts w:ascii="Arial" w:hAnsi="Arial" w:cs="Arial"/>
          <w:b/>
          <w:bCs/>
          <w:sz w:val="20"/>
          <w:szCs w:val="20"/>
        </w:rPr>
        <w:t xml:space="preserve"> </w:t>
      </w:r>
      <w:r w:rsidR="00296980">
        <w:rPr>
          <w:rFonts w:ascii="Arial" w:hAnsi="Arial" w:cs="Arial"/>
          <w:b/>
          <w:bCs/>
          <w:sz w:val="20"/>
          <w:szCs w:val="20"/>
        </w:rPr>
        <w:t>Kockázatmentesítés keretében</w:t>
      </w:r>
      <w:r w:rsidRPr="006D75AA">
        <w:rPr>
          <w:rFonts w:ascii="Arial" w:hAnsi="Arial" w:cs="Arial"/>
          <w:b/>
          <w:bCs/>
          <w:sz w:val="20"/>
          <w:szCs w:val="20"/>
        </w:rPr>
        <w:t xml:space="preserve"> meg</w:t>
      </w:r>
      <w:r w:rsidR="00296980">
        <w:rPr>
          <w:rFonts w:ascii="Arial" w:hAnsi="Arial" w:cs="Arial"/>
          <w:b/>
          <w:bCs/>
          <w:sz w:val="20"/>
          <w:szCs w:val="20"/>
        </w:rPr>
        <w:t>vizsgált</w:t>
      </w:r>
      <w:r w:rsidRPr="006D75AA">
        <w:rPr>
          <w:rFonts w:ascii="Arial" w:hAnsi="Arial" w:cs="Arial"/>
          <w:b/>
          <w:bCs/>
          <w:sz w:val="20"/>
          <w:szCs w:val="20"/>
        </w:rPr>
        <w:t xml:space="preserve"> ügyfélkapcsolatok</w:t>
      </w:r>
    </w:p>
    <w:p w14:paraId="2218A956" w14:textId="336115D5" w:rsidR="004F15FF" w:rsidRDefault="00296980" w:rsidP="004F15FF">
      <w:pPr>
        <w:jc w:val="both"/>
        <w:rPr>
          <w:rFonts w:ascii="Arial" w:hAnsi="Arial" w:cs="Arial"/>
          <w:sz w:val="20"/>
          <w:szCs w:val="20"/>
        </w:rPr>
      </w:pPr>
      <w:r w:rsidRPr="00C96C5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4F15FF">
        <w:rPr>
          <w:rFonts w:ascii="Arial" w:hAnsi="Arial" w:cs="Arial"/>
          <w:bCs/>
          <w:sz w:val="20"/>
          <w:szCs w:val="20"/>
        </w:rPr>
        <w:t xml:space="preserve"> </w:t>
      </w:r>
      <w:r w:rsidR="004F15FF" w:rsidRPr="00F40147">
        <w:rPr>
          <w:rFonts w:ascii="Arial" w:hAnsi="Arial" w:cs="Arial"/>
          <w:bCs/>
          <w:sz w:val="20"/>
          <w:szCs w:val="20"/>
        </w:rPr>
        <w:t>pénzügyi intézmények és azok közvetítői által megkövetelt, a pénzeszközök forrására</w:t>
      </w:r>
      <w:r w:rsidR="004F15FF" w:rsidRPr="00221A5E">
        <w:rPr>
          <w:rFonts w:ascii="Arial" w:hAnsi="Arial" w:cs="Arial"/>
          <w:bCs/>
          <w:sz w:val="20"/>
          <w:szCs w:val="20"/>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004F15FF" w:rsidRPr="00B469B1">
        <w:rPr>
          <w:rFonts w:ascii="Arial" w:hAnsi="Arial" w:cs="Arial"/>
          <w:bCs/>
          <w:sz w:val="20"/>
          <w:szCs w:val="20"/>
        </w:rPr>
        <w:t xml:space="preserve">ró ügyletek bejelentéséhez kapcsolódó intézkedésekről szóló </w:t>
      </w:r>
      <w:r w:rsidR="00B81975">
        <w:rPr>
          <w:rFonts w:ascii="Arial" w:hAnsi="Arial" w:cs="Arial"/>
          <w:bCs/>
          <w:sz w:val="20"/>
          <w:szCs w:val="20"/>
        </w:rPr>
        <w:t xml:space="preserve">14/2020. (XII. 17.) </w:t>
      </w:r>
      <w:r w:rsidR="004F15FF" w:rsidRPr="00B469B1">
        <w:rPr>
          <w:rFonts w:ascii="Arial" w:hAnsi="Arial" w:cs="Arial"/>
          <w:bCs/>
          <w:sz w:val="20"/>
          <w:szCs w:val="20"/>
        </w:rPr>
        <w:t>MNB ajánlás</w:t>
      </w:r>
      <w:r w:rsidR="004F15FF">
        <w:rPr>
          <w:rFonts w:ascii="Arial" w:hAnsi="Arial" w:cs="Arial"/>
          <w:bCs/>
          <w:sz w:val="20"/>
          <w:szCs w:val="20"/>
        </w:rPr>
        <w:t xml:space="preserve"> [a továbbiakban: </w:t>
      </w:r>
      <w:r w:rsidR="00B81975">
        <w:rPr>
          <w:rFonts w:ascii="Arial" w:hAnsi="Arial" w:cs="Arial"/>
          <w:bCs/>
          <w:sz w:val="20"/>
          <w:szCs w:val="20"/>
        </w:rPr>
        <w:t xml:space="preserve">14/2020. (XII. 17.) </w:t>
      </w:r>
      <w:r w:rsidR="004F15FF" w:rsidRPr="006D75AA">
        <w:rPr>
          <w:rFonts w:ascii="Arial" w:hAnsi="Arial" w:cs="Arial"/>
          <w:bCs/>
          <w:sz w:val="20"/>
          <w:szCs w:val="20"/>
        </w:rPr>
        <w:t>MNB ajánlás</w:t>
      </w:r>
      <w:r w:rsidR="004F15FF">
        <w:rPr>
          <w:rFonts w:ascii="Arial" w:hAnsi="Arial" w:cs="Arial"/>
          <w:bCs/>
          <w:sz w:val="20"/>
          <w:szCs w:val="20"/>
        </w:rPr>
        <w:t>]</w:t>
      </w:r>
      <w:r w:rsidR="004F15FF" w:rsidRPr="006D75AA">
        <w:rPr>
          <w:rFonts w:ascii="Arial" w:hAnsi="Arial" w:cs="Arial"/>
          <w:bCs/>
          <w:sz w:val="20"/>
          <w:szCs w:val="20"/>
        </w:rPr>
        <w:t xml:space="preserve"> IV. fejezetében meghatározott és felállított bizottság</w:t>
      </w:r>
      <w:r>
        <w:rPr>
          <w:rFonts w:ascii="Arial" w:hAnsi="Arial" w:cs="Arial"/>
          <w:bCs/>
          <w:sz w:val="20"/>
          <w:szCs w:val="20"/>
        </w:rPr>
        <w:t>,</w:t>
      </w:r>
      <w:r w:rsidR="004F15FF" w:rsidRPr="006D75AA">
        <w:rPr>
          <w:rFonts w:ascii="Arial" w:hAnsi="Arial" w:cs="Arial"/>
          <w:bCs/>
          <w:sz w:val="20"/>
          <w:szCs w:val="20"/>
        </w:rPr>
        <w:t xml:space="preserve"> </w:t>
      </w:r>
      <w:r w:rsidRPr="00C96C53">
        <w:rPr>
          <w:rFonts w:ascii="Arial" w:hAnsi="Arial" w:cs="Arial"/>
          <w:bCs/>
          <w:sz w:val="20"/>
          <w:szCs w:val="20"/>
        </w:rPr>
        <w:t>vagy a pénzmosás</w:t>
      </w:r>
      <w:r w:rsidR="004E7C97">
        <w:rPr>
          <w:rFonts w:ascii="Arial" w:hAnsi="Arial" w:cs="Arial"/>
          <w:bCs/>
          <w:sz w:val="20"/>
          <w:szCs w:val="20"/>
        </w:rPr>
        <w:t>-</w:t>
      </w:r>
      <w:r w:rsidRPr="00C96C53">
        <w:rPr>
          <w:rFonts w:ascii="Arial" w:hAnsi="Arial" w:cs="Arial"/>
          <w:bCs/>
          <w:sz w:val="20"/>
          <w:szCs w:val="20"/>
        </w:rPr>
        <w:t xml:space="preserve"> és terrorizmusfinanszírozás</w:t>
      </w:r>
      <w:r w:rsidR="00346B94">
        <w:rPr>
          <w:rFonts w:ascii="Arial" w:hAnsi="Arial" w:cs="Arial"/>
          <w:bCs/>
          <w:sz w:val="20"/>
          <w:szCs w:val="20"/>
        </w:rPr>
        <w:t>-</w:t>
      </w:r>
      <w:r w:rsidRPr="00C96C53">
        <w:rPr>
          <w:rFonts w:ascii="Arial" w:hAnsi="Arial" w:cs="Arial"/>
          <w:bCs/>
          <w:sz w:val="20"/>
          <w:szCs w:val="20"/>
        </w:rPr>
        <w:t xml:space="preserve">megelőzési feladatokat ellátó terület kockázatmentesítés keretében vizsgálta </w:t>
      </w:r>
      <w:r w:rsidR="00553D2F">
        <w:rPr>
          <w:rFonts w:ascii="Arial" w:hAnsi="Arial" w:cs="Arial"/>
          <w:bCs/>
          <w:sz w:val="20"/>
          <w:szCs w:val="20"/>
        </w:rPr>
        <w:t>–</w:t>
      </w:r>
      <w:r w:rsidRPr="00C96C53">
        <w:rPr>
          <w:rFonts w:ascii="Arial" w:hAnsi="Arial" w:cs="Arial"/>
          <w:bCs/>
          <w:sz w:val="20"/>
          <w:szCs w:val="20"/>
        </w:rPr>
        <w:t xml:space="preserve"> annak eredményétől függetlenül </w:t>
      </w:r>
      <w:r w:rsidR="00553D2F">
        <w:rPr>
          <w:rFonts w:ascii="Arial" w:hAnsi="Arial" w:cs="Arial"/>
          <w:bCs/>
          <w:sz w:val="20"/>
          <w:szCs w:val="20"/>
        </w:rPr>
        <w:t>–</w:t>
      </w:r>
      <w:r w:rsidRPr="00C96C53">
        <w:rPr>
          <w:rFonts w:ascii="Arial" w:hAnsi="Arial" w:cs="Arial"/>
          <w:bCs/>
          <w:sz w:val="20"/>
          <w:szCs w:val="20"/>
        </w:rPr>
        <w:t xml:space="preserve"> az üzleti kapcsolat megszüntetésének szükségességét</w:t>
      </w:r>
      <w:r w:rsidR="004F15FF" w:rsidRPr="006D75AA">
        <w:rPr>
          <w:rFonts w:ascii="Arial" w:hAnsi="Arial" w:cs="Arial"/>
          <w:bCs/>
          <w:sz w:val="20"/>
          <w:szCs w:val="20"/>
        </w:rPr>
        <w:t xml:space="preserve">. </w:t>
      </w:r>
      <w:r w:rsidR="004F15FF" w:rsidRPr="006D75AA">
        <w:rPr>
          <w:rFonts w:ascii="Arial" w:hAnsi="Arial" w:cs="Arial"/>
          <w:sz w:val="20"/>
          <w:szCs w:val="20"/>
        </w:rPr>
        <w:t>Amennyiben egy ügyfélkapcsolat</w:t>
      </w:r>
      <w:r w:rsidR="00553D2F">
        <w:rPr>
          <w:rFonts w:ascii="Arial" w:hAnsi="Arial" w:cs="Arial"/>
          <w:sz w:val="20"/>
          <w:szCs w:val="20"/>
        </w:rPr>
        <w:t>ot több körben is vizsgált az adatszolgáltató</w:t>
      </w:r>
      <w:r w:rsidR="004F15FF" w:rsidRPr="006D75AA">
        <w:rPr>
          <w:rFonts w:ascii="Arial" w:hAnsi="Arial" w:cs="Arial"/>
          <w:sz w:val="20"/>
          <w:szCs w:val="20"/>
        </w:rPr>
        <w:t xml:space="preserve"> </w:t>
      </w:r>
      <w:r w:rsidR="00B11122">
        <w:rPr>
          <w:rFonts w:ascii="Arial" w:hAnsi="Arial" w:cs="Arial"/>
          <w:sz w:val="20"/>
          <w:szCs w:val="20"/>
        </w:rPr>
        <w:t xml:space="preserve">a </w:t>
      </w:r>
      <w:r w:rsidR="00553D2F">
        <w:rPr>
          <w:rFonts w:ascii="Arial" w:hAnsi="Arial" w:cs="Arial"/>
          <w:sz w:val="20"/>
          <w:szCs w:val="20"/>
        </w:rPr>
        <w:t>tárgy</w:t>
      </w:r>
      <w:r w:rsidR="004F15FF" w:rsidRPr="006D75AA">
        <w:rPr>
          <w:rFonts w:ascii="Arial" w:hAnsi="Arial" w:cs="Arial"/>
          <w:sz w:val="20"/>
          <w:szCs w:val="20"/>
        </w:rPr>
        <w:t>negyedévben, az egynek jelentendő</w:t>
      </w:r>
      <w:r w:rsidR="004F15FF" w:rsidRPr="00124915">
        <w:rPr>
          <w:rFonts w:ascii="Arial" w:hAnsi="Arial" w:cs="Arial"/>
          <w:sz w:val="20"/>
          <w:szCs w:val="20"/>
        </w:rPr>
        <w:t>.</w:t>
      </w:r>
    </w:p>
    <w:p w14:paraId="451CC5A1" w14:textId="22C180B4" w:rsidR="00553D2F" w:rsidRDefault="00553D2F" w:rsidP="004F15FF">
      <w:pPr>
        <w:jc w:val="both"/>
        <w:rPr>
          <w:rFonts w:ascii="Arial" w:hAnsi="Arial" w:cs="Arial"/>
          <w:sz w:val="20"/>
          <w:szCs w:val="20"/>
        </w:rPr>
      </w:pPr>
      <w:r w:rsidRPr="00C96C53">
        <w:rPr>
          <w:rFonts w:ascii="Arial" w:hAnsi="Arial" w:cs="Arial"/>
          <w:sz w:val="20"/>
          <w:szCs w:val="20"/>
        </w:rPr>
        <w:t>A</w:t>
      </w:r>
      <w:r w:rsidR="00FC5357">
        <w:rPr>
          <w:rFonts w:ascii="Arial" w:hAnsi="Arial" w:cs="Arial"/>
          <w:sz w:val="20"/>
          <w:szCs w:val="20"/>
        </w:rPr>
        <w:t>z itt</w:t>
      </w:r>
      <w:r w:rsidRPr="00C96C53">
        <w:rPr>
          <w:rFonts w:ascii="Arial" w:hAnsi="Arial" w:cs="Arial"/>
          <w:sz w:val="20"/>
          <w:szCs w:val="20"/>
        </w:rPr>
        <w:t xml:space="preserve"> </w:t>
      </w:r>
      <w:r w:rsidR="003D0324">
        <w:rPr>
          <w:rFonts w:ascii="Arial" w:hAnsi="Arial" w:cs="Arial"/>
          <w:sz w:val="20"/>
          <w:szCs w:val="20"/>
        </w:rPr>
        <w:t>jelentett</w:t>
      </w:r>
      <w:r w:rsidRPr="00C96C53">
        <w:rPr>
          <w:rFonts w:ascii="Arial" w:hAnsi="Arial" w:cs="Arial"/>
          <w:sz w:val="20"/>
          <w:szCs w:val="20"/>
        </w:rPr>
        <w:t xml:space="preserve"> adatokat a 86A221</w:t>
      </w:r>
      <w:r w:rsidR="00843754">
        <w:rPr>
          <w:rFonts w:ascii="Arial" w:hAnsi="Arial" w:cs="Arial"/>
          <w:sz w:val="20"/>
          <w:szCs w:val="20"/>
        </w:rPr>
        <w:t>–</w:t>
      </w:r>
      <w:r w:rsidRPr="00C96C53">
        <w:rPr>
          <w:rFonts w:ascii="Arial" w:hAnsi="Arial" w:cs="Arial"/>
          <w:sz w:val="20"/>
          <w:szCs w:val="20"/>
        </w:rPr>
        <w:t>86A224 sorban az üzleti kapcsolat vizsgálatát megalapozó tényezőre való tekintettel kell tovább bontani. A 86A22 sor egyenlő a 86A221</w:t>
      </w:r>
      <w:r w:rsidR="00843754">
        <w:rPr>
          <w:rFonts w:ascii="Arial" w:hAnsi="Arial" w:cs="Arial"/>
          <w:sz w:val="20"/>
          <w:szCs w:val="20"/>
        </w:rPr>
        <w:t>–</w:t>
      </w:r>
      <w:r w:rsidRPr="00C96C53">
        <w:rPr>
          <w:rFonts w:ascii="Arial" w:hAnsi="Arial" w:cs="Arial"/>
          <w:sz w:val="20"/>
          <w:szCs w:val="20"/>
        </w:rPr>
        <w:t>86A224 sor összegével.</w:t>
      </w:r>
    </w:p>
    <w:p w14:paraId="27251E1D" w14:textId="77777777" w:rsidR="004F15FF" w:rsidRDefault="004F15FF" w:rsidP="004F15FF">
      <w:pPr>
        <w:rPr>
          <w:rFonts w:ascii="Calibri" w:hAnsi="Calibri"/>
          <w:sz w:val="22"/>
          <w:szCs w:val="22"/>
          <w:lang w:eastAsia="en-US"/>
        </w:rPr>
      </w:pPr>
    </w:p>
    <w:p w14:paraId="5600F827" w14:textId="376651F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553D2F">
        <w:rPr>
          <w:rFonts w:ascii="Arial" w:hAnsi="Arial" w:cs="Arial"/>
          <w:b/>
          <w:bCs/>
          <w:sz w:val="20"/>
          <w:szCs w:val="20"/>
        </w:rPr>
        <w:t>2</w:t>
      </w:r>
      <w:r w:rsidRPr="006D75AA">
        <w:rPr>
          <w:rFonts w:ascii="Arial" w:hAnsi="Arial" w:cs="Arial"/>
          <w:b/>
          <w:bCs/>
          <w:sz w:val="20"/>
          <w:szCs w:val="20"/>
        </w:rPr>
        <w:t>1 Bejelentések száma miatt</w:t>
      </w:r>
    </w:p>
    <w:p w14:paraId="7E3CE427" w14:textId="3011382B"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számossága </w:t>
      </w:r>
      <w:r>
        <w:rPr>
          <w:rFonts w:ascii="Arial" w:hAnsi="Arial" w:cs="Arial"/>
          <w:bCs/>
          <w:sz w:val="20"/>
          <w:szCs w:val="20"/>
        </w:rPr>
        <w:t>indokolta</w:t>
      </w:r>
      <w:r w:rsidRPr="006D75AA">
        <w:rPr>
          <w:rFonts w:ascii="Arial" w:hAnsi="Arial" w:cs="Arial"/>
          <w:bCs/>
          <w:sz w:val="20"/>
          <w:szCs w:val="20"/>
        </w:rPr>
        <w:t xml:space="preserve"> </w:t>
      </w:r>
      <w:r w:rsidR="00A058EB">
        <w:rPr>
          <w:rFonts w:ascii="Arial" w:hAnsi="Arial" w:cs="Arial"/>
          <w:bCs/>
          <w:sz w:val="20"/>
          <w:szCs w:val="20"/>
        </w:rPr>
        <w:t>az üzleti kapcsolat megszüntetésének vizsgálatát</w:t>
      </w:r>
      <w:r w:rsidRPr="006D75AA">
        <w:rPr>
          <w:rFonts w:ascii="Arial" w:hAnsi="Arial" w:cs="Arial"/>
          <w:bCs/>
          <w:sz w:val="20"/>
          <w:szCs w:val="20"/>
        </w:rPr>
        <w:t>.</w:t>
      </w:r>
    </w:p>
    <w:p w14:paraId="0109B345" w14:textId="77777777" w:rsidR="004F15FF" w:rsidRPr="006D75AA" w:rsidRDefault="004F15FF" w:rsidP="004F15FF">
      <w:pPr>
        <w:jc w:val="both"/>
        <w:rPr>
          <w:rFonts w:ascii="Arial" w:hAnsi="Arial" w:cs="Arial"/>
          <w:b/>
          <w:bCs/>
          <w:sz w:val="20"/>
          <w:szCs w:val="20"/>
        </w:rPr>
      </w:pPr>
    </w:p>
    <w:p w14:paraId="6C2EFE5C" w14:textId="3269687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A058EB">
        <w:rPr>
          <w:rFonts w:ascii="Arial" w:hAnsi="Arial" w:cs="Arial"/>
          <w:b/>
          <w:bCs/>
          <w:sz w:val="20"/>
          <w:szCs w:val="20"/>
        </w:rPr>
        <w:t>2</w:t>
      </w:r>
      <w:r w:rsidRPr="006D75AA">
        <w:rPr>
          <w:rFonts w:ascii="Arial" w:hAnsi="Arial" w:cs="Arial"/>
          <w:b/>
          <w:bCs/>
          <w:sz w:val="20"/>
          <w:szCs w:val="20"/>
        </w:rPr>
        <w:t>2 Bejelentések összege miatt</w:t>
      </w:r>
    </w:p>
    <w:p w14:paraId="61E0F446" w14:textId="456B52CE"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összege </w:t>
      </w:r>
      <w:r>
        <w:rPr>
          <w:rFonts w:ascii="Arial" w:hAnsi="Arial" w:cs="Arial"/>
          <w:bCs/>
          <w:sz w:val="20"/>
          <w:szCs w:val="20"/>
        </w:rPr>
        <w:t>indokolta</w:t>
      </w:r>
      <w:r w:rsidRPr="006D75AA">
        <w:rPr>
          <w:rFonts w:ascii="Arial" w:hAnsi="Arial" w:cs="Arial"/>
          <w:bCs/>
          <w:sz w:val="20"/>
          <w:szCs w:val="20"/>
        </w:rPr>
        <w:t xml:space="preserv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0E08198B" w14:textId="77777777" w:rsidR="004F15FF" w:rsidRPr="006D75AA" w:rsidRDefault="004F15FF" w:rsidP="004F15FF">
      <w:pPr>
        <w:jc w:val="both"/>
        <w:rPr>
          <w:rFonts w:ascii="Arial" w:hAnsi="Arial" w:cs="Arial"/>
          <w:b/>
          <w:bCs/>
          <w:sz w:val="20"/>
          <w:szCs w:val="20"/>
        </w:rPr>
      </w:pPr>
    </w:p>
    <w:p w14:paraId="67C8A37D" w14:textId="6944124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2</w:t>
      </w:r>
      <w:r w:rsidRPr="006D75AA">
        <w:rPr>
          <w:rFonts w:ascii="Arial" w:hAnsi="Arial" w:cs="Arial"/>
          <w:b/>
          <w:bCs/>
          <w:sz w:val="20"/>
          <w:szCs w:val="20"/>
        </w:rPr>
        <w:t>3 Pénzügyi információs egység tájékoztatása alapján</w:t>
      </w:r>
    </w:p>
    <w:p w14:paraId="1734E2E1" w14:textId="70C25EFA" w:rsidR="004F15FF" w:rsidRDefault="004F15FF" w:rsidP="004F15FF">
      <w:pPr>
        <w:jc w:val="both"/>
        <w:rPr>
          <w:rFonts w:ascii="Arial" w:hAnsi="Arial" w:cs="Arial"/>
          <w:bCs/>
          <w:sz w:val="20"/>
          <w:szCs w:val="20"/>
        </w:rPr>
      </w:pPr>
      <w:r w:rsidRPr="006D75AA">
        <w:rPr>
          <w:rFonts w:ascii="Arial" w:hAnsi="Arial" w:cs="Arial"/>
          <w:bCs/>
          <w:sz w:val="20"/>
          <w:szCs w:val="20"/>
        </w:rPr>
        <w:t>A 86A2</w:t>
      </w:r>
      <w:r w:rsidR="00305DA9">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pénzügyi információs egységtől érkező tájékoztatás eredményezte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3952BA1C" w14:textId="77777777" w:rsidR="00305DA9" w:rsidRDefault="00305DA9" w:rsidP="004F15FF">
      <w:pPr>
        <w:jc w:val="both"/>
        <w:rPr>
          <w:rFonts w:ascii="Arial" w:hAnsi="Arial" w:cs="Arial"/>
          <w:bCs/>
          <w:sz w:val="20"/>
          <w:szCs w:val="20"/>
        </w:rPr>
      </w:pPr>
    </w:p>
    <w:p w14:paraId="1AAB6C6D" w14:textId="77777777" w:rsidR="00305DA9" w:rsidRPr="003B594D" w:rsidRDefault="00305DA9" w:rsidP="00305DA9">
      <w:pPr>
        <w:jc w:val="both"/>
        <w:rPr>
          <w:rFonts w:ascii="Arial" w:hAnsi="Arial" w:cs="Arial"/>
          <w:b/>
          <w:sz w:val="20"/>
          <w:szCs w:val="20"/>
        </w:rPr>
      </w:pPr>
      <w:r w:rsidRPr="003B594D">
        <w:rPr>
          <w:rFonts w:ascii="Arial" w:hAnsi="Arial" w:cs="Arial"/>
          <w:b/>
          <w:sz w:val="20"/>
          <w:szCs w:val="20"/>
        </w:rPr>
        <w:t>86A224 Egyéb pénzmosási és terrorizmus finanszírozási kockázat miatt</w:t>
      </w:r>
    </w:p>
    <w:p w14:paraId="7DF4AE75" w14:textId="28C310EF" w:rsidR="00305DA9" w:rsidRPr="006D75AA" w:rsidRDefault="00305DA9" w:rsidP="004F15FF">
      <w:pPr>
        <w:jc w:val="both"/>
        <w:rPr>
          <w:rFonts w:ascii="Arial" w:hAnsi="Arial" w:cs="Arial"/>
          <w:bCs/>
          <w:sz w:val="20"/>
          <w:szCs w:val="20"/>
        </w:rPr>
      </w:pPr>
      <w:r w:rsidRPr="0077122B">
        <w:rPr>
          <w:rFonts w:ascii="Arial" w:hAnsi="Arial" w:cs="Arial"/>
          <w:bCs/>
          <w:sz w:val="20"/>
          <w:szCs w:val="20"/>
        </w:rPr>
        <w:t>A 86A22 sorból azon ügyfélkapcsolatok számát szükséges megadnia az adatszolgáltatónak, amelyekhez kapcsolódóan az adatszolgáltató a 86A221</w:t>
      </w:r>
      <w:r w:rsidR="00843754">
        <w:rPr>
          <w:rFonts w:ascii="Arial" w:hAnsi="Arial" w:cs="Arial"/>
          <w:bCs/>
          <w:sz w:val="20"/>
          <w:szCs w:val="20"/>
        </w:rPr>
        <w:t>–</w:t>
      </w:r>
      <w:r w:rsidRPr="0077122B">
        <w:rPr>
          <w:rFonts w:ascii="Arial" w:hAnsi="Arial" w:cs="Arial"/>
          <w:bCs/>
          <w:sz w:val="20"/>
          <w:szCs w:val="20"/>
        </w:rPr>
        <w:t>86A223 sorba be nem sorolható, egyéb pénzmosási és terrorizmus finanszírozási kockázat miatt saját hatáskörben kezdeményezte az üzleti kapcsolat megszüntetésének vizsgálatát.</w:t>
      </w:r>
    </w:p>
    <w:p w14:paraId="62F09DDD" w14:textId="77777777" w:rsidR="004F15FF" w:rsidRPr="006D75AA" w:rsidRDefault="004F15FF" w:rsidP="004F15FF">
      <w:pPr>
        <w:jc w:val="both"/>
        <w:rPr>
          <w:rFonts w:ascii="Arial" w:hAnsi="Arial" w:cs="Arial"/>
          <w:bCs/>
          <w:sz w:val="20"/>
          <w:szCs w:val="20"/>
        </w:rPr>
      </w:pPr>
    </w:p>
    <w:p w14:paraId="1B5EFA01" w14:textId="2FB1A6A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3</w:t>
      </w:r>
      <w:r w:rsidRPr="006D75AA">
        <w:rPr>
          <w:rFonts w:ascii="Arial" w:hAnsi="Arial" w:cs="Arial"/>
          <w:b/>
          <w:bCs/>
          <w:sz w:val="20"/>
          <w:szCs w:val="20"/>
        </w:rPr>
        <w:t xml:space="preserve"> Társhatósági megkeresések</w:t>
      </w:r>
    </w:p>
    <w:p w14:paraId="25A9A925" w14:textId="286E5CFD" w:rsidR="004F15FF" w:rsidRPr="006D75AA" w:rsidRDefault="00305DA9" w:rsidP="004F15FF">
      <w:pPr>
        <w:jc w:val="both"/>
        <w:rPr>
          <w:rFonts w:ascii="Arial" w:hAnsi="Arial" w:cs="Arial"/>
          <w:bCs/>
          <w:sz w:val="20"/>
          <w:szCs w:val="20"/>
        </w:rPr>
      </w:pPr>
      <w:r w:rsidRPr="00C96C53">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186C66">
        <w:rPr>
          <w:rFonts w:ascii="Arial" w:hAnsi="Arial" w:cs="Arial"/>
          <w:bCs/>
          <w:sz w:val="20"/>
          <w:szCs w:val="20"/>
        </w:rPr>
        <w:t xml:space="preserve">az </w:t>
      </w:r>
      <w:r w:rsidRPr="00C96C53">
        <w:rPr>
          <w:rFonts w:ascii="Arial" w:hAnsi="Arial" w:cs="Arial"/>
          <w:bCs/>
          <w:sz w:val="20"/>
          <w:szCs w:val="20"/>
        </w:rPr>
        <w:t xml:space="preserve">adatszolgáltatóhoz érkezett azon megkeresések számát kell megadni, ahol a hatóság az adatszolgáltató ügyfelével kapcsolatos kockázatra hívja fel a figyelmet (pl. tájékoztatás, felhívás, adatbekérés keretében). </w:t>
      </w:r>
      <w:r w:rsidR="001B4B68">
        <w:rPr>
          <w:rFonts w:ascii="Arial" w:hAnsi="Arial" w:cs="Arial"/>
          <w:bCs/>
          <w:sz w:val="20"/>
          <w:szCs w:val="20"/>
        </w:rPr>
        <w:t>A</w:t>
      </w:r>
      <w:r w:rsidRPr="00C96C53">
        <w:rPr>
          <w:rFonts w:ascii="Arial" w:hAnsi="Arial" w:cs="Arial"/>
          <w:bCs/>
          <w:sz w:val="20"/>
          <w:szCs w:val="20"/>
        </w:rPr>
        <w:t xml:space="preserve">z MNB-től </w:t>
      </w:r>
      <w:r w:rsidRPr="00C96C53">
        <w:rPr>
          <w:rFonts w:ascii="Arial" w:hAnsi="Arial" w:cs="Arial"/>
          <w:bCs/>
          <w:sz w:val="20"/>
          <w:szCs w:val="20"/>
        </w:rPr>
        <w:lastRenderedPageBreak/>
        <w:t>érkeztetett megkeresést, olyan körlevél típusú megkeresést, amely nem tartalmaz az adatszolgáltatóval üzleti kapcsolatban lévő ügyfelet</w:t>
      </w:r>
      <w:r w:rsidR="00186C66">
        <w:rPr>
          <w:rFonts w:ascii="Arial" w:hAnsi="Arial" w:cs="Arial"/>
          <w:bCs/>
          <w:sz w:val="20"/>
          <w:szCs w:val="20"/>
        </w:rPr>
        <w:t xml:space="preserve"> érintő</w:t>
      </w:r>
      <w:r w:rsidRPr="00C96C53">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186C66">
        <w:rPr>
          <w:rFonts w:ascii="Arial" w:hAnsi="Arial" w:cs="Arial"/>
          <w:bCs/>
          <w:sz w:val="20"/>
          <w:szCs w:val="20"/>
        </w:rPr>
        <w:t>[</w:t>
      </w:r>
      <w:proofErr w:type="spellStart"/>
      <w:r w:rsidRPr="00C96C53">
        <w:rPr>
          <w:rFonts w:ascii="Arial" w:hAnsi="Arial" w:cs="Arial"/>
          <w:bCs/>
          <w:sz w:val="20"/>
          <w:szCs w:val="20"/>
        </w:rPr>
        <w:t>Pmt</w:t>
      </w:r>
      <w:proofErr w:type="spellEnd"/>
      <w:r w:rsidRPr="00C96C53">
        <w:rPr>
          <w:rFonts w:ascii="Arial" w:hAnsi="Arial" w:cs="Arial"/>
          <w:bCs/>
          <w:sz w:val="20"/>
          <w:szCs w:val="20"/>
        </w:rPr>
        <w:t>. 35. § (1) bekezdése alapján elrendelt felfüggesztés, valamint a Pmt. 35. § (3) bekezdése szerinti meghosszabbítás</w:t>
      </w:r>
      <w:r w:rsidR="00186C66">
        <w:rPr>
          <w:rFonts w:ascii="Arial" w:hAnsi="Arial" w:cs="Arial"/>
          <w:bCs/>
          <w:sz w:val="20"/>
          <w:szCs w:val="20"/>
        </w:rPr>
        <w:t>]</w:t>
      </w:r>
      <w:r w:rsidRPr="00C96C53">
        <w:rPr>
          <w:rFonts w:ascii="Arial" w:hAnsi="Arial" w:cs="Arial"/>
          <w:bCs/>
          <w:sz w:val="20"/>
          <w:szCs w:val="20"/>
        </w:rPr>
        <w:t xml:space="preserve"> témában érkezett megkereséseket</w:t>
      </w:r>
      <w:r>
        <w:rPr>
          <w:rFonts w:ascii="Arial" w:hAnsi="Arial" w:cs="Arial"/>
          <w:bCs/>
          <w:sz w:val="20"/>
          <w:szCs w:val="20"/>
        </w:rPr>
        <w:t>,</w:t>
      </w:r>
      <w:r w:rsidRPr="00C96C53">
        <w:rPr>
          <w:rFonts w:ascii="Arial" w:hAnsi="Arial" w:cs="Arial"/>
          <w:bCs/>
          <w:sz w:val="20"/>
          <w:szCs w:val="20"/>
        </w:rPr>
        <w:t xml:space="preserve"> nem kell figyelembe venni. Utóbbi típusú megkereséseket a 86A1812, illetve a 86A182 sor</w:t>
      </w:r>
      <w:r w:rsidR="001B4B68">
        <w:rPr>
          <w:rFonts w:ascii="Arial" w:hAnsi="Arial" w:cs="Arial"/>
          <w:bCs/>
          <w:sz w:val="20"/>
          <w:szCs w:val="20"/>
        </w:rPr>
        <w:t>ban</w:t>
      </w:r>
      <w:r w:rsidRPr="00C96C53">
        <w:rPr>
          <w:rFonts w:ascii="Arial" w:hAnsi="Arial" w:cs="Arial"/>
          <w:bCs/>
          <w:sz w:val="20"/>
          <w:szCs w:val="20"/>
        </w:rPr>
        <w:t xml:space="preserve"> kell megadni. </w:t>
      </w:r>
      <w:r w:rsidR="001B4B68">
        <w:rPr>
          <w:rFonts w:ascii="Arial" w:hAnsi="Arial" w:cs="Arial"/>
          <w:bCs/>
          <w:sz w:val="20"/>
          <w:szCs w:val="20"/>
        </w:rPr>
        <w:t>Nem jelentendők</w:t>
      </w:r>
      <w:r w:rsidRPr="00C96C53">
        <w:rPr>
          <w:rFonts w:ascii="Arial" w:hAnsi="Arial" w:cs="Arial"/>
          <w:bCs/>
          <w:sz w:val="20"/>
          <w:szCs w:val="20"/>
        </w:rPr>
        <w:t xml:space="preserve"> azon hatósági megkeresések, melyek nem pénzmosás tárgyában érkeztek, illetve </w:t>
      </w:r>
      <w:r w:rsidR="001B4B68">
        <w:rPr>
          <w:rFonts w:ascii="Arial" w:hAnsi="Arial" w:cs="Arial"/>
          <w:bCs/>
          <w:sz w:val="20"/>
          <w:szCs w:val="20"/>
        </w:rPr>
        <w:t xml:space="preserve">nem </w:t>
      </w:r>
      <w:r w:rsidRPr="00C96C53">
        <w:rPr>
          <w:rFonts w:ascii="Arial" w:hAnsi="Arial" w:cs="Arial"/>
          <w:bCs/>
          <w:sz w:val="20"/>
          <w:szCs w:val="20"/>
        </w:rPr>
        <w:t>pénzmosási bűncselekménnyel kapcsolatosak, hanem egyéb tárgyban, illetve témában (pl. csalás, sikkasztás) érkeztek az adatszolgáltató részére.</w:t>
      </w:r>
    </w:p>
    <w:p w14:paraId="78CAAD6E" w14:textId="77777777" w:rsidR="004F15FF" w:rsidRPr="006D75AA" w:rsidRDefault="004F15FF" w:rsidP="004F15FF">
      <w:pPr>
        <w:jc w:val="both"/>
        <w:rPr>
          <w:rFonts w:ascii="Arial" w:hAnsi="Arial" w:cs="Arial"/>
          <w:b/>
          <w:bCs/>
          <w:sz w:val="20"/>
          <w:szCs w:val="20"/>
        </w:rPr>
      </w:pPr>
    </w:p>
    <w:p w14:paraId="126C4F9F" w14:textId="29D46949"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4</w:t>
      </w:r>
      <w:r w:rsidRPr="006D75AA">
        <w:rPr>
          <w:rFonts w:ascii="Arial" w:hAnsi="Arial" w:cs="Arial"/>
          <w:b/>
          <w:bCs/>
          <w:sz w:val="20"/>
          <w:szCs w:val="20"/>
        </w:rPr>
        <w:t xml:space="preserve"> Ügyfélpanasz</w:t>
      </w:r>
    </w:p>
    <w:p w14:paraId="60374793" w14:textId="02BA5DD4" w:rsidR="004F15FF" w:rsidRPr="006D75AA" w:rsidRDefault="004F15FF" w:rsidP="004F15FF">
      <w:pPr>
        <w:jc w:val="both"/>
        <w:rPr>
          <w:rFonts w:ascii="Arial" w:hAnsi="Arial" w:cs="Arial"/>
          <w:sz w:val="20"/>
          <w:szCs w:val="20"/>
        </w:rPr>
      </w:pPr>
      <w:r w:rsidRPr="006D75AA">
        <w:rPr>
          <w:rFonts w:ascii="Arial" w:hAnsi="Arial" w:cs="Arial"/>
          <w:sz w:val="20"/>
          <w:szCs w:val="20"/>
        </w:rPr>
        <w:t>A pénzmosással</w:t>
      </w:r>
      <w:r>
        <w:rPr>
          <w:rFonts w:ascii="Arial" w:hAnsi="Arial" w:cs="Arial"/>
          <w:sz w:val="20"/>
          <w:szCs w:val="20"/>
        </w:rPr>
        <w:t>, illetve</w:t>
      </w:r>
      <w:r w:rsidR="00F33A05">
        <w:rPr>
          <w:rFonts w:ascii="Arial" w:hAnsi="Arial" w:cs="Arial"/>
          <w:sz w:val="20"/>
          <w:szCs w:val="20"/>
        </w:rPr>
        <w:t xml:space="preserve"> </w:t>
      </w:r>
      <w:r w:rsidRPr="006D75AA">
        <w:rPr>
          <w:rFonts w:ascii="Arial" w:hAnsi="Arial" w:cs="Arial"/>
          <w:sz w:val="20"/>
          <w:szCs w:val="20"/>
        </w:rPr>
        <w:t xml:space="preserve">terrorizmusfinanszírozással kapcsolatban a tárgynegyedévben érkező panaszok számát szükséges feltüntetnie az adatszolgáltatónak. </w:t>
      </w:r>
      <w:r>
        <w:rPr>
          <w:rFonts w:ascii="Arial" w:hAnsi="Arial" w:cs="Arial"/>
          <w:sz w:val="20"/>
          <w:szCs w:val="20"/>
        </w:rPr>
        <w:t>Ü</w:t>
      </w:r>
      <w:r w:rsidRPr="006D75AA">
        <w:rPr>
          <w:rFonts w:ascii="Arial" w:hAnsi="Arial" w:cs="Arial"/>
          <w:sz w:val="20"/>
          <w:szCs w:val="20"/>
        </w:rPr>
        <w:t>gyfélpanasznak kell tekinteni a fogyasztónak</w:t>
      </w:r>
      <w:r>
        <w:rPr>
          <w:rFonts w:ascii="Arial" w:hAnsi="Arial" w:cs="Arial"/>
          <w:sz w:val="20"/>
          <w:szCs w:val="20"/>
        </w:rPr>
        <w:t xml:space="preserve"> és</w:t>
      </w:r>
      <w:r w:rsidRPr="006D75AA">
        <w:rPr>
          <w:rFonts w:ascii="Arial" w:hAnsi="Arial" w:cs="Arial"/>
          <w:sz w:val="20"/>
          <w:szCs w:val="20"/>
        </w:rPr>
        <w:t xml:space="preserve"> a fogyasztónak nem minősülő személyektől érkező megkereséseket is.</w:t>
      </w:r>
    </w:p>
    <w:p w14:paraId="43C1B0D0" w14:textId="77777777" w:rsidR="004F15FF" w:rsidRPr="006D75AA" w:rsidRDefault="004F15FF" w:rsidP="004F15FF">
      <w:pPr>
        <w:jc w:val="both"/>
        <w:rPr>
          <w:rFonts w:ascii="Arial" w:hAnsi="Arial" w:cs="Arial"/>
          <w:b/>
          <w:bCs/>
          <w:sz w:val="20"/>
          <w:szCs w:val="20"/>
        </w:rPr>
      </w:pPr>
    </w:p>
    <w:p w14:paraId="78A8F04E" w14:textId="23565FC7" w:rsidR="004F15FF" w:rsidRPr="006D75AA" w:rsidRDefault="004F15FF" w:rsidP="004F15FF">
      <w:pPr>
        <w:jc w:val="both"/>
        <w:rPr>
          <w:rFonts w:ascii="Arial" w:hAnsi="Arial" w:cs="Arial"/>
          <w:b/>
          <w:bCs/>
          <w:sz w:val="20"/>
          <w:szCs w:val="20"/>
        </w:rPr>
      </w:pPr>
      <w:bookmarkStart w:id="184" w:name="_Hlk40858840"/>
      <w:r w:rsidRPr="006D75AA">
        <w:rPr>
          <w:rFonts w:ascii="Arial" w:hAnsi="Arial" w:cs="Arial"/>
          <w:b/>
          <w:bCs/>
          <w:sz w:val="20"/>
          <w:szCs w:val="20"/>
        </w:rPr>
        <w:t>86A2</w:t>
      </w:r>
      <w:r w:rsidR="00CC74E9">
        <w:rPr>
          <w:rFonts w:ascii="Arial" w:hAnsi="Arial" w:cs="Arial"/>
          <w:b/>
          <w:bCs/>
          <w:sz w:val="20"/>
          <w:szCs w:val="20"/>
        </w:rPr>
        <w:t>5</w:t>
      </w:r>
      <w:r w:rsidRPr="006D75AA">
        <w:rPr>
          <w:rFonts w:ascii="Arial" w:hAnsi="Arial" w:cs="Arial"/>
          <w:b/>
          <w:bCs/>
          <w:sz w:val="20"/>
          <w:szCs w:val="20"/>
        </w:rPr>
        <w:t xml:space="preserve"> Belső ellenőri megállapítások</w:t>
      </w:r>
    </w:p>
    <w:p w14:paraId="0417CAE3" w14:textId="5E730A00" w:rsidR="004F15FF" w:rsidRPr="006D75AA" w:rsidRDefault="004F15FF" w:rsidP="004F15FF">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1B4B68">
        <w:rPr>
          <w:rFonts w:ascii="Arial" w:hAnsi="Arial" w:cs="Arial"/>
          <w:sz w:val="20"/>
          <w:szCs w:val="20"/>
        </w:rPr>
        <w:t>z adatszolgáltató által indított, a</w:t>
      </w:r>
      <w:r>
        <w:rPr>
          <w:rFonts w:ascii="Arial" w:hAnsi="Arial" w:cs="Arial"/>
          <w:sz w:val="20"/>
          <w:szCs w:val="20"/>
        </w:rPr>
        <w:t xml:space="preserve"> t</w:t>
      </w:r>
      <w:r w:rsidRPr="006D75AA">
        <w:rPr>
          <w:rFonts w:ascii="Arial" w:hAnsi="Arial" w:cs="Arial"/>
          <w:sz w:val="20"/>
          <w:szCs w:val="20"/>
        </w:rPr>
        <w:t>árgynegyedévben lezárult belső ellenőri vizsgálat során</w:t>
      </w:r>
      <w:r w:rsidR="00CC74E9">
        <w:rPr>
          <w:rFonts w:ascii="Arial" w:hAnsi="Arial" w:cs="Arial"/>
          <w:sz w:val="20"/>
          <w:szCs w:val="20"/>
        </w:rPr>
        <w:t xml:space="preserve"> feltárt,</w:t>
      </w:r>
      <w:r w:rsidRPr="006D75AA">
        <w:rPr>
          <w:rFonts w:ascii="Arial" w:hAnsi="Arial" w:cs="Arial"/>
          <w:sz w:val="20"/>
          <w:szCs w:val="20"/>
        </w:rPr>
        <w:t xml:space="preserve"> az adatszolgáltató pénzmosás</w:t>
      </w:r>
      <w:r w:rsidR="00346B94">
        <w:rPr>
          <w:rFonts w:ascii="Arial" w:hAnsi="Arial" w:cs="Arial"/>
          <w:sz w:val="20"/>
          <w:szCs w:val="20"/>
        </w:rPr>
        <w:t>-</w:t>
      </w:r>
      <w:r w:rsidRPr="006D75AA">
        <w:rPr>
          <w:rFonts w:ascii="Arial" w:hAnsi="Arial" w:cs="Arial"/>
          <w:sz w:val="20"/>
          <w:szCs w:val="20"/>
        </w:rPr>
        <w:t xml:space="preserve"> és terrorizmusfinanszírozás elleni </w:t>
      </w:r>
      <w:r w:rsidR="00CC74E9">
        <w:rPr>
          <w:rFonts w:ascii="Arial" w:hAnsi="Arial" w:cs="Arial"/>
          <w:sz w:val="20"/>
          <w:szCs w:val="20"/>
        </w:rPr>
        <w:t>tevékenységét</w:t>
      </w:r>
      <w:r w:rsidRPr="006D75AA">
        <w:rPr>
          <w:rFonts w:ascii="Arial" w:hAnsi="Arial" w:cs="Arial"/>
          <w:sz w:val="20"/>
          <w:szCs w:val="20"/>
        </w:rPr>
        <w:t xml:space="preserve"> elmarasztaló belső ellenőri megállapítások darabszámát szükséges feltüntetni.</w:t>
      </w:r>
      <w:r w:rsidR="00CC74E9" w:rsidRPr="00CC74E9">
        <w:rPr>
          <w:rFonts w:ascii="Arial" w:hAnsi="Arial" w:cs="Arial"/>
          <w:sz w:val="20"/>
          <w:szCs w:val="20"/>
        </w:rPr>
        <w:t xml:space="preserve"> </w:t>
      </w:r>
      <w:r w:rsidR="00D14867">
        <w:rPr>
          <w:rFonts w:ascii="Arial" w:hAnsi="Arial" w:cs="Arial"/>
          <w:sz w:val="20"/>
          <w:szCs w:val="20"/>
        </w:rPr>
        <w:t>A</w:t>
      </w:r>
      <w:r w:rsidR="00CC74E9" w:rsidRPr="00C96C53">
        <w:rPr>
          <w:rFonts w:ascii="Arial" w:hAnsi="Arial" w:cs="Arial"/>
          <w:sz w:val="20"/>
          <w:szCs w:val="20"/>
        </w:rPr>
        <w:t>z MNB határozati kötelezések kapcsán végzett ellenőrzések</w:t>
      </w:r>
      <w:r w:rsidR="00D14867">
        <w:rPr>
          <w:rFonts w:ascii="Arial" w:hAnsi="Arial" w:cs="Arial"/>
          <w:sz w:val="20"/>
          <w:szCs w:val="20"/>
        </w:rPr>
        <w:t>, valamint</w:t>
      </w:r>
      <w:r w:rsidR="00CC74E9" w:rsidRPr="00C96C53">
        <w:rPr>
          <w:rFonts w:ascii="Arial" w:hAnsi="Arial" w:cs="Arial"/>
          <w:sz w:val="20"/>
          <w:szCs w:val="20"/>
        </w:rPr>
        <w:t xml:space="preserve"> a nem saját tevékenység (pl. kiemelt közvetítők) esetében tett belső ellenőri megállapítások </w:t>
      </w:r>
      <w:r w:rsidR="00D14867">
        <w:rPr>
          <w:rFonts w:ascii="Arial" w:hAnsi="Arial" w:cs="Arial"/>
          <w:sz w:val="20"/>
          <w:szCs w:val="20"/>
        </w:rPr>
        <w:t>nem jelentendők</w:t>
      </w:r>
      <w:r w:rsidR="00CC74E9" w:rsidRPr="00C96C53">
        <w:rPr>
          <w:rFonts w:ascii="Arial" w:hAnsi="Arial" w:cs="Arial"/>
          <w:sz w:val="20"/>
          <w:szCs w:val="20"/>
        </w:rPr>
        <w:t>.</w:t>
      </w:r>
    </w:p>
    <w:bookmarkEnd w:id="184"/>
    <w:p w14:paraId="1FCF2555" w14:textId="77777777" w:rsidR="004F15FF" w:rsidRPr="006D75AA" w:rsidRDefault="004F15FF" w:rsidP="004F15FF">
      <w:pPr>
        <w:jc w:val="both"/>
        <w:rPr>
          <w:rFonts w:ascii="Arial" w:hAnsi="Arial" w:cs="Arial"/>
          <w:b/>
          <w:bCs/>
          <w:sz w:val="20"/>
          <w:szCs w:val="20"/>
        </w:rPr>
      </w:pPr>
    </w:p>
    <w:p w14:paraId="68D7F090" w14:textId="0736CE6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6</w:t>
      </w:r>
      <w:r w:rsidRPr="006D75AA">
        <w:rPr>
          <w:rFonts w:ascii="Arial" w:hAnsi="Arial" w:cs="Arial"/>
          <w:b/>
          <w:bCs/>
          <w:sz w:val="20"/>
          <w:szCs w:val="20"/>
        </w:rPr>
        <w:t xml:space="preserve"> Informatikai fejlesztések</w:t>
      </w:r>
    </w:p>
    <w:p w14:paraId="3F34B77A" w14:textId="7F85F3E5" w:rsidR="004F15FF" w:rsidRDefault="004F15FF" w:rsidP="004F15FF">
      <w:pPr>
        <w:tabs>
          <w:tab w:val="left" w:pos="720"/>
        </w:tabs>
        <w:autoSpaceDE w:val="0"/>
        <w:autoSpaceDN w:val="0"/>
        <w:adjustRightInd w:val="0"/>
        <w:jc w:val="both"/>
        <w:rPr>
          <w:rFonts w:ascii="Arial" w:hAnsi="Arial" w:cs="Arial"/>
          <w:sz w:val="20"/>
          <w:szCs w:val="20"/>
        </w:rPr>
      </w:pPr>
      <w:r w:rsidRPr="006D75AA">
        <w:rPr>
          <w:rFonts w:ascii="Arial" w:hAnsi="Arial" w:cs="Arial"/>
          <w:sz w:val="20"/>
          <w:szCs w:val="20"/>
        </w:rPr>
        <w:t>A tárgynegyedévben az adatszolgáltatónál fejlesztési igényként leadott, illetve folyamatban lévő pénzmosás</w:t>
      </w:r>
      <w:r w:rsidR="00346B94">
        <w:rPr>
          <w:rFonts w:ascii="Arial" w:hAnsi="Arial" w:cs="Arial"/>
          <w:sz w:val="20"/>
          <w:szCs w:val="20"/>
        </w:rPr>
        <w:t>-</w:t>
      </w:r>
      <w:r w:rsidRPr="006D75AA">
        <w:rPr>
          <w:rFonts w:ascii="Arial" w:hAnsi="Arial" w:cs="Arial"/>
          <w:sz w:val="20"/>
          <w:szCs w:val="20"/>
        </w:rPr>
        <w:t xml:space="preserve"> és terrorizmusfinanszírozás elleni tevékenységhez kapcsolódó</w:t>
      </w:r>
      <w:r w:rsidRPr="006D75AA" w:rsidDel="00753964">
        <w:rPr>
          <w:rFonts w:ascii="Arial" w:hAnsi="Arial" w:cs="Arial"/>
          <w:sz w:val="20"/>
          <w:szCs w:val="20"/>
        </w:rPr>
        <w:t xml:space="preserve"> </w:t>
      </w:r>
      <w:r w:rsidRPr="006D75AA">
        <w:rPr>
          <w:rFonts w:ascii="Arial" w:hAnsi="Arial" w:cs="Arial"/>
          <w:sz w:val="20"/>
          <w:szCs w:val="20"/>
        </w:rPr>
        <w:t>informatikai fejlesztések száma.</w:t>
      </w:r>
    </w:p>
    <w:p w14:paraId="55FBFF5D" w14:textId="77777777" w:rsidR="00D670D2" w:rsidRPr="006D75AA" w:rsidRDefault="00D670D2" w:rsidP="004F15FF">
      <w:pPr>
        <w:tabs>
          <w:tab w:val="left" w:pos="720"/>
        </w:tabs>
        <w:autoSpaceDE w:val="0"/>
        <w:autoSpaceDN w:val="0"/>
        <w:adjustRightInd w:val="0"/>
        <w:jc w:val="both"/>
        <w:rPr>
          <w:rFonts w:ascii="Arial" w:hAnsi="Arial" w:cs="Arial"/>
          <w:sz w:val="20"/>
          <w:szCs w:val="20"/>
        </w:rPr>
      </w:pPr>
    </w:p>
    <w:p w14:paraId="7C023442" w14:textId="1B77ABD2" w:rsidR="002014FF" w:rsidRPr="00991384" w:rsidRDefault="001A0F4C" w:rsidP="00D06763">
      <w:pPr>
        <w:pStyle w:val="Cmsor4"/>
        <w:rPr>
          <w:rFonts w:ascii="Arial" w:hAnsi="Arial" w:cs="Arial"/>
          <w:sz w:val="20"/>
          <w:szCs w:val="20"/>
          <w:lang w:val="hu-HU"/>
        </w:rPr>
      </w:pPr>
      <w:r w:rsidRPr="00991384">
        <w:rPr>
          <w:rFonts w:ascii="Arial" w:hAnsi="Arial" w:cs="Arial"/>
          <w:sz w:val="20"/>
          <w:szCs w:val="20"/>
          <w:lang w:val="hu-HU"/>
        </w:rPr>
        <w:t>6</w:t>
      </w:r>
      <w:r w:rsidR="00B55D9A" w:rsidRPr="00991384">
        <w:rPr>
          <w:rFonts w:ascii="Arial" w:hAnsi="Arial" w:cs="Arial"/>
          <w:sz w:val="20"/>
          <w:szCs w:val="20"/>
          <w:lang w:val="hu-HU"/>
        </w:rPr>
        <w:t xml:space="preserve">. </w:t>
      </w:r>
      <w:r w:rsidR="00CE2133" w:rsidRPr="00991384">
        <w:rPr>
          <w:rFonts w:ascii="Arial" w:hAnsi="Arial" w:cs="Arial"/>
          <w:sz w:val="20"/>
          <w:szCs w:val="20"/>
          <w:lang w:val="hu-HU"/>
        </w:rPr>
        <w:t>86</w:t>
      </w:r>
      <w:r w:rsidR="002014FF" w:rsidRPr="00991384">
        <w:rPr>
          <w:rFonts w:ascii="Arial" w:hAnsi="Arial" w:cs="Arial"/>
          <w:sz w:val="20"/>
          <w:szCs w:val="20"/>
          <w:lang w:val="hu-HU"/>
        </w:rPr>
        <w:t xml:space="preserve">E </w:t>
      </w:r>
      <w:r w:rsidR="002014FF" w:rsidRPr="00991384">
        <w:rPr>
          <w:rFonts w:ascii="Arial" w:hAnsi="Arial" w:cs="Arial"/>
          <w:sz w:val="20"/>
          <w:szCs w:val="20"/>
        </w:rPr>
        <w:t>Pénzmosással és terrorizmusfinanszírozás</w:t>
      </w:r>
      <w:r w:rsidR="00905DF2" w:rsidRPr="00991384">
        <w:rPr>
          <w:rFonts w:ascii="Arial" w:hAnsi="Arial" w:cs="Arial"/>
          <w:sz w:val="20"/>
          <w:szCs w:val="20"/>
          <w:lang w:val="hu-HU"/>
        </w:rPr>
        <w:t>s</w:t>
      </w:r>
      <w:r w:rsidR="002014FF" w:rsidRPr="00991384">
        <w:rPr>
          <w:rFonts w:ascii="Arial" w:hAnsi="Arial" w:cs="Arial"/>
          <w:sz w:val="20"/>
          <w:szCs w:val="20"/>
        </w:rPr>
        <w:t>al kapcsolatos éves</w:t>
      </w:r>
      <w:r w:rsidR="002014FF" w:rsidRPr="00991384">
        <w:rPr>
          <w:rFonts w:ascii="Arial" w:hAnsi="Arial" w:cs="Arial"/>
          <w:sz w:val="20"/>
          <w:szCs w:val="20"/>
          <w:lang w:val="hu-HU"/>
        </w:rPr>
        <w:t xml:space="preserve"> adatok</w:t>
      </w:r>
    </w:p>
    <w:p w14:paraId="7B9BC46E" w14:textId="77777777" w:rsidR="002014FF" w:rsidRPr="00991384" w:rsidRDefault="002014FF" w:rsidP="002014FF">
      <w:pPr>
        <w:autoSpaceDE w:val="0"/>
        <w:autoSpaceDN w:val="0"/>
        <w:adjustRightInd w:val="0"/>
        <w:jc w:val="both"/>
        <w:rPr>
          <w:rFonts w:ascii="Arial" w:eastAsia="Calibri" w:hAnsi="Arial" w:cs="Arial"/>
          <w:b/>
          <w:bCs/>
          <w:sz w:val="20"/>
          <w:szCs w:val="20"/>
        </w:rPr>
      </w:pPr>
    </w:p>
    <w:p w14:paraId="4AAA2443" w14:textId="77777777" w:rsidR="004F15FF" w:rsidRPr="006D75AA" w:rsidRDefault="004F15FF" w:rsidP="00A828C7">
      <w:pPr>
        <w:jc w:val="both"/>
        <w:rPr>
          <w:rFonts w:ascii="Arial" w:hAnsi="Arial" w:cs="Arial"/>
          <w:sz w:val="20"/>
          <w:szCs w:val="20"/>
        </w:rPr>
      </w:pPr>
      <w:r w:rsidRPr="006D75AA">
        <w:rPr>
          <w:rFonts w:ascii="Arial" w:eastAsia="Calibri" w:hAnsi="Arial" w:cs="Arial"/>
          <w:bCs/>
          <w:sz w:val="20"/>
          <w:szCs w:val="20"/>
        </w:rPr>
        <w:t xml:space="preserve">A táblában </w:t>
      </w:r>
      <w:r w:rsidRPr="006D75AA">
        <w:rPr>
          <w:rFonts w:ascii="Arial" w:eastAsia="Calibri" w:hAnsi="Arial" w:cs="Arial"/>
          <w:sz w:val="20"/>
          <w:szCs w:val="20"/>
        </w:rPr>
        <w:t>az adatszolgáltató tulajdonosi szerkezetéről, ügyfeleiről, valamint az általa a Pmt. szerinti belső szabályzata alapján lefolytatott eljárások keretében összegyűjtött információkról kell adatot szolgáltatni.</w:t>
      </w:r>
    </w:p>
    <w:p w14:paraId="7DBC7FB4" w14:textId="77777777" w:rsidR="004F15FF" w:rsidRPr="0050090A" w:rsidRDefault="004F15FF" w:rsidP="004F15FF">
      <w:pPr>
        <w:pStyle w:val="Default"/>
        <w:jc w:val="both"/>
        <w:rPr>
          <w:rFonts w:ascii="Arial" w:hAnsi="Arial" w:cs="Arial"/>
          <w:color w:val="auto"/>
          <w:sz w:val="20"/>
          <w:szCs w:val="20"/>
        </w:rPr>
      </w:pPr>
      <w:bookmarkStart w:id="185" w:name="_Hlk44936330"/>
    </w:p>
    <w:bookmarkEnd w:id="185"/>
    <w:p w14:paraId="437C121A"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09CF5713" w14:textId="77777777" w:rsidR="004F15FF" w:rsidRPr="00FF614B" w:rsidRDefault="004F15FF" w:rsidP="004F15FF">
      <w:pPr>
        <w:pStyle w:val="Listaszerbekezds"/>
        <w:numPr>
          <w:ilvl w:val="0"/>
          <w:numId w:val="59"/>
        </w:numPr>
        <w:spacing w:after="0" w:line="240" w:lineRule="auto"/>
        <w:rPr>
          <w:rFonts w:ascii="Arial" w:eastAsia="Calibri" w:hAnsi="Arial" w:cs="Arial"/>
          <w:bCs/>
          <w:i/>
          <w:iCs/>
          <w:sz w:val="20"/>
          <w:szCs w:val="20"/>
        </w:rPr>
      </w:pPr>
      <w:r w:rsidRPr="002034DD">
        <w:rPr>
          <w:rFonts w:ascii="Arial" w:eastAsia="Calibri" w:hAnsi="Arial" w:cs="Arial"/>
          <w:bCs/>
          <w:i/>
          <w:iCs/>
          <w:sz w:val="20"/>
          <w:szCs w:val="20"/>
        </w:rPr>
        <w:t>az adózási szempontból nem együttműködő országok és területek európai uniós jegyzéke</w:t>
      </w:r>
      <w:r w:rsidRPr="006D75AA">
        <w:rPr>
          <w:rFonts w:ascii="Arial" w:eastAsia="Calibri" w:hAnsi="Arial" w:cs="Arial"/>
          <w:bCs/>
          <w:sz w:val="20"/>
          <w:szCs w:val="20"/>
        </w:rPr>
        <w:t xml:space="preserve">: </w:t>
      </w:r>
      <w:hyperlink r:id="rId20" w:history="1">
        <w:r w:rsidRPr="00FF614B">
          <w:rPr>
            <w:rStyle w:val="Hiperhivatkozs"/>
            <w:rFonts w:ascii="Arial" w:eastAsia="Calibri" w:hAnsi="Arial" w:cs="Arial"/>
            <w:color w:val="auto"/>
            <w:sz w:val="20"/>
            <w:szCs w:val="20"/>
          </w:rPr>
          <w:t>https://www.consilium.europa.eu/hu/policies/eu-list-of-non-cooperative-jurisdictions/</w:t>
        </w:r>
      </w:hyperlink>
      <w:r w:rsidRPr="00FF614B">
        <w:rPr>
          <w:rFonts w:ascii="Arial" w:eastAsia="Calibri" w:hAnsi="Arial" w:cs="Arial"/>
          <w:bCs/>
          <w:sz w:val="20"/>
          <w:szCs w:val="20"/>
        </w:rPr>
        <w:t>;</w:t>
      </w:r>
    </w:p>
    <w:p w14:paraId="724C2F65" w14:textId="52CFF4E3" w:rsidR="004F15FF" w:rsidRPr="006D75AA" w:rsidRDefault="004F15FF" w:rsidP="004F15FF">
      <w:pPr>
        <w:numPr>
          <w:ilvl w:val="0"/>
          <w:numId w:val="59"/>
        </w:numPr>
        <w:jc w:val="both"/>
        <w:rPr>
          <w:rFonts w:ascii="Arial" w:eastAsia="Calibri" w:hAnsi="Arial" w:cs="Arial"/>
          <w:bCs/>
          <w:sz w:val="20"/>
          <w:szCs w:val="20"/>
        </w:rPr>
      </w:pPr>
      <w:r w:rsidRPr="006D75AA">
        <w:rPr>
          <w:rFonts w:ascii="Arial" w:hAnsi="Arial" w:cs="Arial"/>
          <w:bCs/>
          <w:i/>
          <w:sz w:val="20"/>
          <w:szCs w:val="20"/>
        </w:rPr>
        <w:t>kiemelt kockázatú ország</w:t>
      </w:r>
      <w:r w:rsidRPr="006D75AA">
        <w:rPr>
          <w:rFonts w:ascii="Arial" w:hAnsi="Arial" w:cs="Arial"/>
          <w:bCs/>
          <w:sz w:val="20"/>
          <w:szCs w:val="20"/>
        </w:rPr>
        <w:t xml:space="preserve">: a Pmt. 3. § 31. pontja szerinti </w:t>
      </w:r>
      <w:r w:rsidR="00CC74E9" w:rsidRPr="00F5748D">
        <w:rPr>
          <w:rFonts w:ascii="Arial" w:hAnsi="Arial" w:cs="Arial"/>
          <w:bCs/>
          <w:sz w:val="20"/>
          <w:szCs w:val="20"/>
        </w:rPr>
        <w:t>stratégiai hiányosságokkal rendelkező, kiemelt kockázatot jelentő harmadik</w:t>
      </w:r>
      <w:r w:rsidR="00CC74E9" w:rsidRPr="006D75AA">
        <w:rPr>
          <w:rFonts w:ascii="Arial" w:hAnsi="Arial" w:cs="Arial"/>
          <w:bCs/>
          <w:sz w:val="20"/>
          <w:szCs w:val="20"/>
        </w:rPr>
        <w:t xml:space="preserve"> </w:t>
      </w:r>
      <w:r w:rsidRPr="006D75AA">
        <w:rPr>
          <w:rFonts w:ascii="Arial" w:hAnsi="Arial" w:cs="Arial"/>
          <w:bCs/>
          <w:sz w:val="20"/>
          <w:szCs w:val="20"/>
        </w:rPr>
        <w:t>ország;</w:t>
      </w:r>
    </w:p>
    <w:p w14:paraId="2A7F5769" w14:textId="3D31AC7B" w:rsidR="004F15FF" w:rsidRPr="006D75AA" w:rsidRDefault="004F15FF" w:rsidP="004F15FF">
      <w:pPr>
        <w:pStyle w:val="Listaszerbekezds"/>
        <w:numPr>
          <w:ilvl w:val="0"/>
          <w:numId w:val="59"/>
        </w:numPr>
        <w:spacing w:after="0" w:line="240" w:lineRule="auto"/>
        <w:rPr>
          <w:rFonts w:ascii="Arial" w:eastAsia="Calibri" w:hAnsi="Arial" w:cs="Arial"/>
          <w:i/>
          <w:iCs/>
          <w:sz w:val="20"/>
          <w:szCs w:val="20"/>
        </w:rPr>
      </w:pPr>
      <w:bookmarkStart w:id="186" w:name="_Hlk41120621"/>
      <w:bookmarkStart w:id="187" w:name="_Hlk41034635"/>
      <w:bookmarkStart w:id="188" w:name="_Hlk41226725"/>
      <w:bookmarkStart w:id="189" w:name="_Hlk41226960"/>
      <w:r w:rsidRPr="006D75AA">
        <w:rPr>
          <w:rFonts w:ascii="Arial" w:hAnsi="Arial" w:cs="Arial"/>
          <w:i/>
          <w:iCs/>
          <w:sz w:val="20"/>
          <w:szCs w:val="20"/>
        </w:rPr>
        <w:t>magas kockázatúnak minősített ország, térség:</w:t>
      </w:r>
      <w:r w:rsidRPr="006D75AA">
        <w:rPr>
          <w:rFonts w:ascii="Arial" w:hAnsi="Arial" w:cs="Arial"/>
          <w:sz w:val="20"/>
          <w:szCs w:val="20"/>
        </w:rPr>
        <w:t xml:space="preserve"> a 21/2017. (VIII.</w:t>
      </w:r>
      <w:r w:rsidR="00B424A5">
        <w:rPr>
          <w:rFonts w:ascii="Arial" w:hAnsi="Arial" w:cs="Arial"/>
          <w:sz w:val="20"/>
          <w:szCs w:val="20"/>
        </w:rPr>
        <w:t xml:space="preserve"> </w:t>
      </w:r>
      <w:r w:rsidRPr="006D75AA">
        <w:rPr>
          <w:rFonts w:ascii="Arial" w:hAnsi="Arial" w:cs="Arial"/>
          <w:sz w:val="20"/>
          <w:szCs w:val="20"/>
        </w:rPr>
        <w:t>3.) NGM rendelet 2. melléklet 3. pontjában foglaltak alapján, az adatszolgáltató által magas kockázatúnak minősített ország, térség;</w:t>
      </w:r>
      <w:bookmarkEnd w:id="186"/>
      <w:bookmarkEnd w:id="187"/>
      <w:bookmarkEnd w:id="188"/>
    </w:p>
    <w:bookmarkEnd w:id="189"/>
    <w:p w14:paraId="5DD5D6B6" w14:textId="75BFCB89" w:rsidR="001D1F63" w:rsidRPr="00A828C7" w:rsidRDefault="004F15FF" w:rsidP="001D1F63">
      <w:pPr>
        <w:numPr>
          <w:ilvl w:val="0"/>
          <w:numId w:val="67"/>
        </w:numPr>
        <w:jc w:val="both"/>
        <w:rPr>
          <w:rFonts w:ascii="Arial" w:hAnsi="Arial" w:cs="Arial"/>
          <w:sz w:val="20"/>
          <w:szCs w:val="20"/>
        </w:rPr>
      </w:pPr>
      <w:r w:rsidRPr="00A828C7">
        <w:rPr>
          <w:rFonts w:ascii="Arial" w:hAnsi="Arial" w:cs="Arial"/>
          <w:i/>
          <w:sz w:val="20"/>
          <w:szCs w:val="20"/>
        </w:rPr>
        <w:t>származás</w:t>
      </w:r>
      <w:r w:rsidRPr="00A828C7">
        <w:rPr>
          <w:rFonts w:ascii="Arial" w:hAnsi="Arial" w:cs="Arial"/>
          <w:sz w:val="20"/>
          <w:szCs w:val="20"/>
        </w:rPr>
        <w:t xml:space="preserve">: </w:t>
      </w:r>
      <w:r w:rsidR="001D1F63" w:rsidRPr="00A828C7">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1D5B52">
        <w:rPr>
          <w:rFonts w:ascii="Arial" w:hAnsi="Arial" w:cs="Arial"/>
          <w:sz w:val="20"/>
          <w:szCs w:val="20"/>
        </w:rPr>
        <w:t>:</w:t>
      </w:r>
      <w:r w:rsidR="001D1F63" w:rsidRPr="00A828C7">
        <w:rPr>
          <w:rFonts w:ascii="Arial" w:hAnsi="Arial" w:cs="Arial"/>
          <w:sz w:val="20"/>
          <w:szCs w:val="20"/>
        </w:rPr>
        <w:t xml:space="preserve"> </w:t>
      </w:r>
      <w:r w:rsidR="001D5B52">
        <w:rPr>
          <w:rFonts w:ascii="Arial" w:hAnsi="Arial" w:cs="Arial"/>
          <w:sz w:val="20"/>
          <w:szCs w:val="20"/>
        </w:rPr>
        <w:t>p</w:t>
      </w:r>
      <w:r w:rsidR="001D1F63" w:rsidRPr="00A828C7">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7C7BCA21" w14:textId="5BCDA621"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tárgyév végi állapot</w:t>
      </w:r>
      <w:r w:rsidRPr="006D75AA">
        <w:rPr>
          <w:rFonts w:ascii="Arial" w:hAnsi="Arial" w:cs="Arial"/>
          <w:sz w:val="20"/>
          <w:szCs w:val="20"/>
        </w:rPr>
        <w:t>: az adott naptári év utolsó napján fennálló állapot;</w:t>
      </w:r>
      <w:r w:rsidR="001D1F63">
        <w:rPr>
          <w:rFonts w:ascii="Arial" w:hAnsi="Arial" w:cs="Arial"/>
          <w:sz w:val="20"/>
          <w:szCs w:val="20"/>
        </w:rPr>
        <w:t xml:space="preserve"> </w:t>
      </w:r>
    </w:p>
    <w:p w14:paraId="340656E4" w14:textId="77777777" w:rsidR="004F15FF" w:rsidRPr="00610C69" w:rsidRDefault="004F15FF" w:rsidP="004F15FF">
      <w:pPr>
        <w:pStyle w:val="Default"/>
        <w:numPr>
          <w:ilvl w:val="0"/>
          <w:numId w:val="59"/>
        </w:numPr>
        <w:ind w:hanging="296"/>
        <w:jc w:val="both"/>
        <w:rPr>
          <w:rFonts w:ascii="Arial" w:hAnsi="Arial" w:cs="Arial"/>
          <w:bCs/>
          <w:i/>
          <w:sz w:val="20"/>
          <w:szCs w:val="20"/>
        </w:rPr>
      </w:pPr>
      <w:r w:rsidRPr="00610C69">
        <w:rPr>
          <w:rFonts w:ascii="Arial" w:hAnsi="Arial" w:cs="Arial"/>
          <w:bCs/>
          <w:i/>
          <w:color w:val="auto"/>
          <w:sz w:val="20"/>
          <w:szCs w:val="20"/>
        </w:rPr>
        <w:t xml:space="preserve">tényleges tulajdonos: </w:t>
      </w:r>
      <w:r w:rsidRPr="00610C69">
        <w:rPr>
          <w:rFonts w:ascii="Arial" w:hAnsi="Arial" w:cs="Arial"/>
          <w:bCs/>
          <w:color w:val="auto"/>
          <w:sz w:val="20"/>
          <w:szCs w:val="20"/>
        </w:rPr>
        <w:t>a Pmt. 3. § 38. pontja szerinti jogalany</w:t>
      </w:r>
      <w:r w:rsidRPr="00610C69">
        <w:rPr>
          <w:rFonts w:ascii="Arial" w:hAnsi="Arial" w:cs="Arial"/>
          <w:bCs/>
          <w:i/>
          <w:color w:val="auto"/>
          <w:sz w:val="20"/>
          <w:szCs w:val="20"/>
        </w:rPr>
        <w:t>;</w:t>
      </w:r>
    </w:p>
    <w:p w14:paraId="724028E4" w14:textId="77777777" w:rsidR="004F15FF" w:rsidRPr="00610C69" w:rsidRDefault="004F15FF" w:rsidP="004F15FF">
      <w:pPr>
        <w:pStyle w:val="Default"/>
        <w:numPr>
          <w:ilvl w:val="0"/>
          <w:numId w:val="59"/>
        </w:numPr>
        <w:ind w:hanging="296"/>
        <w:jc w:val="both"/>
        <w:rPr>
          <w:rFonts w:ascii="Arial" w:hAnsi="Arial" w:cs="Arial"/>
          <w:bCs/>
          <w:sz w:val="20"/>
          <w:szCs w:val="20"/>
        </w:rPr>
      </w:pPr>
      <w:r w:rsidRPr="00610C69">
        <w:rPr>
          <w:rFonts w:ascii="Arial" w:hAnsi="Arial" w:cs="Arial"/>
          <w:bCs/>
          <w:i/>
          <w:color w:val="auto"/>
          <w:sz w:val="20"/>
          <w:szCs w:val="20"/>
        </w:rPr>
        <w:t xml:space="preserve">tulajdonos: </w:t>
      </w:r>
      <w:r w:rsidRPr="00610C69">
        <w:rPr>
          <w:rFonts w:ascii="Arial" w:hAnsi="Arial" w:cs="Arial"/>
          <w:bCs/>
          <w:color w:val="auto"/>
          <w:sz w:val="20"/>
          <w:szCs w:val="20"/>
        </w:rPr>
        <w:t>azon természetes vagy jogi személyek, illetve szervezetek, melyek az adatszolgáltatóban közvetlenül vagy közvetve a szavazati jogok vagy a tulajdoni hányad legalább tíz százalékát birtokolják;</w:t>
      </w:r>
    </w:p>
    <w:p w14:paraId="226D9848" w14:textId="77777777"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lastRenderedPageBreak/>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177D9E5" w14:textId="6B15274D" w:rsidR="004F15FF" w:rsidRPr="006D75AA" w:rsidRDefault="004F15FF" w:rsidP="004F15FF">
      <w:pPr>
        <w:numPr>
          <w:ilvl w:val="0"/>
          <w:numId w:val="59"/>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DEF1AEE" w14:textId="77777777" w:rsidR="004F15FF" w:rsidRPr="00610C69" w:rsidRDefault="004F15FF" w:rsidP="004F15FF">
      <w:pPr>
        <w:pStyle w:val="Default"/>
        <w:jc w:val="both"/>
        <w:rPr>
          <w:rFonts w:ascii="Arial" w:hAnsi="Arial" w:cs="Arial"/>
          <w:b/>
          <w:color w:val="auto"/>
          <w:sz w:val="20"/>
          <w:szCs w:val="20"/>
        </w:rPr>
      </w:pPr>
    </w:p>
    <w:p w14:paraId="68E8F626" w14:textId="77777777" w:rsidR="004F15FF" w:rsidRPr="00610C69" w:rsidRDefault="004F15FF" w:rsidP="004F15FF">
      <w:pPr>
        <w:pStyle w:val="Default"/>
        <w:jc w:val="both"/>
        <w:rPr>
          <w:rFonts w:ascii="Arial" w:hAnsi="Arial" w:cs="Arial"/>
          <w:b/>
          <w:color w:val="auto"/>
          <w:sz w:val="20"/>
          <w:szCs w:val="20"/>
        </w:rPr>
      </w:pPr>
      <w:r w:rsidRPr="00610C69">
        <w:rPr>
          <w:rFonts w:ascii="Arial" w:hAnsi="Arial" w:cs="Arial"/>
          <w:b/>
          <w:color w:val="auto"/>
          <w:sz w:val="20"/>
          <w:szCs w:val="20"/>
        </w:rPr>
        <w:t>A tábla oszlopai</w:t>
      </w:r>
    </w:p>
    <w:p w14:paraId="4C37F9E7" w14:textId="77777777" w:rsidR="004F15FF" w:rsidRPr="00610C69" w:rsidRDefault="004F15FF" w:rsidP="004F15FF">
      <w:pPr>
        <w:pStyle w:val="Default"/>
        <w:jc w:val="both"/>
        <w:rPr>
          <w:rFonts w:ascii="Arial" w:hAnsi="Arial" w:cs="Arial"/>
          <w:bCs/>
          <w:color w:val="auto"/>
          <w:sz w:val="20"/>
          <w:szCs w:val="20"/>
        </w:rPr>
      </w:pPr>
    </w:p>
    <w:p w14:paraId="1A7AF48D" w14:textId="69DB6B7A" w:rsidR="004F15FF" w:rsidRPr="00610C69" w:rsidRDefault="004F15FF" w:rsidP="004F15FF">
      <w:pPr>
        <w:pStyle w:val="Default"/>
        <w:jc w:val="both"/>
        <w:rPr>
          <w:rFonts w:ascii="Arial" w:hAnsi="Arial" w:cs="Arial"/>
          <w:bCs/>
          <w:color w:val="auto"/>
          <w:sz w:val="20"/>
          <w:szCs w:val="20"/>
        </w:rPr>
      </w:pPr>
      <w:r w:rsidRPr="00610C69">
        <w:rPr>
          <w:rFonts w:ascii="Arial" w:hAnsi="Arial" w:cs="Arial"/>
          <w:bCs/>
          <w:color w:val="auto"/>
          <w:sz w:val="20"/>
          <w:szCs w:val="20"/>
        </w:rPr>
        <w:t>A</w:t>
      </w:r>
      <w:r w:rsidR="00182683">
        <w:rPr>
          <w:rFonts w:ascii="Arial" w:hAnsi="Arial" w:cs="Arial"/>
          <w:bCs/>
          <w:color w:val="auto"/>
          <w:sz w:val="20"/>
          <w:szCs w:val="20"/>
        </w:rPr>
        <w:t>z</w:t>
      </w:r>
      <w:r w:rsidRPr="00610C69">
        <w:rPr>
          <w:rFonts w:ascii="Arial" w:hAnsi="Arial" w:cs="Arial"/>
          <w:bCs/>
          <w:color w:val="auto"/>
          <w:sz w:val="20"/>
          <w:szCs w:val="20"/>
        </w:rPr>
        <w:t xml:space="preserve"> a) oszlopban, a tárgyévre vonatkozó adatot fő, illetve darabszám </w:t>
      </w:r>
      <w:r w:rsidR="001D5B52">
        <w:rPr>
          <w:rFonts w:ascii="Arial" w:hAnsi="Arial" w:cs="Arial"/>
          <w:bCs/>
          <w:color w:val="auto"/>
          <w:sz w:val="20"/>
          <w:szCs w:val="20"/>
        </w:rPr>
        <w:t>szerint</w:t>
      </w:r>
      <w:r w:rsidRPr="00610C69">
        <w:rPr>
          <w:rFonts w:ascii="Arial" w:hAnsi="Arial" w:cs="Arial"/>
          <w:bCs/>
          <w:color w:val="auto"/>
          <w:sz w:val="20"/>
          <w:szCs w:val="20"/>
        </w:rPr>
        <w:t xml:space="preserve"> szükséges megadni.</w:t>
      </w:r>
    </w:p>
    <w:p w14:paraId="7A0492B2" w14:textId="77777777" w:rsidR="004F15FF" w:rsidRPr="00610C69" w:rsidRDefault="004F15FF" w:rsidP="004F15FF">
      <w:pPr>
        <w:pStyle w:val="Default"/>
        <w:jc w:val="both"/>
        <w:rPr>
          <w:rFonts w:ascii="Arial" w:hAnsi="Arial" w:cs="Arial"/>
          <w:bCs/>
          <w:color w:val="auto"/>
          <w:sz w:val="20"/>
          <w:szCs w:val="20"/>
        </w:rPr>
      </w:pPr>
    </w:p>
    <w:p w14:paraId="1C7CAFD3" w14:textId="494F0F95" w:rsidR="004F15FF" w:rsidRPr="006D75AA" w:rsidRDefault="004F15FF" w:rsidP="004F15FF">
      <w:pPr>
        <w:pStyle w:val="Default"/>
        <w:jc w:val="both"/>
        <w:rPr>
          <w:rFonts w:ascii="Arial" w:hAnsi="Arial" w:cs="Arial"/>
          <w:sz w:val="20"/>
          <w:szCs w:val="20"/>
        </w:rPr>
      </w:pPr>
      <w:r w:rsidRPr="00610C69">
        <w:rPr>
          <w:rFonts w:ascii="Arial" w:hAnsi="Arial" w:cs="Arial"/>
          <w:bCs/>
          <w:color w:val="auto"/>
          <w:sz w:val="20"/>
          <w:szCs w:val="20"/>
        </w:rPr>
        <w:t xml:space="preserve">A b) </w:t>
      </w:r>
      <w:r>
        <w:rPr>
          <w:rFonts w:ascii="Arial" w:hAnsi="Arial" w:cs="Arial"/>
          <w:bCs/>
          <w:color w:val="auto"/>
          <w:sz w:val="20"/>
          <w:szCs w:val="20"/>
        </w:rPr>
        <w:t xml:space="preserve">és </w:t>
      </w:r>
      <w:r w:rsidRPr="006D75AA">
        <w:rPr>
          <w:rFonts w:ascii="Arial" w:hAnsi="Arial" w:cs="Arial"/>
          <w:bCs/>
          <w:sz w:val="20"/>
          <w:szCs w:val="20"/>
        </w:rPr>
        <w:t>c) oszlop</w:t>
      </w:r>
      <w:r>
        <w:rPr>
          <w:rFonts w:ascii="Arial" w:hAnsi="Arial" w:cs="Arial"/>
          <w:bCs/>
          <w:sz w:val="20"/>
          <w:szCs w:val="20"/>
        </w:rPr>
        <w:t>ban</w:t>
      </w:r>
      <w:r w:rsidRPr="006D75AA">
        <w:rPr>
          <w:rFonts w:ascii="Arial" w:hAnsi="Arial" w:cs="Arial"/>
          <w:bCs/>
          <w:sz w:val="20"/>
          <w:szCs w:val="20"/>
        </w:rPr>
        <w:t xml:space="preserve"> </w:t>
      </w:r>
      <w:bookmarkStart w:id="190" w:name="_Hlk41034961"/>
      <w:r w:rsidRPr="006D75AA">
        <w:rPr>
          <w:rFonts w:ascii="Arial" w:hAnsi="Arial" w:cs="Arial"/>
          <w:bCs/>
          <w:sz w:val="20"/>
          <w:szCs w:val="20"/>
        </w:rPr>
        <w:t>az érintett soroknál szereplő meghatározás szerint, a</w:t>
      </w:r>
      <w:r w:rsidR="00CC74E9">
        <w:rPr>
          <w:rFonts w:ascii="Arial" w:hAnsi="Arial" w:cs="Arial"/>
          <w:bCs/>
          <w:sz w:val="20"/>
          <w:szCs w:val="20"/>
        </w:rPr>
        <w:t>z adatszolgáltató szemszögéből a</w:t>
      </w:r>
      <w:r w:rsidRPr="006D75AA">
        <w:rPr>
          <w:rFonts w:ascii="Arial" w:hAnsi="Arial" w:cs="Arial"/>
          <w:bCs/>
          <w:sz w:val="20"/>
          <w:szCs w:val="20"/>
        </w:rPr>
        <w:t xml:space="preserve"> Jóváírások és Terhelések éves összesített értékösszeg</w:t>
      </w:r>
      <w:r w:rsidR="001D5B52">
        <w:rPr>
          <w:rFonts w:ascii="Arial" w:hAnsi="Arial" w:cs="Arial"/>
          <w:bCs/>
          <w:sz w:val="20"/>
          <w:szCs w:val="20"/>
        </w:rPr>
        <w:t>e</w:t>
      </w:r>
      <w:r w:rsidRPr="006D75AA">
        <w:rPr>
          <w:rFonts w:ascii="Arial" w:hAnsi="Arial" w:cs="Arial"/>
          <w:bCs/>
          <w:sz w:val="20"/>
          <w:szCs w:val="20"/>
        </w:rPr>
        <w:t>t</w:t>
      </w:r>
      <w:bookmarkEnd w:id="190"/>
      <w:r w:rsidRPr="006D75AA">
        <w:rPr>
          <w:rFonts w:ascii="Arial" w:hAnsi="Arial" w:cs="Arial"/>
          <w:bCs/>
          <w:sz w:val="20"/>
          <w:szCs w:val="20"/>
        </w:rPr>
        <w:t>, minden esetben ezer forintban, k</w:t>
      </w:r>
      <w:r w:rsidR="001D5B52">
        <w:rPr>
          <w:rFonts w:ascii="Arial" w:hAnsi="Arial" w:cs="Arial"/>
          <w:bCs/>
          <w:sz w:val="20"/>
          <w:szCs w:val="20"/>
        </w:rPr>
        <w:t>ét</w:t>
      </w:r>
      <w:r w:rsidRPr="006D75AA">
        <w:rPr>
          <w:rFonts w:ascii="Arial" w:hAnsi="Arial" w:cs="Arial"/>
          <w:bCs/>
          <w:sz w:val="20"/>
          <w:szCs w:val="20"/>
        </w:rPr>
        <w:t xml:space="preserve"> tizedesjegy pontossággal szükséges megadni</w:t>
      </w:r>
      <w:r w:rsidR="00CC74E9">
        <w:rPr>
          <w:rFonts w:ascii="Arial" w:hAnsi="Arial" w:cs="Arial"/>
          <w:bCs/>
          <w:sz w:val="20"/>
          <w:szCs w:val="20"/>
        </w:rPr>
        <w:t xml:space="preserve">, </w:t>
      </w:r>
      <w:r w:rsidR="00CC74E9" w:rsidRPr="008237F3">
        <w:rPr>
          <w:rFonts w:ascii="Arial" w:hAnsi="Arial" w:cs="Arial"/>
          <w:bCs/>
          <w:sz w:val="20"/>
          <w:szCs w:val="20"/>
        </w:rPr>
        <w:t>oly módon, hogy az ügyféltételek közül nem kell figyelembe venni az ügyfél saját számlái közötti forgalmat, a hitel- vagy kártyatermékekhez kapcsolódó számlaforgalmat, valamint az adatszolgáltató és az ügyfél közötti forgalmat</w:t>
      </w:r>
      <w:r w:rsidRPr="006D75AA">
        <w:rPr>
          <w:rFonts w:ascii="Arial" w:hAnsi="Arial" w:cs="Arial"/>
          <w:bCs/>
          <w:sz w:val="20"/>
          <w:szCs w:val="20"/>
        </w:rPr>
        <w:t xml:space="preserve">. </w:t>
      </w:r>
      <w:r w:rsidRPr="006D75AA">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6D75AA">
        <w:rPr>
          <w:rFonts w:ascii="Arial" w:hAnsi="Arial" w:cs="Arial"/>
          <w:bCs/>
          <w:sz w:val="20"/>
          <w:szCs w:val="20"/>
        </w:rPr>
        <w:t>a számviteli szabályok szerint megállapított devizaárfolyamon átszámított forint összegben szerepeltet</w:t>
      </w:r>
      <w:r w:rsidR="00744B6F">
        <w:rPr>
          <w:rFonts w:ascii="Arial" w:hAnsi="Arial" w:cs="Arial"/>
          <w:bCs/>
          <w:sz w:val="20"/>
          <w:szCs w:val="20"/>
        </w:rPr>
        <w:t>endő</w:t>
      </w:r>
      <w:r w:rsidRPr="006D75AA">
        <w:rPr>
          <w:rFonts w:ascii="Arial" w:hAnsi="Arial" w:cs="Arial"/>
          <w:sz w:val="20"/>
          <w:szCs w:val="20"/>
        </w:rPr>
        <w:t>. Azon sorokban, ahol a Jóváírásokat és Terheléseket ügyfél vonatkozásában szükséges feltüntetni, ott az ügyfél összes számlájának forgalma együttesen vizsgálandó.</w:t>
      </w:r>
    </w:p>
    <w:p w14:paraId="7672008D" w14:textId="77777777" w:rsidR="004F15FF" w:rsidRPr="006D75AA" w:rsidRDefault="004F15FF" w:rsidP="004F15FF">
      <w:pPr>
        <w:autoSpaceDE w:val="0"/>
        <w:autoSpaceDN w:val="0"/>
        <w:adjustRightInd w:val="0"/>
        <w:jc w:val="both"/>
        <w:rPr>
          <w:rFonts w:ascii="Arial" w:eastAsia="Calibri" w:hAnsi="Arial" w:cs="Arial"/>
          <w:sz w:val="20"/>
          <w:szCs w:val="20"/>
        </w:rPr>
      </w:pPr>
    </w:p>
    <w:p w14:paraId="0E8C0555" w14:textId="244F51DE" w:rsidR="004F15FF" w:rsidRDefault="004F15FF" w:rsidP="004F15FF">
      <w:pPr>
        <w:autoSpaceDE w:val="0"/>
        <w:autoSpaceDN w:val="0"/>
        <w:adjustRightInd w:val="0"/>
        <w:jc w:val="both"/>
        <w:rPr>
          <w:rFonts w:ascii="Arial" w:eastAsia="Calibri" w:hAnsi="Arial" w:cs="Arial"/>
          <w:b/>
          <w:bCs/>
          <w:sz w:val="20"/>
          <w:szCs w:val="20"/>
        </w:rPr>
      </w:pPr>
      <w:r w:rsidRPr="006D75AA">
        <w:rPr>
          <w:rFonts w:ascii="Arial" w:eastAsia="Calibri" w:hAnsi="Arial" w:cs="Arial"/>
          <w:b/>
          <w:bCs/>
          <w:sz w:val="20"/>
          <w:szCs w:val="20"/>
        </w:rPr>
        <w:t>A tábla sorai</w:t>
      </w:r>
    </w:p>
    <w:p w14:paraId="2CB534C5" w14:textId="1EAD0FBB" w:rsidR="004F15FF" w:rsidRPr="006D75AA" w:rsidRDefault="004F15FF" w:rsidP="004F15FF">
      <w:pPr>
        <w:autoSpaceDE w:val="0"/>
        <w:autoSpaceDN w:val="0"/>
        <w:adjustRightInd w:val="0"/>
        <w:jc w:val="both"/>
        <w:rPr>
          <w:rFonts w:ascii="Arial" w:eastAsia="Calibri" w:hAnsi="Arial" w:cs="Arial"/>
          <w:b/>
          <w:bCs/>
          <w:sz w:val="20"/>
          <w:szCs w:val="20"/>
        </w:rPr>
      </w:pPr>
    </w:p>
    <w:p w14:paraId="3EB6277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86E01 Kiemelt kockázatú országban nyilvántartott tulajdonosi kör</w:t>
      </w:r>
    </w:p>
    <w:p w14:paraId="6D148EB0" w14:textId="6AD1FB0B" w:rsidR="004F15FF" w:rsidRDefault="004F15FF" w:rsidP="004F15FF">
      <w:pPr>
        <w:jc w:val="both"/>
        <w:rPr>
          <w:rFonts w:ascii="Arial" w:hAnsi="Arial" w:cs="Arial"/>
          <w:bCs/>
          <w:sz w:val="20"/>
          <w:szCs w:val="20"/>
        </w:rPr>
      </w:pPr>
      <w:r w:rsidRPr="006D75AA">
        <w:rPr>
          <w:rFonts w:ascii="Arial" w:hAnsi="Arial" w:cs="Arial"/>
          <w:bCs/>
          <w:sz w:val="20"/>
          <w:szCs w:val="20"/>
        </w:rPr>
        <w:t>A tárgyév végi állapot szerint</w:t>
      </w:r>
      <w:r w:rsidRPr="006234B8">
        <w:rPr>
          <w:rFonts w:ascii="Arial" w:hAnsi="Arial" w:cs="Arial"/>
        </w:rPr>
        <w:t xml:space="preserve"> </w:t>
      </w:r>
      <w:r>
        <w:rPr>
          <w:rFonts w:ascii="Arial" w:hAnsi="Arial" w:cs="Arial"/>
          <w:bCs/>
          <w:sz w:val="20"/>
          <w:szCs w:val="20"/>
        </w:rPr>
        <w:t>az</w:t>
      </w:r>
      <w:r w:rsidRPr="006D75AA">
        <w:rPr>
          <w:rFonts w:ascii="Arial" w:hAnsi="Arial" w:cs="Arial"/>
          <w:bCs/>
          <w:sz w:val="20"/>
          <w:szCs w:val="20"/>
        </w:rPr>
        <w:t xml:space="preserve"> adatszolgáltató azon tulajdonosainak száma, akik, illetve amelyek kiemelt kockázatú országban rendelkeznek lakóhellyel, illetve ott kerültek bejegyzésre, nyilvántartásba vételre.</w:t>
      </w:r>
    </w:p>
    <w:p w14:paraId="48B2F850" w14:textId="77777777" w:rsidR="004F15FF" w:rsidRPr="006D75AA" w:rsidRDefault="004F15FF" w:rsidP="004F15FF">
      <w:pPr>
        <w:jc w:val="both"/>
        <w:rPr>
          <w:rFonts w:ascii="Arial" w:hAnsi="Arial" w:cs="Arial"/>
          <w:bCs/>
          <w:sz w:val="20"/>
          <w:szCs w:val="20"/>
        </w:rPr>
      </w:pPr>
    </w:p>
    <w:p w14:paraId="14ECF101"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 xml:space="preserve">86E02 Kiemelt kockázatú országban bejegyzett képviselet, fióktelep vagy tulajdonosi érdekeltség </w:t>
      </w:r>
    </w:p>
    <w:p w14:paraId="60E661F8" w14:textId="4E563E69" w:rsidR="004F15FF" w:rsidRPr="006D75AA" w:rsidRDefault="004F15FF" w:rsidP="004F15FF">
      <w:pPr>
        <w:pStyle w:val="Default"/>
        <w:jc w:val="both"/>
        <w:rPr>
          <w:rFonts w:ascii="Arial" w:eastAsia="Times New Roman" w:hAnsi="Arial" w:cs="Arial"/>
          <w:bCs/>
          <w:color w:val="auto"/>
          <w:sz w:val="20"/>
          <w:szCs w:val="20"/>
        </w:rPr>
      </w:pPr>
      <w:r w:rsidRPr="006D75AA">
        <w:rPr>
          <w:rFonts w:ascii="Arial" w:eastAsia="Times New Roman" w:hAnsi="Arial" w:cs="Arial"/>
          <w:bCs/>
          <w:color w:val="auto"/>
          <w:sz w:val="20"/>
          <w:szCs w:val="20"/>
        </w:rPr>
        <w:t xml:space="preserve">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1494030" w14:textId="77777777" w:rsidR="004F15FF" w:rsidRPr="006D75AA" w:rsidRDefault="004F15FF" w:rsidP="004F15FF">
      <w:pPr>
        <w:autoSpaceDE w:val="0"/>
        <w:autoSpaceDN w:val="0"/>
        <w:adjustRightInd w:val="0"/>
        <w:jc w:val="both"/>
        <w:rPr>
          <w:rFonts w:ascii="Arial" w:eastAsia="Calibri" w:hAnsi="Arial" w:cs="Arial"/>
          <w:bCs/>
          <w:sz w:val="20"/>
          <w:szCs w:val="20"/>
        </w:rPr>
      </w:pPr>
    </w:p>
    <w:p w14:paraId="723023C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 Ügyfelek száma</w:t>
      </w:r>
    </w:p>
    <w:p w14:paraId="5CF027D9" w14:textId="0654592A" w:rsidR="00CC74E9" w:rsidRPr="00C96C53" w:rsidRDefault="004F15FF" w:rsidP="00CC74E9">
      <w:pPr>
        <w:jc w:val="both"/>
        <w:rPr>
          <w:rFonts w:ascii="Arial" w:hAnsi="Arial" w:cs="Arial"/>
          <w:sz w:val="20"/>
          <w:szCs w:val="20"/>
        </w:rPr>
      </w:pPr>
      <w:bookmarkStart w:id="191" w:name="_Hlk41035755"/>
      <w:r w:rsidRPr="006D75AA">
        <w:rPr>
          <w:rFonts w:ascii="Arial" w:hAnsi="Arial" w:cs="Arial"/>
          <w:sz w:val="20"/>
          <w:szCs w:val="20"/>
        </w:rPr>
        <w:t xml:space="preserve">Az adatszolgáltató </w:t>
      </w:r>
      <w:r w:rsidR="00CC74E9">
        <w:rPr>
          <w:rFonts w:ascii="Arial" w:hAnsi="Arial" w:cs="Arial"/>
          <w:sz w:val="20"/>
          <w:szCs w:val="20"/>
        </w:rPr>
        <w:t xml:space="preserve">azon </w:t>
      </w:r>
      <w:r w:rsidRPr="006D75AA">
        <w:rPr>
          <w:rFonts w:ascii="Arial" w:hAnsi="Arial" w:cs="Arial"/>
          <w:sz w:val="20"/>
          <w:szCs w:val="20"/>
        </w:rPr>
        <w:t>ügyfeleinek száma a tárgyév végi állapot szerint</w:t>
      </w:r>
      <w:bookmarkEnd w:id="191"/>
      <w:r w:rsidR="00CC74E9">
        <w:rPr>
          <w:rFonts w:ascii="Arial" w:hAnsi="Arial" w:cs="Arial"/>
          <w:sz w:val="20"/>
          <w:szCs w:val="20"/>
        </w:rPr>
        <w:t xml:space="preserve"> –</w:t>
      </w:r>
      <w:r w:rsidR="00CC74E9" w:rsidRPr="00C96C53">
        <w:rPr>
          <w:rFonts w:ascii="Arial" w:hAnsi="Arial" w:cs="Arial"/>
          <w:sz w:val="20"/>
          <w:szCs w:val="20"/>
        </w:rPr>
        <w:t xml:space="preserve"> december 31-ei állomány</w:t>
      </w:r>
      <w:r w:rsidR="00D709AE">
        <w:rPr>
          <w:rFonts w:ascii="Arial" w:hAnsi="Arial" w:cs="Arial"/>
          <w:sz w:val="20"/>
          <w:szCs w:val="20"/>
        </w:rPr>
        <w:t>i</w:t>
      </w:r>
      <w:r w:rsidR="00CC74E9" w:rsidRPr="00C96C53">
        <w:rPr>
          <w:rFonts w:ascii="Arial" w:hAnsi="Arial" w:cs="Arial"/>
          <w:sz w:val="20"/>
          <w:szCs w:val="20"/>
        </w:rPr>
        <w:t xml:space="preserve"> adat </w:t>
      </w:r>
      <w:r w:rsidR="00CC74E9">
        <w:rPr>
          <w:rFonts w:ascii="Arial" w:hAnsi="Arial" w:cs="Arial"/>
          <w:sz w:val="20"/>
          <w:szCs w:val="20"/>
        </w:rPr>
        <w:t>–</w:t>
      </w:r>
      <w:r w:rsidR="00CC74E9" w:rsidRPr="00C96C53">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p>
    <w:p w14:paraId="3BD9D89F" w14:textId="0D85C1C2" w:rsidR="004F15FF" w:rsidRDefault="00CC74E9" w:rsidP="00CC74E9">
      <w:pPr>
        <w:jc w:val="both"/>
        <w:rPr>
          <w:rFonts w:ascii="Arial" w:hAnsi="Arial" w:cs="Arial"/>
          <w:sz w:val="20"/>
          <w:szCs w:val="20"/>
        </w:rPr>
      </w:pPr>
      <w:r w:rsidRPr="00C96C53">
        <w:rPr>
          <w:rFonts w:ascii="Arial" w:hAnsi="Arial" w:cs="Arial"/>
          <w:sz w:val="20"/>
          <w:szCs w:val="20"/>
        </w:rPr>
        <w:t>Tekintettel a Pmt. 6/A. §</w:t>
      </w:r>
      <w:r w:rsidR="00AF0BCA">
        <w:rPr>
          <w:rFonts w:ascii="Arial" w:hAnsi="Arial" w:cs="Arial"/>
          <w:sz w:val="20"/>
          <w:szCs w:val="20"/>
        </w:rPr>
        <w:t>-ára</w:t>
      </w:r>
      <w:r w:rsidRPr="00C96C53">
        <w:rPr>
          <w:rFonts w:ascii="Arial" w:hAnsi="Arial" w:cs="Arial"/>
          <w:sz w:val="20"/>
          <w:szCs w:val="20"/>
        </w:rPr>
        <w:t xml:space="preserve">, </w:t>
      </w:r>
      <w:r w:rsidR="00AF0BCA">
        <w:rPr>
          <w:rFonts w:ascii="Arial" w:hAnsi="Arial" w:cs="Arial"/>
          <w:sz w:val="20"/>
          <w:szCs w:val="20"/>
        </w:rPr>
        <w:t>az</w:t>
      </w:r>
      <w:r w:rsidR="004F15FF" w:rsidRPr="006D75AA">
        <w:rPr>
          <w:rFonts w:ascii="Arial" w:hAnsi="Arial" w:cs="Arial"/>
          <w:sz w:val="20"/>
          <w:szCs w:val="20"/>
        </w:rPr>
        <w:t xml:space="preserve"> </w:t>
      </w:r>
      <w:r>
        <w:rPr>
          <w:rFonts w:ascii="Arial" w:hAnsi="Arial" w:cs="Arial"/>
          <w:sz w:val="20"/>
          <w:szCs w:val="20"/>
        </w:rPr>
        <w:t>e</w:t>
      </w:r>
      <w:r w:rsidR="004F15FF" w:rsidRPr="006D75AA">
        <w:rPr>
          <w:rFonts w:ascii="Arial" w:hAnsi="Arial" w:cs="Arial"/>
          <w:sz w:val="20"/>
          <w:szCs w:val="20"/>
        </w:rPr>
        <w:t xml:space="preserve">zen sorban megadott adat egyenlő a </w:t>
      </w:r>
      <w:r w:rsidRPr="00B154E8">
        <w:rPr>
          <w:rFonts w:ascii="Arial" w:hAnsi="Arial" w:cs="Arial"/>
          <w:sz w:val="20"/>
          <w:szCs w:val="20"/>
        </w:rPr>
        <w:t>kockázati kategória szerinti bontás</w:t>
      </w:r>
      <w:r w:rsidR="00DF1CB0">
        <w:rPr>
          <w:rFonts w:ascii="Arial" w:hAnsi="Arial" w:cs="Arial"/>
          <w:sz w:val="20"/>
          <w:szCs w:val="20"/>
        </w:rPr>
        <w:t>t tartalmazó</w:t>
      </w:r>
      <w:r>
        <w:rPr>
          <w:rFonts w:ascii="Arial" w:hAnsi="Arial" w:cs="Arial"/>
          <w:sz w:val="20"/>
          <w:szCs w:val="20"/>
        </w:rPr>
        <w:t xml:space="preserve"> </w:t>
      </w:r>
      <w:r w:rsidR="004F15FF" w:rsidRPr="006D75AA">
        <w:rPr>
          <w:rFonts w:ascii="Arial" w:hAnsi="Arial" w:cs="Arial"/>
          <w:sz w:val="20"/>
          <w:szCs w:val="20"/>
        </w:rPr>
        <w:t>86E031, 86E032 és 86E033 sorban megadott szám összegével.</w:t>
      </w:r>
    </w:p>
    <w:p w14:paraId="2F5821DB" w14:textId="77777777" w:rsidR="004F15FF" w:rsidRPr="006D75AA" w:rsidRDefault="004F15FF" w:rsidP="004F15FF">
      <w:pPr>
        <w:jc w:val="both"/>
        <w:rPr>
          <w:rFonts w:ascii="Arial" w:hAnsi="Arial" w:cs="Arial"/>
          <w:sz w:val="20"/>
          <w:szCs w:val="20"/>
        </w:rPr>
      </w:pPr>
    </w:p>
    <w:p w14:paraId="63179D1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86E031 Ügyfelek kockázati szintje magas</w:t>
      </w:r>
    </w:p>
    <w:p w14:paraId="1BF216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magas kockázati kategóriába sorolt ügyfelek száma.</w:t>
      </w:r>
    </w:p>
    <w:p w14:paraId="314C9D79" w14:textId="77777777" w:rsidR="004F15FF" w:rsidRPr="006D75AA" w:rsidRDefault="004F15FF" w:rsidP="004F15FF">
      <w:pPr>
        <w:jc w:val="both"/>
        <w:rPr>
          <w:rFonts w:ascii="Arial" w:hAnsi="Arial" w:cs="Arial"/>
          <w:sz w:val="20"/>
          <w:szCs w:val="20"/>
        </w:rPr>
      </w:pPr>
    </w:p>
    <w:p w14:paraId="6341E6F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86E032 Ügyfelek kockázati szintje átlagos</w:t>
      </w:r>
    </w:p>
    <w:p w14:paraId="7246CB40"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átlagos kockázati kategóriába sorolt ügyfelek száma.</w:t>
      </w:r>
    </w:p>
    <w:p w14:paraId="20F04C90" w14:textId="77777777" w:rsidR="004F15FF" w:rsidRPr="006D75AA" w:rsidRDefault="004F15FF" w:rsidP="004F15FF">
      <w:pPr>
        <w:jc w:val="both"/>
        <w:rPr>
          <w:rFonts w:ascii="Arial" w:hAnsi="Arial" w:cs="Arial"/>
          <w:sz w:val="20"/>
          <w:szCs w:val="20"/>
        </w:rPr>
      </w:pPr>
    </w:p>
    <w:p w14:paraId="3DB602F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86E033 Ügyfelek kockázati szintje alacsony</w:t>
      </w:r>
    </w:p>
    <w:p w14:paraId="0A9C58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alacsony kockázati kategóriába sorolt ügyfelek száma.</w:t>
      </w:r>
    </w:p>
    <w:p w14:paraId="60DC9A58" w14:textId="77777777" w:rsidR="00DF6177" w:rsidRDefault="00DF6177" w:rsidP="004F15FF">
      <w:pPr>
        <w:jc w:val="both"/>
        <w:rPr>
          <w:rFonts w:ascii="Arial" w:hAnsi="Arial" w:cs="Arial"/>
          <w:sz w:val="20"/>
          <w:szCs w:val="20"/>
        </w:rPr>
      </w:pPr>
    </w:p>
    <w:p w14:paraId="4F6E4885" w14:textId="77777777" w:rsidR="00DF6177" w:rsidRPr="003B594D" w:rsidRDefault="00DF6177" w:rsidP="00DF6177">
      <w:pPr>
        <w:jc w:val="both"/>
        <w:rPr>
          <w:rFonts w:ascii="Arial" w:hAnsi="Arial" w:cs="Arial"/>
          <w:b/>
          <w:bCs/>
          <w:sz w:val="20"/>
          <w:szCs w:val="20"/>
        </w:rPr>
      </w:pPr>
      <w:r w:rsidRPr="003B594D">
        <w:rPr>
          <w:rFonts w:ascii="Arial" w:hAnsi="Arial" w:cs="Arial"/>
          <w:b/>
          <w:bCs/>
          <w:sz w:val="20"/>
          <w:szCs w:val="20"/>
        </w:rPr>
        <w:t>86E041 Adatszolgáltató által magas kockázatúnak minősített országokból, térségekből származó ügyfelek</w:t>
      </w:r>
    </w:p>
    <w:p w14:paraId="11727730" w14:textId="05939F31" w:rsidR="00DF6177" w:rsidRDefault="00DF6177" w:rsidP="004F15FF">
      <w:pPr>
        <w:jc w:val="both"/>
        <w:rPr>
          <w:rFonts w:ascii="Arial" w:hAnsi="Arial" w:cs="Arial"/>
          <w:sz w:val="20"/>
          <w:szCs w:val="20"/>
        </w:rPr>
      </w:pPr>
      <w:r w:rsidRPr="00C96C53">
        <w:rPr>
          <w:rFonts w:ascii="Arial" w:hAnsi="Arial" w:cs="Arial"/>
          <w:sz w:val="20"/>
          <w:szCs w:val="20"/>
        </w:rPr>
        <w:t xml:space="preserve">A tárgyév végi állapot szerint az adatszolgáltató által magas kockázatúnak minősített országból, térségből származó ügyfelek száma, illetve számláikon végrehajtott jóváírások és terhelések éves összesített értékösszege. </w:t>
      </w:r>
      <w:r w:rsidR="0017531C">
        <w:rPr>
          <w:rFonts w:ascii="Arial" w:hAnsi="Arial" w:cs="Arial"/>
          <w:sz w:val="20"/>
          <w:szCs w:val="20"/>
        </w:rPr>
        <w:t>A</w:t>
      </w:r>
      <w:r w:rsidR="00EF63A9">
        <w:rPr>
          <w:rFonts w:ascii="Arial" w:hAnsi="Arial" w:cs="Arial"/>
          <w:sz w:val="20"/>
          <w:szCs w:val="20"/>
        </w:rPr>
        <w:t xml:space="preserve"> sor</w:t>
      </w:r>
      <w:r w:rsidR="0017531C">
        <w:rPr>
          <w:rFonts w:ascii="Arial" w:hAnsi="Arial" w:cs="Arial"/>
          <w:sz w:val="20"/>
          <w:szCs w:val="20"/>
        </w:rPr>
        <w:t>ban</w:t>
      </w:r>
      <w:r w:rsidRPr="00C96C53">
        <w:rPr>
          <w:rFonts w:ascii="Arial" w:hAnsi="Arial" w:cs="Arial"/>
          <w:sz w:val="20"/>
          <w:szCs w:val="20"/>
        </w:rPr>
        <w:t xml:space="preserve"> összeghatártól függetlenül valamennyi</w:t>
      </w:r>
      <w:r w:rsidR="00F15271">
        <w:rPr>
          <w:rFonts w:ascii="Arial" w:hAnsi="Arial" w:cs="Arial"/>
          <w:sz w:val="20"/>
          <w:szCs w:val="20"/>
        </w:rPr>
        <w:t>, az adatszolgáltató által magas kockázatúnak minősített országból, térségből származó ügyfélhez kapcsolódó</w:t>
      </w:r>
      <w:r w:rsidRPr="00C96C53">
        <w:rPr>
          <w:rFonts w:ascii="Arial" w:hAnsi="Arial" w:cs="Arial"/>
          <w:sz w:val="20"/>
          <w:szCs w:val="20"/>
        </w:rPr>
        <w:t xml:space="preserve"> tranzakció jelentendő</w:t>
      </w:r>
      <w:r w:rsidR="00EF63A9">
        <w:rPr>
          <w:rFonts w:ascii="Arial" w:hAnsi="Arial" w:cs="Arial"/>
          <w:sz w:val="20"/>
          <w:szCs w:val="20"/>
        </w:rPr>
        <w:t>.</w:t>
      </w:r>
      <w:r w:rsidR="004748F5">
        <w:rPr>
          <w:rFonts w:ascii="Arial" w:hAnsi="Arial" w:cs="Arial"/>
          <w:sz w:val="20"/>
          <w:szCs w:val="20"/>
        </w:rPr>
        <w:t xml:space="preserve"> </w:t>
      </w:r>
      <w:r w:rsidR="004748F5" w:rsidRPr="004748F5">
        <w:rPr>
          <w:rFonts w:ascii="Arial" w:hAnsi="Arial" w:cs="Arial"/>
          <w:sz w:val="20"/>
          <w:szCs w:val="20"/>
        </w:rPr>
        <w:t>Azon országok, amelyek jogszabályi rendelkezés alapján minősülnek kiemelt kockázatú országnak, nem tartoznak az adatszolgáltató által magas kockázatúnak minősített országok, térségek közé, nem szerepeltet</w:t>
      </w:r>
      <w:r w:rsidR="004E6284">
        <w:rPr>
          <w:rFonts w:ascii="Arial" w:hAnsi="Arial" w:cs="Arial"/>
          <w:sz w:val="20"/>
          <w:szCs w:val="20"/>
        </w:rPr>
        <w:t>endők</w:t>
      </w:r>
      <w:r w:rsidR="004748F5" w:rsidRPr="004748F5">
        <w:rPr>
          <w:rFonts w:ascii="Arial" w:hAnsi="Arial" w:cs="Arial"/>
          <w:sz w:val="20"/>
          <w:szCs w:val="20"/>
        </w:rPr>
        <w:t xml:space="preserve"> </w:t>
      </w:r>
      <w:r w:rsidR="004E6284">
        <w:rPr>
          <w:rFonts w:ascii="Arial" w:hAnsi="Arial" w:cs="Arial"/>
          <w:sz w:val="20"/>
          <w:szCs w:val="20"/>
        </w:rPr>
        <w:t xml:space="preserve">ebben </w:t>
      </w:r>
      <w:r w:rsidR="004748F5" w:rsidRPr="004748F5">
        <w:rPr>
          <w:rFonts w:ascii="Arial" w:hAnsi="Arial" w:cs="Arial"/>
          <w:sz w:val="20"/>
          <w:szCs w:val="20"/>
        </w:rPr>
        <w:t>a sorban.</w:t>
      </w:r>
    </w:p>
    <w:p w14:paraId="3830D2E6" w14:textId="77777777" w:rsidR="004F15FF" w:rsidRPr="00484E7C" w:rsidRDefault="004F15FF" w:rsidP="004F15FF">
      <w:pPr>
        <w:jc w:val="both"/>
        <w:rPr>
          <w:rFonts w:ascii="Arial" w:eastAsia="Calibri" w:hAnsi="Arial" w:cs="Arial"/>
          <w:bCs/>
          <w:sz w:val="20"/>
          <w:szCs w:val="20"/>
        </w:rPr>
      </w:pPr>
    </w:p>
    <w:p w14:paraId="4417861D"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lastRenderedPageBreak/>
        <w:t xml:space="preserve">86E042 Adózási szempontból nem együttműködő országokból, illetve területekről származó ügyfelek </w:t>
      </w:r>
    </w:p>
    <w:p w14:paraId="5580E817" w14:textId="58A6D8D4" w:rsidR="004F15FF" w:rsidRDefault="004F15FF" w:rsidP="004F15FF">
      <w:pPr>
        <w:jc w:val="both"/>
        <w:rPr>
          <w:rFonts w:ascii="Arial" w:eastAsia="Calibri" w:hAnsi="Arial" w:cs="Arial"/>
          <w:bCs/>
          <w:sz w:val="20"/>
          <w:szCs w:val="20"/>
        </w:rPr>
      </w:pPr>
      <w:r w:rsidRPr="00C47084">
        <w:rPr>
          <w:rFonts w:ascii="Arial" w:hAnsi="Arial" w:cs="Arial"/>
          <w:sz w:val="20"/>
          <w:szCs w:val="20"/>
        </w:rPr>
        <w:t xml:space="preserve">A tárgyév végi állapot szerint </w:t>
      </w:r>
      <w:r>
        <w:rPr>
          <w:rFonts w:ascii="Arial" w:hAnsi="Arial" w:cs="Arial"/>
          <w:sz w:val="20"/>
          <w:szCs w:val="20"/>
        </w:rPr>
        <w:t>a</w:t>
      </w:r>
      <w:r w:rsidRPr="00484E7C">
        <w:rPr>
          <w:rFonts w:ascii="Arial" w:eastAsia="Calibri" w:hAnsi="Arial" w:cs="Arial"/>
          <w:bCs/>
          <w:sz w:val="20"/>
          <w:szCs w:val="20"/>
        </w:rPr>
        <w:t xml:space="preserve">z Európai Unió Tanácsa következtetései alapján kiadott, az adózási szempontból nem együttműködő országok és területek európai uniós jegyzékében szereplő országokból, területekről származó ügyfelek száma, illetve </w:t>
      </w:r>
      <w:r w:rsidRPr="00484E7C">
        <w:rPr>
          <w:rFonts w:ascii="Arial" w:hAnsi="Arial" w:cs="Arial"/>
          <w:bCs/>
          <w:sz w:val="20"/>
          <w:szCs w:val="20"/>
        </w:rPr>
        <w:t>számláikon végrehajtott jóváírások és terhelések éves összesített értékösszege</w:t>
      </w:r>
      <w:r w:rsidRPr="00484E7C">
        <w:rPr>
          <w:rFonts w:ascii="Arial" w:eastAsia="Calibri" w:hAnsi="Arial" w:cs="Arial"/>
          <w:bCs/>
          <w:sz w:val="20"/>
          <w:szCs w:val="20"/>
        </w:rPr>
        <w:t>.</w:t>
      </w:r>
      <w:r w:rsidR="00DF6177">
        <w:rPr>
          <w:rFonts w:ascii="Arial" w:eastAsia="Calibri" w:hAnsi="Arial" w:cs="Arial"/>
          <w:bCs/>
          <w:sz w:val="20"/>
          <w:szCs w:val="20"/>
        </w:rPr>
        <w:t xml:space="preserv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jelentendő.</w:t>
      </w:r>
    </w:p>
    <w:p w14:paraId="1D570F02" w14:textId="77777777" w:rsidR="00DF6177" w:rsidRDefault="00DF6177" w:rsidP="004F15FF">
      <w:pPr>
        <w:jc w:val="both"/>
        <w:rPr>
          <w:rFonts w:ascii="Arial" w:eastAsia="Calibri" w:hAnsi="Arial" w:cs="Arial"/>
          <w:bCs/>
          <w:sz w:val="20"/>
          <w:szCs w:val="20"/>
        </w:rPr>
      </w:pPr>
    </w:p>
    <w:p w14:paraId="206B6F4C" w14:textId="51696E31"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86E051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országokból, térségekből érkező jóváírások</w:t>
      </w:r>
    </w:p>
    <w:p w14:paraId="54998BA7" w14:textId="2F2BE175"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C96C53">
        <w:rPr>
          <w:rFonts w:ascii="Arial" w:eastAsia="Calibri" w:hAnsi="Arial" w:cs="Arial"/>
          <w:bCs/>
          <w:sz w:val="20"/>
          <w:szCs w:val="20"/>
        </w:rPr>
        <w:t xml:space="preserve">agas kockázatúnak minősített országból, térségből érkező jóváírások száma és forintban megadott összértéke.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w:t>
      </w:r>
      <w:r w:rsidR="00DF6177">
        <w:rPr>
          <w:rFonts w:ascii="Arial" w:eastAsia="Calibri" w:hAnsi="Arial" w:cs="Arial"/>
          <w:bCs/>
          <w:sz w:val="20"/>
          <w:szCs w:val="20"/>
        </w:rPr>
        <w:t>ő</w:t>
      </w:r>
      <w:r w:rsidR="00DF6177" w:rsidRPr="00C96C53">
        <w:rPr>
          <w:rFonts w:ascii="Arial" w:eastAsia="Calibri" w:hAnsi="Arial" w:cs="Arial"/>
          <w:bCs/>
          <w:sz w:val="20"/>
          <w:szCs w:val="20"/>
        </w:rPr>
        <w:t>.</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218F65BA" w14:textId="77777777" w:rsidR="00DF6177" w:rsidRDefault="00DF6177" w:rsidP="00DF6177">
      <w:pPr>
        <w:jc w:val="both"/>
        <w:rPr>
          <w:rFonts w:ascii="Arial" w:eastAsia="Calibri" w:hAnsi="Arial" w:cs="Arial"/>
          <w:bCs/>
          <w:sz w:val="20"/>
          <w:szCs w:val="20"/>
        </w:rPr>
      </w:pPr>
    </w:p>
    <w:p w14:paraId="153E652B" w14:textId="7A0BA26E"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86E0511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számlájára érkező jóváírások</w:t>
      </w:r>
    </w:p>
    <w:p w14:paraId="15BBD8DF" w14:textId="5FF2593A" w:rsidR="00DF6177" w:rsidRDefault="00DF6177" w:rsidP="00DF6177">
      <w:pPr>
        <w:jc w:val="both"/>
        <w:rPr>
          <w:rFonts w:ascii="Arial" w:eastAsia="Calibri" w:hAnsi="Arial" w:cs="Arial"/>
          <w:bCs/>
          <w:sz w:val="20"/>
          <w:szCs w:val="20"/>
        </w:rPr>
      </w:pPr>
      <w:r w:rsidRPr="00C96C53">
        <w:rPr>
          <w:rFonts w:ascii="Arial" w:eastAsia="Calibri" w:hAnsi="Arial" w:cs="Arial"/>
          <w:bCs/>
          <w:sz w:val="20"/>
          <w:szCs w:val="20"/>
        </w:rPr>
        <w:t>A 86E051 sorból azon magas kockázatúnak minősített országból, térségből érkező jóváírások száma és forintban megadott összértéke, melyek magas kockázati szinttel rendelkező ügyfelek számlájára kerültek jóváírásra.</w:t>
      </w:r>
    </w:p>
    <w:p w14:paraId="627BA9F8" w14:textId="77777777" w:rsidR="00DF6177" w:rsidRDefault="00DF6177" w:rsidP="00DF6177">
      <w:pPr>
        <w:jc w:val="both"/>
        <w:rPr>
          <w:rFonts w:ascii="Arial" w:eastAsia="Calibri" w:hAnsi="Arial" w:cs="Arial"/>
          <w:bCs/>
          <w:sz w:val="20"/>
          <w:szCs w:val="20"/>
        </w:rPr>
      </w:pPr>
    </w:p>
    <w:p w14:paraId="3D346975" w14:textId="53533D07"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86E0512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számlájára érkező jóváírások</w:t>
      </w:r>
    </w:p>
    <w:p w14:paraId="1EBE8998" w14:textId="1C5CE38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0EB148C4" w14:textId="77777777" w:rsidR="00DF6177" w:rsidRDefault="00DF6177" w:rsidP="00DF6177">
      <w:pPr>
        <w:jc w:val="both"/>
        <w:rPr>
          <w:rFonts w:ascii="Arial" w:eastAsia="Calibri" w:hAnsi="Arial" w:cs="Arial"/>
          <w:bCs/>
          <w:sz w:val="20"/>
          <w:szCs w:val="20"/>
        </w:rPr>
      </w:pPr>
    </w:p>
    <w:p w14:paraId="424131B0" w14:textId="37B45AA9"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86E052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országokba, térségekbe irányuló terhelések</w:t>
      </w:r>
    </w:p>
    <w:p w14:paraId="5A1C0667" w14:textId="1D92CDA1"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8E20C5">
        <w:rPr>
          <w:rFonts w:ascii="Arial" w:eastAsia="Calibri" w:hAnsi="Arial" w:cs="Arial"/>
          <w:bCs/>
          <w:sz w:val="20"/>
          <w:szCs w:val="20"/>
        </w:rPr>
        <w:t xml:space="preserve">agas kockázatúnak minősített országba, térségbe irányuló pénzforgalmi terhelések száma és forintban megadott összértéke. </w:t>
      </w:r>
      <w:r w:rsidR="0017531C">
        <w:rPr>
          <w:rFonts w:ascii="Arial" w:eastAsia="Calibri" w:hAnsi="Arial" w:cs="Arial"/>
          <w:bCs/>
          <w:sz w:val="20"/>
          <w:szCs w:val="20"/>
        </w:rPr>
        <w:t>A</w:t>
      </w:r>
      <w:r w:rsidR="00DF6177" w:rsidRPr="008E20C5">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8E20C5">
        <w:rPr>
          <w:rFonts w:ascii="Arial" w:eastAsia="Calibri" w:hAnsi="Arial" w:cs="Arial"/>
          <w:bCs/>
          <w:sz w:val="20"/>
          <w:szCs w:val="20"/>
        </w:rPr>
        <w:t xml:space="preserve"> összeghatártól függetlenül valamennyi tranzakció jelentendő.</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002E729E" w14:textId="77777777" w:rsidR="00DF6177" w:rsidRDefault="00DF6177" w:rsidP="00DF6177">
      <w:pPr>
        <w:jc w:val="both"/>
        <w:rPr>
          <w:rFonts w:ascii="Arial" w:eastAsia="Calibri" w:hAnsi="Arial" w:cs="Arial"/>
          <w:bCs/>
          <w:sz w:val="20"/>
          <w:szCs w:val="20"/>
        </w:rPr>
      </w:pPr>
    </w:p>
    <w:p w14:paraId="10EFB8AB" w14:textId="35723352"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86E0521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számlájáról kezdeményezett terhelések</w:t>
      </w:r>
    </w:p>
    <w:p w14:paraId="578C4479" w14:textId="27FD062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magas kockázati szinttel rendelkező ügyfelek számlájáról kezdeményeztek.</w:t>
      </w:r>
    </w:p>
    <w:p w14:paraId="3B2BC1B0" w14:textId="77777777" w:rsidR="00DF6177" w:rsidRDefault="00DF6177" w:rsidP="00DF6177">
      <w:pPr>
        <w:jc w:val="both"/>
        <w:rPr>
          <w:rFonts w:ascii="Arial" w:eastAsia="Calibri" w:hAnsi="Arial" w:cs="Arial"/>
          <w:bCs/>
          <w:sz w:val="20"/>
          <w:szCs w:val="20"/>
        </w:rPr>
      </w:pPr>
    </w:p>
    <w:p w14:paraId="18B23FED" w14:textId="78ED506C"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86E0522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számlájáról kezdeményezett terhelések</w:t>
      </w:r>
    </w:p>
    <w:p w14:paraId="5A228AFD" w14:textId="7079F714" w:rsidR="00DF6177" w:rsidRDefault="00DF6177" w:rsidP="004F15FF">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nem magas kockázati szinttel rendelkező, de megerősített eljárás alá tartozó ügyfelek számlájáról kezdeményeztek.</w:t>
      </w:r>
    </w:p>
    <w:p w14:paraId="4D54A73A" w14:textId="77777777" w:rsidR="004F15FF" w:rsidRPr="00484E7C" w:rsidRDefault="004F15FF" w:rsidP="004F15FF">
      <w:pPr>
        <w:jc w:val="both"/>
        <w:rPr>
          <w:rFonts w:ascii="Arial" w:eastAsia="Calibri" w:hAnsi="Arial" w:cs="Arial"/>
          <w:bCs/>
          <w:sz w:val="20"/>
          <w:szCs w:val="20"/>
        </w:rPr>
      </w:pPr>
    </w:p>
    <w:p w14:paraId="43A032FD" w14:textId="050405C9"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86E06 Pénzmosás</w:t>
      </w:r>
      <w:r w:rsidR="00346B94">
        <w:rPr>
          <w:rFonts w:ascii="Arial" w:hAnsi="Arial" w:cs="Arial"/>
          <w:b/>
          <w:bCs/>
          <w:sz w:val="20"/>
          <w:szCs w:val="20"/>
        </w:rPr>
        <w:t>-</w:t>
      </w:r>
      <w:r w:rsidRPr="00484E7C">
        <w:rPr>
          <w:rFonts w:ascii="Arial" w:hAnsi="Arial" w:cs="Arial"/>
          <w:b/>
          <w:bCs/>
          <w:sz w:val="20"/>
          <w:szCs w:val="20"/>
        </w:rPr>
        <w:t xml:space="preserve"> és terrorizmusfinanszírozás</w:t>
      </w:r>
      <w:r>
        <w:rPr>
          <w:rFonts w:ascii="Arial" w:hAnsi="Arial" w:cs="Arial"/>
          <w:b/>
          <w:bCs/>
          <w:sz w:val="20"/>
          <w:szCs w:val="20"/>
        </w:rPr>
        <w:t>-</w:t>
      </w:r>
      <w:r w:rsidRPr="00484E7C">
        <w:rPr>
          <w:rFonts w:ascii="Arial" w:hAnsi="Arial" w:cs="Arial"/>
          <w:b/>
          <w:bCs/>
          <w:sz w:val="20"/>
          <w:szCs w:val="20"/>
        </w:rPr>
        <w:t>megelőzés vonatkozású új üzleti gyakorlat</w:t>
      </w:r>
    </w:p>
    <w:p w14:paraId="73D0E25B" w14:textId="6BA57733"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 tárgyévben a pénzmosás</w:t>
      </w:r>
      <w:r w:rsidR="00346B94">
        <w:rPr>
          <w:rFonts w:ascii="Arial" w:eastAsia="Calibri" w:hAnsi="Arial" w:cs="Arial"/>
          <w:bCs/>
          <w:sz w:val="20"/>
          <w:szCs w:val="20"/>
        </w:rPr>
        <w:t>-</w:t>
      </w:r>
      <w:r w:rsidRPr="00484E7C">
        <w:rPr>
          <w:rFonts w:ascii="Arial" w:eastAsia="Calibri" w:hAnsi="Arial" w:cs="Arial"/>
          <w:bCs/>
          <w:sz w:val="20"/>
          <w:szCs w:val="20"/>
        </w:rPr>
        <w:t xml:space="preserve"> és terrorizmusfinanszírozás</w:t>
      </w:r>
      <w:r>
        <w:rPr>
          <w:rFonts w:ascii="Arial" w:eastAsia="Calibri" w:hAnsi="Arial" w:cs="Arial"/>
          <w:bCs/>
          <w:sz w:val="20"/>
          <w:szCs w:val="20"/>
        </w:rPr>
        <w:t>-</w:t>
      </w:r>
      <w:r w:rsidRPr="00484E7C">
        <w:rPr>
          <w:rFonts w:ascii="Arial" w:eastAsia="Calibri" w:hAnsi="Arial" w:cs="Arial"/>
          <w:bCs/>
          <w:sz w:val="20"/>
          <w:szCs w:val="20"/>
        </w:rPr>
        <w:t>megelőzési tevékenységgel kapcsolatban az adatszolgáltató által bevezetett új üzleti gyakorlat száma, például új teljesítési megoldás, új vagy fejlődő technológia.</w:t>
      </w:r>
    </w:p>
    <w:p w14:paraId="2F88C415" w14:textId="77777777" w:rsidR="004F15FF" w:rsidRPr="00484E7C" w:rsidRDefault="004F15FF" w:rsidP="004F15FF">
      <w:pPr>
        <w:jc w:val="both"/>
        <w:rPr>
          <w:rFonts w:ascii="Arial" w:hAnsi="Arial" w:cs="Arial"/>
          <w:b/>
          <w:bCs/>
          <w:sz w:val="20"/>
          <w:szCs w:val="20"/>
        </w:rPr>
      </w:pPr>
    </w:p>
    <w:p w14:paraId="2CD71965" w14:textId="4B7B105D"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86E07</w:t>
      </w:r>
      <w:r>
        <w:rPr>
          <w:rFonts w:ascii="Arial" w:hAnsi="Arial" w:cs="Arial"/>
          <w:b/>
          <w:bCs/>
          <w:sz w:val="20"/>
          <w:szCs w:val="20"/>
        </w:rPr>
        <w:t xml:space="preserve"> Egyedileg a</w:t>
      </w:r>
      <w:r w:rsidRPr="00484E7C">
        <w:rPr>
          <w:rFonts w:ascii="Arial" w:hAnsi="Arial" w:cs="Arial"/>
          <w:b/>
          <w:bCs/>
          <w:sz w:val="20"/>
          <w:szCs w:val="20"/>
        </w:rPr>
        <w:t xml:space="preserve"> </w:t>
      </w:r>
      <w:r>
        <w:rPr>
          <w:rFonts w:ascii="Arial" w:hAnsi="Arial" w:cs="Arial"/>
          <w:b/>
          <w:bCs/>
          <w:sz w:val="20"/>
          <w:szCs w:val="20"/>
        </w:rPr>
        <w:t>t</w:t>
      </w:r>
      <w:r w:rsidRPr="00484E7C">
        <w:rPr>
          <w:rFonts w:ascii="Arial" w:hAnsi="Arial" w:cs="Arial"/>
          <w:b/>
          <w:bCs/>
          <w:sz w:val="20"/>
          <w:szCs w:val="20"/>
        </w:rPr>
        <w:t>ízmillió forintot elérő vagy meghaladó készpénz ki- és befizetések</w:t>
      </w:r>
    </w:p>
    <w:p w14:paraId="52F60145" w14:textId="5766FC56"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adatszolgáltatónak a</w:t>
      </w:r>
      <w:r w:rsidR="00E24DD9">
        <w:rPr>
          <w:rFonts w:ascii="Arial" w:eastAsia="Calibri" w:hAnsi="Arial" w:cs="Arial"/>
          <w:bCs/>
          <w:sz w:val="20"/>
          <w:szCs w:val="20"/>
        </w:rPr>
        <w:t xml:space="preserve"> tárgyé</w:t>
      </w:r>
      <w:r w:rsidRPr="00484E7C">
        <w:rPr>
          <w:rFonts w:ascii="Arial" w:eastAsia="Calibri" w:hAnsi="Arial" w:cs="Arial"/>
          <w:bCs/>
          <w:sz w:val="20"/>
          <w:szCs w:val="20"/>
        </w:rPr>
        <w:t>vben a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429B9C24" w14:textId="77777777" w:rsidR="004F15FF" w:rsidRPr="00484E7C" w:rsidRDefault="004F15FF" w:rsidP="004F15FF">
      <w:pPr>
        <w:jc w:val="both"/>
        <w:rPr>
          <w:rFonts w:ascii="Arial" w:eastAsia="Calibri" w:hAnsi="Arial" w:cs="Arial"/>
          <w:bCs/>
          <w:sz w:val="20"/>
          <w:szCs w:val="20"/>
        </w:rPr>
      </w:pPr>
    </w:p>
    <w:p w14:paraId="66C1F661"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86E08 Más szolgáltató által végzett ügyfél-átvilágítás átvétele</w:t>
      </w:r>
    </w:p>
    <w:p w14:paraId="3A15D742" w14:textId="736D7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 Pmt. 22</w:t>
      </w:r>
      <w:r w:rsidR="00843754">
        <w:rPr>
          <w:rFonts w:ascii="Arial" w:eastAsia="Calibri" w:hAnsi="Arial" w:cs="Arial"/>
          <w:bCs/>
          <w:sz w:val="20"/>
          <w:szCs w:val="20"/>
        </w:rPr>
        <w:t>–</w:t>
      </w:r>
      <w:r w:rsidRPr="00484E7C">
        <w:rPr>
          <w:rFonts w:ascii="Arial" w:eastAsia="Calibri" w:hAnsi="Arial" w:cs="Arial"/>
          <w:bCs/>
          <w:sz w:val="20"/>
          <w:szCs w:val="20"/>
        </w:rPr>
        <w:t>24. §-a szerinti, más szolgáltató által végzett és az adatszolgáltató által elfogadott ügyfél-átvilágítások számát szükséges feltüntetni.</w:t>
      </w:r>
    </w:p>
    <w:p w14:paraId="72EFC7A7" w14:textId="77777777" w:rsidR="004F15FF" w:rsidRPr="00484E7C" w:rsidRDefault="004F15FF" w:rsidP="004F15FF">
      <w:pPr>
        <w:jc w:val="both"/>
        <w:rPr>
          <w:rFonts w:ascii="Arial" w:eastAsia="Calibri" w:hAnsi="Arial" w:cs="Arial"/>
          <w:bCs/>
          <w:sz w:val="20"/>
          <w:szCs w:val="20"/>
        </w:rPr>
      </w:pPr>
    </w:p>
    <w:p w14:paraId="73CB5936"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86E09 Távollévő ügyfél közhiteles okiratok által történő átvilágítása</w:t>
      </w:r>
    </w:p>
    <w:p w14:paraId="5B2A5D15" w14:textId="343ED1D4"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lastRenderedPageBreak/>
        <w:t>Azon ügyfél-átvilágítások száma, ahol a természetes személy ügyféllel történő üzleti kapcsolat létesítése közhiteles okiratok beküldése alapján történik</w:t>
      </w:r>
      <w:r>
        <w:rPr>
          <w:rFonts w:ascii="Arial" w:eastAsia="Calibri" w:hAnsi="Arial" w:cs="Arial"/>
          <w:bCs/>
          <w:sz w:val="20"/>
          <w:szCs w:val="20"/>
        </w:rPr>
        <w:t>,</w:t>
      </w:r>
      <w:r w:rsidRPr="00484E7C">
        <w:rPr>
          <w:rFonts w:ascii="Arial" w:eastAsia="Calibri"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DF6177">
        <w:rPr>
          <w:rFonts w:ascii="Arial" w:eastAsia="Calibri" w:hAnsi="Arial" w:cs="Arial"/>
          <w:bCs/>
          <w:sz w:val="20"/>
          <w:szCs w:val="20"/>
        </w:rPr>
        <w:t xml:space="preserve"> </w:t>
      </w:r>
      <w:r w:rsidR="00C33C19">
        <w:rPr>
          <w:rFonts w:ascii="Arial" w:eastAsia="Calibri" w:hAnsi="Arial" w:cs="Arial"/>
          <w:bCs/>
          <w:sz w:val="20"/>
          <w:szCs w:val="20"/>
        </w:rPr>
        <w:t>E</w:t>
      </w:r>
      <w:r w:rsidR="0085142B">
        <w:rPr>
          <w:rFonts w:ascii="Arial" w:eastAsia="Calibri" w:hAnsi="Arial" w:cs="Arial"/>
          <w:bCs/>
          <w:sz w:val="20"/>
          <w:szCs w:val="20"/>
        </w:rPr>
        <w:t>bben a</w:t>
      </w:r>
      <w:r w:rsidR="00DF6177" w:rsidRPr="00F433FF">
        <w:rPr>
          <w:rFonts w:ascii="Arial" w:eastAsia="Calibri" w:hAnsi="Arial" w:cs="Arial"/>
          <w:bCs/>
          <w:sz w:val="20"/>
          <w:szCs w:val="20"/>
        </w:rPr>
        <w:t xml:space="preserve"> sor</w:t>
      </w:r>
      <w:r w:rsidR="0085142B">
        <w:rPr>
          <w:rFonts w:ascii="Arial" w:eastAsia="Calibri" w:hAnsi="Arial" w:cs="Arial"/>
          <w:bCs/>
          <w:sz w:val="20"/>
          <w:szCs w:val="20"/>
        </w:rPr>
        <w:t>ban</w:t>
      </w:r>
      <w:r w:rsidR="00DF6177" w:rsidRPr="00F433FF">
        <w:rPr>
          <w:rFonts w:ascii="Arial" w:eastAsia="Calibri" w:hAnsi="Arial" w:cs="Arial"/>
          <w:bCs/>
          <w:sz w:val="20"/>
          <w:szCs w:val="20"/>
        </w:rPr>
        <w:t xml:space="preserve"> nem </w:t>
      </w:r>
      <w:r w:rsidR="0085142B">
        <w:rPr>
          <w:rFonts w:ascii="Arial" w:eastAsia="Calibri" w:hAnsi="Arial" w:cs="Arial"/>
          <w:bCs/>
          <w:sz w:val="20"/>
          <w:szCs w:val="20"/>
        </w:rPr>
        <w:t>jelentendők</w:t>
      </w:r>
      <w:r w:rsidR="00DF6177" w:rsidRPr="00F433FF">
        <w:rPr>
          <w:rFonts w:ascii="Arial" w:eastAsia="Calibri" w:hAnsi="Arial" w:cs="Arial"/>
          <w:bCs/>
          <w:sz w:val="20"/>
          <w:szCs w:val="20"/>
        </w:rPr>
        <w:t xml:space="preserve"> azo</w:t>
      </w:r>
      <w:r w:rsidR="001D5B52">
        <w:rPr>
          <w:rFonts w:ascii="Arial" w:eastAsia="Calibri" w:hAnsi="Arial" w:cs="Arial"/>
          <w:bCs/>
          <w:sz w:val="20"/>
          <w:szCs w:val="20"/>
        </w:rPr>
        <w:t>k az</w:t>
      </w:r>
      <w:r w:rsidR="00DF6177" w:rsidRPr="00F433FF">
        <w:rPr>
          <w:rFonts w:ascii="Arial" w:eastAsia="Calibri" w:hAnsi="Arial" w:cs="Arial"/>
          <w:bCs/>
          <w:sz w:val="20"/>
          <w:szCs w:val="20"/>
        </w:rPr>
        <w:t xml:space="preserve"> esetek, ahol a kapcsolatfelvétel személyesen megtörténik (beleértve többek között a képviselők azonosítását), de a szükséges hitelesített céges dokumentumokat (pl. bejegyző végzés, létesítő okirat) az ügyfél postai úton utólag küldi </w:t>
      </w:r>
      <w:r w:rsidR="001D5B52">
        <w:rPr>
          <w:rFonts w:ascii="Arial" w:eastAsia="Calibri" w:hAnsi="Arial" w:cs="Arial"/>
          <w:bCs/>
          <w:sz w:val="20"/>
          <w:szCs w:val="20"/>
        </w:rPr>
        <w:t>meg az adatszolgáltatónak</w:t>
      </w:r>
      <w:r w:rsidR="00DF6177" w:rsidRPr="00F433FF">
        <w:rPr>
          <w:rFonts w:ascii="Arial" w:eastAsia="Calibri" w:hAnsi="Arial" w:cs="Arial"/>
          <w:bCs/>
          <w:sz w:val="20"/>
          <w:szCs w:val="20"/>
        </w:rPr>
        <w:t>.</w:t>
      </w:r>
    </w:p>
    <w:p w14:paraId="0341E133" w14:textId="77777777" w:rsidR="004F15FF" w:rsidRPr="00484E7C" w:rsidRDefault="004F15FF" w:rsidP="004F15FF">
      <w:pPr>
        <w:jc w:val="both"/>
        <w:rPr>
          <w:rFonts w:ascii="Arial" w:eastAsia="Calibri" w:hAnsi="Arial" w:cs="Arial"/>
          <w:bCs/>
          <w:sz w:val="20"/>
          <w:szCs w:val="20"/>
        </w:rPr>
      </w:pPr>
    </w:p>
    <w:p w14:paraId="11690A97"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86E10 Meghatalmazott közreműködése mellett végzett ügyfél-átvilágítás</w:t>
      </w:r>
    </w:p>
    <w:p w14:paraId="05C80B05" w14:textId="349EB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az ügyfél helyett és nevében meghatalmazott jár el és az ügyfél-átvilágítási intézkedéseket az adatszolgáltató a meghatalmazott részvételével vég</w:t>
      </w:r>
      <w:r w:rsidR="001D5B52">
        <w:rPr>
          <w:rFonts w:ascii="Arial" w:eastAsia="Calibri" w:hAnsi="Arial" w:cs="Arial"/>
          <w:bCs/>
          <w:sz w:val="20"/>
          <w:szCs w:val="20"/>
        </w:rPr>
        <w:t>zi</w:t>
      </w:r>
      <w:r w:rsidRPr="00484E7C">
        <w:rPr>
          <w:rFonts w:ascii="Arial" w:eastAsia="Calibri" w:hAnsi="Arial" w:cs="Arial"/>
          <w:bCs/>
          <w:sz w:val="20"/>
          <w:szCs w:val="20"/>
        </w:rPr>
        <w:t xml:space="preserve"> el.</w:t>
      </w:r>
    </w:p>
    <w:p w14:paraId="665B5FDC" w14:textId="77777777" w:rsidR="004F15FF" w:rsidRPr="00484E7C" w:rsidRDefault="004F15FF" w:rsidP="004F15FF">
      <w:pPr>
        <w:jc w:val="both"/>
        <w:rPr>
          <w:rFonts w:ascii="Arial" w:eastAsia="Calibri" w:hAnsi="Arial" w:cs="Arial"/>
          <w:bCs/>
          <w:sz w:val="20"/>
          <w:szCs w:val="20"/>
        </w:rPr>
      </w:pPr>
    </w:p>
    <w:p w14:paraId="5A7958BB"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86E11 Pénzforgalmi közvetítő által végzett átvilágítás</w:t>
      </w:r>
    </w:p>
    <w:p w14:paraId="52F71E0C" w14:textId="46295EEA" w:rsidR="004F15FF" w:rsidRPr="00342251"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Fszt. 3. § 29. pontjában meghatározott pénzforgalmi közvetítő által végzett átvilágítások számát kell feltüntetni.</w:t>
      </w:r>
    </w:p>
    <w:p w14:paraId="6D48A5AC" w14:textId="77777777" w:rsidR="004F15FF" w:rsidRPr="00991384" w:rsidRDefault="004F15FF" w:rsidP="004F15FF">
      <w:pPr>
        <w:autoSpaceDE w:val="0"/>
        <w:autoSpaceDN w:val="0"/>
        <w:adjustRightInd w:val="0"/>
        <w:jc w:val="both"/>
        <w:rPr>
          <w:rFonts w:ascii="Arial" w:eastAsia="Calibri" w:hAnsi="Arial" w:cs="Arial"/>
          <w:b/>
          <w:bCs/>
          <w:sz w:val="20"/>
          <w:szCs w:val="20"/>
        </w:rPr>
      </w:pPr>
    </w:p>
    <w:p w14:paraId="6C23F5E0" w14:textId="77777777" w:rsidR="005B5CFE" w:rsidRPr="00991384" w:rsidRDefault="001A0F4C" w:rsidP="00342251">
      <w:pPr>
        <w:pStyle w:val="Cmsor4"/>
        <w:rPr>
          <w:rFonts w:ascii="Arial" w:hAnsi="Arial" w:cs="Arial"/>
          <w:sz w:val="20"/>
          <w:szCs w:val="20"/>
        </w:rPr>
      </w:pPr>
      <w:r w:rsidRPr="00991384">
        <w:rPr>
          <w:rFonts w:ascii="Arial" w:hAnsi="Arial" w:cs="Arial"/>
          <w:sz w:val="20"/>
          <w:szCs w:val="20"/>
          <w:lang w:val="hu-HU"/>
        </w:rPr>
        <w:t>7</w:t>
      </w:r>
      <w:r w:rsidR="005B22F6" w:rsidRPr="00991384">
        <w:rPr>
          <w:rFonts w:ascii="Arial" w:hAnsi="Arial" w:cs="Arial"/>
          <w:sz w:val="20"/>
          <w:szCs w:val="20"/>
          <w:lang w:val="hu-HU"/>
        </w:rPr>
        <w:t xml:space="preserve">. </w:t>
      </w:r>
      <w:r w:rsidR="005B5CFE" w:rsidRPr="00991384">
        <w:rPr>
          <w:rFonts w:ascii="Arial" w:hAnsi="Arial" w:cs="Arial"/>
          <w:sz w:val="20"/>
          <w:szCs w:val="20"/>
        </w:rPr>
        <w:t>86BA Fogyasztói panaszügyekre vonatkozó adatok I.</w:t>
      </w:r>
    </w:p>
    <w:p w14:paraId="3A9C7103" w14:textId="77777777" w:rsidR="005B5CFE" w:rsidRPr="00991384" w:rsidRDefault="005B22F6" w:rsidP="00433C4D">
      <w:pPr>
        <w:pStyle w:val="Cmsor4"/>
        <w:spacing w:before="0"/>
        <w:rPr>
          <w:rFonts w:ascii="Arial" w:hAnsi="Arial" w:cs="Arial"/>
          <w:iCs/>
          <w:snapToGrid w:val="0"/>
          <w:sz w:val="20"/>
          <w:szCs w:val="20"/>
        </w:rPr>
      </w:pPr>
      <w:r w:rsidRPr="00991384">
        <w:rPr>
          <w:rFonts w:ascii="Arial" w:hAnsi="Arial" w:cs="Arial"/>
          <w:iCs/>
          <w:snapToGrid w:val="0"/>
          <w:sz w:val="20"/>
          <w:szCs w:val="20"/>
        </w:rPr>
        <w:t xml:space="preserve">    </w:t>
      </w:r>
      <w:r w:rsidR="005B5CFE" w:rsidRPr="00991384">
        <w:rPr>
          <w:rFonts w:ascii="Arial" w:hAnsi="Arial" w:cs="Arial"/>
          <w:iCs/>
          <w:snapToGrid w:val="0"/>
          <w:sz w:val="20"/>
          <w:szCs w:val="20"/>
        </w:rPr>
        <w:t>86BB Fogyasztói panaszügyekre vonatkozó adatok II.</w:t>
      </w:r>
    </w:p>
    <w:p w14:paraId="1EA84374" w14:textId="77777777" w:rsidR="005B5CFE" w:rsidRPr="00991384" w:rsidRDefault="005B5CFE" w:rsidP="005B5CFE">
      <w:pPr>
        <w:pStyle w:val="Default"/>
        <w:jc w:val="both"/>
        <w:rPr>
          <w:rFonts w:ascii="Arial" w:hAnsi="Arial" w:cs="Arial"/>
          <w:bCs/>
          <w:color w:val="auto"/>
          <w:sz w:val="20"/>
          <w:szCs w:val="20"/>
        </w:rPr>
      </w:pPr>
    </w:p>
    <w:p w14:paraId="383077EE" w14:textId="77777777" w:rsidR="008053CE" w:rsidRPr="00991384" w:rsidRDefault="004B76E2" w:rsidP="004B76E2">
      <w:pPr>
        <w:pStyle w:val="Default"/>
        <w:jc w:val="both"/>
        <w:rPr>
          <w:rFonts w:ascii="Arial" w:hAnsi="Arial" w:cs="Arial"/>
          <w:bCs/>
          <w:color w:val="auto"/>
          <w:sz w:val="20"/>
          <w:szCs w:val="20"/>
        </w:rPr>
      </w:pPr>
      <w:r w:rsidRPr="00991384">
        <w:rPr>
          <w:rFonts w:ascii="Arial" w:hAnsi="Arial" w:cs="Arial"/>
          <w:bCs/>
          <w:color w:val="auto"/>
          <w:sz w:val="20"/>
          <w:szCs w:val="20"/>
        </w:rPr>
        <w:t>Ezekben</w:t>
      </w:r>
      <w:r w:rsidRPr="00991384">
        <w:rPr>
          <w:rFonts w:ascii="Arial" w:hAnsi="Arial" w:cs="Arial"/>
          <w:b/>
          <w:bCs/>
          <w:color w:val="auto"/>
          <w:sz w:val="20"/>
          <w:szCs w:val="20"/>
        </w:rPr>
        <w:t xml:space="preserve"> </w:t>
      </w:r>
      <w:r w:rsidRPr="00991384">
        <w:rPr>
          <w:rFonts w:ascii="Arial" w:hAnsi="Arial" w:cs="Arial"/>
          <w:bCs/>
          <w:color w:val="auto"/>
          <w:sz w:val="20"/>
          <w:szCs w:val="20"/>
        </w:rPr>
        <w:t xml:space="preserve">a táblákban azokat az adatszolgáltató magatartására, tevékenységére vagy mulasztására vonatkozó, </w:t>
      </w:r>
      <w:r w:rsidR="00004543" w:rsidRPr="00991384">
        <w:rPr>
          <w:rFonts w:ascii="Arial" w:hAnsi="Arial" w:cs="Arial"/>
          <w:color w:val="auto"/>
          <w:sz w:val="20"/>
          <w:szCs w:val="20"/>
        </w:rPr>
        <w:t>fogyasztóktól érkezett</w:t>
      </w:r>
      <w:r w:rsidRPr="00991384">
        <w:rPr>
          <w:rFonts w:ascii="Arial" w:hAnsi="Arial" w:cs="Arial"/>
          <w:bCs/>
          <w:color w:val="auto"/>
          <w:sz w:val="20"/>
          <w:szCs w:val="20"/>
        </w:rPr>
        <w:t xml:space="preserve"> panaszok</w:t>
      </w:r>
      <w:r w:rsidR="0086304E" w:rsidRPr="00991384">
        <w:rPr>
          <w:rFonts w:ascii="Arial" w:hAnsi="Arial" w:cs="Arial"/>
          <w:bCs/>
          <w:color w:val="auto"/>
          <w:sz w:val="20"/>
          <w:szCs w:val="20"/>
        </w:rPr>
        <w:t xml:space="preserve"> kerülnek </w:t>
      </w:r>
      <w:r w:rsidRPr="00991384">
        <w:rPr>
          <w:rFonts w:ascii="Arial" w:hAnsi="Arial" w:cs="Arial"/>
          <w:bCs/>
          <w:color w:val="auto"/>
          <w:sz w:val="20"/>
          <w:szCs w:val="20"/>
        </w:rPr>
        <w:t>bemutat</w:t>
      </w:r>
      <w:r w:rsidR="0086304E" w:rsidRPr="00991384">
        <w:rPr>
          <w:rFonts w:ascii="Arial" w:hAnsi="Arial" w:cs="Arial"/>
          <w:bCs/>
          <w:color w:val="auto"/>
          <w:sz w:val="20"/>
          <w:szCs w:val="20"/>
        </w:rPr>
        <w:t>ásra</w:t>
      </w:r>
      <w:r w:rsidRPr="00991384">
        <w:rPr>
          <w:rFonts w:ascii="Arial" w:hAnsi="Arial" w:cs="Arial"/>
          <w:bCs/>
          <w:color w:val="auto"/>
          <w:sz w:val="20"/>
          <w:szCs w:val="20"/>
        </w:rPr>
        <w:t>, amelyek</w:t>
      </w:r>
      <w:r w:rsidR="00FD44C0" w:rsidRPr="00991384">
        <w:rPr>
          <w:rFonts w:ascii="Arial" w:hAnsi="Arial" w:cs="Arial"/>
          <w:bCs/>
          <w:color w:val="auto"/>
          <w:sz w:val="20"/>
          <w:szCs w:val="20"/>
        </w:rPr>
        <w:t>et a panaszkezelésről szóló jogszabályok a panasznyilvántartó rendszerben rögzíteni rendelnek el.</w:t>
      </w:r>
    </w:p>
    <w:p w14:paraId="3675C78B" w14:textId="77777777" w:rsidR="008053CE" w:rsidRPr="00991384" w:rsidRDefault="008053CE" w:rsidP="004B76E2">
      <w:pPr>
        <w:pStyle w:val="Default"/>
        <w:jc w:val="both"/>
        <w:rPr>
          <w:rFonts w:ascii="Arial" w:hAnsi="Arial" w:cs="Arial"/>
          <w:bCs/>
          <w:color w:val="auto"/>
          <w:sz w:val="20"/>
          <w:szCs w:val="20"/>
        </w:rPr>
      </w:pPr>
    </w:p>
    <w:p w14:paraId="5F74F06B" w14:textId="77777777" w:rsidR="008053CE" w:rsidRPr="00991384" w:rsidRDefault="008053CE" w:rsidP="004B76E2">
      <w:pPr>
        <w:pStyle w:val="Default"/>
        <w:jc w:val="both"/>
        <w:rPr>
          <w:rFonts w:ascii="Arial" w:hAnsi="Arial" w:cs="Arial"/>
          <w:b/>
          <w:bCs/>
          <w:color w:val="auto"/>
          <w:sz w:val="20"/>
          <w:szCs w:val="20"/>
        </w:rPr>
      </w:pPr>
      <w:r w:rsidRPr="00991384">
        <w:rPr>
          <w:rFonts w:ascii="Arial" w:hAnsi="Arial" w:cs="Arial"/>
          <w:b/>
          <w:bCs/>
          <w:color w:val="auto"/>
          <w:sz w:val="20"/>
          <w:szCs w:val="20"/>
        </w:rPr>
        <w:t>A táblákban használt fogal</w:t>
      </w:r>
      <w:r w:rsidR="0009433D" w:rsidRPr="00991384">
        <w:rPr>
          <w:rFonts w:ascii="Arial" w:hAnsi="Arial" w:cs="Arial"/>
          <w:b/>
          <w:bCs/>
          <w:color w:val="auto"/>
          <w:sz w:val="20"/>
          <w:szCs w:val="20"/>
        </w:rPr>
        <w:t>o</w:t>
      </w:r>
      <w:r w:rsidRPr="00991384">
        <w:rPr>
          <w:rFonts w:ascii="Arial" w:hAnsi="Arial" w:cs="Arial"/>
          <w:b/>
          <w:bCs/>
          <w:color w:val="auto"/>
          <w:sz w:val="20"/>
          <w:szCs w:val="20"/>
        </w:rPr>
        <w:t>m</w:t>
      </w:r>
    </w:p>
    <w:p w14:paraId="2438194E" w14:textId="77777777" w:rsidR="004B76E2" w:rsidRPr="00991384" w:rsidRDefault="004B76E2" w:rsidP="004B76E2">
      <w:pPr>
        <w:pStyle w:val="Default"/>
        <w:jc w:val="both"/>
        <w:rPr>
          <w:rFonts w:ascii="Arial" w:hAnsi="Arial" w:cs="Arial"/>
          <w:bCs/>
          <w:color w:val="auto"/>
          <w:sz w:val="20"/>
          <w:szCs w:val="20"/>
        </w:rPr>
      </w:pPr>
      <w:r w:rsidRPr="00991384">
        <w:rPr>
          <w:rFonts w:ascii="Arial" w:hAnsi="Arial" w:cs="Arial"/>
          <w:bCs/>
          <w:i/>
          <w:color w:val="auto"/>
          <w:sz w:val="20"/>
          <w:szCs w:val="20"/>
        </w:rPr>
        <w:t>Fogyasztó</w:t>
      </w:r>
      <w:r w:rsidR="0009433D" w:rsidRPr="00991384">
        <w:rPr>
          <w:rFonts w:ascii="Arial" w:hAnsi="Arial" w:cs="Arial"/>
          <w:bCs/>
          <w:color w:val="auto"/>
          <w:sz w:val="20"/>
          <w:szCs w:val="20"/>
        </w:rPr>
        <w:t>:</w:t>
      </w:r>
      <w:r w:rsidRPr="00991384">
        <w:rPr>
          <w:rFonts w:ascii="Arial" w:hAnsi="Arial" w:cs="Arial"/>
          <w:bCs/>
          <w:color w:val="auto"/>
          <w:sz w:val="20"/>
          <w:szCs w:val="20"/>
        </w:rPr>
        <w:t xml:space="preserve"> az önálló foglalkozásán és gazdasági tevékenységén kívül eső célok érdekében eljáró természetes személy.</w:t>
      </w:r>
    </w:p>
    <w:p w14:paraId="172F9669" w14:textId="77777777" w:rsidR="00505E17" w:rsidRPr="00991384" w:rsidRDefault="00505E17" w:rsidP="005B5CFE">
      <w:pPr>
        <w:pStyle w:val="Default"/>
        <w:jc w:val="both"/>
        <w:rPr>
          <w:rFonts w:ascii="Arial" w:hAnsi="Arial" w:cs="Arial"/>
          <w:b/>
          <w:bCs/>
          <w:color w:val="auto"/>
          <w:sz w:val="20"/>
          <w:szCs w:val="20"/>
        </w:rPr>
      </w:pPr>
    </w:p>
    <w:p w14:paraId="17AA0227" w14:textId="77777777" w:rsidR="005B5CFE" w:rsidRPr="00991384" w:rsidRDefault="005B5CFE" w:rsidP="00433C4D">
      <w:pPr>
        <w:rPr>
          <w:rFonts w:ascii="Arial" w:hAnsi="Arial" w:cs="Arial"/>
          <w:b/>
          <w:sz w:val="20"/>
          <w:szCs w:val="20"/>
        </w:rPr>
      </w:pPr>
      <w:r w:rsidRPr="00991384">
        <w:rPr>
          <w:rFonts w:ascii="Arial" w:hAnsi="Arial" w:cs="Arial"/>
          <w:b/>
          <w:sz w:val="20"/>
          <w:szCs w:val="20"/>
        </w:rPr>
        <w:t>86BA Fogyasztói panaszügyekre vonatkozó adatok I.</w:t>
      </w:r>
    </w:p>
    <w:p w14:paraId="70215AFF" w14:textId="77777777" w:rsidR="005B5CFE" w:rsidRPr="00991384" w:rsidRDefault="005B5CFE" w:rsidP="005B5CFE">
      <w:pPr>
        <w:pStyle w:val="Default"/>
        <w:jc w:val="both"/>
        <w:rPr>
          <w:rFonts w:ascii="Arial" w:hAnsi="Arial" w:cs="Arial"/>
          <w:b/>
          <w:bCs/>
          <w:color w:val="auto"/>
          <w:sz w:val="20"/>
          <w:szCs w:val="20"/>
        </w:rPr>
      </w:pPr>
    </w:p>
    <w:p w14:paraId="4AACD7C1" w14:textId="77777777" w:rsidR="00CA0344" w:rsidRPr="00991384" w:rsidRDefault="00CA0344" w:rsidP="00CA0344">
      <w:pPr>
        <w:pStyle w:val="Default"/>
        <w:jc w:val="both"/>
        <w:rPr>
          <w:rFonts w:ascii="Arial" w:hAnsi="Arial" w:cs="Arial"/>
          <w:bCs/>
          <w:color w:val="auto"/>
          <w:sz w:val="20"/>
          <w:szCs w:val="20"/>
        </w:rPr>
      </w:pPr>
      <w:r>
        <w:rPr>
          <w:rFonts w:ascii="Arial" w:hAnsi="Arial" w:cs="Arial"/>
          <w:bCs/>
          <w:color w:val="auto"/>
          <w:sz w:val="20"/>
          <w:szCs w:val="20"/>
        </w:rPr>
        <w:t>A</w:t>
      </w:r>
      <w:r w:rsidRPr="00991384">
        <w:rPr>
          <w:rFonts w:ascii="Arial" w:hAnsi="Arial" w:cs="Arial"/>
          <w:bCs/>
          <w:color w:val="auto"/>
          <w:sz w:val="20"/>
          <w:szCs w:val="20"/>
        </w:rPr>
        <w:t xml:space="preserve"> </w:t>
      </w:r>
      <w:r w:rsidR="00224086">
        <w:rPr>
          <w:rFonts w:ascii="Arial" w:hAnsi="Arial" w:cs="Arial"/>
          <w:bCs/>
          <w:color w:val="auto"/>
          <w:sz w:val="20"/>
          <w:szCs w:val="20"/>
        </w:rPr>
        <w:t>tábla</w:t>
      </w:r>
      <w:r w:rsidRPr="00991384">
        <w:rPr>
          <w:rFonts w:ascii="Arial" w:hAnsi="Arial" w:cs="Arial"/>
          <w:bCs/>
          <w:color w:val="auto"/>
          <w:sz w:val="20"/>
          <w:szCs w:val="20"/>
        </w:rPr>
        <w:t xml:space="preserve"> áttekintést ad a tárgyidőszakban beérkezett panaszügyek darabszámáról. </w:t>
      </w:r>
    </w:p>
    <w:p w14:paraId="63DDEF56" w14:textId="77777777" w:rsidR="005B5CFE" w:rsidRPr="00991384" w:rsidRDefault="005B5CFE" w:rsidP="005B5CFE">
      <w:pPr>
        <w:pStyle w:val="Default"/>
        <w:jc w:val="both"/>
        <w:rPr>
          <w:rFonts w:ascii="Arial" w:hAnsi="Arial" w:cs="Arial"/>
          <w:bCs/>
          <w:color w:val="auto"/>
          <w:sz w:val="20"/>
          <w:szCs w:val="20"/>
        </w:rPr>
      </w:pPr>
    </w:p>
    <w:p w14:paraId="5433A97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tábla kitöltésénél a tárgyidőszakban nyilvántartásba vett fogyasztói panaszügyek panasztípusonkénti és szolgáltatási ágankénti besorolását az alábbiak figyelembevételével kell elvégezni:</w:t>
      </w:r>
    </w:p>
    <w:p w14:paraId="5CF9BB75" w14:textId="77777777" w:rsidR="00573D0C" w:rsidRPr="00991384" w:rsidRDefault="00573D0C" w:rsidP="00573D0C">
      <w:pPr>
        <w:pStyle w:val="Default"/>
        <w:jc w:val="both"/>
        <w:rPr>
          <w:rFonts w:ascii="Arial" w:hAnsi="Arial" w:cs="Arial"/>
          <w:bCs/>
          <w:color w:val="auto"/>
          <w:sz w:val="20"/>
          <w:szCs w:val="20"/>
        </w:rPr>
      </w:pPr>
    </w:p>
    <w:p w14:paraId="7399674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Panasztípusok szerinti megoszlás</w:t>
      </w:r>
    </w:p>
    <w:p w14:paraId="5F1CA8BF" w14:textId="77777777" w:rsidR="00573D0C" w:rsidRPr="00991384" w:rsidRDefault="00573D0C" w:rsidP="00573D0C">
      <w:pPr>
        <w:pStyle w:val="Default"/>
        <w:ind w:left="720"/>
        <w:jc w:val="both"/>
        <w:rPr>
          <w:rFonts w:ascii="Arial" w:hAnsi="Arial" w:cs="Arial"/>
          <w:bCs/>
          <w:i/>
          <w:color w:val="auto"/>
          <w:sz w:val="20"/>
          <w:szCs w:val="20"/>
        </w:rPr>
      </w:pPr>
    </w:p>
    <w:p w14:paraId="69829501"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Árfolyam</w:t>
      </w:r>
    </w:p>
    <w:p w14:paraId="519B3D99"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egyes tranzakcióknál az árfolyam konkrét mértékének kifogásolása; </w:t>
      </w:r>
    </w:p>
    <w:p w14:paraId="4B97088C"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ügyfél szerint nem megfelelő árfolyam alkalmazása a kalkulációban; </w:t>
      </w:r>
    </w:p>
    <w:p w14:paraId="7C2FC743"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árfolyam nem megfelelő figyelembevétele vagy figyelmen kívül hagyása egy-egy pénzügyi instrumentum értékének meghatározásánál; </w:t>
      </w:r>
    </w:p>
    <w:p w14:paraId="4FFC3E77"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 árfolyamváltozás kifogásolása; </w:t>
      </w:r>
    </w:p>
    <w:p w14:paraId="1AF52F14"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minden egyéb devizás vagy valutaátváltási tranzakcióra vonatkozó panasz, amely az árfolyammal kapcsolatos. </w:t>
      </w:r>
    </w:p>
    <w:p w14:paraId="4B1BCF8E" w14:textId="77777777" w:rsidR="00573D0C" w:rsidRPr="00991384" w:rsidRDefault="00573D0C" w:rsidP="00573D0C">
      <w:pPr>
        <w:pStyle w:val="Default"/>
        <w:ind w:left="284"/>
        <w:jc w:val="both"/>
        <w:rPr>
          <w:rFonts w:ascii="Arial" w:hAnsi="Arial" w:cs="Arial"/>
          <w:bCs/>
          <w:color w:val="auto"/>
          <w:sz w:val="20"/>
          <w:szCs w:val="20"/>
        </w:rPr>
      </w:pPr>
    </w:p>
    <w:p w14:paraId="04F66A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Egyoldalú szerződésmódosítás</w:t>
      </w:r>
    </w:p>
    <w:p w14:paraId="7C6A44B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ügyféllel kötött szerződés kamatának, díjának, minden egyéb költségnek vagy feltételnek a módosítása.</w:t>
      </w:r>
    </w:p>
    <w:p w14:paraId="13DB92E0" w14:textId="77777777" w:rsidR="00573D0C" w:rsidRPr="00991384" w:rsidRDefault="00573D0C" w:rsidP="00573D0C">
      <w:pPr>
        <w:pStyle w:val="Default"/>
        <w:jc w:val="both"/>
        <w:rPr>
          <w:rFonts w:ascii="Arial" w:hAnsi="Arial" w:cs="Arial"/>
          <w:bCs/>
          <w:color w:val="auto"/>
          <w:sz w:val="20"/>
          <w:szCs w:val="20"/>
        </w:rPr>
      </w:pPr>
    </w:p>
    <w:p w14:paraId="699E663A" w14:textId="77777777" w:rsidR="00573D0C" w:rsidRPr="00991384" w:rsidRDefault="00573D0C" w:rsidP="00D43339">
      <w:pPr>
        <w:pStyle w:val="Default"/>
        <w:keepNext/>
        <w:jc w:val="both"/>
        <w:rPr>
          <w:rFonts w:ascii="Arial" w:hAnsi="Arial" w:cs="Arial"/>
          <w:bCs/>
          <w:color w:val="auto"/>
          <w:sz w:val="20"/>
          <w:szCs w:val="20"/>
        </w:rPr>
      </w:pPr>
      <w:r w:rsidRPr="00991384">
        <w:rPr>
          <w:rFonts w:ascii="Arial" w:hAnsi="Arial" w:cs="Arial"/>
          <w:bCs/>
          <w:color w:val="auto"/>
          <w:sz w:val="20"/>
          <w:szCs w:val="20"/>
        </w:rPr>
        <w:t xml:space="preserve">Elszámolás </w:t>
      </w:r>
    </w:p>
    <w:p w14:paraId="7CC4AA8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Idesorolandók azok a panaszok, melyek egyes tranzakciókkal kapcsolatosan (pénztári ki-befizetés, átutalási-átvezetési megbízás, akkreditív nyitás, beszedési megbízás stb.) elszámolási vitát eredményeznek. </w:t>
      </w:r>
    </w:p>
    <w:p w14:paraId="1FCE75ED" w14:textId="77777777" w:rsidR="00573D0C" w:rsidRPr="00991384" w:rsidRDefault="00573D0C" w:rsidP="00573D0C">
      <w:pPr>
        <w:pStyle w:val="Default"/>
        <w:jc w:val="both"/>
        <w:rPr>
          <w:rFonts w:ascii="Arial" w:hAnsi="Arial" w:cs="Arial"/>
          <w:bCs/>
          <w:color w:val="auto"/>
          <w:sz w:val="20"/>
          <w:szCs w:val="20"/>
        </w:rPr>
      </w:pPr>
    </w:p>
    <w:p w14:paraId="4E8ED532"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IT rendszerhiba</w:t>
      </w:r>
    </w:p>
    <w:p w14:paraId="5895BFAC"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lastRenderedPageBreak/>
        <w:t>A szolgáltató informatikai háttér-rendszerére vonatkozó panasz, különös tekintettel az ügyfélszámla- és az ügyfelekkel szemben fennálló pénzügyi követelés-nyilvántartó rendszerre vonatkozó, más kategóriába nem sorolható panasz.</w:t>
      </w:r>
    </w:p>
    <w:p w14:paraId="03E70187" w14:textId="77777777" w:rsidR="00573D0C" w:rsidRPr="00991384" w:rsidRDefault="00573D0C" w:rsidP="00573D0C">
      <w:pPr>
        <w:pStyle w:val="Default"/>
        <w:jc w:val="both"/>
        <w:rPr>
          <w:rFonts w:ascii="Arial" w:hAnsi="Arial" w:cs="Arial"/>
          <w:bCs/>
          <w:color w:val="auto"/>
          <w:sz w:val="20"/>
          <w:szCs w:val="20"/>
        </w:rPr>
      </w:pPr>
    </w:p>
    <w:p w14:paraId="50325BE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Jogosulatlan tevékenység</w:t>
      </w:r>
    </w:p>
    <w:p w14:paraId="36FD82A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MNB engedélyének hiányában végzett engedélyköteles tevékenységgel kapcsolatos panaszok. </w:t>
      </w:r>
    </w:p>
    <w:p w14:paraId="368A9F5B" w14:textId="77777777" w:rsidR="00573D0C" w:rsidRPr="00991384" w:rsidRDefault="00573D0C" w:rsidP="00573D0C">
      <w:pPr>
        <w:pStyle w:val="Default"/>
        <w:jc w:val="both"/>
        <w:rPr>
          <w:rFonts w:ascii="Arial" w:hAnsi="Arial" w:cs="Arial"/>
          <w:bCs/>
          <w:color w:val="auto"/>
          <w:sz w:val="20"/>
          <w:szCs w:val="20"/>
        </w:rPr>
      </w:pPr>
    </w:p>
    <w:p w14:paraId="7F10399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Jutalék, költség, díj mértéke</w:t>
      </w:r>
    </w:p>
    <w:p w14:paraId="2C7EB717"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Itt kell feltüntetni minden a pénzügyi tevékenységhez kapcsolódóan vagy egyéb jogcímen felszámított díjak, jutalékok, költségek mértéke vagy új díj bevezetése miatti panaszt. </w:t>
      </w:r>
    </w:p>
    <w:p w14:paraId="1442C7CC" w14:textId="77777777" w:rsidR="00573D0C" w:rsidRPr="00991384" w:rsidRDefault="00573D0C" w:rsidP="00573D0C">
      <w:pPr>
        <w:pStyle w:val="Default"/>
        <w:jc w:val="both"/>
        <w:rPr>
          <w:rFonts w:ascii="Arial" w:hAnsi="Arial" w:cs="Arial"/>
          <w:bCs/>
          <w:color w:val="auto"/>
          <w:sz w:val="20"/>
          <w:szCs w:val="20"/>
        </w:rPr>
      </w:pPr>
    </w:p>
    <w:p w14:paraId="60F799C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Kamat mértéke</w:t>
      </w:r>
    </w:p>
    <w:p w14:paraId="15D42C4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által alkalmazott kamat mértékére vonatkozó panasz.</w:t>
      </w:r>
    </w:p>
    <w:p w14:paraId="07B2B134" w14:textId="77777777" w:rsidR="00573D0C" w:rsidRPr="00991384" w:rsidRDefault="00573D0C" w:rsidP="00573D0C">
      <w:pPr>
        <w:pStyle w:val="Default"/>
        <w:jc w:val="both"/>
        <w:rPr>
          <w:rFonts w:ascii="Arial" w:hAnsi="Arial" w:cs="Arial"/>
          <w:bCs/>
          <w:color w:val="auto"/>
          <w:sz w:val="20"/>
          <w:szCs w:val="20"/>
        </w:rPr>
      </w:pPr>
    </w:p>
    <w:p w14:paraId="6D44C77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KHR (BAR lista) </w:t>
      </w:r>
    </w:p>
    <w:p w14:paraId="02A52D8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Idetartozik az ügyfelek adatainak KHR-be történő továbbításával, KHR-ben történő nyilvántartásával, kezelésével, valamint a fogyasztók tájékoztatásának, értesítésének hiányosságával, elmaradásával kapcsolatos panaszok.</w:t>
      </w:r>
    </w:p>
    <w:p w14:paraId="15D11D84" w14:textId="77777777" w:rsidR="00573D0C" w:rsidRPr="00991384" w:rsidRDefault="00573D0C" w:rsidP="00573D0C">
      <w:pPr>
        <w:pStyle w:val="Default"/>
        <w:jc w:val="both"/>
        <w:rPr>
          <w:rFonts w:ascii="Arial" w:hAnsi="Arial" w:cs="Arial"/>
          <w:bCs/>
          <w:color w:val="auto"/>
          <w:sz w:val="20"/>
          <w:szCs w:val="20"/>
        </w:rPr>
      </w:pPr>
    </w:p>
    <w:p w14:paraId="126619A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Megbízás teljesítése</w:t>
      </w:r>
    </w:p>
    <w:p w14:paraId="71F2540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Idesorolandók azok a panaszok, melyek egyes tranzakciók (pénztári ki-befizetés, átutalási-átvezetési megbízás, akkreditív nyitás, beszedési megbízás stb.) hibás- vagy elmaradt teljesítéséből eredően vitát eredményeznek.</w:t>
      </w:r>
    </w:p>
    <w:p w14:paraId="788EC498" w14:textId="77777777" w:rsidR="00573D0C" w:rsidRDefault="00573D0C" w:rsidP="00573D0C">
      <w:pPr>
        <w:pStyle w:val="Default"/>
        <w:jc w:val="both"/>
        <w:rPr>
          <w:rFonts w:ascii="Arial" w:hAnsi="Arial" w:cs="Arial"/>
          <w:bCs/>
          <w:color w:val="auto"/>
          <w:sz w:val="20"/>
          <w:szCs w:val="20"/>
        </w:rPr>
      </w:pPr>
    </w:p>
    <w:p w14:paraId="1818E7A5" w14:textId="77777777" w:rsidR="00EC3679" w:rsidRDefault="00EC3679" w:rsidP="00EC3679">
      <w:pPr>
        <w:pStyle w:val="Default"/>
        <w:jc w:val="both"/>
        <w:rPr>
          <w:rFonts w:ascii="Arial" w:hAnsi="Arial" w:cs="Arial"/>
          <w:sz w:val="20"/>
          <w:szCs w:val="20"/>
        </w:rPr>
      </w:pPr>
      <w:r>
        <w:rPr>
          <w:rFonts w:ascii="Arial" w:hAnsi="Arial" w:cs="Arial"/>
          <w:sz w:val="20"/>
          <w:szCs w:val="20"/>
        </w:rPr>
        <w:t>Méltányossági kérelem</w:t>
      </w:r>
    </w:p>
    <w:p w14:paraId="0E7B5220" w14:textId="7D05E676" w:rsidR="00EC3679" w:rsidRPr="00991384" w:rsidRDefault="00EC3679" w:rsidP="00EC3679">
      <w:pPr>
        <w:pStyle w:val="Default"/>
        <w:jc w:val="both"/>
        <w:rPr>
          <w:rFonts w:ascii="Arial" w:hAnsi="Arial" w:cs="Arial"/>
          <w:bCs/>
          <w:color w:val="auto"/>
          <w:sz w:val="20"/>
          <w:szCs w:val="20"/>
        </w:rPr>
      </w:pPr>
      <w:r>
        <w:rPr>
          <w:rFonts w:ascii="Arial" w:hAnsi="Arial" w:cs="Arial"/>
          <w:bCs/>
          <w:color w:val="auto"/>
          <w:sz w:val="20"/>
          <w:szCs w:val="20"/>
        </w:rPr>
        <w:t>F</w:t>
      </w:r>
      <w:r w:rsidRPr="00D722CD">
        <w:rPr>
          <w:rFonts w:ascii="Arial" w:hAnsi="Arial" w:cs="Arial"/>
          <w:bCs/>
          <w:color w:val="auto"/>
          <w:sz w:val="20"/>
          <w:szCs w:val="20"/>
        </w:rPr>
        <w:t>izetési</w:t>
      </w:r>
      <w:r w:rsidRPr="00D722CD">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r>
        <w:rPr>
          <w:rFonts w:ascii="Arial" w:hAnsi="Arial" w:cs="Arial"/>
          <w:color w:val="auto"/>
          <w:sz w:val="20"/>
          <w:szCs w:val="20"/>
        </w:rPr>
        <w:t>.</w:t>
      </w:r>
    </w:p>
    <w:p w14:paraId="2C0A5D68" w14:textId="77777777" w:rsidR="005B1E4B" w:rsidRPr="00991384" w:rsidRDefault="005B1E4B" w:rsidP="00573D0C">
      <w:pPr>
        <w:pStyle w:val="Default"/>
        <w:jc w:val="both"/>
        <w:rPr>
          <w:rFonts w:ascii="Arial" w:hAnsi="Arial" w:cs="Arial"/>
          <w:bCs/>
          <w:color w:val="auto"/>
          <w:sz w:val="20"/>
          <w:szCs w:val="20"/>
        </w:rPr>
      </w:pPr>
    </w:p>
    <w:p w14:paraId="24AE3912" w14:textId="77777777"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Nyilvántartási hiányosság</w:t>
      </w:r>
      <w:r w:rsidRPr="00991384">
        <w:rPr>
          <w:rFonts w:ascii="Arial" w:hAnsi="Arial" w:cs="Arial"/>
          <w:bCs/>
          <w:color w:val="auto"/>
          <w:sz w:val="20"/>
          <w:szCs w:val="20"/>
          <w:u w:val="single"/>
        </w:rPr>
        <w:t xml:space="preserve"> </w:t>
      </w:r>
    </w:p>
    <w:p w14:paraId="4AD03CA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megbízható és naprakész nyilvántartást biztosító számviteli háttér hibái, valamint az ügykezelés, adminisztráció során előforduló hibák (hibás bizonylat, beadvány elvesztése stb.) miatti panaszok tartoznak e csoportba.</w:t>
      </w:r>
    </w:p>
    <w:p w14:paraId="31B3E00F" w14:textId="77777777" w:rsidR="00573D0C" w:rsidRPr="00991384" w:rsidRDefault="00573D0C" w:rsidP="00573D0C">
      <w:pPr>
        <w:pStyle w:val="Default"/>
        <w:jc w:val="both"/>
        <w:rPr>
          <w:rFonts w:ascii="Arial" w:hAnsi="Arial" w:cs="Arial"/>
          <w:bCs/>
          <w:color w:val="auto"/>
          <w:sz w:val="20"/>
          <w:szCs w:val="20"/>
        </w:rPr>
      </w:pPr>
    </w:p>
    <w:p w14:paraId="5CA76FEC"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közvetítő</w:t>
      </w:r>
    </w:p>
    <w:p w14:paraId="1E7D8D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pénzügyi közvetítőjének tevékenységével kapcsolatos panaszok.</w:t>
      </w:r>
    </w:p>
    <w:p w14:paraId="51B2B5A4" w14:textId="77777777" w:rsidR="00573D0C" w:rsidRPr="00991384" w:rsidRDefault="00573D0C" w:rsidP="00573D0C">
      <w:pPr>
        <w:pStyle w:val="Default"/>
        <w:jc w:val="both"/>
        <w:rPr>
          <w:rFonts w:ascii="Arial" w:hAnsi="Arial" w:cs="Arial"/>
          <w:bCs/>
          <w:color w:val="auto"/>
          <w:sz w:val="20"/>
          <w:szCs w:val="20"/>
        </w:rPr>
      </w:pPr>
    </w:p>
    <w:p w14:paraId="4FEF40B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visszaélés</w:t>
      </w:r>
    </w:p>
    <w:p w14:paraId="2891F0FD" w14:textId="77777777" w:rsidR="00573D0C" w:rsidRPr="00991384" w:rsidRDefault="00573D0C" w:rsidP="00573D0C">
      <w:pPr>
        <w:rPr>
          <w:rFonts w:ascii="Arial" w:hAnsi="Arial" w:cs="Arial"/>
          <w:sz w:val="20"/>
          <w:szCs w:val="20"/>
        </w:rPr>
      </w:pPr>
      <w:r w:rsidRPr="00991384">
        <w:rPr>
          <w:rFonts w:ascii="Arial" w:hAnsi="Arial" w:cs="Arial"/>
          <w:sz w:val="20"/>
          <w:szCs w:val="20"/>
        </w:rPr>
        <w:t>Minden olyan beadvány, amelynek tárgya bűncselekmény elkövetésének, – így például készpénz-helyettesítő fizetési eszközzel visszaélés, csalás, pénzmosás – gyanúját veti fel.</w:t>
      </w:r>
    </w:p>
    <w:p w14:paraId="01D6EB36" w14:textId="77777777" w:rsidR="00573D0C" w:rsidRPr="00991384" w:rsidRDefault="00573D0C" w:rsidP="00573D0C">
      <w:pPr>
        <w:pStyle w:val="Default"/>
        <w:jc w:val="both"/>
        <w:rPr>
          <w:rFonts w:ascii="Arial" w:hAnsi="Arial" w:cs="Arial"/>
          <w:bCs/>
          <w:color w:val="auto"/>
          <w:sz w:val="20"/>
          <w:szCs w:val="20"/>
        </w:rPr>
      </w:pPr>
    </w:p>
    <w:p w14:paraId="2D0A2D2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Számlaegyenleg vitatása</w:t>
      </w:r>
    </w:p>
    <w:p w14:paraId="7A738716"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vagy egyéb bizonylattal.</w:t>
      </w:r>
    </w:p>
    <w:p w14:paraId="3D125E3D" w14:textId="77777777" w:rsidR="00573D0C" w:rsidRPr="00991384" w:rsidRDefault="00573D0C" w:rsidP="00573D0C">
      <w:pPr>
        <w:pStyle w:val="Default"/>
        <w:jc w:val="both"/>
        <w:rPr>
          <w:rFonts w:ascii="Arial" w:hAnsi="Arial" w:cs="Arial"/>
          <w:bCs/>
          <w:color w:val="auto"/>
          <w:sz w:val="20"/>
          <w:szCs w:val="20"/>
        </w:rPr>
      </w:pPr>
    </w:p>
    <w:p w14:paraId="04B61E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Szolgáltatás minősége</w:t>
      </w:r>
    </w:p>
    <w:p w14:paraId="59C6AE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ügyfelekkel szemben tanúsított magatartás, udvariatlan kiszolgálás, nehezen elérhető ügyintézők, ügyintézés lassúsága stb. </w:t>
      </w:r>
    </w:p>
    <w:p w14:paraId="3629DC87" w14:textId="77777777" w:rsidR="00573D0C" w:rsidRPr="00991384" w:rsidRDefault="00573D0C" w:rsidP="00573D0C">
      <w:pPr>
        <w:pStyle w:val="Default"/>
        <w:jc w:val="both"/>
        <w:rPr>
          <w:rFonts w:ascii="Arial" w:hAnsi="Arial" w:cs="Arial"/>
          <w:bCs/>
          <w:color w:val="auto"/>
          <w:sz w:val="20"/>
          <w:szCs w:val="20"/>
        </w:rPr>
      </w:pPr>
    </w:p>
    <w:p w14:paraId="7EFE0167" w14:textId="77777777" w:rsidR="00573D0C" w:rsidRPr="00991384" w:rsidRDefault="00573D0C" w:rsidP="00573D0C">
      <w:pPr>
        <w:pStyle w:val="Default"/>
        <w:jc w:val="both"/>
        <w:rPr>
          <w:rFonts w:ascii="Arial" w:hAnsi="Arial" w:cs="Arial"/>
          <w:bCs/>
          <w:strike/>
          <w:color w:val="auto"/>
          <w:sz w:val="20"/>
          <w:szCs w:val="20"/>
          <w:u w:val="single"/>
        </w:rPr>
      </w:pPr>
      <w:r w:rsidRPr="00991384">
        <w:rPr>
          <w:rFonts w:ascii="Arial" w:hAnsi="Arial" w:cs="Arial"/>
          <w:bCs/>
          <w:color w:val="auto"/>
          <w:sz w:val="20"/>
          <w:szCs w:val="20"/>
        </w:rPr>
        <w:t>Tájékoztatási hiányosság</w:t>
      </w:r>
      <w:r w:rsidRPr="00991384">
        <w:rPr>
          <w:rFonts w:ascii="Arial" w:hAnsi="Arial" w:cs="Arial"/>
          <w:bCs/>
          <w:color w:val="auto"/>
          <w:sz w:val="20"/>
          <w:szCs w:val="20"/>
          <w:u w:val="single"/>
        </w:rPr>
        <w:t xml:space="preserve"> </w:t>
      </w:r>
    </w:p>
    <w:p w14:paraId="7188CEDE"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szerződéskötés előtt: ha a panasz elsősorban arra vonatkozik, hogy az ügyfelet az adatszolgáltató hiányosan, tévesen vagy egyéb okból nem megfelelően tájékoztatta az adott tranzakcióról, valamint az ügyfelet terhelő többletköltségekről, vagy bármilyen olyan tényezőről, amely az ügyfél szempontjából lényeges lehet az ügyleti döntéshozatalában; </w:t>
      </w:r>
    </w:p>
    <w:p w14:paraId="2874FDA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szerződéskötés után (szerződés fennállása alatt): ha a panasz a tranzakció végrehajtását követő időszakban történt téves, hiányos vagy egyéb okból nem megfelelő tájékoztatására (pl. szerződéses feltételek változására, kondícióváltozásra, jogokra és kötelezettségekre vonatkozó téves, hiányos tájékoztatásra) vonatkozik;</w:t>
      </w:r>
    </w:p>
    <w:p w14:paraId="2B32E16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lastRenderedPageBreak/>
        <w:t xml:space="preserve">szerződés megszűnéséhez kapcsolódóan: ha a panasz a szerződés megszűnésével kapcsolatos vagy már megszűnt szerződéssel kapcsolatos hiányos, téves vagy egyéb okból nem megfelelő tájékoztatásra vonatkozik. </w:t>
      </w:r>
    </w:p>
    <w:p w14:paraId="59FD228C" w14:textId="77777777" w:rsidR="00573D0C" w:rsidRPr="00991384" w:rsidRDefault="00573D0C" w:rsidP="00573D0C">
      <w:pPr>
        <w:pStyle w:val="Default"/>
        <w:jc w:val="both"/>
        <w:rPr>
          <w:rFonts w:ascii="Arial" w:hAnsi="Arial" w:cs="Arial"/>
          <w:bCs/>
          <w:color w:val="auto"/>
          <w:sz w:val="20"/>
          <w:szCs w:val="20"/>
        </w:rPr>
      </w:pPr>
    </w:p>
    <w:p w14:paraId="5F234CAB" w14:textId="77777777" w:rsidR="0047071D" w:rsidRPr="00F14AAD" w:rsidRDefault="0047071D" w:rsidP="0047071D">
      <w:pPr>
        <w:pStyle w:val="Default"/>
        <w:tabs>
          <w:tab w:val="left" w:pos="0"/>
        </w:tabs>
        <w:jc w:val="both"/>
        <w:rPr>
          <w:rFonts w:ascii="Arial" w:hAnsi="Arial" w:cs="Arial"/>
          <w:bCs/>
          <w:color w:val="auto"/>
          <w:sz w:val="20"/>
          <w:szCs w:val="20"/>
        </w:rPr>
      </w:pPr>
      <w:r w:rsidRPr="00F14AAD">
        <w:rPr>
          <w:rFonts w:ascii="Arial" w:hAnsi="Arial" w:cs="Arial"/>
          <w:bCs/>
          <w:color w:val="auto"/>
          <w:sz w:val="20"/>
          <w:szCs w:val="20"/>
        </w:rPr>
        <w:t>Titoksértés</w:t>
      </w:r>
    </w:p>
    <w:p w14:paraId="7CD8890C" w14:textId="77777777" w:rsidR="00974772" w:rsidRDefault="0047071D" w:rsidP="00573D0C">
      <w:pPr>
        <w:pStyle w:val="Default"/>
        <w:jc w:val="both"/>
        <w:rPr>
          <w:rFonts w:ascii="Arial" w:hAnsi="Arial" w:cs="Arial"/>
          <w:bCs/>
          <w:sz w:val="20"/>
          <w:szCs w:val="20"/>
        </w:rPr>
      </w:pPr>
      <w:r w:rsidRPr="00F14AAD">
        <w:rPr>
          <w:rFonts w:ascii="Arial" w:hAnsi="Arial" w:cs="Arial"/>
          <w:bCs/>
          <w:sz w:val="20"/>
          <w:szCs w:val="20"/>
        </w:rPr>
        <w:t xml:space="preserve">A törvény által védeni rendelt tény, információ, adat </w:t>
      </w:r>
      <w:r w:rsidR="00974772">
        <w:rPr>
          <w:rFonts w:ascii="Arial" w:hAnsi="Arial" w:cs="Arial"/>
          <w:bCs/>
          <w:sz w:val="20"/>
          <w:szCs w:val="20"/>
        </w:rPr>
        <w:t xml:space="preserve">– különös tekintettel a fizetési titok – </w:t>
      </w:r>
      <w:r w:rsidRPr="00F14AAD">
        <w:rPr>
          <w:rFonts w:ascii="Arial" w:hAnsi="Arial" w:cs="Arial"/>
          <w:bCs/>
          <w:sz w:val="20"/>
          <w:szCs w:val="20"/>
        </w:rPr>
        <w:t>pénzforgalmi intézmény általi jogosulatlan kiadását, felhasználását, hozzáférhetővé tételét kifogásoló panasz, a Nemzeti Adatvédelmi és Információszabadság Hatóság feladatkörébe tartozó személyes adatok kezelését kifogásoló panasz</w:t>
      </w:r>
      <w:r w:rsidR="00027811">
        <w:rPr>
          <w:rFonts w:ascii="Arial" w:hAnsi="Arial" w:cs="Arial"/>
          <w:bCs/>
          <w:sz w:val="20"/>
          <w:szCs w:val="20"/>
        </w:rPr>
        <w:t xml:space="preserve"> </w:t>
      </w:r>
      <w:r w:rsidR="00974772">
        <w:rPr>
          <w:rFonts w:ascii="Arial" w:hAnsi="Arial" w:cs="Arial"/>
          <w:bCs/>
          <w:sz w:val="20"/>
          <w:szCs w:val="20"/>
        </w:rPr>
        <w:t>kivételével.</w:t>
      </w:r>
    </w:p>
    <w:p w14:paraId="2680D2AF" w14:textId="45F90242" w:rsidR="0047071D" w:rsidRDefault="00974772" w:rsidP="00573D0C">
      <w:pPr>
        <w:pStyle w:val="Default"/>
        <w:jc w:val="both"/>
        <w:rPr>
          <w:rFonts w:ascii="Arial" w:hAnsi="Arial" w:cs="Arial"/>
          <w:bCs/>
          <w:color w:val="auto"/>
          <w:sz w:val="20"/>
          <w:szCs w:val="20"/>
        </w:rPr>
      </w:pPr>
      <w:r>
        <w:rPr>
          <w:rFonts w:ascii="Arial" w:hAnsi="Arial" w:cs="Arial"/>
          <w:bCs/>
          <w:sz w:val="20"/>
          <w:szCs w:val="20"/>
        </w:rPr>
        <w:t xml:space="preserve"> </w:t>
      </w:r>
    </w:p>
    <w:p w14:paraId="371F4E34" w14:textId="17E95943"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Egyéb hibák</w:t>
      </w:r>
    </w:p>
    <w:p w14:paraId="6A313A59" w14:textId="2239E64E" w:rsidR="00974772"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a fenti kategóriákba nem sorolt panaszt itt kell számba venni.</w:t>
      </w:r>
    </w:p>
    <w:p w14:paraId="2244FFFA" w14:textId="77777777" w:rsidR="008F4B52" w:rsidRDefault="008F4B52" w:rsidP="00573D0C">
      <w:pPr>
        <w:pStyle w:val="Default"/>
        <w:jc w:val="both"/>
        <w:rPr>
          <w:rFonts w:ascii="Arial" w:hAnsi="Arial" w:cs="Arial"/>
          <w:bCs/>
          <w:color w:val="auto"/>
          <w:sz w:val="20"/>
          <w:szCs w:val="20"/>
        </w:rPr>
      </w:pPr>
    </w:p>
    <w:p w14:paraId="6CF43A21" w14:textId="415B64A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Szolgáltatási ágak </w:t>
      </w:r>
    </w:p>
    <w:p w14:paraId="7066E83D" w14:textId="77777777" w:rsidR="00573D0C" w:rsidRPr="00991384" w:rsidRDefault="00573D0C" w:rsidP="00573D0C">
      <w:pPr>
        <w:rPr>
          <w:rFonts w:ascii="Arial" w:hAnsi="Arial" w:cs="Arial"/>
          <w:sz w:val="20"/>
          <w:szCs w:val="20"/>
        </w:rPr>
      </w:pPr>
    </w:p>
    <w:p w14:paraId="36E86DDD" w14:textId="77777777" w:rsidR="00573D0C" w:rsidRPr="00991384" w:rsidRDefault="00573D0C" w:rsidP="00573D0C">
      <w:pPr>
        <w:pStyle w:val="Default"/>
        <w:tabs>
          <w:tab w:val="left" w:pos="284"/>
        </w:tabs>
        <w:jc w:val="both"/>
        <w:rPr>
          <w:rFonts w:ascii="Arial" w:hAnsi="Arial" w:cs="Arial"/>
          <w:bCs/>
          <w:color w:val="auto"/>
          <w:sz w:val="20"/>
          <w:szCs w:val="20"/>
        </w:rPr>
      </w:pPr>
      <w:r w:rsidRPr="00991384">
        <w:rPr>
          <w:rFonts w:ascii="Arial" w:eastAsia="Times New Roman" w:hAnsi="Arial" w:cs="Arial"/>
          <w:color w:val="auto"/>
          <w:sz w:val="20"/>
          <w:szCs w:val="20"/>
        </w:rPr>
        <w:t>Pénzforgalmi szolgáltatással kapcsolatos</w:t>
      </w:r>
    </w:p>
    <w:p w14:paraId="0DCB7AF3"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fizetési számla vezetésével: fizetési számlák vezetésével kapcsolatos tranzakciókkal, az ehhez kapcsolódó elszámolásokkal, díjakkal kapcsolatos panasz;</w:t>
      </w:r>
    </w:p>
    <w:p w14:paraId="52387094"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készpénzátutalással: fizetési számla megnyitása nélkül a fizető fél által befizetett pénz utalása kedvezményezett vagy a kedvezményezett megbízásából eljáró pénzforgalmi szolgáltató részére abból a célból, hogy a pénz a kedvezményezett részére kifizetésre kerüljön (pl. sárga csekk);</w:t>
      </w:r>
    </w:p>
    <w:p w14:paraId="5A43AF5C"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készpénz-helyettesítő fizetési eszközzel: olyan panasz, amely csekkel, elektronikus pénzzel és a pénzforgalmi szolgáltató és az ügyfél közötti keretszerződésben meghatározott olyan személyre szabott dologgal vagy eljárással kapcsolatos, amely lehetővé teszi az ügyfél számára a fizetési megbízás megtételét;</w:t>
      </w:r>
    </w:p>
    <w:p w14:paraId="53D4DEFA" w14:textId="1B944A5C" w:rsidR="00E977BE"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bankolással: az elektronikus eszközökkel (telefon, internet, fax) bonyolított banki szolgáltatások, ha a panasz kifejezetten a felhasznált elektronikus eszköz nem kielégítő működésére (esetleg rendszerbeli hiányosságára) vonatkozik</w:t>
      </w:r>
      <w:del w:id="192" w:author="MNB" w:date="2024-08-23T13:41:00Z">
        <w:r w:rsidRPr="00991384">
          <w:rPr>
            <w:rFonts w:ascii="Arial" w:eastAsia="Times New Roman" w:hAnsi="Arial" w:cs="Arial"/>
            <w:color w:val="auto"/>
            <w:sz w:val="20"/>
            <w:szCs w:val="20"/>
          </w:rPr>
          <w:delText>.</w:delText>
        </w:r>
      </w:del>
      <w:ins w:id="193" w:author="MNB" w:date="2024-08-23T13:41:00Z">
        <w:r w:rsidR="00E977BE">
          <w:rPr>
            <w:rFonts w:ascii="Arial" w:eastAsia="Times New Roman" w:hAnsi="Arial" w:cs="Arial"/>
            <w:color w:val="auto"/>
            <w:sz w:val="20"/>
            <w:szCs w:val="20"/>
          </w:rPr>
          <w:t>;</w:t>
        </w:r>
      </w:ins>
    </w:p>
    <w:p w14:paraId="4DD5FE22" w14:textId="77777777" w:rsidR="00E977BE" w:rsidRPr="00E977BE" w:rsidRDefault="00E977BE" w:rsidP="00E977BE">
      <w:pPr>
        <w:pStyle w:val="Default"/>
        <w:numPr>
          <w:ilvl w:val="0"/>
          <w:numId w:val="30"/>
        </w:numPr>
        <w:tabs>
          <w:tab w:val="left" w:pos="709"/>
        </w:tabs>
        <w:jc w:val="both"/>
        <w:rPr>
          <w:ins w:id="194" w:author="MNB" w:date="2024-08-23T13:41:00Z"/>
          <w:rFonts w:ascii="Arial" w:eastAsia="Times New Roman" w:hAnsi="Arial" w:cs="Arial"/>
          <w:color w:val="auto"/>
          <w:sz w:val="20"/>
          <w:szCs w:val="20"/>
        </w:rPr>
      </w:pPr>
      <w:ins w:id="195" w:author="MNB" w:date="2024-08-23T13:41:00Z">
        <w:r w:rsidRPr="00E977BE">
          <w:rPr>
            <w:rFonts w:ascii="Arial" w:eastAsia="Times New Roman" w:hAnsi="Arial" w:cs="Arial"/>
            <w:color w:val="auto"/>
            <w:sz w:val="20"/>
            <w:szCs w:val="20"/>
          </w:rPr>
          <w:t>számlainformációs szolgáltatással: számlainformációs szolgáltatással, az ehhez kapcsolódó díjakkal kapcsolatos panasz;</w:t>
        </w:r>
      </w:ins>
    </w:p>
    <w:p w14:paraId="71AB5534" w14:textId="6DCC2E08" w:rsidR="00573D0C" w:rsidRPr="00991384" w:rsidRDefault="00E977BE" w:rsidP="00E977BE">
      <w:pPr>
        <w:pStyle w:val="Default"/>
        <w:numPr>
          <w:ilvl w:val="0"/>
          <w:numId w:val="30"/>
        </w:numPr>
        <w:tabs>
          <w:tab w:val="left" w:pos="709"/>
        </w:tabs>
        <w:jc w:val="both"/>
        <w:rPr>
          <w:ins w:id="196" w:author="MNB" w:date="2024-08-23T13:41:00Z"/>
          <w:rFonts w:ascii="Arial" w:eastAsia="Times New Roman" w:hAnsi="Arial" w:cs="Arial"/>
          <w:color w:val="auto"/>
          <w:sz w:val="20"/>
          <w:szCs w:val="20"/>
        </w:rPr>
      </w:pPr>
      <w:ins w:id="197" w:author="MNB" w:date="2024-08-23T13:41:00Z">
        <w:r w:rsidRPr="00E977BE">
          <w:rPr>
            <w:rFonts w:ascii="Arial" w:eastAsia="Times New Roman" w:hAnsi="Arial" w:cs="Arial"/>
            <w:color w:val="auto"/>
            <w:sz w:val="20"/>
            <w:szCs w:val="20"/>
          </w:rPr>
          <w:t>fizetéskezdeményezési szolgáltatással: fizetéskezdeményezési szolgáltatással, az ehhez kapcsolódó díjakkal kapcsolatos panasz</w:t>
        </w:r>
        <w:r w:rsidR="00573D0C" w:rsidRPr="00991384">
          <w:rPr>
            <w:rFonts w:ascii="Arial" w:eastAsia="Times New Roman" w:hAnsi="Arial" w:cs="Arial"/>
            <w:color w:val="auto"/>
            <w:sz w:val="20"/>
            <w:szCs w:val="20"/>
          </w:rPr>
          <w:t>.</w:t>
        </w:r>
      </w:ins>
    </w:p>
    <w:p w14:paraId="54F0A499" w14:textId="77777777" w:rsidR="00573D0C" w:rsidRPr="00991384" w:rsidRDefault="00573D0C" w:rsidP="00573D0C">
      <w:pPr>
        <w:pStyle w:val="Default"/>
        <w:jc w:val="both"/>
        <w:rPr>
          <w:rFonts w:ascii="Arial" w:eastAsia="Times New Roman" w:hAnsi="Arial" w:cs="Arial"/>
          <w:bCs/>
          <w:color w:val="auto"/>
          <w:sz w:val="20"/>
          <w:szCs w:val="20"/>
        </w:rPr>
      </w:pPr>
    </w:p>
    <w:p w14:paraId="2EE77366"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bCs/>
          <w:color w:val="auto"/>
          <w:sz w:val="20"/>
          <w:szCs w:val="20"/>
        </w:rPr>
        <w:t>Pénzforgalmi szolgáltatá</w:t>
      </w:r>
      <w:r w:rsidRPr="00991384">
        <w:rPr>
          <w:rFonts w:ascii="Arial" w:eastAsia="Times New Roman" w:hAnsi="Arial" w:cs="Arial"/>
          <w:color w:val="auto"/>
          <w:sz w:val="20"/>
          <w:szCs w:val="20"/>
        </w:rPr>
        <w:t xml:space="preserve">shoz kapcsolódó pénzügyi tevékenységgel kapcsolatos </w:t>
      </w:r>
    </w:p>
    <w:p w14:paraId="0042E687"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hitelezéssel: a pénzforgalm</w:t>
      </w:r>
      <w:r w:rsidRPr="00991384">
        <w:rPr>
          <w:rFonts w:ascii="Arial" w:hAnsi="Arial" w:cs="Arial"/>
          <w:color w:val="auto"/>
          <w:sz w:val="20"/>
          <w:szCs w:val="20"/>
        </w:rPr>
        <w:t>i szolgáltatáshoz kapcsolódóan nyújtott hitelre vonatkozó panasz.</w:t>
      </w:r>
    </w:p>
    <w:p w14:paraId="21926DAF"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letéti szolgáltatással:</w:t>
      </w:r>
      <w:r w:rsidRPr="00991384">
        <w:rPr>
          <w:rFonts w:ascii="Arial" w:hAnsi="Arial" w:cs="Arial"/>
          <w:color w:val="auto"/>
          <w:sz w:val="20"/>
          <w:szCs w:val="20"/>
        </w:rPr>
        <w:t xml:space="preserve"> pénzösszegek az ügyfél megbízásából, elkülönített letéti számlán kamatra vagy kamat nélkül történő elhelyezése és kezelése, külön jogszabályban rögzített feltételek szerint;</w:t>
      </w:r>
    </w:p>
    <w:p w14:paraId="0986A59A"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pénzátváltással: a pénzforgalmi szolgáltatáshoz kapcsolódó pénznemek, fizetési műveletek tárgyát képező pénzösszeg pénzforgalmi szolgáltató által történő átváltásával kapcsolatos panasz;</w:t>
      </w:r>
    </w:p>
    <w:p w14:paraId="0D8BAA57"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 minden, a fenti kategóriákba nem sorolt panaszt itt kell számba venni.</w:t>
      </w:r>
    </w:p>
    <w:p w14:paraId="42127138"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p>
    <w:p w14:paraId="588E523A"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pénz kibocsátásával kapcsolatos</w:t>
      </w:r>
    </w:p>
    <w:p w14:paraId="66F54F96" w14:textId="77777777" w:rsidR="00573D0C" w:rsidRPr="00991384" w:rsidRDefault="00573D0C" w:rsidP="00573D0C">
      <w:pPr>
        <w:pStyle w:val="Default"/>
        <w:tabs>
          <w:tab w:val="left" w:pos="142"/>
        </w:tabs>
        <w:jc w:val="both"/>
        <w:rPr>
          <w:rFonts w:ascii="Arial" w:hAnsi="Arial" w:cs="Arial"/>
          <w:color w:val="auto"/>
          <w:sz w:val="20"/>
          <w:szCs w:val="20"/>
        </w:rPr>
      </w:pPr>
      <w:r w:rsidRPr="00991384">
        <w:rPr>
          <w:rFonts w:ascii="Arial" w:eastAsia="Times New Roman" w:hAnsi="Arial" w:cs="Arial"/>
          <w:color w:val="auto"/>
          <w:sz w:val="20"/>
          <w:szCs w:val="20"/>
        </w:rPr>
        <w:t>Elektronikus pénz kibocsátásához kapcsolódó pénzügyi tevékenységgel kapcsolatos:</w:t>
      </w:r>
      <w:r w:rsidRPr="00991384">
        <w:rPr>
          <w:rFonts w:ascii="Arial" w:hAnsi="Arial" w:cs="Arial"/>
          <w:color w:val="auto"/>
          <w:sz w:val="20"/>
          <w:szCs w:val="20"/>
        </w:rPr>
        <w:t xml:space="preserve"> itt kell szerepeltetni az elektronikuspénz-kibocsátási szolgáltatás működtetésével összefüggő, egyéb, szorosan kapcsolódó kiegészítő szolgáltatásokkal kapcsolatos panaszokat.</w:t>
      </w:r>
    </w:p>
    <w:p w14:paraId="6BFB297F" w14:textId="77777777" w:rsidR="00573D0C" w:rsidRPr="00991384" w:rsidRDefault="00573D0C" w:rsidP="00573D0C">
      <w:pPr>
        <w:autoSpaceDE w:val="0"/>
        <w:autoSpaceDN w:val="0"/>
        <w:adjustRightInd w:val="0"/>
        <w:ind w:left="709"/>
        <w:jc w:val="both"/>
        <w:rPr>
          <w:rFonts w:ascii="Arial" w:hAnsi="Arial" w:cs="Arial"/>
          <w:sz w:val="20"/>
          <w:szCs w:val="20"/>
        </w:rPr>
      </w:pPr>
    </w:p>
    <w:p w14:paraId="1D73DE95"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w:t>
      </w:r>
    </w:p>
    <w:p w14:paraId="012EADE9" w14:textId="77777777" w:rsidR="00573D0C" w:rsidRPr="00991384" w:rsidRDefault="00573D0C" w:rsidP="00573D0C">
      <w:pPr>
        <w:pStyle w:val="Default"/>
        <w:tabs>
          <w:tab w:val="left" w:pos="0"/>
        </w:tabs>
        <w:jc w:val="both"/>
        <w:rPr>
          <w:rFonts w:ascii="Arial" w:eastAsia="Times New Roman" w:hAnsi="Arial" w:cs="Arial"/>
          <w:b/>
          <w:color w:val="auto"/>
          <w:sz w:val="20"/>
          <w:szCs w:val="20"/>
        </w:rPr>
      </w:pPr>
      <w:r w:rsidRPr="00991384">
        <w:rPr>
          <w:rFonts w:ascii="Arial" w:hAnsi="Arial" w:cs="Arial"/>
          <w:bCs/>
          <w:color w:val="auto"/>
          <w:sz w:val="20"/>
          <w:szCs w:val="20"/>
        </w:rPr>
        <w:t>Minden, a fenti kategóriákba be nem sorolt panaszt itt kell feltüntetni.</w:t>
      </w:r>
    </w:p>
    <w:p w14:paraId="76D26476" w14:textId="77777777" w:rsidR="00573D0C" w:rsidRDefault="00573D0C" w:rsidP="005B5CFE">
      <w:pPr>
        <w:pStyle w:val="Default"/>
        <w:jc w:val="both"/>
        <w:rPr>
          <w:rFonts w:ascii="Arial" w:hAnsi="Arial" w:cs="Arial"/>
          <w:b/>
          <w:bCs/>
          <w:color w:val="auto"/>
          <w:sz w:val="20"/>
          <w:szCs w:val="20"/>
        </w:rPr>
      </w:pPr>
    </w:p>
    <w:p w14:paraId="0064F224" w14:textId="77777777" w:rsidR="005B5CFE" w:rsidRPr="00991384" w:rsidRDefault="005B5CFE" w:rsidP="00523301">
      <w:pPr>
        <w:pStyle w:val="Default"/>
        <w:keepNext/>
        <w:jc w:val="both"/>
        <w:rPr>
          <w:rFonts w:ascii="Arial" w:hAnsi="Arial" w:cs="Arial"/>
          <w:b/>
          <w:bCs/>
          <w:color w:val="auto"/>
          <w:sz w:val="20"/>
          <w:szCs w:val="20"/>
        </w:rPr>
      </w:pPr>
      <w:r w:rsidRPr="00991384">
        <w:rPr>
          <w:rFonts w:ascii="Arial" w:hAnsi="Arial" w:cs="Arial"/>
          <w:b/>
          <w:bCs/>
          <w:color w:val="auto"/>
          <w:sz w:val="20"/>
          <w:szCs w:val="20"/>
        </w:rPr>
        <w:t>A tábla oszlopai</w:t>
      </w:r>
    </w:p>
    <w:p w14:paraId="3BAA040E" w14:textId="77777777" w:rsidR="005B5CFE" w:rsidRPr="00991384" w:rsidRDefault="005B5CFE" w:rsidP="00523301">
      <w:pPr>
        <w:pStyle w:val="Default"/>
        <w:keepNext/>
        <w:jc w:val="both"/>
        <w:rPr>
          <w:rFonts w:ascii="Arial" w:hAnsi="Arial" w:cs="Arial"/>
          <w:bCs/>
          <w:color w:val="auto"/>
          <w:sz w:val="20"/>
          <w:szCs w:val="20"/>
        </w:rPr>
      </w:pPr>
    </w:p>
    <w:p w14:paraId="046A50AD" w14:textId="613CF84E" w:rsidR="005B5CFE"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w:t>
      </w:r>
      <w:r w:rsidR="00CA0344">
        <w:rPr>
          <w:rFonts w:ascii="Arial" w:hAnsi="Arial" w:cs="Arial"/>
          <w:bCs/>
          <w:color w:val="auto"/>
          <w:sz w:val="20"/>
          <w:szCs w:val="20"/>
        </w:rPr>
        <w:t>z</w:t>
      </w:r>
      <w:r w:rsidRPr="00991384">
        <w:rPr>
          <w:rFonts w:ascii="Arial" w:hAnsi="Arial" w:cs="Arial"/>
          <w:bCs/>
          <w:color w:val="auto"/>
          <w:sz w:val="20"/>
          <w:szCs w:val="20"/>
        </w:rPr>
        <w:t xml:space="preserve"> </w:t>
      </w:r>
      <w:r w:rsidR="00DF6177">
        <w:rPr>
          <w:rFonts w:ascii="Arial" w:hAnsi="Arial" w:cs="Arial"/>
          <w:bCs/>
          <w:color w:val="auto"/>
          <w:sz w:val="20"/>
          <w:szCs w:val="20"/>
        </w:rPr>
        <w:t>s</w:t>
      </w:r>
      <w:r w:rsidRPr="00991384">
        <w:rPr>
          <w:rFonts w:ascii="Arial" w:hAnsi="Arial" w:cs="Arial"/>
          <w:bCs/>
          <w:color w:val="auto"/>
          <w:sz w:val="20"/>
          <w:szCs w:val="20"/>
        </w:rPr>
        <w:t xml:space="preserve">) Összesen oszlopban szereplő, a tárgyidőszakban nyilvántartásba vett panaszügyek valamint az időszak végén folyamatban lévő peresített panaszügyek, </w:t>
      </w:r>
      <w:r w:rsidR="00D576A1" w:rsidRPr="00991384">
        <w:rPr>
          <w:rFonts w:ascii="Arial" w:hAnsi="Arial" w:cs="Arial"/>
          <w:bCs/>
          <w:color w:val="auto"/>
          <w:sz w:val="20"/>
          <w:szCs w:val="20"/>
        </w:rPr>
        <w:t>és</w:t>
      </w:r>
      <w:r w:rsidRPr="00991384">
        <w:rPr>
          <w:rFonts w:ascii="Arial" w:hAnsi="Arial" w:cs="Arial"/>
          <w:bCs/>
          <w:color w:val="auto"/>
          <w:sz w:val="20"/>
          <w:szCs w:val="20"/>
        </w:rPr>
        <w:t xml:space="preserve"> a tárgyidőszakban lezárt peresített panaszügyek </w:t>
      </w:r>
      <w:proofErr w:type="spellStart"/>
      <w:r w:rsidRPr="00991384">
        <w:rPr>
          <w:rFonts w:ascii="Arial" w:hAnsi="Arial" w:cs="Arial"/>
          <w:bCs/>
          <w:color w:val="auto"/>
          <w:sz w:val="20"/>
          <w:szCs w:val="20"/>
        </w:rPr>
        <w:t>panasztípusonkénti</w:t>
      </w:r>
      <w:proofErr w:type="spellEnd"/>
      <w:r w:rsidRPr="00991384">
        <w:rPr>
          <w:rFonts w:ascii="Arial" w:hAnsi="Arial" w:cs="Arial"/>
          <w:bCs/>
          <w:color w:val="auto"/>
          <w:sz w:val="20"/>
          <w:szCs w:val="20"/>
        </w:rPr>
        <w:t xml:space="preserve"> bontását az </w:t>
      </w:r>
      <w:proofErr w:type="gramStart"/>
      <w:r w:rsidRPr="00991384">
        <w:rPr>
          <w:rFonts w:ascii="Arial" w:hAnsi="Arial" w:cs="Arial"/>
          <w:bCs/>
          <w:color w:val="auto"/>
          <w:sz w:val="20"/>
          <w:szCs w:val="20"/>
        </w:rPr>
        <w:t>a)</w:t>
      </w:r>
      <w:r w:rsidR="00843754">
        <w:rPr>
          <w:rFonts w:ascii="Arial" w:hAnsi="Arial" w:cs="Arial"/>
          <w:bCs/>
          <w:color w:val="auto"/>
          <w:sz w:val="20"/>
          <w:szCs w:val="20"/>
        </w:rPr>
        <w:t>–</w:t>
      </w:r>
      <w:proofErr w:type="gramEnd"/>
      <w:r w:rsidR="00DF6177">
        <w:rPr>
          <w:rFonts w:ascii="Arial" w:hAnsi="Arial" w:cs="Arial"/>
          <w:bCs/>
          <w:color w:val="auto"/>
          <w:sz w:val="20"/>
          <w:szCs w:val="20"/>
        </w:rPr>
        <w:t>r</w:t>
      </w:r>
      <w:r w:rsidRPr="00991384">
        <w:rPr>
          <w:rFonts w:ascii="Arial" w:hAnsi="Arial" w:cs="Arial"/>
          <w:bCs/>
          <w:color w:val="auto"/>
          <w:sz w:val="20"/>
          <w:szCs w:val="20"/>
        </w:rPr>
        <w:t>) oszlopban kell feltüntetni. Ha az egy levél kapcsán bejelentett panasz több panasztípusba is besorolható, akkor a panasz elsődleges témája szerint kell a besorolást elvégezni.</w:t>
      </w:r>
    </w:p>
    <w:p w14:paraId="0289A706" w14:textId="77777777" w:rsidR="00E977BE" w:rsidRDefault="00E977BE" w:rsidP="005B5CFE">
      <w:pPr>
        <w:pStyle w:val="Default"/>
        <w:jc w:val="both"/>
        <w:rPr>
          <w:rFonts w:ascii="Arial" w:hAnsi="Arial" w:cs="Arial"/>
          <w:bCs/>
          <w:color w:val="auto"/>
          <w:sz w:val="20"/>
          <w:szCs w:val="20"/>
        </w:rPr>
      </w:pPr>
    </w:p>
    <w:p w14:paraId="26BA52E4" w14:textId="3670B343" w:rsidR="00E977BE" w:rsidRDefault="00E977BE" w:rsidP="005B5CFE">
      <w:pPr>
        <w:pStyle w:val="Default"/>
        <w:jc w:val="both"/>
        <w:rPr>
          <w:ins w:id="198" w:author="MNB" w:date="2024-08-23T13:41:00Z"/>
          <w:rFonts w:ascii="Arial" w:hAnsi="Arial" w:cs="Arial"/>
          <w:bCs/>
          <w:color w:val="auto"/>
          <w:sz w:val="20"/>
          <w:szCs w:val="20"/>
        </w:rPr>
      </w:pPr>
      <w:ins w:id="199" w:author="MNB" w:date="2024-08-23T13:41:00Z">
        <w:r w:rsidRPr="00E977BE">
          <w:rPr>
            <w:rFonts w:ascii="Arial" w:hAnsi="Arial" w:cs="Arial"/>
            <w:bCs/>
            <w:color w:val="auto"/>
            <w:sz w:val="20"/>
            <w:szCs w:val="20"/>
          </w:rPr>
          <w:t xml:space="preserve">A t) </w:t>
        </w:r>
      </w:ins>
      <w:ins w:id="200" w:author="MNB" w:date="2024-11-12T16:11:00Z">
        <w:r w:rsidR="00890F4B">
          <w:rPr>
            <w:rFonts w:ascii="Arial" w:hAnsi="Arial" w:cs="Arial"/>
            <w:bCs/>
            <w:color w:val="auto"/>
            <w:sz w:val="20"/>
            <w:szCs w:val="20"/>
          </w:rPr>
          <w:t>Fogyasztói</w:t>
        </w:r>
      </w:ins>
      <w:ins w:id="201" w:author="MNB" w:date="2024-08-23T13:41:00Z">
        <w:r w:rsidRPr="00E977BE">
          <w:rPr>
            <w:rFonts w:ascii="Arial" w:hAnsi="Arial" w:cs="Arial"/>
            <w:bCs/>
            <w:color w:val="auto"/>
            <w:sz w:val="20"/>
            <w:szCs w:val="20"/>
          </w:rPr>
          <w:t xml:space="preserve"> szerződések száma a tárgyidőszak végén oszlop megfelelő soraiban a fogyasztókkal kötött, tárgyidőszak végén fennálló szerződések darabszámát szükséges feltüntetni. Amennyiben egy fogyasztóval kötött keretszerződés több szolgáltatástípusra is vonatkozik, úgy azt valamennyi vonatkozó szolgáltatástípus esetében szükséges szerepeltetni. Abban az esetben is szükséges feltüntetni a fennálló keretszerződéseket, amennyiben az azokhoz kapcsolódó szolgáltatást a tárgyidőszakban nem vette igénybe a fogyasztó</w:t>
        </w:r>
        <w:r w:rsidR="00405FDD">
          <w:rPr>
            <w:rFonts w:ascii="Arial" w:hAnsi="Arial" w:cs="Arial"/>
            <w:bCs/>
            <w:color w:val="auto"/>
            <w:sz w:val="20"/>
            <w:szCs w:val="20"/>
          </w:rPr>
          <w:t>.</w:t>
        </w:r>
      </w:ins>
    </w:p>
    <w:p w14:paraId="7DA5B890" w14:textId="77777777" w:rsidR="005B5CFE" w:rsidRPr="00991384" w:rsidRDefault="005B5CFE" w:rsidP="005B5CFE">
      <w:pPr>
        <w:pStyle w:val="Default"/>
        <w:jc w:val="both"/>
        <w:rPr>
          <w:ins w:id="202" w:author="MNB" w:date="2024-08-23T13:41:00Z"/>
          <w:rFonts w:ascii="Arial" w:hAnsi="Arial" w:cs="Arial"/>
          <w:bCs/>
          <w:color w:val="auto"/>
          <w:sz w:val="20"/>
          <w:szCs w:val="20"/>
        </w:rPr>
      </w:pPr>
    </w:p>
    <w:p w14:paraId="59A66399"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5F47C503" w14:textId="77777777" w:rsidR="005B5CFE" w:rsidRPr="00991384" w:rsidRDefault="005B5CFE" w:rsidP="005B5CFE">
      <w:pPr>
        <w:pStyle w:val="Default"/>
        <w:jc w:val="both"/>
        <w:rPr>
          <w:rFonts w:ascii="Arial" w:hAnsi="Arial" w:cs="Arial"/>
          <w:b/>
          <w:bCs/>
          <w:color w:val="auto"/>
          <w:sz w:val="20"/>
          <w:szCs w:val="20"/>
        </w:rPr>
      </w:pPr>
    </w:p>
    <w:p w14:paraId="5F5DFB86" w14:textId="3E821E79"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86BA1 és annak alábontó soraiban kell feltüntetni a tárgyidőszakban nyilvántartásba vett panaszügyek darabszámát </w:t>
      </w:r>
      <w:r w:rsidR="004B695B" w:rsidRPr="004744D3">
        <w:rPr>
          <w:rFonts w:ascii="Arial" w:hAnsi="Arial" w:cs="Arial"/>
          <w:bCs/>
          <w:color w:val="auto"/>
          <w:sz w:val="20"/>
          <w:szCs w:val="20"/>
        </w:rPr>
        <w:t>[</w:t>
      </w:r>
      <w:r w:rsidR="004744D3">
        <w:rPr>
          <w:rFonts w:ascii="Arial" w:hAnsi="Arial" w:cs="Arial"/>
          <w:bCs/>
          <w:color w:val="auto"/>
          <w:sz w:val="20"/>
          <w:szCs w:val="20"/>
        </w:rPr>
        <w:t>s</w:t>
      </w:r>
      <w:r w:rsidRPr="004744D3">
        <w:rPr>
          <w:rFonts w:ascii="Arial" w:hAnsi="Arial" w:cs="Arial"/>
          <w:bCs/>
          <w:color w:val="auto"/>
          <w:sz w:val="20"/>
          <w:szCs w:val="20"/>
        </w:rPr>
        <w:t>) oszlop</w:t>
      </w:r>
      <w:r w:rsidR="004B695B" w:rsidRPr="00991384">
        <w:rPr>
          <w:rFonts w:ascii="Arial" w:hAnsi="Arial" w:cs="Arial"/>
          <w:bCs/>
          <w:color w:val="auto"/>
          <w:sz w:val="20"/>
          <w:szCs w:val="20"/>
        </w:rPr>
        <w:t>]</w:t>
      </w:r>
      <w:r w:rsidRPr="00991384">
        <w:rPr>
          <w:rFonts w:ascii="Arial" w:hAnsi="Arial" w:cs="Arial"/>
          <w:bCs/>
          <w:color w:val="auto"/>
          <w:sz w:val="20"/>
          <w:szCs w:val="20"/>
        </w:rPr>
        <w:t xml:space="preserve">, </w:t>
      </w:r>
      <w:del w:id="203" w:author="MNB" w:date="2024-08-23T13:41:00Z">
        <w:r w:rsidRPr="00991384">
          <w:rPr>
            <w:rFonts w:ascii="Arial" w:hAnsi="Arial" w:cs="Arial"/>
            <w:bCs/>
            <w:color w:val="auto"/>
            <w:sz w:val="20"/>
            <w:szCs w:val="20"/>
          </w:rPr>
          <w:delText xml:space="preserve">és </w:delText>
        </w:r>
      </w:del>
      <w:r w:rsidRPr="00991384">
        <w:rPr>
          <w:rFonts w:ascii="Arial" w:hAnsi="Arial" w:cs="Arial"/>
          <w:bCs/>
          <w:color w:val="auto"/>
          <w:sz w:val="20"/>
          <w:szCs w:val="20"/>
        </w:rPr>
        <w:t xml:space="preserve">azok panasztípusok szerinti megbontását </w:t>
      </w:r>
      <w:r w:rsidR="00E44C4F" w:rsidRPr="00991384">
        <w:rPr>
          <w:rFonts w:ascii="Arial" w:hAnsi="Arial" w:cs="Arial"/>
          <w:bCs/>
          <w:color w:val="auto"/>
          <w:sz w:val="20"/>
          <w:szCs w:val="20"/>
        </w:rPr>
        <w:t>[</w:t>
      </w:r>
      <w:r w:rsidRPr="00991384">
        <w:rPr>
          <w:rFonts w:ascii="Arial" w:hAnsi="Arial" w:cs="Arial"/>
          <w:bCs/>
          <w:color w:val="auto"/>
          <w:sz w:val="20"/>
          <w:szCs w:val="20"/>
        </w:rPr>
        <w:t>a</w:t>
      </w:r>
      <w:del w:id="204" w:author="MNB" w:date="2024-08-23T13:41:00Z">
        <w:r w:rsidRPr="00991384">
          <w:rPr>
            <w:rFonts w:ascii="Arial" w:hAnsi="Arial" w:cs="Arial"/>
            <w:bCs/>
            <w:color w:val="auto"/>
            <w:sz w:val="20"/>
            <w:szCs w:val="20"/>
          </w:rPr>
          <w:delText>)-</w:delText>
        </w:r>
      </w:del>
      <w:ins w:id="205" w:author="MNB" w:date="2024-08-23T13:41:00Z">
        <w:r w:rsidRPr="00991384">
          <w:rPr>
            <w:rFonts w:ascii="Arial" w:hAnsi="Arial" w:cs="Arial"/>
            <w:bCs/>
            <w:color w:val="auto"/>
            <w:sz w:val="20"/>
            <w:szCs w:val="20"/>
          </w:rPr>
          <w:t>)</w:t>
        </w:r>
        <w:r w:rsidR="00405FDD">
          <w:rPr>
            <w:rFonts w:ascii="Arial" w:hAnsi="Arial" w:cs="Arial"/>
            <w:bCs/>
            <w:color w:val="auto"/>
            <w:sz w:val="20"/>
            <w:szCs w:val="20"/>
          </w:rPr>
          <w:t>–</w:t>
        </w:r>
      </w:ins>
      <w:r w:rsidR="004744D3">
        <w:rPr>
          <w:rFonts w:ascii="Arial" w:hAnsi="Arial" w:cs="Arial"/>
          <w:bCs/>
          <w:color w:val="auto"/>
          <w:sz w:val="20"/>
          <w:szCs w:val="20"/>
        </w:rPr>
        <w:t>r</w:t>
      </w:r>
      <w:ins w:id="206" w:author="MNB" w:date="2024-08-23T13:41:00Z">
        <w:r w:rsidRPr="004744D3">
          <w:rPr>
            <w:rFonts w:ascii="Arial" w:hAnsi="Arial" w:cs="Arial"/>
            <w:bCs/>
            <w:color w:val="auto"/>
            <w:sz w:val="20"/>
            <w:szCs w:val="20"/>
          </w:rPr>
          <w:t>) oszlop</w:t>
        </w:r>
        <w:r w:rsidR="00E44C4F" w:rsidRPr="004744D3">
          <w:rPr>
            <w:rFonts w:ascii="Arial" w:hAnsi="Arial" w:cs="Arial"/>
            <w:bCs/>
            <w:color w:val="auto"/>
            <w:sz w:val="20"/>
            <w:szCs w:val="20"/>
          </w:rPr>
          <w:t>]</w:t>
        </w:r>
        <w:r w:rsidR="00E977BE">
          <w:rPr>
            <w:rFonts w:ascii="Arial" w:hAnsi="Arial" w:cs="Arial"/>
            <w:bCs/>
            <w:color w:val="auto"/>
            <w:sz w:val="20"/>
            <w:szCs w:val="20"/>
          </w:rPr>
          <w:t xml:space="preserve">, valamint </w:t>
        </w:r>
        <w:r w:rsidR="00E977BE" w:rsidRPr="008B37FA">
          <w:rPr>
            <w:rFonts w:ascii="Arial" w:hAnsi="Arial" w:cs="Arial"/>
            <w:bCs/>
            <w:color w:val="auto"/>
            <w:sz w:val="20"/>
            <w:szCs w:val="20"/>
          </w:rPr>
          <w:t xml:space="preserve">az egyes sorokban feltüntetett szolgáltatástípusok igénybevétele érdekében fogyasztókkal kötött, a tárgyidőszak végén fennálló szerződések darabszámát </w:t>
        </w:r>
        <w:r w:rsidR="00E977BE">
          <w:rPr>
            <w:rFonts w:ascii="Arial" w:hAnsi="Arial" w:cs="Arial"/>
            <w:bCs/>
            <w:color w:val="auto"/>
            <w:sz w:val="20"/>
            <w:szCs w:val="20"/>
          </w:rPr>
          <w:t>[t</w:t>
        </w:r>
      </w:ins>
      <w:r w:rsidR="00E977BE">
        <w:rPr>
          <w:rFonts w:ascii="Arial" w:hAnsi="Arial" w:cs="Arial"/>
          <w:bCs/>
          <w:color w:val="auto"/>
          <w:sz w:val="20"/>
          <w:szCs w:val="20"/>
        </w:rPr>
        <w:t>) oszlop]</w:t>
      </w:r>
      <w:r w:rsidRPr="004744D3">
        <w:rPr>
          <w:rFonts w:ascii="Arial" w:hAnsi="Arial" w:cs="Arial"/>
          <w:bCs/>
          <w:color w:val="auto"/>
          <w:sz w:val="20"/>
          <w:szCs w:val="20"/>
        </w:rPr>
        <w:t>.</w:t>
      </w:r>
    </w:p>
    <w:p w14:paraId="3387320D" w14:textId="77777777" w:rsidR="00573D0C" w:rsidRPr="00991384" w:rsidRDefault="00573D0C" w:rsidP="005B5CFE">
      <w:pPr>
        <w:pStyle w:val="Default"/>
        <w:jc w:val="both"/>
        <w:rPr>
          <w:rFonts w:ascii="Arial" w:hAnsi="Arial" w:cs="Arial"/>
          <w:bCs/>
          <w:color w:val="auto"/>
          <w:sz w:val="20"/>
          <w:szCs w:val="20"/>
        </w:rPr>
      </w:pPr>
    </w:p>
    <w:p w14:paraId="6497E58D" w14:textId="77777777" w:rsidR="005B5CFE" w:rsidRPr="00991384" w:rsidRDefault="005B5CFE" w:rsidP="005B5CFE">
      <w:pPr>
        <w:pStyle w:val="Default"/>
        <w:jc w:val="both"/>
        <w:rPr>
          <w:rFonts w:ascii="Arial" w:hAnsi="Arial" w:cs="Arial"/>
          <w:bCs/>
          <w:color w:val="auto"/>
          <w:sz w:val="20"/>
          <w:szCs w:val="20"/>
        </w:rPr>
      </w:pPr>
    </w:p>
    <w:p w14:paraId="324E4158" w14:textId="77777777" w:rsidR="005B5CFE" w:rsidRPr="00991384" w:rsidRDefault="005B5CFE" w:rsidP="00433C4D">
      <w:pPr>
        <w:rPr>
          <w:rFonts w:ascii="Arial" w:hAnsi="Arial" w:cs="Arial"/>
          <w:b/>
          <w:sz w:val="20"/>
          <w:szCs w:val="20"/>
        </w:rPr>
      </w:pPr>
      <w:r w:rsidRPr="00991384">
        <w:rPr>
          <w:rFonts w:ascii="Arial" w:hAnsi="Arial" w:cs="Arial"/>
          <w:b/>
          <w:sz w:val="20"/>
          <w:szCs w:val="20"/>
        </w:rPr>
        <w:t>86BB Fogyasztói panaszügyekre vonatkozó adatok II.</w:t>
      </w:r>
    </w:p>
    <w:p w14:paraId="7F2D8EC1" w14:textId="77777777" w:rsidR="005B5CFE" w:rsidRPr="00991384" w:rsidRDefault="005B5CFE" w:rsidP="005B5CFE">
      <w:pPr>
        <w:pStyle w:val="Default"/>
        <w:jc w:val="both"/>
        <w:rPr>
          <w:rFonts w:ascii="Arial" w:hAnsi="Arial" w:cs="Arial"/>
          <w:bCs/>
          <w:color w:val="auto"/>
          <w:sz w:val="20"/>
          <w:szCs w:val="20"/>
        </w:rPr>
      </w:pPr>
    </w:p>
    <w:p w14:paraId="11CA6E63" w14:textId="77777777" w:rsidR="00AA6504" w:rsidRPr="00991384" w:rsidRDefault="005B5CFE" w:rsidP="00AA6504">
      <w:pPr>
        <w:pStyle w:val="Default"/>
        <w:jc w:val="both"/>
        <w:rPr>
          <w:rFonts w:ascii="Arial" w:hAnsi="Arial" w:cs="Arial"/>
          <w:bCs/>
          <w:color w:val="auto"/>
          <w:sz w:val="20"/>
          <w:szCs w:val="20"/>
        </w:rPr>
      </w:pPr>
      <w:r w:rsidRPr="00991384">
        <w:rPr>
          <w:rFonts w:ascii="Arial" w:hAnsi="Arial" w:cs="Arial"/>
          <w:bCs/>
          <w:color w:val="auto"/>
          <w:sz w:val="20"/>
          <w:szCs w:val="20"/>
        </w:rPr>
        <w:t xml:space="preserve">A tábla első része a tárgyidőszakban lezárt panaszügyek darabszámáról, a tábla második része a tárgyidőszak végén folyamatban lévő panaszügyek számáról ad áttekintést, a tábla harmadik része a panaszügyekkel kapcsolatos egyéb tájékoztató </w:t>
      </w:r>
      <w:r w:rsidRPr="00EC3679">
        <w:rPr>
          <w:rFonts w:ascii="Arial" w:hAnsi="Arial" w:cs="Arial"/>
          <w:bCs/>
          <w:color w:val="auto"/>
          <w:sz w:val="20"/>
          <w:szCs w:val="20"/>
        </w:rPr>
        <w:t>adatokat</w:t>
      </w:r>
      <w:r w:rsidR="00D10B01" w:rsidRPr="00EC3679">
        <w:rPr>
          <w:rFonts w:ascii="Arial" w:hAnsi="Arial" w:cs="Arial"/>
          <w:bCs/>
          <w:color w:val="auto"/>
          <w:sz w:val="20"/>
          <w:szCs w:val="20"/>
        </w:rPr>
        <w:t>, a tábla negyedik része a peresített panaszügyekre vonatkozó adatokat</w:t>
      </w:r>
      <w:r w:rsidRPr="00EC3679">
        <w:rPr>
          <w:rFonts w:ascii="Arial" w:hAnsi="Arial" w:cs="Arial"/>
          <w:bCs/>
          <w:color w:val="auto"/>
          <w:sz w:val="20"/>
          <w:szCs w:val="20"/>
        </w:rPr>
        <w:t xml:space="preserve"> tartalmazza. </w:t>
      </w:r>
    </w:p>
    <w:p w14:paraId="1DF99193" w14:textId="77777777" w:rsidR="005B5CFE" w:rsidRPr="00991384" w:rsidRDefault="005B5CFE" w:rsidP="005B5CFE">
      <w:pPr>
        <w:pStyle w:val="Default"/>
        <w:jc w:val="both"/>
        <w:rPr>
          <w:rFonts w:ascii="Arial" w:hAnsi="Arial" w:cs="Arial"/>
          <w:bCs/>
          <w:color w:val="auto"/>
          <w:sz w:val="20"/>
          <w:szCs w:val="20"/>
        </w:rPr>
      </w:pPr>
    </w:p>
    <w:p w14:paraId="0A52846E"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86BA és 86BB</w:t>
      </w:r>
      <w:r w:rsidR="00771F95" w:rsidRPr="00991384">
        <w:rPr>
          <w:rFonts w:ascii="Arial" w:hAnsi="Arial" w:cs="Arial"/>
          <w:bCs/>
          <w:color w:val="auto"/>
          <w:sz w:val="20"/>
          <w:szCs w:val="20"/>
        </w:rPr>
        <w:t xml:space="preserve"> kódú </w:t>
      </w:r>
      <w:r w:rsidRPr="00991384">
        <w:rPr>
          <w:rFonts w:ascii="Arial" w:hAnsi="Arial" w:cs="Arial"/>
          <w:bCs/>
          <w:color w:val="auto"/>
          <w:sz w:val="20"/>
          <w:szCs w:val="20"/>
        </w:rPr>
        <w:t xml:space="preserve">tábla egymástól független szempontból vizsgálja a panaszügyeket, ami azt is jelenti, hogy adott esetben átfedés is lehetséges a két tábla egy-egy adatsora között pl. a 86BB </w:t>
      </w:r>
      <w:r w:rsidR="00771F95" w:rsidRPr="00991384">
        <w:rPr>
          <w:rFonts w:ascii="Arial" w:hAnsi="Arial" w:cs="Arial"/>
          <w:bCs/>
          <w:color w:val="auto"/>
          <w:sz w:val="20"/>
          <w:szCs w:val="20"/>
        </w:rPr>
        <w:t xml:space="preserve">kódú </w:t>
      </w:r>
      <w:r w:rsidRPr="00991384">
        <w:rPr>
          <w:rFonts w:ascii="Arial" w:hAnsi="Arial" w:cs="Arial"/>
          <w:bCs/>
          <w:color w:val="auto"/>
          <w:sz w:val="20"/>
          <w:szCs w:val="20"/>
        </w:rPr>
        <w:t>tábla első szakasza a lezárt ügyek vonatkozásában csak a lezárás tényét vizsgálja, nem pedig azt, hogy a lezárás peresítéssel vagy a nélkül zárult-e le.</w:t>
      </w:r>
    </w:p>
    <w:p w14:paraId="1AAF2324" w14:textId="77777777" w:rsidR="005B5CFE" w:rsidRPr="00991384" w:rsidRDefault="005B5CFE" w:rsidP="005B5CFE">
      <w:pPr>
        <w:pStyle w:val="Default"/>
        <w:jc w:val="both"/>
        <w:rPr>
          <w:rFonts w:ascii="Arial" w:hAnsi="Arial" w:cs="Arial"/>
          <w:b/>
          <w:bCs/>
          <w:color w:val="auto"/>
          <w:sz w:val="20"/>
          <w:szCs w:val="20"/>
        </w:rPr>
      </w:pPr>
    </w:p>
    <w:p w14:paraId="4BE3D1E0"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7DF7683F" w14:textId="77777777" w:rsidR="005B5CFE" w:rsidRPr="00991384" w:rsidRDefault="005B5CFE" w:rsidP="005B5CFE">
      <w:pPr>
        <w:pStyle w:val="Default"/>
        <w:jc w:val="both"/>
        <w:rPr>
          <w:rFonts w:ascii="Arial" w:hAnsi="Arial" w:cs="Arial"/>
          <w:bCs/>
          <w:color w:val="auto"/>
          <w:sz w:val="20"/>
          <w:szCs w:val="20"/>
        </w:rPr>
      </w:pPr>
    </w:p>
    <w:p w14:paraId="17672BFB"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86BB1 sorban a tárgyidőszakban lezárt panaszügyek darabszámát kell megadni, amelyet tovább kell részletezni a panasz-ügyintézés időtartama (</w:t>
      </w:r>
      <w:r w:rsidR="00FA1115" w:rsidRPr="00991384">
        <w:rPr>
          <w:rFonts w:ascii="Arial" w:hAnsi="Arial" w:cs="Arial"/>
          <w:bCs/>
          <w:color w:val="auto"/>
          <w:sz w:val="20"/>
          <w:szCs w:val="20"/>
        </w:rPr>
        <w:t>86BB11</w:t>
      </w:r>
      <w:r w:rsidRPr="00991384">
        <w:rPr>
          <w:rFonts w:ascii="Arial" w:hAnsi="Arial" w:cs="Arial"/>
          <w:bCs/>
          <w:color w:val="auto"/>
          <w:sz w:val="20"/>
          <w:szCs w:val="20"/>
        </w:rPr>
        <w:t>), és a panaszügyek megalapozottsága (</w:t>
      </w:r>
      <w:r w:rsidR="00FA1115" w:rsidRPr="00991384">
        <w:rPr>
          <w:rFonts w:ascii="Arial" w:hAnsi="Arial" w:cs="Arial"/>
          <w:bCs/>
          <w:color w:val="auto"/>
          <w:sz w:val="20"/>
          <w:szCs w:val="20"/>
        </w:rPr>
        <w:t>86BB12</w:t>
      </w:r>
      <w:r w:rsidRPr="00991384">
        <w:rPr>
          <w:rFonts w:ascii="Arial" w:hAnsi="Arial" w:cs="Arial"/>
          <w:bCs/>
          <w:color w:val="auto"/>
          <w:sz w:val="20"/>
          <w:szCs w:val="20"/>
        </w:rPr>
        <w:t xml:space="preserve">) szerinti bontásban. </w:t>
      </w:r>
    </w:p>
    <w:p w14:paraId="6C0EEFA8"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86BB2 sorban az időszak végén még lezáratlan, folyamatban lévő panaszügyek</w:t>
      </w:r>
      <w:r w:rsidR="009A25B7" w:rsidRPr="00991384">
        <w:rPr>
          <w:rFonts w:ascii="Arial" w:hAnsi="Arial" w:cs="Arial"/>
          <w:bCs/>
          <w:color w:val="auto"/>
          <w:sz w:val="20"/>
          <w:szCs w:val="20"/>
        </w:rPr>
        <w:t xml:space="preserve"> számát</w:t>
      </w:r>
      <w:r w:rsidRPr="00991384">
        <w:rPr>
          <w:rFonts w:ascii="Arial" w:hAnsi="Arial" w:cs="Arial"/>
          <w:bCs/>
          <w:color w:val="auto"/>
          <w:sz w:val="20"/>
          <w:szCs w:val="20"/>
        </w:rPr>
        <w:t xml:space="preserve"> kell jelenteni. </w:t>
      </w:r>
    </w:p>
    <w:p w14:paraId="140CF812"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Az egyéb tájékoztató adatok között a 86BB31 soron kell megadni, hogy a tárgynegyedév végén az adatszolgáltató érdekében hány fő foglalkozik teljes munkaidőben a panaszügyekkel, panaszkezeléssel (akár munkavállalóként, akár egyéb megbízás keretében).</w:t>
      </w:r>
    </w:p>
    <w:p w14:paraId="50957DB7" w14:textId="27674CAB"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86BB32 sorban a panaszügyek rendezése miatt kifizetett kártérítés összegét ezer forintban</w:t>
      </w:r>
      <w:r w:rsidR="003F1F5B" w:rsidRPr="00991384">
        <w:rPr>
          <w:rFonts w:ascii="Arial" w:hAnsi="Arial" w:cs="Arial"/>
          <w:bCs/>
          <w:color w:val="auto"/>
          <w:sz w:val="20"/>
          <w:szCs w:val="20"/>
        </w:rPr>
        <w:t>,</w:t>
      </w:r>
      <w:r w:rsidRPr="00991384">
        <w:rPr>
          <w:rFonts w:ascii="Arial" w:hAnsi="Arial" w:cs="Arial"/>
          <w:bCs/>
          <w:color w:val="auto"/>
          <w:sz w:val="20"/>
          <w:szCs w:val="20"/>
        </w:rPr>
        <w:t xml:space="preserve"> egész</w:t>
      </w:r>
      <w:r w:rsidR="00771F95" w:rsidRPr="00991384">
        <w:rPr>
          <w:rFonts w:ascii="Arial" w:hAnsi="Arial" w:cs="Arial"/>
          <w:bCs/>
          <w:color w:val="auto"/>
          <w:sz w:val="20"/>
          <w:szCs w:val="20"/>
        </w:rPr>
        <w:t xml:space="preserve"> számra </w:t>
      </w:r>
      <w:r w:rsidRPr="00991384">
        <w:rPr>
          <w:rFonts w:ascii="Arial" w:hAnsi="Arial" w:cs="Arial"/>
          <w:bCs/>
          <w:color w:val="auto"/>
          <w:sz w:val="20"/>
          <w:szCs w:val="20"/>
        </w:rPr>
        <w:t>kerekítve kell megadni.</w:t>
      </w:r>
    </w:p>
    <w:p w14:paraId="1204B1A5" w14:textId="0A317A08" w:rsidR="0092591C" w:rsidRPr="00991384" w:rsidRDefault="0092591C" w:rsidP="0092591C">
      <w:pPr>
        <w:pStyle w:val="Default"/>
        <w:jc w:val="both"/>
        <w:rPr>
          <w:rFonts w:ascii="Arial" w:hAnsi="Arial" w:cs="Arial"/>
          <w:bCs/>
          <w:color w:val="auto"/>
          <w:sz w:val="20"/>
          <w:szCs w:val="20"/>
        </w:rPr>
      </w:pPr>
      <w:bookmarkStart w:id="207" w:name="_Hlk485126204"/>
      <w:r w:rsidRPr="00991384">
        <w:rPr>
          <w:rFonts w:ascii="Arial" w:hAnsi="Arial" w:cs="Arial"/>
          <w:bCs/>
          <w:color w:val="auto"/>
          <w:sz w:val="20"/>
          <w:szCs w:val="20"/>
        </w:rPr>
        <w:t>A 86BB331 sorban és annak alábontó sorai</w:t>
      </w:r>
      <w:r w:rsidR="00771F95" w:rsidRPr="00991384">
        <w:rPr>
          <w:rFonts w:ascii="Arial" w:hAnsi="Arial" w:cs="Arial"/>
          <w:bCs/>
          <w:color w:val="auto"/>
          <w:sz w:val="20"/>
          <w:szCs w:val="20"/>
        </w:rPr>
        <w:t>ba</w:t>
      </w:r>
      <w:r w:rsidRPr="00991384">
        <w:rPr>
          <w:rFonts w:ascii="Arial" w:hAnsi="Arial" w:cs="Arial"/>
          <w:bCs/>
          <w:color w:val="auto"/>
          <w:sz w:val="20"/>
          <w:szCs w:val="20"/>
        </w:rPr>
        <w:t xml:space="preserve">n a </w:t>
      </w:r>
      <w:del w:id="208" w:author="MNB" w:date="2024-11-12T16:11:00Z">
        <w:r w:rsidRPr="00210D93" w:rsidDel="00890F4B">
          <w:rPr>
            <w:rFonts w:ascii="Arial" w:hAnsi="Arial" w:cs="Arial"/>
            <w:bCs/>
            <w:color w:val="auto"/>
            <w:sz w:val="20"/>
            <w:szCs w:val="20"/>
          </w:rPr>
          <w:delText>lakossági ügyfelek</w:delText>
        </w:r>
      </w:del>
      <w:ins w:id="209" w:author="MNB" w:date="2024-11-12T16:11:00Z">
        <w:r w:rsidR="00890F4B">
          <w:rPr>
            <w:rFonts w:ascii="Arial" w:hAnsi="Arial" w:cs="Arial"/>
            <w:bCs/>
            <w:color w:val="auto"/>
            <w:sz w:val="20"/>
            <w:szCs w:val="20"/>
          </w:rPr>
          <w:t>fogyasztók</w:t>
        </w:r>
      </w:ins>
      <w:r w:rsidRPr="00991384">
        <w:rPr>
          <w:rFonts w:ascii="Arial" w:hAnsi="Arial" w:cs="Arial"/>
          <w:bCs/>
          <w:color w:val="auto"/>
          <w:sz w:val="20"/>
          <w:szCs w:val="20"/>
        </w:rPr>
        <w:t xml:space="preserve"> részére</w:t>
      </w:r>
      <w:r w:rsidR="00244700" w:rsidRPr="00991384">
        <w:rPr>
          <w:rFonts w:ascii="Arial" w:hAnsi="Arial" w:cs="Arial"/>
          <w:bCs/>
          <w:color w:val="auto"/>
          <w:sz w:val="20"/>
          <w:szCs w:val="20"/>
        </w:rPr>
        <w:t xml:space="preserve"> az adatszolgáltató által</w:t>
      </w:r>
      <w:r w:rsidR="00972E15" w:rsidRPr="00991384">
        <w:rPr>
          <w:rFonts w:ascii="Arial" w:hAnsi="Arial" w:cs="Arial"/>
          <w:bCs/>
          <w:color w:val="auto"/>
          <w:sz w:val="20"/>
          <w:szCs w:val="20"/>
        </w:rPr>
        <w:t xml:space="preserve"> </w:t>
      </w:r>
      <w:r w:rsidRPr="00991384">
        <w:rPr>
          <w:rFonts w:ascii="Arial" w:hAnsi="Arial" w:cs="Arial"/>
          <w:bCs/>
          <w:color w:val="auto"/>
          <w:sz w:val="20"/>
          <w:szCs w:val="20"/>
        </w:rPr>
        <w:t>vezetett számlák darabszámát kell megadni összesen és típusok szerinti bontásban (fizetési számlák száma és hitelszerződések száma)</w:t>
      </w:r>
      <w:r w:rsidR="00AA6504" w:rsidRPr="00991384">
        <w:rPr>
          <w:rFonts w:ascii="Arial" w:hAnsi="Arial" w:cs="Arial"/>
          <w:bCs/>
          <w:color w:val="auto"/>
          <w:sz w:val="20"/>
          <w:szCs w:val="20"/>
        </w:rPr>
        <w:t>.</w:t>
      </w:r>
    </w:p>
    <w:p w14:paraId="591FCA73" w14:textId="77777777" w:rsidR="0092591C" w:rsidRPr="00991384" w:rsidRDefault="0092591C" w:rsidP="0092591C">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86BB332 sorban szükséges megadni a fogyasztók részére </w:t>
      </w:r>
      <w:r w:rsidR="00244700" w:rsidRPr="00991384">
        <w:rPr>
          <w:rFonts w:ascii="Arial" w:hAnsi="Arial" w:cs="Arial"/>
          <w:bCs/>
          <w:color w:val="auto"/>
          <w:sz w:val="20"/>
          <w:szCs w:val="20"/>
        </w:rPr>
        <w:t xml:space="preserve">az adatszolgáltató által </w:t>
      </w:r>
      <w:r w:rsidRPr="00991384">
        <w:rPr>
          <w:rFonts w:ascii="Arial" w:hAnsi="Arial" w:cs="Arial"/>
          <w:bCs/>
          <w:color w:val="auto"/>
          <w:sz w:val="20"/>
          <w:szCs w:val="20"/>
        </w:rPr>
        <w:t>kibocsátott elektronikus pénz</w:t>
      </w:r>
      <w:r w:rsidR="00B24A49" w:rsidRPr="00991384">
        <w:rPr>
          <w:rFonts w:ascii="Arial" w:hAnsi="Arial" w:cs="Arial"/>
          <w:bCs/>
          <w:color w:val="auto"/>
          <w:sz w:val="20"/>
          <w:szCs w:val="20"/>
        </w:rPr>
        <w:t xml:space="preserve"> tárolására szolgáló számlák</w:t>
      </w:r>
      <w:r w:rsidRPr="00991384">
        <w:rPr>
          <w:rFonts w:ascii="Arial" w:hAnsi="Arial" w:cs="Arial"/>
          <w:bCs/>
          <w:color w:val="auto"/>
          <w:sz w:val="20"/>
          <w:szCs w:val="20"/>
        </w:rPr>
        <w:t xml:space="preserve"> darabszámát.</w:t>
      </w:r>
      <w:r w:rsidR="00B24A49" w:rsidRPr="00991384">
        <w:rPr>
          <w:i/>
          <w:iCs/>
          <w:color w:val="auto"/>
        </w:rPr>
        <w:t xml:space="preserve"> </w:t>
      </w:r>
    </w:p>
    <w:bookmarkEnd w:id="207"/>
    <w:p w14:paraId="33A690DE" w14:textId="77777777" w:rsidR="00CA0344" w:rsidRPr="0099138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B41</w:t>
      </w:r>
      <w:r w:rsidRPr="00991384">
        <w:rPr>
          <w:rFonts w:ascii="Arial" w:hAnsi="Arial" w:cs="Arial"/>
          <w:bCs/>
          <w:color w:val="auto"/>
          <w:sz w:val="20"/>
          <w:szCs w:val="20"/>
        </w:rPr>
        <w:t xml:space="preserve"> sorban az időszak végén folyamatban lévő peresített panaszügyek darabszámát kell megadni.</w:t>
      </w:r>
    </w:p>
    <w:p w14:paraId="18106E7D" w14:textId="77777777" w:rsidR="00CA034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B42</w:t>
      </w:r>
      <w:r w:rsidRPr="00991384">
        <w:rPr>
          <w:rFonts w:ascii="Arial" w:hAnsi="Arial" w:cs="Arial"/>
          <w:bCs/>
          <w:color w:val="auto"/>
          <w:sz w:val="20"/>
          <w:szCs w:val="20"/>
        </w:rPr>
        <w:t xml:space="preserve"> és 86B</w:t>
      </w:r>
      <w:r>
        <w:rPr>
          <w:rFonts w:ascii="Arial" w:hAnsi="Arial" w:cs="Arial"/>
          <w:bCs/>
          <w:color w:val="auto"/>
          <w:sz w:val="20"/>
          <w:szCs w:val="20"/>
        </w:rPr>
        <w:t>B43</w:t>
      </w:r>
      <w:r w:rsidRPr="00991384">
        <w:rPr>
          <w:rFonts w:ascii="Arial" w:hAnsi="Arial" w:cs="Arial"/>
          <w:bCs/>
          <w:color w:val="auto"/>
          <w:sz w:val="20"/>
          <w:szCs w:val="20"/>
        </w:rPr>
        <w:t xml:space="preserve"> sorban a tárgyidőszakban lezárt peresített panaszügyeket kell megbontani aszerint, hogy a panaszos vagy az adatszolgáltató javára zárult-e a per.</w:t>
      </w:r>
    </w:p>
    <w:p w14:paraId="496B8315" w14:textId="77777777" w:rsidR="00A61073" w:rsidRDefault="00A61073" w:rsidP="00CA0344">
      <w:pPr>
        <w:pStyle w:val="Default"/>
        <w:jc w:val="both"/>
        <w:rPr>
          <w:rFonts w:ascii="Arial" w:hAnsi="Arial" w:cs="Arial"/>
          <w:bCs/>
          <w:color w:val="auto"/>
          <w:sz w:val="20"/>
          <w:szCs w:val="20"/>
        </w:rPr>
      </w:pPr>
    </w:p>
    <w:p w14:paraId="3C909605" w14:textId="77777777" w:rsidR="00A61073" w:rsidRDefault="00A61073" w:rsidP="00CA0344">
      <w:pPr>
        <w:pStyle w:val="Default"/>
        <w:jc w:val="both"/>
        <w:rPr>
          <w:rFonts w:ascii="Arial" w:eastAsia="Times New Roman" w:hAnsi="Arial" w:cs="Arial"/>
          <w:b/>
          <w:bCs/>
          <w:iCs/>
          <w:snapToGrid w:val="0"/>
          <w:color w:val="auto"/>
          <w:sz w:val="20"/>
          <w:szCs w:val="20"/>
          <w:lang w:val="x-none" w:eastAsia="x-none"/>
        </w:rPr>
      </w:pPr>
    </w:p>
    <w:p w14:paraId="11D80C0B" w14:textId="77777777" w:rsidR="00A61073" w:rsidRPr="00A4049A" w:rsidRDefault="00A61073" w:rsidP="005A46A7">
      <w:pPr>
        <w:pStyle w:val="Cmsor4"/>
        <w:spacing w:before="0"/>
        <w:rPr>
          <w:rFonts w:ascii="Arial" w:hAnsi="Arial" w:cs="Arial"/>
          <w:snapToGrid w:val="0"/>
          <w:sz w:val="20"/>
          <w:szCs w:val="20"/>
        </w:rPr>
      </w:pPr>
      <w:r w:rsidRPr="00A4049A">
        <w:rPr>
          <w:rFonts w:ascii="Arial" w:hAnsi="Arial" w:cs="Arial"/>
          <w:snapToGrid w:val="0"/>
          <w:sz w:val="20"/>
          <w:szCs w:val="20"/>
        </w:rPr>
        <w:t>8. 8</w:t>
      </w:r>
      <w:r w:rsidR="007F2E82" w:rsidRPr="00A4049A">
        <w:rPr>
          <w:rFonts w:ascii="Arial" w:hAnsi="Arial" w:cs="Arial"/>
          <w:snapToGrid w:val="0"/>
          <w:sz w:val="20"/>
          <w:szCs w:val="20"/>
        </w:rPr>
        <w:t>6</w:t>
      </w:r>
      <w:r w:rsidRPr="00A4049A">
        <w:rPr>
          <w:rFonts w:ascii="Arial" w:hAnsi="Arial" w:cs="Arial"/>
          <w:snapToGrid w:val="0"/>
          <w:sz w:val="20"/>
          <w:szCs w:val="20"/>
        </w:rPr>
        <w:t xml:space="preserve">I Informatikai adatok </w:t>
      </w:r>
    </w:p>
    <w:p w14:paraId="2852CDC0" w14:textId="77777777" w:rsidR="00CA0344" w:rsidRDefault="00CA0344" w:rsidP="005B5CFE">
      <w:pPr>
        <w:pStyle w:val="Default"/>
        <w:jc w:val="both"/>
        <w:rPr>
          <w:rFonts w:ascii="Arial" w:hAnsi="Arial" w:cs="Arial"/>
          <w:bCs/>
          <w:color w:val="auto"/>
          <w:sz w:val="20"/>
          <w:szCs w:val="20"/>
        </w:rPr>
      </w:pPr>
    </w:p>
    <w:p w14:paraId="0BAC0ABB" w14:textId="4AB37895" w:rsidR="00A61073" w:rsidRDefault="00A61073" w:rsidP="005A46A7">
      <w:pPr>
        <w:pStyle w:val="CM1"/>
        <w:spacing w:after="200"/>
        <w:jc w:val="both"/>
        <w:rPr>
          <w:rFonts w:ascii="Arial" w:hAnsi="Arial" w:cs="Arial"/>
          <w:bCs/>
          <w:sz w:val="20"/>
          <w:szCs w:val="20"/>
        </w:rPr>
      </w:pPr>
      <w:r w:rsidRPr="00A61073">
        <w:rPr>
          <w:rFonts w:ascii="Arial" w:hAnsi="Arial" w:cs="Arial"/>
          <w:bCs/>
          <w:sz w:val="20"/>
          <w:szCs w:val="20"/>
        </w:rPr>
        <w:t xml:space="preserve">A táblát </w:t>
      </w:r>
      <w:r w:rsidR="002A2680" w:rsidRPr="002A2680">
        <w:rPr>
          <w:rFonts w:ascii="Arial" w:hAnsi="Arial" w:cs="Arial"/>
          <w:bCs/>
          <w:sz w:val="20"/>
          <w:szCs w:val="20"/>
        </w:rPr>
        <w:t>valamennyi pénzforgalmi intézménynek ki kell töltenie</w:t>
      </w:r>
      <w:r w:rsidR="002A2680">
        <w:rPr>
          <w:rFonts w:ascii="Arial" w:hAnsi="Arial" w:cs="Arial"/>
          <w:bCs/>
          <w:sz w:val="20"/>
          <w:szCs w:val="20"/>
        </w:rPr>
        <w:t>. A</w:t>
      </w:r>
      <w:r w:rsidR="002A2680" w:rsidRPr="002A2680">
        <w:rPr>
          <w:rFonts w:ascii="Arial" w:hAnsi="Arial" w:cs="Arial"/>
          <w:bCs/>
          <w:sz w:val="20"/>
          <w:szCs w:val="20"/>
        </w:rPr>
        <w:t>zok a pénzforgalmi intézmények, akik nem végeznek fizetés-kezdeményezési szolgáltatást, illetve számlainformációs szolgáltatást, azoknak a 86I4 Az AIS/PIS szolgáltatás kérdéscsoportot</w:t>
      </w:r>
      <w:r w:rsidR="002A2680">
        <w:rPr>
          <w:rFonts w:ascii="Arial" w:hAnsi="Arial" w:cs="Arial"/>
          <w:bCs/>
          <w:sz w:val="20"/>
          <w:szCs w:val="20"/>
        </w:rPr>
        <w:t xml:space="preserve"> nem </w:t>
      </w:r>
      <w:r w:rsidR="00974772">
        <w:rPr>
          <w:rFonts w:ascii="Arial" w:hAnsi="Arial" w:cs="Arial"/>
          <w:bCs/>
          <w:sz w:val="20"/>
          <w:szCs w:val="20"/>
        </w:rPr>
        <w:t xml:space="preserve">kell </w:t>
      </w:r>
      <w:r w:rsidR="002A2680">
        <w:rPr>
          <w:rFonts w:ascii="Arial" w:hAnsi="Arial" w:cs="Arial"/>
          <w:bCs/>
          <w:sz w:val="20"/>
          <w:szCs w:val="20"/>
        </w:rPr>
        <w:t>kitölteniük</w:t>
      </w:r>
      <w:r w:rsidR="00974772">
        <w:rPr>
          <w:rFonts w:ascii="Arial" w:hAnsi="Arial" w:cs="Arial"/>
          <w:bCs/>
          <w:sz w:val="20"/>
          <w:szCs w:val="20"/>
        </w:rPr>
        <w:t xml:space="preserve">. </w:t>
      </w:r>
      <w:r w:rsidR="00E03112">
        <w:rPr>
          <w:rFonts w:ascii="Arial" w:hAnsi="Arial" w:cs="Arial"/>
          <w:bCs/>
          <w:sz w:val="20"/>
          <w:szCs w:val="20"/>
        </w:rPr>
        <w:t xml:space="preserve">A </w:t>
      </w:r>
      <w:r w:rsidR="00B42337">
        <w:rPr>
          <w:rFonts w:ascii="Arial" w:hAnsi="Arial" w:cs="Arial"/>
          <w:bCs/>
          <w:sz w:val="20"/>
          <w:szCs w:val="20"/>
        </w:rPr>
        <w:t>jelentésben</w:t>
      </w:r>
      <w:r w:rsidR="00E03112">
        <w:rPr>
          <w:rFonts w:ascii="Arial" w:hAnsi="Arial" w:cs="Arial"/>
          <w:bCs/>
          <w:sz w:val="20"/>
          <w:szCs w:val="20"/>
        </w:rPr>
        <w:t xml:space="preserve"> </w:t>
      </w:r>
      <w:r w:rsidR="00974772">
        <w:rPr>
          <w:rFonts w:ascii="Arial" w:hAnsi="Arial" w:cs="Arial"/>
          <w:bCs/>
          <w:sz w:val="20"/>
          <w:szCs w:val="20"/>
        </w:rPr>
        <w:t>e</w:t>
      </w:r>
      <w:r w:rsidR="00E03112">
        <w:rPr>
          <w:rFonts w:ascii="Arial" w:hAnsi="Arial" w:cs="Arial"/>
          <w:bCs/>
          <w:sz w:val="20"/>
          <w:szCs w:val="20"/>
        </w:rPr>
        <w:t xml:space="preserve"> szolgáltatások </w:t>
      </w:r>
      <w:r w:rsidR="00B42337">
        <w:rPr>
          <w:rFonts w:ascii="Arial" w:hAnsi="Arial" w:cs="Arial"/>
          <w:bCs/>
          <w:sz w:val="20"/>
          <w:szCs w:val="20"/>
        </w:rPr>
        <w:t xml:space="preserve">a </w:t>
      </w:r>
      <w:r w:rsidR="00E03112">
        <w:rPr>
          <w:rFonts w:ascii="Arial" w:hAnsi="Arial" w:cs="Arial"/>
          <w:bCs/>
          <w:sz w:val="20"/>
          <w:szCs w:val="20"/>
        </w:rPr>
        <w:t>PSD2 irányelv szerinti elnevezés angol rövidítés</w:t>
      </w:r>
      <w:r w:rsidR="00D03691">
        <w:rPr>
          <w:rFonts w:ascii="Arial" w:hAnsi="Arial" w:cs="Arial"/>
          <w:bCs/>
          <w:sz w:val="20"/>
          <w:szCs w:val="20"/>
        </w:rPr>
        <w:t xml:space="preserve">sel szerepelnek </w:t>
      </w:r>
      <w:r w:rsidR="00C67087">
        <w:rPr>
          <w:rFonts w:ascii="Arial" w:hAnsi="Arial" w:cs="Arial"/>
          <w:bCs/>
          <w:sz w:val="20"/>
          <w:szCs w:val="20"/>
        </w:rPr>
        <w:t>(</w:t>
      </w:r>
      <w:r w:rsidR="00F0591A">
        <w:rPr>
          <w:rFonts w:ascii="Arial" w:hAnsi="Arial" w:cs="Arial"/>
          <w:bCs/>
          <w:sz w:val="20"/>
          <w:szCs w:val="20"/>
        </w:rPr>
        <w:t>fizetés-kezdeményezési szolgáltatás</w:t>
      </w:r>
      <w:r w:rsidR="00C67087">
        <w:rPr>
          <w:rFonts w:ascii="Arial" w:hAnsi="Arial" w:cs="Arial"/>
          <w:bCs/>
          <w:sz w:val="20"/>
          <w:szCs w:val="20"/>
        </w:rPr>
        <w:t xml:space="preserve"> </w:t>
      </w:r>
      <w:r w:rsidR="00974772">
        <w:rPr>
          <w:rFonts w:ascii="Arial" w:hAnsi="Arial" w:cs="Arial"/>
          <w:bCs/>
          <w:sz w:val="20"/>
          <w:szCs w:val="20"/>
        </w:rPr>
        <w:t>–</w:t>
      </w:r>
      <w:r w:rsidR="00E03112">
        <w:rPr>
          <w:rFonts w:ascii="Arial" w:hAnsi="Arial" w:cs="Arial"/>
          <w:bCs/>
          <w:sz w:val="20"/>
          <w:szCs w:val="20"/>
        </w:rPr>
        <w:t xml:space="preserve"> PIS</w:t>
      </w:r>
      <w:r w:rsidR="00D03691">
        <w:rPr>
          <w:rFonts w:ascii="Arial" w:hAnsi="Arial" w:cs="Arial"/>
          <w:bCs/>
          <w:sz w:val="20"/>
          <w:szCs w:val="20"/>
        </w:rPr>
        <w:t>,</w:t>
      </w:r>
      <w:r w:rsidR="00E03112">
        <w:rPr>
          <w:rFonts w:ascii="Arial" w:hAnsi="Arial" w:cs="Arial"/>
          <w:bCs/>
          <w:sz w:val="20"/>
          <w:szCs w:val="20"/>
        </w:rPr>
        <w:t xml:space="preserve"> </w:t>
      </w:r>
      <w:r w:rsidR="00E03112" w:rsidRPr="00BA2A3D">
        <w:rPr>
          <w:rFonts w:ascii="Arial" w:hAnsi="Arial" w:cs="Arial"/>
          <w:bCs/>
          <w:sz w:val="20"/>
          <w:szCs w:val="20"/>
        </w:rPr>
        <w:t xml:space="preserve">számlainformációs </w:t>
      </w:r>
      <w:r w:rsidR="00E03112">
        <w:rPr>
          <w:rFonts w:ascii="Arial" w:hAnsi="Arial" w:cs="Arial"/>
          <w:bCs/>
          <w:sz w:val="20"/>
          <w:szCs w:val="20"/>
        </w:rPr>
        <w:t>s</w:t>
      </w:r>
      <w:r w:rsidR="007F2E82">
        <w:rPr>
          <w:rFonts w:ascii="Arial" w:hAnsi="Arial" w:cs="Arial"/>
          <w:bCs/>
          <w:sz w:val="20"/>
          <w:szCs w:val="20"/>
        </w:rPr>
        <w:t>zolgáltatás</w:t>
      </w:r>
      <w:r w:rsidR="00BD4EBB">
        <w:rPr>
          <w:rFonts w:ascii="Arial" w:hAnsi="Arial" w:cs="Arial"/>
          <w:bCs/>
          <w:sz w:val="20"/>
          <w:szCs w:val="20"/>
        </w:rPr>
        <w:t xml:space="preserve"> </w:t>
      </w:r>
      <w:bookmarkStart w:id="210" w:name="_Hlk13152062"/>
      <w:r w:rsidR="00974772">
        <w:rPr>
          <w:rFonts w:ascii="Arial" w:hAnsi="Arial" w:cs="Arial"/>
          <w:bCs/>
          <w:sz w:val="20"/>
          <w:szCs w:val="20"/>
        </w:rPr>
        <w:t>–</w:t>
      </w:r>
      <w:bookmarkEnd w:id="210"/>
      <w:r w:rsidR="00974772">
        <w:rPr>
          <w:rFonts w:ascii="Arial" w:hAnsi="Arial" w:cs="Arial"/>
          <w:bCs/>
          <w:sz w:val="20"/>
          <w:szCs w:val="20"/>
        </w:rPr>
        <w:t xml:space="preserve"> </w:t>
      </w:r>
      <w:r w:rsidR="00E03112" w:rsidRPr="00A61073">
        <w:rPr>
          <w:rFonts w:ascii="Arial" w:hAnsi="Arial" w:cs="Arial"/>
          <w:bCs/>
          <w:sz w:val="20"/>
          <w:szCs w:val="20"/>
        </w:rPr>
        <w:t>AIS</w:t>
      </w:r>
      <w:r w:rsidR="00974772">
        <w:rPr>
          <w:rFonts w:ascii="Arial" w:hAnsi="Arial" w:cs="Arial"/>
          <w:bCs/>
          <w:sz w:val="20"/>
          <w:szCs w:val="20"/>
        </w:rPr>
        <w:t>)</w:t>
      </w:r>
      <w:r w:rsidR="007F2E82">
        <w:rPr>
          <w:rFonts w:ascii="Arial" w:hAnsi="Arial" w:cs="Arial"/>
          <w:bCs/>
          <w:sz w:val="20"/>
          <w:szCs w:val="20"/>
        </w:rPr>
        <w:t>.</w:t>
      </w:r>
    </w:p>
    <w:p w14:paraId="62246273" w14:textId="77777777" w:rsidR="00A61073" w:rsidRPr="00A61073" w:rsidRDefault="00A61073" w:rsidP="00F0591A">
      <w:pPr>
        <w:spacing w:after="120"/>
        <w:jc w:val="both"/>
        <w:rPr>
          <w:rFonts w:ascii="Arial" w:eastAsia="Calibri" w:hAnsi="Arial" w:cs="Arial"/>
          <w:bCs/>
          <w:sz w:val="20"/>
          <w:szCs w:val="20"/>
        </w:rPr>
      </w:pPr>
      <w:r w:rsidRPr="00A61073">
        <w:rPr>
          <w:rFonts w:ascii="Arial" w:eastAsia="Calibri" w:hAnsi="Arial" w:cs="Arial"/>
          <w:bCs/>
          <w:sz w:val="20"/>
          <w:szCs w:val="20"/>
        </w:rPr>
        <w:t>A tábla az adatszolgáltató informatikai rendszerének működési kontroll környezetével kapcsolatos adatokat mutatja be.</w:t>
      </w:r>
    </w:p>
    <w:p w14:paraId="28E1D0A9" w14:textId="77777777" w:rsidR="00A61073" w:rsidRDefault="00A61073" w:rsidP="00A61073">
      <w:pPr>
        <w:jc w:val="both"/>
        <w:rPr>
          <w:rFonts w:ascii="Arial" w:eastAsia="Calibri" w:hAnsi="Arial" w:cs="Arial"/>
          <w:b/>
          <w:bCs/>
          <w:sz w:val="20"/>
          <w:szCs w:val="20"/>
        </w:rPr>
      </w:pPr>
    </w:p>
    <w:p w14:paraId="7A0EB909" w14:textId="77777777" w:rsidR="00A61073" w:rsidRDefault="00A61073" w:rsidP="00523301">
      <w:pPr>
        <w:keepNext/>
        <w:jc w:val="both"/>
        <w:rPr>
          <w:rFonts w:ascii="Arial" w:eastAsia="Calibri" w:hAnsi="Arial" w:cs="Arial"/>
          <w:b/>
          <w:bCs/>
          <w:sz w:val="20"/>
          <w:szCs w:val="20"/>
        </w:rPr>
      </w:pPr>
      <w:r w:rsidRPr="00A61073">
        <w:rPr>
          <w:rFonts w:ascii="Arial" w:eastAsia="Calibri" w:hAnsi="Arial" w:cs="Arial"/>
          <w:b/>
          <w:bCs/>
          <w:sz w:val="20"/>
          <w:szCs w:val="20"/>
        </w:rPr>
        <w:t>A tábla sorai</w:t>
      </w:r>
    </w:p>
    <w:p w14:paraId="21DD7FB7" w14:textId="77777777" w:rsidR="00A61073" w:rsidRPr="00A61073" w:rsidRDefault="00A61073" w:rsidP="00523301">
      <w:pPr>
        <w:keepNext/>
        <w:jc w:val="both"/>
        <w:rPr>
          <w:rFonts w:ascii="Arial" w:eastAsia="Calibri" w:hAnsi="Arial" w:cs="Arial"/>
          <w:b/>
          <w:bCs/>
          <w:sz w:val="20"/>
          <w:szCs w:val="20"/>
        </w:rPr>
      </w:pPr>
    </w:p>
    <w:p w14:paraId="49794341" w14:textId="78D8CB3D" w:rsidR="00A61073" w:rsidRPr="00A61073" w:rsidRDefault="00A61073" w:rsidP="00A61073">
      <w:pPr>
        <w:pStyle w:val="Default"/>
        <w:jc w:val="both"/>
        <w:rPr>
          <w:rFonts w:ascii="Arial" w:hAnsi="Arial" w:cs="Arial"/>
          <w:bCs/>
          <w:color w:val="auto"/>
          <w:sz w:val="20"/>
          <w:szCs w:val="20"/>
        </w:rPr>
      </w:pPr>
      <w:bookmarkStart w:id="211" w:name="_Hlk13213047"/>
      <w:r w:rsidRPr="00A61073">
        <w:rPr>
          <w:rFonts w:ascii="Arial" w:hAnsi="Arial" w:cs="Arial"/>
          <w:bCs/>
          <w:color w:val="auto"/>
          <w:sz w:val="20"/>
          <w:szCs w:val="20"/>
        </w:rPr>
        <w:t>Amennyiben egy adott informatikai szolgáltatási tevékenységet az adatszolgáltató kiszervezte, abban az esetben a kérdés</w:t>
      </w:r>
      <w:r w:rsidR="00E43AB0">
        <w:rPr>
          <w:rFonts w:ascii="Arial" w:hAnsi="Arial" w:cs="Arial"/>
          <w:bCs/>
          <w:color w:val="auto"/>
          <w:sz w:val="20"/>
          <w:szCs w:val="20"/>
        </w:rPr>
        <w:t>ek</w:t>
      </w:r>
      <w:r w:rsidRPr="00A61073">
        <w:rPr>
          <w:rFonts w:ascii="Arial" w:hAnsi="Arial" w:cs="Arial"/>
          <w:bCs/>
          <w:color w:val="auto"/>
          <w:sz w:val="20"/>
          <w:szCs w:val="20"/>
        </w:rPr>
        <w:t xml:space="preserve"> a kiszervez</w:t>
      </w:r>
      <w:r w:rsidR="00D03691">
        <w:rPr>
          <w:rFonts w:ascii="Arial" w:hAnsi="Arial" w:cs="Arial"/>
          <w:bCs/>
          <w:color w:val="auto"/>
          <w:sz w:val="20"/>
          <w:szCs w:val="20"/>
        </w:rPr>
        <w:t>ett tevékenységet</w:t>
      </w:r>
      <w:r w:rsidRPr="00A61073">
        <w:rPr>
          <w:rFonts w:ascii="Arial" w:hAnsi="Arial" w:cs="Arial"/>
          <w:bCs/>
          <w:color w:val="auto"/>
          <w:sz w:val="20"/>
          <w:szCs w:val="20"/>
        </w:rPr>
        <w:t xml:space="preserve"> végző személyre vonatkoz</w:t>
      </w:r>
      <w:r w:rsidR="00D03691">
        <w:rPr>
          <w:rFonts w:ascii="Arial" w:hAnsi="Arial" w:cs="Arial"/>
          <w:bCs/>
          <w:color w:val="auto"/>
          <w:sz w:val="20"/>
          <w:szCs w:val="20"/>
        </w:rPr>
        <w:t>nak</w:t>
      </w:r>
      <w:r w:rsidR="000D1EBC">
        <w:rPr>
          <w:rFonts w:ascii="Arial" w:hAnsi="Arial" w:cs="Arial"/>
          <w:bCs/>
          <w:color w:val="auto"/>
          <w:sz w:val="20"/>
          <w:szCs w:val="20"/>
        </w:rPr>
        <w:t>,</w:t>
      </w:r>
      <w:r w:rsidR="00E43AB0" w:rsidRPr="00E43AB0">
        <w:rPr>
          <w:i/>
          <w:iCs/>
        </w:rPr>
        <w:t xml:space="preserve"> </w:t>
      </w:r>
      <w:r w:rsidR="00E43AB0" w:rsidRPr="008144FC">
        <w:rPr>
          <w:rFonts w:ascii="Arial" w:hAnsi="Arial" w:cs="Arial"/>
          <w:bCs/>
          <w:color w:val="auto"/>
          <w:sz w:val="20"/>
          <w:szCs w:val="20"/>
        </w:rPr>
        <w:t>a 86I11 és a 86I4</w:t>
      </w:r>
      <w:r w:rsidR="00E43AB0">
        <w:rPr>
          <w:rFonts w:ascii="Arial" w:hAnsi="Arial" w:cs="Arial"/>
          <w:bCs/>
          <w:color w:val="auto"/>
          <w:sz w:val="20"/>
          <w:szCs w:val="20"/>
        </w:rPr>
        <w:t xml:space="preserve"> alábontó sorai k</w:t>
      </w:r>
      <w:r w:rsidR="00E43AB0" w:rsidRPr="008144FC">
        <w:rPr>
          <w:rFonts w:ascii="Arial" w:hAnsi="Arial" w:cs="Arial"/>
          <w:bCs/>
          <w:color w:val="auto"/>
          <w:sz w:val="20"/>
          <w:szCs w:val="20"/>
        </w:rPr>
        <w:t>ivételével</w:t>
      </w:r>
      <w:r w:rsidR="00D03691">
        <w:rPr>
          <w:rFonts w:ascii="Arial" w:hAnsi="Arial" w:cs="Arial"/>
          <w:bCs/>
          <w:color w:val="auto"/>
          <w:sz w:val="20"/>
          <w:szCs w:val="20"/>
        </w:rPr>
        <w:t>.</w:t>
      </w:r>
    </w:p>
    <w:bookmarkEnd w:id="211"/>
    <w:p w14:paraId="4C160228" w14:textId="4812F6ED" w:rsid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sidRPr="00E43AB0">
        <w:rPr>
          <w:rFonts w:ascii="Arial" w:hAnsi="Arial" w:cs="Arial"/>
          <w:bCs/>
          <w:color w:val="auto"/>
          <w:sz w:val="20"/>
          <w:szCs w:val="20"/>
        </w:rPr>
        <w:t>86I</w:t>
      </w:r>
      <w:r w:rsidRPr="00E43AB0">
        <w:rPr>
          <w:rFonts w:ascii="Arial" w:hAnsi="Arial" w:cs="Arial"/>
          <w:bCs/>
          <w:color w:val="auto"/>
          <w:sz w:val="20"/>
          <w:szCs w:val="20"/>
        </w:rPr>
        <w:t>11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 xml:space="preserve">13, </w:t>
      </w:r>
      <w:r w:rsidR="002306DA">
        <w:rPr>
          <w:rFonts w:ascii="Arial" w:hAnsi="Arial" w:cs="Arial"/>
          <w:bCs/>
          <w:color w:val="auto"/>
          <w:sz w:val="20"/>
          <w:szCs w:val="20"/>
        </w:rPr>
        <w:t>86I</w:t>
      </w:r>
      <w:r w:rsidRPr="00A61073">
        <w:rPr>
          <w:rFonts w:ascii="Arial" w:hAnsi="Arial" w:cs="Arial"/>
          <w:bCs/>
          <w:color w:val="auto"/>
          <w:sz w:val="20"/>
          <w:szCs w:val="20"/>
        </w:rPr>
        <w:t>401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40</w:t>
      </w:r>
      <w:r w:rsidR="009620AC">
        <w:rPr>
          <w:rFonts w:ascii="Arial" w:hAnsi="Arial" w:cs="Arial"/>
          <w:bCs/>
          <w:color w:val="auto"/>
          <w:sz w:val="20"/>
          <w:szCs w:val="20"/>
        </w:rPr>
        <w:t>4</w:t>
      </w:r>
      <w:r w:rsidRPr="00A61073">
        <w:rPr>
          <w:rFonts w:ascii="Arial" w:hAnsi="Arial" w:cs="Arial"/>
          <w:bCs/>
          <w:color w:val="auto"/>
          <w:sz w:val="20"/>
          <w:szCs w:val="20"/>
        </w:rPr>
        <w:t xml:space="preserve"> sor</w:t>
      </w:r>
      <w:r w:rsidR="001C3FEC">
        <w:rPr>
          <w:rFonts w:ascii="Arial" w:hAnsi="Arial" w:cs="Arial"/>
          <w:bCs/>
          <w:color w:val="auto"/>
          <w:sz w:val="20"/>
          <w:szCs w:val="20"/>
        </w:rPr>
        <w:t xml:space="preserve">ban </w:t>
      </w:r>
      <w:r w:rsidRPr="00A61073">
        <w:rPr>
          <w:rFonts w:ascii="Arial" w:hAnsi="Arial" w:cs="Arial"/>
          <w:bCs/>
          <w:color w:val="auto"/>
          <w:sz w:val="20"/>
          <w:szCs w:val="20"/>
        </w:rPr>
        <w:t xml:space="preserve">a tárgyidőszak végi foglalkoztatottak és a tárgyidőszakban a </w:t>
      </w:r>
      <w:r w:rsidR="001C3FEC">
        <w:rPr>
          <w:rFonts w:ascii="Arial" w:hAnsi="Arial" w:cs="Arial"/>
          <w:bCs/>
          <w:color w:val="auto"/>
          <w:sz w:val="20"/>
          <w:szCs w:val="20"/>
        </w:rPr>
        <w:t xml:space="preserve">fizetés-kezdeményezési szolgáltatást, illetve számlainformációs szolgáltatást </w:t>
      </w:r>
      <w:r w:rsidRPr="00A61073">
        <w:rPr>
          <w:rFonts w:ascii="Arial" w:hAnsi="Arial" w:cs="Arial"/>
          <w:bCs/>
          <w:color w:val="auto"/>
          <w:sz w:val="20"/>
          <w:szCs w:val="20"/>
        </w:rPr>
        <w:t>igénybe vevő ügyfelek számát kell megadni.</w:t>
      </w:r>
    </w:p>
    <w:p w14:paraId="13F08320" w14:textId="4C74C629" w:rsidR="00CD1202" w:rsidRPr="00A61073" w:rsidRDefault="00CD1202" w:rsidP="0052772D">
      <w:pPr>
        <w:jc w:val="both"/>
        <w:rPr>
          <w:rFonts w:ascii="Arial" w:hAnsi="Arial" w:cs="Arial"/>
          <w:bCs/>
          <w:sz w:val="20"/>
          <w:szCs w:val="20"/>
        </w:rPr>
      </w:pPr>
      <w:r w:rsidRPr="00EF028C">
        <w:rPr>
          <w:rFonts w:ascii="Arial" w:eastAsia="Calibri" w:hAnsi="Arial" w:cs="Arial"/>
          <w:bCs/>
          <w:sz w:val="20"/>
          <w:szCs w:val="20"/>
        </w:rPr>
        <w:t>Az Igen/Nem jellegű kérdésekre (86I602, 86I603, 86I605, 86I608, 86I614, 86I616, 86I618, 86I619, 86I622) csak I vagy N betűvel lehet válaszolni.</w:t>
      </w:r>
    </w:p>
    <w:p w14:paraId="1FA495F4" w14:textId="2FAF1DAE" w:rsidR="00CD1202" w:rsidRPr="00A61073" w:rsidRDefault="00A61073" w:rsidP="00CD1202">
      <w:pPr>
        <w:pStyle w:val="Default"/>
        <w:jc w:val="both"/>
        <w:rPr>
          <w:rFonts w:ascii="Arial" w:hAnsi="Arial" w:cs="Arial"/>
          <w:bCs/>
          <w:color w:val="auto"/>
          <w:sz w:val="20"/>
          <w:szCs w:val="20"/>
        </w:rPr>
      </w:pPr>
      <w:r w:rsidRPr="00A61073">
        <w:rPr>
          <w:rFonts w:ascii="Arial" w:hAnsi="Arial" w:cs="Arial"/>
          <w:bCs/>
          <w:color w:val="auto"/>
          <w:sz w:val="20"/>
          <w:szCs w:val="20"/>
        </w:rPr>
        <w:t>Időpontra vonatkozó kérdések (</w:t>
      </w:r>
      <w:r w:rsidR="002306DA">
        <w:rPr>
          <w:rFonts w:ascii="Arial" w:hAnsi="Arial" w:cs="Arial"/>
          <w:bCs/>
          <w:color w:val="auto"/>
          <w:sz w:val="20"/>
          <w:szCs w:val="20"/>
        </w:rPr>
        <w:t>86I</w:t>
      </w:r>
      <w:r w:rsidRPr="00A61073">
        <w:rPr>
          <w:rFonts w:ascii="Arial" w:hAnsi="Arial" w:cs="Arial"/>
          <w:bCs/>
          <w:color w:val="auto"/>
          <w:sz w:val="20"/>
          <w:szCs w:val="20"/>
        </w:rPr>
        <w:t xml:space="preserve">34, </w:t>
      </w:r>
      <w:r w:rsidR="002306DA">
        <w:rPr>
          <w:rFonts w:ascii="Arial" w:hAnsi="Arial" w:cs="Arial"/>
          <w:bCs/>
          <w:color w:val="auto"/>
          <w:sz w:val="20"/>
          <w:szCs w:val="20"/>
        </w:rPr>
        <w:t>86I</w:t>
      </w:r>
      <w:r w:rsidRPr="00A61073">
        <w:rPr>
          <w:rFonts w:ascii="Arial" w:hAnsi="Arial" w:cs="Arial"/>
          <w:bCs/>
          <w:color w:val="auto"/>
          <w:sz w:val="20"/>
          <w:szCs w:val="20"/>
        </w:rPr>
        <w:t xml:space="preserve">36, </w:t>
      </w:r>
      <w:r w:rsidR="002306DA">
        <w:rPr>
          <w:rFonts w:ascii="Arial" w:hAnsi="Arial" w:cs="Arial"/>
          <w:bCs/>
          <w:color w:val="auto"/>
          <w:sz w:val="20"/>
          <w:szCs w:val="20"/>
        </w:rPr>
        <w:t>86I</w:t>
      </w:r>
      <w:proofErr w:type="gramStart"/>
      <w:r w:rsidRPr="00A61073">
        <w:rPr>
          <w:rFonts w:ascii="Arial" w:hAnsi="Arial" w:cs="Arial"/>
          <w:bCs/>
          <w:color w:val="auto"/>
          <w:sz w:val="20"/>
          <w:szCs w:val="20"/>
        </w:rPr>
        <w:t>5</w:t>
      </w:r>
      <w:r w:rsidR="001C3FEC">
        <w:rPr>
          <w:rFonts w:ascii="Arial" w:hAnsi="Arial" w:cs="Arial"/>
          <w:bCs/>
          <w:color w:val="auto"/>
          <w:sz w:val="20"/>
          <w:szCs w:val="20"/>
        </w:rPr>
        <w:t>..</w:t>
      </w:r>
      <w:proofErr w:type="gramEnd"/>
      <w:r w:rsidR="005E2706">
        <w:rPr>
          <w:rFonts w:ascii="Arial" w:hAnsi="Arial" w:cs="Arial"/>
          <w:bCs/>
          <w:color w:val="auto"/>
          <w:sz w:val="20"/>
          <w:szCs w:val="20"/>
        </w:rPr>
        <w:t>0</w:t>
      </w:r>
      <w:r w:rsidRPr="00A61073">
        <w:rPr>
          <w:rFonts w:ascii="Arial" w:hAnsi="Arial" w:cs="Arial"/>
          <w:bCs/>
          <w:color w:val="auto"/>
          <w:sz w:val="20"/>
          <w:szCs w:val="20"/>
        </w:rPr>
        <w:t>9</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5</w:t>
      </w:r>
      <w:r w:rsidR="001C3FEC">
        <w:rPr>
          <w:rFonts w:ascii="Arial" w:hAnsi="Arial" w:cs="Arial"/>
          <w:bCs/>
          <w:color w:val="auto"/>
          <w:sz w:val="20"/>
          <w:szCs w:val="20"/>
        </w:rPr>
        <w:t>..</w:t>
      </w:r>
      <w:r w:rsidRPr="00A61073">
        <w:rPr>
          <w:rFonts w:ascii="Arial" w:hAnsi="Arial" w:cs="Arial"/>
          <w:bCs/>
          <w:color w:val="auto"/>
          <w:sz w:val="20"/>
          <w:szCs w:val="20"/>
        </w:rPr>
        <w:t>11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86I604</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86I606</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86I607</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86I609</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86I610</w:t>
      </w:r>
      <w:r w:rsidRPr="00A61073">
        <w:rPr>
          <w:rFonts w:ascii="Arial" w:hAnsi="Arial" w:cs="Arial"/>
          <w:bCs/>
          <w:color w:val="auto"/>
          <w:sz w:val="20"/>
          <w:szCs w:val="20"/>
        </w:rPr>
        <w:t>) esetén konkrét dátumot (pl. 2019.02.19.) kell megadni</w:t>
      </w:r>
      <w:r w:rsidR="00364371">
        <w:rPr>
          <w:rFonts w:ascii="Arial" w:hAnsi="Arial" w:cs="Arial"/>
          <w:bCs/>
          <w:color w:val="auto"/>
          <w:sz w:val="20"/>
          <w:szCs w:val="20"/>
        </w:rPr>
        <w:t>,</w:t>
      </w:r>
      <w:r w:rsidRPr="00A61073">
        <w:rPr>
          <w:rFonts w:ascii="Arial" w:hAnsi="Arial" w:cs="Arial"/>
          <w:bCs/>
          <w:color w:val="auto"/>
          <w:sz w:val="20"/>
          <w:szCs w:val="20"/>
        </w:rPr>
        <w:t xml:space="preserve"> függetlenül attól, hogy az a tárgynegyedéven kívül esik</w:t>
      </w:r>
      <w:r w:rsidR="001C3FEC">
        <w:rPr>
          <w:rFonts w:ascii="Arial" w:hAnsi="Arial" w:cs="Arial"/>
          <w:bCs/>
          <w:color w:val="auto"/>
          <w:sz w:val="20"/>
          <w:szCs w:val="20"/>
        </w:rPr>
        <w:t>-e</w:t>
      </w:r>
      <w:r w:rsidRPr="00A61073">
        <w:rPr>
          <w:rFonts w:ascii="Arial" w:hAnsi="Arial" w:cs="Arial"/>
          <w:bCs/>
          <w:color w:val="auto"/>
          <w:sz w:val="20"/>
          <w:szCs w:val="20"/>
        </w:rPr>
        <w:t xml:space="preserve"> vagy nem.</w:t>
      </w:r>
    </w:p>
    <w:p w14:paraId="3AFB3332" w14:textId="59ED7BA0"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14</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19 soron az adatszolgáltató informatikai vezetőjének és biztonsági felelősének (természetesen csak, ha van) a nevét, az intézményi e-mail címét és telefonszámát kell megadni.</w:t>
      </w:r>
    </w:p>
    <w:p w14:paraId="51E7E931" w14:textId="6D2868BF"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21</w:t>
      </w:r>
      <w:r w:rsidR="00E43AB0">
        <w:rPr>
          <w:rFonts w:ascii="Arial" w:hAnsi="Arial" w:cs="Arial"/>
          <w:bCs/>
          <w:color w:val="auto"/>
          <w:sz w:val="20"/>
          <w:szCs w:val="20"/>
        </w:rPr>
        <w:t xml:space="preserve"> és </w:t>
      </w:r>
      <w:r w:rsidR="002306DA">
        <w:rPr>
          <w:rFonts w:ascii="Arial" w:hAnsi="Arial" w:cs="Arial"/>
          <w:bCs/>
          <w:color w:val="auto"/>
          <w:sz w:val="20"/>
          <w:szCs w:val="20"/>
        </w:rPr>
        <w:t>86I</w:t>
      </w:r>
      <w:r w:rsidRPr="00A61073">
        <w:rPr>
          <w:rFonts w:ascii="Arial" w:hAnsi="Arial" w:cs="Arial"/>
          <w:bCs/>
          <w:color w:val="auto"/>
          <w:sz w:val="20"/>
          <w:szCs w:val="20"/>
        </w:rPr>
        <w:t>22 sorban az adatszolgáltató szervereit működtető elsődleges és másodlagos adatközpontok megnevezését és pontos címét kell megadni. Ha minden IT szolgáltatás felhőszolgáltatásként kiszervezett, akkor a felhőszolgáltatás</w:t>
      </w:r>
      <w:r w:rsidR="001C3FEC">
        <w:rPr>
          <w:rFonts w:ascii="Arial" w:hAnsi="Arial" w:cs="Arial"/>
          <w:bCs/>
          <w:color w:val="auto"/>
          <w:sz w:val="20"/>
          <w:szCs w:val="20"/>
        </w:rPr>
        <w:t xml:space="preserve">ra vonatkozó </w:t>
      </w:r>
      <w:r w:rsidR="002306DA">
        <w:rPr>
          <w:rFonts w:ascii="Arial" w:hAnsi="Arial" w:cs="Arial"/>
          <w:bCs/>
          <w:color w:val="auto"/>
          <w:sz w:val="20"/>
          <w:szCs w:val="20"/>
        </w:rPr>
        <w:t>86I</w:t>
      </w:r>
      <w:r w:rsidRPr="00A61073">
        <w:rPr>
          <w:rFonts w:ascii="Arial" w:hAnsi="Arial" w:cs="Arial"/>
          <w:bCs/>
          <w:color w:val="auto"/>
          <w:sz w:val="20"/>
          <w:szCs w:val="20"/>
        </w:rPr>
        <w:t xml:space="preserve">5 </w:t>
      </w:r>
      <w:r w:rsidR="001C3FEC">
        <w:rPr>
          <w:rFonts w:ascii="Arial" w:hAnsi="Arial" w:cs="Arial"/>
          <w:bCs/>
          <w:color w:val="auto"/>
          <w:sz w:val="20"/>
          <w:szCs w:val="20"/>
        </w:rPr>
        <w:t xml:space="preserve">sor alábontó soraiban szereplő kérdésekre </w:t>
      </w:r>
      <w:r w:rsidRPr="00A61073">
        <w:rPr>
          <w:rFonts w:ascii="Arial" w:hAnsi="Arial" w:cs="Arial"/>
          <w:bCs/>
          <w:color w:val="auto"/>
          <w:sz w:val="20"/>
          <w:szCs w:val="20"/>
        </w:rPr>
        <w:t>kell választ adni.</w:t>
      </w:r>
    </w:p>
    <w:p w14:paraId="48E9E972" w14:textId="77777777"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32 sorban az informatikai auditori képesítés megnevezését kell megadni.</w:t>
      </w:r>
    </w:p>
    <w:p w14:paraId="50ADA2CA" w14:textId="13E1C8F8" w:rsidR="00A61073" w:rsidRPr="00A61073" w:rsidRDefault="00A61073" w:rsidP="00A61073">
      <w:pPr>
        <w:pStyle w:val="Default"/>
        <w:jc w:val="both"/>
        <w:rPr>
          <w:rFonts w:ascii="Arial" w:hAnsi="Arial" w:cs="Arial"/>
          <w:bCs/>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33 „Az intézménynél külső</w:t>
      </w:r>
      <w:r w:rsidRPr="00A61073">
        <w:rPr>
          <w:rFonts w:ascii="Arial" w:hAnsi="Arial" w:cs="Arial"/>
          <w:bCs/>
          <w:sz w:val="20"/>
          <w:szCs w:val="20"/>
        </w:rPr>
        <w:t xml:space="preserve"> auditor által készített utolsó informatikai vizsgálat szerzője és tárgya” soron, ha több ilyen jelentés is készült, akkor az adott negyedévben az informatikai rendszer biztonságának ellenőrzése szempontjából a legfontosabb jelentés szerzőjét és a jelentés címét kell megadni.</w:t>
      </w:r>
    </w:p>
    <w:p w14:paraId="304AFA32" w14:textId="01C2131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Az AIS/PIS szolgáltatáshoz kapcsolódó mobilapplikációra vonatkozó sorok kitöltése során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 xml:space="preserve">9, illetve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9) a már publikált</w:t>
      </w:r>
      <w:r w:rsidR="000D1EBC">
        <w:rPr>
          <w:rFonts w:ascii="Arial" w:eastAsia="Calibri" w:hAnsi="Arial" w:cs="Arial"/>
          <w:bCs/>
          <w:sz w:val="20"/>
          <w:szCs w:val="20"/>
        </w:rPr>
        <w:t>,</w:t>
      </w:r>
      <w:r w:rsidRPr="00A61073">
        <w:rPr>
          <w:rFonts w:ascii="Arial" w:eastAsia="Calibri" w:hAnsi="Arial" w:cs="Arial"/>
          <w:bCs/>
          <w:sz w:val="20"/>
          <w:szCs w:val="20"/>
        </w:rPr>
        <w:t xml:space="preserve"> és az ügyfelek számára elérhető applikációt kell megadni. Amennyiben több applikáció van használatban, úgy több sor kitöltésével, a sorszámok értelemszerű növelésével kell megadni </w:t>
      </w:r>
      <w:r w:rsidR="001C3FEC">
        <w:rPr>
          <w:rFonts w:ascii="Arial" w:eastAsia="Calibri" w:hAnsi="Arial" w:cs="Arial"/>
          <w:bCs/>
          <w:sz w:val="20"/>
          <w:szCs w:val="20"/>
        </w:rPr>
        <w:t>az adatokat</w:t>
      </w:r>
      <w:r w:rsidR="008306CF">
        <w:rPr>
          <w:rFonts w:ascii="Arial" w:eastAsia="Calibri" w:hAnsi="Arial" w:cs="Arial"/>
          <w:bCs/>
          <w:sz w:val="20"/>
          <w:szCs w:val="20"/>
        </w:rPr>
        <w:t xml:space="preserve"> </w:t>
      </w:r>
      <w:r w:rsidRPr="00A61073">
        <w:rPr>
          <w:rFonts w:ascii="Arial" w:eastAsia="Calibri" w:hAnsi="Arial" w:cs="Arial"/>
          <w:bCs/>
          <w:sz w:val="20"/>
          <w:szCs w:val="20"/>
        </w:rPr>
        <w:t xml:space="preserve">(pl. App1: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 xml:space="preserve">1; App2: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2)</w:t>
      </w:r>
      <w:r w:rsidR="008306CF">
        <w:rPr>
          <w:rFonts w:ascii="Arial" w:eastAsia="Calibri" w:hAnsi="Arial" w:cs="Arial"/>
          <w:bCs/>
          <w:sz w:val="20"/>
          <w:szCs w:val="20"/>
        </w:rPr>
        <w:t>.</w:t>
      </w:r>
    </w:p>
    <w:p w14:paraId="476D2FB3" w14:textId="1F7BDFC0"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7</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10</w:t>
      </w:r>
      <w:r w:rsidRPr="00A61073">
        <w:rPr>
          <w:rFonts w:ascii="Arial" w:eastAsia="Calibri" w:hAnsi="Arial" w:cs="Arial"/>
          <w:bCs/>
          <w:sz w:val="20"/>
          <w:szCs w:val="20"/>
        </w:rPr>
        <w:t xml:space="preserve"> sorban azt a legalacsonyabb </w:t>
      </w:r>
      <w:r w:rsidR="001C3FEC">
        <w:rPr>
          <w:rFonts w:ascii="Arial" w:eastAsia="Calibri" w:hAnsi="Arial" w:cs="Arial"/>
          <w:bCs/>
          <w:sz w:val="20"/>
          <w:szCs w:val="20"/>
        </w:rPr>
        <w:t>szintű</w:t>
      </w:r>
      <w:r w:rsidR="00B51157">
        <w:rPr>
          <w:rFonts w:ascii="Arial" w:eastAsia="Calibri" w:hAnsi="Arial" w:cs="Arial"/>
          <w:bCs/>
          <w:sz w:val="20"/>
          <w:szCs w:val="20"/>
        </w:rPr>
        <w:t xml:space="preserve"> </w:t>
      </w:r>
      <w:r w:rsidRPr="00A61073">
        <w:rPr>
          <w:rFonts w:ascii="Arial" w:eastAsia="Calibri" w:hAnsi="Arial" w:cs="Arial"/>
          <w:bCs/>
          <w:sz w:val="20"/>
          <w:szCs w:val="20"/>
        </w:rPr>
        <w:t>operációs rendszer verziót kell megadni, melyen az alkalmazás még hibátlanul működik.</w:t>
      </w:r>
    </w:p>
    <w:p w14:paraId="42CBB035" w14:textId="47B3681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1 és</w:t>
      </w:r>
      <w:r w:rsidRPr="00A61073">
        <w:rPr>
          <w:rFonts w:ascii="Arial" w:eastAsia="Calibri" w:hAnsi="Arial" w:cs="Arial"/>
          <w:bCs/>
          <w:sz w:val="20"/>
          <w:szCs w:val="20"/>
        </w:rPr>
        <w:t xml:space="preserve">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2</w:t>
      </w:r>
      <w:r w:rsidRPr="00A61073">
        <w:rPr>
          <w:rFonts w:ascii="Arial" w:eastAsia="Calibri" w:hAnsi="Arial" w:cs="Arial"/>
          <w:bCs/>
          <w:sz w:val="20"/>
          <w:szCs w:val="20"/>
        </w:rPr>
        <w:t xml:space="preserve"> sort akkor kell kitölteni, amennyiben az AIS/PIS szolgáltatás weboldalon keresztül is igénybe vehető.</w:t>
      </w:r>
    </w:p>
    <w:p w14:paraId="1B33B45A" w14:textId="7FA82A0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99,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99 sor kitöltés</w:t>
      </w:r>
      <w:r w:rsidR="001C3FEC">
        <w:rPr>
          <w:rFonts w:ascii="Arial" w:eastAsia="Calibri" w:hAnsi="Arial" w:cs="Arial"/>
          <w:bCs/>
          <w:sz w:val="20"/>
          <w:szCs w:val="20"/>
        </w:rPr>
        <w:t xml:space="preserve">ekor </w:t>
      </w:r>
      <w:r w:rsidRPr="00A61073">
        <w:rPr>
          <w:rFonts w:ascii="Arial" w:eastAsia="Calibri" w:hAnsi="Arial" w:cs="Arial"/>
          <w:bCs/>
          <w:sz w:val="20"/>
          <w:szCs w:val="20"/>
        </w:rPr>
        <w:t xml:space="preserve">az AIS/PIS szolgáltatás nyújtása során használt valamennyi API-t fel kell sorolni. Amennyiben az API-leírás nyilvánosan elérhető, úgy a közzététel helye az URL címmel megadható, egyéb esetben a leírás forrására </w:t>
      </w:r>
      <w:r w:rsidR="001C3FEC">
        <w:rPr>
          <w:rFonts w:ascii="Arial" w:eastAsia="Calibri" w:hAnsi="Arial" w:cs="Arial"/>
          <w:bCs/>
          <w:sz w:val="20"/>
          <w:szCs w:val="20"/>
        </w:rPr>
        <w:t xml:space="preserve">szükséges </w:t>
      </w:r>
      <w:r w:rsidRPr="00A61073">
        <w:rPr>
          <w:rFonts w:ascii="Arial" w:eastAsia="Calibri" w:hAnsi="Arial" w:cs="Arial"/>
          <w:bCs/>
          <w:sz w:val="20"/>
          <w:szCs w:val="20"/>
        </w:rPr>
        <w:t>hivatkozni (pl</w:t>
      </w:r>
      <w:r w:rsidR="000D1EBC">
        <w:rPr>
          <w:rFonts w:ascii="Arial" w:eastAsia="Calibri" w:hAnsi="Arial" w:cs="Arial"/>
          <w:bCs/>
          <w:sz w:val="20"/>
          <w:szCs w:val="20"/>
        </w:rPr>
        <w:t>.</w:t>
      </w:r>
      <w:r w:rsidRPr="00A61073">
        <w:rPr>
          <w:rFonts w:ascii="Arial" w:eastAsia="Calibri" w:hAnsi="Arial" w:cs="Arial"/>
          <w:bCs/>
          <w:sz w:val="20"/>
          <w:szCs w:val="20"/>
        </w:rPr>
        <w:t xml:space="preserve"> szerződés). Amennyiben több API van használatban, úgy több sor kitöltésével, a sorszámok értelemszerű növelésével kell megadni</w:t>
      </w:r>
      <w:r w:rsidR="001C3FEC">
        <w:rPr>
          <w:rFonts w:ascii="Arial" w:eastAsia="Calibri" w:hAnsi="Arial" w:cs="Arial"/>
          <w:bCs/>
          <w:sz w:val="20"/>
          <w:szCs w:val="20"/>
        </w:rPr>
        <w:t xml:space="preserve"> az adatokat</w:t>
      </w:r>
      <w:r w:rsidRPr="00A61073">
        <w:rPr>
          <w:rFonts w:ascii="Arial" w:eastAsia="Calibri" w:hAnsi="Arial" w:cs="Arial"/>
          <w:bCs/>
          <w:sz w:val="20"/>
          <w:szCs w:val="20"/>
        </w:rPr>
        <w:t xml:space="preserve"> (pl. API1: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01; API2: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02)</w:t>
      </w:r>
      <w:r w:rsidR="008306CF">
        <w:rPr>
          <w:rFonts w:ascii="Arial" w:eastAsia="Calibri" w:hAnsi="Arial" w:cs="Arial"/>
          <w:bCs/>
          <w:sz w:val="20"/>
          <w:szCs w:val="20"/>
        </w:rPr>
        <w:t>.</w:t>
      </w:r>
    </w:p>
    <w:p w14:paraId="299AA508" w14:textId="48AC350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5 sor szer</w:t>
      </w:r>
      <w:r w:rsidR="00E43AB0">
        <w:rPr>
          <w:rFonts w:ascii="Arial" w:eastAsia="Calibri" w:hAnsi="Arial" w:cs="Arial"/>
          <w:bCs/>
          <w:sz w:val="20"/>
          <w:szCs w:val="20"/>
        </w:rPr>
        <w:t>inti</w:t>
      </w:r>
      <w:r w:rsidRPr="00A61073">
        <w:rPr>
          <w:rFonts w:ascii="Arial" w:eastAsia="Calibri" w:hAnsi="Arial" w:cs="Arial"/>
          <w:bCs/>
          <w:sz w:val="20"/>
          <w:szCs w:val="20"/>
        </w:rPr>
        <w:t xml:space="preserve"> </w:t>
      </w:r>
      <w:r w:rsidR="00E43AB0">
        <w:rPr>
          <w:rFonts w:ascii="Arial" w:eastAsia="Calibri" w:hAnsi="Arial" w:cs="Arial"/>
          <w:bCs/>
          <w:sz w:val="20"/>
          <w:szCs w:val="20"/>
        </w:rPr>
        <w:t>f</w:t>
      </w:r>
      <w:r w:rsidRPr="00A61073">
        <w:rPr>
          <w:rFonts w:ascii="Arial" w:eastAsia="Calibri" w:hAnsi="Arial" w:cs="Arial"/>
          <w:bCs/>
          <w:sz w:val="20"/>
          <w:szCs w:val="20"/>
        </w:rPr>
        <w:t>elhőszolgáltatás fogalmát, valamint a</w:t>
      </w:r>
      <w:r w:rsidR="00C10CAE">
        <w:rPr>
          <w:rFonts w:ascii="Arial" w:eastAsia="Calibri" w:hAnsi="Arial" w:cs="Arial"/>
          <w:bCs/>
          <w:sz w:val="20"/>
          <w:szCs w:val="20"/>
        </w:rPr>
        <w:t xml:space="preserve"> </w:t>
      </w:r>
      <w:r w:rsidR="001C3FEC">
        <w:rPr>
          <w:rFonts w:ascii="Arial" w:eastAsia="Calibri" w:hAnsi="Arial" w:cs="Arial"/>
          <w:bCs/>
          <w:sz w:val="20"/>
          <w:szCs w:val="20"/>
        </w:rPr>
        <w:t>86I5</w:t>
      </w:r>
      <w:r w:rsidRPr="00A61073">
        <w:rPr>
          <w:rFonts w:ascii="Arial" w:eastAsia="Calibri" w:hAnsi="Arial" w:cs="Arial"/>
          <w:bCs/>
          <w:sz w:val="20"/>
          <w:szCs w:val="20"/>
        </w:rPr>
        <w:t xml:space="preserve"> sor</w:t>
      </w:r>
      <w:r w:rsidR="00C10CAE">
        <w:rPr>
          <w:rFonts w:ascii="Arial" w:eastAsia="Calibri" w:hAnsi="Arial" w:cs="Arial"/>
          <w:bCs/>
          <w:sz w:val="20"/>
          <w:szCs w:val="20"/>
        </w:rPr>
        <w:t xml:space="preserve"> </w:t>
      </w:r>
      <w:r w:rsidR="001C3FEC">
        <w:rPr>
          <w:rFonts w:ascii="Arial" w:eastAsia="Calibri" w:hAnsi="Arial" w:cs="Arial"/>
          <w:bCs/>
          <w:sz w:val="20"/>
          <w:szCs w:val="20"/>
        </w:rPr>
        <w:t xml:space="preserve">alábontó soraiban </w:t>
      </w:r>
      <w:r w:rsidRPr="00A61073">
        <w:rPr>
          <w:rFonts w:ascii="Arial" w:eastAsia="Calibri" w:hAnsi="Arial" w:cs="Arial"/>
          <w:bCs/>
          <w:sz w:val="20"/>
          <w:szCs w:val="20"/>
        </w:rPr>
        <w:t>kért információk magyarázatát a közösségi és publikus felhőszolgáltatások igénybevételéről</w:t>
      </w:r>
      <w:r w:rsidR="00666C19">
        <w:rPr>
          <w:rFonts w:ascii="Arial" w:eastAsia="Calibri" w:hAnsi="Arial" w:cs="Arial"/>
          <w:bCs/>
          <w:sz w:val="20"/>
          <w:szCs w:val="20"/>
        </w:rPr>
        <w:t xml:space="preserve"> </w:t>
      </w:r>
      <w:r w:rsidR="001C3FEC">
        <w:rPr>
          <w:rFonts w:ascii="Arial" w:eastAsia="Calibri" w:hAnsi="Arial" w:cs="Arial"/>
          <w:bCs/>
          <w:sz w:val="20"/>
          <w:szCs w:val="20"/>
        </w:rPr>
        <w:t>szóló</w:t>
      </w:r>
      <w:r w:rsidR="00666C19" w:rsidRPr="00A61073">
        <w:rPr>
          <w:rFonts w:ascii="Arial" w:eastAsia="Calibri" w:hAnsi="Arial" w:cs="Arial"/>
          <w:bCs/>
          <w:sz w:val="20"/>
          <w:szCs w:val="20"/>
        </w:rPr>
        <w:t xml:space="preserve"> </w:t>
      </w:r>
      <w:r w:rsidR="008144FC">
        <w:rPr>
          <w:rFonts w:ascii="Arial" w:eastAsia="Calibri" w:hAnsi="Arial" w:cs="Arial"/>
          <w:bCs/>
          <w:sz w:val="20"/>
          <w:szCs w:val="20"/>
        </w:rPr>
        <w:t>4/2019</w:t>
      </w:r>
      <w:r w:rsidR="008B2278">
        <w:rPr>
          <w:rFonts w:ascii="Arial" w:eastAsia="Calibri" w:hAnsi="Arial" w:cs="Arial"/>
          <w:bCs/>
          <w:sz w:val="20"/>
          <w:szCs w:val="20"/>
        </w:rPr>
        <w:t>.</w:t>
      </w:r>
      <w:r w:rsidR="008144FC">
        <w:rPr>
          <w:rFonts w:ascii="Arial" w:eastAsia="Calibri" w:hAnsi="Arial" w:cs="Arial"/>
          <w:bCs/>
          <w:sz w:val="20"/>
          <w:szCs w:val="20"/>
        </w:rPr>
        <w:t xml:space="preserve"> (IV. 1.) MNB ajánlás</w:t>
      </w:r>
      <w:r w:rsidRPr="00A61073">
        <w:rPr>
          <w:rFonts w:ascii="Arial" w:eastAsia="Calibri" w:hAnsi="Arial" w:cs="Arial"/>
          <w:bCs/>
          <w:sz w:val="20"/>
          <w:szCs w:val="20"/>
        </w:rPr>
        <w:t>, valamint az Európai Bankhatóság 2017. december 20-i, a felhőszolgáltatóknak történő kiszervezésről szóló ajánlásai (EBA/REC/2017/03) tartalmazz</w:t>
      </w:r>
      <w:r w:rsidR="001C3FEC">
        <w:rPr>
          <w:rFonts w:ascii="Arial" w:eastAsia="Calibri" w:hAnsi="Arial" w:cs="Arial"/>
          <w:bCs/>
          <w:sz w:val="20"/>
          <w:szCs w:val="20"/>
        </w:rPr>
        <w:t>a</w:t>
      </w:r>
      <w:r w:rsidRPr="00A61073">
        <w:rPr>
          <w:rFonts w:ascii="Arial" w:eastAsia="Calibri" w:hAnsi="Arial" w:cs="Arial"/>
          <w:bCs/>
          <w:sz w:val="20"/>
          <w:szCs w:val="20"/>
        </w:rPr>
        <w:t xml:space="preserve">. A </w:t>
      </w:r>
      <w:r w:rsidR="002306DA">
        <w:rPr>
          <w:rFonts w:ascii="Arial" w:eastAsia="Calibri" w:hAnsi="Arial" w:cs="Arial"/>
          <w:bCs/>
          <w:sz w:val="20"/>
          <w:szCs w:val="20"/>
        </w:rPr>
        <w:t>86I</w:t>
      </w:r>
      <w:proofErr w:type="gramStart"/>
      <w:r w:rsidRPr="00A61073">
        <w:rPr>
          <w:rFonts w:ascii="Arial" w:eastAsia="Calibri" w:hAnsi="Arial" w:cs="Arial"/>
          <w:bCs/>
          <w:sz w:val="20"/>
          <w:szCs w:val="20"/>
        </w:rPr>
        <w:t>5</w:t>
      </w:r>
      <w:r w:rsidR="001C3FEC">
        <w:rPr>
          <w:rFonts w:ascii="Arial" w:eastAsia="Calibri" w:hAnsi="Arial" w:cs="Arial"/>
          <w:bCs/>
          <w:sz w:val="20"/>
          <w:szCs w:val="20"/>
        </w:rPr>
        <w:t>..</w:t>
      </w:r>
      <w:proofErr w:type="gramEnd"/>
      <w:r w:rsidRPr="00A61073">
        <w:rPr>
          <w:rFonts w:ascii="Arial" w:eastAsia="Calibri" w:hAnsi="Arial" w:cs="Arial"/>
          <w:bCs/>
          <w:sz w:val="20"/>
          <w:szCs w:val="20"/>
        </w:rPr>
        <w:t xml:space="preserve">07 sor kitöltése során fel kell sorolni a felhőszolgáltatás igénybevételével érintett tevékenységeket, adatokat, adatköröket (például ügyfélkapcsolat-kezelési szolgáltatás és ügyféladatok). A </w:t>
      </w:r>
      <w:r w:rsidR="002306DA">
        <w:rPr>
          <w:rFonts w:ascii="Arial" w:eastAsia="Calibri" w:hAnsi="Arial" w:cs="Arial"/>
          <w:bCs/>
          <w:sz w:val="20"/>
          <w:szCs w:val="20"/>
        </w:rPr>
        <w:t>86I</w:t>
      </w:r>
      <w:proofErr w:type="gramStart"/>
      <w:r w:rsidRPr="00A61073">
        <w:rPr>
          <w:rFonts w:ascii="Arial" w:eastAsia="Calibri" w:hAnsi="Arial" w:cs="Arial"/>
          <w:bCs/>
          <w:sz w:val="20"/>
          <w:szCs w:val="20"/>
        </w:rPr>
        <w:t>5</w:t>
      </w:r>
      <w:r w:rsidR="001C3FEC">
        <w:rPr>
          <w:rFonts w:ascii="Arial" w:eastAsia="Calibri" w:hAnsi="Arial" w:cs="Arial"/>
          <w:bCs/>
          <w:sz w:val="20"/>
          <w:szCs w:val="20"/>
        </w:rPr>
        <w:t>..</w:t>
      </w:r>
      <w:proofErr w:type="gramEnd"/>
      <w:r w:rsidRPr="00A61073">
        <w:rPr>
          <w:rFonts w:ascii="Arial" w:eastAsia="Calibri" w:hAnsi="Arial" w:cs="Arial"/>
          <w:bCs/>
          <w:sz w:val="20"/>
          <w:szCs w:val="20"/>
        </w:rPr>
        <w:t>08 sor kitöltésénél figyelembe kell venni azt az esetet is, ha a szolgáltatás nyújtása több országban elhelyezkedő adatközpontokból történik, illetve, ha az adatok feldolgozása és tárolása más-más országban történik. Amennyiben az adatszolgáltató több felhőszolgáltatást vesz igénybe, akkor a válaszokat több blokk kitöltésével kell megadni.</w:t>
      </w:r>
    </w:p>
    <w:p w14:paraId="744E70D1" w14:textId="28E2FD73" w:rsidR="00A61073" w:rsidRPr="0052772D" w:rsidRDefault="001C3FEC" w:rsidP="0052772D">
      <w:pPr>
        <w:jc w:val="both"/>
        <w:rPr>
          <w:rFonts w:ascii="Arial" w:hAnsi="Arial" w:cs="Arial"/>
          <w:bCs/>
          <w:sz w:val="20"/>
          <w:szCs w:val="20"/>
        </w:rPr>
      </w:pPr>
      <w:r>
        <w:rPr>
          <w:rFonts w:ascii="Arial" w:eastAsia="Calibri" w:hAnsi="Arial" w:cs="Arial"/>
          <w:bCs/>
          <w:sz w:val="20"/>
          <w:szCs w:val="20"/>
        </w:rPr>
        <w:t>E</w:t>
      </w:r>
      <w:r w:rsidR="00A61073" w:rsidRPr="00A61073">
        <w:rPr>
          <w:rFonts w:ascii="Arial" w:eastAsia="Calibri" w:hAnsi="Arial" w:cs="Arial"/>
          <w:bCs/>
          <w:sz w:val="20"/>
          <w:szCs w:val="20"/>
        </w:rPr>
        <w:t>gy cellán</w:t>
      </w:r>
      <w:r w:rsidR="00764276">
        <w:rPr>
          <w:rFonts w:ascii="Arial" w:eastAsia="Calibri" w:hAnsi="Arial" w:cs="Arial"/>
          <w:bCs/>
          <w:sz w:val="20"/>
          <w:szCs w:val="20"/>
        </w:rPr>
        <w:t xml:space="preserve"> </w:t>
      </w:r>
      <w:r>
        <w:rPr>
          <w:rFonts w:ascii="Arial" w:eastAsia="Calibri" w:hAnsi="Arial" w:cs="Arial"/>
          <w:bCs/>
          <w:sz w:val="20"/>
          <w:szCs w:val="20"/>
        </w:rPr>
        <w:t>belüli</w:t>
      </w:r>
      <w:r w:rsidR="00A61073" w:rsidRPr="00A61073">
        <w:rPr>
          <w:rFonts w:ascii="Arial" w:eastAsia="Calibri" w:hAnsi="Arial" w:cs="Arial"/>
          <w:bCs/>
          <w:sz w:val="20"/>
          <w:szCs w:val="20"/>
        </w:rPr>
        <w:t xml:space="preserve"> felsorolás </w:t>
      </w:r>
      <w:r>
        <w:rPr>
          <w:rFonts w:ascii="Arial" w:eastAsia="Calibri" w:hAnsi="Arial" w:cs="Arial"/>
          <w:bCs/>
          <w:sz w:val="20"/>
          <w:szCs w:val="20"/>
        </w:rPr>
        <w:t>esetén</w:t>
      </w:r>
      <w:r w:rsidR="00A61073" w:rsidRPr="00A61073">
        <w:rPr>
          <w:rFonts w:ascii="Arial" w:eastAsia="Calibri" w:hAnsi="Arial" w:cs="Arial"/>
          <w:bCs/>
          <w:sz w:val="20"/>
          <w:szCs w:val="20"/>
        </w:rPr>
        <w:t xml:space="preserve"> az adatokat pontosvesszővel (;) kell elválasztani.</w:t>
      </w:r>
    </w:p>
    <w:p w14:paraId="580244B8" w14:textId="10DB9F50" w:rsidR="00ED422F" w:rsidRPr="00991384" w:rsidRDefault="00A61073" w:rsidP="00A86E6B">
      <w:pPr>
        <w:pStyle w:val="Cmsor4"/>
        <w:rPr>
          <w:rFonts w:ascii="Arial" w:hAnsi="Arial" w:cs="Arial"/>
          <w:iCs/>
          <w:snapToGrid w:val="0"/>
          <w:sz w:val="20"/>
          <w:szCs w:val="20"/>
        </w:rPr>
      </w:pPr>
      <w:r>
        <w:rPr>
          <w:rFonts w:ascii="Arial" w:hAnsi="Arial" w:cs="Arial"/>
          <w:iCs/>
          <w:snapToGrid w:val="0"/>
          <w:sz w:val="20"/>
          <w:szCs w:val="20"/>
          <w:lang w:val="hu-HU"/>
        </w:rPr>
        <w:t>9</w:t>
      </w:r>
      <w:r w:rsidR="00433C4D" w:rsidRPr="00991384">
        <w:rPr>
          <w:rFonts w:ascii="Arial" w:hAnsi="Arial" w:cs="Arial"/>
          <w:iCs/>
          <w:snapToGrid w:val="0"/>
          <w:sz w:val="20"/>
          <w:szCs w:val="20"/>
          <w:lang w:val="hu-HU"/>
        </w:rPr>
        <w:t xml:space="preserve">. </w:t>
      </w:r>
      <w:r w:rsidR="00ED422F" w:rsidRPr="00991384">
        <w:rPr>
          <w:rFonts w:ascii="Arial" w:hAnsi="Arial" w:cs="Arial"/>
          <w:iCs/>
          <w:snapToGrid w:val="0"/>
          <w:sz w:val="20"/>
          <w:szCs w:val="20"/>
        </w:rPr>
        <w:t xml:space="preserve">87A </w:t>
      </w:r>
      <w:r w:rsidR="004E56B1" w:rsidRPr="00991384">
        <w:rPr>
          <w:rFonts w:ascii="Arial" w:hAnsi="Arial" w:cs="Arial"/>
          <w:iCs/>
          <w:snapToGrid w:val="0"/>
          <w:sz w:val="20"/>
          <w:szCs w:val="20"/>
        </w:rPr>
        <w:t>Rendszeres negyedéves beszámoló</w:t>
      </w:r>
    </w:p>
    <w:p w14:paraId="6A131F8F" w14:textId="77777777" w:rsidR="00ED422F" w:rsidRPr="00991384" w:rsidRDefault="00ED422F" w:rsidP="00ED422F">
      <w:pPr>
        <w:pStyle w:val="Default"/>
        <w:rPr>
          <w:rFonts w:ascii="Arial" w:hAnsi="Arial" w:cs="Arial"/>
          <w:b/>
          <w:bCs/>
          <w:color w:val="auto"/>
          <w:sz w:val="20"/>
          <w:szCs w:val="20"/>
        </w:rPr>
      </w:pPr>
    </w:p>
    <w:p w14:paraId="7AAE9B92" w14:textId="77777777" w:rsidR="009122C8" w:rsidRPr="00991384" w:rsidRDefault="009122C8" w:rsidP="009122C8">
      <w:pPr>
        <w:pStyle w:val="Default"/>
        <w:rPr>
          <w:rFonts w:ascii="Arial" w:hAnsi="Arial" w:cs="Arial"/>
          <w:color w:val="auto"/>
          <w:sz w:val="20"/>
          <w:szCs w:val="20"/>
        </w:rPr>
      </w:pPr>
      <w:r w:rsidRPr="00991384">
        <w:rPr>
          <w:rFonts w:ascii="Arial" w:hAnsi="Arial" w:cs="Arial"/>
          <w:color w:val="auto"/>
          <w:sz w:val="20"/>
          <w:szCs w:val="20"/>
        </w:rPr>
        <w:t xml:space="preserve">A jelentés a számszaki változások mögötti folyamatokat, tendenciákat, a változást előidéző okokat, üzleti döntéseket mutatja be. </w:t>
      </w:r>
    </w:p>
    <w:p w14:paraId="17931C17" w14:textId="77777777" w:rsidR="009122C8" w:rsidRPr="00991384" w:rsidRDefault="009122C8" w:rsidP="009122C8">
      <w:pPr>
        <w:pStyle w:val="Default"/>
        <w:rPr>
          <w:rFonts w:ascii="Arial" w:hAnsi="Arial" w:cs="Arial"/>
          <w:b/>
          <w:bCs/>
          <w:color w:val="auto"/>
          <w:sz w:val="20"/>
          <w:szCs w:val="20"/>
        </w:rPr>
      </w:pPr>
    </w:p>
    <w:p w14:paraId="01A94F23" w14:textId="7A5E8774"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 jelentés kitöltése során a folyamatok elemzésénél és számszerűsítésénél az év elejétől bekövetkezett változásokra, azok okaira kell koncentrálni, kiemelve az adott negyedévben tapasztalt sajátosságokat. Ezt a jelentést az auditált, éves beszámolóhoz kapcsolódó információkkal is el kell készíteni</w:t>
      </w:r>
      <w:r w:rsidR="00CC5A07">
        <w:rPr>
          <w:rFonts w:ascii="Arial" w:hAnsi="Arial" w:cs="Arial"/>
          <w:color w:val="auto"/>
          <w:sz w:val="20"/>
          <w:szCs w:val="20"/>
        </w:rPr>
        <w:t>,</w:t>
      </w:r>
      <w:r w:rsidRPr="00991384">
        <w:rPr>
          <w:rFonts w:ascii="Arial" w:hAnsi="Arial" w:cs="Arial"/>
          <w:color w:val="auto"/>
          <w:sz w:val="20"/>
          <w:szCs w:val="20"/>
        </w:rPr>
        <w:t xml:space="preserve"> és meg kell küldeni az MNB-nek. </w:t>
      </w:r>
    </w:p>
    <w:p w14:paraId="574DAEB5" w14:textId="77777777" w:rsidR="009122C8" w:rsidRPr="00991384" w:rsidRDefault="009122C8" w:rsidP="009122C8">
      <w:pPr>
        <w:pStyle w:val="Default"/>
        <w:rPr>
          <w:rFonts w:ascii="Arial" w:hAnsi="Arial" w:cs="Arial"/>
          <w:i/>
          <w:iCs/>
          <w:color w:val="auto"/>
          <w:sz w:val="20"/>
          <w:szCs w:val="20"/>
        </w:rPr>
      </w:pPr>
    </w:p>
    <w:p w14:paraId="5A342A0C" w14:textId="77777777" w:rsidR="009122C8" w:rsidRPr="00E66007" w:rsidRDefault="009122C8" w:rsidP="009122C8">
      <w:pPr>
        <w:pStyle w:val="Default"/>
        <w:rPr>
          <w:rFonts w:ascii="Arial" w:hAnsi="Arial" w:cs="Arial"/>
          <w:color w:val="auto"/>
          <w:sz w:val="20"/>
          <w:szCs w:val="20"/>
        </w:rPr>
      </w:pPr>
      <w:r w:rsidRPr="00E66007">
        <w:rPr>
          <w:rFonts w:ascii="Arial" w:hAnsi="Arial" w:cs="Arial"/>
          <w:b/>
          <w:iCs/>
          <w:color w:val="auto"/>
          <w:sz w:val="20"/>
          <w:szCs w:val="20"/>
        </w:rPr>
        <w:lastRenderedPageBreak/>
        <w:t>I. Eszköz-forrásszerkezet</w:t>
      </w:r>
      <w:r w:rsidRPr="00E66007">
        <w:rPr>
          <w:rFonts w:ascii="Arial" w:hAnsi="Arial" w:cs="Arial"/>
          <w:color w:val="auto"/>
          <w:sz w:val="20"/>
          <w:szCs w:val="20"/>
        </w:rPr>
        <w:t xml:space="preserve"> </w:t>
      </w:r>
    </w:p>
    <w:p w14:paraId="1E3E00ED" w14:textId="177F5957" w:rsidR="009122C8" w:rsidRPr="00991384" w:rsidRDefault="009122C8" w:rsidP="009122C8">
      <w:pPr>
        <w:pStyle w:val="Default"/>
        <w:spacing w:after="21"/>
        <w:jc w:val="both"/>
        <w:rPr>
          <w:rFonts w:ascii="Arial" w:hAnsi="Arial" w:cs="Arial"/>
          <w:color w:val="auto"/>
          <w:sz w:val="20"/>
          <w:szCs w:val="20"/>
        </w:rPr>
      </w:pPr>
      <w:r w:rsidRPr="00991384">
        <w:rPr>
          <w:rFonts w:ascii="Arial" w:hAnsi="Arial" w:cs="Arial"/>
          <w:color w:val="auto"/>
          <w:sz w:val="20"/>
          <w:szCs w:val="20"/>
        </w:rPr>
        <w:t>1. Az adatszolgáltató eszköz- és forrásszerkezetében bekövetkezett fontosabb változások okai engedélyezett pénzforgalmi vagy pénzügyi tevékenységenként. Azokat az ellentétes tendenciát okozó tényezőket is ismertetni szükséges, amelyek összességükben a mérleg főbb adataiban nem</w:t>
      </w:r>
      <w:r w:rsidR="00CC5A07">
        <w:rPr>
          <w:rFonts w:ascii="Arial" w:hAnsi="Arial" w:cs="Arial"/>
          <w:color w:val="auto"/>
          <w:sz w:val="20"/>
          <w:szCs w:val="20"/>
        </w:rPr>
        <w:t>,</w:t>
      </w:r>
      <w:r w:rsidRPr="00991384">
        <w:rPr>
          <w:rFonts w:ascii="Arial" w:hAnsi="Arial" w:cs="Arial"/>
          <w:color w:val="auto"/>
          <w:sz w:val="20"/>
          <w:szCs w:val="20"/>
        </w:rPr>
        <w:t xml:space="preserve"> vagy csak kismértékű módosulással (vagy ellentétes hatással) jelentkeznek.</w:t>
      </w:r>
    </w:p>
    <w:p w14:paraId="4BB65385" w14:textId="77777777" w:rsidR="009122C8" w:rsidRPr="00991384" w:rsidRDefault="009122C8" w:rsidP="00E66007">
      <w:pPr>
        <w:autoSpaceDE w:val="0"/>
        <w:autoSpaceDN w:val="0"/>
        <w:adjustRightInd w:val="0"/>
        <w:rPr>
          <w:rFonts w:ascii="Arial" w:hAnsi="Arial" w:cs="Arial"/>
          <w:sz w:val="20"/>
          <w:szCs w:val="20"/>
        </w:rPr>
      </w:pPr>
      <w:r>
        <w:rPr>
          <w:rFonts w:ascii="Arial" w:hAnsi="Arial" w:cs="Arial"/>
          <w:sz w:val="20"/>
          <w:szCs w:val="20"/>
        </w:rPr>
        <w:t>2</w:t>
      </w:r>
      <w:r w:rsidRPr="00991384">
        <w:rPr>
          <w:rFonts w:ascii="Arial" w:hAnsi="Arial" w:cs="Arial"/>
          <w:sz w:val="20"/>
          <w:szCs w:val="20"/>
        </w:rPr>
        <w:t xml:space="preserve">. Az egyes termékek súlyának változása a tárgynegyedévben, valamint az előző időszakban bevezetett üzleti intézkedések hatása a tárgynegyedévben. </w:t>
      </w:r>
    </w:p>
    <w:p w14:paraId="2CAF03D6"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xml:space="preserve">. Az adatszolgáltató pénzforgalmi szolgáltatásaival összefüggő (re)finanszírozási forrásainak bemutatása. Hitelkeret, és egyedi hitelügyletek összege: az adatszolgáltatás napján a számviteli politikában meghatározottak szerint számított devizaárfolyamon átszámítva, ezer forintban a lehívható keretösszeg és a fennálló hiteltartozás összege. Lejárat: a hitelkeret lejárata, és az egyedi hitelügyletek lejárata (év, hó, nap). Hitelcél: finanszírozási cél a hitelkeret, és az egyedi hitelügyletek vonatkozásában (egyedi tranzakciók finanszírozása stb.). Hitelbiztosíték típusa: a hitelkeret és az egyedi hitelügyletek mögé lekötött hitelbiztosíték típusa (árbevétel engedményezés, ingatlanra alapított jelzálogjog, ingó zálogjog, kezesség stb.). Kamat- és díj-kondíciók: a fennálló hitelkötelezettségek éves kamat- és díj-kondíciói (%-ban). </w:t>
      </w:r>
    </w:p>
    <w:p w14:paraId="5132FF82"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4</w:t>
      </w:r>
      <w:r w:rsidRPr="00991384">
        <w:rPr>
          <w:rFonts w:ascii="Arial" w:hAnsi="Arial" w:cs="Arial"/>
          <w:color w:val="auto"/>
          <w:sz w:val="20"/>
          <w:szCs w:val="20"/>
        </w:rPr>
        <w:t xml:space="preserve">. A mérlegen kívüli (függő és jövőbeni kötelezettségek), és a mögöttes ügyletek alakulásának bemutatása, változása a beszámolási időszakban. </w:t>
      </w:r>
    </w:p>
    <w:p w14:paraId="2C81051B"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5</w:t>
      </w:r>
      <w:r w:rsidRPr="00991384">
        <w:rPr>
          <w:rFonts w:ascii="Arial" w:hAnsi="Arial" w:cs="Arial"/>
          <w:color w:val="auto"/>
          <w:sz w:val="20"/>
          <w:szCs w:val="20"/>
        </w:rPr>
        <w:t xml:space="preserve">. A többségi és kisebbségi tulajdonosokkal lebonyolított üzleti kapcsolatok és azok hatása az eszköz- és forrásszerkezetre, mérlegen kívüli kötelezettségekre. Ha ezek az előző pontokban kifejtésre kerültek, azokat meg kell jelölni. </w:t>
      </w:r>
    </w:p>
    <w:p w14:paraId="6CAD9F58" w14:textId="77777777" w:rsidR="009122C8"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6</w:t>
      </w:r>
      <w:r w:rsidRPr="00991384">
        <w:rPr>
          <w:rFonts w:ascii="Arial" w:hAnsi="Arial" w:cs="Arial"/>
          <w:color w:val="auto"/>
          <w:sz w:val="20"/>
          <w:szCs w:val="20"/>
        </w:rPr>
        <w:t xml:space="preserve">. Az adatszolgáltató likviditását érintő pozitív és negatív változások a tárgynegyedévben. </w:t>
      </w:r>
    </w:p>
    <w:p w14:paraId="5BC6D832" w14:textId="77777777" w:rsidR="009122C8" w:rsidRDefault="009122C8" w:rsidP="009122C8">
      <w:pPr>
        <w:pStyle w:val="Default"/>
        <w:spacing w:after="21"/>
        <w:jc w:val="both"/>
        <w:rPr>
          <w:rFonts w:ascii="Arial" w:hAnsi="Arial" w:cs="Arial"/>
          <w:color w:val="auto"/>
          <w:sz w:val="20"/>
          <w:szCs w:val="20"/>
        </w:rPr>
      </w:pPr>
    </w:p>
    <w:p w14:paraId="7660DF49" w14:textId="0D20ABE2" w:rsidR="009122C8" w:rsidRPr="00F14AAD" w:rsidRDefault="009122C8" w:rsidP="009122C8">
      <w:pPr>
        <w:pStyle w:val="Default"/>
        <w:spacing w:after="21"/>
        <w:jc w:val="both"/>
        <w:rPr>
          <w:rFonts w:ascii="Arial" w:hAnsi="Arial" w:cs="Arial"/>
          <w:color w:val="auto"/>
          <w:sz w:val="20"/>
          <w:szCs w:val="20"/>
        </w:rPr>
      </w:pPr>
      <w:r w:rsidRPr="00E66007">
        <w:rPr>
          <w:rFonts w:ascii="Arial" w:hAnsi="Arial" w:cs="Arial"/>
          <w:b/>
          <w:color w:val="auto"/>
          <w:sz w:val="20"/>
          <w:szCs w:val="20"/>
        </w:rPr>
        <w:t>II. Forgalmi adatok</w:t>
      </w:r>
      <w:r w:rsidR="00F14AAD">
        <w:rPr>
          <w:rFonts w:ascii="Arial" w:hAnsi="Arial" w:cs="Arial"/>
          <w:b/>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1C3FEC">
        <w:rPr>
          <w:rFonts w:ascii="Arial" w:hAnsi="Arial" w:cs="Arial"/>
          <w:color w:val="auto"/>
          <w:sz w:val="20"/>
          <w:szCs w:val="20"/>
        </w:rPr>
        <w:t xml:space="preserve"> ki</w:t>
      </w:r>
      <w:r w:rsidR="00F14AAD" w:rsidRPr="00F14AAD">
        <w:rPr>
          <w:rFonts w:ascii="Arial" w:hAnsi="Arial" w:cs="Arial"/>
          <w:color w:val="auto"/>
          <w:sz w:val="20"/>
          <w:szCs w:val="20"/>
        </w:rPr>
        <w:t>)</w:t>
      </w:r>
    </w:p>
    <w:p w14:paraId="7D62EDA6"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1. A tárgynegyedévben kibocsátott elektronikus pénzt tartalmazó kártyák típusa (milyen célt szolgál), darabszáma és összértéke.</w:t>
      </w:r>
    </w:p>
    <w:p w14:paraId="5743FC81"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2.A tárgynegyedévben végzett elektronikus pénz kibocsátások száma és összértéke.</w:t>
      </w:r>
    </w:p>
    <w:p w14:paraId="663ABCCC" w14:textId="547B7F60"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3. Az ügyfelei részére vezetett fizetési számlák száma, ebből a tárgynegyedévben nyitott új fizetési számlák darabszáma.</w:t>
      </w:r>
    </w:p>
    <w:p w14:paraId="7669D970"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4. A tárgynegyedévben kibocsátott készpénz-helyettesítő fizetési eszközök száma.</w:t>
      </w:r>
    </w:p>
    <w:p w14:paraId="55C79D24" w14:textId="77777777" w:rsidR="009122C8" w:rsidRPr="009122C8" w:rsidRDefault="009122C8" w:rsidP="00E66007">
      <w:pPr>
        <w:autoSpaceDE w:val="0"/>
        <w:autoSpaceDN w:val="0"/>
        <w:adjustRightInd w:val="0"/>
        <w:rPr>
          <w:rFonts w:ascii="Arial" w:hAnsi="Arial" w:cs="Arial"/>
          <w:i/>
          <w:sz w:val="20"/>
          <w:szCs w:val="20"/>
        </w:rPr>
      </w:pPr>
      <w:r w:rsidRPr="009122C8">
        <w:rPr>
          <w:rFonts w:ascii="Arial" w:hAnsi="Arial" w:cs="Arial"/>
          <w:sz w:val="20"/>
          <w:szCs w:val="20"/>
        </w:rPr>
        <w:t>5.</w:t>
      </w:r>
      <w:r w:rsidR="00693722">
        <w:rPr>
          <w:rFonts w:ascii="Arial" w:hAnsi="Arial" w:cs="Arial"/>
          <w:sz w:val="20"/>
          <w:szCs w:val="20"/>
        </w:rPr>
        <w:t xml:space="preserve"> </w:t>
      </w:r>
      <w:r w:rsidR="00B56800">
        <w:rPr>
          <w:rFonts w:ascii="Arial" w:hAnsi="Arial" w:cs="Arial"/>
          <w:sz w:val="20"/>
          <w:szCs w:val="20"/>
        </w:rPr>
        <w:t>A</w:t>
      </w:r>
      <w:r w:rsidRPr="009122C8">
        <w:rPr>
          <w:rFonts w:ascii="Arial" w:hAnsi="Arial" w:cs="Arial"/>
          <w:sz w:val="20"/>
          <w:szCs w:val="20"/>
        </w:rPr>
        <w:t xml:space="preserve"> negyedév végén fennálló ügyfélszám összetétel</w:t>
      </w:r>
      <w:r w:rsidR="00B56800">
        <w:rPr>
          <w:rFonts w:ascii="Arial" w:hAnsi="Arial" w:cs="Arial"/>
          <w:sz w:val="20"/>
          <w:szCs w:val="20"/>
        </w:rPr>
        <w:t>e</w:t>
      </w:r>
      <w:r w:rsidRPr="009122C8">
        <w:rPr>
          <w:rFonts w:ascii="Arial" w:hAnsi="Arial" w:cs="Arial"/>
          <w:sz w:val="20"/>
          <w:szCs w:val="20"/>
        </w:rPr>
        <w:t xml:space="preserve"> (vállalati, lakossági).</w:t>
      </w:r>
    </w:p>
    <w:p w14:paraId="65E446DE" w14:textId="77777777" w:rsidR="009122C8" w:rsidRPr="00991384" w:rsidRDefault="009122C8" w:rsidP="009122C8">
      <w:pPr>
        <w:pStyle w:val="Default"/>
        <w:jc w:val="both"/>
        <w:rPr>
          <w:rFonts w:ascii="Arial" w:hAnsi="Arial" w:cs="Arial"/>
          <w:color w:val="auto"/>
          <w:sz w:val="20"/>
          <w:szCs w:val="20"/>
        </w:rPr>
      </w:pPr>
    </w:p>
    <w:p w14:paraId="017F95DC" w14:textId="685A6336"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III. A portfólió gondozása (minőség, értékvesztés, céltartalék alakulása)</w:t>
      </w:r>
    </w:p>
    <w:p w14:paraId="16A4B8EB" w14:textId="77777777"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1</w:t>
      </w:r>
      <w:r>
        <w:rPr>
          <w:rFonts w:ascii="Arial" w:hAnsi="Arial" w:cs="Arial"/>
          <w:color w:val="auto"/>
          <w:sz w:val="20"/>
          <w:szCs w:val="20"/>
        </w:rPr>
        <w:t>.</w:t>
      </w:r>
      <w:r w:rsidRPr="00991384">
        <w:rPr>
          <w:rFonts w:ascii="Arial" w:hAnsi="Arial" w:cs="Arial"/>
          <w:color w:val="auto"/>
          <w:sz w:val="20"/>
          <w:szCs w:val="20"/>
        </w:rPr>
        <w:t xml:space="preserve"> A minősített mérleg és mérlegen kívüli tételek ismertetése, különös tekintettel a követelések állományának alakulására (külön bemutatva a tárgyidőszakban leírt, valamint értékesített követelések bruttó és nettó könyv szerinti értékét), valamint az értékvesztésre és a céltartalék állományra, azok változására, valamint a változások fontosabb tényezőire és okaira, tevékenységi bontásban. Itt kell bemutatni a tényleges értékvesztés szükséglet összegének alakulását azoknak az adatszolgáltatóknak is, ahol negyedévente nem minősítenek, nem könyvelik az értékvesztés változását, de ezen adatok rendelkezésükre állnak.</w:t>
      </w:r>
    </w:p>
    <w:p w14:paraId="4856D85A" w14:textId="77777777" w:rsidR="009122C8" w:rsidRPr="00991384" w:rsidRDefault="009122C8" w:rsidP="009122C8">
      <w:pPr>
        <w:pStyle w:val="Default"/>
        <w:jc w:val="both"/>
        <w:rPr>
          <w:rFonts w:ascii="Arial" w:hAnsi="Arial" w:cs="Arial"/>
          <w:i/>
          <w:iCs/>
          <w:color w:val="auto"/>
          <w:sz w:val="20"/>
          <w:szCs w:val="20"/>
        </w:rPr>
      </w:pPr>
      <w:r>
        <w:rPr>
          <w:rFonts w:ascii="Arial" w:hAnsi="Arial" w:cs="Arial"/>
          <w:color w:val="auto"/>
          <w:sz w:val="20"/>
          <w:szCs w:val="20"/>
        </w:rPr>
        <w:t>2</w:t>
      </w:r>
      <w:r w:rsidRPr="00991384">
        <w:rPr>
          <w:rFonts w:ascii="Arial" w:hAnsi="Arial" w:cs="Arial"/>
          <w:color w:val="auto"/>
          <w:sz w:val="20"/>
          <w:szCs w:val="20"/>
        </w:rPr>
        <w:t>. Az IFRS-eket alkalmazó adatszolgáltatónak be kell mutatnia az IFRS-ek szerinti számviteli portfóliónként a követelések könyv szerinti értékét, és az egyéb átfogó eredménnyel, valamint az amortizált bekerülési értéken értékelt követelések bruttó könyv szerinti értékét, valamint halmozott értékvesztés állományának az IFRS 9 szerinti szakaszok (stage) szerinti megbontását tevékenységenként.</w:t>
      </w:r>
    </w:p>
    <w:p w14:paraId="46B6D6E4" w14:textId="77777777" w:rsidR="009122C8" w:rsidRPr="00991384" w:rsidRDefault="009122C8" w:rsidP="009122C8">
      <w:pPr>
        <w:pStyle w:val="Default"/>
        <w:jc w:val="both"/>
        <w:rPr>
          <w:rFonts w:ascii="Arial" w:hAnsi="Arial" w:cs="Arial"/>
          <w:i/>
          <w:iCs/>
          <w:color w:val="auto"/>
          <w:sz w:val="20"/>
          <w:szCs w:val="20"/>
        </w:rPr>
      </w:pPr>
    </w:p>
    <w:p w14:paraId="6F5EB10E" w14:textId="6E9CFF28"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IV. Jövedelmezőség alakulása</w:t>
      </w:r>
    </w:p>
    <w:p w14:paraId="1EBB6A30" w14:textId="17F59AFE"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eredmény összetevőinek (kamat, jutalék, pénzügyi műveletek, működési</w:t>
      </w:r>
      <w:r w:rsidR="0096545B">
        <w:rPr>
          <w:rFonts w:ascii="Arial" w:hAnsi="Arial" w:cs="Arial"/>
          <w:color w:val="auto"/>
          <w:sz w:val="20"/>
          <w:szCs w:val="20"/>
        </w:rPr>
        <w:t xml:space="preserve">, </w:t>
      </w:r>
      <w:r>
        <w:rPr>
          <w:rFonts w:ascii="Arial" w:hAnsi="Arial" w:cs="Arial"/>
          <w:color w:val="auto"/>
          <w:sz w:val="20"/>
          <w:szCs w:val="20"/>
        </w:rPr>
        <w:t>igazgatási</w:t>
      </w:r>
      <w:r w:rsidRPr="00991384">
        <w:rPr>
          <w:rFonts w:ascii="Arial" w:hAnsi="Arial" w:cs="Arial"/>
          <w:color w:val="auto"/>
          <w:sz w:val="20"/>
          <w:szCs w:val="20"/>
        </w:rPr>
        <w:t xml:space="preserve"> költségek</w:t>
      </w:r>
      <w:r>
        <w:rPr>
          <w:rFonts w:ascii="Arial" w:hAnsi="Arial" w:cs="Arial"/>
          <w:color w:val="auto"/>
          <w:sz w:val="20"/>
          <w:szCs w:val="20"/>
        </w:rPr>
        <w:t>, egyéb eredmények</w:t>
      </w:r>
      <w:r w:rsidRPr="00991384">
        <w:rPr>
          <w:rFonts w:ascii="Arial" w:hAnsi="Arial" w:cs="Arial"/>
          <w:color w:val="auto"/>
          <w:sz w:val="20"/>
          <w:szCs w:val="20"/>
        </w:rPr>
        <w:t>) alakulásában szerepet játszó legfontosabb tényezők (pozitív és negatív hatások, egyedi tranzakciók, az árfolyam- és kamatváltozások hatás</w:t>
      </w:r>
      <w:r w:rsidR="00C10E8B">
        <w:rPr>
          <w:rFonts w:ascii="Arial" w:hAnsi="Arial" w:cs="Arial"/>
          <w:color w:val="auto"/>
          <w:sz w:val="20"/>
          <w:szCs w:val="20"/>
        </w:rPr>
        <w:t>a</w:t>
      </w:r>
      <w:r w:rsidRPr="00991384">
        <w:rPr>
          <w:rFonts w:ascii="Arial" w:hAnsi="Arial" w:cs="Arial"/>
          <w:color w:val="auto"/>
          <w:sz w:val="20"/>
          <w:szCs w:val="20"/>
        </w:rPr>
        <w:t>).</w:t>
      </w:r>
    </w:p>
    <w:p w14:paraId="16E56FE8" w14:textId="4447C6AF"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Az adatszolgáltatónál a tárgynegyedévben hozott, a jövedelmezőséget (pozitív és negatív irányba) befolyásoló legfontosabb döntések.</w:t>
      </w:r>
    </w:p>
    <w:p w14:paraId="7B02E128"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Az adatszolgáltató költségeire ható legfontosabb tényezők, kiemelve a jelentősebb változásokat és annak okait.</w:t>
      </w:r>
    </w:p>
    <w:p w14:paraId="3884BF7B" w14:textId="77777777" w:rsidR="009122C8" w:rsidRPr="00991384" w:rsidRDefault="009122C8" w:rsidP="009122C8">
      <w:pPr>
        <w:pStyle w:val="Default"/>
        <w:jc w:val="both"/>
        <w:rPr>
          <w:rFonts w:ascii="Arial" w:hAnsi="Arial" w:cs="Arial"/>
          <w:i/>
          <w:iCs/>
          <w:color w:val="auto"/>
          <w:sz w:val="20"/>
          <w:szCs w:val="20"/>
        </w:rPr>
      </w:pPr>
    </w:p>
    <w:p w14:paraId="57B2A694" w14:textId="109DFB33" w:rsidR="009122C8" w:rsidRPr="008A46C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 Tőkehelyzet alakulása</w:t>
      </w:r>
    </w:p>
    <w:p w14:paraId="7BAD4DE2" w14:textId="17BA7BEB"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Rövid szöveges magyarázat az adatszolgáltató jegyzett és saját tőke pozíciójára ható évközi tényezőkről (negatív hatások esetén a megteendő intézkedések).</w:t>
      </w:r>
    </w:p>
    <w:p w14:paraId="4291DA4D" w14:textId="6830962C"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lastRenderedPageBreak/>
        <w:t>2</w:t>
      </w:r>
      <w:r w:rsidRPr="00991384">
        <w:rPr>
          <w:rFonts w:ascii="Arial" w:hAnsi="Arial" w:cs="Arial"/>
          <w:color w:val="auto"/>
          <w:sz w:val="20"/>
          <w:szCs w:val="20"/>
        </w:rPr>
        <w:t>. Tájékoztatás arról, hogy a</w:t>
      </w:r>
      <w:r w:rsidR="007B35AC">
        <w:rPr>
          <w:rFonts w:ascii="Arial" w:hAnsi="Arial" w:cs="Arial"/>
          <w:color w:val="auto"/>
          <w:sz w:val="20"/>
          <w:szCs w:val="20"/>
        </w:rPr>
        <w:t>z</w:t>
      </w:r>
      <w:r w:rsidRPr="00991384">
        <w:rPr>
          <w:rFonts w:ascii="Arial" w:hAnsi="Arial" w:cs="Arial"/>
          <w:color w:val="auto"/>
          <w:sz w:val="20"/>
          <w:szCs w:val="20"/>
        </w:rPr>
        <w:t xml:space="preserve"> adatszolgáltató mikor és milyen névértékű saját részvényt vásárolt vissza,</w:t>
      </w:r>
      <w:r>
        <w:rPr>
          <w:rFonts w:ascii="Arial" w:hAnsi="Arial" w:cs="Arial"/>
          <w:color w:val="auto"/>
          <w:sz w:val="20"/>
          <w:szCs w:val="20"/>
        </w:rPr>
        <w:t xml:space="preserve"> bocsátott ki</w:t>
      </w:r>
      <w:r w:rsidRPr="00991384">
        <w:rPr>
          <w:rFonts w:ascii="Arial" w:hAnsi="Arial" w:cs="Arial"/>
          <w:color w:val="auto"/>
          <w:sz w:val="20"/>
          <w:szCs w:val="20"/>
        </w:rPr>
        <w:t xml:space="preserve"> és más vállalkozásban milyen nagy értékű részesedést szerzett vagy adott el (tekintettel a „csoporton” belüli tranzakciókra).</w:t>
      </w:r>
    </w:p>
    <w:p w14:paraId="707097E8" w14:textId="2AFE11D8"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Tájékoztatás az adatszolgáltató tőkepozíciójának változására ható tulajdonosi elképzelésekről és intézkedésekről (tőkeemelés, leszállítás, alárendelt kölcsöntőke stb.).</w:t>
      </w:r>
    </w:p>
    <w:p w14:paraId="2A809A9D" w14:textId="33342483"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 xml:space="preserve">4. </w:t>
      </w:r>
      <w:r w:rsidR="0096545B">
        <w:rPr>
          <w:rFonts w:ascii="Arial" w:hAnsi="Arial" w:cs="Arial"/>
          <w:color w:val="auto"/>
          <w:sz w:val="20"/>
          <w:szCs w:val="20"/>
        </w:rPr>
        <w:t>A</w:t>
      </w:r>
      <w:r>
        <w:rPr>
          <w:rFonts w:ascii="Arial" w:hAnsi="Arial" w:cs="Arial"/>
          <w:color w:val="auto"/>
          <w:sz w:val="20"/>
          <w:szCs w:val="20"/>
        </w:rPr>
        <w:t xml:space="preserve">z </w:t>
      </w:r>
      <w:r w:rsidR="0096545B">
        <w:rPr>
          <w:rFonts w:ascii="Arial" w:hAnsi="Arial" w:cs="Arial"/>
          <w:color w:val="auto"/>
          <w:sz w:val="20"/>
          <w:szCs w:val="20"/>
        </w:rPr>
        <w:t>adatszolgáltató</w:t>
      </w:r>
      <w:r>
        <w:rPr>
          <w:rFonts w:ascii="Arial" w:hAnsi="Arial" w:cs="Arial"/>
          <w:color w:val="auto"/>
          <w:sz w:val="20"/>
          <w:szCs w:val="20"/>
        </w:rPr>
        <w:t xml:space="preserve"> szavatoló</w:t>
      </w:r>
      <w:r w:rsidR="00141181">
        <w:rPr>
          <w:rFonts w:ascii="Arial" w:hAnsi="Arial" w:cs="Arial"/>
          <w:color w:val="auto"/>
          <w:sz w:val="20"/>
          <w:szCs w:val="20"/>
        </w:rPr>
        <w:t xml:space="preserve"> </w:t>
      </w:r>
      <w:r>
        <w:rPr>
          <w:rFonts w:ascii="Arial" w:hAnsi="Arial" w:cs="Arial"/>
          <w:color w:val="auto"/>
          <w:sz w:val="20"/>
          <w:szCs w:val="20"/>
        </w:rPr>
        <w:t>tőke helyzete alakulás</w:t>
      </w:r>
      <w:r w:rsidR="00C43B50">
        <w:rPr>
          <w:rFonts w:ascii="Arial" w:hAnsi="Arial" w:cs="Arial"/>
          <w:color w:val="auto"/>
          <w:sz w:val="20"/>
          <w:szCs w:val="20"/>
        </w:rPr>
        <w:t>ának bemutatása</w:t>
      </w:r>
      <w:r w:rsidR="00F14AAD">
        <w:rPr>
          <w:rFonts w:ascii="Arial" w:hAnsi="Arial" w:cs="Arial"/>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F5713F">
        <w:rPr>
          <w:rFonts w:ascii="Arial" w:hAnsi="Arial" w:cs="Arial"/>
          <w:color w:val="auto"/>
          <w:sz w:val="20"/>
          <w:szCs w:val="20"/>
        </w:rPr>
        <w:t xml:space="preserve"> </w:t>
      </w:r>
      <w:r w:rsidR="001C3FEC">
        <w:rPr>
          <w:rFonts w:ascii="Arial" w:hAnsi="Arial" w:cs="Arial"/>
          <w:color w:val="auto"/>
          <w:sz w:val="20"/>
          <w:szCs w:val="20"/>
        </w:rPr>
        <w:t>ki</w:t>
      </w:r>
      <w:r w:rsidR="00F14AAD" w:rsidRPr="00F14AAD">
        <w:rPr>
          <w:rFonts w:ascii="Arial" w:hAnsi="Arial" w:cs="Arial"/>
          <w:color w:val="auto"/>
          <w:sz w:val="20"/>
          <w:szCs w:val="20"/>
        </w:rPr>
        <w:t>)</w:t>
      </w:r>
      <w:r>
        <w:rPr>
          <w:rFonts w:ascii="Arial" w:hAnsi="Arial" w:cs="Arial"/>
          <w:color w:val="auto"/>
          <w:sz w:val="20"/>
          <w:szCs w:val="20"/>
        </w:rPr>
        <w:t>.</w:t>
      </w:r>
    </w:p>
    <w:p w14:paraId="22B85247" w14:textId="77777777" w:rsidR="009122C8" w:rsidRPr="00991384" w:rsidRDefault="009122C8" w:rsidP="009122C8">
      <w:pPr>
        <w:pStyle w:val="Default"/>
        <w:jc w:val="both"/>
        <w:rPr>
          <w:rFonts w:ascii="Arial" w:hAnsi="Arial" w:cs="Arial"/>
          <w:color w:val="auto"/>
          <w:sz w:val="20"/>
          <w:szCs w:val="20"/>
        </w:rPr>
      </w:pPr>
    </w:p>
    <w:p w14:paraId="14392E16" w14:textId="6FFF489C" w:rsidR="009122C8" w:rsidRPr="008A46C3" w:rsidRDefault="009122C8" w:rsidP="00A56A3E">
      <w:pPr>
        <w:pStyle w:val="Default"/>
        <w:keepNext/>
        <w:jc w:val="both"/>
        <w:rPr>
          <w:rFonts w:ascii="Arial" w:hAnsi="Arial" w:cs="Arial"/>
          <w:b/>
          <w:color w:val="auto"/>
          <w:sz w:val="20"/>
          <w:szCs w:val="20"/>
        </w:rPr>
      </w:pPr>
      <w:r w:rsidRPr="00E66007">
        <w:rPr>
          <w:rFonts w:ascii="Arial" w:hAnsi="Arial" w:cs="Arial"/>
          <w:b/>
          <w:iCs/>
          <w:color w:val="auto"/>
          <w:sz w:val="20"/>
          <w:szCs w:val="20"/>
        </w:rPr>
        <w:t>VI. Üzletpolitikai döntések</w:t>
      </w:r>
      <w:r w:rsidR="00F14AAD">
        <w:rPr>
          <w:rFonts w:ascii="Arial" w:hAnsi="Arial" w:cs="Arial"/>
          <w:b/>
          <w:iCs/>
          <w:color w:val="auto"/>
          <w:sz w:val="20"/>
          <w:szCs w:val="20"/>
        </w:rPr>
        <w:t>, piaci megjelenés</w:t>
      </w:r>
    </w:p>
    <w:p w14:paraId="70A9AF9F" w14:textId="2F916AE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 tárgynegyedévben bevezetett új</w:t>
      </w:r>
      <w:r w:rsidR="00F14AAD">
        <w:rPr>
          <w:rFonts w:ascii="Arial" w:hAnsi="Arial" w:cs="Arial"/>
          <w:color w:val="auto"/>
          <w:sz w:val="20"/>
          <w:szCs w:val="20"/>
        </w:rPr>
        <w:t>, illetve már meglévő</w:t>
      </w:r>
      <w:r w:rsidRPr="00991384">
        <w:rPr>
          <w:rFonts w:ascii="Arial" w:hAnsi="Arial" w:cs="Arial"/>
          <w:color w:val="auto"/>
          <w:sz w:val="20"/>
          <w:szCs w:val="20"/>
        </w:rPr>
        <w:t xml:space="preserve"> pénzforgalmi szolgáltatások és termékek, a további tervek, elképzelések ismertetése.</w:t>
      </w:r>
    </w:p>
    <w:p w14:paraId="38C3585B" w14:textId="5243D05A"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pénzforgalmat érintő, a tárgynegyedévben végrehajtott fejlesztések</w:t>
      </w:r>
      <w:r w:rsidR="00C43B50">
        <w:rPr>
          <w:rFonts w:ascii="Arial" w:hAnsi="Arial" w:cs="Arial"/>
          <w:color w:val="auto"/>
          <w:sz w:val="20"/>
          <w:szCs w:val="20"/>
        </w:rPr>
        <w:t xml:space="preserve">, </w:t>
      </w:r>
      <w:r>
        <w:rPr>
          <w:rFonts w:ascii="Arial" w:hAnsi="Arial" w:cs="Arial"/>
          <w:color w:val="auto"/>
          <w:sz w:val="20"/>
          <w:szCs w:val="20"/>
        </w:rPr>
        <w:t>beruházások</w:t>
      </w:r>
      <w:r w:rsidRPr="00991384">
        <w:rPr>
          <w:rFonts w:ascii="Arial" w:hAnsi="Arial" w:cs="Arial"/>
          <w:color w:val="auto"/>
          <w:sz w:val="20"/>
          <w:szCs w:val="20"/>
        </w:rPr>
        <w:t>, a következő negyedévi tervek (fiókhálózat, számviteli-, információs rendszer bővítése stb.)</w:t>
      </w:r>
      <w:r w:rsidR="00AF0BCA">
        <w:rPr>
          <w:rFonts w:ascii="Arial" w:hAnsi="Arial" w:cs="Arial"/>
          <w:color w:val="auto"/>
          <w:sz w:val="20"/>
          <w:szCs w:val="20"/>
        </w:rPr>
        <w:t>.</w:t>
      </w:r>
    </w:p>
    <w:p w14:paraId="39215C9F" w14:textId="0E9D00EA" w:rsidR="009122C8" w:rsidRPr="00702110" w:rsidRDefault="009122C8" w:rsidP="009122C8">
      <w:pPr>
        <w:pStyle w:val="Default"/>
        <w:spacing w:after="21"/>
        <w:jc w:val="both"/>
        <w:rPr>
          <w:rFonts w:ascii="Arial" w:hAnsi="Arial" w:cs="Arial"/>
          <w:color w:val="auto"/>
          <w:sz w:val="20"/>
          <w:szCs w:val="20"/>
        </w:rPr>
      </w:pPr>
      <w:r w:rsidRPr="00702110">
        <w:rPr>
          <w:rFonts w:ascii="Arial" w:hAnsi="Arial" w:cs="Arial"/>
          <w:color w:val="auto"/>
          <w:sz w:val="20"/>
          <w:szCs w:val="20"/>
        </w:rPr>
        <w:t>3. Annak ismertetése, hogy milyen tevékenység kiszervezése, átadása valósult meg a tárgynegyedévben.</w:t>
      </w:r>
    </w:p>
    <w:p w14:paraId="4FEB1721" w14:textId="3838B9EB" w:rsidR="009122C8" w:rsidRPr="006E2324" w:rsidRDefault="009122C8" w:rsidP="009122C8">
      <w:pPr>
        <w:pStyle w:val="Default"/>
        <w:jc w:val="both"/>
        <w:rPr>
          <w:rFonts w:ascii="Arial" w:hAnsi="Arial" w:cs="Arial"/>
          <w:color w:val="auto"/>
          <w:sz w:val="20"/>
          <w:szCs w:val="20"/>
        </w:rPr>
      </w:pPr>
      <w:r w:rsidRPr="006E2324">
        <w:rPr>
          <w:rFonts w:ascii="Arial" w:hAnsi="Arial" w:cs="Arial"/>
          <w:color w:val="auto"/>
          <w:sz w:val="20"/>
          <w:szCs w:val="20"/>
        </w:rPr>
        <w:t>4. A pénzforgalmi üzleti terv teljesülésének, alakulásának értékelése.</w:t>
      </w:r>
    </w:p>
    <w:p w14:paraId="6C8A207C" w14:textId="32C281B5" w:rsidR="00025520" w:rsidRPr="00DB72D3" w:rsidRDefault="00025520" w:rsidP="00025520">
      <w:pPr>
        <w:pStyle w:val="Default"/>
        <w:jc w:val="both"/>
        <w:rPr>
          <w:rFonts w:ascii="Arial" w:hAnsi="Arial" w:cs="Arial"/>
          <w:color w:val="auto"/>
          <w:sz w:val="20"/>
          <w:szCs w:val="20"/>
        </w:rPr>
      </w:pPr>
      <w:r w:rsidRPr="00DB72D3">
        <w:rPr>
          <w:rFonts w:ascii="Arial" w:hAnsi="Arial" w:cs="Arial"/>
          <w:color w:val="auto"/>
          <w:sz w:val="20"/>
          <w:szCs w:val="20"/>
        </w:rPr>
        <w:t xml:space="preserve">5. Azon pénzügyi intézményi kör, hitelintézet megjelölése, amelyeket az adatszolgáltató legfontosabb versenytársának tekint </w:t>
      </w:r>
      <w:r w:rsidRPr="00DB72D3">
        <w:rPr>
          <w:rFonts w:ascii="Arial" w:hAnsi="Arial" w:cs="Arial"/>
          <w:snapToGrid w:val="0"/>
          <w:color w:val="auto"/>
          <w:sz w:val="20"/>
          <w:szCs w:val="20"/>
        </w:rPr>
        <w:t>az elektronikuspénz-kibocsátásra, a pénzforgalmi szolgáltatásra és a kapcsolódó pénzügyi szolgáltatásra</w:t>
      </w:r>
      <w:r w:rsidRPr="00DB72D3">
        <w:rPr>
          <w:rFonts w:ascii="Arial" w:hAnsi="Arial" w:cs="Arial"/>
          <w:color w:val="auto"/>
          <w:sz w:val="20"/>
          <w:szCs w:val="20"/>
        </w:rPr>
        <w:t xml:space="preserve"> vonatkozóan. (</w:t>
      </w:r>
      <w:r>
        <w:rPr>
          <w:rFonts w:ascii="Arial" w:hAnsi="Arial" w:cs="Arial"/>
          <w:color w:val="auto"/>
          <w:sz w:val="20"/>
          <w:szCs w:val="20"/>
        </w:rPr>
        <w:t>Az</w:t>
      </w:r>
      <w:r w:rsidRPr="00DB72D3">
        <w:rPr>
          <w:rFonts w:ascii="Arial" w:hAnsi="Arial" w:cs="Arial"/>
          <w:color w:val="auto"/>
          <w:sz w:val="20"/>
          <w:szCs w:val="20"/>
        </w:rPr>
        <w:t xml:space="preserve"> első negyedévre vonatkozó jelentésben a meglévő versenytársak megnevezése, a későbbi jelentésekben pedig az esetleges változásoké.)</w:t>
      </w:r>
    </w:p>
    <w:p w14:paraId="0C24B266" w14:textId="73414CF3"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B14B3B" w:rsidRPr="00DB72D3">
        <w:rPr>
          <w:rFonts w:ascii="Arial" w:hAnsi="Arial" w:cs="Arial"/>
          <w:color w:val="auto"/>
          <w:sz w:val="20"/>
          <w:szCs w:val="20"/>
        </w:rPr>
        <w:t>Annak bemutatása, hogy</w:t>
      </w:r>
      <w:r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elektronikuspénz-kibocsátást, a pénzforgalmi szolgáltatást és a kapcsolódó pénzügyi szolgáltatást</w:t>
      </w:r>
      <w:r w:rsidR="00C44663" w:rsidRPr="00DB72D3">
        <w:rPr>
          <w:rFonts w:ascii="Arial" w:hAnsi="Arial" w:cs="Arial"/>
          <w:color w:val="auto"/>
          <w:sz w:val="20"/>
          <w:szCs w:val="20"/>
        </w:rPr>
        <w:t xml:space="preserve"> </w:t>
      </w:r>
      <w:r w:rsidR="00CE16CF" w:rsidRPr="00DB72D3">
        <w:rPr>
          <w:rFonts w:ascii="Arial" w:hAnsi="Arial" w:cs="Arial"/>
          <w:color w:val="auto"/>
          <w:sz w:val="20"/>
          <w:szCs w:val="20"/>
        </w:rPr>
        <w:t xml:space="preserve">illetően </w:t>
      </w:r>
      <w:r w:rsidRPr="00DB72D3">
        <w:rPr>
          <w:rFonts w:ascii="Arial" w:hAnsi="Arial" w:cs="Arial"/>
          <w:color w:val="auto"/>
          <w:sz w:val="20"/>
          <w:szCs w:val="20"/>
        </w:rPr>
        <w:t>milyen együttműködési formák, szövetségek, szerződések jöttek</w:t>
      </w:r>
      <w:r w:rsidR="00B14B3B" w:rsidRPr="00DB72D3">
        <w:rPr>
          <w:rFonts w:ascii="Arial" w:hAnsi="Arial" w:cs="Arial"/>
          <w:color w:val="auto"/>
          <w:sz w:val="20"/>
          <w:szCs w:val="20"/>
        </w:rPr>
        <w:t xml:space="preserve"> létre </w:t>
      </w:r>
      <w:r w:rsidR="00CE16CF" w:rsidRPr="00DB72D3">
        <w:rPr>
          <w:rFonts w:ascii="Arial" w:hAnsi="Arial" w:cs="Arial"/>
          <w:color w:val="auto"/>
          <w:sz w:val="20"/>
          <w:szCs w:val="20"/>
        </w:rPr>
        <w:t xml:space="preserve">a tárgynegyedévben </w:t>
      </w:r>
      <w:r w:rsidRPr="00DB72D3">
        <w:rPr>
          <w:rFonts w:ascii="Arial" w:hAnsi="Arial" w:cs="Arial"/>
          <w:color w:val="auto"/>
          <w:sz w:val="20"/>
          <w:szCs w:val="20"/>
        </w:rPr>
        <w:t xml:space="preserve">más pénzügyi és nem pénzügyi intézményekkel, mi az együttműködés célja és formája (pl. egy adott termék értékesítése, közös termék), </w:t>
      </w:r>
      <w:r w:rsidR="001D134C" w:rsidRPr="00DB72D3">
        <w:rPr>
          <w:rFonts w:ascii="Arial" w:hAnsi="Arial" w:cs="Arial"/>
          <w:color w:val="auto"/>
          <w:sz w:val="20"/>
          <w:szCs w:val="20"/>
        </w:rPr>
        <w:t xml:space="preserve">valamint </w:t>
      </w:r>
      <w:r w:rsidRPr="00DB72D3">
        <w:rPr>
          <w:rFonts w:ascii="Arial" w:hAnsi="Arial" w:cs="Arial"/>
          <w:color w:val="auto"/>
          <w:sz w:val="20"/>
          <w:szCs w:val="20"/>
        </w:rPr>
        <w:t>a közvetítői tevékenységek ismertetése (pl. biztosítás)</w:t>
      </w:r>
      <w:r w:rsidR="00B14B3B" w:rsidRPr="00DB72D3">
        <w:rPr>
          <w:rFonts w:ascii="Arial" w:hAnsi="Arial" w:cs="Arial"/>
          <w:color w:val="auto"/>
          <w:sz w:val="20"/>
          <w:szCs w:val="20"/>
        </w:rPr>
        <w:t>.</w:t>
      </w:r>
      <w:r w:rsidR="00CE16CF" w:rsidRPr="00DB72D3">
        <w:rPr>
          <w:rFonts w:ascii="Arial" w:hAnsi="Arial" w:cs="Arial"/>
          <w:color w:val="auto"/>
          <w:sz w:val="20"/>
          <w:szCs w:val="20"/>
        </w:rPr>
        <w:t xml:space="preserve"> (Az együttműködésre vonatkozó szerződéseket nem kell beküldeni.)</w:t>
      </w:r>
    </w:p>
    <w:p w14:paraId="76DCB4EA" w14:textId="77777777" w:rsidR="009122C8" w:rsidRPr="00DB72D3" w:rsidRDefault="009122C8" w:rsidP="009122C8">
      <w:pPr>
        <w:pStyle w:val="Default"/>
        <w:jc w:val="both"/>
        <w:rPr>
          <w:rFonts w:ascii="Arial" w:hAnsi="Arial" w:cs="Arial"/>
          <w:color w:val="auto"/>
          <w:sz w:val="20"/>
          <w:szCs w:val="20"/>
        </w:rPr>
      </w:pPr>
      <w:r w:rsidRPr="00194B8E">
        <w:rPr>
          <w:rFonts w:ascii="Arial" w:hAnsi="Arial" w:cs="Arial"/>
          <w:color w:val="auto"/>
          <w:sz w:val="20"/>
          <w:szCs w:val="20"/>
        </w:rPr>
        <w:t xml:space="preserve">7. Tájékoztatás arról, ha az </w:t>
      </w:r>
      <w:r w:rsidR="001D134C" w:rsidRPr="00194B8E">
        <w:rPr>
          <w:rFonts w:ascii="Arial" w:hAnsi="Arial" w:cs="Arial"/>
          <w:color w:val="auto"/>
          <w:sz w:val="20"/>
          <w:szCs w:val="20"/>
        </w:rPr>
        <w:t>adatszolgáltató</w:t>
      </w:r>
      <w:r w:rsidRPr="00DB72D3">
        <w:rPr>
          <w:rFonts w:ascii="Arial" w:hAnsi="Arial" w:cs="Arial"/>
          <w:color w:val="auto"/>
          <w:sz w:val="20"/>
          <w:szCs w:val="20"/>
        </w:rPr>
        <w:t xml:space="preserve"> a tárgynegyedévben kezdi </w:t>
      </w:r>
      <w:r w:rsidR="001D134C" w:rsidRPr="00DB72D3">
        <w:rPr>
          <w:rFonts w:ascii="Arial" w:hAnsi="Arial" w:cs="Arial"/>
          <w:color w:val="auto"/>
          <w:sz w:val="20"/>
          <w:szCs w:val="20"/>
        </w:rPr>
        <w:t>meg</w:t>
      </w:r>
      <w:r w:rsidRPr="00DB72D3">
        <w:rPr>
          <w:rFonts w:ascii="Arial" w:hAnsi="Arial" w:cs="Arial"/>
          <w:color w:val="auto"/>
          <w:sz w:val="20"/>
          <w:szCs w:val="20"/>
        </w:rPr>
        <w:t xml:space="preserve"> határon átnyúló tevékenység keretében pénzügyi szolgáltatás vagy kiegészítő pénzügyi szolgáltatás nyújtását. </w:t>
      </w:r>
      <w:r w:rsidR="006C4C5D" w:rsidRPr="00DB72D3">
        <w:rPr>
          <w:rFonts w:ascii="Arial" w:hAnsi="Arial" w:cs="Arial"/>
          <w:color w:val="auto"/>
          <w:sz w:val="20"/>
          <w:szCs w:val="20"/>
        </w:rPr>
        <w:t>A</w:t>
      </w:r>
      <w:r w:rsidRPr="00DB72D3">
        <w:rPr>
          <w:rFonts w:ascii="Arial" w:hAnsi="Arial" w:cs="Arial"/>
          <w:color w:val="auto"/>
          <w:sz w:val="20"/>
          <w:szCs w:val="20"/>
        </w:rPr>
        <w:t xml:space="preserve"> határon átnyúló szolgáltatás volumene alakulásá</w:t>
      </w:r>
      <w:r w:rsidR="006C4C5D" w:rsidRPr="00DB72D3">
        <w:rPr>
          <w:rFonts w:ascii="Arial" w:hAnsi="Arial" w:cs="Arial"/>
          <w:color w:val="auto"/>
          <w:sz w:val="20"/>
          <w:szCs w:val="20"/>
        </w:rPr>
        <w:t>nak ismertetése,</w:t>
      </w:r>
      <w:r w:rsidRPr="00DB72D3">
        <w:rPr>
          <w:rFonts w:ascii="Arial" w:hAnsi="Arial" w:cs="Arial"/>
          <w:color w:val="auto"/>
          <w:sz w:val="20"/>
          <w:szCs w:val="20"/>
        </w:rPr>
        <w:t xml:space="preserve"> </w:t>
      </w:r>
      <w:r w:rsidR="006C4C5D" w:rsidRPr="00DB72D3">
        <w:rPr>
          <w:rFonts w:ascii="Arial" w:hAnsi="Arial" w:cs="Arial"/>
          <w:color w:val="auto"/>
          <w:sz w:val="20"/>
          <w:szCs w:val="20"/>
        </w:rPr>
        <w:t>a</w:t>
      </w:r>
      <w:r w:rsidRPr="00DB72D3">
        <w:rPr>
          <w:rFonts w:ascii="Arial" w:hAnsi="Arial" w:cs="Arial"/>
          <w:color w:val="auto"/>
          <w:sz w:val="20"/>
          <w:szCs w:val="20"/>
        </w:rPr>
        <w:t>nnak jelentős nagyságrendje vagy jelentős változása esetén tájékoztatás a nyújtott szolgáltatások fajtáiról.</w:t>
      </w:r>
    </w:p>
    <w:p w14:paraId="0C156840" w14:textId="77777777" w:rsidR="009122C8" w:rsidRPr="00DB72D3" w:rsidRDefault="009122C8" w:rsidP="009122C8">
      <w:pPr>
        <w:pStyle w:val="Default"/>
        <w:jc w:val="both"/>
        <w:rPr>
          <w:rFonts w:ascii="Arial" w:hAnsi="Arial" w:cs="Arial"/>
          <w:color w:val="auto"/>
          <w:sz w:val="20"/>
          <w:szCs w:val="20"/>
        </w:rPr>
      </w:pPr>
    </w:p>
    <w:p w14:paraId="2C4D20D0" w14:textId="77777777" w:rsidR="009122C8" w:rsidRPr="00DB72D3" w:rsidRDefault="009122C8" w:rsidP="009122C8">
      <w:pPr>
        <w:pStyle w:val="Default"/>
        <w:jc w:val="both"/>
        <w:rPr>
          <w:rFonts w:ascii="Arial" w:hAnsi="Arial" w:cs="Arial"/>
          <w:b/>
          <w:color w:val="auto"/>
          <w:sz w:val="20"/>
          <w:szCs w:val="20"/>
        </w:rPr>
      </w:pPr>
      <w:r w:rsidRPr="00DB72D3">
        <w:rPr>
          <w:rFonts w:ascii="Arial" w:hAnsi="Arial" w:cs="Arial"/>
          <w:b/>
          <w:color w:val="auto"/>
          <w:sz w:val="20"/>
          <w:szCs w:val="20"/>
        </w:rPr>
        <w:t>VII. Vállalatirányítás</w:t>
      </w:r>
    </w:p>
    <w:p w14:paraId="25F0A2EE"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1. </w:t>
      </w:r>
      <w:r w:rsidR="00CE16CF" w:rsidRPr="00DB72D3">
        <w:rPr>
          <w:rFonts w:ascii="Arial" w:hAnsi="Arial" w:cs="Arial"/>
          <w:color w:val="auto"/>
          <w:sz w:val="20"/>
          <w:szCs w:val="20"/>
        </w:rPr>
        <w:t>A</w:t>
      </w:r>
      <w:r w:rsidR="00C44663" w:rsidRPr="00DB72D3">
        <w:rPr>
          <w:rFonts w:ascii="Arial" w:hAnsi="Arial" w:cs="Arial"/>
          <w:snapToGrid w:val="0"/>
          <w:color w:val="auto"/>
          <w:sz w:val="20"/>
          <w:szCs w:val="20"/>
        </w:rPr>
        <w:t>z elektronikuspénz-kibocsátási, a pénzforgalmi szolgáltatási és a kapcsolódó pénzügyi szolgáltatási</w:t>
      </w:r>
      <w:r w:rsidR="00CE16CF" w:rsidRPr="00DB72D3">
        <w:rPr>
          <w:rFonts w:ascii="Arial" w:hAnsi="Arial" w:cs="Arial"/>
          <w:color w:val="auto"/>
          <w:sz w:val="20"/>
          <w:szCs w:val="20"/>
        </w:rPr>
        <w:t xml:space="preserve"> tevékenység</w:t>
      </w:r>
      <w:r w:rsidR="00C44663" w:rsidRPr="00DB72D3">
        <w:rPr>
          <w:rFonts w:ascii="Arial" w:hAnsi="Arial" w:cs="Arial"/>
          <w:color w:val="auto"/>
          <w:sz w:val="20"/>
          <w:szCs w:val="20"/>
        </w:rPr>
        <w:t>ek</w:t>
      </w:r>
      <w:r w:rsidR="00CE16CF" w:rsidRPr="00DB72D3">
        <w:rPr>
          <w:rFonts w:ascii="Arial" w:hAnsi="Arial" w:cs="Arial"/>
          <w:color w:val="auto"/>
          <w:sz w:val="20"/>
          <w:szCs w:val="20"/>
        </w:rPr>
        <w:t>re vonatkozó f</w:t>
      </w:r>
      <w:r w:rsidRPr="00DB72D3">
        <w:rPr>
          <w:rFonts w:ascii="Arial" w:hAnsi="Arial" w:cs="Arial"/>
          <w:color w:val="auto"/>
          <w:sz w:val="20"/>
          <w:szCs w:val="20"/>
        </w:rPr>
        <w:t>őbb szervezeti változások ismertetése (létszám alakulása, átszervezések, kiszervezések, szerkezeti átalakítások)</w:t>
      </w:r>
      <w:r w:rsidR="00504B3D" w:rsidRPr="00DB72D3">
        <w:rPr>
          <w:rFonts w:ascii="Arial" w:hAnsi="Arial" w:cs="Arial"/>
          <w:color w:val="auto"/>
          <w:sz w:val="20"/>
          <w:szCs w:val="20"/>
        </w:rPr>
        <w:t>.</w:t>
      </w:r>
    </w:p>
    <w:p w14:paraId="1BA7565C"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2. </w:t>
      </w:r>
      <w:r w:rsidR="00504B3D" w:rsidRPr="00DB72D3">
        <w:rPr>
          <w:rFonts w:ascii="Arial" w:hAnsi="Arial" w:cs="Arial"/>
          <w:color w:val="auto"/>
          <w:sz w:val="20"/>
          <w:szCs w:val="20"/>
        </w:rPr>
        <w:t>Az adatszolgáltató szervezetén</w:t>
      </w:r>
      <w:r w:rsidRPr="00DB72D3">
        <w:rPr>
          <w:rFonts w:ascii="Arial" w:hAnsi="Arial" w:cs="Arial"/>
          <w:color w:val="auto"/>
          <w:sz w:val="20"/>
          <w:szCs w:val="20"/>
        </w:rPr>
        <w:t xml:space="preserve"> belüli</w:t>
      </w:r>
      <w:r w:rsidR="00D12102"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D12102" w:rsidRPr="00DB72D3">
        <w:rPr>
          <w:rFonts w:ascii="Arial" w:hAnsi="Arial" w:cs="Arial"/>
          <w:color w:val="auto"/>
          <w:sz w:val="20"/>
          <w:szCs w:val="20"/>
        </w:rPr>
        <w:t xml:space="preserve"> tevékenységre vonatkozó, lényeges</w:t>
      </w:r>
      <w:r w:rsidRPr="00DB72D3">
        <w:rPr>
          <w:rFonts w:ascii="Arial" w:hAnsi="Arial" w:cs="Arial"/>
          <w:color w:val="auto"/>
          <w:sz w:val="20"/>
          <w:szCs w:val="20"/>
        </w:rPr>
        <w:t xml:space="preserve"> szabályozási változások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w:t>
      </w:r>
    </w:p>
    <w:p w14:paraId="7DA8CF59"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3. </w:t>
      </w:r>
      <w:r w:rsidR="00504B3D" w:rsidRPr="00DB72D3">
        <w:rPr>
          <w:rFonts w:ascii="Arial" w:hAnsi="Arial" w:cs="Arial"/>
          <w:color w:val="auto"/>
          <w:sz w:val="20"/>
          <w:szCs w:val="20"/>
        </w:rPr>
        <w:t>A bevezetett</w:t>
      </w:r>
      <w:r w:rsidRPr="00DB72D3">
        <w:rPr>
          <w:rFonts w:ascii="Arial" w:hAnsi="Arial" w:cs="Arial"/>
          <w:color w:val="auto"/>
          <w:sz w:val="20"/>
          <w:szCs w:val="20"/>
        </w:rPr>
        <w:t xml:space="preserve"> (új) kockázatcsökkentő eszközök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 xml:space="preserve"> (pl. speciális biztosítékok, biztosítások, garanciák)</w:t>
      </w:r>
      <w:r w:rsidR="00240363" w:rsidRPr="00DB72D3">
        <w:rPr>
          <w:rFonts w:ascii="Arial" w:hAnsi="Arial" w:cs="Arial"/>
          <w:color w:val="auto"/>
          <w:sz w:val="20"/>
          <w:szCs w:val="20"/>
        </w:rPr>
        <w:t>.</w:t>
      </w:r>
    </w:p>
    <w:p w14:paraId="502797EB"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4. Tájékoztatás a tulajdonosi kör, tulajdonrészek változásáról.</w:t>
      </w:r>
    </w:p>
    <w:p w14:paraId="19FC05B0"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5. Az </w:t>
      </w:r>
      <w:r w:rsidR="00240363" w:rsidRPr="00DB72D3">
        <w:rPr>
          <w:rFonts w:ascii="Arial" w:hAnsi="Arial" w:cs="Arial"/>
          <w:color w:val="auto"/>
          <w:sz w:val="20"/>
          <w:szCs w:val="20"/>
        </w:rPr>
        <w:t xml:space="preserve">adatszolgáltató </w:t>
      </w:r>
      <w:r w:rsidRPr="00DB72D3">
        <w:rPr>
          <w:rFonts w:ascii="Arial" w:hAnsi="Arial" w:cs="Arial"/>
          <w:color w:val="auto"/>
          <w:sz w:val="20"/>
          <w:szCs w:val="20"/>
        </w:rPr>
        <w:t>vezetését (management) érintő egyéb változások, valamint az adatszolgáltató működését jelentősen befolyásoló események, folyamatok, intézményi specialitások.</w:t>
      </w:r>
    </w:p>
    <w:p w14:paraId="7472F951"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240363" w:rsidRPr="00DB72D3">
        <w:rPr>
          <w:rFonts w:ascii="Arial" w:hAnsi="Arial" w:cs="Arial"/>
          <w:color w:val="auto"/>
          <w:sz w:val="20"/>
          <w:szCs w:val="20"/>
        </w:rPr>
        <w:t>Az igazgatósági és</w:t>
      </w:r>
      <w:r w:rsidRPr="00DB72D3">
        <w:rPr>
          <w:rFonts w:ascii="Arial" w:hAnsi="Arial" w:cs="Arial"/>
          <w:color w:val="auto"/>
          <w:sz w:val="20"/>
          <w:szCs w:val="20"/>
        </w:rPr>
        <w:t xml:space="preserve"> felügyelő bizottsági ülések lényeges pontjai</w:t>
      </w:r>
      <w:r w:rsidR="00202970" w:rsidRPr="00DB72D3">
        <w:rPr>
          <w:rFonts w:ascii="Arial" w:hAnsi="Arial" w:cs="Arial"/>
          <w:color w:val="auto"/>
          <w:sz w:val="20"/>
          <w:szCs w:val="20"/>
        </w:rPr>
        <w:t>nak ismertetése</w:t>
      </w:r>
      <w:r w:rsidRPr="00DB72D3">
        <w:rPr>
          <w:rFonts w:ascii="Arial" w:hAnsi="Arial" w:cs="Arial"/>
          <w:color w:val="auto"/>
          <w:sz w:val="20"/>
          <w:szCs w:val="20"/>
        </w:rPr>
        <w:t>.</w:t>
      </w:r>
      <w:r w:rsidR="00D12102" w:rsidRPr="00DB72D3">
        <w:rPr>
          <w:rFonts w:ascii="Arial" w:hAnsi="Arial" w:cs="Arial"/>
          <w:color w:val="auto"/>
          <w:sz w:val="20"/>
          <w:szCs w:val="20"/>
        </w:rPr>
        <w:t xml:space="preserve"> Amennyiben ezeket rendkívüli adatszolgáltatás keretében meg kellett küldeni az MNB-nek, úgy a negyedéves szöveges beszámolóban a napirendi pontoknak csak a felsorolásszerű ismertetése szükséges.</w:t>
      </w:r>
    </w:p>
    <w:p w14:paraId="79D38418" w14:textId="2B320BA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7. </w:t>
      </w:r>
      <w:r w:rsidR="00400EB0" w:rsidRPr="00DB72D3">
        <w:rPr>
          <w:rFonts w:ascii="Arial" w:hAnsi="Arial" w:cs="Arial"/>
          <w:color w:val="auto"/>
          <w:sz w:val="20"/>
          <w:szCs w:val="20"/>
        </w:rPr>
        <w:t>A</w:t>
      </w:r>
      <w:r w:rsidRPr="00DB72D3">
        <w:rPr>
          <w:rFonts w:ascii="Arial" w:hAnsi="Arial" w:cs="Arial"/>
          <w:color w:val="auto"/>
          <w:sz w:val="20"/>
          <w:szCs w:val="20"/>
        </w:rPr>
        <w:t xml:space="preserve"> belső ellenőrzés által vizsgált</w:t>
      </w:r>
      <w:r w:rsidR="00CA1576"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CA1576" w:rsidRPr="00DB72D3">
        <w:rPr>
          <w:rFonts w:ascii="Arial" w:hAnsi="Arial" w:cs="Arial"/>
          <w:color w:val="auto"/>
          <w:sz w:val="20"/>
          <w:szCs w:val="20"/>
        </w:rPr>
        <w:t xml:space="preserve"> tevékenységgel kapcsolatos</w:t>
      </w:r>
      <w:r w:rsidRPr="00DB72D3">
        <w:rPr>
          <w:rFonts w:ascii="Arial" w:hAnsi="Arial" w:cs="Arial"/>
          <w:color w:val="auto"/>
          <w:sz w:val="20"/>
          <w:szCs w:val="20"/>
        </w:rPr>
        <w:t xml:space="preserve"> területek</w:t>
      </w:r>
      <w:r w:rsidR="00CA1576" w:rsidRPr="00DB72D3">
        <w:rPr>
          <w:rFonts w:ascii="Arial" w:hAnsi="Arial" w:cs="Arial"/>
          <w:color w:val="auto"/>
          <w:sz w:val="20"/>
          <w:szCs w:val="20"/>
        </w:rPr>
        <w:t>en</w:t>
      </w:r>
      <w:r w:rsidRPr="00DB72D3">
        <w:rPr>
          <w:rFonts w:ascii="Arial" w:hAnsi="Arial" w:cs="Arial"/>
          <w:color w:val="auto"/>
          <w:sz w:val="20"/>
          <w:szCs w:val="20"/>
        </w:rPr>
        <w:t xml:space="preserve"> feltárt hiányosságok és az azok</w:t>
      </w:r>
      <w:r w:rsidR="0048385A" w:rsidRPr="00DB72D3">
        <w:rPr>
          <w:rFonts w:ascii="Arial" w:hAnsi="Arial" w:cs="Arial"/>
          <w:color w:val="auto"/>
          <w:sz w:val="20"/>
          <w:szCs w:val="20"/>
        </w:rPr>
        <w:t>ra</w:t>
      </w:r>
      <w:r w:rsidRPr="00DB72D3">
        <w:rPr>
          <w:rFonts w:ascii="Arial" w:hAnsi="Arial" w:cs="Arial"/>
          <w:color w:val="auto"/>
          <w:sz w:val="20"/>
          <w:szCs w:val="20"/>
        </w:rPr>
        <w:t xml:space="preserve"> tett intézkedések</w:t>
      </w:r>
      <w:r w:rsidR="00FC1EB9" w:rsidRPr="00DB72D3">
        <w:rPr>
          <w:rFonts w:ascii="Arial" w:hAnsi="Arial" w:cs="Arial"/>
          <w:color w:val="auto"/>
          <w:sz w:val="20"/>
          <w:szCs w:val="20"/>
        </w:rPr>
        <w:t xml:space="preserve"> </w:t>
      </w:r>
      <w:r w:rsidR="0048385A" w:rsidRPr="00DB72D3">
        <w:rPr>
          <w:rFonts w:ascii="Arial" w:hAnsi="Arial" w:cs="Arial"/>
          <w:color w:val="auto"/>
          <w:sz w:val="20"/>
          <w:szCs w:val="20"/>
        </w:rPr>
        <w:t>ismertetése</w:t>
      </w:r>
      <w:r w:rsidRPr="00DB72D3">
        <w:rPr>
          <w:rFonts w:ascii="Arial" w:hAnsi="Arial" w:cs="Arial"/>
          <w:color w:val="auto"/>
          <w:sz w:val="20"/>
          <w:szCs w:val="20"/>
        </w:rPr>
        <w:t>.</w:t>
      </w:r>
    </w:p>
    <w:p w14:paraId="427F8DAC" w14:textId="39F5C56F"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8. Tájékoztatás az MNB határozatában előírt intézkedések meghozataláról, azok végrehajtási határidejéről és a végrehajtásról.</w:t>
      </w:r>
    </w:p>
    <w:p w14:paraId="326ACA30" w14:textId="5E4B0B36"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9. Az Fsztv., a Hpt. és a Pft. előírásainak nem az MNB által feltárt megsértése, azok okai, a jogszabálysértő állapot megszüntetésére vonatkozó intézkedések és azok végrehajtása.</w:t>
      </w:r>
    </w:p>
    <w:p w14:paraId="45DB70F3" w14:textId="77777777" w:rsidR="009122C8" w:rsidRPr="00991384" w:rsidRDefault="009122C8" w:rsidP="009122C8">
      <w:pPr>
        <w:pStyle w:val="Default"/>
        <w:jc w:val="both"/>
        <w:rPr>
          <w:rFonts w:ascii="Arial" w:hAnsi="Arial" w:cs="Arial"/>
          <w:color w:val="auto"/>
          <w:sz w:val="20"/>
          <w:szCs w:val="20"/>
        </w:rPr>
      </w:pPr>
    </w:p>
    <w:p w14:paraId="0E88E822" w14:textId="24A3FCE8" w:rsidR="009122C8" w:rsidRPr="0002535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VIII. Kockázatkezelés</w:t>
      </w:r>
    </w:p>
    <w:p w14:paraId="353E0943" w14:textId="422A11FE"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egyes kockázatok (hitelezési-, piaci-, likviditási-, elszámolási-, működési kockázat) mérése, kezelése területén bevezetett új lépések, módszertani változások, fejlesztések</w:t>
      </w:r>
      <w:r>
        <w:rPr>
          <w:rFonts w:ascii="Arial" w:hAnsi="Arial" w:cs="Arial"/>
          <w:color w:val="auto"/>
          <w:sz w:val="20"/>
          <w:szCs w:val="20"/>
        </w:rPr>
        <w:t>.</w:t>
      </w:r>
    </w:p>
    <w:p w14:paraId="27F62FED" w14:textId="63012293"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Annak ismertetése, hogy az adatszolgáltató milyen arányban végez az átlagosnál kockázatosabb pénzforgalmi és pénzügyi tevékenységet.</w:t>
      </w:r>
    </w:p>
    <w:p w14:paraId="2A994FBF" w14:textId="7FFA0B47"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xml:space="preserve">. A pénzforgalmi és pénzügyi szolgáltatásból származó veszteség mérséklése, elhárítása érdekében az adatszolgáltató tulajdonába került fedezet, biztosíték hasznosítására irányuló tevékenység. Az átvett </w:t>
      </w:r>
      <w:r w:rsidRPr="00991384">
        <w:rPr>
          <w:rFonts w:ascii="Arial" w:hAnsi="Arial" w:cs="Arial"/>
          <w:color w:val="auto"/>
          <w:sz w:val="20"/>
          <w:szCs w:val="20"/>
        </w:rPr>
        <w:lastRenderedPageBreak/>
        <w:t>fedezetekből az adatszolgáltató által bérbe adott ingatlanok darabszámának, nyilvántartási értékének, valamint a bérbeadásból származó jövedelem összegének alakulása.</w:t>
      </w:r>
    </w:p>
    <w:p w14:paraId="56951226" w14:textId="77777777" w:rsidR="009122C8" w:rsidRDefault="009122C8" w:rsidP="00376816">
      <w:pPr>
        <w:pStyle w:val="Default"/>
        <w:rPr>
          <w:rFonts w:ascii="Arial" w:hAnsi="Arial" w:cs="Arial"/>
          <w:color w:val="auto"/>
          <w:sz w:val="20"/>
          <w:szCs w:val="20"/>
        </w:rPr>
      </w:pPr>
    </w:p>
    <w:p w14:paraId="2FE62BC0" w14:textId="77777777" w:rsidR="009D3522" w:rsidRPr="00991384" w:rsidRDefault="009D3522" w:rsidP="009D3522">
      <w:pPr>
        <w:jc w:val="both"/>
        <w:rPr>
          <w:rFonts w:ascii="Arial" w:hAnsi="Arial" w:cs="Arial"/>
          <w:b/>
          <w:sz w:val="20"/>
        </w:rPr>
      </w:pPr>
    </w:p>
    <w:p w14:paraId="2C292677" w14:textId="4D9551D1" w:rsidR="00411C13" w:rsidRPr="00E75B1A" w:rsidRDefault="00A61073" w:rsidP="005A46A7">
      <w:pPr>
        <w:pStyle w:val="Cmsor4"/>
        <w:spacing w:before="0"/>
        <w:rPr>
          <w:rFonts w:ascii="Arial" w:hAnsi="Arial" w:cs="Arial"/>
          <w:iCs/>
          <w:snapToGrid w:val="0"/>
          <w:sz w:val="20"/>
          <w:szCs w:val="20"/>
          <w:lang w:val="hu-HU"/>
        </w:rPr>
      </w:pPr>
      <w:r w:rsidRPr="00E75B1A">
        <w:rPr>
          <w:rFonts w:ascii="Arial" w:hAnsi="Arial" w:cs="Arial"/>
          <w:iCs/>
          <w:snapToGrid w:val="0"/>
          <w:sz w:val="20"/>
          <w:szCs w:val="20"/>
          <w:lang w:val="hu-HU"/>
        </w:rPr>
        <w:t>10</w:t>
      </w:r>
      <w:r w:rsidR="00392A20" w:rsidRPr="00E75B1A">
        <w:rPr>
          <w:rFonts w:ascii="Arial" w:hAnsi="Arial" w:cs="Arial"/>
          <w:iCs/>
          <w:snapToGrid w:val="0"/>
          <w:sz w:val="20"/>
          <w:szCs w:val="20"/>
          <w:lang w:val="hu-HU"/>
        </w:rPr>
        <w:t xml:space="preserve">. </w:t>
      </w:r>
      <w:r w:rsidR="00411C13" w:rsidRPr="00E75B1A">
        <w:rPr>
          <w:rFonts w:ascii="Arial" w:hAnsi="Arial" w:cs="Arial"/>
          <w:iCs/>
          <w:snapToGrid w:val="0"/>
          <w:sz w:val="20"/>
          <w:szCs w:val="20"/>
          <w:lang w:val="hu-HU"/>
        </w:rPr>
        <w:t>Éves auditált</w:t>
      </w:r>
      <w:r w:rsidR="002F3466">
        <w:rPr>
          <w:rFonts w:ascii="Arial" w:hAnsi="Arial" w:cs="Arial"/>
          <w:iCs/>
          <w:snapToGrid w:val="0"/>
          <w:sz w:val="20"/>
          <w:szCs w:val="20"/>
          <w:lang w:val="hu-HU"/>
        </w:rPr>
        <w:t xml:space="preserve"> adatokon alapuló</w:t>
      </w:r>
      <w:r w:rsidR="00411C13" w:rsidRPr="00E75B1A">
        <w:rPr>
          <w:rFonts w:ascii="Arial" w:hAnsi="Arial" w:cs="Arial"/>
          <w:iCs/>
          <w:snapToGrid w:val="0"/>
          <w:sz w:val="20"/>
          <w:szCs w:val="20"/>
          <w:lang w:val="hu-HU"/>
        </w:rPr>
        <w:t xml:space="preserve"> jelentés</w:t>
      </w:r>
    </w:p>
    <w:p w14:paraId="41B5622C" w14:textId="77777777" w:rsidR="00F571F8" w:rsidRPr="00991384" w:rsidRDefault="00F571F8" w:rsidP="00AE3810">
      <w:pPr>
        <w:rPr>
          <w:rFonts w:ascii="Arial" w:hAnsi="Arial" w:cs="Arial"/>
          <w:b/>
          <w:bCs/>
          <w:sz w:val="20"/>
          <w:szCs w:val="20"/>
        </w:rPr>
      </w:pPr>
    </w:p>
    <w:p w14:paraId="6683FBA3" w14:textId="37B114C3" w:rsidR="008065EB" w:rsidRPr="00991384" w:rsidRDefault="000F425A" w:rsidP="006321C5">
      <w:r w:rsidRPr="00991384">
        <w:rPr>
          <w:rFonts w:ascii="Arial" w:hAnsi="Arial" w:cs="Arial"/>
          <w:sz w:val="20"/>
          <w:szCs w:val="20"/>
        </w:rPr>
        <w:t xml:space="preserve">Az </w:t>
      </w:r>
      <w:r w:rsidR="00320800" w:rsidRPr="00991384">
        <w:rPr>
          <w:rFonts w:ascii="Arial" w:hAnsi="Arial" w:cs="Arial"/>
          <w:sz w:val="20"/>
          <w:szCs w:val="20"/>
        </w:rPr>
        <w:t>adatszolgáltató</w:t>
      </w:r>
      <w:r w:rsidR="000B5805" w:rsidRPr="00991384">
        <w:rPr>
          <w:rFonts w:ascii="Arial" w:hAnsi="Arial" w:cs="Arial"/>
          <w:sz w:val="20"/>
          <w:szCs w:val="20"/>
        </w:rPr>
        <w:t xml:space="preserve"> </w:t>
      </w:r>
      <w:r w:rsidR="009D3522" w:rsidRPr="00991384">
        <w:rPr>
          <w:rFonts w:ascii="Arial" w:hAnsi="Arial" w:cs="Arial"/>
          <w:sz w:val="20"/>
          <w:szCs w:val="20"/>
        </w:rPr>
        <w:t>a 6. melléklet szerinti éves auditált</w:t>
      </w:r>
      <w:r w:rsidR="00700F18">
        <w:rPr>
          <w:rFonts w:ascii="Arial" w:hAnsi="Arial" w:cs="Arial"/>
          <w:sz w:val="20"/>
          <w:szCs w:val="20"/>
        </w:rPr>
        <w:t xml:space="preserve"> adatokon</w:t>
      </w:r>
      <w:r w:rsidR="002F3466">
        <w:rPr>
          <w:rFonts w:ascii="Arial" w:hAnsi="Arial" w:cs="Arial"/>
          <w:sz w:val="20"/>
          <w:szCs w:val="20"/>
        </w:rPr>
        <w:t xml:space="preserve"> alapuló</w:t>
      </w:r>
      <w:r w:rsidR="009D3522" w:rsidRPr="00991384">
        <w:rPr>
          <w:rFonts w:ascii="Arial" w:hAnsi="Arial" w:cs="Arial"/>
          <w:sz w:val="20"/>
          <w:szCs w:val="20"/>
        </w:rPr>
        <w:t xml:space="preserve"> jelentésbe tartozó táblákat </w:t>
      </w:r>
      <w:r w:rsidR="000F48BD" w:rsidRPr="00991384">
        <w:rPr>
          <w:rFonts w:ascii="Arial" w:hAnsi="Arial" w:cs="Arial"/>
          <w:sz w:val="20"/>
          <w:szCs w:val="20"/>
        </w:rPr>
        <w:t>köteles a</w:t>
      </w:r>
      <w:r w:rsidR="001C149A" w:rsidRPr="00991384">
        <w:rPr>
          <w:rFonts w:ascii="Arial" w:hAnsi="Arial" w:cs="Arial"/>
          <w:sz w:val="20"/>
          <w:szCs w:val="20"/>
        </w:rPr>
        <w:t>z</w:t>
      </w:r>
      <w:r w:rsidR="000F48BD" w:rsidRPr="00991384">
        <w:rPr>
          <w:rFonts w:ascii="Arial" w:hAnsi="Arial" w:cs="Arial"/>
          <w:sz w:val="20"/>
          <w:szCs w:val="20"/>
        </w:rPr>
        <w:t xml:space="preserve"> </w:t>
      </w:r>
      <w:r w:rsidR="001C149A" w:rsidRPr="00991384">
        <w:rPr>
          <w:rFonts w:ascii="Arial" w:hAnsi="Arial" w:cs="Arial"/>
          <w:sz w:val="20"/>
          <w:szCs w:val="20"/>
        </w:rPr>
        <w:t>MNB-</w:t>
      </w:r>
      <w:r w:rsidR="000F48BD" w:rsidRPr="00991384">
        <w:rPr>
          <w:rFonts w:ascii="Arial" w:hAnsi="Arial" w:cs="Arial"/>
          <w:sz w:val="20"/>
          <w:szCs w:val="20"/>
        </w:rPr>
        <w:t xml:space="preserve">nek megküldeni </w:t>
      </w:r>
      <w:r w:rsidR="00411C13" w:rsidRPr="00991384">
        <w:rPr>
          <w:rFonts w:ascii="Arial" w:hAnsi="Arial" w:cs="Arial"/>
          <w:sz w:val="20"/>
          <w:szCs w:val="20"/>
        </w:rPr>
        <w:t xml:space="preserve">az auditált adatok </w:t>
      </w:r>
      <w:r w:rsidR="00AF0BCA">
        <w:rPr>
          <w:rFonts w:ascii="Arial" w:hAnsi="Arial" w:cs="Arial"/>
          <w:sz w:val="20"/>
          <w:szCs w:val="20"/>
        </w:rPr>
        <w:t>alapján.</w:t>
      </w:r>
    </w:p>
    <w:sectPr w:rsidR="008065EB" w:rsidRPr="00991384" w:rsidSect="005419F5">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D3C04" w14:textId="77777777" w:rsidR="00176357" w:rsidRDefault="00176357">
      <w:r>
        <w:separator/>
      </w:r>
    </w:p>
  </w:endnote>
  <w:endnote w:type="continuationSeparator" w:id="0">
    <w:p w14:paraId="07E23B6F" w14:textId="77777777" w:rsidR="00176357" w:rsidRDefault="00176357">
      <w:r>
        <w:continuationSeparator/>
      </w:r>
    </w:p>
  </w:endnote>
  <w:endnote w:type="continuationNotice" w:id="1">
    <w:p w14:paraId="436F986F" w14:textId="77777777" w:rsidR="00176357" w:rsidRDefault="00176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inherit">
    <w:panose1 w:val="00000000000000000000"/>
    <w:charset w:val="00"/>
    <w:family w:val="roman"/>
    <w:notTrueType/>
    <w:pitch w:val="default"/>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3256" w14:textId="77777777" w:rsidR="00176357" w:rsidRDefault="001763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A2BEF" w14:textId="77777777" w:rsidR="00176357" w:rsidRDefault="00176357">
      <w:r>
        <w:separator/>
      </w:r>
    </w:p>
  </w:footnote>
  <w:footnote w:type="continuationSeparator" w:id="0">
    <w:p w14:paraId="491A3D59" w14:textId="77777777" w:rsidR="00176357" w:rsidRDefault="00176357">
      <w:r>
        <w:continuationSeparator/>
      </w:r>
    </w:p>
  </w:footnote>
  <w:footnote w:type="continuationNotice" w:id="1">
    <w:p w14:paraId="120FE28A" w14:textId="77777777" w:rsidR="00176357" w:rsidRDefault="00176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EBF1" w14:textId="77777777" w:rsidR="00176357" w:rsidRDefault="0017635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F52"/>
    <w:multiLevelType w:val="hybridMultilevel"/>
    <w:tmpl w:val="29841DF0"/>
    <w:lvl w:ilvl="0" w:tplc="040E0017">
      <w:start w:val="1"/>
      <w:numFmt w:val="lowerLetter"/>
      <w:lvlText w:val="%1)"/>
      <w:lvlJc w:val="left"/>
      <w:pPr>
        <w:ind w:left="1440" w:hanging="360"/>
      </w:pPr>
      <w:rPr>
        <w:lang w:val="en-US"/>
      </w:rPr>
    </w:lvl>
    <w:lvl w:ilvl="1" w:tplc="5338004C">
      <w:start w:val="1"/>
      <w:numFmt w:val="lowerLetter"/>
      <w:lvlText w:val="(%2)"/>
      <w:lvlJc w:val="left"/>
      <w:pPr>
        <w:ind w:left="2868" w:hanging="360"/>
      </w:pPr>
      <w:rPr>
        <w:rFonts w:ascii="Times New Roman" w:eastAsia="Times New Roman" w:hAnsi="Times New Roman" w:cs="Times New Roman"/>
      </w:rPr>
    </w:lvl>
    <w:lvl w:ilvl="2" w:tplc="0809001B" w:tentative="1">
      <w:start w:val="1"/>
      <w:numFmt w:val="lowerRoman"/>
      <w:lvlText w:val="%3."/>
      <w:lvlJc w:val="right"/>
      <w:pPr>
        <w:ind w:left="3588" w:hanging="180"/>
      </w:pPr>
    </w:lvl>
    <w:lvl w:ilvl="3" w:tplc="0809000F" w:tentative="1">
      <w:start w:val="1"/>
      <w:numFmt w:val="decimal"/>
      <w:lvlText w:val="%4."/>
      <w:lvlJc w:val="left"/>
      <w:pPr>
        <w:ind w:left="4308" w:hanging="360"/>
      </w:pPr>
    </w:lvl>
    <w:lvl w:ilvl="4" w:tplc="08090019" w:tentative="1">
      <w:start w:val="1"/>
      <w:numFmt w:val="lowerLetter"/>
      <w:lvlText w:val="%5."/>
      <w:lvlJc w:val="left"/>
      <w:pPr>
        <w:ind w:left="5028" w:hanging="360"/>
      </w:pPr>
    </w:lvl>
    <w:lvl w:ilvl="5" w:tplc="0809001B" w:tentative="1">
      <w:start w:val="1"/>
      <w:numFmt w:val="lowerRoman"/>
      <w:lvlText w:val="%6."/>
      <w:lvlJc w:val="right"/>
      <w:pPr>
        <w:ind w:left="5748" w:hanging="180"/>
      </w:pPr>
    </w:lvl>
    <w:lvl w:ilvl="6" w:tplc="0809000F" w:tentative="1">
      <w:start w:val="1"/>
      <w:numFmt w:val="decimal"/>
      <w:lvlText w:val="%7."/>
      <w:lvlJc w:val="left"/>
      <w:pPr>
        <w:ind w:left="6468" w:hanging="360"/>
      </w:pPr>
    </w:lvl>
    <w:lvl w:ilvl="7" w:tplc="08090019" w:tentative="1">
      <w:start w:val="1"/>
      <w:numFmt w:val="lowerLetter"/>
      <w:lvlText w:val="%8."/>
      <w:lvlJc w:val="left"/>
      <w:pPr>
        <w:ind w:left="7188" w:hanging="360"/>
      </w:pPr>
    </w:lvl>
    <w:lvl w:ilvl="8" w:tplc="0809001B" w:tentative="1">
      <w:start w:val="1"/>
      <w:numFmt w:val="lowerRoman"/>
      <w:lvlText w:val="%9."/>
      <w:lvlJc w:val="right"/>
      <w:pPr>
        <w:ind w:left="7908" w:hanging="180"/>
      </w:pPr>
    </w:lvl>
  </w:abstractNum>
  <w:abstractNum w:abstractNumId="1" w15:restartNumberingAfterBreak="0">
    <w:nsid w:val="07F615C1"/>
    <w:multiLevelType w:val="hybridMultilevel"/>
    <w:tmpl w:val="78C2243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136CE2"/>
    <w:multiLevelType w:val="hybridMultilevel"/>
    <w:tmpl w:val="C5200DF0"/>
    <w:lvl w:ilvl="0" w:tplc="9014DAEC">
      <w:start w:val="10"/>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9D02F0C"/>
    <w:multiLevelType w:val="hybridMultilevel"/>
    <w:tmpl w:val="3760CC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285355"/>
    <w:multiLevelType w:val="hybridMultilevel"/>
    <w:tmpl w:val="73922DE8"/>
    <w:lvl w:ilvl="0" w:tplc="C748B350">
      <w:start w:val="1"/>
      <w:numFmt w:val="decimal"/>
      <w:lvlText w:val="%1."/>
      <w:lvlJc w:val="left"/>
      <w:pPr>
        <w:ind w:left="885" w:hanging="52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6" w15:restartNumberingAfterBreak="0">
    <w:nsid w:val="0FC661B8"/>
    <w:multiLevelType w:val="hybridMultilevel"/>
    <w:tmpl w:val="371451F4"/>
    <w:lvl w:ilvl="0" w:tplc="4942E9B4">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15:restartNumberingAfterBreak="0">
    <w:nsid w:val="0FCD5DDE"/>
    <w:multiLevelType w:val="hybridMultilevel"/>
    <w:tmpl w:val="89FE3A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05836AD"/>
    <w:multiLevelType w:val="hybridMultilevel"/>
    <w:tmpl w:val="A1C21C70"/>
    <w:lvl w:ilvl="0" w:tplc="040E0017">
      <w:start w:val="1"/>
      <w:numFmt w:val="lowerLetter"/>
      <w:lvlText w:val="%1)"/>
      <w:lvlJc w:val="left"/>
      <w:pPr>
        <w:ind w:left="644" w:hanging="360"/>
      </w:p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0" w15:restartNumberingAfterBreak="0">
    <w:nsid w:val="15365EED"/>
    <w:multiLevelType w:val="hybridMultilevel"/>
    <w:tmpl w:val="F10A97BC"/>
    <w:lvl w:ilvl="0" w:tplc="040E000F">
      <w:start w:val="1"/>
      <w:numFmt w:val="decimal"/>
      <w:pStyle w:val="Bekezds-kitlt"/>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19307D17"/>
    <w:multiLevelType w:val="hybridMultilevel"/>
    <w:tmpl w:val="FED03426"/>
    <w:lvl w:ilvl="0" w:tplc="B2CA6F0E">
      <w:start w:val="1"/>
      <w:numFmt w:val="bullet"/>
      <w:lvlText w:val="-"/>
      <w:lvlJc w:val="left"/>
      <w:pPr>
        <w:ind w:left="1002" w:hanging="360"/>
      </w:pPr>
      <w:rPr>
        <w:rFonts w:ascii="Arial" w:eastAsia="Times New Roman" w:hAnsi="Arial" w:cs="Arial" w:hint="default"/>
      </w:rPr>
    </w:lvl>
    <w:lvl w:ilvl="1" w:tplc="040E0003">
      <w:start w:val="1"/>
      <w:numFmt w:val="bullet"/>
      <w:lvlText w:val="o"/>
      <w:lvlJc w:val="left"/>
      <w:pPr>
        <w:ind w:left="1722" w:hanging="360"/>
      </w:pPr>
      <w:rPr>
        <w:rFonts w:ascii="Courier New" w:hAnsi="Courier New" w:cs="Courier New" w:hint="default"/>
      </w:rPr>
    </w:lvl>
    <w:lvl w:ilvl="2" w:tplc="040E0005" w:tentative="1">
      <w:start w:val="1"/>
      <w:numFmt w:val="bullet"/>
      <w:lvlText w:val=""/>
      <w:lvlJc w:val="left"/>
      <w:pPr>
        <w:ind w:left="2442" w:hanging="360"/>
      </w:pPr>
      <w:rPr>
        <w:rFonts w:ascii="Wingdings" w:hAnsi="Wingdings" w:hint="default"/>
      </w:rPr>
    </w:lvl>
    <w:lvl w:ilvl="3" w:tplc="040E0001" w:tentative="1">
      <w:start w:val="1"/>
      <w:numFmt w:val="bullet"/>
      <w:lvlText w:val=""/>
      <w:lvlJc w:val="left"/>
      <w:pPr>
        <w:ind w:left="3162" w:hanging="360"/>
      </w:pPr>
      <w:rPr>
        <w:rFonts w:ascii="Symbol" w:hAnsi="Symbol" w:hint="default"/>
      </w:rPr>
    </w:lvl>
    <w:lvl w:ilvl="4" w:tplc="040E0003" w:tentative="1">
      <w:start w:val="1"/>
      <w:numFmt w:val="bullet"/>
      <w:lvlText w:val="o"/>
      <w:lvlJc w:val="left"/>
      <w:pPr>
        <w:ind w:left="3882" w:hanging="360"/>
      </w:pPr>
      <w:rPr>
        <w:rFonts w:ascii="Courier New" w:hAnsi="Courier New" w:cs="Courier New" w:hint="default"/>
      </w:rPr>
    </w:lvl>
    <w:lvl w:ilvl="5" w:tplc="040E0005" w:tentative="1">
      <w:start w:val="1"/>
      <w:numFmt w:val="bullet"/>
      <w:lvlText w:val=""/>
      <w:lvlJc w:val="left"/>
      <w:pPr>
        <w:ind w:left="4602" w:hanging="360"/>
      </w:pPr>
      <w:rPr>
        <w:rFonts w:ascii="Wingdings" w:hAnsi="Wingdings" w:hint="default"/>
      </w:rPr>
    </w:lvl>
    <w:lvl w:ilvl="6" w:tplc="040E0001" w:tentative="1">
      <w:start w:val="1"/>
      <w:numFmt w:val="bullet"/>
      <w:lvlText w:val=""/>
      <w:lvlJc w:val="left"/>
      <w:pPr>
        <w:ind w:left="5322" w:hanging="360"/>
      </w:pPr>
      <w:rPr>
        <w:rFonts w:ascii="Symbol" w:hAnsi="Symbol" w:hint="default"/>
      </w:rPr>
    </w:lvl>
    <w:lvl w:ilvl="7" w:tplc="040E0003" w:tentative="1">
      <w:start w:val="1"/>
      <w:numFmt w:val="bullet"/>
      <w:lvlText w:val="o"/>
      <w:lvlJc w:val="left"/>
      <w:pPr>
        <w:ind w:left="6042" w:hanging="360"/>
      </w:pPr>
      <w:rPr>
        <w:rFonts w:ascii="Courier New" w:hAnsi="Courier New" w:cs="Courier New" w:hint="default"/>
      </w:rPr>
    </w:lvl>
    <w:lvl w:ilvl="8" w:tplc="040E0005" w:tentative="1">
      <w:start w:val="1"/>
      <w:numFmt w:val="bullet"/>
      <w:lvlText w:val=""/>
      <w:lvlJc w:val="left"/>
      <w:pPr>
        <w:ind w:left="6762" w:hanging="360"/>
      </w:pPr>
      <w:rPr>
        <w:rFonts w:ascii="Wingdings" w:hAnsi="Wingdings" w:hint="default"/>
      </w:rPr>
    </w:lvl>
  </w:abstractNum>
  <w:abstractNum w:abstractNumId="12" w15:restartNumberingAfterBreak="0">
    <w:nsid w:val="19C8318B"/>
    <w:multiLevelType w:val="hybridMultilevel"/>
    <w:tmpl w:val="CA4E9BA2"/>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C065BFB"/>
    <w:multiLevelType w:val="hybridMultilevel"/>
    <w:tmpl w:val="F66885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CA92D50"/>
    <w:multiLevelType w:val="hybridMultilevel"/>
    <w:tmpl w:val="D2628FBA"/>
    <w:lvl w:ilvl="0" w:tplc="60A04858">
      <w:start w:val="1"/>
      <w:numFmt w:val="lowerLetter"/>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15" w15:restartNumberingAfterBreak="0">
    <w:nsid w:val="22624441"/>
    <w:multiLevelType w:val="hybridMultilevel"/>
    <w:tmpl w:val="4C9C785C"/>
    <w:lvl w:ilvl="0" w:tplc="606A3A04">
      <w:numFmt w:val="bullet"/>
      <w:lvlText w:val="-"/>
      <w:lvlJc w:val="left"/>
      <w:pPr>
        <w:ind w:left="720" w:hanging="360"/>
      </w:pPr>
      <w:rPr>
        <w:rFonts w:ascii="Times New Roman" w:eastAsia="Times New Roman" w:hAnsi="Times New Roman" w:cs="Times New Roman" w:hint="default"/>
        <w:color w:val="auto"/>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A2762C5"/>
    <w:multiLevelType w:val="hybridMultilevel"/>
    <w:tmpl w:val="BCBC30A2"/>
    <w:lvl w:ilvl="0" w:tplc="3D78AD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B7B3D46"/>
    <w:multiLevelType w:val="hybridMultilevel"/>
    <w:tmpl w:val="FC804B1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FB56C9"/>
    <w:multiLevelType w:val="hybridMultilevel"/>
    <w:tmpl w:val="3D82FA72"/>
    <w:lvl w:ilvl="0" w:tplc="D4F8A5E8">
      <w:start w:val="1"/>
      <w:numFmt w:val="upperLetter"/>
      <w:lvlText w:val="%1."/>
      <w:lvlJc w:val="left"/>
      <w:pPr>
        <w:ind w:left="720" w:hanging="36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F451FAC"/>
    <w:multiLevelType w:val="hybridMultilevel"/>
    <w:tmpl w:val="963630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A32AF7"/>
    <w:multiLevelType w:val="hybridMultilevel"/>
    <w:tmpl w:val="FA867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5EE18BB"/>
    <w:multiLevelType w:val="hybridMultilevel"/>
    <w:tmpl w:val="CB54E1EE"/>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3" w15:restartNumberingAfterBreak="0">
    <w:nsid w:val="37A31A96"/>
    <w:multiLevelType w:val="hybridMultilevel"/>
    <w:tmpl w:val="42F050E6"/>
    <w:lvl w:ilvl="0" w:tplc="9C82A4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94B2B83"/>
    <w:multiLevelType w:val="hybridMultilevel"/>
    <w:tmpl w:val="7386505C"/>
    <w:lvl w:ilvl="0" w:tplc="4F3E4EC6">
      <w:start w:val="4"/>
      <w:numFmt w:val="bullet"/>
      <w:lvlText w:val="-"/>
      <w:lvlJc w:val="left"/>
      <w:pPr>
        <w:ind w:left="564" w:hanging="360"/>
      </w:pPr>
      <w:rPr>
        <w:rFonts w:ascii="Arial" w:eastAsia="Times New Roman" w:hAnsi="Arial" w:cs="Arial" w:hint="default"/>
        <w:sz w:val="20"/>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26" w15:restartNumberingAfterBreak="0">
    <w:nsid w:val="3A3949AA"/>
    <w:multiLevelType w:val="hybridMultilevel"/>
    <w:tmpl w:val="952EA018"/>
    <w:lvl w:ilvl="0" w:tplc="47281882">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A3A778C"/>
    <w:multiLevelType w:val="hybridMultilevel"/>
    <w:tmpl w:val="A8A8DFD8"/>
    <w:lvl w:ilvl="0" w:tplc="FC7A9E62">
      <w:numFmt w:val="bullet"/>
      <w:lvlText w:val="-"/>
      <w:lvlJc w:val="left"/>
      <w:pPr>
        <w:ind w:left="644" w:hanging="360"/>
      </w:pPr>
      <w:rPr>
        <w:rFonts w:ascii="Arial" w:eastAsia="Times New Roman" w:hAnsi="Arial" w:cs="Aria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8" w15:restartNumberingAfterBreak="0">
    <w:nsid w:val="3BC070E2"/>
    <w:multiLevelType w:val="hybridMultilevel"/>
    <w:tmpl w:val="9F7C04D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9"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30" w15:restartNumberingAfterBreak="0">
    <w:nsid w:val="3D912BD9"/>
    <w:multiLevelType w:val="hybridMultilevel"/>
    <w:tmpl w:val="9E0EE8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3EED45C3"/>
    <w:multiLevelType w:val="hybridMultilevel"/>
    <w:tmpl w:val="BAD62056"/>
    <w:lvl w:ilvl="0" w:tplc="040E000F">
      <w:start w:val="1"/>
      <w:numFmt w:val="decimal"/>
      <w:lvlText w:val="%1."/>
      <w:lvlJc w:val="left"/>
      <w:pPr>
        <w:tabs>
          <w:tab w:val="num" w:pos="644"/>
        </w:tabs>
        <w:ind w:left="644"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360"/>
        </w:tabs>
        <w:ind w:left="36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45B8727B"/>
    <w:multiLevelType w:val="hybridMultilevel"/>
    <w:tmpl w:val="47D65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5" w15:restartNumberingAfterBreak="0">
    <w:nsid w:val="4B942383"/>
    <w:multiLevelType w:val="hybridMultilevel"/>
    <w:tmpl w:val="C1D236F8"/>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244EBF"/>
    <w:multiLevelType w:val="hybridMultilevel"/>
    <w:tmpl w:val="8E200792"/>
    <w:lvl w:ilvl="0" w:tplc="901615D2">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FB47B9C"/>
    <w:multiLevelType w:val="hybridMultilevel"/>
    <w:tmpl w:val="CCF43994"/>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3909DA"/>
    <w:multiLevelType w:val="hybridMultilevel"/>
    <w:tmpl w:val="902A458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40" w15:restartNumberingAfterBreak="0">
    <w:nsid w:val="53856958"/>
    <w:multiLevelType w:val="hybridMultilevel"/>
    <w:tmpl w:val="27101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49D50F9"/>
    <w:multiLevelType w:val="hybridMultilevel"/>
    <w:tmpl w:val="CDEEC1B0"/>
    <w:lvl w:ilvl="0" w:tplc="EC4C9E36">
      <w:numFmt w:val="bullet"/>
      <w:lvlText w:val="-"/>
      <w:lvlJc w:val="left"/>
      <w:pPr>
        <w:ind w:left="1440" w:hanging="360"/>
      </w:pPr>
      <w:rPr>
        <w:rFonts w:ascii="Times New Roman" w:eastAsia="Times New Roman" w:hAnsi="Times New Roman" w:cs="Times New Roman" w:hint="default"/>
        <w:sz w:val="22"/>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5A913E39"/>
    <w:multiLevelType w:val="hybridMultilevel"/>
    <w:tmpl w:val="409886D8"/>
    <w:lvl w:ilvl="0" w:tplc="08AE6DB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5C5D2EF6"/>
    <w:multiLevelType w:val="hybridMultilevel"/>
    <w:tmpl w:val="35D46BA6"/>
    <w:lvl w:ilvl="0" w:tplc="040E0001">
      <w:start w:val="1"/>
      <w:numFmt w:val="bullet"/>
      <w:lvlText w:val=""/>
      <w:lvlJc w:val="left"/>
      <w:pPr>
        <w:ind w:left="1003" w:hanging="360"/>
      </w:pPr>
      <w:rPr>
        <w:rFonts w:ascii="Symbol" w:hAnsi="Symbol"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44" w15:restartNumberingAfterBreak="0">
    <w:nsid w:val="5D7A497A"/>
    <w:multiLevelType w:val="hybridMultilevel"/>
    <w:tmpl w:val="C55AAB84"/>
    <w:lvl w:ilvl="0" w:tplc="7C8C8D5E">
      <w:start w:val="8"/>
      <w:numFmt w:val="decimal"/>
      <w:lvlText w:val="%1."/>
      <w:lvlJc w:val="left"/>
      <w:pPr>
        <w:ind w:left="360" w:hanging="360"/>
      </w:pPr>
      <w:rPr>
        <w:rFonts w:hint="default"/>
        <w:b w:val="0"/>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5" w15:restartNumberingAfterBreak="0">
    <w:nsid w:val="5DA26B4B"/>
    <w:multiLevelType w:val="hybridMultilevel"/>
    <w:tmpl w:val="D1345E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5F340C04"/>
    <w:multiLevelType w:val="hybridMultilevel"/>
    <w:tmpl w:val="5CD4B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0572C40"/>
    <w:multiLevelType w:val="hybridMultilevel"/>
    <w:tmpl w:val="4DAAF8EC"/>
    <w:lvl w:ilvl="0" w:tplc="C71039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380731A"/>
    <w:multiLevelType w:val="hybridMultilevel"/>
    <w:tmpl w:val="DAFEBF2A"/>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49" w15:restartNumberingAfterBreak="0">
    <w:nsid w:val="63D23005"/>
    <w:multiLevelType w:val="hybridMultilevel"/>
    <w:tmpl w:val="DFD44A76"/>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0" w15:restartNumberingAfterBreak="0">
    <w:nsid w:val="66300AEF"/>
    <w:multiLevelType w:val="hybridMultilevel"/>
    <w:tmpl w:val="8FAC27E4"/>
    <w:lvl w:ilvl="0" w:tplc="22F201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5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53" w15:restartNumberingAfterBreak="0">
    <w:nsid w:val="692C11C3"/>
    <w:multiLevelType w:val="hybridMultilevel"/>
    <w:tmpl w:val="27CADFF0"/>
    <w:lvl w:ilvl="0" w:tplc="040E0017">
      <w:start w:val="1"/>
      <w:numFmt w:val="lowerLetter"/>
      <w:lvlText w:val="%1)"/>
      <w:lvlJc w:val="left"/>
      <w:pPr>
        <w:ind w:left="1142" w:hanging="360"/>
      </w:pPr>
      <w:rPr>
        <w:rFonts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54" w15:restartNumberingAfterBreak="0">
    <w:nsid w:val="6A243785"/>
    <w:multiLevelType w:val="hybridMultilevel"/>
    <w:tmpl w:val="613CA7FA"/>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ABE3D60"/>
    <w:multiLevelType w:val="hybridMultilevel"/>
    <w:tmpl w:val="4E384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D756C61"/>
    <w:multiLevelType w:val="hybridMultilevel"/>
    <w:tmpl w:val="5F6E867A"/>
    <w:lvl w:ilvl="0" w:tplc="09FC8BF2">
      <w:start w:val="1"/>
      <w:numFmt w:val="decimal"/>
      <w:lvlText w:val="%1."/>
      <w:lvlJc w:val="left"/>
      <w:pPr>
        <w:ind w:left="1081" w:hanging="360"/>
      </w:pPr>
      <w:rPr>
        <w:rFonts w:hint="default"/>
      </w:rPr>
    </w:lvl>
    <w:lvl w:ilvl="1" w:tplc="040E0019" w:tentative="1">
      <w:start w:val="1"/>
      <w:numFmt w:val="lowerLetter"/>
      <w:lvlText w:val="%2."/>
      <w:lvlJc w:val="left"/>
      <w:pPr>
        <w:ind w:left="1801" w:hanging="360"/>
      </w:pPr>
    </w:lvl>
    <w:lvl w:ilvl="2" w:tplc="040E001B" w:tentative="1">
      <w:start w:val="1"/>
      <w:numFmt w:val="lowerRoman"/>
      <w:lvlText w:val="%3."/>
      <w:lvlJc w:val="right"/>
      <w:pPr>
        <w:ind w:left="2521" w:hanging="180"/>
      </w:pPr>
    </w:lvl>
    <w:lvl w:ilvl="3" w:tplc="040E000F" w:tentative="1">
      <w:start w:val="1"/>
      <w:numFmt w:val="decimal"/>
      <w:lvlText w:val="%4."/>
      <w:lvlJc w:val="left"/>
      <w:pPr>
        <w:ind w:left="3241" w:hanging="360"/>
      </w:pPr>
    </w:lvl>
    <w:lvl w:ilvl="4" w:tplc="040E0019" w:tentative="1">
      <w:start w:val="1"/>
      <w:numFmt w:val="lowerLetter"/>
      <w:lvlText w:val="%5."/>
      <w:lvlJc w:val="left"/>
      <w:pPr>
        <w:ind w:left="3961" w:hanging="360"/>
      </w:pPr>
    </w:lvl>
    <w:lvl w:ilvl="5" w:tplc="040E001B" w:tentative="1">
      <w:start w:val="1"/>
      <w:numFmt w:val="lowerRoman"/>
      <w:lvlText w:val="%6."/>
      <w:lvlJc w:val="right"/>
      <w:pPr>
        <w:ind w:left="4681" w:hanging="180"/>
      </w:pPr>
    </w:lvl>
    <w:lvl w:ilvl="6" w:tplc="040E000F" w:tentative="1">
      <w:start w:val="1"/>
      <w:numFmt w:val="decimal"/>
      <w:lvlText w:val="%7."/>
      <w:lvlJc w:val="left"/>
      <w:pPr>
        <w:ind w:left="5401" w:hanging="360"/>
      </w:pPr>
    </w:lvl>
    <w:lvl w:ilvl="7" w:tplc="040E0019" w:tentative="1">
      <w:start w:val="1"/>
      <w:numFmt w:val="lowerLetter"/>
      <w:lvlText w:val="%8."/>
      <w:lvlJc w:val="left"/>
      <w:pPr>
        <w:ind w:left="6121" w:hanging="360"/>
      </w:pPr>
    </w:lvl>
    <w:lvl w:ilvl="8" w:tplc="040E001B" w:tentative="1">
      <w:start w:val="1"/>
      <w:numFmt w:val="lowerRoman"/>
      <w:lvlText w:val="%9."/>
      <w:lvlJc w:val="right"/>
      <w:pPr>
        <w:ind w:left="6841" w:hanging="180"/>
      </w:pPr>
    </w:lvl>
  </w:abstractNum>
  <w:abstractNum w:abstractNumId="57"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F130284"/>
    <w:multiLevelType w:val="hybridMultilevel"/>
    <w:tmpl w:val="6938FEB0"/>
    <w:lvl w:ilvl="0" w:tplc="040E0001">
      <w:start w:val="1"/>
      <w:numFmt w:val="bullet"/>
      <w:lvlText w:val=""/>
      <w:lvlJc w:val="left"/>
      <w:pPr>
        <w:ind w:left="644" w:hanging="360"/>
      </w:pPr>
      <w:rPr>
        <w:rFonts w:ascii="Symbol" w:hAnsi="Symbo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9" w15:restartNumberingAfterBreak="0">
    <w:nsid w:val="72822461"/>
    <w:multiLevelType w:val="hybridMultilevel"/>
    <w:tmpl w:val="88C42728"/>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abstractNum w:abstractNumId="61" w15:restartNumberingAfterBreak="0">
    <w:nsid w:val="76E4660F"/>
    <w:multiLevelType w:val="hybridMultilevel"/>
    <w:tmpl w:val="96BAE5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7FC568F"/>
    <w:multiLevelType w:val="hybridMultilevel"/>
    <w:tmpl w:val="7CD6C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98413E4"/>
    <w:multiLevelType w:val="hybridMultilevel"/>
    <w:tmpl w:val="3918D8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9A3274C"/>
    <w:multiLevelType w:val="hybridMultilevel"/>
    <w:tmpl w:val="5614D2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04255038">
    <w:abstractNumId w:val="31"/>
  </w:num>
  <w:num w:numId="2" w16cid:durableId="1898471772">
    <w:abstractNumId w:val="26"/>
  </w:num>
  <w:num w:numId="3" w16cid:durableId="429399778">
    <w:abstractNumId w:val="5"/>
  </w:num>
  <w:num w:numId="4" w16cid:durableId="1624727287">
    <w:abstractNumId w:val="44"/>
  </w:num>
  <w:num w:numId="5" w16cid:durableId="985890556">
    <w:abstractNumId w:val="2"/>
  </w:num>
  <w:num w:numId="6" w16cid:durableId="883518615">
    <w:abstractNumId w:val="15"/>
  </w:num>
  <w:num w:numId="7" w16cid:durableId="1674918229">
    <w:abstractNumId w:val="10"/>
  </w:num>
  <w:num w:numId="8" w16cid:durableId="638071584">
    <w:abstractNumId w:val="34"/>
  </w:num>
  <w:num w:numId="9" w16cid:durableId="1957909884">
    <w:abstractNumId w:val="7"/>
  </w:num>
  <w:num w:numId="10" w16cid:durableId="67390111">
    <w:abstractNumId w:val="35"/>
  </w:num>
  <w:num w:numId="11" w16cid:durableId="482893157">
    <w:abstractNumId w:val="17"/>
  </w:num>
  <w:num w:numId="12" w16cid:durableId="544563425">
    <w:abstractNumId w:val="55"/>
  </w:num>
  <w:num w:numId="13" w16cid:durableId="288509996">
    <w:abstractNumId w:val="56"/>
  </w:num>
  <w:num w:numId="14" w16cid:durableId="1221787779">
    <w:abstractNumId w:val="41"/>
  </w:num>
  <w:num w:numId="15" w16cid:durableId="1596862490">
    <w:abstractNumId w:val="33"/>
  </w:num>
  <w:num w:numId="16" w16cid:durableId="611716525">
    <w:abstractNumId w:val="3"/>
  </w:num>
  <w:num w:numId="17" w16cid:durableId="1181892289">
    <w:abstractNumId w:val="48"/>
  </w:num>
  <w:num w:numId="18" w16cid:durableId="1698771633">
    <w:abstractNumId w:val="23"/>
  </w:num>
  <w:num w:numId="19" w16cid:durableId="1481927207">
    <w:abstractNumId w:val="50"/>
  </w:num>
  <w:num w:numId="20" w16cid:durableId="2010059796">
    <w:abstractNumId w:val="24"/>
  </w:num>
  <w:num w:numId="21" w16cid:durableId="1639653396">
    <w:abstractNumId w:val="61"/>
  </w:num>
  <w:num w:numId="22" w16cid:durableId="816797119">
    <w:abstractNumId w:val="63"/>
  </w:num>
  <w:num w:numId="23" w16cid:durableId="307514651">
    <w:abstractNumId w:val="13"/>
  </w:num>
  <w:num w:numId="24" w16cid:durableId="250820163">
    <w:abstractNumId w:val="64"/>
  </w:num>
  <w:num w:numId="25" w16cid:durableId="1141581048">
    <w:abstractNumId w:val="62"/>
  </w:num>
  <w:num w:numId="26" w16cid:durableId="1117918118">
    <w:abstractNumId w:val="39"/>
  </w:num>
  <w:num w:numId="27" w16cid:durableId="890073648">
    <w:abstractNumId w:val="18"/>
  </w:num>
  <w:num w:numId="28" w16cid:durableId="43869129">
    <w:abstractNumId w:val="4"/>
  </w:num>
  <w:num w:numId="29" w16cid:durableId="972951078">
    <w:abstractNumId w:val="1"/>
  </w:num>
  <w:num w:numId="30" w16cid:durableId="1493369171">
    <w:abstractNumId w:val="12"/>
  </w:num>
  <w:num w:numId="31" w16cid:durableId="289017429">
    <w:abstractNumId w:val="52"/>
  </w:num>
  <w:num w:numId="32" w16cid:durableId="637993283">
    <w:abstractNumId w:val="11"/>
  </w:num>
  <w:num w:numId="33" w16cid:durableId="245457188">
    <w:abstractNumId w:val="43"/>
  </w:num>
  <w:num w:numId="34" w16cid:durableId="431319979">
    <w:abstractNumId w:val="9"/>
  </w:num>
  <w:num w:numId="35" w16cid:durableId="1227952437">
    <w:abstractNumId w:val="38"/>
  </w:num>
  <w:num w:numId="36" w16cid:durableId="652216143">
    <w:abstractNumId w:val="40"/>
  </w:num>
  <w:num w:numId="37" w16cid:durableId="1220556664">
    <w:abstractNumId w:val="51"/>
  </w:num>
  <w:num w:numId="38" w16cid:durableId="1479881082">
    <w:abstractNumId w:val="60"/>
  </w:num>
  <w:num w:numId="39" w16cid:durableId="477770488">
    <w:abstractNumId w:val="45"/>
  </w:num>
  <w:num w:numId="40" w16cid:durableId="1687513055">
    <w:abstractNumId w:val="14"/>
  </w:num>
  <w:num w:numId="41" w16cid:durableId="1960599736">
    <w:abstractNumId w:val="6"/>
  </w:num>
  <w:num w:numId="42" w16cid:durableId="2002386992">
    <w:abstractNumId w:val="20"/>
  </w:num>
  <w:num w:numId="43" w16cid:durableId="1064452172">
    <w:abstractNumId w:val="53"/>
  </w:num>
  <w:num w:numId="44" w16cid:durableId="908419153">
    <w:abstractNumId w:val="30"/>
  </w:num>
  <w:num w:numId="45" w16cid:durableId="1305811291">
    <w:abstractNumId w:val="25"/>
  </w:num>
  <w:num w:numId="46" w16cid:durableId="376052507">
    <w:abstractNumId w:val="0"/>
  </w:num>
  <w:num w:numId="47" w16cid:durableId="1720939566">
    <w:abstractNumId w:val="8"/>
  </w:num>
  <w:num w:numId="48" w16cid:durableId="75982711">
    <w:abstractNumId w:val="28"/>
  </w:num>
  <w:num w:numId="49" w16cid:durableId="2087989523">
    <w:abstractNumId w:val="22"/>
  </w:num>
  <w:num w:numId="50" w16cid:durableId="1938755087">
    <w:abstractNumId w:val="58"/>
  </w:num>
  <w:num w:numId="51" w16cid:durableId="1181503927">
    <w:abstractNumId w:val="46"/>
  </w:num>
  <w:num w:numId="52" w16cid:durableId="546140143">
    <w:abstractNumId w:val="27"/>
  </w:num>
  <w:num w:numId="53" w16cid:durableId="1684431202">
    <w:abstractNumId w:val="19"/>
  </w:num>
  <w:num w:numId="54" w16cid:durableId="1763603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0400393">
    <w:abstractNumId w:val="21"/>
  </w:num>
  <w:num w:numId="56" w16cid:durableId="1155881366">
    <w:abstractNumId w:val="16"/>
  </w:num>
  <w:num w:numId="57" w16cid:durableId="1103109538">
    <w:abstractNumId w:val="47"/>
  </w:num>
  <w:num w:numId="58" w16cid:durableId="1443107829">
    <w:abstractNumId w:val="42"/>
  </w:num>
  <w:num w:numId="59" w16cid:durableId="1600868171">
    <w:abstractNumId w:val="29"/>
  </w:num>
  <w:num w:numId="60" w16cid:durableId="304704198">
    <w:abstractNumId w:val="36"/>
  </w:num>
  <w:num w:numId="61" w16cid:durableId="1683239462">
    <w:abstractNumId w:val="54"/>
  </w:num>
  <w:num w:numId="62" w16cid:durableId="1291476529">
    <w:abstractNumId w:val="37"/>
  </w:num>
  <w:num w:numId="63" w16cid:durableId="161051851">
    <w:abstractNumId w:val="59"/>
  </w:num>
  <w:num w:numId="64" w16cid:durableId="257757894">
    <w:abstractNumId w:val="49"/>
  </w:num>
  <w:num w:numId="65" w16cid:durableId="1464884897">
    <w:abstractNumId w:val="57"/>
  </w:num>
  <w:num w:numId="66" w16cid:durableId="124591656">
    <w:abstractNumId w:val="32"/>
    <w:lvlOverride w:ilvl="0">
      <w:startOverride w:val="1"/>
    </w:lvlOverride>
  </w:num>
  <w:num w:numId="67" w16cid:durableId="1311906700">
    <w:abstractNumId w:val="29"/>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13"/>
    <w:rsid w:val="000004F1"/>
    <w:rsid w:val="000007CF"/>
    <w:rsid w:val="00001743"/>
    <w:rsid w:val="00002E0E"/>
    <w:rsid w:val="00004543"/>
    <w:rsid w:val="000046A3"/>
    <w:rsid w:val="00004FA1"/>
    <w:rsid w:val="00007CB3"/>
    <w:rsid w:val="00010229"/>
    <w:rsid w:val="0001072F"/>
    <w:rsid w:val="00010A69"/>
    <w:rsid w:val="00011719"/>
    <w:rsid w:val="000120FE"/>
    <w:rsid w:val="0001254B"/>
    <w:rsid w:val="00013124"/>
    <w:rsid w:val="00013D52"/>
    <w:rsid w:val="00014D74"/>
    <w:rsid w:val="00014D9F"/>
    <w:rsid w:val="00015428"/>
    <w:rsid w:val="00015571"/>
    <w:rsid w:val="00016D8C"/>
    <w:rsid w:val="000170F3"/>
    <w:rsid w:val="000172AD"/>
    <w:rsid w:val="000172DC"/>
    <w:rsid w:val="00020D71"/>
    <w:rsid w:val="000219CE"/>
    <w:rsid w:val="00021DE0"/>
    <w:rsid w:val="00022C97"/>
    <w:rsid w:val="00022F20"/>
    <w:rsid w:val="00023CB6"/>
    <w:rsid w:val="00024190"/>
    <w:rsid w:val="00024446"/>
    <w:rsid w:val="00024F5A"/>
    <w:rsid w:val="0002517C"/>
    <w:rsid w:val="00025353"/>
    <w:rsid w:val="00025520"/>
    <w:rsid w:val="00025D96"/>
    <w:rsid w:val="00027617"/>
    <w:rsid w:val="00027811"/>
    <w:rsid w:val="00031F68"/>
    <w:rsid w:val="000324C0"/>
    <w:rsid w:val="00032860"/>
    <w:rsid w:val="00032B86"/>
    <w:rsid w:val="00033090"/>
    <w:rsid w:val="0003313C"/>
    <w:rsid w:val="00033F74"/>
    <w:rsid w:val="00034400"/>
    <w:rsid w:val="000344CD"/>
    <w:rsid w:val="00034A1E"/>
    <w:rsid w:val="00035EF7"/>
    <w:rsid w:val="000366C7"/>
    <w:rsid w:val="0003698E"/>
    <w:rsid w:val="00036B1E"/>
    <w:rsid w:val="00036C39"/>
    <w:rsid w:val="00036FF0"/>
    <w:rsid w:val="00037325"/>
    <w:rsid w:val="0004113E"/>
    <w:rsid w:val="000411C0"/>
    <w:rsid w:val="000418D3"/>
    <w:rsid w:val="00041C83"/>
    <w:rsid w:val="000429B9"/>
    <w:rsid w:val="00042DEF"/>
    <w:rsid w:val="000437D0"/>
    <w:rsid w:val="000439C4"/>
    <w:rsid w:val="0004418C"/>
    <w:rsid w:val="00044C1E"/>
    <w:rsid w:val="000458B8"/>
    <w:rsid w:val="00046CF2"/>
    <w:rsid w:val="000470BE"/>
    <w:rsid w:val="00047287"/>
    <w:rsid w:val="00050BF1"/>
    <w:rsid w:val="000518AF"/>
    <w:rsid w:val="00053D5F"/>
    <w:rsid w:val="00054179"/>
    <w:rsid w:val="000542A7"/>
    <w:rsid w:val="00054A17"/>
    <w:rsid w:val="000554D2"/>
    <w:rsid w:val="00056659"/>
    <w:rsid w:val="000570D4"/>
    <w:rsid w:val="00060096"/>
    <w:rsid w:val="00061474"/>
    <w:rsid w:val="0006220B"/>
    <w:rsid w:val="0006352F"/>
    <w:rsid w:val="00063E61"/>
    <w:rsid w:val="000641FD"/>
    <w:rsid w:val="000643A6"/>
    <w:rsid w:val="000649E6"/>
    <w:rsid w:val="00065156"/>
    <w:rsid w:val="0006534E"/>
    <w:rsid w:val="00065533"/>
    <w:rsid w:val="00065E05"/>
    <w:rsid w:val="000662E6"/>
    <w:rsid w:val="00066B0E"/>
    <w:rsid w:val="0006702D"/>
    <w:rsid w:val="00067757"/>
    <w:rsid w:val="00067896"/>
    <w:rsid w:val="00070157"/>
    <w:rsid w:val="00070276"/>
    <w:rsid w:val="0007102B"/>
    <w:rsid w:val="00071408"/>
    <w:rsid w:val="00075A30"/>
    <w:rsid w:val="00076AE3"/>
    <w:rsid w:val="000773C1"/>
    <w:rsid w:val="0007790C"/>
    <w:rsid w:val="00077CD0"/>
    <w:rsid w:val="00077D83"/>
    <w:rsid w:val="00077ED5"/>
    <w:rsid w:val="00080017"/>
    <w:rsid w:val="00080163"/>
    <w:rsid w:val="000801D6"/>
    <w:rsid w:val="000817A7"/>
    <w:rsid w:val="00082740"/>
    <w:rsid w:val="0008304A"/>
    <w:rsid w:val="00083AD5"/>
    <w:rsid w:val="000844DA"/>
    <w:rsid w:val="000848DE"/>
    <w:rsid w:val="000874B4"/>
    <w:rsid w:val="00087E48"/>
    <w:rsid w:val="00092209"/>
    <w:rsid w:val="00092218"/>
    <w:rsid w:val="00093DE7"/>
    <w:rsid w:val="0009433D"/>
    <w:rsid w:val="00094440"/>
    <w:rsid w:val="00095123"/>
    <w:rsid w:val="00095859"/>
    <w:rsid w:val="00097807"/>
    <w:rsid w:val="000979DE"/>
    <w:rsid w:val="000A0D61"/>
    <w:rsid w:val="000A10F0"/>
    <w:rsid w:val="000A1530"/>
    <w:rsid w:val="000A1CB7"/>
    <w:rsid w:val="000A1F16"/>
    <w:rsid w:val="000A21BE"/>
    <w:rsid w:val="000A2A14"/>
    <w:rsid w:val="000A401A"/>
    <w:rsid w:val="000A447B"/>
    <w:rsid w:val="000B0EBF"/>
    <w:rsid w:val="000B12F0"/>
    <w:rsid w:val="000B1486"/>
    <w:rsid w:val="000B1CF8"/>
    <w:rsid w:val="000B357B"/>
    <w:rsid w:val="000B37B7"/>
    <w:rsid w:val="000B3DE5"/>
    <w:rsid w:val="000B42FD"/>
    <w:rsid w:val="000B4653"/>
    <w:rsid w:val="000B521A"/>
    <w:rsid w:val="000B54A1"/>
    <w:rsid w:val="000B5805"/>
    <w:rsid w:val="000B5E7C"/>
    <w:rsid w:val="000B61F0"/>
    <w:rsid w:val="000B6879"/>
    <w:rsid w:val="000B7837"/>
    <w:rsid w:val="000B7921"/>
    <w:rsid w:val="000B7E46"/>
    <w:rsid w:val="000C08C8"/>
    <w:rsid w:val="000C0E50"/>
    <w:rsid w:val="000C1212"/>
    <w:rsid w:val="000C12A6"/>
    <w:rsid w:val="000C14FB"/>
    <w:rsid w:val="000C1727"/>
    <w:rsid w:val="000C2E59"/>
    <w:rsid w:val="000C361B"/>
    <w:rsid w:val="000C5008"/>
    <w:rsid w:val="000C5012"/>
    <w:rsid w:val="000C5127"/>
    <w:rsid w:val="000C56DD"/>
    <w:rsid w:val="000C5BBE"/>
    <w:rsid w:val="000D1720"/>
    <w:rsid w:val="000D1B1B"/>
    <w:rsid w:val="000D1EBC"/>
    <w:rsid w:val="000D3863"/>
    <w:rsid w:val="000D4A16"/>
    <w:rsid w:val="000D4EE5"/>
    <w:rsid w:val="000D59EB"/>
    <w:rsid w:val="000D74A3"/>
    <w:rsid w:val="000E10FA"/>
    <w:rsid w:val="000E1BB0"/>
    <w:rsid w:val="000E1F59"/>
    <w:rsid w:val="000E273B"/>
    <w:rsid w:val="000E28A0"/>
    <w:rsid w:val="000E3C56"/>
    <w:rsid w:val="000E3EBF"/>
    <w:rsid w:val="000E42A9"/>
    <w:rsid w:val="000E42B6"/>
    <w:rsid w:val="000E4404"/>
    <w:rsid w:val="000E5105"/>
    <w:rsid w:val="000E52F6"/>
    <w:rsid w:val="000E55CF"/>
    <w:rsid w:val="000E6D73"/>
    <w:rsid w:val="000E7546"/>
    <w:rsid w:val="000E7CA7"/>
    <w:rsid w:val="000F0101"/>
    <w:rsid w:val="000F019C"/>
    <w:rsid w:val="000F019F"/>
    <w:rsid w:val="000F0294"/>
    <w:rsid w:val="000F04E0"/>
    <w:rsid w:val="000F092B"/>
    <w:rsid w:val="000F111F"/>
    <w:rsid w:val="000F1F42"/>
    <w:rsid w:val="000F2B50"/>
    <w:rsid w:val="000F36CF"/>
    <w:rsid w:val="000F3CDB"/>
    <w:rsid w:val="000F3E1D"/>
    <w:rsid w:val="000F425A"/>
    <w:rsid w:val="000F4714"/>
    <w:rsid w:val="000F48BD"/>
    <w:rsid w:val="000F5763"/>
    <w:rsid w:val="000F6581"/>
    <w:rsid w:val="000F68FE"/>
    <w:rsid w:val="000F6A68"/>
    <w:rsid w:val="001004D0"/>
    <w:rsid w:val="0010058B"/>
    <w:rsid w:val="00100D03"/>
    <w:rsid w:val="0010195E"/>
    <w:rsid w:val="00101A19"/>
    <w:rsid w:val="001027BB"/>
    <w:rsid w:val="00103806"/>
    <w:rsid w:val="00103A5F"/>
    <w:rsid w:val="001050E6"/>
    <w:rsid w:val="00105136"/>
    <w:rsid w:val="001051FC"/>
    <w:rsid w:val="001054CA"/>
    <w:rsid w:val="00105D69"/>
    <w:rsid w:val="00106B0E"/>
    <w:rsid w:val="001071F9"/>
    <w:rsid w:val="0011119D"/>
    <w:rsid w:val="00111279"/>
    <w:rsid w:val="0011253A"/>
    <w:rsid w:val="001137A6"/>
    <w:rsid w:val="00114196"/>
    <w:rsid w:val="0011517C"/>
    <w:rsid w:val="001159A9"/>
    <w:rsid w:val="00115B10"/>
    <w:rsid w:val="0011634B"/>
    <w:rsid w:val="00116490"/>
    <w:rsid w:val="00116F76"/>
    <w:rsid w:val="0011737B"/>
    <w:rsid w:val="001200E2"/>
    <w:rsid w:val="00121576"/>
    <w:rsid w:val="001217FE"/>
    <w:rsid w:val="00121A65"/>
    <w:rsid w:val="00121B01"/>
    <w:rsid w:val="00123E3C"/>
    <w:rsid w:val="00124321"/>
    <w:rsid w:val="00124341"/>
    <w:rsid w:val="0012447A"/>
    <w:rsid w:val="00124915"/>
    <w:rsid w:val="00124F52"/>
    <w:rsid w:val="00125B47"/>
    <w:rsid w:val="00125D10"/>
    <w:rsid w:val="001261A3"/>
    <w:rsid w:val="00126221"/>
    <w:rsid w:val="00126B35"/>
    <w:rsid w:val="00127BC2"/>
    <w:rsid w:val="001301C6"/>
    <w:rsid w:val="0013042E"/>
    <w:rsid w:val="001312D6"/>
    <w:rsid w:val="00131990"/>
    <w:rsid w:val="00132313"/>
    <w:rsid w:val="00132324"/>
    <w:rsid w:val="00132A90"/>
    <w:rsid w:val="00132CF7"/>
    <w:rsid w:val="0013327D"/>
    <w:rsid w:val="00133F06"/>
    <w:rsid w:val="00135CEA"/>
    <w:rsid w:val="001363C6"/>
    <w:rsid w:val="00137917"/>
    <w:rsid w:val="00137BD9"/>
    <w:rsid w:val="00137FE4"/>
    <w:rsid w:val="00140DF6"/>
    <w:rsid w:val="00141181"/>
    <w:rsid w:val="0015043B"/>
    <w:rsid w:val="0015093F"/>
    <w:rsid w:val="00151364"/>
    <w:rsid w:val="00151532"/>
    <w:rsid w:val="0015169A"/>
    <w:rsid w:val="00151730"/>
    <w:rsid w:val="0015186A"/>
    <w:rsid w:val="001522DC"/>
    <w:rsid w:val="001523A3"/>
    <w:rsid w:val="001523A6"/>
    <w:rsid w:val="00154F20"/>
    <w:rsid w:val="001554AA"/>
    <w:rsid w:val="0015644F"/>
    <w:rsid w:val="00156727"/>
    <w:rsid w:val="0015696A"/>
    <w:rsid w:val="001575C7"/>
    <w:rsid w:val="001609CD"/>
    <w:rsid w:val="001611AC"/>
    <w:rsid w:val="001625F1"/>
    <w:rsid w:val="00164BAB"/>
    <w:rsid w:val="0016554D"/>
    <w:rsid w:val="00165F25"/>
    <w:rsid w:val="00166D18"/>
    <w:rsid w:val="00166E9E"/>
    <w:rsid w:val="00167BDE"/>
    <w:rsid w:val="00167DB9"/>
    <w:rsid w:val="00170B40"/>
    <w:rsid w:val="00170CE7"/>
    <w:rsid w:val="00171812"/>
    <w:rsid w:val="00171FD8"/>
    <w:rsid w:val="00172805"/>
    <w:rsid w:val="00175027"/>
    <w:rsid w:val="0017531C"/>
    <w:rsid w:val="00175366"/>
    <w:rsid w:val="001758F4"/>
    <w:rsid w:val="00175A1B"/>
    <w:rsid w:val="00175EAC"/>
    <w:rsid w:val="0017607C"/>
    <w:rsid w:val="00176357"/>
    <w:rsid w:val="00176476"/>
    <w:rsid w:val="00176A94"/>
    <w:rsid w:val="00176B8C"/>
    <w:rsid w:val="00176C79"/>
    <w:rsid w:val="00176FA2"/>
    <w:rsid w:val="001805EB"/>
    <w:rsid w:val="00180EA6"/>
    <w:rsid w:val="00182683"/>
    <w:rsid w:val="00182BF9"/>
    <w:rsid w:val="0018486B"/>
    <w:rsid w:val="00184BBC"/>
    <w:rsid w:val="00184CDF"/>
    <w:rsid w:val="00184E23"/>
    <w:rsid w:val="001858F4"/>
    <w:rsid w:val="00186183"/>
    <w:rsid w:val="0018698E"/>
    <w:rsid w:val="00186A94"/>
    <w:rsid w:val="00186C66"/>
    <w:rsid w:val="00186F0F"/>
    <w:rsid w:val="0018784D"/>
    <w:rsid w:val="00187BF8"/>
    <w:rsid w:val="0019051B"/>
    <w:rsid w:val="00190E8E"/>
    <w:rsid w:val="00190F2E"/>
    <w:rsid w:val="00191424"/>
    <w:rsid w:val="00191575"/>
    <w:rsid w:val="00191A14"/>
    <w:rsid w:val="00191B3B"/>
    <w:rsid w:val="00191CBD"/>
    <w:rsid w:val="00192793"/>
    <w:rsid w:val="00192974"/>
    <w:rsid w:val="0019463A"/>
    <w:rsid w:val="00194927"/>
    <w:rsid w:val="00194A0E"/>
    <w:rsid w:val="00194A19"/>
    <w:rsid w:val="00194B8E"/>
    <w:rsid w:val="00194D74"/>
    <w:rsid w:val="001953D5"/>
    <w:rsid w:val="001959EE"/>
    <w:rsid w:val="00195CBC"/>
    <w:rsid w:val="00195F9E"/>
    <w:rsid w:val="0019635E"/>
    <w:rsid w:val="00196C5A"/>
    <w:rsid w:val="0019713E"/>
    <w:rsid w:val="00197B34"/>
    <w:rsid w:val="00197ECC"/>
    <w:rsid w:val="001A024A"/>
    <w:rsid w:val="001A0BEF"/>
    <w:rsid w:val="001A0F4C"/>
    <w:rsid w:val="001A1FD9"/>
    <w:rsid w:val="001A2973"/>
    <w:rsid w:val="001A4751"/>
    <w:rsid w:val="001A78C1"/>
    <w:rsid w:val="001A7C87"/>
    <w:rsid w:val="001B0CE4"/>
    <w:rsid w:val="001B1188"/>
    <w:rsid w:val="001B13CD"/>
    <w:rsid w:val="001B1604"/>
    <w:rsid w:val="001B1999"/>
    <w:rsid w:val="001B1C9A"/>
    <w:rsid w:val="001B1CBE"/>
    <w:rsid w:val="001B1DF4"/>
    <w:rsid w:val="001B26DA"/>
    <w:rsid w:val="001B2CFB"/>
    <w:rsid w:val="001B341C"/>
    <w:rsid w:val="001B3745"/>
    <w:rsid w:val="001B37FD"/>
    <w:rsid w:val="001B38CE"/>
    <w:rsid w:val="001B47A4"/>
    <w:rsid w:val="001B4B68"/>
    <w:rsid w:val="001B5750"/>
    <w:rsid w:val="001B6303"/>
    <w:rsid w:val="001B6A52"/>
    <w:rsid w:val="001B77AF"/>
    <w:rsid w:val="001B7AC2"/>
    <w:rsid w:val="001C0ECB"/>
    <w:rsid w:val="001C149A"/>
    <w:rsid w:val="001C3888"/>
    <w:rsid w:val="001C3FEC"/>
    <w:rsid w:val="001C4255"/>
    <w:rsid w:val="001C44B4"/>
    <w:rsid w:val="001C5508"/>
    <w:rsid w:val="001C7475"/>
    <w:rsid w:val="001D0365"/>
    <w:rsid w:val="001D10A5"/>
    <w:rsid w:val="001D134C"/>
    <w:rsid w:val="001D14FD"/>
    <w:rsid w:val="001D1F63"/>
    <w:rsid w:val="001D28EF"/>
    <w:rsid w:val="001D437F"/>
    <w:rsid w:val="001D45BB"/>
    <w:rsid w:val="001D48DA"/>
    <w:rsid w:val="001D52E7"/>
    <w:rsid w:val="001D5B52"/>
    <w:rsid w:val="001D6860"/>
    <w:rsid w:val="001D7B48"/>
    <w:rsid w:val="001E0DEA"/>
    <w:rsid w:val="001E11B0"/>
    <w:rsid w:val="001E1765"/>
    <w:rsid w:val="001E19C1"/>
    <w:rsid w:val="001E30EB"/>
    <w:rsid w:val="001E37BC"/>
    <w:rsid w:val="001E4767"/>
    <w:rsid w:val="001E5160"/>
    <w:rsid w:val="001E5A09"/>
    <w:rsid w:val="001E5C32"/>
    <w:rsid w:val="001E6AE0"/>
    <w:rsid w:val="001E7540"/>
    <w:rsid w:val="001E7E0C"/>
    <w:rsid w:val="001F0143"/>
    <w:rsid w:val="001F0494"/>
    <w:rsid w:val="001F070B"/>
    <w:rsid w:val="001F0725"/>
    <w:rsid w:val="001F0D82"/>
    <w:rsid w:val="001F0F99"/>
    <w:rsid w:val="001F2A43"/>
    <w:rsid w:val="001F2A81"/>
    <w:rsid w:val="001F2CEA"/>
    <w:rsid w:val="001F3325"/>
    <w:rsid w:val="001F3584"/>
    <w:rsid w:val="001F4B53"/>
    <w:rsid w:val="001F5629"/>
    <w:rsid w:val="001F628B"/>
    <w:rsid w:val="001F63A1"/>
    <w:rsid w:val="001F7466"/>
    <w:rsid w:val="001F7A7A"/>
    <w:rsid w:val="00200AB2"/>
    <w:rsid w:val="002014FF"/>
    <w:rsid w:val="0020161A"/>
    <w:rsid w:val="002016E6"/>
    <w:rsid w:val="00201F8D"/>
    <w:rsid w:val="00202222"/>
    <w:rsid w:val="00202970"/>
    <w:rsid w:val="00202D72"/>
    <w:rsid w:val="002030B9"/>
    <w:rsid w:val="002034DD"/>
    <w:rsid w:val="00204D2C"/>
    <w:rsid w:val="00205E29"/>
    <w:rsid w:val="00206270"/>
    <w:rsid w:val="002065DE"/>
    <w:rsid w:val="00206BF3"/>
    <w:rsid w:val="00206D13"/>
    <w:rsid w:val="00207037"/>
    <w:rsid w:val="002074C1"/>
    <w:rsid w:val="0020750C"/>
    <w:rsid w:val="00207788"/>
    <w:rsid w:val="0021049B"/>
    <w:rsid w:val="00210656"/>
    <w:rsid w:val="00210D93"/>
    <w:rsid w:val="00210E35"/>
    <w:rsid w:val="00212781"/>
    <w:rsid w:val="002130B2"/>
    <w:rsid w:val="002158C0"/>
    <w:rsid w:val="002159A7"/>
    <w:rsid w:val="0021676F"/>
    <w:rsid w:val="00222754"/>
    <w:rsid w:val="002232E3"/>
    <w:rsid w:val="00223DFC"/>
    <w:rsid w:val="00223FA7"/>
    <w:rsid w:val="00224086"/>
    <w:rsid w:val="002243F6"/>
    <w:rsid w:val="0022541F"/>
    <w:rsid w:val="00225432"/>
    <w:rsid w:val="0022592A"/>
    <w:rsid w:val="0022607E"/>
    <w:rsid w:val="00226F6A"/>
    <w:rsid w:val="002278D3"/>
    <w:rsid w:val="0023066F"/>
    <w:rsid w:val="002306DA"/>
    <w:rsid w:val="0023084D"/>
    <w:rsid w:val="002316FE"/>
    <w:rsid w:val="00232E8B"/>
    <w:rsid w:val="00233146"/>
    <w:rsid w:val="00233777"/>
    <w:rsid w:val="00233F65"/>
    <w:rsid w:val="00234190"/>
    <w:rsid w:val="00234C4A"/>
    <w:rsid w:val="00234F32"/>
    <w:rsid w:val="002350E9"/>
    <w:rsid w:val="002358DA"/>
    <w:rsid w:val="002359CF"/>
    <w:rsid w:val="00236CC1"/>
    <w:rsid w:val="002371D5"/>
    <w:rsid w:val="00240363"/>
    <w:rsid w:val="002404A7"/>
    <w:rsid w:val="00241791"/>
    <w:rsid w:val="00243CB4"/>
    <w:rsid w:val="00244700"/>
    <w:rsid w:val="0024562F"/>
    <w:rsid w:val="00246202"/>
    <w:rsid w:val="00250408"/>
    <w:rsid w:val="0025043A"/>
    <w:rsid w:val="002516F4"/>
    <w:rsid w:val="00251D32"/>
    <w:rsid w:val="00251D96"/>
    <w:rsid w:val="002533B9"/>
    <w:rsid w:val="002545AD"/>
    <w:rsid w:val="00254ACE"/>
    <w:rsid w:val="002558E7"/>
    <w:rsid w:val="00255E57"/>
    <w:rsid w:val="00256A9E"/>
    <w:rsid w:val="00257421"/>
    <w:rsid w:val="00257908"/>
    <w:rsid w:val="00260336"/>
    <w:rsid w:val="002606C3"/>
    <w:rsid w:val="00260911"/>
    <w:rsid w:val="00260A55"/>
    <w:rsid w:val="00260A99"/>
    <w:rsid w:val="00261A91"/>
    <w:rsid w:val="00261D42"/>
    <w:rsid w:val="00261DEB"/>
    <w:rsid w:val="00262129"/>
    <w:rsid w:val="0026215A"/>
    <w:rsid w:val="002625AA"/>
    <w:rsid w:val="00264C75"/>
    <w:rsid w:val="00265873"/>
    <w:rsid w:val="002660D5"/>
    <w:rsid w:val="00266C5B"/>
    <w:rsid w:val="002672F5"/>
    <w:rsid w:val="00267AA9"/>
    <w:rsid w:val="00270995"/>
    <w:rsid w:val="00271566"/>
    <w:rsid w:val="00271AA1"/>
    <w:rsid w:val="00272DFB"/>
    <w:rsid w:val="00273180"/>
    <w:rsid w:val="0027404A"/>
    <w:rsid w:val="00275614"/>
    <w:rsid w:val="00275E6D"/>
    <w:rsid w:val="00275F2F"/>
    <w:rsid w:val="002765D9"/>
    <w:rsid w:val="00276BC6"/>
    <w:rsid w:val="002807B4"/>
    <w:rsid w:val="002809FE"/>
    <w:rsid w:val="00281BE1"/>
    <w:rsid w:val="0028273D"/>
    <w:rsid w:val="00283067"/>
    <w:rsid w:val="00284708"/>
    <w:rsid w:val="00284EA8"/>
    <w:rsid w:val="00285D13"/>
    <w:rsid w:val="0028610E"/>
    <w:rsid w:val="002866C4"/>
    <w:rsid w:val="00286B43"/>
    <w:rsid w:val="002905A4"/>
    <w:rsid w:val="00290C82"/>
    <w:rsid w:val="00291477"/>
    <w:rsid w:val="00291999"/>
    <w:rsid w:val="00292BC0"/>
    <w:rsid w:val="00292F19"/>
    <w:rsid w:val="00292FB3"/>
    <w:rsid w:val="00293027"/>
    <w:rsid w:val="00293324"/>
    <w:rsid w:val="002933FE"/>
    <w:rsid w:val="002944E7"/>
    <w:rsid w:val="0029501A"/>
    <w:rsid w:val="00295DAF"/>
    <w:rsid w:val="00296734"/>
    <w:rsid w:val="00296980"/>
    <w:rsid w:val="00296C10"/>
    <w:rsid w:val="002974F9"/>
    <w:rsid w:val="002A05B7"/>
    <w:rsid w:val="002A0EAF"/>
    <w:rsid w:val="002A1B99"/>
    <w:rsid w:val="002A1E28"/>
    <w:rsid w:val="002A2680"/>
    <w:rsid w:val="002A3AB2"/>
    <w:rsid w:val="002A3B17"/>
    <w:rsid w:val="002A44EB"/>
    <w:rsid w:val="002A4748"/>
    <w:rsid w:val="002A4A63"/>
    <w:rsid w:val="002A4C10"/>
    <w:rsid w:val="002A526A"/>
    <w:rsid w:val="002A55AC"/>
    <w:rsid w:val="002A60BE"/>
    <w:rsid w:val="002A6118"/>
    <w:rsid w:val="002B0981"/>
    <w:rsid w:val="002B0E9F"/>
    <w:rsid w:val="002B1AF1"/>
    <w:rsid w:val="002B1F4A"/>
    <w:rsid w:val="002B233F"/>
    <w:rsid w:val="002B2492"/>
    <w:rsid w:val="002B26A4"/>
    <w:rsid w:val="002B2DE9"/>
    <w:rsid w:val="002B2FB2"/>
    <w:rsid w:val="002B37B8"/>
    <w:rsid w:val="002B3D58"/>
    <w:rsid w:val="002B4323"/>
    <w:rsid w:val="002B46E1"/>
    <w:rsid w:val="002B4AA7"/>
    <w:rsid w:val="002B70A2"/>
    <w:rsid w:val="002B7243"/>
    <w:rsid w:val="002B7ACC"/>
    <w:rsid w:val="002C0A7B"/>
    <w:rsid w:val="002C2300"/>
    <w:rsid w:val="002C272B"/>
    <w:rsid w:val="002C2D3E"/>
    <w:rsid w:val="002C2D7B"/>
    <w:rsid w:val="002C3BFB"/>
    <w:rsid w:val="002C3F75"/>
    <w:rsid w:val="002C4549"/>
    <w:rsid w:val="002C4E69"/>
    <w:rsid w:val="002C61C9"/>
    <w:rsid w:val="002C62AA"/>
    <w:rsid w:val="002C64BF"/>
    <w:rsid w:val="002C7C4D"/>
    <w:rsid w:val="002D115B"/>
    <w:rsid w:val="002D2339"/>
    <w:rsid w:val="002D47B9"/>
    <w:rsid w:val="002D4B56"/>
    <w:rsid w:val="002D4C9B"/>
    <w:rsid w:val="002D4FA6"/>
    <w:rsid w:val="002D5D30"/>
    <w:rsid w:val="002D6F79"/>
    <w:rsid w:val="002D7A99"/>
    <w:rsid w:val="002D7CA5"/>
    <w:rsid w:val="002E0004"/>
    <w:rsid w:val="002E0357"/>
    <w:rsid w:val="002E1EFB"/>
    <w:rsid w:val="002E34FE"/>
    <w:rsid w:val="002E3D18"/>
    <w:rsid w:val="002E41F4"/>
    <w:rsid w:val="002E43D2"/>
    <w:rsid w:val="002E539A"/>
    <w:rsid w:val="002E57A1"/>
    <w:rsid w:val="002E6E32"/>
    <w:rsid w:val="002E7146"/>
    <w:rsid w:val="002E7F17"/>
    <w:rsid w:val="002E7FB3"/>
    <w:rsid w:val="002F0624"/>
    <w:rsid w:val="002F0C01"/>
    <w:rsid w:val="002F1918"/>
    <w:rsid w:val="002F199E"/>
    <w:rsid w:val="002F274D"/>
    <w:rsid w:val="002F2A74"/>
    <w:rsid w:val="002F328D"/>
    <w:rsid w:val="002F3466"/>
    <w:rsid w:val="002F3E5E"/>
    <w:rsid w:val="002F57FD"/>
    <w:rsid w:val="002F649E"/>
    <w:rsid w:val="002F7516"/>
    <w:rsid w:val="00303295"/>
    <w:rsid w:val="003054AB"/>
    <w:rsid w:val="003054CB"/>
    <w:rsid w:val="003059D0"/>
    <w:rsid w:val="00305BBF"/>
    <w:rsid w:val="00305DA9"/>
    <w:rsid w:val="00305E89"/>
    <w:rsid w:val="00306030"/>
    <w:rsid w:val="003079E6"/>
    <w:rsid w:val="00307B6C"/>
    <w:rsid w:val="0031026C"/>
    <w:rsid w:val="0031055C"/>
    <w:rsid w:val="00310AA4"/>
    <w:rsid w:val="00310AC1"/>
    <w:rsid w:val="003114EA"/>
    <w:rsid w:val="00311AB9"/>
    <w:rsid w:val="00311F39"/>
    <w:rsid w:val="0031210E"/>
    <w:rsid w:val="0031344F"/>
    <w:rsid w:val="0031393E"/>
    <w:rsid w:val="003158FC"/>
    <w:rsid w:val="00315EDF"/>
    <w:rsid w:val="003175ED"/>
    <w:rsid w:val="00317871"/>
    <w:rsid w:val="003205E3"/>
    <w:rsid w:val="00320800"/>
    <w:rsid w:val="003209E7"/>
    <w:rsid w:val="0032204A"/>
    <w:rsid w:val="003221AE"/>
    <w:rsid w:val="003225E7"/>
    <w:rsid w:val="00323C6E"/>
    <w:rsid w:val="00323CE1"/>
    <w:rsid w:val="00323EF7"/>
    <w:rsid w:val="003249C3"/>
    <w:rsid w:val="00324B8C"/>
    <w:rsid w:val="00324FB2"/>
    <w:rsid w:val="0032501D"/>
    <w:rsid w:val="00326958"/>
    <w:rsid w:val="00326FAB"/>
    <w:rsid w:val="0032796E"/>
    <w:rsid w:val="00327CBB"/>
    <w:rsid w:val="00331058"/>
    <w:rsid w:val="00331766"/>
    <w:rsid w:val="00331899"/>
    <w:rsid w:val="00331C5B"/>
    <w:rsid w:val="0033373A"/>
    <w:rsid w:val="003365CD"/>
    <w:rsid w:val="00336CAE"/>
    <w:rsid w:val="003375C0"/>
    <w:rsid w:val="003401F5"/>
    <w:rsid w:val="0034051C"/>
    <w:rsid w:val="003410CD"/>
    <w:rsid w:val="003411E6"/>
    <w:rsid w:val="0034120C"/>
    <w:rsid w:val="003415FC"/>
    <w:rsid w:val="00341CF1"/>
    <w:rsid w:val="00341E06"/>
    <w:rsid w:val="00342251"/>
    <w:rsid w:val="003431DF"/>
    <w:rsid w:val="00343A88"/>
    <w:rsid w:val="003442CD"/>
    <w:rsid w:val="0034456A"/>
    <w:rsid w:val="003449C4"/>
    <w:rsid w:val="003453CF"/>
    <w:rsid w:val="0034584F"/>
    <w:rsid w:val="00346593"/>
    <w:rsid w:val="00346B37"/>
    <w:rsid w:val="00346B94"/>
    <w:rsid w:val="00347A64"/>
    <w:rsid w:val="00347B0C"/>
    <w:rsid w:val="00347E3D"/>
    <w:rsid w:val="00347F8E"/>
    <w:rsid w:val="00350095"/>
    <w:rsid w:val="00351BBE"/>
    <w:rsid w:val="00353937"/>
    <w:rsid w:val="00354A75"/>
    <w:rsid w:val="0035516D"/>
    <w:rsid w:val="00355FA9"/>
    <w:rsid w:val="00356B21"/>
    <w:rsid w:val="00357B81"/>
    <w:rsid w:val="00357D90"/>
    <w:rsid w:val="003601EA"/>
    <w:rsid w:val="003607A1"/>
    <w:rsid w:val="003607B5"/>
    <w:rsid w:val="00361B9C"/>
    <w:rsid w:val="00362995"/>
    <w:rsid w:val="00362E26"/>
    <w:rsid w:val="003634B9"/>
    <w:rsid w:val="00363554"/>
    <w:rsid w:val="00364371"/>
    <w:rsid w:val="00365DE1"/>
    <w:rsid w:val="00365E46"/>
    <w:rsid w:val="003662A2"/>
    <w:rsid w:val="00366DFF"/>
    <w:rsid w:val="00367581"/>
    <w:rsid w:val="00367656"/>
    <w:rsid w:val="003707DB"/>
    <w:rsid w:val="00370B2E"/>
    <w:rsid w:val="00371CD9"/>
    <w:rsid w:val="0037222E"/>
    <w:rsid w:val="0037325D"/>
    <w:rsid w:val="003737FC"/>
    <w:rsid w:val="00374311"/>
    <w:rsid w:val="00374528"/>
    <w:rsid w:val="003748D9"/>
    <w:rsid w:val="00375A59"/>
    <w:rsid w:val="003766DD"/>
    <w:rsid w:val="00376816"/>
    <w:rsid w:val="003773F6"/>
    <w:rsid w:val="00377ADD"/>
    <w:rsid w:val="00380D4C"/>
    <w:rsid w:val="00380EF5"/>
    <w:rsid w:val="003813A4"/>
    <w:rsid w:val="00381546"/>
    <w:rsid w:val="003819CC"/>
    <w:rsid w:val="00381DCE"/>
    <w:rsid w:val="00382BA5"/>
    <w:rsid w:val="003836BD"/>
    <w:rsid w:val="00384416"/>
    <w:rsid w:val="00384F32"/>
    <w:rsid w:val="00385EDE"/>
    <w:rsid w:val="0038658B"/>
    <w:rsid w:val="00386ED2"/>
    <w:rsid w:val="00387B13"/>
    <w:rsid w:val="00387DDF"/>
    <w:rsid w:val="0039034A"/>
    <w:rsid w:val="003904C3"/>
    <w:rsid w:val="003911D8"/>
    <w:rsid w:val="003915CB"/>
    <w:rsid w:val="00391845"/>
    <w:rsid w:val="00391CD0"/>
    <w:rsid w:val="0039214C"/>
    <w:rsid w:val="0039238E"/>
    <w:rsid w:val="00392A20"/>
    <w:rsid w:val="00394391"/>
    <w:rsid w:val="003944DF"/>
    <w:rsid w:val="003954C2"/>
    <w:rsid w:val="003963A3"/>
    <w:rsid w:val="0039671F"/>
    <w:rsid w:val="00396A15"/>
    <w:rsid w:val="0039779E"/>
    <w:rsid w:val="003A0345"/>
    <w:rsid w:val="003A177E"/>
    <w:rsid w:val="003A1E62"/>
    <w:rsid w:val="003A1EF1"/>
    <w:rsid w:val="003A28D2"/>
    <w:rsid w:val="003A2DE5"/>
    <w:rsid w:val="003A2E0E"/>
    <w:rsid w:val="003A393A"/>
    <w:rsid w:val="003A403D"/>
    <w:rsid w:val="003A4293"/>
    <w:rsid w:val="003A5CEC"/>
    <w:rsid w:val="003A6285"/>
    <w:rsid w:val="003A6D9D"/>
    <w:rsid w:val="003B159F"/>
    <w:rsid w:val="003B25E9"/>
    <w:rsid w:val="003B3AEA"/>
    <w:rsid w:val="003B3C97"/>
    <w:rsid w:val="003B43F1"/>
    <w:rsid w:val="003B446B"/>
    <w:rsid w:val="003B5177"/>
    <w:rsid w:val="003B56FE"/>
    <w:rsid w:val="003B5880"/>
    <w:rsid w:val="003B5FF3"/>
    <w:rsid w:val="003B6113"/>
    <w:rsid w:val="003B651B"/>
    <w:rsid w:val="003B70A0"/>
    <w:rsid w:val="003B790C"/>
    <w:rsid w:val="003C0CAC"/>
    <w:rsid w:val="003C324E"/>
    <w:rsid w:val="003C345C"/>
    <w:rsid w:val="003C41E1"/>
    <w:rsid w:val="003C41F5"/>
    <w:rsid w:val="003C4374"/>
    <w:rsid w:val="003C49F2"/>
    <w:rsid w:val="003C4EF2"/>
    <w:rsid w:val="003C4F06"/>
    <w:rsid w:val="003C5258"/>
    <w:rsid w:val="003C62E2"/>
    <w:rsid w:val="003C7319"/>
    <w:rsid w:val="003C789B"/>
    <w:rsid w:val="003D0324"/>
    <w:rsid w:val="003D085F"/>
    <w:rsid w:val="003D1838"/>
    <w:rsid w:val="003D1FD5"/>
    <w:rsid w:val="003D202E"/>
    <w:rsid w:val="003D22E6"/>
    <w:rsid w:val="003D248F"/>
    <w:rsid w:val="003D263A"/>
    <w:rsid w:val="003D28DB"/>
    <w:rsid w:val="003D2A87"/>
    <w:rsid w:val="003D3DAC"/>
    <w:rsid w:val="003D4492"/>
    <w:rsid w:val="003D5401"/>
    <w:rsid w:val="003D5460"/>
    <w:rsid w:val="003D5C5F"/>
    <w:rsid w:val="003D6021"/>
    <w:rsid w:val="003D7744"/>
    <w:rsid w:val="003D7FF9"/>
    <w:rsid w:val="003E045A"/>
    <w:rsid w:val="003E08F3"/>
    <w:rsid w:val="003E0E9A"/>
    <w:rsid w:val="003E2163"/>
    <w:rsid w:val="003E28CD"/>
    <w:rsid w:val="003E33E5"/>
    <w:rsid w:val="003E422A"/>
    <w:rsid w:val="003E5673"/>
    <w:rsid w:val="003E7004"/>
    <w:rsid w:val="003E726A"/>
    <w:rsid w:val="003F0CC4"/>
    <w:rsid w:val="003F0D6A"/>
    <w:rsid w:val="003F1B27"/>
    <w:rsid w:val="003F1F5B"/>
    <w:rsid w:val="003F206D"/>
    <w:rsid w:val="003F2ABB"/>
    <w:rsid w:val="003F2AD0"/>
    <w:rsid w:val="003F37E7"/>
    <w:rsid w:val="003F3AF0"/>
    <w:rsid w:val="003F49BC"/>
    <w:rsid w:val="003F6737"/>
    <w:rsid w:val="003F703D"/>
    <w:rsid w:val="003F71CC"/>
    <w:rsid w:val="003F738E"/>
    <w:rsid w:val="00400EB0"/>
    <w:rsid w:val="00402504"/>
    <w:rsid w:val="00402878"/>
    <w:rsid w:val="0040330A"/>
    <w:rsid w:val="00403505"/>
    <w:rsid w:val="00404764"/>
    <w:rsid w:val="00405FDD"/>
    <w:rsid w:val="004072A1"/>
    <w:rsid w:val="004076F2"/>
    <w:rsid w:val="00410B71"/>
    <w:rsid w:val="00410E5C"/>
    <w:rsid w:val="00411564"/>
    <w:rsid w:val="004116DB"/>
    <w:rsid w:val="00411C13"/>
    <w:rsid w:val="0041245E"/>
    <w:rsid w:val="0041340E"/>
    <w:rsid w:val="004134CA"/>
    <w:rsid w:val="004141C4"/>
    <w:rsid w:val="004143C3"/>
    <w:rsid w:val="0041537D"/>
    <w:rsid w:val="004155D6"/>
    <w:rsid w:val="00415620"/>
    <w:rsid w:val="00415642"/>
    <w:rsid w:val="004157B4"/>
    <w:rsid w:val="0041630F"/>
    <w:rsid w:val="0041654F"/>
    <w:rsid w:val="0041720B"/>
    <w:rsid w:val="0041730F"/>
    <w:rsid w:val="00417CC8"/>
    <w:rsid w:val="004205E5"/>
    <w:rsid w:val="004208E8"/>
    <w:rsid w:val="0042163A"/>
    <w:rsid w:val="00421A66"/>
    <w:rsid w:val="004223E9"/>
    <w:rsid w:val="00422A7A"/>
    <w:rsid w:val="004245F7"/>
    <w:rsid w:val="00425EA3"/>
    <w:rsid w:val="00426B35"/>
    <w:rsid w:val="00427816"/>
    <w:rsid w:val="00427AC1"/>
    <w:rsid w:val="004303A5"/>
    <w:rsid w:val="004309CB"/>
    <w:rsid w:val="00430D65"/>
    <w:rsid w:val="00431618"/>
    <w:rsid w:val="00431957"/>
    <w:rsid w:val="004324B5"/>
    <w:rsid w:val="00433626"/>
    <w:rsid w:val="00433C4D"/>
    <w:rsid w:val="00433F54"/>
    <w:rsid w:val="0043473E"/>
    <w:rsid w:val="00434D08"/>
    <w:rsid w:val="00434DD9"/>
    <w:rsid w:val="0043649F"/>
    <w:rsid w:val="0043695B"/>
    <w:rsid w:val="0043739F"/>
    <w:rsid w:val="00437ABB"/>
    <w:rsid w:val="00437D9C"/>
    <w:rsid w:val="0044038C"/>
    <w:rsid w:val="00440900"/>
    <w:rsid w:val="0044113E"/>
    <w:rsid w:val="00441691"/>
    <w:rsid w:val="00442779"/>
    <w:rsid w:val="00442A2C"/>
    <w:rsid w:val="004433BF"/>
    <w:rsid w:val="00443C9D"/>
    <w:rsid w:val="004443A8"/>
    <w:rsid w:val="004448B8"/>
    <w:rsid w:val="00444ACE"/>
    <w:rsid w:val="00446461"/>
    <w:rsid w:val="00446D6D"/>
    <w:rsid w:val="0044722E"/>
    <w:rsid w:val="00451C78"/>
    <w:rsid w:val="00451D2E"/>
    <w:rsid w:val="00453F55"/>
    <w:rsid w:val="00454A80"/>
    <w:rsid w:val="00454D3F"/>
    <w:rsid w:val="00455297"/>
    <w:rsid w:val="00455C6B"/>
    <w:rsid w:val="00455E4A"/>
    <w:rsid w:val="0045698B"/>
    <w:rsid w:val="00456A8C"/>
    <w:rsid w:val="00457F56"/>
    <w:rsid w:val="00461518"/>
    <w:rsid w:val="004615C8"/>
    <w:rsid w:val="00461B5C"/>
    <w:rsid w:val="004625D6"/>
    <w:rsid w:val="00462FD6"/>
    <w:rsid w:val="00463EEA"/>
    <w:rsid w:val="004642F6"/>
    <w:rsid w:val="00464641"/>
    <w:rsid w:val="00464B9B"/>
    <w:rsid w:val="00464DB2"/>
    <w:rsid w:val="00465076"/>
    <w:rsid w:val="00465323"/>
    <w:rsid w:val="00465485"/>
    <w:rsid w:val="0047064E"/>
    <w:rsid w:val="0047071D"/>
    <w:rsid w:val="00470CA7"/>
    <w:rsid w:val="004720B0"/>
    <w:rsid w:val="004736D3"/>
    <w:rsid w:val="00473C01"/>
    <w:rsid w:val="004744D3"/>
    <w:rsid w:val="0047459A"/>
    <w:rsid w:val="004748F5"/>
    <w:rsid w:val="00474BD7"/>
    <w:rsid w:val="00475C9F"/>
    <w:rsid w:val="0047657A"/>
    <w:rsid w:val="004770D3"/>
    <w:rsid w:val="00477AAA"/>
    <w:rsid w:val="00477BA0"/>
    <w:rsid w:val="00480CD5"/>
    <w:rsid w:val="00480E01"/>
    <w:rsid w:val="00480F05"/>
    <w:rsid w:val="00481F3B"/>
    <w:rsid w:val="00481F58"/>
    <w:rsid w:val="0048313D"/>
    <w:rsid w:val="004833C1"/>
    <w:rsid w:val="0048385A"/>
    <w:rsid w:val="0048423F"/>
    <w:rsid w:val="00484E7C"/>
    <w:rsid w:val="00485985"/>
    <w:rsid w:val="00485A52"/>
    <w:rsid w:val="00485C12"/>
    <w:rsid w:val="0048646D"/>
    <w:rsid w:val="00486BFD"/>
    <w:rsid w:val="00487966"/>
    <w:rsid w:val="004900E3"/>
    <w:rsid w:val="00490D8E"/>
    <w:rsid w:val="00491C3A"/>
    <w:rsid w:val="0049358B"/>
    <w:rsid w:val="004939FE"/>
    <w:rsid w:val="00493D82"/>
    <w:rsid w:val="004941B9"/>
    <w:rsid w:val="00494D3E"/>
    <w:rsid w:val="00495811"/>
    <w:rsid w:val="00496130"/>
    <w:rsid w:val="00496438"/>
    <w:rsid w:val="00497DDC"/>
    <w:rsid w:val="004A05AA"/>
    <w:rsid w:val="004A0708"/>
    <w:rsid w:val="004A077C"/>
    <w:rsid w:val="004A2C37"/>
    <w:rsid w:val="004A36CE"/>
    <w:rsid w:val="004A3B08"/>
    <w:rsid w:val="004A5188"/>
    <w:rsid w:val="004A53CF"/>
    <w:rsid w:val="004A6507"/>
    <w:rsid w:val="004A6A90"/>
    <w:rsid w:val="004A7093"/>
    <w:rsid w:val="004A7589"/>
    <w:rsid w:val="004A77E6"/>
    <w:rsid w:val="004A7936"/>
    <w:rsid w:val="004B00EE"/>
    <w:rsid w:val="004B0F2E"/>
    <w:rsid w:val="004B1A28"/>
    <w:rsid w:val="004B3339"/>
    <w:rsid w:val="004B519D"/>
    <w:rsid w:val="004B54A1"/>
    <w:rsid w:val="004B54A8"/>
    <w:rsid w:val="004B695B"/>
    <w:rsid w:val="004B76E2"/>
    <w:rsid w:val="004B794C"/>
    <w:rsid w:val="004B7983"/>
    <w:rsid w:val="004C13F2"/>
    <w:rsid w:val="004C1C29"/>
    <w:rsid w:val="004C20CB"/>
    <w:rsid w:val="004C226C"/>
    <w:rsid w:val="004C2633"/>
    <w:rsid w:val="004C2CE0"/>
    <w:rsid w:val="004C38DD"/>
    <w:rsid w:val="004C3C09"/>
    <w:rsid w:val="004C4017"/>
    <w:rsid w:val="004C4E40"/>
    <w:rsid w:val="004C57C7"/>
    <w:rsid w:val="004C5F6F"/>
    <w:rsid w:val="004C7F6E"/>
    <w:rsid w:val="004D22BB"/>
    <w:rsid w:val="004D2C15"/>
    <w:rsid w:val="004D2D7C"/>
    <w:rsid w:val="004D31A0"/>
    <w:rsid w:val="004D3FA1"/>
    <w:rsid w:val="004D5F75"/>
    <w:rsid w:val="004D6A4E"/>
    <w:rsid w:val="004D6C66"/>
    <w:rsid w:val="004D772F"/>
    <w:rsid w:val="004D7CB1"/>
    <w:rsid w:val="004D7E23"/>
    <w:rsid w:val="004E04A9"/>
    <w:rsid w:val="004E0A7F"/>
    <w:rsid w:val="004E1B10"/>
    <w:rsid w:val="004E1C25"/>
    <w:rsid w:val="004E2327"/>
    <w:rsid w:val="004E25E1"/>
    <w:rsid w:val="004E2ED8"/>
    <w:rsid w:val="004E2FA0"/>
    <w:rsid w:val="004E3352"/>
    <w:rsid w:val="004E3D0A"/>
    <w:rsid w:val="004E4C66"/>
    <w:rsid w:val="004E5428"/>
    <w:rsid w:val="004E54BA"/>
    <w:rsid w:val="004E56B1"/>
    <w:rsid w:val="004E6284"/>
    <w:rsid w:val="004E688C"/>
    <w:rsid w:val="004E698F"/>
    <w:rsid w:val="004E72C0"/>
    <w:rsid w:val="004E7675"/>
    <w:rsid w:val="004E7C97"/>
    <w:rsid w:val="004E7D10"/>
    <w:rsid w:val="004F127A"/>
    <w:rsid w:val="004F15FF"/>
    <w:rsid w:val="004F1957"/>
    <w:rsid w:val="004F1A42"/>
    <w:rsid w:val="004F1DFD"/>
    <w:rsid w:val="004F2174"/>
    <w:rsid w:val="004F2EF6"/>
    <w:rsid w:val="004F31E5"/>
    <w:rsid w:val="004F557E"/>
    <w:rsid w:val="004F6650"/>
    <w:rsid w:val="004F75CA"/>
    <w:rsid w:val="004F7B32"/>
    <w:rsid w:val="004F7D38"/>
    <w:rsid w:val="005009C0"/>
    <w:rsid w:val="00501FFA"/>
    <w:rsid w:val="00502929"/>
    <w:rsid w:val="005036C5"/>
    <w:rsid w:val="00503EC3"/>
    <w:rsid w:val="0050421A"/>
    <w:rsid w:val="00504B3D"/>
    <w:rsid w:val="00504B46"/>
    <w:rsid w:val="00504C82"/>
    <w:rsid w:val="00504FD5"/>
    <w:rsid w:val="0050503D"/>
    <w:rsid w:val="005053F5"/>
    <w:rsid w:val="00505E17"/>
    <w:rsid w:val="00506D3E"/>
    <w:rsid w:val="00506DD9"/>
    <w:rsid w:val="005074E8"/>
    <w:rsid w:val="00507EB5"/>
    <w:rsid w:val="00507FDF"/>
    <w:rsid w:val="00510EB8"/>
    <w:rsid w:val="00511A23"/>
    <w:rsid w:val="0051214C"/>
    <w:rsid w:val="0051249E"/>
    <w:rsid w:val="0051377E"/>
    <w:rsid w:val="00513A6F"/>
    <w:rsid w:val="0051476F"/>
    <w:rsid w:val="00514C0A"/>
    <w:rsid w:val="00515334"/>
    <w:rsid w:val="0051597B"/>
    <w:rsid w:val="00515A15"/>
    <w:rsid w:val="00517124"/>
    <w:rsid w:val="00517342"/>
    <w:rsid w:val="005175F9"/>
    <w:rsid w:val="00517F6E"/>
    <w:rsid w:val="005203FE"/>
    <w:rsid w:val="005217EE"/>
    <w:rsid w:val="00522C8E"/>
    <w:rsid w:val="00523301"/>
    <w:rsid w:val="005259A7"/>
    <w:rsid w:val="00526EEF"/>
    <w:rsid w:val="0052772D"/>
    <w:rsid w:val="0053091B"/>
    <w:rsid w:val="005314FE"/>
    <w:rsid w:val="00531FC0"/>
    <w:rsid w:val="0053285A"/>
    <w:rsid w:val="00533020"/>
    <w:rsid w:val="00534D05"/>
    <w:rsid w:val="005355B9"/>
    <w:rsid w:val="00536027"/>
    <w:rsid w:val="005363E1"/>
    <w:rsid w:val="00537F49"/>
    <w:rsid w:val="005404FD"/>
    <w:rsid w:val="00540C1A"/>
    <w:rsid w:val="005419F5"/>
    <w:rsid w:val="00543B17"/>
    <w:rsid w:val="0054455C"/>
    <w:rsid w:val="0054496E"/>
    <w:rsid w:val="005456C9"/>
    <w:rsid w:val="0054595D"/>
    <w:rsid w:val="00545C72"/>
    <w:rsid w:val="0054666A"/>
    <w:rsid w:val="0054677C"/>
    <w:rsid w:val="00546910"/>
    <w:rsid w:val="00547266"/>
    <w:rsid w:val="00550BDE"/>
    <w:rsid w:val="00550DD0"/>
    <w:rsid w:val="00551BE6"/>
    <w:rsid w:val="00552ED2"/>
    <w:rsid w:val="005535D8"/>
    <w:rsid w:val="005539A3"/>
    <w:rsid w:val="00553D2F"/>
    <w:rsid w:val="00554358"/>
    <w:rsid w:val="005543B7"/>
    <w:rsid w:val="00554642"/>
    <w:rsid w:val="00554B1F"/>
    <w:rsid w:val="00555258"/>
    <w:rsid w:val="00555E65"/>
    <w:rsid w:val="005562E5"/>
    <w:rsid w:val="00556920"/>
    <w:rsid w:val="005569D1"/>
    <w:rsid w:val="005570E6"/>
    <w:rsid w:val="0055729D"/>
    <w:rsid w:val="005604AF"/>
    <w:rsid w:val="0056093D"/>
    <w:rsid w:val="005611DE"/>
    <w:rsid w:val="005612FF"/>
    <w:rsid w:val="0056184B"/>
    <w:rsid w:val="00562D85"/>
    <w:rsid w:val="00562EA3"/>
    <w:rsid w:val="0056371B"/>
    <w:rsid w:val="0056393C"/>
    <w:rsid w:val="00564179"/>
    <w:rsid w:val="00564449"/>
    <w:rsid w:val="00564AA5"/>
    <w:rsid w:val="00564E4C"/>
    <w:rsid w:val="00565098"/>
    <w:rsid w:val="00565888"/>
    <w:rsid w:val="005667E8"/>
    <w:rsid w:val="00567365"/>
    <w:rsid w:val="00567502"/>
    <w:rsid w:val="00570441"/>
    <w:rsid w:val="00570BAD"/>
    <w:rsid w:val="00571995"/>
    <w:rsid w:val="005731C4"/>
    <w:rsid w:val="00573D0C"/>
    <w:rsid w:val="00575718"/>
    <w:rsid w:val="005761ED"/>
    <w:rsid w:val="00576BFF"/>
    <w:rsid w:val="00581F79"/>
    <w:rsid w:val="005821F0"/>
    <w:rsid w:val="005837A8"/>
    <w:rsid w:val="005841CD"/>
    <w:rsid w:val="0058484D"/>
    <w:rsid w:val="00584C94"/>
    <w:rsid w:val="0058731C"/>
    <w:rsid w:val="005873DA"/>
    <w:rsid w:val="00587587"/>
    <w:rsid w:val="00587C1D"/>
    <w:rsid w:val="00590479"/>
    <w:rsid w:val="00590D9C"/>
    <w:rsid w:val="00592A47"/>
    <w:rsid w:val="0059425C"/>
    <w:rsid w:val="0059483D"/>
    <w:rsid w:val="005956A2"/>
    <w:rsid w:val="00596384"/>
    <w:rsid w:val="005A0D06"/>
    <w:rsid w:val="005A0F57"/>
    <w:rsid w:val="005A1103"/>
    <w:rsid w:val="005A24C2"/>
    <w:rsid w:val="005A265C"/>
    <w:rsid w:val="005A3233"/>
    <w:rsid w:val="005A3326"/>
    <w:rsid w:val="005A46A7"/>
    <w:rsid w:val="005A46DC"/>
    <w:rsid w:val="005A472D"/>
    <w:rsid w:val="005A4990"/>
    <w:rsid w:val="005A4B8B"/>
    <w:rsid w:val="005A597E"/>
    <w:rsid w:val="005A68B6"/>
    <w:rsid w:val="005B1319"/>
    <w:rsid w:val="005B1B94"/>
    <w:rsid w:val="005B1E4B"/>
    <w:rsid w:val="005B22F6"/>
    <w:rsid w:val="005B3AF2"/>
    <w:rsid w:val="005B5CFE"/>
    <w:rsid w:val="005B6323"/>
    <w:rsid w:val="005B63A0"/>
    <w:rsid w:val="005B6BCE"/>
    <w:rsid w:val="005B6E26"/>
    <w:rsid w:val="005B7CD6"/>
    <w:rsid w:val="005B7E1A"/>
    <w:rsid w:val="005C0E92"/>
    <w:rsid w:val="005C1DD3"/>
    <w:rsid w:val="005C3E40"/>
    <w:rsid w:val="005C4A3C"/>
    <w:rsid w:val="005C577F"/>
    <w:rsid w:val="005C5AFD"/>
    <w:rsid w:val="005C7EB5"/>
    <w:rsid w:val="005D0220"/>
    <w:rsid w:val="005D1F4D"/>
    <w:rsid w:val="005D223B"/>
    <w:rsid w:val="005D2408"/>
    <w:rsid w:val="005D3E40"/>
    <w:rsid w:val="005D41A5"/>
    <w:rsid w:val="005D43AA"/>
    <w:rsid w:val="005D4B2B"/>
    <w:rsid w:val="005D4C9F"/>
    <w:rsid w:val="005D5FAE"/>
    <w:rsid w:val="005D6420"/>
    <w:rsid w:val="005D658F"/>
    <w:rsid w:val="005D6925"/>
    <w:rsid w:val="005E0062"/>
    <w:rsid w:val="005E17CA"/>
    <w:rsid w:val="005E1BC4"/>
    <w:rsid w:val="005E23A2"/>
    <w:rsid w:val="005E2706"/>
    <w:rsid w:val="005E3264"/>
    <w:rsid w:val="005E36EC"/>
    <w:rsid w:val="005E3EEC"/>
    <w:rsid w:val="005E4F4D"/>
    <w:rsid w:val="005E500D"/>
    <w:rsid w:val="005E5126"/>
    <w:rsid w:val="005E6C92"/>
    <w:rsid w:val="005E7D10"/>
    <w:rsid w:val="005F0673"/>
    <w:rsid w:val="005F173B"/>
    <w:rsid w:val="005F4165"/>
    <w:rsid w:val="005F4D31"/>
    <w:rsid w:val="005F4D85"/>
    <w:rsid w:val="005F5752"/>
    <w:rsid w:val="005F62C3"/>
    <w:rsid w:val="005F6A26"/>
    <w:rsid w:val="005F7686"/>
    <w:rsid w:val="005F7F54"/>
    <w:rsid w:val="00600F8A"/>
    <w:rsid w:val="0060102F"/>
    <w:rsid w:val="006014CE"/>
    <w:rsid w:val="006018CF"/>
    <w:rsid w:val="00602326"/>
    <w:rsid w:val="006027B3"/>
    <w:rsid w:val="00602DFB"/>
    <w:rsid w:val="006034E1"/>
    <w:rsid w:val="0060374E"/>
    <w:rsid w:val="00604014"/>
    <w:rsid w:val="006051A1"/>
    <w:rsid w:val="00606496"/>
    <w:rsid w:val="00606798"/>
    <w:rsid w:val="00606F87"/>
    <w:rsid w:val="00607303"/>
    <w:rsid w:val="006073F8"/>
    <w:rsid w:val="00607F8F"/>
    <w:rsid w:val="00610293"/>
    <w:rsid w:val="00610C69"/>
    <w:rsid w:val="00611171"/>
    <w:rsid w:val="006112CC"/>
    <w:rsid w:val="0061194C"/>
    <w:rsid w:val="00611F52"/>
    <w:rsid w:val="00612527"/>
    <w:rsid w:val="00612E8A"/>
    <w:rsid w:val="00612F93"/>
    <w:rsid w:val="00613A81"/>
    <w:rsid w:val="00613B28"/>
    <w:rsid w:val="00613F48"/>
    <w:rsid w:val="00614388"/>
    <w:rsid w:val="006146F2"/>
    <w:rsid w:val="006154D4"/>
    <w:rsid w:val="00616FE0"/>
    <w:rsid w:val="00617847"/>
    <w:rsid w:val="00620B80"/>
    <w:rsid w:val="00620F27"/>
    <w:rsid w:val="006210C4"/>
    <w:rsid w:val="00621701"/>
    <w:rsid w:val="00621966"/>
    <w:rsid w:val="00621E31"/>
    <w:rsid w:val="00621EF2"/>
    <w:rsid w:val="00623173"/>
    <w:rsid w:val="00623BF6"/>
    <w:rsid w:val="00623CC1"/>
    <w:rsid w:val="0062419F"/>
    <w:rsid w:val="00626EA2"/>
    <w:rsid w:val="00627001"/>
    <w:rsid w:val="0062710C"/>
    <w:rsid w:val="00630505"/>
    <w:rsid w:val="00631A2B"/>
    <w:rsid w:val="006321C5"/>
    <w:rsid w:val="00632CCB"/>
    <w:rsid w:val="00633EFE"/>
    <w:rsid w:val="006343D5"/>
    <w:rsid w:val="006349B6"/>
    <w:rsid w:val="00634F6C"/>
    <w:rsid w:val="00636B62"/>
    <w:rsid w:val="0063720D"/>
    <w:rsid w:val="006372A8"/>
    <w:rsid w:val="0064074D"/>
    <w:rsid w:val="00640D30"/>
    <w:rsid w:val="00641C4A"/>
    <w:rsid w:val="006428AD"/>
    <w:rsid w:val="006431F5"/>
    <w:rsid w:val="00643936"/>
    <w:rsid w:val="00644B65"/>
    <w:rsid w:val="00650909"/>
    <w:rsid w:val="00651547"/>
    <w:rsid w:val="006516B6"/>
    <w:rsid w:val="00652401"/>
    <w:rsid w:val="00652C39"/>
    <w:rsid w:val="0065317B"/>
    <w:rsid w:val="00654A6D"/>
    <w:rsid w:val="00655380"/>
    <w:rsid w:val="0065543A"/>
    <w:rsid w:val="00655956"/>
    <w:rsid w:val="00657774"/>
    <w:rsid w:val="00660317"/>
    <w:rsid w:val="00661264"/>
    <w:rsid w:val="0066142D"/>
    <w:rsid w:val="00661824"/>
    <w:rsid w:val="006620D2"/>
    <w:rsid w:val="006639E9"/>
    <w:rsid w:val="00663D8B"/>
    <w:rsid w:val="006640EF"/>
    <w:rsid w:val="00664BE0"/>
    <w:rsid w:val="00664D1F"/>
    <w:rsid w:val="00666A31"/>
    <w:rsid w:val="00666C19"/>
    <w:rsid w:val="00666D5B"/>
    <w:rsid w:val="00666D88"/>
    <w:rsid w:val="0066796D"/>
    <w:rsid w:val="006721C5"/>
    <w:rsid w:val="00672F41"/>
    <w:rsid w:val="00673925"/>
    <w:rsid w:val="006745E9"/>
    <w:rsid w:val="006752D2"/>
    <w:rsid w:val="006759B4"/>
    <w:rsid w:val="00680BCB"/>
    <w:rsid w:val="006810B8"/>
    <w:rsid w:val="00681DFB"/>
    <w:rsid w:val="0068202C"/>
    <w:rsid w:val="00683075"/>
    <w:rsid w:val="00683154"/>
    <w:rsid w:val="00683956"/>
    <w:rsid w:val="00683F5D"/>
    <w:rsid w:val="00683F90"/>
    <w:rsid w:val="006843E4"/>
    <w:rsid w:val="006853F1"/>
    <w:rsid w:val="006857FD"/>
    <w:rsid w:val="00685C3B"/>
    <w:rsid w:val="00685D16"/>
    <w:rsid w:val="006865F3"/>
    <w:rsid w:val="006867DD"/>
    <w:rsid w:val="00686CA2"/>
    <w:rsid w:val="00687166"/>
    <w:rsid w:val="00690AAE"/>
    <w:rsid w:val="0069181C"/>
    <w:rsid w:val="00691BB2"/>
    <w:rsid w:val="00692418"/>
    <w:rsid w:val="00692899"/>
    <w:rsid w:val="00692992"/>
    <w:rsid w:val="00693722"/>
    <w:rsid w:val="00696746"/>
    <w:rsid w:val="00696E8B"/>
    <w:rsid w:val="0069718A"/>
    <w:rsid w:val="006971FB"/>
    <w:rsid w:val="00697807"/>
    <w:rsid w:val="006978ED"/>
    <w:rsid w:val="00697DFF"/>
    <w:rsid w:val="006A1602"/>
    <w:rsid w:val="006A26C4"/>
    <w:rsid w:val="006A2C91"/>
    <w:rsid w:val="006A3997"/>
    <w:rsid w:val="006A3AF7"/>
    <w:rsid w:val="006A45F7"/>
    <w:rsid w:val="006A4D6A"/>
    <w:rsid w:val="006A50B0"/>
    <w:rsid w:val="006A5634"/>
    <w:rsid w:val="006A5CFD"/>
    <w:rsid w:val="006A67CF"/>
    <w:rsid w:val="006A700D"/>
    <w:rsid w:val="006A706A"/>
    <w:rsid w:val="006A7D83"/>
    <w:rsid w:val="006B0CCC"/>
    <w:rsid w:val="006B100A"/>
    <w:rsid w:val="006B112A"/>
    <w:rsid w:val="006B1DB7"/>
    <w:rsid w:val="006B21A1"/>
    <w:rsid w:val="006B24E7"/>
    <w:rsid w:val="006B2545"/>
    <w:rsid w:val="006B38F2"/>
    <w:rsid w:val="006B3CBC"/>
    <w:rsid w:val="006B3D7F"/>
    <w:rsid w:val="006B4995"/>
    <w:rsid w:val="006B4A7B"/>
    <w:rsid w:val="006B51A2"/>
    <w:rsid w:val="006B51E1"/>
    <w:rsid w:val="006B5F6A"/>
    <w:rsid w:val="006B6F16"/>
    <w:rsid w:val="006B7341"/>
    <w:rsid w:val="006C1019"/>
    <w:rsid w:val="006C1B47"/>
    <w:rsid w:val="006C223C"/>
    <w:rsid w:val="006C2F15"/>
    <w:rsid w:val="006C349E"/>
    <w:rsid w:val="006C45ED"/>
    <w:rsid w:val="006C4C5D"/>
    <w:rsid w:val="006C51DF"/>
    <w:rsid w:val="006C6BA4"/>
    <w:rsid w:val="006C75D1"/>
    <w:rsid w:val="006C7799"/>
    <w:rsid w:val="006C7DCF"/>
    <w:rsid w:val="006D0480"/>
    <w:rsid w:val="006D0D44"/>
    <w:rsid w:val="006D19F7"/>
    <w:rsid w:val="006D2C41"/>
    <w:rsid w:val="006D3940"/>
    <w:rsid w:val="006D4372"/>
    <w:rsid w:val="006D58A5"/>
    <w:rsid w:val="006D6490"/>
    <w:rsid w:val="006D6AE2"/>
    <w:rsid w:val="006D6D5A"/>
    <w:rsid w:val="006D6E83"/>
    <w:rsid w:val="006D7561"/>
    <w:rsid w:val="006D75AA"/>
    <w:rsid w:val="006E0616"/>
    <w:rsid w:val="006E0D50"/>
    <w:rsid w:val="006E0E0E"/>
    <w:rsid w:val="006E1257"/>
    <w:rsid w:val="006E1DB2"/>
    <w:rsid w:val="006E1F16"/>
    <w:rsid w:val="006E2324"/>
    <w:rsid w:val="006E2FD8"/>
    <w:rsid w:val="006E34D9"/>
    <w:rsid w:val="006E3812"/>
    <w:rsid w:val="006E3DA7"/>
    <w:rsid w:val="006E442D"/>
    <w:rsid w:val="006E4832"/>
    <w:rsid w:val="006E51AF"/>
    <w:rsid w:val="006E5355"/>
    <w:rsid w:val="006E5BA4"/>
    <w:rsid w:val="006E632B"/>
    <w:rsid w:val="006E6D41"/>
    <w:rsid w:val="006E76E5"/>
    <w:rsid w:val="006E7CBB"/>
    <w:rsid w:val="006F034E"/>
    <w:rsid w:val="006F0BF9"/>
    <w:rsid w:val="006F0E38"/>
    <w:rsid w:val="006F1963"/>
    <w:rsid w:val="006F3513"/>
    <w:rsid w:val="006F3897"/>
    <w:rsid w:val="006F48DB"/>
    <w:rsid w:val="006F4D93"/>
    <w:rsid w:val="006F5391"/>
    <w:rsid w:val="006F5C15"/>
    <w:rsid w:val="006F5CAD"/>
    <w:rsid w:val="006F5E55"/>
    <w:rsid w:val="006F6B18"/>
    <w:rsid w:val="006F7A0C"/>
    <w:rsid w:val="006F7C7F"/>
    <w:rsid w:val="006F7ED0"/>
    <w:rsid w:val="007003F4"/>
    <w:rsid w:val="00700BA3"/>
    <w:rsid w:val="00700F18"/>
    <w:rsid w:val="00702110"/>
    <w:rsid w:val="007026CD"/>
    <w:rsid w:val="0070375E"/>
    <w:rsid w:val="00703A8D"/>
    <w:rsid w:val="00703FED"/>
    <w:rsid w:val="007060E2"/>
    <w:rsid w:val="007066CA"/>
    <w:rsid w:val="007109F3"/>
    <w:rsid w:val="00711A6B"/>
    <w:rsid w:val="00711CD0"/>
    <w:rsid w:val="007125E9"/>
    <w:rsid w:val="00713622"/>
    <w:rsid w:val="00713F4E"/>
    <w:rsid w:val="007140DF"/>
    <w:rsid w:val="0071441B"/>
    <w:rsid w:val="007146C9"/>
    <w:rsid w:val="00716786"/>
    <w:rsid w:val="00717965"/>
    <w:rsid w:val="00720031"/>
    <w:rsid w:val="00720378"/>
    <w:rsid w:val="00720929"/>
    <w:rsid w:val="00721038"/>
    <w:rsid w:val="007217A1"/>
    <w:rsid w:val="00721FE4"/>
    <w:rsid w:val="00723320"/>
    <w:rsid w:val="007248A6"/>
    <w:rsid w:val="00724EB0"/>
    <w:rsid w:val="007252CB"/>
    <w:rsid w:val="0072749D"/>
    <w:rsid w:val="007278A7"/>
    <w:rsid w:val="007303C3"/>
    <w:rsid w:val="007304BA"/>
    <w:rsid w:val="007307E0"/>
    <w:rsid w:val="007309ED"/>
    <w:rsid w:val="007313F8"/>
    <w:rsid w:val="0073156F"/>
    <w:rsid w:val="00731969"/>
    <w:rsid w:val="00732201"/>
    <w:rsid w:val="00732944"/>
    <w:rsid w:val="007359FE"/>
    <w:rsid w:val="00735CDC"/>
    <w:rsid w:val="00736D8F"/>
    <w:rsid w:val="007371D7"/>
    <w:rsid w:val="00737D1E"/>
    <w:rsid w:val="0074025E"/>
    <w:rsid w:val="00740262"/>
    <w:rsid w:val="0074064B"/>
    <w:rsid w:val="00742D48"/>
    <w:rsid w:val="00743193"/>
    <w:rsid w:val="00743251"/>
    <w:rsid w:val="00743DDB"/>
    <w:rsid w:val="00743FD9"/>
    <w:rsid w:val="00744226"/>
    <w:rsid w:val="007446C6"/>
    <w:rsid w:val="00744B6F"/>
    <w:rsid w:val="00745174"/>
    <w:rsid w:val="007451D3"/>
    <w:rsid w:val="0074542B"/>
    <w:rsid w:val="0074560E"/>
    <w:rsid w:val="00745C1D"/>
    <w:rsid w:val="00745DF7"/>
    <w:rsid w:val="00745E1C"/>
    <w:rsid w:val="00747313"/>
    <w:rsid w:val="00747794"/>
    <w:rsid w:val="00747A62"/>
    <w:rsid w:val="007500F2"/>
    <w:rsid w:val="0075066C"/>
    <w:rsid w:val="0075085E"/>
    <w:rsid w:val="00750E56"/>
    <w:rsid w:val="00751751"/>
    <w:rsid w:val="007526B0"/>
    <w:rsid w:val="00753E09"/>
    <w:rsid w:val="007544E9"/>
    <w:rsid w:val="00754B9B"/>
    <w:rsid w:val="007559CF"/>
    <w:rsid w:val="00755A02"/>
    <w:rsid w:val="007560A4"/>
    <w:rsid w:val="00760239"/>
    <w:rsid w:val="0076032A"/>
    <w:rsid w:val="007608A1"/>
    <w:rsid w:val="00760E25"/>
    <w:rsid w:val="00760F97"/>
    <w:rsid w:val="007610E8"/>
    <w:rsid w:val="00761147"/>
    <w:rsid w:val="0076162F"/>
    <w:rsid w:val="00762D31"/>
    <w:rsid w:val="007634D9"/>
    <w:rsid w:val="0076407C"/>
    <w:rsid w:val="00764276"/>
    <w:rsid w:val="007643CF"/>
    <w:rsid w:val="00764692"/>
    <w:rsid w:val="00764A5C"/>
    <w:rsid w:val="007656E1"/>
    <w:rsid w:val="00766508"/>
    <w:rsid w:val="007669E5"/>
    <w:rsid w:val="007670E5"/>
    <w:rsid w:val="0076742E"/>
    <w:rsid w:val="0077032F"/>
    <w:rsid w:val="00770640"/>
    <w:rsid w:val="00771B69"/>
    <w:rsid w:val="00771F95"/>
    <w:rsid w:val="00772AA5"/>
    <w:rsid w:val="007732A1"/>
    <w:rsid w:val="0077335F"/>
    <w:rsid w:val="007742EA"/>
    <w:rsid w:val="007754D8"/>
    <w:rsid w:val="007756C4"/>
    <w:rsid w:val="007758DB"/>
    <w:rsid w:val="00775E67"/>
    <w:rsid w:val="00776151"/>
    <w:rsid w:val="00776D1E"/>
    <w:rsid w:val="00777AE3"/>
    <w:rsid w:val="0078028F"/>
    <w:rsid w:val="00780848"/>
    <w:rsid w:val="00780A08"/>
    <w:rsid w:val="00781548"/>
    <w:rsid w:val="00781F47"/>
    <w:rsid w:val="0078220B"/>
    <w:rsid w:val="00782B77"/>
    <w:rsid w:val="0078361F"/>
    <w:rsid w:val="00783867"/>
    <w:rsid w:val="00783A66"/>
    <w:rsid w:val="00783D0F"/>
    <w:rsid w:val="00785BA4"/>
    <w:rsid w:val="00785E09"/>
    <w:rsid w:val="00786002"/>
    <w:rsid w:val="0078675F"/>
    <w:rsid w:val="00786DCF"/>
    <w:rsid w:val="00787715"/>
    <w:rsid w:val="00787DEF"/>
    <w:rsid w:val="00790284"/>
    <w:rsid w:val="0079160C"/>
    <w:rsid w:val="007916B2"/>
    <w:rsid w:val="00791993"/>
    <w:rsid w:val="007919E0"/>
    <w:rsid w:val="00791DE5"/>
    <w:rsid w:val="0079223B"/>
    <w:rsid w:val="007929CE"/>
    <w:rsid w:val="00793308"/>
    <w:rsid w:val="0079408F"/>
    <w:rsid w:val="007944CF"/>
    <w:rsid w:val="00795475"/>
    <w:rsid w:val="00795DDB"/>
    <w:rsid w:val="0079650B"/>
    <w:rsid w:val="00796585"/>
    <w:rsid w:val="007965E2"/>
    <w:rsid w:val="00796DD5"/>
    <w:rsid w:val="0079731C"/>
    <w:rsid w:val="007A0E12"/>
    <w:rsid w:val="007A0F35"/>
    <w:rsid w:val="007A1BE8"/>
    <w:rsid w:val="007A3536"/>
    <w:rsid w:val="007A4310"/>
    <w:rsid w:val="007A435C"/>
    <w:rsid w:val="007A45DB"/>
    <w:rsid w:val="007A4B85"/>
    <w:rsid w:val="007A5C20"/>
    <w:rsid w:val="007A5DA6"/>
    <w:rsid w:val="007A681C"/>
    <w:rsid w:val="007A6B77"/>
    <w:rsid w:val="007A74B2"/>
    <w:rsid w:val="007B059D"/>
    <w:rsid w:val="007B2B5F"/>
    <w:rsid w:val="007B2CBE"/>
    <w:rsid w:val="007B35AC"/>
    <w:rsid w:val="007B4E82"/>
    <w:rsid w:val="007B509B"/>
    <w:rsid w:val="007B5DDF"/>
    <w:rsid w:val="007B67F7"/>
    <w:rsid w:val="007B6FE8"/>
    <w:rsid w:val="007B7D78"/>
    <w:rsid w:val="007B7F26"/>
    <w:rsid w:val="007C0047"/>
    <w:rsid w:val="007C014B"/>
    <w:rsid w:val="007C1FB8"/>
    <w:rsid w:val="007C203D"/>
    <w:rsid w:val="007C2347"/>
    <w:rsid w:val="007C3DDF"/>
    <w:rsid w:val="007C42A1"/>
    <w:rsid w:val="007C47FC"/>
    <w:rsid w:val="007C5ECF"/>
    <w:rsid w:val="007C62CF"/>
    <w:rsid w:val="007C6B33"/>
    <w:rsid w:val="007C70CF"/>
    <w:rsid w:val="007C72CC"/>
    <w:rsid w:val="007D00E5"/>
    <w:rsid w:val="007D0294"/>
    <w:rsid w:val="007D02F6"/>
    <w:rsid w:val="007D2B6B"/>
    <w:rsid w:val="007D2E57"/>
    <w:rsid w:val="007D3160"/>
    <w:rsid w:val="007D392C"/>
    <w:rsid w:val="007D5AF2"/>
    <w:rsid w:val="007D6252"/>
    <w:rsid w:val="007D6626"/>
    <w:rsid w:val="007D6A41"/>
    <w:rsid w:val="007D6E33"/>
    <w:rsid w:val="007D7E01"/>
    <w:rsid w:val="007D7FFC"/>
    <w:rsid w:val="007E0098"/>
    <w:rsid w:val="007E020A"/>
    <w:rsid w:val="007E02C4"/>
    <w:rsid w:val="007E09F3"/>
    <w:rsid w:val="007E0A69"/>
    <w:rsid w:val="007E124B"/>
    <w:rsid w:val="007E19BD"/>
    <w:rsid w:val="007E1F73"/>
    <w:rsid w:val="007E2528"/>
    <w:rsid w:val="007E3688"/>
    <w:rsid w:val="007E3B91"/>
    <w:rsid w:val="007E4246"/>
    <w:rsid w:val="007E4312"/>
    <w:rsid w:val="007E44E4"/>
    <w:rsid w:val="007E4D16"/>
    <w:rsid w:val="007E70EF"/>
    <w:rsid w:val="007E7BB5"/>
    <w:rsid w:val="007E7F93"/>
    <w:rsid w:val="007E7FD5"/>
    <w:rsid w:val="007F00CE"/>
    <w:rsid w:val="007F0364"/>
    <w:rsid w:val="007F0808"/>
    <w:rsid w:val="007F2559"/>
    <w:rsid w:val="007F2930"/>
    <w:rsid w:val="007F2957"/>
    <w:rsid w:val="007F2E82"/>
    <w:rsid w:val="007F32CB"/>
    <w:rsid w:val="007F3456"/>
    <w:rsid w:val="007F41C4"/>
    <w:rsid w:val="007F4361"/>
    <w:rsid w:val="007F4454"/>
    <w:rsid w:val="007F5722"/>
    <w:rsid w:val="00801733"/>
    <w:rsid w:val="00801790"/>
    <w:rsid w:val="00802ACC"/>
    <w:rsid w:val="00802CE3"/>
    <w:rsid w:val="0080347E"/>
    <w:rsid w:val="00803798"/>
    <w:rsid w:val="00803BEF"/>
    <w:rsid w:val="00804531"/>
    <w:rsid w:val="00804B12"/>
    <w:rsid w:val="008053CE"/>
    <w:rsid w:val="00806544"/>
    <w:rsid w:val="008065EB"/>
    <w:rsid w:val="00806930"/>
    <w:rsid w:val="00806B83"/>
    <w:rsid w:val="00810C56"/>
    <w:rsid w:val="00810D46"/>
    <w:rsid w:val="00811B9E"/>
    <w:rsid w:val="008128FF"/>
    <w:rsid w:val="0081299D"/>
    <w:rsid w:val="00812B0B"/>
    <w:rsid w:val="00813014"/>
    <w:rsid w:val="00813F34"/>
    <w:rsid w:val="0081434D"/>
    <w:rsid w:val="008144FC"/>
    <w:rsid w:val="00814AD4"/>
    <w:rsid w:val="00814BE5"/>
    <w:rsid w:val="00816539"/>
    <w:rsid w:val="008175BB"/>
    <w:rsid w:val="0082145D"/>
    <w:rsid w:val="00821AA5"/>
    <w:rsid w:val="008220FF"/>
    <w:rsid w:val="008225A5"/>
    <w:rsid w:val="00822622"/>
    <w:rsid w:val="0082269D"/>
    <w:rsid w:val="008229A3"/>
    <w:rsid w:val="00823420"/>
    <w:rsid w:val="00824F96"/>
    <w:rsid w:val="00825597"/>
    <w:rsid w:val="00825625"/>
    <w:rsid w:val="00825A60"/>
    <w:rsid w:val="0082672D"/>
    <w:rsid w:val="008306CF"/>
    <w:rsid w:val="0083223E"/>
    <w:rsid w:val="00832802"/>
    <w:rsid w:val="00832A03"/>
    <w:rsid w:val="00834B68"/>
    <w:rsid w:val="008360DA"/>
    <w:rsid w:val="00837965"/>
    <w:rsid w:val="008412BD"/>
    <w:rsid w:val="00842C42"/>
    <w:rsid w:val="00843754"/>
    <w:rsid w:val="00843A7B"/>
    <w:rsid w:val="00844422"/>
    <w:rsid w:val="0084578A"/>
    <w:rsid w:val="00846088"/>
    <w:rsid w:val="0084644E"/>
    <w:rsid w:val="008467DE"/>
    <w:rsid w:val="00846A29"/>
    <w:rsid w:val="00847960"/>
    <w:rsid w:val="00847A08"/>
    <w:rsid w:val="008509EE"/>
    <w:rsid w:val="00851052"/>
    <w:rsid w:val="0085142B"/>
    <w:rsid w:val="008516C9"/>
    <w:rsid w:val="00851DA1"/>
    <w:rsid w:val="00853776"/>
    <w:rsid w:val="00853DD5"/>
    <w:rsid w:val="008547A9"/>
    <w:rsid w:val="00854DE6"/>
    <w:rsid w:val="00854FF7"/>
    <w:rsid w:val="0085576D"/>
    <w:rsid w:val="008564AC"/>
    <w:rsid w:val="00856B73"/>
    <w:rsid w:val="0086177E"/>
    <w:rsid w:val="0086293A"/>
    <w:rsid w:val="00862DE1"/>
    <w:rsid w:val="0086304E"/>
    <w:rsid w:val="0086306B"/>
    <w:rsid w:val="008636D3"/>
    <w:rsid w:val="0086377C"/>
    <w:rsid w:val="00863F11"/>
    <w:rsid w:val="00863F8B"/>
    <w:rsid w:val="008647F5"/>
    <w:rsid w:val="00864EEC"/>
    <w:rsid w:val="00865590"/>
    <w:rsid w:val="0086599C"/>
    <w:rsid w:val="008662D2"/>
    <w:rsid w:val="00866DA7"/>
    <w:rsid w:val="0086755F"/>
    <w:rsid w:val="00870039"/>
    <w:rsid w:val="008704ED"/>
    <w:rsid w:val="00871DA8"/>
    <w:rsid w:val="008742C9"/>
    <w:rsid w:val="00875177"/>
    <w:rsid w:val="008759D7"/>
    <w:rsid w:val="00875BDA"/>
    <w:rsid w:val="008768A8"/>
    <w:rsid w:val="00877047"/>
    <w:rsid w:val="008772CE"/>
    <w:rsid w:val="00877C4B"/>
    <w:rsid w:val="00880FEF"/>
    <w:rsid w:val="008820F1"/>
    <w:rsid w:val="00883569"/>
    <w:rsid w:val="00883A0E"/>
    <w:rsid w:val="0088410B"/>
    <w:rsid w:val="008843E0"/>
    <w:rsid w:val="008849B3"/>
    <w:rsid w:val="0088513B"/>
    <w:rsid w:val="0088796F"/>
    <w:rsid w:val="008879BA"/>
    <w:rsid w:val="00887AB7"/>
    <w:rsid w:val="00890156"/>
    <w:rsid w:val="0089028B"/>
    <w:rsid w:val="00890F4B"/>
    <w:rsid w:val="00892304"/>
    <w:rsid w:val="00892C92"/>
    <w:rsid w:val="008935B7"/>
    <w:rsid w:val="00894544"/>
    <w:rsid w:val="00895D86"/>
    <w:rsid w:val="00895E9B"/>
    <w:rsid w:val="0089645B"/>
    <w:rsid w:val="008975C2"/>
    <w:rsid w:val="008A01C4"/>
    <w:rsid w:val="008A0FD2"/>
    <w:rsid w:val="008A262D"/>
    <w:rsid w:val="008A27B0"/>
    <w:rsid w:val="008A2F4B"/>
    <w:rsid w:val="008A34FE"/>
    <w:rsid w:val="008A3D80"/>
    <w:rsid w:val="008A3EBC"/>
    <w:rsid w:val="008A4463"/>
    <w:rsid w:val="008A46C3"/>
    <w:rsid w:val="008A4F3D"/>
    <w:rsid w:val="008A54B8"/>
    <w:rsid w:val="008A5D39"/>
    <w:rsid w:val="008A6EF4"/>
    <w:rsid w:val="008A6F8C"/>
    <w:rsid w:val="008A72DE"/>
    <w:rsid w:val="008B01E2"/>
    <w:rsid w:val="008B06CE"/>
    <w:rsid w:val="008B0E20"/>
    <w:rsid w:val="008B1402"/>
    <w:rsid w:val="008B1C90"/>
    <w:rsid w:val="008B1E71"/>
    <w:rsid w:val="008B2278"/>
    <w:rsid w:val="008B308C"/>
    <w:rsid w:val="008B47E6"/>
    <w:rsid w:val="008B4AF3"/>
    <w:rsid w:val="008B5102"/>
    <w:rsid w:val="008B6345"/>
    <w:rsid w:val="008B7150"/>
    <w:rsid w:val="008B7A95"/>
    <w:rsid w:val="008C0A0C"/>
    <w:rsid w:val="008C1E2F"/>
    <w:rsid w:val="008C3AD0"/>
    <w:rsid w:val="008C4895"/>
    <w:rsid w:val="008C4DBB"/>
    <w:rsid w:val="008C5AA4"/>
    <w:rsid w:val="008C7359"/>
    <w:rsid w:val="008C7A8C"/>
    <w:rsid w:val="008D0619"/>
    <w:rsid w:val="008D07E3"/>
    <w:rsid w:val="008D098B"/>
    <w:rsid w:val="008D1077"/>
    <w:rsid w:val="008D13ED"/>
    <w:rsid w:val="008D171D"/>
    <w:rsid w:val="008D193A"/>
    <w:rsid w:val="008D1BFC"/>
    <w:rsid w:val="008D2192"/>
    <w:rsid w:val="008D39AD"/>
    <w:rsid w:val="008D51AB"/>
    <w:rsid w:val="008D6CC8"/>
    <w:rsid w:val="008D743A"/>
    <w:rsid w:val="008D74E8"/>
    <w:rsid w:val="008D7775"/>
    <w:rsid w:val="008E1F10"/>
    <w:rsid w:val="008E216A"/>
    <w:rsid w:val="008E22CA"/>
    <w:rsid w:val="008E2781"/>
    <w:rsid w:val="008E2AC2"/>
    <w:rsid w:val="008E2C4E"/>
    <w:rsid w:val="008E3508"/>
    <w:rsid w:val="008E63D8"/>
    <w:rsid w:val="008E6C1A"/>
    <w:rsid w:val="008E7F1D"/>
    <w:rsid w:val="008F28C1"/>
    <w:rsid w:val="008F2A19"/>
    <w:rsid w:val="008F3370"/>
    <w:rsid w:val="008F4B52"/>
    <w:rsid w:val="008F4D5D"/>
    <w:rsid w:val="008F5209"/>
    <w:rsid w:val="008F69CD"/>
    <w:rsid w:val="008F78D1"/>
    <w:rsid w:val="00900F62"/>
    <w:rsid w:val="0090114E"/>
    <w:rsid w:val="00901A1D"/>
    <w:rsid w:val="00901CBF"/>
    <w:rsid w:val="00903BE9"/>
    <w:rsid w:val="00903D2D"/>
    <w:rsid w:val="00905ABE"/>
    <w:rsid w:val="00905DF2"/>
    <w:rsid w:val="00907896"/>
    <w:rsid w:val="00907F30"/>
    <w:rsid w:val="0091060C"/>
    <w:rsid w:val="00910E2D"/>
    <w:rsid w:val="009120AA"/>
    <w:rsid w:val="009122C8"/>
    <w:rsid w:val="0091245B"/>
    <w:rsid w:val="00912892"/>
    <w:rsid w:val="0091294C"/>
    <w:rsid w:val="00912D04"/>
    <w:rsid w:val="0091334D"/>
    <w:rsid w:val="00914A01"/>
    <w:rsid w:val="00914C94"/>
    <w:rsid w:val="00915720"/>
    <w:rsid w:val="0091725C"/>
    <w:rsid w:val="00921973"/>
    <w:rsid w:val="00922033"/>
    <w:rsid w:val="00923DA3"/>
    <w:rsid w:val="00925045"/>
    <w:rsid w:val="0092547C"/>
    <w:rsid w:val="00925521"/>
    <w:rsid w:val="0092591C"/>
    <w:rsid w:val="009259F9"/>
    <w:rsid w:val="0092705E"/>
    <w:rsid w:val="00927B1F"/>
    <w:rsid w:val="00927BF4"/>
    <w:rsid w:val="00930053"/>
    <w:rsid w:val="009307D1"/>
    <w:rsid w:val="009333A5"/>
    <w:rsid w:val="0093422E"/>
    <w:rsid w:val="00934EF2"/>
    <w:rsid w:val="009352BE"/>
    <w:rsid w:val="00935703"/>
    <w:rsid w:val="00935F14"/>
    <w:rsid w:val="0094010D"/>
    <w:rsid w:val="00941225"/>
    <w:rsid w:val="00941DB7"/>
    <w:rsid w:val="00941E8D"/>
    <w:rsid w:val="00943490"/>
    <w:rsid w:val="0094463D"/>
    <w:rsid w:val="009460C5"/>
    <w:rsid w:val="00946460"/>
    <w:rsid w:val="00946EC4"/>
    <w:rsid w:val="009505F1"/>
    <w:rsid w:val="0095112A"/>
    <w:rsid w:val="009513EF"/>
    <w:rsid w:val="009513FC"/>
    <w:rsid w:val="00952544"/>
    <w:rsid w:val="00952677"/>
    <w:rsid w:val="009531D6"/>
    <w:rsid w:val="0095418C"/>
    <w:rsid w:val="00954339"/>
    <w:rsid w:val="00954E80"/>
    <w:rsid w:val="00956074"/>
    <w:rsid w:val="009565C0"/>
    <w:rsid w:val="00956A01"/>
    <w:rsid w:val="00956BB7"/>
    <w:rsid w:val="00957B4D"/>
    <w:rsid w:val="009608DA"/>
    <w:rsid w:val="009620AC"/>
    <w:rsid w:val="009621A1"/>
    <w:rsid w:val="00963351"/>
    <w:rsid w:val="00963B58"/>
    <w:rsid w:val="00964B4D"/>
    <w:rsid w:val="0096545B"/>
    <w:rsid w:val="00965524"/>
    <w:rsid w:val="009655A8"/>
    <w:rsid w:val="00966CBD"/>
    <w:rsid w:val="009677F5"/>
    <w:rsid w:val="0096795C"/>
    <w:rsid w:val="00967A00"/>
    <w:rsid w:val="00967C20"/>
    <w:rsid w:val="00967ECE"/>
    <w:rsid w:val="00971A26"/>
    <w:rsid w:val="009720C1"/>
    <w:rsid w:val="00972266"/>
    <w:rsid w:val="00972AA3"/>
    <w:rsid w:val="00972E15"/>
    <w:rsid w:val="00973D32"/>
    <w:rsid w:val="00974772"/>
    <w:rsid w:val="00976A99"/>
    <w:rsid w:val="00977857"/>
    <w:rsid w:val="00980599"/>
    <w:rsid w:val="00980B77"/>
    <w:rsid w:val="0098238F"/>
    <w:rsid w:val="009828C3"/>
    <w:rsid w:val="00983307"/>
    <w:rsid w:val="00983495"/>
    <w:rsid w:val="00983B2E"/>
    <w:rsid w:val="00984667"/>
    <w:rsid w:val="00985845"/>
    <w:rsid w:val="00985F89"/>
    <w:rsid w:val="00986957"/>
    <w:rsid w:val="00987EB0"/>
    <w:rsid w:val="0099056D"/>
    <w:rsid w:val="00990964"/>
    <w:rsid w:val="00990C9D"/>
    <w:rsid w:val="00991384"/>
    <w:rsid w:val="009914FD"/>
    <w:rsid w:val="0099151B"/>
    <w:rsid w:val="00991A5B"/>
    <w:rsid w:val="00991B4D"/>
    <w:rsid w:val="00991B50"/>
    <w:rsid w:val="00991FB7"/>
    <w:rsid w:val="0099391F"/>
    <w:rsid w:val="00993B05"/>
    <w:rsid w:val="00996AD7"/>
    <w:rsid w:val="00996BC4"/>
    <w:rsid w:val="009A0F1E"/>
    <w:rsid w:val="009A24E6"/>
    <w:rsid w:val="009A25B7"/>
    <w:rsid w:val="009A495A"/>
    <w:rsid w:val="009A4E38"/>
    <w:rsid w:val="009A5833"/>
    <w:rsid w:val="009A6707"/>
    <w:rsid w:val="009A7AB6"/>
    <w:rsid w:val="009A7F5A"/>
    <w:rsid w:val="009B1F95"/>
    <w:rsid w:val="009B2C41"/>
    <w:rsid w:val="009B3D30"/>
    <w:rsid w:val="009B4578"/>
    <w:rsid w:val="009B56DE"/>
    <w:rsid w:val="009B5B81"/>
    <w:rsid w:val="009B5E33"/>
    <w:rsid w:val="009B652C"/>
    <w:rsid w:val="009B7215"/>
    <w:rsid w:val="009B756B"/>
    <w:rsid w:val="009B759D"/>
    <w:rsid w:val="009B7E98"/>
    <w:rsid w:val="009C03A8"/>
    <w:rsid w:val="009C0A68"/>
    <w:rsid w:val="009C1797"/>
    <w:rsid w:val="009C1BCC"/>
    <w:rsid w:val="009C1BF2"/>
    <w:rsid w:val="009C1E05"/>
    <w:rsid w:val="009C1F98"/>
    <w:rsid w:val="009C2401"/>
    <w:rsid w:val="009C256C"/>
    <w:rsid w:val="009C3B06"/>
    <w:rsid w:val="009C3B46"/>
    <w:rsid w:val="009C3FE2"/>
    <w:rsid w:val="009C453D"/>
    <w:rsid w:val="009C5C9E"/>
    <w:rsid w:val="009C6DB2"/>
    <w:rsid w:val="009D0166"/>
    <w:rsid w:val="009D0956"/>
    <w:rsid w:val="009D0AD9"/>
    <w:rsid w:val="009D0D25"/>
    <w:rsid w:val="009D1800"/>
    <w:rsid w:val="009D3514"/>
    <w:rsid w:val="009D3522"/>
    <w:rsid w:val="009D394D"/>
    <w:rsid w:val="009D414E"/>
    <w:rsid w:val="009D4229"/>
    <w:rsid w:val="009D445B"/>
    <w:rsid w:val="009D451A"/>
    <w:rsid w:val="009D55F1"/>
    <w:rsid w:val="009D59DA"/>
    <w:rsid w:val="009D6E4A"/>
    <w:rsid w:val="009E05BC"/>
    <w:rsid w:val="009E0F53"/>
    <w:rsid w:val="009E1731"/>
    <w:rsid w:val="009E1830"/>
    <w:rsid w:val="009E1B6A"/>
    <w:rsid w:val="009E1EED"/>
    <w:rsid w:val="009E34BB"/>
    <w:rsid w:val="009E426A"/>
    <w:rsid w:val="009E606F"/>
    <w:rsid w:val="009E64B3"/>
    <w:rsid w:val="009E676D"/>
    <w:rsid w:val="009E73EA"/>
    <w:rsid w:val="009E7561"/>
    <w:rsid w:val="009E7619"/>
    <w:rsid w:val="009F080B"/>
    <w:rsid w:val="009F122B"/>
    <w:rsid w:val="009F214E"/>
    <w:rsid w:val="009F3787"/>
    <w:rsid w:val="009F3D2E"/>
    <w:rsid w:val="009F3F5B"/>
    <w:rsid w:val="009F46FD"/>
    <w:rsid w:val="009F4A8B"/>
    <w:rsid w:val="009F507E"/>
    <w:rsid w:val="009F5326"/>
    <w:rsid w:val="009F5FCB"/>
    <w:rsid w:val="009F62FD"/>
    <w:rsid w:val="009F7D57"/>
    <w:rsid w:val="00A0055E"/>
    <w:rsid w:val="00A00AE6"/>
    <w:rsid w:val="00A02152"/>
    <w:rsid w:val="00A02AEF"/>
    <w:rsid w:val="00A0407D"/>
    <w:rsid w:val="00A04454"/>
    <w:rsid w:val="00A045D4"/>
    <w:rsid w:val="00A04EC0"/>
    <w:rsid w:val="00A058EB"/>
    <w:rsid w:val="00A05A8E"/>
    <w:rsid w:val="00A05AC0"/>
    <w:rsid w:val="00A05DE5"/>
    <w:rsid w:val="00A060EE"/>
    <w:rsid w:val="00A0679C"/>
    <w:rsid w:val="00A0698A"/>
    <w:rsid w:val="00A077BA"/>
    <w:rsid w:val="00A07806"/>
    <w:rsid w:val="00A1116C"/>
    <w:rsid w:val="00A11D3C"/>
    <w:rsid w:val="00A122A1"/>
    <w:rsid w:val="00A124D6"/>
    <w:rsid w:val="00A12648"/>
    <w:rsid w:val="00A12C46"/>
    <w:rsid w:val="00A12CA6"/>
    <w:rsid w:val="00A1458D"/>
    <w:rsid w:val="00A150A4"/>
    <w:rsid w:val="00A15836"/>
    <w:rsid w:val="00A15D1A"/>
    <w:rsid w:val="00A20055"/>
    <w:rsid w:val="00A20370"/>
    <w:rsid w:val="00A20CD5"/>
    <w:rsid w:val="00A20FB6"/>
    <w:rsid w:val="00A21769"/>
    <w:rsid w:val="00A21883"/>
    <w:rsid w:val="00A223D9"/>
    <w:rsid w:val="00A22A66"/>
    <w:rsid w:val="00A22B01"/>
    <w:rsid w:val="00A234DB"/>
    <w:rsid w:val="00A23E88"/>
    <w:rsid w:val="00A24267"/>
    <w:rsid w:val="00A24664"/>
    <w:rsid w:val="00A24849"/>
    <w:rsid w:val="00A25458"/>
    <w:rsid w:val="00A260D7"/>
    <w:rsid w:val="00A26154"/>
    <w:rsid w:val="00A27D55"/>
    <w:rsid w:val="00A31290"/>
    <w:rsid w:val="00A33107"/>
    <w:rsid w:val="00A336D2"/>
    <w:rsid w:val="00A33D29"/>
    <w:rsid w:val="00A33DF5"/>
    <w:rsid w:val="00A340C5"/>
    <w:rsid w:val="00A35A82"/>
    <w:rsid w:val="00A368B9"/>
    <w:rsid w:val="00A37280"/>
    <w:rsid w:val="00A372A6"/>
    <w:rsid w:val="00A4049A"/>
    <w:rsid w:val="00A411C0"/>
    <w:rsid w:val="00A41340"/>
    <w:rsid w:val="00A41567"/>
    <w:rsid w:val="00A41746"/>
    <w:rsid w:val="00A42DE7"/>
    <w:rsid w:val="00A43EAB"/>
    <w:rsid w:val="00A43F4A"/>
    <w:rsid w:val="00A4523A"/>
    <w:rsid w:val="00A4552F"/>
    <w:rsid w:val="00A46333"/>
    <w:rsid w:val="00A465D1"/>
    <w:rsid w:val="00A47BB8"/>
    <w:rsid w:val="00A51101"/>
    <w:rsid w:val="00A514F9"/>
    <w:rsid w:val="00A51D59"/>
    <w:rsid w:val="00A52472"/>
    <w:rsid w:val="00A52A61"/>
    <w:rsid w:val="00A5307D"/>
    <w:rsid w:val="00A53775"/>
    <w:rsid w:val="00A538C2"/>
    <w:rsid w:val="00A53C67"/>
    <w:rsid w:val="00A54E6C"/>
    <w:rsid w:val="00A5526C"/>
    <w:rsid w:val="00A55E4E"/>
    <w:rsid w:val="00A55FD0"/>
    <w:rsid w:val="00A56A3E"/>
    <w:rsid w:val="00A56D63"/>
    <w:rsid w:val="00A56F96"/>
    <w:rsid w:val="00A60647"/>
    <w:rsid w:val="00A60680"/>
    <w:rsid w:val="00A60A56"/>
    <w:rsid w:val="00A60DD7"/>
    <w:rsid w:val="00A61073"/>
    <w:rsid w:val="00A61454"/>
    <w:rsid w:val="00A614AB"/>
    <w:rsid w:val="00A61BBE"/>
    <w:rsid w:val="00A61C0C"/>
    <w:rsid w:val="00A61FD8"/>
    <w:rsid w:val="00A62A58"/>
    <w:rsid w:val="00A62C91"/>
    <w:rsid w:val="00A63228"/>
    <w:rsid w:val="00A63D7D"/>
    <w:rsid w:val="00A6403B"/>
    <w:rsid w:val="00A656D2"/>
    <w:rsid w:val="00A65941"/>
    <w:rsid w:val="00A65E60"/>
    <w:rsid w:val="00A65F45"/>
    <w:rsid w:val="00A66226"/>
    <w:rsid w:val="00A66984"/>
    <w:rsid w:val="00A679B4"/>
    <w:rsid w:val="00A679B5"/>
    <w:rsid w:val="00A70EE9"/>
    <w:rsid w:val="00A72510"/>
    <w:rsid w:val="00A73272"/>
    <w:rsid w:val="00A74028"/>
    <w:rsid w:val="00A74252"/>
    <w:rsid w:val="00A747B5"/>
    <w:rsid w:val="00A75713"/>
    <w:rsid w:val="00A759B0"/>
    <w:rsid w:val="00A76BC2"/>
    <w:rsid w:val="00A7761C"/>
    <w:rsid w:val="00A7796A"/>
    <w:rsid w:val="00A77F0E"/>
    <w:rsid w:val="00A80639"/>
    <w:rsid w:val="00A8181D"/>
    <w:rsid w:val="00A824EC"/>
    <w:rsid w:val="00A8278A"/>
    <w:rsid w:val="00A828C7"/>
    <w:rsid w:val="00A82BC9"/>
    <w:rsid w:val="00A82D04"/>
    <w:rsid w:val="00A82F68"/>
    <w:rsid w:val="00A8359C"/>
    <w:rsid w:val="00A837AF"/>
    <w:rsid w:val="00A84303"/>
    <w:rsid w:val="00A84B15"/>
    <w:rsid w:val="00A84F78"/>
    <w:rsid w:val="00A851D6"/>
    <w:rsid w:val="00A859ED"/>
    <w:rsid w:val="00A85DE2"/>
    <w:rsid w:val="00A86BBE"/>
    <w:rsid w:val="00A86E6B"/>
    <w:rsid w:val="00A86F2A"/>
    <w:rsid w:val="00A879AB"/>
    <w:rsid w:val="00A87B5A"/>
    <w:rsid w:val="00A901C6"/>
    <w:rsid w:val="00A9077C"/>
    <w:rsid w:val="00A909DA"/>
    <w:rsid w:val="00A9179D"/>
    <w:rsid w:val="00A91E50"/>
    <w:rsid w:val="00A9231E"/>
    <w:rsid w:val="00A926DD"/>
    <w:rsid w:val="00A92969"/>
    <w:rsid w:val="00A93378"/>
    <w:rsid w:val="00A959BD"/>
    <w:rsid w:val="00A95D63"/>
    <w:rsid w:val="00A9617D"/>
    <w:rsid w:val="00A965FB"/>
    <w:rsid w:val="00A971A8"/>
    <w:rsid w:val="00AA0708"/>
    <w:rsid w:val="00AA1153"/>
    <w:rsid w:val="00AA127E"/>
    <w:rsid w:val="00AA1C71"/>
    <w:rsid w:val="00AA301B"/>
    <w:rsid w:val="00AA3BCE"/>
    <w:rsid w:val="00AA3C2F"/>
    <w:rsid w:val="00AA3FBD"/>
    <w:rsid w:val="00AA4154"/>
    <w:rsid w:val="00AA4BCD"/>
    <w:rsid w:val="00AA59A5"/>
    <w:rsid w:val="00AA5AB8"/>
    <w:rsid w:val="00AA6198"/>
    <w:rsid w:val="00AA6504"/>
    <w:rsid w:val="00AA6A6F"/>
    <w:rsid w:val="00AA6E01"/>
    <w:rsid w:val="00AA72C0"/>
    <w:rsid w:val="00AA7B3F"/>
    <w:rsid w:val="00AA7FDB"/>
    <w:rsid w:val="00AB070C"/>
    <w:rsid w:val="00AB142F"/>
    <w:rsid w:val="00AB1E1C"/>
    <w:rsid w:val="00AB342F"/>
    <w:rsid w:val="00AB37E6"/>
    <w:rsid w:val="00AB4E79"/>
    <w:rsid w:val="00AB50FA"/>
    <w:rsid w:val="00AB6866"/>
    <w:rsid w:val="00AC0A33"/>
    <w:rsid w:val="00AC0CA8"/>
    <w:rsid w:val="00AC0D8D"/>
    <w:rsid w:val="00AC15B3"/>
    <w:rsid w:val="00AC2A74"/>
    <w:rsid w:val="00AC2DB8"/>
    <w:rsid w:val="00AC2FE1"/>
    <w:rsid w:val="00AC44EC"/>
    <w:rsid w:val="00AC4A84"/>
    <w:rsid w:val="00AC4C71"/>
    <w:rsid w:val="00AC5196"/>
    <w:rsid w:val="00AC581F"/>
    <w:rsid w:val="00AC5F0F"/>
    <w:rsid w:val="00AC634C"/>
    <w:rsid w:val="00AC6AA8"/>
    <w:rsid w:val="00AC70B1"/>
    <w:rsid w:val="00AC7BE9"/>
    <w:rsid w:val="00AC7FC5"/>
    <w:rsid w:val="00AD00EC"/>
    <w:rsid w:val="00AD0835"/>
    <w:rsid w:val="00AD0DAE"/>
    <w:rsid w:val="00AD227F"/>
    <w:rsid w:val="00AD26F5"/>
    <w:rsid w:val="00AD2F03"/>
    <w:rsid w:val="00AD2F8D"/>
    <w:rsid w:val="00AD3D71"/>
    <w:rsid w:val="00AD4720"/>
    <w:rsid w:val="00AD4D27"/>
    <w:rsid w:val="00AD4D44"/>
    <w:rsid w:val="00AD4F3B"/>
    <w:rsid w:val="00AD5921"/>
    <w:rsid w:val="00AD5EF5"/>
    <w:rsid w:val="00AD6793"/>
    <w:rsid w:val="00AD72CD"/>
    <w:rsid w:val="00AD7A21"/>
    <w:rsid w:val="00AE040D"/>
    <w:rsid w:val="00AE136A"/>
    <w:rsid w:val="00AE19FA"/>
    <w:rsid w:val="00AE2D61"/>
    <w:rsid w:val="00AE2D6F"/>
    <w:rsid w:val="00AE2E83"/>
    <w:rsid w:val="00AE3374"/>
    <w:rsid w:val="00AE3810"/>
    <w:rsid w:val="00AE479A"/>
    <w:rsid w:val="00AE4875"/>
    <w:rsid w:val="00AE5124"/>
    <w:rsid w:val="00AE55F7"/>
    <w:rsid w:val="00AE678E"/>
    <w:rsid w:val="00AE7027"/>
    <w:rsid w:val="00AE7485"/>
    <w:rsid w:val="00AE7ADF"/>
    <w:rsid w:val="00AE7C06"/>
    <w:rsid w:val="00AF07F7"/>
    <w:rsid w:val="00AF0BCA"/>
    <w:rsid w:val="00AF0F87"/>
    <w:rsid w:val="00AF121F"/>
    <w:rsid w:val="00AF1342"/>
    <w:rsid w:val="00AF2007"/>
    <w:rsid w:val="00AF271F"/>
    <w:rsid w:val="00AF2911"/>
    <w:rsid w:val="00AF2FC4"/>
    <w:rsid w:val="00AF32B7"/>
    <w:rsid w:val="00AF3644"/>
    <w:rsid w:val="00AF410F"/>
    <w:rsid w:val="00AF4DD9"/>
    <w:rsid w:val="00AF54C2"/>
    <w:rsid w:val="00AF55F2"/>
    <w:rsid w:val="00AF5AE5"/>
    <w:rsid w:val="00AF62EB"/>
    <w:rsid w:val="00AF6C00"/>
    <w:rsid w:val="00AF7559"/>
    <w:rsid w:val="00AF7885"/>
    <w:rsid w:val="00AF7CEB"/>
    <w:rsid w:val="00AF7FC9"/>
    <w:rsid w:val="00B0054E"/>
    <w:rsid w:val="00B00946"/>
    <w:rsid w:val="00B00A82"/>
    <w:rsid w:val="00B00F4E"/>
    <w:rsid w:val="00B01306"/>
    <w:rsid w:val="00B01B97"/>
    <w:rsid w:val="00B01C96"/>
    <w:rsid w:val="00B02326"/>
    <w:rsid w:val="00B02633"/>
    <w:rsid w:val="00B02B90"/>
    <w:rsid w:val="00B034C1"/>
    <w:rsid w:val="00B0399A"/>
    <w:rsid w:val="00B05F8E"/>
    <w:rsid w:val="00B061A3"/>
    <w:rsid w:val="00B11122"/>
    <w:rsid w:val="00B11307"/>
    <w:rsid w:val="00B12BC3"/>
    <w:rsid w:val="00B14B3B"/>
    <w:rsid w:val="00B150C6"/>
    <w:rsid w:val="00B1534F"/>
    <w:rsid w:val="00B15483"/>
    <w:rsid w:val="00B166D2"/>
    <w:rsid w:val="00B16BD0"/>
    <w:rsid w:val="00B1701F"/>
    <w:rsid w:val="00B175DE"/>
    <w:rsid w:val="00B204A2"/>
    <w:rsid w:val="00B2052C"/>
    <w:rsid w:val="00B20876"/>
    <w:rsid w:val="00B20EA2"/>
    <w:rsid w:val="00B21579"/>
    <w:rsid w:val="00B21786"/>
    <w:rsid w:val="00B21B42"/>
    <w:rsid w:val="00B21EA3"/>
    <w:rsid w:val="00B22232"/>
    <w:rsid w:val="00B22563"/>
    <w:rsid w:val="00B2414B"/>
    <w:rsid w:val="00B241AD"/>
    <w:rsid w:val="00B2493D"/>
    <w:rsid w:val="00B24A49"/>
    <w:rsid w:val="00B257C4"/>
    <w:rsid w:val="00B26AAF"/>
    <w:rsid w:val="00B270BB"/>
    <w:rsid w:val="00B270D9"/>
    <w:rsid w:val="00B271ED"/>
    <w:rsid w:val="00B27737"/>
    <w:rsid w:val="00B27831"/>
    <w:rsid w:val="00B27EA3"/>
    <w:rsid w:val="00B30117"/>
    <w:rsid w:val="00B305DB"/>
    <w:rsid w:val="00B306D7"/>
    <w:rsid w:val="00B30866"/>
    <w:rsid w:val="00B30A5B"/>
    <w:rsid w:val="00B30A6A"/>
    <w:rsid w:val="00B332B5"/>
    <w:rsid w:val="00B3414F"/>
    <w:rsid w:val="00B360C7"/>
    <w:rsid w:val="00B36290"/>
    <w:rsid w:val="00B362B3"/>
    <w:rsid w:val="00B36BAC"/>
    <w:rsid w:val="00B37061"/>
    <w:rsid w:val="00B37390"/>
    <w:rsid w:val="00B375E9"/>
    <w:rsid w:val="00B37BD3"/>
    <w:rsid w:val="00B40955"/>
    <w:rsid w:val="00B40C81"/>
    <w:rsid w:val="00B415D0"/>
    <w:rsid w:val="00B42337"/>
    <w:rsid w:val="00B424A5"/>
    <w:rsid w:val="00B42AD1"/>
    <w:rsid w:val="00B42CCB"/>
    <w:rsid w:val="00B43112"/>
    <w:rsid w:val="00B4379B"/>
    <w:rsid w:val="00B4427D"/>
    <w:rsid w:val="00B4433D"/>
    <w:rsid w:val="00B44925"/>
    <w:rsid w:val="00B44941"/>
    <w:rsid w:val="00B44AFE"/>
    <w:rsid w:val="00B452AC"/>
    <w:rsid w:val="00B45FA1"/>
    <w:rsid w:val="00B50DA3"/>
    <w:rsid w:val="00B51157"/>
    <w:rsid w:val="00B51747"/>
    <w:rsid w:val="00B51C91"/>
    <w:rsid w:val="00B52A82"/>
    <w:rsid w:val="00B53DCE"/>
    <w:rsid w:val="00B54E2F"/>
    <w:rsid w:val="00B55D9A"/>
    <w:rsid w:val="00B56369"/>
    <w:rsid w:val="00B56800"/>
    <w:rsid w:val="00B57823"/>
    <w:rsid w:val="00B6076F"/>
    <w:rsid w:val="00B625C3"/>
    <w:rsid w:val="00B6333B"/>
    <w:rsid w:val="00B63435"/>
    <w:rsid w:val="00B637DB"/>
    <w:rsid w:val="00B642D3"/>
    <w:rsid w:val="00B648EB"/>
    <w:rsid w:val="00B64EE7"/>
    <w:rsid w:val="00B65864"/>
    <w:rsid w:val="00B6590D"/>
    <w:rsid w:val="00B65B2F"/>
    <w:rsid w:val="00B674A2"/>
    <w:rsid w:val="00B70075"/>
    <w:rsid w:val="00B70867"/>
    <w:rsid w:val="00B7088D"/>
    <w:rsid w:val="00B70EBA"/>
    <w:rsid w:val="00B723FC"/>
    <w:rsid w:val="00B72E60"/>
    <w:rsid w:val="00B72F4A"/>
    <w:rsid w:val="00B732F9"/>
    <w:rsid w:val="00B74294"/>
    <w:rsid w:val="00B74A8D"/>
    <w:rsid w:val="00B7501F"/>
    <w:rsid w:val="00B7522D"/>
    <w:rsid w:val="00B75E68"/>
    <w:rsid w:val="00B75E95"/>
    <w:rsid w:val="00B7671C"/>
    <w:rsid w:val="00B768B0"/>
    <w:rsid w:val="00B76DBB"/>
    <w:rsid w:val="00B77521"/>
    <w:rsid w:val="00B775E3"/>
    <w:rsid w:val="00B77A02"/>
    <w:rsid w:val="00B77A0F"/>
    <w:rsid w:val="00B81975"/>
    <w:rsid w:val="00B82BB7"/>
    <w:rsid w:val="00B82F84"/>
    <w:rsid w:val="00B8317B"/>
    <w:rsid w:val="00B83B20"/>
    <w:rsid w:val="00B83BAB"/>
    <w:rsid w:val="00B83C24"/>
    <w:rsid w:val="00B8626D"/>
    <w:rsid w:val="00B8706A"/>
    <w:rsid w:val="00B87A2C"/>
    <w:rsid w:val="00B90170"/>
    <w:rsid w:val="00B9059D"/>
    <w:rsid w:val="00B915B5"/>
    <w:rsid w:val="00B928F2"/>
    <w:rsid w:val="00B92B8D"/>
    <w:rsid w:val="00B92D09"/>
    <w:rsid w:val="00B92D78"/>
    <w:rsid w:val="00B92FFC"/>
    <w:rsid w:val="00B9388A"/>
    <w:rsid w:val="00B94B32"/>
    <w:rsid w:val="00B94EC4"/>
    <w:rsid w:val="00B9533E"/>
    <w:rsid w:val="00B95E9E"/>
    <w:rsid w:val="00B96C5D"/>
    <w:rsid w:val="00B977B0"/>
    <w:rsid w:val="00BA06E9"/>
    <w:rsid w:val="00BA14F7"/>
    <w:rsid w:val="00BA1D19"/>
    <w:rsid w:val="00BA1F5B"/>
    <w:rsid w:val="00BA257A"/>
    <w:rsid w:val="00BA2AF3"/>
    <w:rsid w:val="00BA300A"/>
    <w:rsid w:val="00BA34C2"/>
    <w:rsid w:val="00BA38EF"/>
    <w:rsid w:val="00BA4137"/>
    <w:rsid w:val="00BA4A90"/>
    <w:rsid w:val="00BA4B07"/>
    <w:rsid w:val="00BA66B0"/>
    <w:rsid w:val="00BA6B72"/>
    <w:rsid w:val="00BB01FD"/>
    <w:rsid w:val="00BB1808"/>
    <w:rsid w:val="00BB1E32"/>
    <w:rsid w:val="00BB1EE6"/>
    <w:rsid w:val="00BB1FB7"/>
    <w:rsid w:val="00BB2C0C"/>
    <w:rsid w:val="00BB2EC3"/>
    <w:rsid w:val="00BB3AB1"/>
    <w:rsid w:val="00BB3D68"/>
    <w:rsid w:val="00BB4045"/>
    <w:rsid w:val="00BB44E2"/>
    <w:rsid w:val="00BB4F9C"/>
    <w:rsid w:val="00BB501E"/>
    <w:rsid w:val="00BB50FF"/>
    <w:rsid w:val="00BB787A"/>
    <w:rsid w:val="00BB7983"/>
    <w:rsid w:val="00BB7D35"/>
    <w:rsid w:val="00BC00E8"/>
    <w:rsid w:val="00BC0999"/>
    <w:rsid w:val="00BC0CE5"/>
    <w:rsid w:val="00BC0EB1"/>
    <w:rsid w:val="00BC1889"/>
    <w:rsid w:val="00BC2D54"/>
    <w:rsid w:val="00BC3A89"/>
    <w:rsid w:val="00BC3C3E"/>
    <w:rsid w:val="00BC3E30"/>
    <w:rsid w:val="00BC4152"/>
    <w:rsid w:val="00BC428C"/>
    <w:rsid w:val="00BC4536"/>
    <w:rsid w:val="00BC5430"/>
    <w:rsid w:val="00BC546E"/>
    <w:rsid w:val="00BC5632"/>
    <w:rsid w:val="00BC577A"/>
    <w:rsid w:val="00BC5C18"/>
    <w:rsid w:val="00BC634D"/>
    <w:rsid w:val="00BC7185"/>
    <w:rsid w:val="00BC7895"/>
    <w:rsid w:val="00BC7D77"/>
    <w:rsid w:val="00BC7E51"/>
    <w:rsid w:val="00BD1480"/>
    <w:rsid w:val="00BD14F9"/>
    <w:rsid w:val="00BD19F9"/>
    <w:rsid w:val="00BD1BBD"/>
    <w:rsid w:val="00BD1C75"/>
    <w:rsid w:val="00BD1F66"/>
    <w:rsid w:val="00BD35F8"/>
    <w:rsid w:val="00BD45D5"/>
    <w:rsid w:val="00BD4EBB"/>
    <w:rsid w:val="00BD5375"/>
    <w:rsid w:val="00BD5AB7"/>
    <w:rsid w:val="00BD5CA1"/>
    <w:rsid w:val="00BD5FCA"/>
    <w:rsid w:val="00BD6596"/>
    <w:rsid w:val="00BD72F8"/>
    <w:rsid w:val="00BD77DC"/>
    <w:rsid w:val="00BD7C0C"/>
    <w:rsid w:val="00BE0397"/>
    <w:rsid w:val="00BE0C03"/>
    <w:rsid w:val="00BE1404"/>
    <w:rsid w:val="00BE2B7D"/>
    <w:rsid w:val="00BE387B"/>
    <w:rsid w:val="00BE3AEF"/>
    <w:rsid w:val="00BE51FD"/>
    <w:rsid w:val="00BE5785"/>
    <w:rsid w:val="00BE5823"/>
    <w:rsid w:val="00BE5B28"/>
    <w:rsid w:val="00BE5EB2"/>
    <w:rsid w:val="00BE64C9"/>
    <w:rsid w:val="00BE7651"/>
    <w:rsid w:val="00BE798C"/>
    <w:rsid w:val="00BE7B02"/>
    <w:rsid w:val="00BF00C5"/>
    <w:rsid w:val="00BF05A2"/>
    <w:rsid w:val="00BF1765"/>
    <w:rsid w:val="00BF1E17"/>
    <w:rsid w:val="00BF1EBE"/>
    <w:rsid w:val="00BF3B08"/>
    <w:rsid w:val="00BF4251"/>
    <w:rsid w:val="00BF468B"/>
    <w:rsid w:val="00BF530D"/>
    <w:rsid w:val="00BF5909"/>
    <w:rsid w:val="00C0034C"/>
    <w:rsid w:val="00C01D1F"/>
    <w:rsid w:val="00C01E84"/>
    <w:rsid w:val="00C02D57"/>
    <w:rsid w:val="00C0330A"/>
    <w:rsid w:val="00C03A4A"/>
    <w:rsid w:val="00C056B1"/>
    <w:rsid w:val="00C05AD6"/>
    <w:rsid w:val="00C0623C"/>
    <w:rsid w:val="00C06889"/>
    <w:rsid w:val="00C06D57"/>
    <w:rsid w:val="00C07569"/>
    <w:rsid w:val="00C07ADA"/>
    <w:rsid w:val="00C106D4"/>
    <w:rsid w:val="00C10CAE"/>
    <w:rsid w:val="00C10E8B"/>
    <w:rsid w:val="00C12ED1"/>
    <w:rsid w:val="00C132DF"/>
    <w:rsid w:val="00C138DB"/>
    <w:rsid w:val="00C13949"/>
    <w:rsid w:val="00C14235"/>
    <w:rsid w:val="00C1431B"/>
    <w:rsid w:val="00C14B5A"/>
    <w:rsid w:val="00C1531B"/>
    <w:rsid w:val="00C15819"/>
    <w:rsid w:val="00C16A23"/>
    <w:rsid w:val="00C16BE9"/>
    <w:rsid w:val="00C17318"/>
    <w:rsid w:val="00C17803"/>
    <w:rsid w:val="00C17BD6"/>
    <w:rsid w:val="00C17F9F"/>
    <w:rsid w:val="00C2091F"/>
    <w:rsid w:val="00C21AED"/>
    <w:rsid w:val="00C2214B"/>
    <w:rsid w:val="00C22653"/>
    <w:rsid w:val="00C2361F"/>
    <w:rsid w:val="00C25B5A"/>
    <w:rsid w:val="00C2603F"/>
    <w:rsid w:val="00C26054"/>
    <w:rsid w:val="00C2726B"/>
    <w:rsid w:val="00C27376"/>
    <w:rsid w:val="00C2766D"/>
    <w:rsid w:val="00C30110"/>
    <w:rsid w:val="00C30591"/>
    <w:rsid w:val="00C30C9F"/>
    <w:rsid w:val="00C3109E"/>
    <w:rsid w:val="00C33AEF"/>
    <w:rsid w:val="00C33C19"/>
    <w:rsid w:val="00C33FF4"/>
    <w:rsid w:val="00C34056"/>
    <w:rsid w:val="00C34521"/>
    <w:rsid w:val="00C349C4"/>
    <w:rsid w:val="00C35648"/>
    <w:rsid w:val="00C360D1"/>
    <w:rsid w:val="00C37553"/>
    <w:rsid w:val="00C37C59"/>
    <w:rsid w:val="00C37CCD"/>
    <w:rsid w:val="00C4083D"/>
    <w:rsid w:val="00C41141"/>
    <w:rsid w:val="00C42480"/>
    <w:rsid w:val="00C4256B"/>
    <w:rsid w:val="00C439FD"/>
    <w:rsid w:val="00C43B01"/>
    <w:rsid w:val="00C43B50"/>
    <w:rsid w:val="00C43F40"/>
    <w:rsid w:val="00C43F4B"/>
    <w:rsid w:val="00C44613"/>
    <w:rsid w:val="00C44663"/>
    <w:rsid w:val="00C45103"/>
    <w:rsid w:val="00C45457"/>
    <w:rsid w:val="00C45B90"/>
    <w:rsid w:val="00C46C01"/>
    <w:rsid w:val="00C509C1"/>
    <w:rsid w:val="00C50DB8"/>
    <w:rsid w:val="00C512DA"/>
    <w:rsid w:val="00C5169C"/>
    <w:rsid w:val="00C526DD"/>
    <w:rsid w:val="00C53B46"/>
    <w:rsid w:val="00C53D3C"/>
    <w:rsid w:val="00C54944"/>
    <w:rsid w:val="00C55EF5"/>
    <w:rsid w:val="00C569EF"/>
    <w:rsid w:val="00C57345"/>
    <w:rsid w:val="00C57547"/>
    <w:rsid w:val="00C5781B"/>
    <w:rsid w:val="00C605C6"/>
    <w:rsid w:val="00C60750"/>
    <w:rsid w:val="00C60895"/>
    <w:rsid w:val="00C62070"/>
    <w:rsid w:val="00C6233C"/>
    <w:rsid w:val="00C6313F"/>
    <w:rsid w:val="00C64987"/>
    <w:rsid w:val="00C64EA9"/>
    <w:rsid w:val="00C65D4A"/>
    <w:rsid w:val="00C660BA"/>
    <w:rsid w:val="00C67087"/>
    <w:rsid w:val="00C67264"/>
    <w:rsid w:val="00C67E70"/>
    <w:rsid w:val="00C705B5"/>
    <w:rsid w:val="00C706A0"/>
    <w:rsid w:val="00C7170A"/>
    <w:rsid w:val="00C71A13"/>
    <w:rsid w:val="00C71BA1"/>
    <w:rsid w:val="00C7219C"/>
    <w:rsid w:val="00C7278F"/>
    <w:rsid w:val="00C72EEB"/>
    <w:rsid w:val="00C734B6"/>
    <w:rsid w:val="00C74736"/>
    <w:rsid w:val="00C747EA"/>
    <w:rsid w:val="00C74D84"/>
    <w:rsid w:val="00C74FF1"/>
    <w:rsid w:val="00C75194"/>
    <w:rsid w:val="00C7586A"/>
    <w:rsid w:val="00C75E28"/>
    <w:rsid w:val="00C76843"/>
    <w:rsid w:val="00C76DDD"/>
    <w:rsid w:val="00C775E7"/>
    <w:rsid w:val="00C77A1A"/>
    <w:rsid w:val="00C77CC9"/>
    <w:rsid w:val="00C77F4E"/>
    <w:rsid w:val="00C80110"/>
    <w:rsid w:val="00C81ECD"/>
    <w:rsid w:val="00C82043"/>
    <w:rsid w:val="00C82249"/>
    <w:rsid w:val="00C8582F"/>
    <w:rsid w:val="00C866B1"/>
    <w:rsid w:val="00C86CDF"/>
    <w:rsid w:val="00C8748B"/>
    <w:rsid w:val="00C90751"/>
    <w:rsid w:val="00C90B88"/>
    <w:rsid w:val="00C91AB7"/>
    <w:rsid w:val="00C92BDB"/>
    <w:rsid w:val="00C92C25"/>
    <w:rsid w:val="00C92E27"/>
    <w:rsid w:val="00C92F14"/>
    <w:rsid w:val="00C937A4"/>
    <w:rsid w:val="00C93876"/>
    <w:rsid w:val="00C93A7C"/>
    <w:rsid w:val="00C94055"/>
    <w:rsid w:val="00C94911"/>
    <w:rsid w:val="00C94BEF"/>
    <w:rsid w:val="00C94D68"/>
    <w:rsid w:val="00C95B9E"/>
    <w:rsid w:val="00C95D5E"/>
    <w:rsid w:val="00C960BE"/>
    <w:rsid w:val="00C9675F"/>
    <w:rsid w:val="00CA015D"/>
    <w:rsid w:val="00CA0344"/>
    <w:rsid w:val="00CA0E8E"/>
    <w:rsid w:val="00CA1576"/>
    <w:rsid w:val="00CA18FB"/>
    <w:rsid w:val="00CA372D"/>
    <w:rsid w:val="00CA62B3"/>
    <w:rsid w:val="00CA63FD"/>
    <w:rsid w:val="00CA6A81"/>
    <w:rsid w:val="00CA7A5A"/>
    <w:rsid w:val="00CA7CA2"/>
    <w:rsid w:val="00CA7DE1"/>
    <w:rsid w:val="00CB0638"/>
    <w:rsid w:val="00CB0662"/>
    <w:rsid w:val="00CB075A"/>
    <w:rsid w:val="00CB13AF"/>
    <w:rsid w:val="00CB1585"/>
    <w:rsid w:val="00CB2170"/>
    <w:rsid w:val="00CB3255"/>
    <w:rsid w:val="00CB3EB5"/>
    <w:rsid w:val="00CB3F74"/>
    <w:rsid w:val="00CB4125"/>
    <w:rsid w:val="00CB4856"/>
    <w:rsid w:val="00CB4AA9"/>
    <w:rsid w:val="00CB5BA0"/>
    <w:rsid w:val="00CB5C8D"/>
    <w:rsid w:val="00CB68D2"/>
    <w:rsid w:val="00CB6F0F"/>
    <w:rsid w:val="00CB74AB"/>
    <w:rsid w:val="00CC18C3"/>
    <w:rsid w:val="00CC1BA6"/>
    <w:rsid w:val="00CC1C7A"/>
    <w:rsid w:val="00CC1E9B"/>
    <w:rsid w:val="00CC2B29"/>
    <w:rsid w:val="00CC3F6A"/>
    <w:rsid w:val="00CC4372"/>
    <w:rsid w:val="00CC5017"/>
    <w:rsid w:val="00CC5A07"/>
    <w:rsid w:val="00CC6D5F"/>
    <w:rsid w:val="00CC6E60"/>
    <w:rsid w:val="00CC6FD6"/>
    <w:rsid w:val="00CC7174"/>
    <w:rsid w:val="00CC7244"/>
    <w:rsid w:val="00CC74E9"/>
    <w:rsid w:val="00CC79C4"/>
    <w:rsid w:val="00CC7EB3"/>
    <w:rsid w:val="00CC7FAD"/>
    <w:rsid w:val="00CD0036"/>
    <w:rsid w:val="00CD11FB"/>
    <w:rsid w:val="00CD1202"/>
    <w:rsid w:val="00CD14E7"/>
    <w:rsid w:val="00CD201D"/>
    <w:rsid w:val="00CD22C5"/>
    <w:rsid w:val="00CD2F47"/>
    <w:rsid w:val="00CD4A34"/>
    <w:rsid w:val="00CD583F"/>
    <w:rsid w:val="00CD5CF5"/>
    <w:rsid w:val="00CD5EDA"/>
    <w:rsid w:val="00CD6ECA"/>
    <w:rsid w:val="00CD7703"/>
    <w:rsid w:val="00CE12BD"/>
    <w:rsid w:val="00CE16CF"/>
    <w:rsid w:val="00CE2133"/>
    <w:rsid w:val="00CE2ECE"/>
    <w:rsid w:val="00CE5032"/>
    <w:rsid w:val="00CE50FB"/>
    <w:rsid w:val="00CE54CD"/>
    <w:rsid w:val="00CE552A"/>
    <w:rsid w:val="00CE57A1"/>
    <w:rsid w:val="00CE7C5F"/>
    <w:rsid w:val="00CF1885"/>
    <w:rsid w:val="00CF1E5E"/>
    <w:rsid w:val="00CF49AC"/>
    <w:rsid w:val="00CF4D5B"/>
    <w:rsid w:val="00CF5440"/>
    <w:rsid w:val="00CF7375"/>
    <w:rsid w:val="00D000C0"/>
    <w:rsid w:val="00D02274"/>
    <w:rsid w:val="00D02355"/>
    <w:rsid w:val="00D02B18"/>
    <w:rsid w:val="00D02F58"/>
    <w:rsid w:val="00D034C9"/>
    <w:rsid w:val="00D03691"/>
    <w:rsid w:val="00D03B38"/>
    <w:rsid w:val="00D04118"/>
    <w:rsid w:val="00D05B60"/>
    <w:rsid w:val="00D063AB"/>
    <w:rsid w:val="00D06763"/>
    <w:rsid w:val="00D07661"/>
    <w:rsid w:val="00D07879"/>
    <w:rsid w:val="00D10B01"/>
    <w:rsid w:val="00D10DCD"/>
    <w:rsid w:val="00D116D3"/>
    <w:rsid w:val="00D11DFE"/>
    <w:rsid w:val="00D11E7D"/>
    <w:rsid w:val="00D12102"/>
    <w:rsid w:val="00D12B2E"/>
    <w:rsid w:val="00D12ECD"/>
    <w:rsid w:val="00D142CA"/>
    <w:rsid w:val="00D14867"/>
    <w:rsid w:val="00D15091"/>
    <w:rsid w:val="00D153C7"/>
    <w:rsid w:val="00D173A4"/>
    <w:rsid w:val="00D176AF"/>
    <w:rsid w:val="00D17C50"/>
    <w:rsid w:val="00D20D4F"/>
    <w:rsid w:val="00D20E4F"/>
    <w:rsid w:val="00D21028"/>
    <w:rsid w:val="00D21692"/>
    <w:rsid w:val="00D22F34"/>
    <w:rsid w:val="00D23F89"/>
    <w:rsid w:val="00D249A7"/>
    <w:rsid w:val="00D256B8"/>
    <w:rsid w:val="00D26917"/>
    <w:rsid w:val="00D277F3"/>
    <w:rsid w:val="00D306DB"/>
    <w:rsid w:val="00D3093C"/>
    <w:rsid w:val="00D32585"/>
    <w:rsid w:val="00D333FD"/>
    <w:rsid w:val="00D34422"/>
    <w:rsid w:val="00D34965"/>
    <w:rsid w:val="00D34AAD"/>
    <w:rsid w:val="00D34DFB"/>
    <w:rsid w:val="00D34FE9"/>
    <w:rsid w:val="00D355B7"/>
    <w:rsid w:val="00D35DDE"/>
    <w:rsid w:val="00D36358"/>
    <w:rsid w:val="00D37B8E"/>
    <w:rsid w:val="00D40015"/>
    <w:rsid w:val="00D40701"/>
    <w:rsid w:val="00D42C88"/>
    <w:rsid w:val="00D43011"/>
    <w:rsid w:val="00D43145"/>
    <w:rsid w:val="00D43339"/>
    <w:rsid w:val="00D4490E"/>
    <w:rsid w:val="00D45952"/>
    <w:rsid w:val="00D45ADC"/>
    <w:rsid w:val="00D46F50"/>
    <w:rsid w:val="00D500BF"/>
    <w:rsid w:val="00D501BA"/>
    <w:rsid w:val="00D50DC4"/>
    <w:rsid w:val="00D50FCF"/>
    <w:rsid w:val="00D51C10"/>
    <w:rsid w:val="00D52E89"/>
    <w:rsid w:val="00D54F26"/>
    <w:rsid w:val="00D565AA"/>
    <w:rsid w:val="00D576A1"/>
    <w:rsid w:val="00D57B94"/>
    <w:rsid w:val="00D60627"/>
    <w:rsid w:val="00D60A37"/>
    <w:rsid w:val="00D60B50"/>
    <w:rsid w:val="00D61239"/>
    <w:rsid w:val="00D6150B"/>
    <w:rsid w:val="00D62676"/>
    <w:rsid w:val="00D62B17"/>
    <w:rsid w:val="00D637E3"/>
    <w:rsid w:val="00D638D2"/>
    <w:rsid w:val="00D65545"/>
    <w:rsid w:val="00D66288"/>
    <w:rsid w:val="00D670D2"/>
    <w:rsid w:val="00D67C3D"/>
    <w:rsid w:val="00D7038F"/>
    <w:rsid w:val="00D70588"/>
    <w:rsid w:val="00D709AE"/>
    <w:rsid w:val="00D71EE2"/>
    <w:rsid w:val="00D723EA"/>
    <w:rsid w:val="00D732F3"/>
    <w:rsid w:val="00D7483C"/>
    <w:rsid w:val="00D7594D"/>
    <w:rsid w:val="00D75CA4"/>
    <w:rsid w:val="00D76290"/>
    <w:rsid w:val="00D769A6"/>
    <w:rsid w:val="00D76F87"/>
    <w:rsid w:val="00D775B7"/>
    <w:rsid w:val="00D776E9"/>
    <w:rsid w:val="00D77B32"/>
    <w:rsid w:val="00D77C21"/>
    <w:rsid w:val="00D77D14"/>
    <w:rsid w:val="00D803A3"/>
    <w:rsid w:val="00D817FF"/>
    <w:rsid w:val="00D81B5F"/>
    <w:rsid w:val="00D81E00"/>
    <w:rsid w:val="00D82F06"/>
    <w:rsid w:val="00D8334F"/>
    <w:rsid w:val="00D84055"/>
    <w:rsid w:val="00D841F9"/>
    <w:rsid w:val="00D8453F"/>
    <w:rsid w:val="00D847EF"/>
    <w:rsid w:val="00D8492F"/>
    <w:rsid w:val="00D85D9E"/>
    <w:rsid w:val="00D86265"/>
    <w:rsid w:val="00D869CD"/>
    <w:rsid w:val="00D86B4D"/>
    <w:rsid w:val="00D87BE6"/>
    <w:rsid w:val="00D91711"/>
    <w:rsid w:val="00D92492"/>
    <w:rsid w:val="00D928B3"/>
    <w:rsid w:val="00D93C76"/>
    <w:rsid w:val="00D93D4B"/>
    <w:rsid w:val="00D95626"/>
    <w:rsid w:val="00D957DF"/>
    <w:rsid w:val="00D95B43"/>
    <w:rsid w:val="00D96907"/>
    <w:rsid w:val="00D96F0A"/>
    <w:rsid w:val="00DA05F6"/>
    <w:rsid w:val="00DA0B94"/>
    <w:rsid w:val="00DA11DB"/>
    <w:rsid w:val="00DA1202"/>
    <w:rsid w:val="00DA168A"/>
    <w:rsid w:val="00DA2522"/>
    <w:rsid w:val="00DA26E4"/>
    <w:rsid w:val="00DA2A10"/>
    <w:rsid w:val="00DA2AD6"/>
    <w:rsid w:val="00DA2D1F"/>
    <w:rsid w:val="00DA394A"/>
    <w:rsid w:val="00DA4180"/>
    <w:rsid w:val="00DA45BA"/>
    <w:rsid w:val="00DA4795"/>
    <w:rsid w:val="00DA5521"/>
    <w:rsid w:val="00DA5CA3"/>
    <w:rsid w:val="00DA605D"/>
    <w:rsid w:val="00DA63DF"/>
    <w:rsid w:val="00DA6E62"/>
    <w:rsid w:val="00DA71F5"/>
    <w:rsid w:val="00DA7247"/>
    <w:rsid w:val="00DB001D"/>
    <w:rsid w:val="00DB015A"/>
    <w:rsid w:val="00DB0525"/>
    <w:rsid w:val="00DB17E1"/>
    <w:rsid w:val="00DB308C"/>
    <w:rsid w:val="00DB342B"/>
    <w:rsid w:val="00DB4081"/>
    <w:rsid w:val="00DB43CF"/>
    <w:rsid w:val="00DB44A6"/>
    <w:rsid w:val="00DB4FEE"/>
    <w:rsid w:val="00DB5635"/>
    <w:rsid w:val="00DB5812"/>
    <w:rsid w:val="00DB606A"/>
    <w:rsid w:val="00DB659C"/>
    <w:rsid w:val="00DB698F"/>
    <w:rsid w:val="00DB72D3"/>
    <w:rsid w:val="00DB75A8"/>
    <w:rsid w:val="00DB7FCA"/>
    <w:rsid w:val="00DC0F1C"/>
    <w:rsid w:val="00DC1A80"/>
    <w:rsid w:val="00DC2153"/>
    <w:rsid w:val="00DC338F"/>
    <w:rsid w:val="00DC34C3"/>
    <w:rsid w:val="00DC35A9"/>
    <w:rsid w:val="00DC3FF4"/>
    <w:rsid w:val="00DC4F00"/>
    <w:rsid w:val="00DC5678"/>
    <w:rsid w:val="00DC5C8A"/>
    <w:rsid w:val="00DC720F"/>
    <w:rsid w:val="00DC7D85"/>
    <w:rsid w:val="00DD0263"/>
    <w:rsid w:val="00DD08D6"/>
    <w:rsid w:val="00DD1493"/>
    <w:rsid w:val="00DD17A8"/>
    <w:rsid w:val="00DD1FA5"/>
    <w:rsid w:val="00DD3365"/>
    <w:rsid w:val="00DD34DA"/>
    <w:rsid w:val="00DD4128"/>
    <w:rsid w:val="00DD4EA3"/>
    <w:rsid w:val="00DD68E0"/>
    <w:rsid w:val="00DE02F8"/>
    <w:rsid w:val="00DE0326"/>
    <w:rsid w:val="00DE06BB"/>
    <w:rsid w:val="00DE1B59"/>
    <w:rsid w:val="00DE2205"/>
    <w:rsid w:val="00DE3510"/>
    <w:rsid w:val="00DE3D41"/>
    <w:rsid w:val="00DE421D"/>
    <w:rsid w:val="00DE5C2C"/>
    <w:rsid w:val="00DE5EF0"/>
    <w:rsid w:val="00DE5F36"/>
    <w:rsid w:val="00DE5F57"/>
    <w:rsid w:val="00DE5FBD"/>
    <w:rsid w:val="00DE709B"/>
    <w:rsid w:val="00DE738C"/>
    <w:rsid w:val="00DF0AEC"/>
    <w:rsid w:val="00DF1C22"/>
    <w:rsid w:val="00DF1CB0"/>
    <w:rsid w:val="00DF254B"/>
    <w:rsid w:val="00DF2E40"/>
    <w:rsid w:val="00DF303A"/>
    <w:rsid w:val="00DF4707"/>
    <w:rsid w:val="00DF6177"/>
    <w:rsid w:val="00DF6C92"/>
    <w:rsid w:val="00DF6F68"/>
    <w:rsid w:val="00E00902"/>
    <w:rsid w:val="00E01055"/>
    <w:rsid w:val="00E01962"/>
    <w:rsid w:val="00E025DE"/>
    <w:rsid w:val="00E02F20"/>
    <w:rsid w:val="00E03112"/>
    <w:rsid w:val="00E032DB"/>
    <w:rsid w:val="00E04DAC"/>
    <w:rsid w:val="00E05955"/>
    <w:rsid w:val="00E06719"/>
    <w:rsid w:val="00E0745A"/>
    <w:rsid w:val="00E07F67"/>
    <w:rsid w:val="00E11D60"/>
    <w:rsid w:val="00E12696"/>
    <w:rsid w:val="00E12D92"/>
    <w:rsid w:val="00E132A1"/>
    <w:rsid w:val="00E1450D"/>
    <w:rsid w:val="00E149DF"/>
    <w:rsid w:val="00E1572D"/>
    <w:rsid w:val="00E161E7"/>
    <w:rsid w:val="00E167C7"/>
    <w:rsid w:val="00E16904"/>
    <w:rsid w:val="00E16C63"/>
    <w:rsid w:val="00E16FC1"/>
    <w:rsid w:val="00E1742E"/>
    <w:rsid w:val="00E17CFD"/>
    <w:rsid w:val="00E17E61"/>
    <w:rsid w:val="00E20011"/>
    <w:rsid w:val="00E21886"/>
    <w:rsid w:val="00E22E45"/>
    <w:rsid w:val="00E23E6F"/>
    <w:rsid w:val="00E2429B"/>
    <w:rsid w:val="00E242CB"/>
    <w:rsid w:val="00E24DD9"/>
    <w:rsid w:val="00E256B8"/>
    <w:rsid w:val="00E25831"/>
    <w:rsid w:val="00E2594E"/>
    <w:rsid w:val="00E260A4"/>
    <w:rsid w:val="00E27649"/>
    <w:rsid w:val="00E3228A"/>
    <w:rsid w:val="00E32871"/>
    <w:rsid w:val="00E32DAA"/>
    <w:rsid w:val="00E331B0"/>
    <w:rsid w:val="00E334D3"/>
    <w:rsid w:val="00E34035"/>
    <w:rsid w:val="00E35028"/>
    <w:rsid w:val="00E35862"/>
    <w:rsid w:val="00E358DA"/>
    <w:rsid w:val="00E36206"/>
    <w:rsid w:val="00E36488"/>
    <w:rsid w:val="00E366C9"/>
    <w:rsid w:val="00E37815"/>
    <w:rsid w:val="00E37AC4"/>
    <w:rsid w:val="00E37E3F"/>
    <w:rsid w:val="00E4096C"/>
    <w:rsid w:val="00E40E9C"/>
    <w:rsid w:val="00E4372C"/>
    <w:rsid w:val="00E43AB0"/>
    <w:rsid w:val="00E44C4F"/>
    <w:rsid w:val="00E462BF"/>
    <w:rsid w:val="00E47918"/>
    <w:rsid w:val="00E50700"/>
    <w:rsid w:val="00E51310"/>
    <w:rsid w:val="00E513D6"/>
    <w:rsid w:val="00E5277F"/>
    <w:rsid w:val="00E53134"/>
    <w:rsid w:val="00E533F3"/>
    <w:rsid w:val="00E53C2D"/>
    <w:rsid w:val="00E549C3"/>
    <w:rsid w:val="00E555D2"/>
    <w:rsid w:val="00E55DAF"/>
    <w:rsid w:val="00E5613F"/>
    <w:rsid w:val="00E60CB9"/>
    <w:rsid w:val="00E6107C"/>
    <w:rsid w:val="00E61B50"/>
    <w:rsid w:val="00E62C95"/>
    <w:rsid w:val="00E631DB"/>
    <w:rsid w:val="00E63D19"/>
    <w:rsid w:val="00E63F38"/>
    <w:rsid w:val="00E64782"/>
    <w:rsid w:val="00E65F9C"/>
    <w:rsid w:val="00E66007"/>
    <w:rsid w:val="00E66593"/>
    <w:rsid w:val="00E66BE7"/>
    <w:rsid w:val="00E66C01"/>
    <w:rsid w:val="00E66F3B"/>
    <w:rsid w:val="00E677DE"/>
    <w:rsid w:val="00E67C37"/>
    <w:rsid w:val="00E67EDC"/>
    <w:rsid w:val="00E703BC"/>
    <w:rsid w:val="00E70FB1"/>
    <w:rsid w:val="00E7158A"/>
    <w:rsid w:val="00E7227E"/>
    <w:rsid w:val="00E7288B"/>
    <w:rsid w:val="00E729B4"/>
    <w:rsid w:val="00E72BF1"/>
    <w:rsid w:val="00E72FCE"/>
    <w:rsid w:val="00E73DB0"/>
    <w:rsid w:val="00E742FC"/>
    <w:rsid w:val="00E74B1B"/>
    <w:rsid w:val="00E750CB"/>
    <w:rsid w:val="00E75B1A"/>
    <w:rsid w:val="00E75F55"/>
    <w:rsid w:val="00E76ACC"/>
    <w:rsid w:val="00E76EE1"/>
    <w:rsid w:val="00E805B6"/>
    <w:rsid w:val="00E8084B"/>
    <w:rsid w:val="00E808A7"/>
    <w:rsid w:val="00E8146B"/>
    <w:rsid w:val="00E83047"/>
    <w:rsid w:val="00E84045"/>
    <w:rsid w:val="00E86153"/>
    <w:rsid w:val="00E8667F"/>
    <w:rsid w:val="00E86709"/>
    <w:rsid w:val="00E868A3"/>
    <w:rsid w:val="00E919E7"/>
    <w:rsid w:val="00E924B6"/>
    <w:rsid w:val="00E927EC"/>
    <w:rsid w:val="00E92FCD"/>
    <w:rsid w:val="00E9331B"/>
    <w:rsid w:val="00E953BF"/>
    <w:rsid w:val="00E95470"/>
    <w:rsid w:val="00E956BC"/>
    <w:rsid w:val="00E959A4"/>
    <w:rsid w:val="00E95BBE"/>
    <w:rsid w:val="00E9684E"/>
    <w:rsid w:val="00E96D2A"/>
    <w:rsid w:val="00E9758A"/>
    <w:rsid w:val="00E977BE"/>
    <w:rsid w:val="00E97934"/>
    <w:rsid w:val="00EA18C0"/>
    <w:rsid w:val="00EA19FD"/>
    <w:rsid w:val="00EA249E"/>
    <w:rsid w:val="00EA2FC9"/>
    <w:rsid w:val="00EA3F92"/>
    <w:rsid w:val="00EA502F"/>
    <w:rsid w:val="00EA613F"/>
    <w:rsid w:val="00EA768E"/>
    <w:rsid w:val="00EA76C1"/>
    <w:rsid w:val="00EB1397"/>
    <w:rsid w:val="00EB1ACA"/>
    <w:rsid w:val="00EB1ED0"/>
    <w:rsid w:val="00EB2F85"/>
    <w:rsid w:val="00EB34D0"/>
    <w:rsid w:val="00EB5700"/>
    <w:rsid w:val="00EB69E7"/>
    <w:rsid w:val="00EB706B"/>
    <w:rsid w:val="00EB737C"/>
    <w:rsid w:val="00EB74E8"/>
    <w:rsid w:val="00EB7B7D"/>
    <w:rsid w:val="00EC1AE0"/>
    <w:rsid w:val="00EC1F0B"/>
    <w:rsid w:val="00EC294E"/>
    <w:rsid w:val="00EC2B5D"/>
    <w:rsid w:val="00EC2D74"/>
    <w:rsid w:val="00EC338A"/>
    <w:rsid w:val="00EC3679"/>
    <w:rsid w:val="00EC37A2"/>
    <w:rsid w:val="00EC4D91"/>
    <w:rsid w:val="00EC512E"/>
    <w:rsid w:val="00EC73D9"/>
    <w:rsid w:val="00EC754A"/>
    <w:rsid w:val="00ED0951"/>
    <w:rsid w:val="00ED0D9F"/>
    <w:rsid w:val="00ED1538"/>
    <w:rsid w:val="00ED158B"/>
    <w:rsid w:val="00ED191F"/>
    <w:rsid w:val="00ED2940"/>
    <w:rsid w:val="00ED2AC9"/>
    <w:rsid w:val="00ED30B1"/>
    <w:rsid w:val="00ED316E"/>
    <w:rsid w:val="00ED3495"/>
    <w:rsid w:val="00ED3F0D"/>
    <w:rsid w:val="00ED422F"/>
    <w:rsid w:val="00ED49BA"/>
    <w:rsid w:val="00ED4A1E"/>
    <w:rsid w:val="00ED586D"/>
    <w:rsid w:val="00ED5BB6"/>
    <w:rsid w:val="00ED5DBE"/>
    <w:rsid w:val="00ED5DC3"/>
    <w:rsid w:val="00ED6329"/>
    <w:rsid w:val="00ED6828"/>
    <w:rsid w:val="00ED69EC"/>
    <w:rsid w:val="00ED6D9D"/>
    <w:rsid w:val="00ED6E26"/>
    <w:rsid w:val="00ED75D5"/>
    <w:rsid w:val="00ED7EF5"/>
    <w:rsid w:val="00ED7F92"/>
    <w:rsid w:val="00EE029B"/>
    <w:rsid w:val="00EE0C7F"/>
    <w:rsid w:val="00EE231F"/>
    <w:rsid w:val="00EE254D"/>
    <w:rsid w:val="00EE2D60"/>
    <w:rsid w:val="00EE2DA6"/>
    <w:rsid w:val="00EE3B47"/>
    <w:rsid w:val="00EE3C3F"/>
    <w:rsid w:val="00EE49CD"/>
    <w:rsid w:val="00EE4CC9"/>
    <w:rsid w:val="00EE4D02"/>
    <w:rsid w:val="00EE5E0A"/>
    <w:rsid w:val="00EE6121"/>
    <w:rsid w:val="00EE73EA"/>
    <w:rsid w:val="00EE7803"/>
    <w:rsid w:val="00EF028C"/>
    <w:rsid w:val="00EF0798"/>
    <w:rsid w:val="00EF0CC2"/>
    <w:rsid w:val="00EF1F50"/>
    <w:rsid w:val="00EF24B2"/>
    <w:rsid w:val="00EF2EE5"/>
    <w:rsid w:val="00EF5685"/>
    <w:rsid w:val="00EF638D"/>
    <w:rsid w:val="00EF63A9"/>
    <w:rsid w:val="00EF67A0"/>
    <w:rsid w:val="00EF6A44"/>
    <w:rsid w:val="00EF6F4A"/>
    <w:rsid w:val="00EF767D"/>
    <w:rsid w:val="00EF7CF9"/>
    <w:rsid w:val="00F0003D"/>
    <w:rsid w:val="00F0076D"/>
    <w:rsid w:val="00F00FE7"/>
    <w:rsid w:val="00F0178D"/>
    <w:rsid w:val="00F0250D"/>
    <w:rsid w:val="00F026EE"/>
    <w:rsid w:val="00F035A5"/>
    <w:rsid w:val="00F03B80"/>
    <w:rsid w:val="00F055B7"/>
    <w:rsid w:val="00F0591A"/>
    <w:rsid w:val="00F064E2"/>
    <w:rsid w:val="00F067B3"/>
    <w:rsid w:val="00F06AD2"/>
    <w:rsid w:val="00F0707A"/>
    <w:rsid w:val="00F0739A"/>
    <w:rsid w:val="00F118F5"/>
    <w:rsid w:val="00F12502"/>
    <w:rsid w:val="00F14118"/>
    <w:rsid w:val="00F14AAD"/>
    <w:rsid w:val="00F15005"/>
    <w:rsid w:val="00F15271"/>
    <w:rsid w:val="00F159F8"/>
    <w:rsid w:val="00F15B47"/>
    <w:rsid w:val="00F17808"/>
    <w:rsid w:val="00F17993"/>
    <w:rsid w:val="00F218E1"/>
    <w:rsid w:val="00F21D56"/>
    <w:rsid w:val="00F21E8B"/>
    <w:rsid w:val="00F23318"/>
    <w:rsid w:val="00F235F3"/>
    <w:rsid w:val="00F235F8"/>
    <w:rsid w:val="00F23E43"/>
    <w:rsid w:val="00F24A10"/>
    <w:rsid w:val="00F24EEB"/>
    <w:rsid w:val="00F25910"/>
    <w:rsid w:val="00F2613C"/>
    <w:rsid w:val="00F26ABF"/>
    <w:rsid w:val="00F30D89"/>
    <w:rsid w:val="00F31B25"/>
    <w:rsid w:val="00F32C22"/>
    <w:rsid w:val="00F32E64"/>
    <w:rsid w:val="00F33066"/>
    <w:rsid w:val="00F3307D"/>
    <w:rsid w:val="00F3389B"/>
    <w:rsid w:val="00F33A01"/>
    <w:rsid w:val="00F33A05"/>
    <w:rsid w:val="00F33A1D"/>
    <w:rsid w:val="00F34AAA"/>
    <w:rsid w:val="00F351A4"/>
    <w:rsid w:val="00F35215"/>
    <w:rsid w:val="00F35333"/>
    <w:rsid w:val="00F36D76"/>
    <w:rsid w:val="00F36ECC"/>
    <w:rsid w:val="00F401F6"/>
    <w:rsid w:val="00F40288"/>
    <w:rsid w:val="00F405AA"/>
    <w:rsid w:val="00F4071A"/>
    <w:rsid w:val="00F429AA"/>
    <w:rsid w:val="00F42EE6"/>
    <w:rsid w:val="00F43213"/>
    <w:rsid w:val="00F442A6"/>
    <w:rsid w:val="00F449D3"/>
    <w:rsid w:val="00F44FC5"/>
    <w:rsid w:val="00F452F1"/>
    <w:rsid w:val="00F46642"/>
    <w:rsid w:val="00F46FD9"/>
    <w:rsid w:val="00F47C07"/>
    <w:rsid w:val="00F5040B"/>
    <w:rsid w:val="00F50DCA"/>
    <w:rsid w:val="00F514BB"/>
    <w:rsid w:val="00F514E3"/>
    <w:rsid w:val="00F525C1"/>
    <w:rsid w:val="00F53473"/>
    <w:rsid w:val="00F5389A"/>
    <w:rsid w:val="00F53E8C"/>
    <w:rsid w:val="00F54125"/>
    <w:rsid w:val="00F55B81"/>
    <w:rsid w:val="00F5620D"/>
    <w:rsid w:val="00F56760"/>
    <w:rsid w:val="00F5713F"/>
    <w:rsid w:val="00F571F8"/>
    <w:rsid w:val="00F5765C"/>
    <w:rsid w:val="00F57F01"/>
    <w:rsid w:val="00F57F8F"/>
    <w:rsid w:val="00F60780"/>
    <w:rsid w:val="00F616A9"/>
    <w:rsid w:val="00F6203A"/>
    <w:rsid w:val="00F629D8"/>
    <w:rsid w:val="00F62B52"/>
    <w:rsid w:val="00F62CF4"/>
    <w:rsid w:val="00F63CB7"/>
    <w:rsid w:val="00F63F60"/>
    <w:rsid w:val="00F6404F"/>
    <w:rsid w:val="00F64447"/>
    <w:rsid w:val="00F64A5B"/>
    <w:rsid w:val="00F6770A"/>
    <w:rsid w:val="00F67E80"/>
    <w:rsid w:val="00F70647"/>
    <w:rsid w:val="00F70D66"/>
    <w:rsid w:val="00F7118E"/>
    <w:rsid w:val="00F718A4"/>
    <w:rsid w:val="00F738D3"/>
    <w:rsid w:val="00F73C03"/>
    <w:rsid w:val="00F7433E"/>
    <w:rsid w:val="00F74D1F"/>
    <w:rsid w:val="00F75A2F"/>
    <w:rsid w:val="00F75C4E"/>
    <w:rsid w:val="00F76A3C"/>
    <w:rsid w:val="00F770E4"/>
    <w:rsid w:val="00F77E67"/>
    <w:rsid w:val="00F804C2"/>
    <w:rsid w:val="00F806B0"/>
    <w:rsid w:val="00F80CE4"/>
    <w:rsid w:val="00F8229E"/>
    <w:rsid w:val="00F83050"/>
    <w:rsid w:val="00F842EC"/>
    <w:rsid w:val="00F84882"/>
    <w:rsid w:val="00F85614"/>
    <w:rsid w:val="00F85726"/>
    <w:rsid w:val="00F85947"/>
    <w:rsid w:val="00F86668"/>
    <w:rsid w:val="00F8679C"/>
    <w:rsid w:val="00F9091C"/>
    <w:rsid w:val="00F912C1"/>
    <w:rsid w:val="00F91480"/>
    <w:rsid w:val="00F91529"/>
    <w:rsid w:val="00F92F09"/>
    <w:rsid w:val="00F932EA"/>
    <w:rsid w:val="00F951B0"/>
    <w:rsid w:val="00F95D63"/>
    <w:rsid w:val="00F96005"/>
    <w:rsid w:val="00F969D2"/>
    <w:rsid w:val="00F973D2"/>
    <w:rsid w:val="00F979C0"/>
    <w:rsid w:val="00FA0486"/>
    <w:rsid w:val="00FA1115"/>
    <w:rsid w:val="00FA2797"/>
    <w:rsid w:val="00FA291A"/>
    <w:rsid w:val="00FA2AB2"/>
    <w:rsid w:val="00FA2BB6"/>
    <w:rsid w:val="00FA480B"/>
    <w:rsid w:val="00FA4C6B"/>
    <w:rsid w:val="00FA5B69"/>
    <w:rsid w:val="00FA61ED"/>
    <w:rsid w:val="00FA6460"/>
    <w:rsid w:val="00FA649F"/>
    <w:rsid w:val="00FA6E6C"/>
    <w:rsid w:val="00FA78C1"/>
    <w:rsid w:val="00FA7AFF"/>
    <w:rsid w:val="00FB1A3C"/>
    <w:rsid w:val="00FB2DF6"/>
    <w:rsid w:val="00FB3C64"/>
    <w:rsid w:val="00FB6199"/>
    <w:rsid w:val="00FB659B"/>
    <w:rsid w:val="00FB7180"/>
    <w:rsid w:val="00FB753C"/>
    <w:rsid w:val="00FB7D4B"/>
    <w:rsid w:val="00FC0B90"/>
    <w:rsid w:val="00FC0EC2"/>
    <w:rsid w:val="00FC11D7"/>
    <w:rsid w:val="00FC1EB9"/>
    <w:rsid w:val="00FC26CA"/>
    <w:rsid w:val="00FC2868"/>
    <w:rsid w:val="00FC2920"/>
    <w:rsid w:val="00FC2DB8"/>
    <w:rsid w:val="00FC3019"/>
    <w:rsid w:val="00FC320D"/>
    <w:rsid w:val="00FC339E"/>
    <w:rsid w:val="00FC475D"/>
    <w:rsid w:val="00FC4FA4"/>
    <w:rsid w:val="00FC5357"/>
    <w:rsid w:val="00FC690F"/>
    <w:rsid w:val="00FC6968"/>
    <w:rsid w:val="00FC7CAD"/>
    <w:rsid w:val="00FD0EB8"/>
    <w:rsid w:val="00FD11A8"/>
    <w:rsid w:val="00FD2EF5"/>
    <w:rsid w:val="00FD3AD0"/>
    <w:rsid w:val="00FD3FC4"/>
    <w:rsid w:val="00FD44C0"/>
    <w:rsid w:val="00FD4CC8"/>
    <w:rsid w:val="00FD53A1"/>
    <w:rsid w:val="00FD53EC"/>
    <w:rsid w:val="00FD6261"/>
    <w:rsid w:val="00FD6346"/>
    <w:rsid w:val="00FD74CC"/>
    <w:rsid w:val="00FE03CF"/>
    <w:rsid w:val="00FE0511"/>
    <w:rsid w:val="00FE060C"/>
    <w:rsid w:val="00FE0709"/>
    <w:rsid w:val="00FE0961"/>
    <w:rsid w:val="00FE156D"/>
    <w:rsid w:val="00FE192E"/>
    <w:rsid w:val="00FE194A"/>
    <w:rsid w:val="00FE1B1F"/>
    <w:rsid w:val="00FE1F23"/>
    <w:rsid w:val="00FE20C3"/>
    <w:rsid w:val="00FE2291"/>
    <w:rsid w:val="00FE248F"/>
    <w:rsid w:val="00FE2EF1"/>
    <w:rsid w:val="00FE4490"/>
    <w:rsid w:val="00FE570E"/>
    <w:rsid w:val="00FE579E"/>
    <w:rsid w:val="00FE6C07"/>
    <w:rsid w:val="00FE6C2A"/>
    <w:rsid w:val="00FE70D8"/>
    <w:rsid w:val="00FE7591"/>
    <w:rsid w:val="00FE7777"/>
    <w:rsid w:val="00FE797E"/>
    <w:rsid w:val="00FE7BB6"/>
    <w:rsid w:val="00FF0B53"/>
    <w:rsid w:val="00FF0CD6"/>
    <w:rsid w:val="00FF139D"/>
    <w:rsid w:val="00FF1C11"/>
    <w:rsid w:val="00FF2D2F"/>
    <w:rsid w:val="00FF385E"/>
    <w:rsid w:val="00FF4F21"/>
    <w:rsid w:val="00FF5A09"/>
    <w:rsid w:val="00FF5B5E"/>
    <w:rsid w:val="00FF600D"/>
    <w:rsid w:val="00FF614B"/>
    <w:rsid w:val="00FF6154"/>
    <w:rsid w:val="00FF6171"/>
    <w:rsid w:val="00FF675C"/>
    <w:rsid w:val="00FF6BDA"/>
    <w:rsid w:val="00FF6D11"/>
    <w:rsid w:val="00FF71BE"/>
    <w:rsid w:val="00FF7E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5BA11"/>
  <w15:chartTrackingRefBased/>
  <w15:docId w15:val="{77E09A56-19E3-419C-9177-778F9FA5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11C13"/>
    <w:rPr>
      <w:rFonts w:ascii="Times New Roman" w:eastAsia="Times New Roman" w:hAnsi="Times New Roman"/>
      <w:sz w:val="24"/>
      <w:szCs w:val="24"/>
    </w:rPr>
  </w:style>
  <w:style w:type="paragraph" w:styleId="Cmsor1">
    <w:name w:val="heading 1"/>
    <w:basedOn w:val="Norml"/>
    <w:next w:val="Norml"/>
    <w:link w:val="Cmsor1Char"/>
    <w:qFormat/>
    <w:rsid w:val="00411C13"/>
    <w:pPr>
      <w:keepNext/>
      <w:spacing w:after="60"/>
      <w:ind w:firstLine="284"/>
      <w:jc w:val="center"/>
      <w:outlineLvl w:val="0"/>
    </w:pPr>
    <w:rPr>
      <w:bCs/>
      <w:i/>
      <w:iCs/>
      <w:snapToGrid w:val="0"/>
      <w:color w:val="000000"/>
      <w:sz w:val="20"/>
      <w:szCs w:val="20"/>
      <w:lang w:val="x-none"/>
    </w:rPr>
  </w:style>
  <w:style w:type="paragraph" w:styleId="Cmsor2">
    <w:name w:val="heading 2"/>
    <w:basedOn w:val="Norml"/>
    <w:next w:val="Norml"/>
    <w:link w:val="Cmsor2Char"/>
    <w:qFormat/>
    <w:rsid w:val="00411C13"/>
    <w:pPr>
      <w:keepNext/>
      <w:spacing w:after="60"/>
      <w:ind w:firstLine="284"/>
      <w:jc w:val="both"/>
      <w:outlineLvl w:val="1"/>
    </w:pPr>
    <w:rPr>
      <w:i/>
      <w:snapToGrid w:val="0"/>
      <w:color w:val="000000"/>
      <w:sz w:val="20"/>
      <w:szCs w:val="20"/>
      <w:lang w:val="x-none"/>
    </w:rPr>
  </w:style>
  <w:style w:type="paragraph" w:styleId="Cmsor3">
    <w:name w:val="heading 3"/>
    <w:basedOn w:val="Norml"/>
    <w:next w:val="Norml"/>
    <w:link w:val="Cmsor3Char"/>
    <w:qFormat/>
    <w:rsid w:val="00411C13"/>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unhideWhenUsed/>
    <w:qFormat/>
    <w:rsid w:val="00F30D89"/>
    <w:pPr>
      <w:keepNext/>
      <w:spacing w:before="240" w:after="60"/>
      <w:outlineLvl w:val="3"/>
    </w:pPr>
    <w:rPr>
      <w:rFonts w:ascii="Calibri" w:hAnsi="Calibri"/>
      <w:b/>
      <w:bCs/>
      <w:sz w:val="28"/>
      <w:szCs w:val="28"/>
      <w:lang w:val="x-none" w:eastAsia="x-none"/>
    </w:rPr>
  </w:style>
  <w:style w:type="paragraph" w:styleId="Cmsor9">
    <w:name w:val="heading 9"/>
    <w:basedOn w:val="Norml"/>
    <w:next w:val="Norml"/>
    <w:link w:val="Cmsor9Char"/>
    <w:qFormat/>
    <w:rsid w:val="00411C13"/>
    <w:pPr>
      <w:keepNext/>
      <w:tabs>
        <w:tab w:val="left" w:pos="331"/>
        <w:tab w:val="left" w:pos="1536"/>
      </w:tabs>
      <w:spacing w:after="60"/>
      <w:ind w:firstLine="284"/>
      <w:jc w:val="both"/>
      <w:outlineLvl w:val="8"/>
    </w:pPr>
    <w:rPr>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11C13"/>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411C13"/>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411C13"/>
    <w:rPr>
      <w:rFonts w:ascii="Arial" w:eastAsia="Times New Roman" w:hAnsi="Arial" w:cs="Arial"/>
      <w:b/>
      <w:bCs/>
      <w:sz w:val="26"/>
      <w:szCs w:val="26"/>
      <w:lang w:eastAsia="hu-HU"/>
    </w:rPr>
  </w:style>
  <w:style w:type="character" w:customStyle="1" w:styleId="Cmsor9Char">
    <w:name w:val="Címsor 9 Char"/>
    <w:link w:val="Cmsor9"/>
    <w:rsid w:val="00411C13"/>
    <w:rPr>
      <w:rFonts w:ascii="Times New Roman" w:eastAsia="Times New Roman" w:hAnsi="Times New Roman" w:cs="Times New Roman"/>
      <w:bCs/>
      <w:snapToGrid w:val="0"/>
      <w:color w:val="000000"/>
      <w:szCs w:val="20"/>
    </w:rPr>
  </w:style>
  <w:style w:type="paragraph" w:customStyle="1" w:styleId="CharChar1">
    <w:name w:val="Char Char1"/>
    <w:basedOn w:val="Norml"/>
    <w:rsid w:val="00411C13"/>
    <w:pPr>
      <w:spacing w:after="160" w:line="240" w:lineRule="exact"/>
    </w:pPr>
    <w:rPr>
      <w:rFonts w:ascii="Tahoma" w:hAnsi="Tahoma"/>
      <w:sz w:val="20"/>
      <w:szCs w:val="20"/>
      <w:lang w:val="en-US" w:eastAsia="en-US"/>
    </w:rPr>
  </w:style>
  <w:style w:type="paragraph" w:styleId="Szvegtrzs">
    <w:name w:val="Body Text"/>
    <w:basedOn w:val="Norml"/>
    <w:link w:val="SzvegtrzsChar"/>
    <w:rsid w:val="00411C13"/>
    <w:pPr>
      <w:autoSpaceDE w:val="0"/>
      <w:autoSpaceDN w:val="0"/>
      <w:adjustRightInd w:val="0"/>
      <w:spacing w:before="240" w:after="240"/>
      <w:jc w:val="center"/>
    </w:pPr>
    <w:rPr>
      <w:b/>
      <w:bCs/>
      <w:szCs w:val="28"/>
      <w:lang w:val="x-none"/>
    </w:rPr>
  </w:style>
  <w:style w:type="character" w:customStyle="1" w:styleId="SzvegtrzsChar">
    <w:name w:val="Szövegtörzs Char"/>
    <w:link w:val="Szvegtrzs"/>
    <w:rsid w:val="00411C13"/>
    <w:rPr>
      <w:rFonts w:ascii="Times New Roman" w:eastAsia="Times New Roman" w:hAnsi="Times New Roman" w:cs="Times New Roman"/>
      <w:b/>
      <w:bCs/>
      <w:sz w:val="24"/>
      <w:szCs w:val="28"/>
      <w:lang w:eastAsia="hu-HU"/>
    </w:rPr>
  </w:style>
  <w:style w:type="paragraph" w:styleId="Cm">
    <w:name w:val="Title"/>
    <w:basedOn w:val="Norml"/>
    <w:link w:val="CmChar"/>
    <w:qFormat/>
    <w:rsid w:val="00411C13"/>
    <w:pPr>
      <w:spacing w:line="240" w:lineRule="atLeast"/>
      <w:ind w:firstLine="284"/>
      <w:jc w:val="center"/>
    </w:pPr>
    <w:rPr>
      <w:b/>
      <w:bCs/>
      <w:lang w:val="x-none"/>
    </w:rPr>
  </w:style>
  <w:style w:type="character" w:customStyle="1" w:styleId="CmChar">
    <w:name w:val="Cím Char"/>
    <w:link w:val="Cm"/>
    <w:rsid w:val="00411C13"/>
    <w:rPr>
      <w:rFonts w:ascii="Times New Roman" w:eastAsia="Times New Roman" w:hAnsi="Times New Roman" w:cs="Times New Roman"/>
      <w:b/>
      <w:bCs/>
      <w:sz w:val="24"/>
      <w:szCs w:val="24"/>
      <w:lang w:eastAsia="hu-HU"/>
    </w:rPr>
  </w:style>
  <w:style w:type="paragraph" w:styleId="Szvegtrzsbehzssal2">
    <w:name w:val="Body Text Indent 2"/>
    <w:basedOn w:val="Norml"/>
    <w:link w:val="Szvegtrzsbehzssal2Char"/>
    <w:rsid w:val="00411C13"/>
    <w:pPr>
      <w:spacing w:after="120" w:line="480" w:lineRule="auto"/>
      <w:ind w:left="283"/>
    </w:pPr>
    <w:rPr>
      <w:lang w:val="x-none"/>
    </w:rPr>
  </w:style>
  <w:style w:type="character" w:customStyle="1" w:styleId="Szvegtrzsbehzssal2Char">
    <w:name w:val="Szövegtörzs behúzással 2 Char"/>
    <w:link w:val="Szvegtrzsbehzssal2"/>
    <w:rsid w:val="00411C1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rsid w:val="00411C13"/>
    <w:rPr>
      <w:rFonts w:ascii="Tahoma" w:hAnsi="Tahoma"/>
      <w:sz w:val="16"/>
      <w:szCs w:val="16"/>
      <w:lang w:val="x-none"/>
    </w:rPr>
  </w:style>
  <w:style w:type="character" w:customStyle="1" w:styleId="BuborkszvegChar">
    <w:name w:val="Buborékszöveg Char"/>
    <w:link w:val="Buborkszveg"/>
    <w:uiPriority w:val="99"/>
    <w:semiHidden/>
    <w:rsid w:val="00411C13"/>
    <w:rPr>
      <w:rFonts w:ascii="Tahoma" w:eastAsia="Times New Roman" w:hAnsi="Tahoma" w:cs="Tahoma"/>
      <w:sz w:val="16"/>
      <w:szCs w:val="16"/>
      <w:lang w:eastAsia="hu-HU"/>
    </w:rPr>
  </w:style>
  <w:style w:type="paragraph" w:styleId="lfej">
    <w:name w:val="header"/>
    <w:basedOn w:val="Norml"/>
    <w:link w:val="lfejChar"/>
    <w:uiPriority w:val="99"/>
    <w:rsid w:val="00411C13"/>
    <w:pPr>
      <w:tabs>
        <w:tab w:val="center" w:pos="4536"/>
        <w:tab w:val="right" w:pos="9072"/>
      </w:tabs>
    </w:pPr>
    <w:rPr>
      <w:lang w:val="x-none"/>
    </w:rPr>
  </w:style>
  <w:style w:type="character" w:customStyle="1" w:styleId="lfejChar">
    <w:name w:val="Élőfej Char"/>
    <w:link w:val="lfej"/>
    <w:uiPriority w:val="99"/>
    <w:rsid w:val="00411C13"/>
    <w:rPr>
      <w:rFonts w:ascii="Times New Roman" w:eastAsia="Times New Roman" w:hAnsi="Times New Roman" w:cs="Times New Roman"/>
      <w:sz w:val="24"/>
      <w:szCs w:val="24"/>
      <w:lang w:eastAsia="hu-HU"/>
    </w:rPr>
  </w:style>
  <w:style w:type="paragraph" w:styleId="llb">
    <w:name w:val="footer"/>
    <w:basedOn w:val="Norml"/>
    <w:link w:val="llbChar"/>
    <w:uiPriority w:val="99"/>
    <w:rsid w:val="00411C13"/>
    <w:pPr>
      <w:tabs>
        <w:tab w:val="center" w:pos="4536"/>
        <w:tab w:val="right" w:pos="9072"/>
      </w:tabs>
    </w:pPr>
    <w:rPr>
      <w:lang w:val="x-none"/>
    </w:rPr>
  </w:style>
  <w:style w:type="character" w:customStyle="1" w:styleId="llbChar">
    <w:name w:val="Élőláb Char"/>
    <w:link w:val="llb"/>
    <w:uiPriority w:val="99"/>
    <w:rsid w:val="00411C13"/>
    <w:rPr>
      <w:rFonts w:ascii="Times New Roman" w:eastAsia="Times New Roman" w:hAnsi="Times New Roman" w:cs="Times New Roman"/>
      <w:sz w:val="24"/>
      <w:szCs w:val="24"/>
      <w:lang w:eastAsia="hu-HU"/>
    </w:rPr>
  </w:style>
  <w:style w:type="character" w:styleId="Oldalszm">
    <w:name w:val="page number"/>
    <w:basedOn w:val="Bekezdsalapbettpusa"/>
    <w:rsid w:val="00411C13"/>
  </w:style>
  <w:style w:type="paragraph" w:styleId="Szvegtrzsbehzssal">
    <w:name w:val="Body Text Indent"/>
    <w:basedOn w:val="Norml"/>
    <w:link w:val="SzvegtrzsbehzssalChar"/>
    <w:rsid w:val="00411C13"/>
    <w:pPr>
      <w:spacing w:after="120"/>
      <w:ind w:left="283"/>
    </w:pPr>
    <w:rPr>
      <w:lang w:val="x-none"/>
    </w:rPr>
  </w:style>
  <w:style w:type="character" w:customStyle="1" w:styleId="SzvegtrzsbehzssalChar">
    <w:name w:val="Szövegtörzs behúzással Char"/>
    <w:link w:val="Szvegtrzsbehzssal"/>
    <w:rsid w:val="00411C13"/>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rsid w:val="00411C13"/>
    <w:pPr>
      <w:spacing w:after="60"/>
      <w:ind w:firstLine="284"/>
      <w:jc w:val="both"/>
    </w:pPr>
    <w:rPr>
      <w:color w:val="000000"/>
      <w:sz w:val="20"/>
      <w:szCs w:val="20"/>
      <w:lang w:val="x-none"/>
    </w:rPr>
  </w:style>
  <w:style w:type="character" w:customStyle="1" w:styleId="LbjegyzetszvegChar">
    <w:name w:val="Lábjegyzetszöveg Char"/>
    <w:link w:val="Lbjegyzetszveg"/>
    <w:uiPriority w:val="99"/>
    <w:semiHidden/>
    <w:rsid w:val="00411C13"/>
    <w:rPr>
      <w:rFonts w:ascii="Times New Roman" w:eastAsia="Times New Roman" w:hAnsi="Times New Roman" w:cs="Times New Roman"/>
      <w:color w:val="000000"/>
      <w:sz w:val="20"/>
      <w:szCs w:val="20"/>
      <w:lang w:eastAsia="hu-HU"/>
    </w:rPr>
  </w:style>
  <w:style w:type="paragraph" w:styleId="Szvegtrzsbehzssal3">
    <w:name w:val="Body Text Indent 3"/>
    <w:basedOn w:val="Norml"/>
    <w:link w:val="Szvegtrzsbehzssal3Char"/>
    <w:rsid w:val="00411C13"/>
    <w:pPr>
      <w:spacing w:after="60"/>
      <w:ind w:firstLine="284"/>
      <w:jc w:val="both"/>
    </w:pPr>
    <w:rPr>
      <w:b/>
      <w:bCs/>
      <w:snapToGrid w:val="0"/>
      <w:color w:val="000000"/>
      <w:sz w:val="20"/>
      <w:szCs w:val="20"/>
      <w:lang w:val="x-none"/>
    </w:rPr>
  </w:style>
  <w:style w:type="character" w:customStyle="1" w:styleId="Szvegtrzsbehzssal3Char">
    <w:name w:val="Szövegtörzs behúzással 3 Char"/>
    <w:link w:val="Szvegtrzsbehzssal3"/>
    <w:rsid w:val="00411C13"/>
    <w:rPr>
      <w:rFonts w:ascii="Times New Roman" w:eastAsia="Times New Roman" w:hAnsi="Times New Roman" w:cs="Times New Roman"/>
      <w:b/>
      <w:bCs/>
      <w:snapToGrid w:val="0"/>
      <w:color w:val="000000"/>
      <w:szCs w:val="20"/>
      <w:lang w:eastAsia="hu-HU"/>
    </w:rPr>
  </w:style>
  <w:style w:type="paragraph" w:customStyle="1" w:styleId="TableLine">
    <w:name w:val="TableLine"/>
    <w:basedOn w:val="Norml"/>
    <w:rsid w:val="00411C13"/>
    <w:pPr>
      <w:spacing w:before="60" w:after="60"/>
      <w:jc w:val="both"/>
    </w:pPr>
    <w:rPr>
      <w:szCs w:val="20"/>
    </w:rPr>
  </w:style>
  <w:style w:type="character" w:styleId="Lbjegyzet-hivatkozs">
    <w:name w:val="footnote reference"/>
    <w:uiPriority w:val="99"/>
    <w:rsid w:val="00411C13"/>
    <w:rPr>
      <w:vertAlign w:val="superscript"/>
    </w:rPr>
  </w:style>
  <w:style w:type="paragraph" w:styleId="Vltozat">
    <w:name w:val="Revision"/>
    <w:hidden/>
    <w:uiPriority w:val="99"/>
    <w:semiHidden/>
    <w:rsid w:val="00411C13"/>
    <w:rPr>
      <w:rFonts w:ascii="Times New Roman" w:eastAsia="Times New Roman" w:hAnsi="Times New Roman"/>
      <w:sz w:val="24"/>
      <w:szCs w:val="24"/>
    </w:rPr>
  </w:style>
  <w:style w:type="paragraph" w:styleId="Listaszerbekezds">
    <w:name w:val="List Paragraph"/>
    <w:basedOn w:val="Norml"/>
    <w:link w:val="ListaszerbekezdsChar"/>
    <w:uiPriority w:val="4"/>
    <w:qFormat/>
    <w:rsid w:val="00411C13"/>
    <w:pPr>
      <w:spacing w:after="200" w:line="276" w:lineRule="auto"/>
      <w:ind w:left="720"/>
      <w:contextualSpacing/>
      <w:jc w:val="both"/>
    </w:pPr>
    <w:rPr>
      <w:rFonts w:ascii="Calibri" w:hAnsi="Calibri"/>
      <w:sz w:val="22"/>
      <w:szCs w:val="22"/>
    </w:rPr>
  </w:style>
  <w:style w:type="paragraph" w:customStyle="1" w:styleId="CharChar1CharCharCharCharCharCharCharCharCharCharCharCharChar">
    <w:name w:val="Char Char1 Char Char Char Char Char Char Char Char Char Char Char Char Char"/>
    <w:basedOn w:val="Norml"/>
    <w:rsid w:val="00411C13"/>
    <w:pPr>
      <w:spacing w:after="160" w:line="240" w:lineRule="exact"/>
    </w:pPr>
    <w:rPr>
      <w:rFonts w:ascii="Verdana" w:hAnsi="Verdana"/>
      <w:sz w:val="20"/>
      <w:szCs w:val="20"/>
      <w:lang w:val="en-US" w:eastAsia="en-US"/>
    </w:rPr>
  </w:style>
  <w:style w:type="paragraph" w:customStyle="1" w:styleId="ossz2">
    <w:name w:val="ossz2"/>
    <w:basedOn w:val="Norml"/>
    <w:next w:val="Norml"/>
    <w:rsid w:val="00411C13"/>
    <w:pPr>
      <w:spacing w:after="120"/>
      <w:jc w:val="both"/>
    </w:pPr>
    <w:rPr>
      <w:szCs w:val="20"/>
    </w:rPr>
  </w:style>
  <w:style w:type="paragraph" w:styleId="NormlWeb">
    <w:name w:val="Normal (Web)"/>
    <w:basedOn w:val="Norml"/>
    <w:uiPriority w:val="99"/>
    <w:unhideWhenUsed/>
    <w:rsid w:val="00411C13"/>
    <w:pPr>
      <w:spacing w:before="100" w:beforeAutospacing="1" w:after="100" w:afterAutospacing="1"/>
    </w:pPr>
  </w:style>
  <w:style w:type="paragraph" w:styleId="Csakszveg">
    <w:name w:val="Plain Text"/>
    <w:basedOn w:val="Norml"/>
    <w:link w:val="CsakszvegChar"/>
    <w:uiPriority w:val="99"/>
    <w:unhideWhenUsed/>
    <w:rsid w:val="00411C13"/>
    <w:rPr>
      <w:rFonts w:ascii="Consolas" w:eastAsia="Calibri" w:hAnsi="Consolas"/>
      <w:sz w:val="21"/>
      <w:szCs w:val="21"/>
      <w:lang w:val="x-none" w:eastAsia="x-none"/>
    </w:rPr>
  </w:style>
  <w:style w:type="character" w:customStyle="1" w:styleId="CsakszvegChar">
    <w:name w:val="Csak szöveg Char"/>
    <w:link w:val="Csakszveg"/>
    <w:uiPriority w:val="99"/>
    <w:rsid w:val="00411C13"/>
    <w:rPr>
      <w:rFonts w:ascii="Consolas" w:eastAsia="Calibri" w:hAnsi="Consolas" w:cs="Times New Roman"/>
      <w:sz w:val="21"/>
      <w:szCs w:val="21"/>
    </w:rPr>
  </w:style>
  <w:style w:type="character" w:styleId="Jegyzethivatkozs">
    <w:name w:val="annotation reference"/>
    <w:uiPriority w:val="99"/>
    <w:semiHidden/>
    <w:unhideWhenUsed/>
    <w:rsid w:val="00411C13"/>
    <w:rPr>
      <w:sz w:val="16"/>
      <w:szCs w:val="16"/>
    </w:rPr>
  </w:style>
  <w:style w:type="paragraph" w:styleId="Jegyzetszveg">
    <w:name w:val="annotation text"/>
    <w:basedOn w:val="Norml"/>
    <w:link w:val="JegyzetszvegChar"/>
    <w:uiPriority w:val="99"/>
    <w:unhideWhenUsed/>
    <w:rsid w:val="00411C13"/>
    <w:rPr>
      <w:sz w:val="20"/>
      <w:szCs w:val="20"/>
      <w:lang w:val="x-none"/>
    </w:rPr>
  </w:style>
  <w:style w:type="character" w:customStyle="1" w:styleId="JegyzetszvegChar">
    <w:name w:val="Jegyzetszöveg Char"/>
    <w:link w:val="Jegyzetszveg"/>
    <w:uiPriority w:val="99"/>
    <w:rsid w:val="00411C1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11C13"/>
    <w:rPr>
      <w:b/>
      <w:bCs/>
    </w:rPr>
  </w:style>
  <w:style w:type="character" w:customStyle="1" w:styleId="MegjegyzstrgyaChar">
    <w:name w:val="Megjegyzés tárgya Char"/>
    <w:link w:val="Megjegyzstrgya"/>
    <w:uiPriority w:val="99"/>
    <w:semiHidden/>
    <w:rsid w:val="00411C13"/>
    <w:rPr>
      <w:rFonts w:ascii="Times New Roman" w:eastAsia="Times New Roman" w:hAnsi="Times New Roman" w:cs="Times New Roman"/>
      <w:b/>
      <w:bCs/>
      <w:sz w:val="20"/>
      <w:szCs w:val="20"/>
      <w:lang w:eastAsia="hu-HU"/>
    </w:rPr>
  </w:style>
  <w:style w:type="character" w:styleId="Hiperhivatkozs">
    <w:name w:val="Hyperlink"/>
    <w:uiPriority w:val="99"/>
    <w:semiHidden/>
    <w:unhideWhenUsed/>
    <w:rsid w:val="005B7CD6"/>
    <w:rPr>
      <w:color w:val="000000"/>
      <w:u w:val="single"/>
    </w:rPr>
  </w:style>
  <w:style w:type="character" w:customStyle="1" w:styleId="Cmsor4Char">
    <w:name w:val="Címsor 4 Char"/>
    <w:link w:val="Cmsor4"/>
    <w:uiPriority w:val="9"/>
    <w:rsid w:val="00F30D89"/>
    <w:rPr>
      <w:rFonts w:ascii="Calibri" w:eastAsia="Times New Roman" w:hAnsi="Calibri" w:cs="Times New Roman"/>
      <w:b/>
      <w:bCs/>
      <w:sz w:val="28"/>
      <w:szCs w:val="28"/>
    </w:rPr>
  </w:style>
  <w:style w:type="paragraph" w:customStyle="1" w:styleId="Default">
    <w:name w:val="Default"/>
    <w:rsid w:val="00F30D89"/>
    <w:pPr>
      <w:autoSpaceDE w:val="0"/>
      <w:autoSpaceDN w:val="0"/>
      <w:adjustRightInd w:val="0"/>
    </w:pPr>
    <w:rPr>
      <w:rFonts w:ascii="CJEJNL+HHelvetica" w:hAnsi="CJEJNL+HHelvetica" w:cs="CJEJNL+HHelvetica"/>
      <w:color w:val="000000"/>
      <w:sz w:val="24"/>
      <w:szCs w:val="24"/>
    </w:rPr>
  </w:style>
  <w:style w:type="paragraph" w:customStyle="1" w:styleId="Bekezds-kitlt">
    <w:name w:val="Bekezdés-kitölt"/>
    <w:basedOn w:val="Norml"/>
    <w:rsid w:val="000A21BE"/>
    <w:pPr>
      <w:numPr>
        <w:numId w:val="7"/>
      </w:numPr>
      <w:jc w:val="both"/>
    </w:pPr>
    <w:rPr>
      <w:rFonts w:ascii="Garamond" w:hAnsi="Garamond"/>
      <w:szCs w:val="20"/>
    </w:rPr>
  </w:style>
  <w:style w:type="paragraph" w:customStyle="1" w:styleId="Folyszveg-kitlt">
    <w:name w:val="Folyószöveg-kitölt"/>
    <w:basedOn w:val="Norml"/>
    <w:rsid w:val="000A21BE"/>
    <w:pPr>
      <w:jc w:val="both"/>
    </w:pPr>
    <w:rPr>
      <w:rFonts w:ascii="Garamond" w:hAnsi="Garamond"/>
      <w:szCs w:val="20"/>
    </w:rPr>
  </w:style>
  <w:style w:type="character" w:styleId="Kiemels">
    <w:name w:val="Emphasis"/>
    <w:uiPriority w:val="20"/>
    <w:qFormat/>
    <w:rsid w:val="00B15483"/>
    <w:rPr>
      <w:b/>
      <w:bCs/>
      <w:i w:val="0"/>
      <w:iCs w:val="0"/>
    </w:rPr>
  </w:style>
  <w:style w:type="paragraph" w:customStyle="1" w:styleId="InstructionsText">
    <w:name w:val="Instructions Text"/>
    <w:basedOn w:val="Norml"/>
    <w:link w:val="InstructionsTextChar"/>
    <w:autoRedefine/>
    <w:rsid w:val="00B90170"/>
    <w:pPr>
      <w:ind w:left="33"/>
      <w:jc w:val="both"/>
    </w:pPr>
    <w:rPr>
      <w:rFonts w:ascii="Arial" w:hAnsi="Arial" w:cs="Arial"/>
      <w:sz w:val="20"/>
      <w:szCs w:val="20"/>
      <w:lang w:eastAsia="de-DE"/>
    </w:rPr>
  </w:style>
  <w:style w:type="character" w:customStyle="1" w:styleId="InstructionsTabelleberschrift">
    <w:name w:val="Instructions Tabelle Überschrift"/>
    <w:qFormat/>
    <w:rsid w:val="00BD77DC"/>
    <w:rPr>
      <w:rFonts w:ascii="Verdana" w:hAnsi="Verdana" w:cs="Times New Roman"/>
      <w:b/>
      <w:bCs/>
      <w:sz w:val="20"/>
      <w:u w:val="single"/>
    </w:rPr>
  </w:style>
  <w:style w:type="character" w:customStyle="1" w:styleId="InstructionsTabelleText">
    <w:name w:val="Instructions Tabelle Text"/>
    <w:rsid w:val="00BD77DC"/>
    <w:rPr>
      <w:rFonts w:ascii="Verdana" w:hAnsi="Verdana" w:cs="Times New Roman"/>
      <w:sz w:val="20"/>
    </w:rPr>
  </w:style>
  <w:style w:type="character" w:customStyle="1" w:styleId="FormatvorlageInstructionsTabelleText">
    <w:name w:val="Formatvorlage Instructions Tabelle Text"/>
    <w:uiPriority w:val="99"/>
    <w:qFormat/>
    <w:rsid w:val="00BD77DC"/>
    <w:rPr>
      <w:rFonts w:ascii="Verdana" w:hAnsi="Verdana" w:cs="Times New Roman"/>
      <w:bCs/>
      <w:sz w:val="20"/>
      <w:u w:val="none"/>
    </w:rPr>
  </w:style>
  <w:style w:type="character" w:customStyle="1" w:styleId="InstructionsTextChar">
    <w:name w:val="Instructions Text Char"/>
    <w:link w:val="InstructionsText"/>
    <w:locked/>
    <w:rsid w:val="00B90170"/>
    <w:rPr>
      <w:rFonts w:ascii="Arial" w:eastAsia="Times New Roman" w:hAnsi="Arial" w:cs="Arial"/>
      <w:lang w:eastAsia="de-DE"/>
    </w:rPr>
  </w:style>
  <w:style w:type="paragraph" w:customStyle="1" w:styleId="Baseparagraphnumbered">
    <w:name w:val="Base paragraph numbered"/>
    <w:basedOn w:val="Norml"/>
    <w:link w:val="BaseparagraphnumberedChar"/>
    <w:qFormat/>
    <w:rsid w:val="00983495"/>
    <w:pPr>
      <w:numPr>
        <w:numId w:val="34"/>
      </w:numPr>
      <w:spacing w:after="240"/>
      <w:jc w:val="both"/>
    </w:pPr>
    <w:rPr>
      <w:lang w:val="en-GB" w:eastAsia="en-GB"/>
    </w:rPr>
  </w:style>
  <w:style w:type="character" w:customStyle="1" w:styleId="BaseparagraphnumberedChar">
    <w:name w:val="Base paragraph numbered Char"/>
    <w:link w:val="Baseparagraphnumbered"/>
    <w:rsid w:val="00983495"/>
    <w:rPr>
      <w:rFonts w:ascii="Times New Roman" w:eastAsia="Times New Roman" w:hAnsi="Times New Roman"/>
      <w:sz w:val="24"/>
      <w:szCs w:val="24"/>
      <w:lang w:val="en-GB" w:eastAsia="en-GB"/>
    </w:rPr>
  </w:style>
  <w:style w:type="paragraph" w:customStyle="1" w:styleId="Stlus1">
    <w:name w:val="Stílus1"/>
    <w:basedOn w:val="Baseparagraphnumbered"/>
    <w:qFormat/>
    <w:rsid w:val="00983495"/>
    <w:pPr>
      <w:numPr>
        <w:numId w:val="35"/>
      </w:numPr>
      <w:ind w:left="720"/>
    </w:pPr>
    <w:rPr>
      <w:rFonts w:ascii="Arial" w:hAnsi="Arial"/>
      <w:b/>
    </w:rPr>
  </w:style>
  <w:style w:type="paragraph" w:customStyle="1" w:styleId="Norml1">
    <w:name w:val="Normál1"/>
    <w:basedOn w:val="Norml"/>
    <w:uiPriority w:val="99"/>
    <w:semiHidden/>
    <w:rsid w:val="00083AD5"/>
    <w:pPr>
      <w:spacing w:before="120"/>
      <w:jc w:val="both"/>
    </w:pPr>
    <w:rPr>
      <w:rFonts w:ascii="inherit" w:hAnsi="inherit"/>
    </w:rPr>
  </w:style>
  <w:style w:type="character" w:customStyle="1" w:styleId="ListaszerbekezdsChar">
    <w:name w:val="Listaszerű bekezdés Char"/>
    <w:link w:val="Listaszerbekezds"/>
    <w:uiPriority w:val="4"/>
    <w:rsid w:val="00887AB7"/>
    <w:rPr>
      <w:rFonts w:eastAsia="Times New Roman"/>
      <w:sz w:val="22"/>
      <w:szCs w:val="22"/>
    </w:rPr>
  </w:style>
  <w:style w:type="paragraph" w:customStyle="1" w:styleId="CM1">
    <w:name w:val="CM1"/>
    <w:basedOn w:val="Default"/>
    <w:next w:val="Default"/>
    <w:uiPriority w:val="99"/>
    <w:rsid w:val="00F0591A"/>
    <w:rPr>
      <w:rFonts w:ascii="EUAlbertina" w:hAnsi="EUAlbertina" w:cs="Times New Roman"/>
      <w:color w:val="auto"/>
    </w:rPr>
  </w:style>
  <w:style w:type="paragraph" w:customStyle="1" w:styleId="CM3">
    <w:name w:val="CM3"/>
    <w:basedOn w:val="Default"/>
    <w:next w:val="Default"/>
    <w:uiPriority w:val="99"/>
    <w:rsid w:val="00F0591A"/>
    <w:rPr>
      <w:rFonts w:ascii="EUAlbertina" w:hAnsi="EUAlbertina" w:cs="Times New Roman"/>
      <w:color w:val="auto"/>
    </w:rPr>
  </w:style>
  <w:style w:type="character" w:styleId="Mrltotthiperhivatkozs">
    <w:name w:val="FollowedHyperlink"/>
    <w:basedOn w:val="Bekezdsalapbettpusa"/>
    <w:uiPriority w:val="99"/>
    <w:semiHidden/>
    <w:unhideWhenUsed/>
    <w:rsid w:val="00C10E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9745">
      <w:bodyDiv w:val="1"/>
      <w:marLeft w:val="0"/>
      <w:marRight w:val="0"/>
      <w:marTop w:val="0"/>
      <w:marBottom w:val="0"/>
      <w:divBdr>
        <w:top w:val="none" w:sz="0" w:space="0" w:color="auto"/>
        <w:left w:val="none" w:sz="0" w:space="0" w:color="auto"/>
        <w:bottom w:val="none" w:sz="0" w:space="0" w:color="auto"/>
        <w:right w:val="none" w:sz="0" w:space="0" w:color="auto"/>
      </w:divBdr>
    </w:div>
    <w:div w:id="112526470">
      <w:bodyDiv w:val="1"/>
      <w:marLeft w:val="0"/>
      <w:marRight w:val="0"/>
      <w:marTop w:val="0"/>
      <w:marBottom w:val="0"/>
      <w:divBdr>
        <w:top w:val="none" w:sz="0" w:space="0" w:color="auto"/>
        <w:left w:val="none" w:sz="0" w:space="0" w:color="auto"/>
        <w:bottom w:val="none" w:sz="0" w:space="0" w:color="auto"/>
        <w:right w:val="none" w:sz="0" w:space="0" w:color="auto"/>
      </w:divBdr>
    </w:div>
    <w:div w:id="115489824">
      <w:bodyDiv w:val="1"/>
      <w:marLeft w:val="0"/>
      <w:marRight w:val="0"/>
      <w:marTop w:val="0"/>
      <w:marBottom w:val="0"/>
      <w:divBdr>
        <w:top w:val="none" w:sz="0" w:space="0" w:color="auto"/>
        <w:left w:val="none" w:sz="0" w:space="0" w:color="auto"/>
        <w:bottom w:val="none" w:sz="0" w:space="0" w:color="auto"/>
        <w:right w:val="none" w:sz="0" w:space="0" w:color="auto"/>
      </w:divBdr>
    </w:div>
    <w:div w:id="138235517">
      <w:bodyDiv w:val="1"/>
      <w:marLeft w:val="0"/>
      <w:marRight w:val="0"/>
      <w:marTop w:val="0"/>
      <w:marBottom w:val="0"/>
      <w:divBdr>
        <w:top w:val="none" w:sz="0" w:space="0" w:color="auto"/>
        <w:left w:val="none" w:sz="0" w:space="0" w:color="auto"/>
        <w:bottom w:val="none" w:sz="0" w:space="0" w:color="auto"/>
        <w:right w:val="none" w:sz="0" w:space="0" w:color="auto"/>
      </w:divBdr>
      <w:divsChild>
        <w:div w:id="551039315">
          <w:marLeft w:val="0"/>
          <w:marRight w:val="0"/>
          <w:marTop w:val="0"/>
          <w:marBottom w:val="0"/>
          <w:divBdr>
            <w:top w:val="none" w:sz="0" w:space="0" w:color="auto"/>
            <w:left w:val="none" w:sz="0" w:space="0" w:color="auto"/>
            <w:bottom w:val="none" w:sz="0" w:space="0" w:color="auto"/>
            <w:right w:val="none" w:sz="0" w:space="0" w:color="auto"/>
          </w:divBdr>
          <w:divsChild>
            <w:div w:id="373308975">
              <w:marLeft w:val="0"/>
              <w:marRight w:val="0"/>
              <w:marTop w:val="0"/>
              <w:marBottom w:val="0"/>
              <w:divBdr>
                <w:top w:val="none" w:sz="0" w:space="0" w:color="auto"/>
                <w:left w:val="none" w:sz="0" w:space="0" w:color="auto"/>
                <w:bottom w:val="none" w:sz="0" w:space="0" w:color="auto"/>
                <w:right w:val="none" w:sz="0" w:space="0" w:color="auto"/>
              </w:divBdr>
              <w:divsChild>
                <w:div w:id="413862286">
                  <w:marLeft w:val="0"/>
                  <w:marRight w:val="0"/>
                  <w:marTop w:val="0"/>
                  <w:marBottom w:val="0"/>
                  <w:divBdr>
                    <w:top w:val="none" w:sz="0" w:space="0" w:color="auto"/>
                    <w:left w:val="none" w:sz="0" w:space="0" w:color="auto"/>
                    <w:bottom w:val="none" w:sz="0" w:space="0" w:color="auto"/>
                    <w:right w:val="none" w:sz="0" w:space="0" w:color="auto"/>
                  </w:divBdr>
                  <w:divsChild>
                    <w:div w:id="1279721603">
                      <w:marLeft w:val="0"/>
                      <w:marRight w:val="0"/>
                      <w:marTop w:val="0"/>
                      <w:marBottom w:val="0"/>
                      <w:divBdr>
                        <w:top w:val="none" w:sz="0" w:space="0" w:color="auto"/>
                        <w:left w:val="none" w:sz="0" w:space="0" w:color="auto"/>
                        <w:bottom w:val="none" w:sz="0" w:space="0" w:color="auto"/>
                        <w:right w:val="none" w:sz="0" w:space="0" w:color="auto"/>
                      </w:divBdr>
                      <w:divsChild>
                        <w:div w:id="1055591286">
                          <w:marLeft w:val="0"/>
                          <w:marRight w:val="0"/>
                          <w:marTop w:val="0"/>
                          <w:marBottom w:val="0"/>
                          <w:divBdr>
                            <w:top w:val="none" w:sz="0" w:space="0" w:color="auto"/>
                            <w:left w:val="none" w:sz="0" w:space="0" w:color="auto"/>
                            <w:bottom w:val="none" w:sz="0" w:space="0" w:color="auto"/>
                            <w:right w:val="none" w:sz="0" w:space="0" w:color="auto"/>
                          </w:divBdr>
                          <w:divsChild>
                            <w:div w:id="427583587">
                              <w:marLeft w:val="0"/>
                              <w:marRight w:val="0"/>
                              <w:marTop w:val="0"/>
                              <w:marBottom w:val="0"/>
                              <w:divBdr>
                                <w:top w:val="none" w:sz="0" w:space="0" w:color="auto"/>
                                <w:left w:val="none" w:sz="0" w:space="0" w:color="auto"/>
                                <w:bottom w:val="none" w:sz="0" w:space="0" w:color="auto"/>
                                <w:right w:val="none" w:sz="0" w:space="0" w:color="auto"/>
                              </w:divBdr>
                              <w:divsChild>
                                <w:div w:id="782262052">
                                  <w:marLeft w:val="0"/>
                                  <w:marRight w:val="0"/>
                                  <w:marTop w:val="0"/>
                                  <w:marBottom w:val="0"/>
                                  <w:divBdr>
                                    <w:top w:val="none" w:sz="0" w:space="0" w:color="auto"/>
                                    <w:left w:val="none" w:sz="0" w:space="0" w:color="auto"/>
                                    <w:bottom w:val="none" w:sz="0" w:space="0" w:color="auto"/>
                                    <w:right w:val="none" w:sz="0" w:space="0" w:color="auto"/>
                                  </w:divBdr>
                                  <w:divsChild>
                                    <w:div w:id="24268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274725">
          <w:marLeft w:val="0"/>
          <w:marRight w:val="0"/>
          <w:marTop w:val="0"/>
          <w:marBottom w:val="0"/>
          <w:divBdr>
            <w:top w:val="none" w:sz="0" w:space="0" w:color="auto"/>
            <w:left w:val="none" w:sz="0" w:space="0" w:color="auto"/>
            <w:bottom w:val="none" w:sz="0" w:space="0" w:color="auto"/>
            <w:right w:val="none" w:sz="0" w:space="0" w:color="auto"/>
          </w:divBdr>
          <w:divsChild>
            <w:div w:id="378894366">
              <w:marLeft w:val="0"/>
              <w:marRight w:val="0"/>
              <w:marTop w:val="0"/>
              <w:marBottom w:val="0"/>
              <w:divBdr>
                <w:top w:val="none" w:sz="0" w:space="0" w:color="auto"/>
                <w:left w:val="none" w:sz="0" w:space="0" w:color="auto"/>
                <w:bottom w:val="none" w:sz="0" w:space="0" w:color="auto"/>
                <w:right w:val="none" w:sz="0" w:space="0" w:color="auto"/>
              </w:divBdr>
              <w:divsChild>
                <w:div w:id="1281111198">
                  <w:marLeft w:val="0"/>
                  <w:marRight w:val="0"/>
                  <w:marTop w:val="0"/>
                  <w:marBottom w:val="0"/>
                  <w:divBdr>
                    <w:top w:val="none" w:sz="0" w:space="0" w:color="auto"/>
                    <w:left w:val="none" w:sz="0" w:space="0" w:color="auto"/>
                    <w:bottom w:val="none" w:sz="0" w:space="0" w:color="auto"/>
                    <w:right w:val="none" w:sz="0" w:space="0" w:color="auto"/>
                  </w:divBdr>
                  <w:divsChild>
                    <w:div w:id="1467354321">
                      <w:marLeft w:val="0"/>
                      <w:marRight w:val="0"/>
                      <w:marTop w:val="0"/>
                      <w:marBottom w:val="0"/>
                      <w:divBdr>
                        <w:top w:val="none" w:sz="0" w:space="0" w:color="auto"/>
                        <w:left w:val="none" w:sz="0" w:space="0" w:color="auto"/>
                        <w:bottom w:val="none" w:sz="0" w:space="0" w:color="auto"/>
                        <w:right w:val="none" w:sz="0" w:space="0" w:color="auto"/>
                      </w:divBdr>
                      <w:divsChild>
                        <w:div w:id="732889667">
                          <w:marLeft w:val="0"/>
                          <w:marRight w:val="0"/>
                          <w:marTop w:val="0"/>
                          <w:marBottom w:val="0"/>
                          <w:divBdr>
                            <w:top w:val="none" w:sz="0" w:space="0" w:color="auto"/>
                            <w:left w:val="none" w:sz="0" w:space="0" w:color="auto"/>
                            <w:bottom w:val="none" w:sz="0" w:space="0" w:color="auto"/>
                            <w:right w:val="none" w:sz="0" w:space="0" w:color="auto"/>
                          </w:divBdr>
                          <w:divsChild>
                            <w:div w:id="521749520">
                              <w:marLeft w:val="0"/>
                              <w:marRight w:val="0"/>
                              <w:marTop w:val="0"/>
                              <w:marBottom w:val="0"/>
                              <w:divBdr>
                                <w:top w:val="none" w:sz="0" w:space="0" w:color="auto"/>
                                <w:left w:val="none" w:sz="0" w:space="0" w:color="auto"/>
                                <w:bottom w:val="none" w:sz="0" w:space="0" w:color="auto"/>
                                <w:right w:val="none" w:sz="0" w:space="0" w:color="auto"/>
                              </w:divBdr>
                              <w:divsChild>
                                <w:div w:id="440152775">
                                  <w:marLeft w:val="0"/>
                                  <w:marRight w:val="0"/>
                                  <w:marTop w:val="0"/>
                                  <w:marBottom w:val="0"/>
                                  <w:divBdr>
                                    <w:top w:val="none" w:sz="0" w:space="0" w:color="auto"/>
                                    <w:left w:val="none" w:sz="0" w:space="0" w:color="auto"/>
                                    <w:bottom w:val="none" w:sz="0" w:space="0" w:color="auto"/>
                                    <w:right w:val="none" w:sz="0" w:space="0" w:color="auto"/>
                                  </w:divBdr>
                                  <w:divsChild>
                                    <w:div w:id="133753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65338">
      <w:bodyDiv w:val="1"/>
      <w:marLeft w:val="0"/>
      <w:marRight w:val="0"/>
      <w:marTop w:val="0"/>
      <w:marBottom w:val="0"/>
      <w:divBdr>
        <w:top w:val="none" w:sz="0" w:space="0" w:color="auto"/>
        <w:left w:val="none" w:sz="0" w:space="0" w:color="auto"/>
        <w:bottom w:val="none" w:sz="0" w:space="0" w:color="auto"/>
        <w:right w:val="none" w:sz="0" w:space="0" w:color="auto"/>
      </w:divBdr>
    </w:div>
    <w:div w:id="203062526">
      <w:bodyDiv w:val="1"/>
      <w:marLeft w:val="0"/>
      <w:marRight w:val="0"/>
      <w:marTop w:val="0"/>
      <w:marBottom w:val="0"/>
      <w:divBdr>
        <w:top w:val="none" w:sz="0" w:space="0" w:color="auto"/>
        <w:left w:val="none" w:sz="0" w:space="0" w:color="auto"/>
        <w:bottom w:val="none" w:sz="0" w:space="0" w:color="auto"/>
        <w:right w:val="none" w:sz="0" w:space="0" w:color="auto"/>
      </w:divBdr>
      <w:divsChild>
        <w:div w:id="1847018908">
          <w:marLeft w:val="0"/>
          <w:marRight w:val="0"/>
          <w:marTop w:val="0"/>
          <w:marBottom w:val="0"/>
          <w:divBdr>
            <w:top w:val="none" w:sz="0" w:space="0" w:color="auto"/>
            <w:left w:val="none" w:sz="0" w:space="0" w:color="auto"/>
            <w:bottom w:val="none" w:sz="0" w:space="0" w:color="auto"/>
            <w:right w:val="none" w:sz="0" w:space="0" w:color="auto"/>
          </w:divBdr>
          <w:divsChild>
            <w:div w:id="233004792">
              <w:marLeft w:val="0"/>
              <w:marRight w:val="0"/>
              <w:marTop w:val="0"/>
              <w:marBottom w:val="0"/>
              <w:divBdr>
                <w:top w:val="none" w:sz="0" w:space="0" w:color="auto"/>
                <w:left w:val="none" w:sz="0" w:space="0" w:color="auto"/>
                <w:bottom w:val="none" w:sz="0" w:space="0" w:color="auto"/>
                <w:right w:val="none" w:sz="0" w:space="0" w:color="auto"/>
              </w:divBdr>
              <w:divsChild>
                <w:div w:id="288752173">
                  <w:marLeft w:val="0"/>
                  <w:marRight w:val="0"/>
                  <w:marTop w:val="0"/>
                  <w:marBottom w:val="0"/>
                  <w:divBdr>
                    <w:top w:val="none" w:sz="0" w:space="0" w:color="auto"/>
                    <w:left w:val="none" w:sz="0" w:space="0" w:color="auto"/>
                    <w:bottom w:val="none" w:sz="0" w:space="0" w:color="auto"/>
                    <w:right w:val="none" w:sz="0" w:space="0" w:color="auto"/>
                  </w:divBdr>
                  <w:divsChild>
                    <w:div w:id="443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6838">
      <w:bodyDiv w:val="1"/>
      <w:marLeft w:val="0"/>
      <w:marRight w:val="0"/>
      <w:marTop w:val="0"/>
      <w:marBottom w:val="0"/>
      <w:divBdr>
        <w:top w:val="none" w:sz="0" w:space="0" w:color="auto"/>
        <w:left w:val="none" w:sz="0" w:space="0" w:color="auto"/>
        <w:bottom w:val="none" w:sz="0" w:space="0" w:color="auto"/>
        <w:right w:val="none" w:sz="0" w:space="0" w:color="auto"/>
      </w:divBdr>
    </w:div>
    <w:div w:id="467552143">
      <w:bodyDiv w:val="1"/>
      <w:marLeft w:val="0"/>
      <w:marRight w:val="0"/>
      <w:marTop w:val="0"/>
      <w:marBottom w:val="0"/>
      <w:divBdr>
        <w:top w:val="none" w:sz="0" w:space="0" w:color="auto"/>
        <w:left w:val="none" w:sz="0" w:space="0" w:color="auto"/>
        <w:bottom w:val="none" w:sz="0" w:space="0" w:color="auto"/>
        <w:right w:val="none" w:sz="0" w:space="0" w:color="auto"/>
      </w:divBdr>
    </w:div>
    <w:div w:id="551120392">
      <w:bodyDiv w:val="1"/>
      <w:marLeft w:val="0"/>
      <w:marRight w:val="0"/>
      <w:marTop w:val="0"/>
      <w:marBottom w:val="0"/>
      <w:divBdr>
        <w:top w:val="none" w:sz="0" w:space="0" w:color="auto"/>
        <w:left w:val="none" w:sz="0" w:space="0" w:color="auto"/>
        <w:bottom w:val="none" w:sz="0" w:space="0" w:color="auto"/>
        <w:right w:val="none" w:sz="0" w:space="0" w:color="auto"/>
      </w:divBdr>
    </w:div>
    <w:div w:id="562837781">
      <w:bodyDiv w:val="1"/>
      <w:marLeft w:val="0"/>
      <w:marRight w:val="0"/>
      <w:marTop w:val="0"/>
      <w:marBottom w:val="0"/>
      <w:divBdr>
        <w:top w:val="none" w:sz="0" w:space="0" w:color="auto"/>
        <w:left w:val="none" w:sz="0" w:space="0" w:color="auto"/>
        <w:bottom w:val="none" w:sz="0" w:space="0" w:color="auto"/>
        <w:right w:val="none" w:sz="0" w:space="0" w:color="auto"/>
      </w:divBdr>
    </w:div>
    <w:div w:id="608588733">
      <w:bodyDiv w:val="1"/>
      <w:marLeft w:val="0"/>
      <w:marRight w:val="0"/>
      <w:marTop w:val="0"/>
      <w:marBottom w:val="0"/>
      <w:divBdr>
        <w:top w:val="none" w:sz="0" w:space="0" w:color="auto"/>
        <w:left w:val="none" w:sz="0" w:space="0" w:color="auto"/>
        <w:bottom w:val="none" w:sz="0" w:space="0" w:color="auto"/>
        <w:right w:val="none" w:sz="0" w:space="0" w:color="auto"/>
      </w:divBdr>
    </w:div>
    <w:div w:id="656568163">
      <w:bodyDiv w:val="1"/>
      <w:marLeft w:val="0"/>
      <w:marRight w:val="0"/>
      <w:marTop w:val="0"/>
      <w:marBottom w:val="0"/>
      <w:divBdr>
        <w:top w:val="none" w:sz="0" w:space="0" w:color="auto"/>
        <w:left w:val="none" w:sz="0" w:space="0" w:color="auto"/>
        <w:bottom w:val="none" w:sz="0" w:space="0" w:color="auto"/>
        <w:right w:val="none" w:sz="0" w:space="0" w:color="auto"/>
      </w:divBdr>
    </w:div>
    <w:div w:id="686174197">
      <w:bodyDiv w:val="1"/>
      <w:marLeft w:val="0"/>
      <w:marRight w:val="0"/>
      <w:marTop w:val="0"/>
      <w:marBottom w:val="0"/>
      <w:divBdr>
        <w:top w:val="none" w:sz="0" w:space="0" w:color="auto"/>
        <w:left w:val="none" w:sz="0" w:space="0" w:color="auto"/>
        <w:bottom w:val="none" w:sz="0" w:space="0" w:color="auto"/>
        <w:right w:val="none" w:sz="0" w:space="0" w:color="auto"/>
      </w:divBdr>
    </w:div>
    <w:div w:id="739795461">
      <w:bodyDiv w:val="1"/>
      <w:marLeft w:val="0"/>
      <w:marRight w:val="0"/>
      <w:marTop w:val="0"/>
      <w:marBottom w:val="0"/>
      <w:divBdr>
        <w:top w:val="none" w:sz="0" w:space="0" w:color="auto"/>
        <w:left w:val="none" w:sz="0" w:space="0" w:color="auto"/>
        <w:bottom w:val="none" w:sz="0" w:space="0" w:color="auto"/>
        <w:right w:val="none" w:sz="0" w:space="0" w:color="auto"/>
      </w:divBdr>
    </w:div>
    <w:div w:id="1017776902">
      <w:bodyDiv w:val="1"/>
      <w:marLeft w:val="0"/>
      <w:marRight w:val="0"/>
      <w:marTop w:val="0"/>
      <w:marBottom w:val="0"/>
      <w:divBdr>
        <w:top w:val="none" w:sz="0" w:space="0" w:color="auto"/>
        <w:left w:val="none" w:sz="0" w:space="0" w:color="auto"/>
        <w:bottom w:val="none" w:sz="0" w:space="0" w:color="auto"/>
        <w:right w:val="none" w:sz="0" w:space="0" w:color="auto"/>
      </w:divBdr>
    </w:div>
    <w:div w:id="1034771871">
      <w:bodyDiv w:val="1"/>
      <w:marLeft w:val="0"/>
      <w:marRight w:val="0"/>
      <w:marTop w:val="0"/>
      <w:marBottom w:val="0"/>
      <w:divBdr>
        <w:top w:val="none" w:sz="0" w:space="0" w:color="auto"/>
        <w:left w:val="none" w:sz="0" w:space="0" w:color="auto"/>
        <w:bottom w:val="none" w:sz="0" w:space="0" w:color="auto"/>
        <w:right w:val="none" w:sz="0" w:space="0" w:color="auto"/>
      </w:divBdr>
    </w:div>
    <w:div w:id="1199978070">
      <w:bodyDiv w:val="1"/>
      <w:marLeft w:val="0"/>
      <w:marRight w:val="0"/>
      <w:marTop w:val="0"/>
      <w:marBottom w:val="0"/>
      <w:divBdr>
        <w:top w:val="none" w:sz="0" w:space="0" w:color="auto"/>
        <w:left w:val="none" w:sz="0" w:space="0" w:color="auto"/>
        <w:bottom w:val="none" w:sz="0" w:space="0" w:color="auto"/>
        <w:right w:val="none" w:sz="0" w:space="0" w:color="auto"/>
      </w:divBdr>
    </w:div>
    <w:div w:id="1227646259">
      <w:bodyDiv w:val="1"/>
      <w:marLeft w:val="0"/>
      <w:marRight w:val="0"/>
      <w:marTop w:val="0"/>
      <w:marBottom w:val="0"/>
      <w:divBdr>
        <w:top w:val="none" w:sz="0" w:space="0" w:color="auto"/>
        <w:left w:val="none" w:sz="0" w:space="0" w:color="auto"/>
        <w:bottom w:val="none" w:sz="0" w:space="0" w:color="auto"/>
        <w:right w:val="none" w:sz="0" w:space="0" w:color="auto"/>
      </w:divBdr>
    </w:div>
    <w:div w:id="1244415868">
      <w:bodyDiv w:val="1"/>
      <w:marLeft w:val="0"/>
      <w:marRight w:val="0"/>
      <w:marTop w:val="0"/>
      <w:marBottom w:val="0"/>
      <w:divBdr>
        <w:top w:val="none" w:sz="0" w:space="0" w:color="auto"/>
        <w:left w:val="none" w:sz="0" w:space="0" w:color="auto"/>
        <w:bottom w:val="none" w:sz="0" w:space="0" w:color="auto"/>
        <w:right w:val="none" w:sz="0" w:space="0" w:color="auto"/>
      </w:divBdr>
    </w:div>
    <w:div w:id="1310750694">
      <w:bodyDiv w:val="1"/>
      <w:marLeft w:val="0"/>
      <w:marRight w:val="0"/>
      <w:marTop w:val="0"/>
      <w:marBottom w:val="0"/>
      <w:divBdr>
        <w:top w:val="none" w:sz="0" w:space="0" w:color="auto"/>
        <w:left w:val="none" w:sz="0" w:space="0" w:color="auto"/>
        <w:bottom w:val="none" w:sz="0" w:space="0" w:color="auto"/>
        <w:right w:val="none" w:sz="0" w:space="0" w:color="auto"/>
      </w:divBdr>
    </w:div>
    <w:div w:id="1388335185">
      <w:bodyDiv w:val="1"/>
      <w:marLeft w:val="0"/>
      <w:marRight w:val="0"/>
      <w:marTop w:val="0"/>
      <w:marBottom w:val="0"/>
      <w:divBdr>
        <w:top w:val="none" w:sz="0" w:space="0" w:color="auto"/>
        <w:left w:val="none" w:sz="0" w:space="0" w:color="auto"/>
        <w:bottom w:val="none" w:sz="0" w:space="0" w:color="auto"/>
        <w:right w:val="none" w:sz="0" w:space="0" w:color="auto"/>
      </w:divBdr>
    </w:div>
    <w:div w:id="1398628048">
      <w:bodyDiv w:val="1"/>
      <w:marLeft w:val="0"/>
      <w:marRight w:val="0"/>
      <w:marTop w:val="0"/>
      <w:marBottom w:val="0"/>
      <w:divBdr>
        <w:top w:val="none" w:sz="0" w:space="0" w:color="auto"/>
        <w:left w:val="none" w:sz="0" w:space="0" w:color="auto"/>
        <w:bottom w:val="none" w:sz="0" w:space="0" w:color="auto"/>
        <w:right w:val="none" w:sz="0" w:space="0" w:color="auto"/>
      </w:divBdr>
    </w:div>
    <w:div w:id="1462385103">
      <w:bodyDiv w:val="1"/>
      <w:marLeft w:val="0"/>
      <w:marRight w:val="0"/>
      <w:marTop w:val="0"/>
      <w:marBottom w:val="0"/>
      <w:divBdr>
        <w:top w:val="none" w:sz="0" w:space="0" w:color="auto"/>
        <w:left w:val="none" w:sz="0" w:space="0" w:color="auto"/>
        <w:bottom w:val="none" w:sz="0" w:space="0" w:color="auto"/>
        <w:right w:val="none" w:sz="0" w:space="0" w:color="auto"/>
      </w:divBdr>
    </w:div>
    <w:div w:id="1541211062">
      <w:bodyDiv w:val="1"/>
      <w:marLeft w:val="0"/>
      <w:marRight w:val="0"/>
      <w:marTop w:val="0"/>
      <w:marBottom w:val="0"/>
      <w:divBdr>
        <w:top w:val="none" w:sz="0" w:space="0" w:color="auto"/>
        <w:left w:val="none" w:sz="0" w:space="0" w:color="auto"/>
        <w:bottom w:val="none" w:sz="0" w:space="0" w:color="auto"/>
        <w:right w:val="none" w:sz="0" w:space="0" w:color="auto"/>
      </w:divBdr>
    </w:div>
    <w:div w:id="1585534820">
      <w:bodyDiv w:val="1"/>
      <w:marLeft w:val="0"/>
      <w:marRight w:val="0"/>
      <w:marTop w:val="0"/>
      <w:marBottom w:val="0"/>
      <w:divBdr>
        <w:top w:val="none" w:sz="0" w:space="0" w:color="auto"/>
        <w:left w:val="none" w:sz="0" w:space="0" w:color="auto"/>
        <w:bottom w:val="none" w:sz="0" w:space="0" w:color="auto"/>
        <w:right w:val="none" w:sz="0" w:space="0" w:color="auto"/>
      </w:divBdr>
    </w:div>
    <w:div w:id="1618176729">
      <w:bodyDiv w:val="1"/>
      <w:marLeft w:val="0"/>
      <w:marRight w:val="0"/>
      <w:marTop w:val="0"/>
      <w:marBottom w:val="0"/>
      <w:divBdr>
        <w:top w:val="none" w:sz="0" w:space="0" w:color="auto"/>
        <w:left w:val="none" w:sz="0" w:space="0" w:color="auto"/>
        <w:bottom w:val="none" w:sz="0" w:space="0" w:color="auto"/>
        <w:right w:val="none" w:sz="0" w:space="0" w:color="auto"/>
      </w:divBdr>
    </w:div>
    <w:div w:id="1695302389">
      <w:bodyDiv w:val="1"/>
      <w:marLeft w:val="0"/>
      <w:marRight w:val="0"/>
      <w:marTop w:val="0"/>
      <w:marBottom w:val="0"/>
      <w:divBdr>
        <w:top w:val="none" w:sz="0" w:space="0" w:color="auto"/>
        <w:left w:val="none" w:sz="0" w:space="0" w:color="auto"/>
        <w:bottom w:val="none" w:sz="0" w:space="0" w:color="auto"/>
        <w:right w:val="none" w:sz="0" w:space="0" w:color="auto"/>
      </w:divBdr>
    </w:div>
    <w:div w:id="1757440216">
      <w:bodyDiv w:val="1"/>
      <w:marLeft w:val="0"/>
      <w:marRight w:val="0"/>
      <w:marTop w:val="0"/>
      <w:marBottom w:val="0"/>
      <w:divBdr>
        <w:top w:val="none" w:sz="0" w:space="0" w:color="auto"/>
        <w:left w:val="none" w:sz="0" w:space="0" w:color="auto"/>
        <w:bottom w:val="none" w:sz="0" w:space="0" w:color="auto"/>
        <w:right w:val="none" w:sz="0" w:space="0" w:color="auto"/>
      </w:divBdr>
    </w:div>
    <w:div w:id="1892690426">
      <w:bodyDiv w:val="1"/>
      <w:marLeft w:val="0"/>
      <w:marRight w:val="0"/>
      <w:marTop w:val="0"/>
      <w:marBottom w:val="0"/>
      <w:divBdr>
        <w:top w:val="none" w:sz="0" w:space="0" w:color="auto"/>
        <w:left w:val="none" w:sz="0" w:space="0" w:color="auto"/>
        <w:bottom w:val="none" w:sz="0" w:space="0" w:color="auto"/>
        <w:right w:val="none" w:sz="0" w:space="0" w:color="auto"/>
      </w:divBdr>
    </w:div>
    <w:div w:id="1950120278">
      <w:bodyDiv w:val="1"/>
      <w:marLeft w:val="0"/>
      <w:marRight w:val="0"/>
      <w:marTop w:val="0"/>
      <w:marBottom w:val="0"/>
      <w:divBdr>
        <w:top w:val="none" w:sz="0" w:space="0" w:color="auto"/>
        <w:left w:val="none" w:sz="0" w:space="0" w:color="auto"/>
        <w:bottom w:val="none" w:sz="0" w:space="0" w:color="auto"/>
        <w:right w:val="none" w:sz="0" w:space="0" w:color="auto"/>
      </w:divBdr>
    </w:div>
    <w:div w:id="1958288366">
      <w:bodyDiv w:val="1"/>
      <w:marLeft w:val="0"/>
      <w:marRight w:val="0"/>
      <w:marTop w:val="0"/>
      <w:marBottom w:val="0"/>
      <w:divBdr>
        <w:top w:val="none" w:sz="0" w:space="0" w:color="auto"/>
        <w:left w:val="none" w:sz="0" w:space="0" w:color="auto"/>
        <w:bottom w:val="none" w:sz="0" w:space="0" w:color="auto"/>
        <w:right w:val="none" w:sz="0" w:space="0" w:color="auto"/>
      </w:divBdr>
    </w:div>
    <w:div w:id="2041007088">
      <w:bodyDiv w:val="1"/>
      <w:marLeft w:val="0"/>
      <w:marRight w:val="0"/>
      <w:marTop w:val="0"/>
      <w:marBottom w:val="0"/>
      <w:divBdr>
        <w:top w:val="none" w:sz="0" w:space="0" w:color="auto"/>
        <w:left w:val="none" w:sz="0" w:space="0" w:color="auto"/>
        <w:bottom w:val="none" w:sz="0" w:space="0" w:color="auto"/>
        <w:right w:val="none" w:sz="0" w:space="0" w:color="auto"/>
      </w:divBdr>
    </w:div>
    <w:div w:id="2114783147">
      <w:bodyDiv w:val="1"/>
      <w:marLeft w:val="0"/>
      <w:marRight w:val="0"/>
      <w:marTop w:val="0"/>
      <w:marBottom w:val="0"/>
      <w:divBdr>
        <w:top w:val="none" w:sz="0" w:space="0" w:color="auto"/>
        <w:left w:val="none" w:sz="0" w:space="0" w:color="auto"/>
        <w:bottom w:val="none" w:sz="0" w:space="0" w:color="auto"/>
        <w:right w:val="none" w:sz="0" w:space="0" w:color="auto"/>
      </w:divBdr>
    </w:div>
    <w:div w:id="214238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www.consilium.europa.eu/hu/policies/eu-list-of-non-cooperative-jurisdictio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176D4-2364-48A6-BB09-CA8354C621F9}">
  <ds:schemaRefs>
    <ds:schemaRef ds:uri="http://schemas.openxmlformats.org/officeDocument/2006/bibliography"/>
  </ds:schemaRefs>
</ds:datastoreItem>
</file>

<file path=customXml/itemProps10.xml><?xml version="1.0" encoding="utf-8"?>
<ds:datastoreItem xmlns:ds="http://schemas.openxmlformats.org/officeDocument/2006/customXml" ds:itemID="{DFC14D95-486A-40A8-9B5C-E8A25E8530B6}">
  <ds:schemaRefs>
    <ds:schemaRef ds:uri="http://schemas.openxmlformats.org/officeDocument/2006/bibliography"/>
  </ds:schemaRefs>
</ds:datastoreItem>
</file>

<file path=customXml/itemProps11.xml><?xml version="1.0" encoding="utf-8"?>
<ds:datastoreItem xmlns:ds="http://schemas.openxmlformats.org/officeDocument/2006/customXml" ds:itemID="{EBBF1422-89A6-44F4-A388-57D369E3004A}">
  <ds:schemaRefs>
    <ds:schemaRef ds:uri="http://schemas.openxmlformats.org/officeDocument/2006/bibliography"/>
  </ds:schemaRefs>
</ds:datastoreItem>
</file>

<file path=customXml/itemProps12.xml><?xml version="1.0" encoding="utf-8"?>
<ds:datastoreItem xmlns:ds="http://schemas.openxmlformats.org/officeDocument/2006/customXml" ds:itemID="{D3B1B0B7-CFDD-466B-9C0A-BB36118F9AB5}">
  <ds:schemaRefs>
    <ds:schemaRef ds:uri="http://schemas.openxmlformats.org/officeDocument/2006/bibliography"/>
  </ds:schemaRefs>
</ds:datastoreItem>
</file>

<file path=customXml/itemProps13.xml><?xml version="1.0" encoding="utf-8"?>
<ds:datastoreItem xmlns:ds="http://schemas.openxmlformats.org/officeDocument/2006/customXml" ds:itemID="{1D3FA36F-3B36-4A3B-9A6D-51236B1D96D0}">
  <ds:schemaRefs>
    <ds:schemaRef ds:uri="http://schemas.openxmlformats.org/officeDocument/2006/bibliography"/>
  </ds:schemaRefs>
</ds:datastoreItem>
</file>

<file path=customXml/itemProps2.xml><?xml version="1.0" encoding="utf-8"?>
<ds:datastoreItem xmlns:ds="http://schemas.openxmlformats.org/officeDocument/2006/customXml" ds:itemID="{C7A292C9-8ED3-441F-A83A-8F7FA9581FD8}">
  <ds:schemaRefs>
    <ds:schemaRef ds:uri="http://schemas.openxmlformats.org/officeDocument/2006/bibliography"/>
  </ds:schemaRefs>
</ds:datastoreItem>
</file>

<file path=customXml/itemProps3.xml><?xml version="1.0" encoding="utf-8"?>
<ds:datastoreItem xmlns:ds="http://schemas.openxmlformats.org/officeDocument/2006/customXml" ds:itemID="{68F60A19-FFD3-4734-AECD-BEA4F3723CD6}">
  <ds:schemaRefs>
    <ds:schemaRef ds:uri="http://schemas.openxmlformats.org/officeDocument/2006/bibliography"/>
  </ds:schemaRefs>
</ds:datastoreItem>
</file>

<file path=customXml/itemProps4.xml><?xml version="1.0" encoding="utf-8"?>
<ds:datastoreItem xmlns:ds="http://schemas.openxmlformats.org/officeDocument/2006/customXml" ds:itemID="{773DAC59-1BEA-42D9-ACF2-B14EC65DC9BC}">
  <ds:schemaRefs>
    <ds:schemaRef ds:uri="http://schemas.openxmlformats.org/officeDocument/2006/bibliography"/>
  </ds:schemaRefs>
</ds:datastoreItem>
</file>

<file path=customXml/itemProps5.xml><?xml version="1.0" encoding="utf-8"?>
<ds:datastoreItem xmlns:ds="http://schemas.openxmlformats.org/officeDocument/2006/customXml" ds:itemID="{74B0D2D4-9DCC-4CF2-912F-F3802116FF8D}">
  <ds:schemaRefs>
    <ds:schemaRef ds:uri="http://schemas.openxmlformats.org/officeDocument/2006/bibliography"/>
  </ds:schemaRefs>
</ds:datastoreItem>
</file>

<file path=customXml/itemProps6.xml><?xml version="1.0" encoding="utf-8"?>
<ds:datastoreItem xmlns:ds="http://schemas.openxmlformats.org/officeDocument/2006/customXml" ds:itemID="{51152D41-947A-403C-8E51-2EED67D5387B}">
  <ds:schemaRefs>
    <ds:schemaRef ds:uri="http://schemas.openxmlformats.org/officeDocument/2006/bibliography"/>
  </ds:schemaRefs>
</ds:datastoreItem>
</file>

<file path=customXml/itemProps7.xml><?xml version="1.0" encoding="utf-8"?>
<ds:datastoreItem xmlns:ds="http://schemas.openxmlformats.org/officeDocument/2006/customXml" ds:itemID="{41621E8A-3831-404A-BFC9-EC2D1A559FEB}">
  <ds:schemaRefs>
    <ds:schemaRef ds:uri="http://schemas.openxmlformats.org/officeDocument/2006/bibliography"/>
  </ds:schemaRefs>
</ds:datastoreItem>
</file>

<file path=customXml/itemProps8.xml><?xml version="1.0" encoding="utf-8"?>
<ds:datastoreItem xmlns:ds="http://schemas.openxmlformats.org/officeDocument/2006/customXml" ds:itemID="{3E74E36A-A3E2-4266-A7CF-B7737F8B43A0}">
  <ds:schemaRefs>
    <ds:schemaRef ds:uri="http://schemas.openxmlformats.org/officeDocument/2006/bibliography"/>
  </ds:schemaRefs>
</ds:datastoreItem>
</file>

<file path=customXml/itemProps9.xml><?xml version="1.0" encoding="utf-8"?>
<ds:datastoreItem xmlns:ds="http://schemas.openxmlformats.org/officeDocument/2006/customXml" ds:itemID="{A21937C3-A6AB-4A9C-AA34-103D5D3DE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51</Pages>
  <Words>22398</Words>
  <Characters>154553</Characters>
  <Application>Microsoft Office Word</Application>
  <DocSecurity>0</DocSecurity>
  <Lines>1287</Lines>
  <Paragraphs>353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176598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Kristoffy Teodora</dc:creator>
  <cp:keywords/>
  <cp:lastModifiedBy>MNB</cp:lastModifiedBy>
  <cp:revision>5</cp:revision>
  <cp:lastPrinted>2012-09-12T06:30:00Z</cp:lastPrinted>
  <dcterms:created xsi:type="dcterms:W3CDTF">2024-07-19T12:52:00Z</dcterms:created>
  <dcterms:modified xsi:type="dcterms:W3CDTF">2024-12-04T11:00:00Z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baracsil@mnb.hu</vt:lpwstr>
  </property>
  <property fmtid="{D5CDD505-2E9C-101B-9397-08002B2CF9AE}" pid="6" name="MSIP_Label_b0d11092-50c9-4e74-84b5-b1af078dc3d0_SetDate">
    <vt:lpwstr>2018-09-18T12:48:37.7372078+02:00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2024-07-04T10:58:52Z</vt:filetime>
  </property>
  <property fmtid="{D5CDD505-2E9C-101B-9397-08002B2CF9AE}" pid="12" name="Érvényességet beállító">
    <vt:lpwstr>gubeknei</vt:lpwstr>
  </property>
  <property fmtid="{D5CDD505-2E9C-101B-9397-08002B2CF9AE}" pid="13" name="Érvényességi idő első beállítása">
    <vt:filetime>2019-07-04T10:58:55Z</vt:filetime>
  </property>
</Properties>
</file>