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FECFF" w14:textId="73761C8F" w:rsidR="0082646D" w:rsidRPr="005C35FB" w:rsidRDefault="00B1208F" w:rsidP="00DD475E">
      <w:pPr>
        <w:autoSpaceDE w:val="0"/>
        <w:autoSpaceDN w:val="0"/>
        <w:adjustRightInd w:val="0"/>
        <w:rPr>
          <w:rFonts w:ascii="Arial" w:hAnsi="Arial" w:cs="Arial"/>
          <w:iCs/>
          <w:sz w:val="20"/>
          <w:szCs w:val="20"/>
        </w:rPr>
      </w:pPr>
      <w:r w:rsidRPr="005C35FB">
        <w:rPr>
          <w:rFonts w:ascii="Arial" w:hAnsi="Arial" w:cs="Arial"/>
          <w:iCs/>
          <w:sz w:val="20"/>
          <w:szCs w:val="20"/>
        </w:rPr>
        <w:t xml:space="preserve">5. melléklet </w:t>
      </w:r>
      <w:r w:rsidR="0000498E">
        <w:rPr>
          <w:rFonts w:ascii="Arial" w:hAnsi="Arial" w:cs="Arial"/>
          <w:bCs/>
          <w:sz w:val="20"/>
          <w:szCs w:val="20"/>
        </w:rPr>
        <w:t>a</w:t>
      </w:r>
      <w:r w:rsidR="00CC76E9">
        <w:rPr>
          <w:rFonts w:ascii="Arial" w:hAnsi="Arial" w:cs="Arial"/>
          <w:bCs/>
          <w:sz w:val="20"/>
          <w:szCs w:val="20"/>
        </w:rPr>
        <w:t>z</w:t>
      </w:r>
      <w:r w:rsidR="0000498E">
        <w:rPr>
          <w:rFonts w:ascii="Arial" w:hAnsi="Arial" w:cs="Arial"/>
          <w:bCs/>
          <w:sz w:val="20"/>
          <w:szCs w:val="20"/>
        </w:rPr>
        <w:t xml:space="preserve"> </w:t>
      </w:r>
      <w:ins w:id="0" w:author="MNB" w:date="2024-12-04T11:59:00Z">
        <w:r w:rsidR="00611FF0">
          <w:rPr>
            <w:rFonts w:ascii="Arial" w:hAnsi="Arial" w:cs="Arial"/>
            <w:bCs/>
            <w:sz w:val="20"/>
            <w:szCs w:val="20"/>
          </w:rPr>
          <w:t>55</w:t>
        </w:r>
      </w:ins>
      <w:del w:id="1" w:author="MNB" w:date="2024-12-04T11:59:00Z">
        <w:r w:rsidR="00CE195D" w:rsidDel="00611FF0">
          <w:rPr>
            <w:rFonts w:ascii="Arial" w:hAnsi="Arial" w:cs="Arial"/>
            <w:bCs/>
            <w:sz w:val="20"/>
            <w:szCs w:val="20"/>
          </w:rPr>
          <w:delText>…</w:delText>
        </w:r>
      </w:del>
      <w:r w:rsidR="0000498E">
        <w:rPr>
          <w:rFonts w:ascii="Arial" w:hAnsi="Arial" w:cs="Arial"/>
          <w:sz w:val="20"/>
          <w:szCs w:val="20"/>
        </w:rPr>
        <w:t>/</w:t>
      </w:r>
      <w:r w:rsidR="007F4BD6">
        <w:rPr>
          <w:rFonts w:ascii="Arial" w:hAnsi="Arial" w:cs="Arial"/>
          <w:sz w:val="20"/>
          <w:szCs w:val="20"/>
        </w:rPr>
        <w:t>20</w:t>
      </w:r>
      <w:r w:rsidR="00B15E48">
        <w:rPr>
          <w:rFonts w:ascii="Arial" w:hAnsi="Arial" w:cs="Arial"/>
          <w:sz w:val="20"/>
          <w:szCs w:val="20"/>
        </w:rPr>
        <w:t>2</w:t>
      </w:r>
      <w:r w:rsidR="00CE195D">
        <w:rPr>
          <w:rFonts w:ascii="Arial" w:hAnsi="Arial" w:cs="Arial"/>
          <w:sz w:val="20"/>
          <w:szCs w:val="20"/>
        </w:rPr>
        <w:t>4</w:t>
      </w:r>
      <w:r w:rsidR="007F4BD6">
        <w:rPr>
          <w:rFonts w:ascii="Arial" w:hAnsi="Arial" w:cs="Arial"/>
          <w:sz w:val="20"/>
          <w:szCs w:val="20"/>
        </w:rPr>
        <w:t>.</w:t>
      </w:r>
      <w:r w:rsidR="0000498E">
        <w:rPr>
          <w:rFonts w:ascii="Arial" w:hAnsi="Arial" w:cs="Arial"/>
          <w:bCs/>
          <w:sz w:val="20"/>
          <w:szCs w:val="20"/>
        </w:rPr>
        <w:t xml:space="preserve"> </w:t>
      </w:r>
      <w:r w:rsidR="00790E72">
        <w:rPr>
          <w:rFonts w:ascii="Arial" w:hAnsi="Arial" w:cs="Arial"/>
          <w:bCs/>
          <w:sz w:val="20"/>
          <w:szCs w:val="20"/>
        </w:rPr>
        <w:t>(</w:t>
      </w:r>
      <w:ins w:id="2" w:author="MNB" w:date="2024-12-04T11:59:00Z">
        <w:r w:rsidR="00611FF0">
          <w:rPr>
            <w:rFonts w:ascii="Arial" w:hAnsi="Arial" w:cs="Arial"/>
            <w:bCs/>
            <w:sz w:val="20"/>
            <w:szCs w:val="20"/>
          </w:rPr>
          <w:t xml:space="preserve">XII. </w:t>
        </w:r>
      </w:ins>
      <w:del w:id="3" w:author="MNB" w:date="2024-12-04T11:59:00Z">
        <w:r w:rsidR="00CE195D" w:rsidDel="00611FF0">
          <w:rPr>
            <w:rFonts w:ascii="Arial" w:hAnsi="Arial" w:cs="Arial"/>
            <w:bCs/>
            <w:sz w:val="20"/>
            <w:szCs w:val="20"/>
          </w:rPr>
          <w:delText xml:space="preserve">… </w:delText>
        </w:r>
      </w:del>
      <w:ins w:id="4" w:author="MNB" w:date="2024-12-04T11:59:00Z">
        <w:r w:rsidR="00611FF0">
          <w:rPr>
            <w:rFonts w:ascii="Arial" w:hAnsi="Arial" w:cs="Arial"/>
            <w:bCs/>
            <w:sz w:val="20"/>
            <w:szCs w:val="20"/>
          </w:rPr>
          <w:t>3.</w:t>
        </w:r>
      </w:ins>
      <w:del w:id="5" w:author="MNB" w:date="2024-12-04T11:59:00Z">
        <w:r w:rsidR="00CE195D" w:rsidDel="00611FF0">
          <w:rPr>
            <w:rFonts w:ascii="Arial" w:hAnsi="Arial" w:cs="Arial"/>
            <w:bCs/>
            <w:sz w:val="20"/>
            <w:szCs w:val="20"/>
          </w:rPr>
          <w:delText>…</w:delText>
        </w:r>
      </w:del>
      <w:r w:rsidR="00CC73BD">
        <w:rPr>
          <w:rFonts w:ascii="Arial" w:hAnsi="Arial" w:cs="Arial"/>
          <w:bCs/>
          <w:sz w:val="20"/>
          <w:szCs w:val="20"/>
        </w:rPr>
        <w:t xml:space="preserve">) </w:t>
      </w:r>
      <w:r w:rsidR="0000498E">
        <w:rPr>
          <w:rFonts w:ascii="Arial" w:hAnsi="Arial" w:cs="Arial"/>
          <w:bCs/>
          <w:sz w:val="20"/>
          <w:szCs w:val="20"/>
        </w:rPr>
        <w:t>MNB rendelethez</w:t>
      </w:r>
    </w:p>
    <w:p w14:paraId="11E3E2F5" w14:textId="77777777" w:rsidR="000D69D6" w:rsidRPr="005C35FB" w:rsidRDefault="000D69D6">
      <w:pPr>
        <w:autoSpaceDE w:val="0"/>
        <w:autoSpaceDN w:val="0"/>
        <w:adjustRightInd w:val="0"/>
        <w:jc w:val="right"/>
        <w:rPr>
          <w:sz w:val="20"/>
          <w:szCs w:val="20"/>
        </w:rPr>
      </w:pPr>
    </w:p>
    <w:p w14:paraId="6E868F31" w14:textId="77777777" w:rsidR="0082646D" w:rsidRPr="005C35FB" w:rsidRDefault="00356BB4">
      <w:pPr>
        <w:pStyle w:val="Jegyzetszveg"/>
        <w:jc w:val="center"/>
        <w:rPr>
          <w:rFonts w:ascii="Arial" w:hAnsi="Arial" w:cs="Arial"/>
          <w:b/>
          <w:lang w:val="hu-HU"/>
        </w:rPr>
      </w:pPr>
      <w:r w:rsidRPr="005C35FB">
        <w:rPr>
          <w:rFonts w:ascii="Arial" w:hAnsi="Arial" w:cs="Arial"/>
          <w:b/>
          <w:lang w:val="hu-HU"/>
        </w:rPr>
        <w:t xml:space="preserve">A pénzügyi vállalkozás és az ezen típusú </w:t>
      </w:r>
      <w:r w:rsidR="006D1F4F" w:rsidRPr="005C35FB">
        <w:rPr>
          <w:rFonts w:ascii="Arial" w:hAnsi="Arial" w:cs="Arial"/>
          <w:b/>
          <w:lang w:val="hu-HU"/>
        </w:rPr>
        <w:t>EGT-</w:t>
      </w:r>
      <w:r w:rsidRPr="005C35FB">
        <w:rPr>
          <w:rFonts w:ascii="Arial" w:hAnsi="Arial" w:cs="Arial"/>
          <w:b/>
          <w:lang w:val="hu-HU"/>
        </w:rPr>
        <w:t>fióktelep felügyeleti jelentéseire vonatkozó</w:t>
      </w:r>
      <w:r w:rsidR="00664299" w:rsidRPr="005C35FB">
        <w:rPr>
          <w:rFonts w:ascii="Arial" w:hAnsi="Arial" w:cs="Arial"/>
          <w:b/>
          <w:lang w:val="hu-HU"/>
        </w:rPr>
        <w:t xml:space="preserve"> részletes</w:t>
      </w:r>
      <w:r w:rsidRPr="005C35FB">
        <w:rPr>
          <w:rFonts w:ascii="Arial" w:hAnsi="Arial" w:cs="Arial"/>
          <w:b/>
          <w:lang w:val="hu-HU"/>
        </w:rPr>
        <w:t xml:space="preserve"> kitöltési előírások</w:t>
      </w:r>
    </w:p>
    <w:p w14:paraId="3B3041DD" w14:textId="77777777" w:rsidR="00CB1102" w:rsidRPr="005C35FB" w:rsidRDefault="00CB1102">
      <w:pPr>
        <w:pStyle w:val="Jegyzetszveg"/>
        <w:jc w:val="center"/>
        <w:rPr>
          <w:rFonts w:ascii="Arial" w:hAnsi="Arial" w:cs="Arial"/>
          <w:b/>
          <w:lang w:val="hu-HU"/>
        </w:rPr>
      </w:pPr>
    </w:p>
    <w:p w14:paraId="455B86E3" w14:textId="77777777" w:rsidR="00CB1102" w:rsidRPr="005C35FB" w:rsidRDefault="00CB1102" w:rsidP="00CB1102">
      <w:pPr>
        <w:pStyle w:val="Cmsor2"/>
        <w:jc w:val="center"/>
        <w:rPr>
          <w:rFonts w:ascii="Arial" w:hAnsi="Arial" w:cs="Arial"/>
          <w:b/>
          <w:i w:val="0"/>
          <w:lang w:val="hu-HU"/>
        </w:rPr>
      </w:pPr>
      <w:bookmarkStart w:id="6" w:name="_Toc374453691"/>
      <w:bookmarkStart w:id="7" w:name="_Toc247959885"/>
      <w:bookmarkStart w:id="8" w:name="_Toc247979627"/>
      <w:bookmarkStart w:id="9" w:name="_Toc226453952"/>
      <w:bookmarkStart w:id="10" w:name="_Toc247979816"/>
      <w:bookmarkStart w:id="11" w:name="_Toc247980395"/>
      <w:bookmarkStart w:id="12" w:name="_Toc247980683"/>
      <w:bookmarkStart w:id="13" w:name="_Toc281312286"/>
      <w:bookmarkStart w:id="14" w:name="_Toc360536250"/>
      <w:bookmarkStart w:id="15" w:name="_Toc370821086"/>
      <w:r w:rsidRPr="005C35FB">
        <w:rPr>
          <w:rFonts w:ascii="Arial" w:hAnsi="Arial" w:cs="Arial"/>
          <w:b/>
          <w:i w:val="0"/>
          <w:lang w:val="hu-HU"/>
        </w:rPr>
        <w:t xml:space="preserve">I. </w:t>
      </w:r>
    </w:p>
    <w:p w14:paraId="635296DE" w14:textId="77777777" w:rsidR="00CB1102" w:rsidRPr="005C35FB" w:rsidRDefault="00CB1102" w:rsidP="00CB1102">
      <w:pPr>
        <w:pStyle w:val="Cmsor2"/>
        <w:jc w:val="center"/>
        <w:rPr>
          <w:rFonts w:ascii="Arial" w:hAnsi="Arial" w:cs="Arial"/>
          <w:b/>
          <w:i w:val="0"/>
          <w:lang w:val="hu-HU"/>
        </w:rPr>
      </w:pPr>
      <w:r w:rsidRPr="005C35FB">
        <w:rPr>
          <w:rFonts w:ascii="Arial" w:hAnsi="Arial" w:cs="Arial"/>
          <w:b/>
          <w:i w:val="0"/>
          <w:lang w:val="hu-HU"/>
        </w:rPr>
        <w:t>Általános szabályok</w:t>
      </w:r>
      <w:bookmarkEnd w:id="6"/>
    </w:p>
    <w:bookmarkEnd w:id="7"/>
    <w:bookmarkEnd w:id="8"/>
    <w:bookmarkEnd w:id="9"/>
    <w:bookmarkEnd w:id="10"/>
    <w:bookmarkEnd w:id="11"/>
    <w:bookmarkEnd w:id="12"/>
    <w:bookmarkEnd w:id="13"/>
    <w:bookmarkEnd w:id="14"/>
    <w:bookmarkEnd w:id="15"/>
    <w:p w14:paraId="7272ABC5" w14:textId="77777777" w:rsidR="00E07A71" w:rsidRPr="005C35FB" w:rsidRDefault="00E07A71" w:rsidP="00E07A71">
      <w:pPr>
        <w:pStyle w:val="Jegyzetszveg"/>
        <w:jc w:val="center"/>
        <w:rPr>
          <w:rFonts w:ascii="Arial" w:hAnsi="Arial" w:cs="Arial"/>
          <w:b/>
          <w:lang w:val="hu-HU"/>
        </w:rPr>
      </w:pPr>
    </w:p>
    <w:p w14:paraId="34349EB3" w14:textId="77777777" w:rsidR="009638BE" w:rsidRPr="005C35FB" w:rsidRDefault="009638BE" w:rsidP="002954A6">
      <w:pPr>
        <w:autoSpaceDE w:val="0"/>
        <w:autoSpaceDN w:val="0"/>
        <w:adjustRightInd w:val="0"/>
        <w:rPr>
          <w:rFonts w:ascii="Arial" w:hAnsi="Arial" w:cs="Arial"/>
          <w:b/>
          <w:sz w:val="20"/>
          <w:szCs w:val="20"/>
        </w:rPr>
      </w:pPr>
      <w:bookmarkStart w:id="16" w:name="_Toc419894571"/>
      <w:bookmarkStart w:id="17" w:name="_Toc419894676"/>
      <w:bookmarkStart w:id="18" w:name="_Toc419894781"/>
      <w:bookmarkStart w:id="19" w:name="_Toc419894954"/>
      <w:bookmarkStart w:id="20" w:name="_Toc419894583"/>
      <w:bookmarkStart w:id="21" w:name="_Toc419894688"/>
      <w:bookmarkStart w:id="22" w:name="_Toc419894793"/>
      <w:bookmarkStart w:id="23" w:name="_Toc419894985"/>
      <w:bookmarkStart w:id="24" w:name="_Toc419894594"/>
      <w:bookmarkStart w:id="25" w:name="_Toc419894699"/>
      <w:bookmarkStart w:id="26" w:name="_Toc419894804"/>
      <w:bookmarkStart w:id="27" w:name="_Toc419894996"/>
      <w:bookmarkStart w:id="28" w:name="_Toc419894596"/>
      <w:bookmarkStart w:id="29" w:name="_Toc419894701"/>
      <w:bookmarkStart w:id="30" w:name="_Toc419894806"/>
      <w:bookmarkStart w:id="31" w:name="_Toc419894998"/>
      <w:bookmarkStart w:id="32" w:name="_Toc409099390"/>
      <w:bookmarkStart w:id="33" w:name="_Toc409530919"/>
      <w:bookmarkStart w:id="34" w:name="_Toc409530948"/>
      <w:bookmarkStart w:id="35" w:name="_Toc409531406"/>
      <w:bookmarkStart w:id="36" w:name="_Toc409531445"/>
      <w:bookmarkStart w:id="37" w:name="_Toc409531484"/>
      <w:bookmarkStart w:id="38" w:name="_Toc409531653"/>
      <w:bookmarkStart w:id="39" w:name="_Toc409532362"/>
      <w:bookmarkStart w:id="40" w:name="_Toc409532635"/>
      <w:bookmarkStart w:id="41" w:name="_Toc409535968"/>
      <w:bookmarkStart w:id="42" w:name="_Toc409536020"/>
      <w:bookmarkStart w:id="43" w:name="_Toc409536072"/>
      <w:bookmarkStart w:id="44" w:name="_Toc409608038"/>
      <w:bookmarkStart w:id="45" w:name="_Toc409608090"/>
      <w:bookmarkStart w:id="46" w:name="_Toc419894597"/>
      <w:bookmarkStart w:id="47" w:name="_Toc419894702"/>
      <w:bookmarkStart w:id="48" w:name="_Toc419894807"/>
      <w:bookmarkStart w:id="49" w:name="_Toc419894999"/>
      <w:bookmarkStart w:id="50" w:name="_Toc419894598"/>
      <w:bookmarkStart w:id="51" w:name="_Toc419894703"/>
      <w:bookmarkStart w:id="52" w:name="_Toc419894808"/>
      <w:bookmarkStart w:id="53" w:name="_Toc419895000"/>
      <w:bookmarkStart w:id="54" w:name="_Toc419894604"/>
      <w:bookmarkStart w:id="55" w:name="_Toc419894709"/>
      <w:bookmarkStart w:id="56" w:name="_Toc419894814"/>
      <w:bookmarkStart w:id="57" w:name="_Toc419895006"/>
      <w:bookmarkStart w:id="58" w:name="_Toc419894605"/>
      <w:bookmarkStart w:id="59" w:name="_Toc419894710"/>
      <w:bookmarkStart w:id="60" w:name="_Toc419894815"/>
      <w:bookmarkStart w:id="61" w:name="_Toc419895007"/>
      <w:bookmarkStart w:id="62" w:name="_Toc419894606"/>
      <w:bookmarkStart w:id="63" w:name="_Toc419894711"/>
      <w:bookmarkStart w:id="64" w:name="_Toc419894816"/>
      <w:bookmarkStart w:id="65" w:name="_Toc419895008"/>
      <w:bookmarkStart w:id="66" w:name="_Toc419894607"/>
      <w:bookmarkStart w:id="67" w:name="_Toc419894712"/>
      <w:bookmarkStart w:id="68" w:name="_Toc419894817"/>
      <w:bookmarkStart w:id="69" w:name="_Toc419895009"/>
      <w:bookmarkStart w:id="70" w:name="_Toc419894628"/>
      <w:bookmarkStart w:id="71" w:name="_Toc419894733"/>
      <w:bookmarkStart w:id="72" w:name="_Toc419894838"/>
      <w:bookmarkStart w:id="73" w:name="_Toc419895030"/>
      <w:bookmarkStart w:id="74" w:name="_Toc419894629"/>
      <w:bookmarkStart w:id="75" w:name="_Toc419894734"/>
      <w:bookmarkStart w:id="76" w:name="_Toc419894839"/>
      <w:bookmarkStart w:id="77" w:name="_Toc41989503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61B915DD" w14:textId="77777777" w:rsidR="004773FE" w:rsidRPr="005C35FB" w:rsidRDefault="00E36363" w:rsidP="00CB1102">
      <w:pPr>
        <w:pStyle w:val="Cmsor3"/>
        <w:rPr>
          <w:rFonts w:cs="Arial"/>
          <w:snapToGrid w:val="0"/>
          <w:sz w:val="20"/>
          <w:szCs w:val="20"/>
          <w:lang w:val="hu-HU" w:eastAsia="x-none"/>
        </w:rPr>
      </w:pPr>
      <w:r w:rsidRPr="005C35FB">
        <w:rPr>
          <w:rFonts w:cs="Arial"/>
          <w:snapToGrid w:val="0"/>
          <w:sz w:val="20"/>
          <w:szCs w:val="20"/>
          <w:lang w:val="hu-HU" w:eastAsia="x-none"/>
        </w:rPr>
        <w:t>1.</w:t>
      </w:r>
      <w:r w:rsidR="004773FE" w:rsidRPr="005C35FB">
        <w:rPr>
          <w:rFonts w:cs="Arial"/>
          <w:snapToGrid w:val="0"/>
          <w:sz w:val="20"/>
          <w:szCs w:val="20"/>
          <w:lang w:val="hu-HU" w:eastAsia="x-none"/>
        </w:rPr>
        <w:t xml:space="preserve"> Kapcsolódó jogszabályok, fogalmak, rövidítések</w:t>
      </w:r>
    </w:p>
    <w:p w14:paraId="14889B26" w14:textId="77777777" w:rsidR="006106A9" w:rsidRPr="005C35FB" w:rsidRDefault="006E2281" w:rsidP="006106A9">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1.1. </w:t>
      </w:r>
      <w:r w:rsidR="006106A9" w:rsidRPr="005C35FB">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57B4CECE" w14:textId="4EF3F2F2" w:rsidR="006E2281" w:rsidRPr="005C35FB" w:rsidRDefault="006E2281" w:rsidP="006E2281">
      <w:pPr>
        <w:spacing w:before="120"/>
        <w:jc w:val="both"/>
        <w:rPr>
          <w:rFonts w:ascii="Arial" w:hAnsi="Arial" w:cs="Arial"/>
          <w:sz w:val="20"/>
          <w:szCs w:val="20"/>
        </w:rPr>
      </w:pPr>
      <w:r w:rsidRPr="005C35FB">
        <w:rPr>
          <w:rFonts w:ascii="Arial" w:hAnsi="Arial" w:cs="Arial"/>
          <w:sz w:val="20"/>
          <w:szCs w:val="20"/>
        </w:rPr>
        <w:t>1.2. A jelen kitöltési előírások alkalmazásában pénzügyi vállalkozás alatt az ezen típusú E</w:t>
      </w:r>
      <w:r w:rsidR="00192D95" w:rsidRPr="005C35FB">
        <w:rPr>
          <w:rFonts w:ascii="Arial" w:hAnsi="Arial" w:cs="Arial"/>
          <w:sz w:val="20"/>
          <w:szCs w:val="20"/>
        </w:rPr>
        <w:t>GT-fióktelepet is érteni kell</w:t>
      </w:r>
      <w:r w:rsidR="007B154F">
        <w:rPr>
          <w:rFonts w:ascii="Arial" w:hAnsi="Arial" w:cs="Arial"/>
          <w:sz w:val="20"/>
          <w:szCs w:val="20"/>
        </w:rPr>
        <w:t>.</w:t>
      </w:r>
    </w:p>
    <w:p w14:paraId="4E6E920C" w14:textId="77777777" w:rsidR="009638BE" w:rsidRPr="005C35FB" w:rsidRDefault="004773FE" w:rsidP="00CB1102">
      <w:pPr>
        <w:pStyle w:val="Cmsor3"/>
        <w:rPr>
          <w:rFonts w:cs="Arial"/>
          <w:snapToGrid w:val="0"/>
          <w:sz w:val="20"/>
          <w:szCs w:val="20"/>
          <w:lang w:val="hu-HU" w:eastAsia="x-none"/>
        </w:rPr>
      </w:pPr>
      <w:r w:rsidRPr="005C35FB">
        <w:rPr>
          <w:rFonts w:cs="Arial"/>
          <w:snapToGrid w:val="0"/>
          <w:sz w:val="20"/>
          <w:szCs w:val="20"/>
          <w:lang w:val="hu-HU" w:eastAsia="x-none"/>
        </w:rPr>
        <w:t xml:space="preserve">2. </w:t>
      </w:r>
      <w:r w:rsidR="00CE0BD5" w:rsidRPr="005C35FB">
        <w:rPr>
          <w:rFonts w:cs="Arial"/>
          <w:snapToGrid w:val="0"/>
          <w:sz w:val="20"/>
          <w:szCs w:val="20"/>
          <w:lang w:val="hu-HU" w:eastAsia="x-none"/>
        </w:rPr>
        <w:t>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formai követelményei</w:t>
      </w:r>
    </w:p>
    <w:p w14:paraId="02E5AEB4" w14:textId="77777777" w:rsidR="009638BE" w:rsidRPr="005C35FB" w:rsidRDefault="0000154E" w:rsidP="009638BE">
      <w:pPr>
        <w:autoSpaceDE w:val="0"/>
        <w:autoSpaceDN w:val="0"/>
        <w:adjustRightInd w:val="0"/>
        <w:spacing w:before="240" w:after="240"/>
        <w:rPr>
          <w:rFonts w:ascii="Arial" w:hAnsi="Arial" w:cs="Arial"/>
          <w:sz w:val="20"/>
          <w:szCs w:val="20"/>
        </w:rPr>
      </w:pPr>
      <w:r w:rsidRPr="005C35FB">
        <w:rPr>
          <w:rFonts w:ascii="Arial" w:hAnsi="Arial" w:cs="Arial"/>
          <w:bCs/>
          <w:sz w:val="20"/>
          <w:szCs w:val="20"/>
        </w:rPr>
        <w:t>A</w:t>
      </w:r>
      <w:r w:rsidR="006106A9" w:rsidRPr="005C35FB">
        <w:rPr>
          <w:rFonts w:ascii="Arial" w:hAnsi="Arial" w:cs="Arial"/>
          <w:bCs/>
          <w:sz w:val="20"/>
          <w:szCs w:val="20"/>
        </w:rPr>
        <w:t xml:space="preserve"> felügyeleti jelentés</w:t>
      </w:r>
      <w:r w:rsidRPr="005C35FB">
        <w:rPr>
          <w:rFonts w:ascii="Arial" w:hAnsi="Arial" w:cs="Arial"/>
          <w:bCs/>
          <w:sz w:val="20"/>
          <w:szCs w:val="20"/>
        </w:rPr>
        <w:t xml:space="preserve"> formai követelményeit az 1. melléklet 4.</w:t>
      </w:r>
      <w:r w:rsidR="001C7C97" w:rsidRPr="005C35FB">
        <w:rPr>
          <w:rFonts w:ascii="Arial" w:hAnsi="Arial" w:cs="Arial"/>
          <w:bCs/>
          <w:sz w:val="20"/>
          <w:szCs w:val="20"/>
        </w:rPr>
        <w:t xml:space="preserve"> </w:t>
      </w:r>
      <w:r w:rsidRPr="005C35FB">
        <w:rPr>
          <w:rFonts w:ascii="Arial" w:hAnsi="Arial" w:cs="Arial"/>
          <w:bCs/>
          <w:sz w:val="20"/>
          <w:szCs w:val="20"/>
        </w:rPr>
        <w:t>pontja határozza meg.</w:t>
      </w:r>
    </w:p>
    <w:p w14:paraId="406BE8C9" w14:textId="77777777" w:rsidR="009638BE" w:rsidRPr="005C35FB" w:rsidRDefault="004773FE" w:rsidP="00CB1102">
      <w:pPr>
        <w:pStyle w:val="Cmsor3"/>
        <w:rPr>
          <w:rFonts w:cs="Arial"/>
          <w:snapToGrid w:val="0"/>
          <w:sz w:val="20"/>
          <w:szCs w:val="20"/>
          <w:lang w:val="hu-HU" w:eastAsia="x-none"/>
        </w:rPr>
      </w:pPr>
      <w:r w:rsidRPr="005C35FB">
        <w:rPr>
          <w:rFonts w:cs="Arial"/>
          <w:snapToGrid w:val="0"/>
          <w:sz w:val="20"/>
          <w:szCs w:val="20"/>
          <w:lang w:val="hu-HU" w:eastAsia="x-none"/>
        </w:rPr>
        <w:t>3</w:t>
      </w:r>
      <w:r w:rsidR="00CE0BD5" w:rsidRPr="005C35FB">
        <w:rPr>
          <w:rFonts w:cs="Arial"/>
          <w:snapToGrid w:val="0"/>
          <w:sz w:val="20"/>
          <w:szCs w:val="20"/>
          <w:lang w:val="hu-HU" w:eastAsia="x-none"/>
        </w:rPr>
        <w:t>. 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tartalmi követelményei</w:t>
      </w:r>
    </w:p>
    <w:p w14:paraId="06CE461C" w14:textId="77777777" w:rsidR="00CE0BD5" w:rsidRPr="005C35FB" w:rsidRDefault="000D2D72"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1</w:t>
      </w:r>
      <w:r w:rsidRPr="005C35FB">
        <w:rPr>
          <w:rFonts w:ascii="Arial" w:hAnsi="Arial" w:cs="Arial"/>
          <w:sz w:val="20"/>
          <w:szCs w:val="20"/>
        </w:rPr>
        <w:t xml:space="preserve">. </w:t>
      </w:r>
      <w:r w:rsidR="00CE0BD5" w:rsidRPr="00DD414C">
        <w:rPr>
          <w:rFonts w:ascii="Arial" w:hAnsi="Arial" w:cs="Arial"/>
          <w:sz w:val="20"/>
          <w:szCs w:val="20"/>
        </w:rPr>
        <w:t>Ahol az ügyfél nevét fel kell tüntetni a jelentésben, ott a „megnevezés” oszlopban az ügyfél teljes nevét meg kell adni.</w:t>
      </w:r>
    </w:p>
    <w:p w14:paraId="3264578C"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olyan magánszemélyek esetében, akik az adott ügylet jellege következtében azonosítatlanok (pl. a záloghitelezésnél anonim ügyfelek), a megnevezésnél „ismeretlen név” megjegyzést, a kódjelnél „S” betűt kell beírni, a törzsszámhoz az elektronikus adatszolgáltatáshoz használt 00001333 szám</w:t>
      </w:r>
      <w:r w:rsidR="00631D9E" w:rsidRPr="005C35FB">
        <w:rPr>
          <w:rFonts w:ascii="Arial" w:hAnsi="Arial" w:cs="Arial"/>
          <w:sz w:val="20"/>
          <w:szCs w:val="20"/>
        </w:rPr>
        <w:t>ot</w:t>
      </w:r>
      <w:r w:rsidRPr="005C35FB">
        <w:rPr>
          <w:rFonts w:ascii="Arial" w:hAnsi="Arial" w:cs="Arial"/>
          <w:sz w:val="20"/>
          <w:szCs w:val="20"/>
        </w:rPr>
        <w:t xml:space="preserve"> kell beírni. Olyan esetben, ha az ügylet jellege miatt, vagy jogszabály által meghatározottak szerint a vállalkozás név szerint nem ismerhető meg, azt „azonosítatlan szervezet” néven 90000025 törzsszámmal kell jelenteni.</w:t>
      </w:r>
    </w:p>
    <w:p w14:paraId="4E7F52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Külföldiek esetén a név mellett fel kell tüntetni az ügyfél székhelyét is és a törzsszám oszlopba „8”</w:t>
      </w:r>
      <w:r w:rsidR="0032014B" w:rsidRPr="005C35FB">
        <w:rPr>
          <w:rFonts w:ascii="Arial" w:hAnsi="Arial" w:cs="Arial"/>
          <w:sz w:val="20"/>
          <w:szCs w:val="20"/>
        </w:rPr>
        <w:t>-at</w:t>
      </w:r>
      <w:r w:rsidRPr="005C35FB">
        <w:rPr>
          <w:rFonts w:ascii="Arial" w:hAnsi="Arial" w:cs="Arial"/>
          <w:sz w:val="20"/>
          <w:szCs w:val="20"/>
        </w:rPr>
        <w:t xml:space="preserve"> kell írni. Azok</w:t>
      </w:r>
      <w:r w:rsidR="0032014B" w:rsidRPr="005C35FB">
        <w:rPr>
          <w:rFonts w:ascii="Arial" w:hAnsi="Arial" w:cs="Arial"/>
          <w:sz w:val="20"/>
          <w:szCs w:val="20"/>
        </w:rPr>
        <w:t>ba</w:t>
      </w:r>
      <w:r w:rsidRPr="005C35FB">
        <w:rPr>
          <w:rFonts w:ascii="Arial" w:hAnsi="Arial" w:cs="Arial"/>
          <w:sz w:val="20"/>
          <w:szCs w:val="20"/>
        </w:rPr>
        <w:t>n a táblák</w:t>
      </w:r>
      <w:r w:rsidR="0032014B" w:rsidRPr="005C35FB">
        <w:rPr>
          <w:rFonts w:ascii="Arial" w:hAnsi="Arial" w:cs="Arial"/>
          <w:sz w:val="20"/>
          <w:szCs w:val="20"/>
        </w:rPr>
        <w:t>ba</w:t>
      </w:r>
      <w:r w:rsidRPr="005C35FB">
        <w:rPr>
          <w:rFonts w:ascii="Arial" w:hAnsi="Arial" w:cs="Arial"/>
          <w:sz w:val="20"/>
          <w:szCs w:val="20"/>
        </w:rPr>
        <w:t xml:space="preserve">n, ahol kódjel </w:t>
      </w:r>
      <w:r w:rsidR="0032014B" w:rsidRPr="005C35FB">
        <w:rPr>
          <w:rFonts w:ascii="Arial" w:hAnsi="Arial" w:cs="Arial"/>
          <w:sz w:val="20"/>
          <w:szCs w:val="20"/>
        </w:rPr>
        <w:t xml:space="preserve">oszlop </w:t>
      </w:r>
      <w:r w:rsidRPr="005C35FB">
        <w:rPr>
          <w:rFonts w:ascii="Arial" w:hAnsi="Arial" w:cs="Arial"/>
          <w:sz w:val="20"/>
          <w:szCs w:val="20"/>
        </w:rPr>
        <w:t>is szerepel</w:t>
      </w:r>
      <w:r w:rsidR="003012C1" w:rsidRPr="005C35FB">
        <w:rPr>
          <w:rFonts w:ascii="Arial" w:hAnsi="Arial" w:cs="Arial"/>
          <w:sz w:val="20"/>
          <w:szCs w:val="20"/>
        </w:rPr>
        <w:t>,</w:t>
      </w:r>
      <w:r w:rsidRPr="005C35FB">
        <w:rPr>
          <w:rFonts w:ascii="Arial" w:hAnsi="Arial" w:cs="Arial"/>
          <w:sz w:val="20"/>
          <w:szCs w:val="20"/>
        </w:rPr>
        <w:t xml:space="preserve"> a külföldiek esetében a kódjel oszlopba az ország két betű</w:t>
      </w:r>
      <w:r w:rsidR="00B96100" w:rsidRPr="005C35FB">
        <w:rPr>
          <w:rFonts w:ascii="Arial" w:hAnsi="Arial" w:cs="Arial"/>
          <w:sz w:val="20"/>
          <w:szCs w:val="20"/>
        </w:rPr>
        <w:t>s</w:t>
      </w:r>
      <w:r w:rsidRPr="005C35FB">
        <w:rPr>
          <w:rFonts w:ascii="Arial" w:hAnsi="Arial" w:cs="Arial"/>
          <w:sz w:val="20"/>
          <w:szCs w:val="20"/>
        </w:rPr>
        <w:t xml:space="preserve"> ISO kódját kell alkalmazni. Amennyiben a szervezet nem külföldi besorolású, a HU kód</w:t>
      </w:r>
      <w:r w:rsidR="00B96100" w:rsidRPr="005C35FB">
        <w:rPr>
          <w:rFonts w:ascii="Arial" w:hAnsi="Arial" w:cs="Arial"/>
          <w:sz w:val="20"/>
          <w:szCs w:val="20"/>
        </w:rPr>
        <w:t>o</w:t>
      </w:r>
      <w:r w:rsidR="00AB4AF4" w:rsidRPr="005C35FB">
        <w:rPr>
          <w:rFonts w:ascii="Arial" w:hAnsi="Arial" w:cs="Arial"/>
          <w:sz w:val="20"/>
          <w:szCs w:val="20"/>
        </w:rPr>
        <w:t>t kell</w:t>
      </w:r>
      <w:r w:rsidRPr="005C35FB">
        <w:rPr>
          <w:rFonts w:ascii="Arial" w:hAnsi="Arial" w:cs="Arial"/>
          <w:sz w:val="20"/>
          <w:szCs w:val="20"/>
        </w:rPr>
        <w:t xml:space="preserve"> feltüntet</w:t>
      </w:r>
      <w:r w:rsidR="00AB4AF4" w:rsidRPr="005C35FB">
        <w:rPr>
          <w:rFonts w:ascii="Arial" w:hAnsi="Arial" w:cs="Arial"/>
          <w:sz w:val="20"/>
          <w:szCs w:val="20"/>
        </w:rPr>
        <w:t>ni</w:t>
      </w:r>
      <w:r w:rsidRPr="005C35FB">
        <w:rPr>
          <w:rFonts w:ascii="Arial" w:hAnsi="Arial" w:cs="Arial"/>
          <w:sz w:val="20"/>
          <w:szCs w:val="20"/>
        </w:rPr>
        <w:t>.</w:t>
      </w:r>
    </w:p>
    <w:p w14:paraId="05834A87" w14:textId="77777777" w:rsidR="0024539A" w:rsidRPr="005C35FB" w:rsidRDefault="0024539A"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2</w:t>
      </w:r>
      <w:r w:rsidRPr="005C35FB">
        <w:rPr>
          <w:rFonts w:ascii="Arial" w:hAnsi="Arial" w:cs="Arial"/>
          <w:sz w:val="20"/>
          <w:szCs w:val="20"/>
        </w:rPr>
        <w:t>. A</w:t>
      </w:r>
      <w:r w:rsidR="005408E0" w:rsidRPr="005C35FB">
        <w:rPr>
          <w:rFonts w:ascii="Arial" w:hAnsi="Arial" w:cs="Arial"/>
          <w:sz w:val="20"/>
          <w:szCs w:val="20"/>
        </w:rPr>
        <w:t xml:space="preserve"> felügyeleti jelentés </w:t>
      </w:r>
      <w:r w:rsidRPr="005C35FB">
        <w:rPr>
          <w:rFonts w:ascii="Arial" w:hAnsi="Arial" w:cs="Arial"/>
          <w:sz w:val="20"/>
          <w:szCs w:val="20"/>
        </w:rPr>
        <w:t>további tartalmi követelményeit az 1. melléklet 5. pontja tartalmazza.</w:t>
      </w:r>
    </w:p>
    <w:p w14:paraId="18CED864" w14:textId="77777777" w:rsidR="009638BE" w:rsidRPr="005C35FB" w:rsidRDefault="009638BE" w:rsidP="00CB1102">
      <w:pPr>
        <w:pStyle w:val="Cmsor3"/>
        <w:rPr>
          <w:rFonts w:cs="Arial"/>
          <w:snapToGrid w:val="0"/>
          <w:sz w:val="20"/>
          <w:szCs w:val="20"/>
          <w:lang w:val="hu-HU" w:eastAsia="x-none"/>
        </w:rPr>
      </w:pPr>
      <w:r w:rsidRPr="005C35FB">
        <w:rPr>
          <w:rFonts w:cs="Arial"/>
          <w:snapToGrid w:val="0"/>
          <w:sz w:val="20"/>
          <w:szCs w:val="20"/>
          <w:lang w:val="hu-HU" w:eastAsia="x-none"/>
        </w:rPr>
        <w:t>4. A Felügyeleti mérleg és a kapcsolódó jelentések kitöltésének általános előírásai</w:t>
      </w:r>
    </w:p>
    <w:p w14:paraId="52502269" w14:textId="77777777" w:rsidR="009638BE" w:rsidRPr="005C35FB" w:rsidRDefault="000D2D72" w:rsidP="00C13C33">
      <w:pPr>
        <w:autoSpaceDE w:val="0"/>
        <w:autoSpaceDN w:val="0"/>
        <w:adjustRightInd w:val="0"/>
        <w:spacing w:before="120" w:after="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1. A Felügyeleti mérlegben szereplő tételeket mindig eredeti lejáratuk alapján kell a lejárati kategóriákba sorolni.</w:t>
      </w:r>
    </w:p>
    <w:p w14:paraId="6744E4D1" w14:textId="5D4D3A6F"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2. </w:t>
      </w:r>
      <w:r w:rsidR="0002164A" w:rsidRPr="005C35FB">
        <w:rPr>
          <w:rFonts w:ascii="Arial" w:hAnsi="Arial" w:cs="Arial"/>
          <w:sz w:val="20"/>
          <w:szCs w:val="20"/>
        </w:rPr>
        <w:t xml:space="preserve">Az adatok tartalmára, értékelésére vonatkozóan </w:t>
      </w:r>
      <w:r w:rsidR="001962E1" w:rsidRPr="005C35FB">
        <w:rPr>
          <w:rFonts w:ascii="Arial" w:hAnsi="Arial" w:cs="Arial"/>
          <w:sz w:val="20"/>
          <w:szCs w:val="20"/>
        </w:rPr>
        <w:t>az 1. melléklet</w:t>
      </w:r>
      <w:r w:rsidR="00356DE0" w:rsidRPr="005C35FB">
        <w:rPr>
          <w:rFonts w:ascii="Arial" w:hAnsi="Arial" w:cs="Arial"/>
          <w:sz w:val="20"/>
          <w:szCs w:val="20"/>
        </w:rPr>
        <w:t xml:space="preserve"> 5.2. pontjában foglaltak</w:t>
      </w:r>
      <w:r w:rsidR="0002164A" w:rsidRPr="005C35FB">
        <w:rPr>
          <w:rFonts w:ascii="Arial" w:hAnsi="Arial" w:cs="Arial"/>
          <w:sz w:val="20"/>
          <w:szCs w:val="20"/>
        </w:rPr>
        <w:t xml:space="preserve"> az irányadók.</w:t>
      </w:r>
    </w:p>
    <w:p w14:paraId="590B1B7D" w14:textId="77777777" w:rsidR="00D77569" w:rsidRPr="005C35FB" w:rsidRDefault="000D2D72" w:rsidP="00B2277A">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3. A Felügyeleti mérlegben és kapcsolódó jelentésekben jelentett állományoknak meg kell egyezniük a hó végére lezárt főkönyv állományaival.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12. § (2) bekezdésében </w:t>
      </w:r>
      <w:r w:rsidR="006A6E2F" w:rsidRPr="005C35FB">
        <w:rPr>
          <w:rFonts w:ascii="Arial" w:hAnsi="Arial" w:cs="Arial"/>
          <w:sz w:val="20"/>
        </w:rPr>
        <w:t>és a Számv</w:t>
      </w:r>
      <w:r w:rsidR="00370F0B">
        <w:rPr>
          <w:rFonts w:ascii="Arial" w:hAnsi="Arial" w:cs="Arial"/>
          <w:sz w:val="20"/>
        </w:rPr>
        <w:t xml:space="preserve">. </w:t>
      </w:r>
      <w:r w:rsidR="006A6E2F" w:rsidRPr="005C35FB">
        <w:rPr>
          <w:rFonts w:ascii="Arial" w:hAnsi="Arial" w:cs="Arial"/>
          <w:sz w:val="20"/>
        </w:rPr>
        <w:t xml:space="preserve">tv. 114/H. § (1) bekezdésében </w:t>
      </w:r>
      <w:r w:rsidR="00CE0BD5" w:rsidRPr="005C35FB">
        <w:rPr>
          <w:rFonts w:ascii="Arial" w:hAnsi="Arial" w:cs="Arial"/>
          <w:sz w:val="20"/>
          <w:szCs w:val="20"/>
        </w:rPr>
        <w:t xml:space="preserve">foglaltak szerint a pénzügyi vállalkozás minden hónap utolsó napjára vonatkozóan köteles főkönyvét lezárni. A főkönyv zárásának a hónap utolsó napjára vonatkozó helyesbítések elvégzésével kell történnie. A főkönyv helyesbítése az alábbiakat jelenti: </w:t>
      </w:r>
    </w:p>
    <w:p w14:paraId="1A2A6407" w14:textId="77777777" w:rsidR="00D77569" w:rsidRPr="005C35FB" w:rsidRDefault="00D77569" w:rsidP="00AE6E9B">
      <w:pPr>
        <w:tabs>
          <w:tab w:val="left" w:pos="142"/>
        </w:tabs>
        <w:autoSpaceDE w:val="0"/>
        <w:autoSpaceDN w:val="0"/>
        <w:adjustRightInd w:val="0"/>
        <w:ind w:left="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állományokból ki kell venni a hónap utolsó napja után esedékes tételeket, és </w:t>
      </w:r>
    </w:p>
    <w:p w14:paraId="674C1D4F" w14:textId="77777777" w:rsidR="009638BE" w:rsidRPr="005C35FB" w:rsidRDefault="00D77569" w:rsidP="00AE6E9B">
      <w:pPr>
        <w:tabs>
          <w:tab w:val="left" w:pos="284"/>
        </w:tabs>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állományokba be kell számítani a hó vége utáni </w:t>
      </w:r>
      <w:r w:rsidR="006A6E2F" w:rsidRPr="005C35FB">
        <w:rPr>
          <w:rFonts w:ascii="Arial" w:hAnsi="Arial" w:cs="Arial"/>
          <w:sz w:val="20"/>
          <w:szCs w:val="20"/>
        </w:rPr>
        <w:t xml:space="preserve">legalább </w:t>
      </w:r>
      <w:r w:rsidR="00CE0BD5" w:rsidRPr="005C35FB">
        <w:rPr>
          <w:rFonts w:ascii="Arial" w:hAnsi="Arial" w:cs="Arial"/>
          <w:sz w:val="20"/>
          <w:szCs w:val="20"/>
        </w:rPr>
        <w:t>harmadik munkanapig ismertté vált, a hó utolsó napjáig még le nem könyvelt, a tárgyhónapot érintő, teljesített tételeket.</w:t>
      </w:r>
    </w:p>
    <w:p w14:paraId="6E0D4573"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4. A főkönyv havi zárásakor a deviza- és valutakészletek, valamint külföldi pénznemre szóló követelések és kötelezettségek hó végi állományát év közben a számviteli politika keretében meghatározott devizaárfolyamon forintra átszámított értéken kell közölni.</w:t>
      </w:r>
    </w:p>
    <w:p w14:paraId="0E2E403F" w14:textId="77777777" w:rsidR="001C7C97"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lastRenderedPageBreak/>
        <w:t>4.</w:t>
      </w:r>
      <w:r w:rsidR="00CE0BD5" w:rsidRPr="005C35FB">
        <w:rPr>
          <w:rFonts w:ascii="Arial" w:hAnsi="Arial" w:cs="Arial"/>
          <w:sz w:val="20"/>
          <w:szCs w:val="20"/>
        </w:rPr>
        <w:t>5. A Felügyeleti mérleg</w:t>
      </w:r>
      <w:r w:rsidR="00D76CEB" w:rsidRPr="005C35FB">
        <w:rPr>
          <w:rFonts w:ascii="Arial" w:hAnsi="Arial" w:cs="Arial"/>
          <w:sz w:val="20"/>
          <w:szCs w:val="20"/>
        </w:rPr>
        <w:t xml:space="preserve"> 21A</w:t>
      </w:r>
      <w:r w:rsidR="007B6B4D" w:rsidRPr="005C35FB">
        <w:rPr>
          <w:rFonts w:ascii="Arial" w:hAnsi="Arial" w:cs="Arial"/>
          <w:sz w:val="20"/>
          <w:szCs w:val="20"/>
        </w:rPr>
        <w:t xml:space="preserve"> és</w:t>
      </w:r>
      <w:r w:rsidR="00D76CEB" w:rsidRPr="005C35FB">
        <w:rPr>
          <w:rFonts w:ascii="Arial" w:hAnsi="Arial" w:cs="Arial"/>
          <w:sz w:val="20"/>
          <w:szCs w:val="20"/>
        </w:rPr>
        <w:t xml:space="preserve"> 21B</w:t>
      </w:r>
      <w:r w:rsidR="007B6B4D" w:rsidRPr="005C35FB">
        <w:rPr>
          <w:rFonts w:ascii="Arial" w:hAnsi="Arial" w:cs="Arial"/>
          <w:sz w:val="20"/>
          <w:szCs w:val="20"/>
        </w:rPr>
        <w:t xml:space="preserve"> kódú táblájának</w:t>
      </w:r>
      <w:r w:rsidR="00CE0BD5" w:rsidRPr="005C35FB">
        <w:rPr>
          <w:rFonts w:ascii="Arial" w:hAnsi="Arial" w:cs="Arial"/>
          <w:sz w:val="20"/>
          <w:szCs w:val="20"/>
        </w:rPr>
        <w:t xml:space="preserve"> minden sora </w:t>
      </w:r>
      <w:r w:rsidR="0016294A" w:rsidRPr="005C35FB">
        <w:rPr>
          <w:rFonts w:ascii="Arial" w:hAnsi="Arial" w:cs="Arial"/>
          <w:iCs/>
          <w:sz w:val="20"/>
          <w:szCs w:val="20"/>
        </w:rPr>
        <w:t xml:space="preserve">az </w:t>
      </w:r>
      <w:r w:rsidR="00CE0BD5" w:rsidRPr="005C35FB">
        <w:rPr>
          <w:rFonts w:ascii="Arial" w:hAnsi="Arial" w:cs="Arial"/>
          <w:sz w:val="20"/>
          <w:szCs w:val="20"/>
        </w:rPr>
        <w:t>összesen oszlopokat</w:t>
      </w:r>
      <w:r w:rsidR="0016294A" w:rsidRPr="005C35FB">
        <w:rPr>
          <w:rFonts w:ascii="Arial" w:hAnsi="Arial" w:cs="Arial"/>
          <w:sz w:val="20"/>
          <w:szCs w:val="20"/>
        </w:rPr>
        <w:t xml:space="preserve"> (az eszközök esetében: bruttó könyv szerinti érték, értékvesztés, nettó könyv szerinti érték)</w:t>
      </w:r>
      <w:r w:rsidR="00CE0BD5" w:rsidRPr="005C35FB">
        <w:rPr>
          <w:rFonts w:ascii="Arial" w:hAnsi="Arial" w:cs="Arial"/>
          <w:sz w:val="20"/>
          <w:szCs w:val="20"/>
        </w:rPr>
        <w:t xml:space="preserve"> tartalmazza. </w:t>
      </w:r>
    </w:p>
    <w:p w14:paraId="1F6360EB" w14:textId="77777777" w:rsidR="009638BE" w:rsidRPr="005C35FB" w:rsidRDefault="00CE0BD5"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külföldi pénznemben fennálló (valuta vagy deviza) követelések, illetve kötelezettségek </w:t>
      </w:r>
      <w:r w:rsidR="00D77569" w:rsidRPr="005C35FB">
        <w:rPr>
          <w:rFonts w:ascii="Arial" w:hAnsi="Arial" w:cs="Arial"/>
          <w:sz w:val="20"/>
          <w:szCs w:val="20"/>
        </w:rPr>
        <w:t>–</w:t>
      </w:r>
      <w:r w:rsidRPr="005C35FB">
        <w:rPr>
          <w:rFonts w:ascii="Arial" w:hAnsi="Arial" w:cs="Arial"/>
          <w:sz w:val="20"/>
          <w:szCs w:val="20"/>
        </w:rPr>
        <w:t xml:space="preserve"> a Felügyeleti mérlegnél előírt árfolyamon </w:t>
      </w:r>
      <w:r w:rsidR="00D77569" w:rsidRPr="005C35FB">
        <w:rPr>
          <w:rFonts w:ascii="Arial" w:hAnsi="Arial" w:cs="Arial"/>
          <w:sz w:val="20"/>
          <w:szCs w:val="20"/>
        </w:rPr>
        <w:t>–</w:t>
      </w:r>
      <w:r w:rsidRPr="005C35FB">
        <w:rPr>
          <w:rFonts w:ascii="Arial" w:hAnsi="Arial" w:cs="Arial"/>
          <w:sz w:val="20"/>
          <w:szCs w:val="20"/>
        </w:rPr>
        <w:t xml:space="preserve"> forintra átszámított összegét kell</w:t>
      </w:r>
      <w:r w:rsidR="00B478D5" w:rsidRPr="005C35FB">
        <w:rPr>
          <w:rFonts w:ascii="Arial" w:hAnsi="Arial" w:cs="Arial"/>
          <w:sz w:val="20"/>
          <w:szCs w:val="20"/>
        </w:rPr>
        <w:t xml:space="preserve"> </w:t>
      </w:r>
      <w:r w:rsidR="0016294A" w:rsidRPr="005C35FB">
        <w:rPr>
          <w:rFonts w:ascii="Arial" w:hAnsi="Arial" w:cs="Arial"/>
          <w:sz w:val="20"/>
          <w:szCs w:val="20"/>
        </w:rPr>
        <w:t xml:space="preserve">az összesen </w:t>
      </w:r>
      <w:r w:rsidRPr="005C35FB">
        <w:rPr>
          <w:rFonts w:ascii="Arial" w:hAnsi="Arial" w:cs="Arial"/>
          <w:sz w:val="20"/>
          <w:szCs w:val="20"/>
        </w:rPr>
        <w:t>oszlop</w:t>
      </w:r>
      <w:r w:rsidR="0016294A" w:rsidRPr="005C35FB">
        <w:rPr>
          <w:rFonts w:ascii="Arial" w:hAnsi="Arial" w:cs="Arial"/>
          <w:sz w:val="20"/>
          <w:szCs w:val="20"/>
        </w:rPr>
        <w:t>(ok)</w:t>
      </w:r>
      <w:r w:rsidRPr="005C35FB">
        <w:rPr>
          <w:rFonts w:ascii="Arial" w:hAnsi="Arial" w:cs="Arial"/>
          <w:sz w:val="20"/>
          <w:szCs w:val="20"/>
        </w:rPr>
        <w:t>ban szerepeltetni.</w:t>
      </w:r>
    </w:p>
    <w:p w14:paraId="4289DB68" w14:textId="77777777" w:rsidR="007B7428" w:rsidRPr="005C35FB" w:rsidRDefault="007B7428" w:rsidP="007B7428">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Felügyeleti mérleg PVF21A, PVF21B1, PVF21B2 </w:t>
      </w:r>
      <w:r w:rsidR="00C25649" w:rsidRPr="005C35FB">
        <w:rPr>
          <w:rFonts w:ascii="Arial" w:hAnsi="Arial" w:cs="Arial"/>
          <w:sz w:val="20"/>
          <w:szCs w:val="20"/>
        </w:rPr>
        <w:t xml:space="preserve">kódú </w:t>
      </w:r>
      <w:r w:rsidR="007B6B4D" w:rsidRPr="005C35FB">
        <w:rPr>
          <w:rFonts w:ascii="Arial" w:hAnsi="Arial" w:cs="Arial"/>
          <w:sz w:val="20"/>
          <w:szCs w:val="20"/>
        </w:rPr>
        <w:t>táblájának</w:t>
      </w:r>
      <w:r w:rsidRPr="005C35FB">
        <w:rPr>
          <w:rFonts w:ascii="Arial" w:hAnsi="Arial" w:cs="Arial"/>
          <w:sz w:val="20"/>
          <w:szCs w:val="20"/>
        </w:rPr>
        <w:t xml:space="preserve"> minden sorában </w:t>
      </w:r>
      <w:r w:rsidR="0016294A" w:rsidRPr="005C35FB">
        <w:rPr>
          <w:rFonts w:ascii="Arial" w:hAnsi="Arial" w:cs="Arial"/>
          <w:sz w:val="20"/>
          <w:szCs w:val="20"/>
        </w:rPr>
        <w:t>ugyan</w:t>
      </w:r>
      <w:r w:rsidRPr="005C35FB">
        <w:rPr>
          <w:rFonts w:ascii="Arial" w:hAnsi="Arial" w:cs="Arial"/>
          <w:sz w:val="20"/>
          <w:szCs w:val="20"/>
        </w:rPr>
        <w:t>csak forintértékeket kell szerepeltetni.</w:t>
      </w:r>
    </w:p>
    <w:p w14:paraId="3DB2FBEC"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6. </w:t>
      </w:r>
      <w:r w:rsidR="0002164A" w:rsidRPr="005C35FB">
        <w:rPr>
          <w:rFonts w:ascii="Arial" w:hAnsi="Arial" w:cs="Arial"/>
          <w:sz w:val="20"/>
          <w:szCs w:val="20"/>
        </w:rPr>
        <w:t>A Felügyeleti mérleg</w:t>
      </w:r>
      <w:r w:rsidR="00D76CEB" w:rsidRPr="005C35FB">
        <w:rPr>
          <w:rFonts w:ascii="Arial" w:hAnsi="Arial" w:cs="Arial"/>
          <w:sz w:val="20"/>
          <w:szCs w:val="20"/>
        </w:rPr>
        <w:t xml:space="preserve"> 21A, 21B</w:t>
      </w:r>
      <w:r w:rsidR="00FC5EF2" w:rsidRPr="005C35FB">
        <w:rPr>
          <w:rFonts w:ascii="Arial" w:hAnsi="Arial" w:cs="Arial"/>
          <w:sz w:val="20"/>
          <w:szCs w:val="20"/>
        </w:rPr>
        <w:t xml:space="preserve"> kódú táblájában</w:t>
      </w:r>
      <w:r w:rsidR="0002164A" w:rsidRPr="005C35FB">
        <w:rPr>
          <w:rFonts w:ascii="Arial" w:hAnsi="Arial" w:cs="Arial"/>
          <w:sz w:val="20"/>
          <w:szCs w:val="20"/>
        </w:rPr>
        <w:t xml:space="preserve"> eszköz-, illetve forrásoldalán a </w:t>
      </w:r>
      <w:r w:rsidR="00824788" w:rsidRPr="005C35FB">
        <w:rPr>
          <w:rFonts w:ascii="Arial" w:hAnsi="Arial" w:cs="Arial"/>
          <w:sz w:val="20"/>
          <w:szCs w:val="20"/>
        </w:rPr>
        <w:t>Számv. tv.</w:t>
      </w:r>
      <w:r w:rsidR="0002164A" w:rsidRPr="005C35FB">
        <w:rPr>
          <w:rFonts w:ascii="Arial" w:hAnsi="Arial" w:cs="Arial"/>
          <w:sz w:val="20"/>
          <w:szCs w:val="20"/>
        </w:rPr>
        <w:t xml:space="preserve"> </w:t>
      </w:r>
      <w:r w:rsidR="00CE0BD5" w:rsidRPr="005C35FB">
        <w:rPr>
          <w:rFonts w:ascii="Arial" w:hAnsi="Arial" w:cs="Arial"/>
          <w:sz w:val="20"/>
          <w:szCs w:val="20"/>
        </w:rPr>
        <w:t xml:space="preserve">és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előírásai alapján negatív összegként szerepeltetendő állományokat (eszköz oldali értékvesztések, értékhelyesbítések, illetve forrás oldali be nem fizetett részvénytőke stb.) külön oszlopokban </w:t>
      </w:r>
      <w:r w:rsidR="00D77569" w:rsidRPr="005C35FB">
        <w:rPr>
          <w:rFonts w:ascii="Arial" w:hAnsi="Arial" w:cs="Arial"/>
          <w:sz w:val="20"/>
          <w:szCs w:val="20"/>
        </w:rPr>
        <w:t>–</w:t>
      </w:r>
      <w:r w:rsidR="00CE0BD5" w:rsidRPr="005C35FB">
        <w:rPr>
          <w:rFonts w:ascii="Arial" w:hAnsi="Arial" w:cs="Arial"/>
          <w:sz w:val="20"/>
          <w:szCs w:val="20"/>
        </w:rPr>
        <w:t xml:space="preserve"> forrás oldalon soron </w:t>
      </w:r>
      <w:r w:rsidR="00D77569" w:rsidRPr="005C35FB">
        <w:rPr>
          <w:rFonts w:ascii="Arial" w:hAnsi="Arial" w:cs="Arial"/>
          <w:sz w:val="20"/>
          <w:szCs w:val="20"/>
        </w:rPr>
        <w:t>–</w:t>
      </w:r>
      <w:r w:rsidR="00CE0BD5" w:rsidRPr="005C35FB">
        <w:rPr>
          <w:rFonts w:ascii="Arial" w:hAnsi="Arial" w:cs="Arial"/>
          <w:sz w:val="20"/>
          <w:szCs w:val="20"/>
        </w:rPr>
        <w:t xml:space="preserve"> kell jelenteni.</w:t>
      </w:r>
    </w:p>
    <w:p w14:paraId="16777018" w14:textId="2A5AB9EA"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7. A Felügyeleti mérlegben szereplő saját vagyontárgyakat </w:t>
      </w:r>
      <w:r w:rsidR="00D77569" w:rsidRPr="005C35FB">
        <w:rPr>
          <w:rFonts w:ascii="Arial" w:hAnsi="Arial" w:cs="Arial"/>
          <w:sz w:val="20"/>
          <w:szCs w:val="20"/>
        </w:rPr>
        <w:t>–</w:t>
      </w:r>
      <w:r w:rsidR="00CE0BD5" w:rsidRPr="005C35FB">
        <w:rPr>
          <w:rFonts w:ascii="Arial" w:hAnsi="Arial" w:cs="Arial"/>
          <w:sz w:val="20"/>
          <w:szCs w:val="20"/>
        </w:rPr>
        <w:t xml:space="preserve"> pl. váltót, hiteleket, egyéb követeléseket vagy értékpapírokat </w:t>
      </w:r>
      <w:r w:rsidR="00D77569" w:rsidRPr="005C35FB">
        <w:rPr>
          <w:rFonts w:ascii="Arial" w:hAnsi="Arial" w:cs="Arial"/>
          <w:sz w:val="20"/>
          <w:szCs w:val="20"/>
        </w:rPr>
        <w:t>–</w:t>
      </w:r>
      <w:r w:rsidR="00CE0BD5" w:rsidRPr="005C35FB">
        <w:rPr>
          <w:rFonts w:ascii="Arial" w:hAnsi="Arial" w:cs="Arial"/>
          <w:sz w:val="20"/>
          <w:szCs w:val="20"/>
        </w:rPr>
        <w:t xml:space="preserve"> eredeti (szerződés szerinti) lejárattal kell szerepeltetni</w:t>
      </w:r>
      <w:r w:rsidR="00D87FA1">
        <w:rPr>
          <w:rFonts w:ascii="Arial" w:hAnsi="Arial" w:cs="Arial"/>
          <w:sz w:val="20"/>
          <w:szCs w:val="20"/>
        </w:rPr>
        <w:t>,</w:t>
      </w:r>
      <w:r w:rsidR="00CE0BD5" w:rsidRPr="005C35FB">
        <w:rPr>
          <w:rFonts w:ascii="Arial" w:hAnsi="Arial" w:cs="Arial"/>
          <w:sz w:val="20"/>
          <w:szCs w:val="20"/>
        </w:rPr>
        <w:t xml:space="preserve"> és nem csökkentve állományukat a valódi penziós ügyletek keretében átadott vagyontárgyak értékével.</w:t>
      </w:r>
    </w:p>
    <w:p w14:paraId="7F13F6A5"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8. Az egyes </w:t>
      </w:r>
      <w:r w:rsidR="00D77569" w:rsidRPr="005C35FB">
        <w:rPr>
          <w:rFonts w:ascii="Arial" w:hAnsi="Arial" w:cs="Arial"/>
          <w:sz w:val="20"/>
          <w:szCs w:val="20"/>
        </w:rPr>
        <w:t>–</w:t>
      </w:r>
      <w:r w:rsidR="00CE0BD5" w:rsidRPr="005C35FB">
        <w:rPr>
          <w:rFonts w:ascii="Arial" w:hAnsi="Arial" w:cs="Arial"/>
          <w:sz w:val="20"/>
          <w:szCs w:val="20"/>
        </w:rPr>
        <w:t xml:space="preserve"> kockázati, cél-, általános, illetve egyéb </w:t>
      </w:r>
      <w:r w:rsidR="00D77569" w:rsidRPr="005C35FB">
        <w:rPr>
          <w:rFonts w:ascii="Arial" w:hAnsi="Arial" w:cs="Arial"/>
          <w:sz w:val="20"/>
          <w:szCs w:val="20"/>
        </w:rPr>
        <w:t>–</w:t>
      </w:r>
      <w:r w:rsidR="00CE0BD5" w:rsidRPr="005C35FB">
        <w:rPr>
          <w:rFonts w:ascii="Arial" w:hAnsi="Arial" w:cs="Arial"/>
          <w:sz w:val="20"/>
          <w:szCs w:val="20"/>
        </w:rPr>
        <w:t xml:space="preserve"> tartalékokat, értékvesztéseket, értékelési különbözeteket a jogszabályban, illetve a számviteli politikában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3BEA2568"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 A Felügyeleti mérlegben szereplő egyes tételeket, instrumentumokat a következőképpen kell figyelembe venni.</w:t>
      </w:r>
    </w:p>
    <w:p w14:paraId="20A9DE3A"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9.1. A pénzügyi vállalkozás egyéb elszámolási, technikai számlái állományát egyenlegük jellegének megfelelően az egyéb követelések, illetve kötelezettségek között kell kimutatni.</w:t>
      </w:r>
    </w:p>
    <w:p w14:paraId="2FBF0993"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9.2. A befektetési jegyek teljes állományát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előírásoktól eltérően </w:t>
      </w:r>
      <w:r w:rsidR="00D77569" w:rsidRPr="005C35FB">
        <w:rPr>
          <w:rFonts w:ascii="Arial" w:hAnsi="Arial" w:cs="Arial"/>
          <w:sz w:val="20"/>
          <w:szCs w:val="20"/>
        </w:rPr>
        <w:t>–</w:t>
      </w:r>
      <w:r w:rsidR="00CE0BD5" w:rsidRPr="005C35FB">
        <w:rPr>
          <w:rFonts w:ascii="Arial" w:hAnsi="Arial" w:cs="Arial"/>
          <w:sz w:val="20"/>
          <w:szCs w:val="20"/>
        </w:rPr>
        <w:t xml:space="preserve"> a tulajdonosi részesedést jelentő befektetések között, a változó hozamú értékpapírok között kell kimutatni.</w:t>
      </w:r>
    </w:p>
    <w:p w14:paraId="4EDF1036"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9.3. Ha az adott garancia beváltására sor kerül, akkor a beváltás időpontjától kezdődően kell a Mérlegben nyilvántartani, ennek megfelelően a mérlegen kívüli tétel mérlegtétellé </w:t>
      </w:r>
      <w:r w:rsidR="00D77569" w:rsidRPr="005C35FB">
        <w:rPr>
          <w:rFonts w:ascii="Arial" w:hAnsi="Arial" w:cs="Arial"/>
          <w:sz w:val="20"/>
          <w:szCs w:val="20"/>
        </w:rPr>
        <w:t>–</w:t>
      </w:r>
      <w:r w:rsidR="00CE0BD5" w:rsidRPr="005C35FB">
        <w:rPr>
          <w:rFonts w:ascii="Arial" w:hAnsi="Arial" w:cs="Arial"/>
          <w:sz w:val="20"/>
          <w:szCs w:val="20"/>
        </w:rPr>
        <w:t xml:space="preserve"> nem a nyújtás, hanem a beváltás napján </w:t>
      </w:r>
      <w:r w:rsidR="00D77569" w:rsidRPr="005C35FB">
        <w:rPr>
          <w:rFonts w:ascii="Arial" w:hAnsi="Arial" w:cs="Arial"/>
          <w:sz w:val="20"/>
          <w:szCs w:val="20"/>
        </w:rPr>
        <w:t>–</w:t>
      </w:r>
      <w:r w:rsidR="00CE0BD5" w:rsidRPr="005C35FB">
        <w:rPr>
          <w:rFonts w:ascii="Arial" w:hAnsi="Arial" w:cs="Arial"/>
          <w:sz w:val="20"/>
          <w:szCs w:val="20"/>
        </w:rPr>
        <w:t xml:space="preserve"> alakul át. A kapott garancia a követelés fedezetéül szolgál. Beváltása azt jelenti, hogy vagy az ügyféltől vagy a </w:t>
      </w:r>
      <w:proofErr w:type="spellStart"/>
      <w:r w:rsidR="00CE0BD5" w:rsidRPr="005C35FB">
        <w:rPr>
          <w:rFonts w:ascii="Arial" w:hAnsi="Arial" w:cs="Arial"/>
          <w:sz w:val="20"/>
          <w:szCs w:val="20"/>
        </w:rPr>
        <w:t>garantőrtől</w:t>
      </w:r>
      <w:proofErr w:type="spellEnd"/>
      <w:r w:rsidR="00CE0BD5" w:rsidRPr="005C35FB">
        <w:rPr>
          <w:rFonts w:ascii="Arial" w:hAnsi="Arial" w:cs="Arial"/>
          <w:sz w:val="20"/>
          <w:szCs w:val="20"/>
        </w:rPr>
        <w:t xml:space="preserve"> a pénzügyi vállalkozás hozzájut a követeléséhez.</w:t>
      </w:r>
    </w:p>
    <w:p w14:paraId="5E7DD037" w14:textId="17FE27D8" w:rsidR="00E07A71"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9.4. </w:t>
      </w:r>
      <w:r w:rsidR="006A6E2F" w:rsidRPr="005C35FB">
        <w:rPr>
          <w:rFonts w:ascii="Arial" w:hAnsi="Arial" w:cs="Arial"/>
          <w:sz w:val="20"/>
          <w:szCs w:val="20"/>
        </w:rPr>
        <w:t xml:space="preserve">A </w:t>
      </w:r>
      <w:r w:rsidR="006E355B" w:rsidRPr="005C35FB">
        <w:rPr>
          <w:rFonts w:ascii="Arial" w:hAnsi="Arial" w:cs="Arial"/>
          <w:sz w:val="20"/>
        </w:rPr>
        <w:t>magyar</w:t>
      </w:r>
      <w:r w:rsidR="00D76CEB" w:rsidRPr="005C35FB">
        <w:rPr>
          <w:rFonts w:ascii="Arial" w:hAnsi="Arial" w:cs="Arial"/>
          <w:sz w:val="20"/>
        </w:rPr>
        <w:t xml:space="preserve"> számviteli </w:t>
      </w:r>
      <w:r w:rsidR="007B6B4D" w:rsidRPr="005C35FB">
        <w:rPr>
          <w:rFonts w:ascii="Arial" w:hAnsi="Arial" w:cs="Arial"/>
          <w:sz w:val="20"/>
        </w:rPr>
        <w:t>előírásokat alkalmazó</w:t>
      </w:r>
      <w:r w:rsidR="006A6E2F" w:rsidRPr="005C35FB">
        <w:rPr>
          <w:rFonts w:ascii="Arial" w:hAnsi="Arial" w:cs="Arial"/>
          <w:sz w:val="20"/>
          <w:szCs w:val="20"/>
        </w:rPr>
        <w:t xml:space="preserve"> adatszolgáltató</w:t>
      </w:r>
      <w:r w:rsidR="00571FB5">
        <w:rPr>
          <w:rFonts w:ascii="Arial" w:hAnsi="Arial" w:cs="Arial"/>
          <w:sz w:val="20"/>
          <w:szCs w:val="20"/>
        </w:rPr>
        <w:t>nak</w:t>
      </w:r>
      <w:r w:rsidR="006A6E2F" w:rsidRPr="005C35FB">
        <w:rPr>
          <w:rFonts w:ascii="Arial" w:hAnsi="Arial" w:cs="Arial"/>
          <w:sz w:val="20"/>
          <w:szCs w:val="20"/>
        </w:rPr>
        <w:t xml:space="preserve"> a</w:t>
      </w:r>
      <w:r w:rsidR="00CE0BD5" w:rsidRPr="005C35FB">
        <w:rPr>
          <w:rFonts w:ascii="Arial" w:hAnsi="Arial" w:cs="Arial"/>
          <w:sz w:val="20"/>
          <w:szCs w:val="20"/>
        </w:rPr>
        <w:t xml:space="preserve"> pénzügyi eszközök </w:t>
      </w:r>
      <w:r w:rsidR="00CE0BD5" w:rsidRPr="005C35FB">
        <w:rPr>
          <w:rFonts w:ascii="Arial" w:hAnsi="Arial" w:cs="Arial"/>
          <w:iCs/>
          <w:sz w:val="20"/>
          <w:szCs w:val="20"/>
        </w:rPr>
        <w:t xml:space="preserve">nem valódi penziós ügylet </w:t>
      </w:r>
      <w:r w:rsidR="00CE0BD5" w:rsidRPr="005C35FB">
        <w:rPr>
          <w:rFonts w:ascii="Arial" w:hAnsi="Arial" w:cs="Arial"/>
          <w:sz w:val="20"/>
          <w:szCs w:val="20"/>
        </w:rPr>
        <w:t xml:space="preserve">keretében történő átadását/átvételét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előírásoknak megfelelően </w:t>
      </w:r>
      <w:r w:rsidR="00D77569" w:rsidRPr="005C35FB">
        <w:rPr>
          <w:rFonts w:ascii="Arial" w:hAnsi="Arial" w:cs="Arial"/>
          <w:sz w:val="20"/>
          <w:szCs w:val="20"/>
        </w:rPr>
        <w:t>–</w:t>
      </w:r>
      <w:r w:rsidR="00CE0BD5" w:rsidRPr="005C35FB">
        <w:rPr>
          <w:rFonts w:ascii="Arial" w:hAnsi="Arial" w:cs="Arial"/>
          <w:sz w:val="20"/>
          <w:szCs w:val="20"/>
        </w:rPr>
        <w:t xml:space="preserve"> tényleges eladásként/vételként kell kezelni</w:t>
      </w:r>
      <w:r w:rsidR="00B83414">
        <w:rPr>
          <w:rFonts w:ascii="Arial" w:hAnsi="Arial" w:cs="Arial"/>
          <w:sz w:val="20"/>
          <w:szCs w:val="20"/>
        </w:rPr>
        <w:t>e</w:t>
      </w:r>
      <w:r w:rsidR="00CE0BD5" w:rsidRPr="005C35FB">
        <w:rPr>
          <w:rFonts w:ascii="Arial" w:hAnsi="Arial" w:cs="Arial"/>
          <w:sz w:val="20"/>
          <w:szCs w:val="20"/>
        </w:rPr>
        <w:t xml:space="preserve"> a Felügyeleti mérlegben is, azaz </w:t>
      </w:r>
      <w:r w:rsidR="00B83414">
        <w:rPr>
          <w:rFonts w:ascii="Arial" w:hAnsi="Arial" w:cs="Arial"/>
          <w:sz w:val="20"/>
          <w:szCs w:val="20"/>
        </w:rPr>
        <w:t xml:space="preserve">annak </w:t>
      </w:r>
      <w:r w:rsidR="00CE0BD5" w:rsidRPr="005C35FB">
        <w:rPr>
          <w:rFonts w:ascii="Arial" w:hAnsi="Arial" w:cs="Arial"/>
          <w:sz w:val="20"/>
          <w:szCs w:val="20"/>
        </w:rPr>
        <w:t>összege kikerül a penzióba adó mérlegéből</w:t>
      </w:r>
      <w:r w:rsidR="009A6F75">
        <w:rPr>
          <w:rFonts w:ascii="Arial" w:hAnsi="Arial" w:cs="Arial"/>
          <w:sz w:val="20"/>
          <w:szCs w:val="20"/>
        </w:rPr>
        <w:t>,</w:t>
      </w:r>
      <w:r w:rsidR="00CE0BD5" w:rsidRPr="005C35FB">
        <w:rPr>
          <w:rFonts w:ascii="Arial" w:hAnsi="Arial" w:cs="Arial"/>
          <w:sz w:val="20"/>
          <w:szCs w:val="20"/>
        </w:rPr>
        <w:t xml:space="preserve"> és mérlegen kívüli tételként a visszavásárlási kötelezettségek között szerepel. A nem valódi penziós ügyletek szabályai szerint kerül elszámolásra a szállításos </w:t>
      </w:r>
      <w:proofErr w:type="spellStart"/>
      <w:r w:rsidR="00CE0BD5" w:rsidRPr="005C35FB">
        <w:rPr>
          <w:rFonts w:ascii="Arial" w:hAnsi="Arial" w:cs="Arial"/>
          <w:sz w:val="20"/>
          <w:szCs w:val="20"/>
        </w:rPr>
        <w:t>repóügylet</w:t>
      </w:r>
      <w:proofErr w:type="spellEnd"/>
      <w:r w:rsidR="00CE0BD5" w:rsidRPr="005C35FB">
        <w:rPr>
          <w:rFonts w:ascii="Arial" w:hAnsi="Arial" w:cs="Arial"/>
          <w:sz w:val="20"/>
          <w:szCs w:val="20"/>
        </w:rPr>
        <w:t xml:space="preserve"> is.</w:t>
      </w:r>
    </w:p>
    <w:p w14:paraId="1BA9BDB3" w14:textId="77777777" w:rsidR="00E07A71" w:rsidRPr="005C35FB" w:rsidRDefault="00E07A71" w:rsidP="009638BE">
      <w:pPr>
        <w:autoSpaceDE w:val="0"/>
        <w:autoSpaceDN w:val="0"/>
        <w:adjustRightInd w:val="0"/>
        <w:spacing w:before="120"/>
        <w:ind w:left="284"/>
        <w:jc w:val="both"/>
        <w:rPr>
          <w:rFonts w:ascii="Arial" w:hAnsi="Arial" w:cs="Arial"/>
          <w:sz w:val="20"/>
          <w:szCs w:val="20"/>
        </w:rPr>
      </w:pPr>
    </w:p>
    <w:p w14:paraId="59DF4F32" w14:textId="77777777" w:rsidR="009638BE" w:rsidRPr="005C35FB" w:rsidRDefault="00CE0BD5" w:rsidP="00CB1102">
      <w:pPr>
        <w:pStyle w:val="Cmsor2"/>
        <w:jc w:val="center"/>
        <w:rPr>
          <w:rFonts w:ascii="Arial" w:hAnsi="Arial" w:cs="Arial"/>
          <w:b/>
          <w:i w:val="0"/>
          <w:lang w:val="hu-HU"/>
        </w:rPr>
      </w:pPr>
      <w:r w:rsidRPr="005C35FB">
        <w:rPr>
          <w:rFonts w:ascii="Arial" w:hAnsi="Arial" w:cs="Arial"/>
          <w:b/>
          <w:i w:val="0"/>
          <w:lang w:val="hu-HU"/>
        </w:rPr>
        <w:t>II.</w:t>
      </w:r>
    </w:p>
    <w:p w14:paraId="66EE22D4" w14:textId="77777777" w:rsidR="00E07A71" w:rsidRPr="005C35FB" w:rsidRDefault="00F42F83" w:rsidP="00CB1102">
      <w:pPr>
        <w:pStyle w:val="Cmsor2"/>
        <w:jc w:val="center"/>
        <w:rPr>
          <w:rFonts w:ascii="Arial" w:hAnsi="Arial" w:cs="Arial"/>
          <w:b/>
          <w:i w:val="0"/>
          <w:lang w:val="hu-HU"/>
        </w:rPr>
      </w:pPr>
      <w:r w:rsidRPr="005C35FB">
        <w:rPr>
          <w:rFonts w:ascii="Arial" w:hAnsi="Arial" w:cs="Arial"/>
          <w:b/>
          <w:i w:val="0"/>
          <w:lang w:val="hu-HU"/>
        </w:rPr>
        <w:t>A</w:t>
      </w:r>
      <w:r w:rsidR="00E07A71" w:rsidRPr="005C35FB">
        <w:rPr>
          <w:rFonts w:ascii="Arial" w:hAnsi="Arial" w:cs="Arial"/>
          <w:b/>
          <w:i w:val="0"/>
          <w:lang w:val="hu-HU"/>
        </w:rPr>
        <w:t xml:space="preserve"> </w:t>
      </w:r>
      <w:r w:rsidR="00B33F64" w:rsidRPr="005C35FB">
        <w:rPr>
          <w:rFonts w:ascii="Arial" w:hAnsi="Arial" w:cs="Arial"/>
          <w:b/>
          <w:i w:val="0"/>
          <w:lang w:val="hu-HU"/>
        </w:rPr>
        <w:t>magyar</w:t>
      </w:r>
      <w:r w:rsidR="00816584" w:rsidRPr="005C35FB">
        <w:rPr>
          <w:rFonts w:ascii="Arial" w:hAnsi="Arial" w:cs="Arial"/>
          <w:b/>
          <w:i w:val="0"/>
          <w:lang w:val="hu-HU"/>
        </w:rPr>
        <w:t xml:space="preserve"> számvite</w:t>
      </w:r>
      <w:r w:rsidR="00800613" w:rsidRPr="005C35FB">
        <w:rPr>
          <w:rFonts w:ascii="Arial" w:hAnsi="Arial" w:cs="Arial"/>
          <w:b/>
          <w:i w:val="0"/>
          <w:lang w:val="hu-HU"/>
        </w:rPr>
        <w:t>l</w:t>
      </w:r>
      <w:r w:rsidR="00816584" w:rsidRPr="005C35FB">
        <w:rPr>
          <w:rFonts w:ascii="Arial" w:hAnsi="Arial" w:cs="Arial"/>
          <w:b/>
          <w:i w:val="0"/>
          <w:lang w:val="hu-HU"/>
        </w:rPr>
        <w:t xml:space="preserve">i </w:t>
      </w:r>
      <w:r w:rsidR="00800613" w:rsidRPr="005C35FB">
        <w:rPr>
          <w:rFonts w:ascii="Arial" w:hAnsi="Arial" w:cs="Arial"/>
          <w:b/>
          <w:i w:val="0"/>
          <w:lang w:val="hu-HU"/>
        </w:rPr>
        <w:t xml:space="preserve">előírásokat alkalmazó </w:t>
      </w:r>
      <w:r w:rsidR="00C13C33" w:rsidRPr="005C35FB">
        <w:rPr>
          <w:rFonts w:ascii="Arial" w:hAnsi="Arial" w:cs="Arial"/>
          <w:b/>
          <w:i w:val="0"/>
          <w:lang w:val="hu-HU"/>
        </w:rPr>
        <w:t>a</w:t>
      </w:r>
      <w:r w:rsidR="00800613" w:rsidRPr="005C35FB">
        <w:rPr>
          <w:rFonts w:ascii="Arial" w:hAnsi="Arial" w:cs="Arial"/>
          <w:b/>
          <w:i w:val="0"/>
          <w:lang w:val="hu-HU"/>
        </w:rPr>
        <w:t>datszolgáltató által teljes</w:t>
      </w:r>
      <w:r w:rsidR="00C13C33" w:rsidRPr="005C35FB">
        <w:rPr>
          <w:rFonts w:ascii="Arial" w:hAnsi="Arial" w:cs="Arial"/>
          <w:b/>
          <w:i w:val="0"/>
          <w:lang w:val="hu-HU"/>
        </w:rPr>
        <w:t>í</w:t>
      </w:r>
      <w:r w:rsidR="00800613" w:rsidRPr="005C35FB">
        <w:rPr>
          <w:rFonts w:ascii="Arial" w:hAnsi="Arial" w:cs="Arial"/>
          <w:b/>
          <w:i w:val="0"/>
          <w:lang w:val="hu-HU"/>
        </w:rPr>
        <w:t>tendő</w:t>
      </w:r>
      <w:r w:rsidR="00816584" w:rsidRPr="005C35FB">
        <w:rPr>
          <w:rFonts w:ascii="Arial" w:hAnsi="Arial" w:cs="Arial"/>
          <w:b/>
          <w:i w:val="0"/>
          <w:lang w:val="hu-HU"/>
        </w:rPr>
        <w:t xml:space="preserve"> </w:t>
      </w:r>
      <w:r w:rsidR="00F921F3" w:rsidRPr="005C35FB">
        <w:rPr>
          <w:rFonts w:ascii="Arial" w:hAnsi="Arial" w:cs="Arial"/>
          <w:b/>
          <w:i w:val="0"/>
          <w:lang w:val="hu-HU"/>
        </w:rPr>
        <w:t xml:space="preserve">negyedéves felügyeleti jelentések </w:t>
      </w:r>
    </w:p>
    <w:p w14:paraId="58BB0DE9" w14:textId="77777777" w:rsidR="00CB1102" w:rsidRPr="005C35FB" w:rsidRDefault="00CB1102" w:rsidP="00CB1102"/>
    <w:p w14:paraId="1B1176E4" w14:textId="77777777" w:rsidR="00CE0BD5" w:rsidRPr="005C35FB" w:rsidRDefault="006B4E4B"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CE0BD5" w:rsidRPr="005C35FB">
        <w:rPr>
          <w:rFonts w:ascii="Arial" w:hAnsi="Arial" w:cs="Arial"/>
          <w:i w:val="0"/>
          <w:color w:val="auto"/>
          <w:sz w:val="20"/>
          <w:szCs w:val="20"/>
          <w:lang w:val="hu-HU"/>
        </w:rPr>
        <w:t xml:space="preserve">21A </w:t>
      </w:r>
      <w:r w:rsidR="00D908F1" w:rsidRPr="005C35FB">
        <w:rPr>
          <w:rFonts w:ascii="Arial" w:hAnsi="Arial" w:cs="Arial"/>
          <w:i w:val="0"/>
          <w:color w:val="auto"/>
          <w:sz w:val="20"/>
          <w:szCs w:val="20"/>
          <w:lang w:val="hu-HU"/>
        </w:rPr>
        <w:t xml:space="preserve">Pénzügyi vállalkozások mérlege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Eszközök</w:t>
      </w:r>
    </w:p>
    <w:p w14:paraId="080ADB1A" w14:textId="77777777" w:rsidR="00CE0BD5" w:rsidRPr="005C35FB" w:rsidRDefault="002F79F4" w:rsidP="00B2277A">
      <w:pPr>
        <w:pStyle w:val="Cmsor4"/>
        <w:spacing w:before="0"/>
        <w:rPr>
          <w:rFonts w:ascii="Arial" w:hAnsi="Arial" w:cs="Arial"/>
          <w:i w:val="0"/>
          <w:color w:val="auto"/>
          <w:sz w:val="20"/>
          <w:szCs w:val="20"/>
          <w:lang w:val="hu-HU"/>
        </w:rPr>
      </w:pPr>
      <w:r>
        <w:rPr>
          <w:rFonts w:ascii="Arial" w:hAnsi="Arial" w:cs="Arial"/>
          <w:i w:val="0"/>
          <w:color w:val="auto"/>
          <w:sz w:val="20"/>
          <w:szCs w:val="20"/>
          <w:lang w:val="hu-HU"/>
        </w:rPr>
        <w:t xml:space="preserve">    </w:t>
      </w:r>
      <w:r w:rsidR="00CE0BD5" w:rsidRPr="005C35FB">
        <w:rPr>
          <w:rFonts w:ascii="Arial" w:hAnsi="Arial" w:cs="Arial"/>
          <w:i w:val="0"/>
          <w:color w:val="auto"/>
          <w:sz w:val="20"/>
          <w:szCs w:val="20"/>
          <w:lang w:val="hu-HU"/>
        </w:rPr>
        <w:t xml:space="preserve">21B </w:t>
      </w:r>
      <w:r w:rsidR="00D908F1" w:rsidRPr="005C35FB">
        <w:rPr>
          <w:rFonts w:ascii="Arial" w:hAnsi="Arial" w:cs="Arial"/>
          <w:i w:val="0"/>
          <w:color w:val="auto"/>
          <w:sz w:val="20"/>
          <w:szCs w:val="20"/>
          <w:lang w:val="hu-HU"/>
        </w:rPr>
        <w:t>Pénzügyi vállalkozások mérlege</w:t>
      </w:r>
      <w:r w:rsidR="00CE0BD5" w:rsidRPr="005C35FB">
        <w:rPr>
          <w:rFonts w:ascii="Arial" w:hAnsi="Arial" w:cs="Arial"/>
          <w:i w:val="0"/>
          <w:color w:val="auto"/>
          <w:sz w:val="20"/>
          <w:szCs w:val="20"/>
          <w:lang w:val="hu-HU"/>
        </w:rPr>
        <w:t xml:space="preserve"> </w:t>
      </w:r>
      <w:r w:rsidR="008379A3"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Források</w:t>
      </w:r>
    </w:p>
    <w:p w14:paraId="238438DB" w14:textId="77777777" w:rsidR="00A163DB" w:rsidRPr="005C35FB" w:rsidRDefault="00A163DB" w:rsidP="00C00A35">
      <w:pPr>
        <w:autoSpaceDE w:val="0"/>
        <w:autoSpaceDN w:val="0"/>
        <w:adjustRightInd w:val="0"/>
        <w:jc w:val="both"/>
        <w:rPr>
          <w:rFonts w:ascii="Arial" w:hAnsi="Arial" w:cs="Arial"/>
          <w:sz w:val="20"/>
          <w:szCs w:val="20"/>
        </w:rPr>
      </w:pPr>
    </w:p>
    <w:p w14:paraId="2285FD2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mérleg (eszközök, források) szerkezete és tartalma megegyezik a </w:t>
      </w:r>
      <w:proofErr w:type="spellStart"/>
      <w:r w:rsidRPr="005C35FB">
        <w:rPr>
          <w:rFonts w:ascii="Arial" w:hAnsi="Arial" w:cs="Arial"/>
          <w:sz w:val="20"/>
          <w:szCs w:val="20"/>
        </w:rPr>
        <w:t>Hitkr</w:t>
      </w:r>
      <w:proofErr w:type="spellEnd"/>
      <w:r w:rsidRPr="005C35FB">
        <w:rPr>
          <w:rFonts w:ascii="Arial" w:hAnsi="Arial" w:cs="Arial"/>
          <w:sz w:val="20"/>
          <w:szCs w:val="20"/>
        </w:rPr>
        <w:t>.-ben foglaltakkal.</w:t>
      </w:r>
    </w:p>
    <w:p w14:paraId="094E9C7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kitöltése során figyelembe kell venni az I. </w:t>
      </w:r>
      <w:r w:rsidR="00AE6E9B" w:rsidRPr="005C35FB">
        <w:rPr>
          <w:rFonts w:ascii="Arial" w:hAnsi="Arial" w:cs="Arial"/>
          <w:sz w:val="20"/>
          <w:szCs w:val="20"/>
        </w:rPr>
        <w:t>4</w:t>
      </w:r>
      <w:r w:rsidRPr="005C35FB">
        <w:rPr>
          <w:rFonts w:ascii="Arial" w:hAnsi="Arial" w:cs="Arial"/>
          <w:sz w:val="20"/>
          <w:szCs w:val="20"/>
        </w:rPr>
        <w:t>. pontban meghatározott általános előírásokat.</w:t>
      </w:r>
    </w:p>
    <w:p w14:paraId="27D5310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oszlopai</w:t>
      </w:r>
    </w:p>
    <w:p w14:paraId="38C6FBC3" w14:textId="693003A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21A Pénzügyi vállalkozások mérlege </w:t>
      </w:r>
      <w:r w:rsidR="00AA1931">
        <w:rPr>
          <w:rFonts w:ascii="Arial" w:hAnsi="Arial" w:cs="Arial"/>
          <w:sz w:val="20"/>
          <w:szCs w:val="20"/>
        </w:rPr>
        <w:t>–</w:t>
      </w:r>
      <w:r w:rsidRPr="005C35FB">
        <w:rPr>
          <w:rFonts w:ascii="Arial" w:hAnsi="Arial" w:cs="Arial"/>
          <w:sz w:val="20"/>
          <w:szCs w:val="20"/>
        </w:rPr>
        <w:t xml:space="preserve"> Eszközök tábla </w:t>
      </w:r>
      <w:r w:rsidR="00062770" w:rsidRPr="00062770">
        <w:rPr>
          <w:rFonts w:ascii="Arial" w:hAnsi="Arial" w:cs="Arial"/>
          <w:sz w:val="20"/>
          <w:szCs w:val="20"/>
        </w:rPr>
        <w:t xml:space="preserve">Bruttó (nyilvántartási, bekerülési, beszerzési stb.) </w:t>
      </w:r>
      <w:r w:rsidRPr="00062770">
        <w:rPr>
          <w:rFonts w:ascii="Arial" w:hAnsi="Arial" w:cs="Arial"/>
          <w:sz w:val="20"/>
          <w:szCs w:val="20"/>
        </w:rPr>
        <w:t>érték</w:t>
      </w:r>
      <w:r w:rsidRPr="005C35FB">
        <w:rPr>
          <w:rFonts w:ascii="Arial" w:hAnsi="Arial" w:cs="Arial"/>
          <w:sz w:val="20"/>
          <w:szCs w:val="20"/>
        </w:rPr>
        <w:t xml:space="preserve"> </w:t>
      </w:r>
      <w:r w:rsidRPr="005C35FB">
        <w:rPr>
          <w:rFonts w:ascii="Arial" w:hAnsi="Arial" w:cs="Arial"/>
          <w:iCs/>
          <w:sz w:val="20"/>
          <w:szCs w:val="20"/>
        </w:rPr>
        <w:t xml:space="preserve">összesen </w:t>
      </w:r>
      <w:r w:rsidRPr="005C35FB">
        <w:rPr>
          <w:rFonts w:ascii="Arial" w:hAnsi="Arial" w:cs="Arial"/>
          <w:sz w:val="20"/>
          <w:szCs w:val="20"/>
        </w:rPr>
        <w:t>oszlopa az eszközöknek a könyvekben nyilvántartott bekerülési, illetve beszerzési értékét, a pénzügyi vállalkozás által kötött szerződésből fakadó követelés esetén a még nem törlesztett tőkeösszeget, a vásárolt követeléseknél a bekerülési értékből a még nem törl</w:t>
      </w:r>
      <w:r w:rsidR="00192D95" w:rsidRPr="005C35FB">
        <w:rPr>
          <w:rFonts w:ascii="Arial" w:hAnsi="Arial" w:cs="Arial"/>
          <w:sz w:val="20"/>
          <w:szCs w:val="20"/>
        </w:rPr>
        <w:t>esztett részt stb. tartalmazza.</w:t>
      </w:r>
      <w:r w:rsidRPr="005C35FB">
        <w:rPr>
          <w:rFonts w:ascii="Arial" w:hAnsi="Arial" w:cs="Arial"/>
          <w:sz w:val="20"/>
          <w:szCs w:val="20"/>
        </w:rPr>
        <w:t xml:space="preserve"> A számvitelileg elszámolható értékvesztéssel, értékcsökkenéssel, céltartalékkal nem </w:t>
      </w:r>
      <w:r w:rsidRPr="005C35FB">
        <w:rPr>
          <w:rFonts w:ascii="Arial" w:hAnsi="Arial" w:cs="Arial"/>
          <w:sz w:val="20"/>
          <w:szCs w:val="20"/>
        </w:rPr>
        <w:lastRenderedPageBreak/>
        <w:t xml:space="preserve">szabad az adott eszközt csökkenteni, mert ezeket az értékeket 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Értékcsökkenés, értékvesztés</w:t>
      </w:r>
      <w:r w:rsidR="00B227EB">
        <w:rPr>
          <w:rFonts w:ascii="Arial" w:hAnsi="Arial" w:cs="Arial"/>
          <w:iCs/>
          <w:sz w:val="20"/>
          <w:szCs w:val="20"/>
        </w:rPr>
        <w:t>, értékelési különbözet</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az adott eszköz sorában kell feltüntetni. </w:t>
      </w:r>
      <w:r w:rsidR="00B227EB">
        <w:rPr>
          <w:rFonts w:ascii="Arial" w:hAnsi="Arial" w:cs="Arial"/>
          <w:sz w:val="20"/>
          <w:szCs w:val="20"/>
        </w:rPr>
        <w:t xml:space="preserve">Az értékelési különbözetet </w:t>
      </w:r>
      <w:r w:rsidR="00B06A76">
        <w:rPr>
          <w:rFonts w:ascii="Arial" w:hAnsi="Arial" w:cs="Arial"/>
          <w:sz w:val="20"/>
          <w:szCs w:val="20"/>
        </w:rPr>
        <w:t xml:space="preserve">valós értéken történő értékelés választása esetén </w:t>
      </w:r>
      <w:r w:rsidR="00B227EB">
        <w:rPr>
          <w:rFonts w:ascii="Arial" w:hAnsi="Arial" w:cs="Arial"/>
          <w:sz w:val="20"/>
          <w:szCs w:val="20"/>
        </w:rPr>
        <w:t xml:space="preserve">a </w:t>
      </w:r>
      <w:proofErr w:type="spellStart"/>
      <w:r w:rsidR="00B227EB">
        <w:rPr>
          <w:rFonts w:ascii="Arial" w:hAnsi="Arial" w:cs="Arial"/>
          <w:sz w:val="20"/>
          <w:szCs w:val="20"/>
        </w:rPr>
        <w:t>Hit</w:t>
      </w:r>
      <w:r w:rsidR="00A90011">
        <w:rPr>
          <w:rFonts w:ascii="Arial" w:hAnsi="Arial" w:cs="Arial"/>
          <w:sz w:val="20"/>
          <w:szCs w:val="20"/>
        </w:rPr>
        <w:t>kr</w:t>
      </w:r>
      <w:proofErr w:type="spellEnd"/>
      <w:r w:rsidR="00A90011">
        <w:rPr>
          <w:rFonts w:ascii="Arial" w:hAnsi="Arial" w:cs="Arial"/>
          <w:sz w:val="20"/>
          <w:szCs w:val="20"/>
        </w:rPr>
        <w:t xml:space="preserve">. 6. § (8) </w:t>
      </w:r>
      <w:r w:rsidR="00B06A76">
        <w:rPr>
          <w:rFonts w:ascii="Arial" w:hAnsi="Arial" w:cs="Arial"/>
          <w:sz w:val="20"/>
          <w:szCs w:val="20"/>
        </w:rPr>
        <w:t xml:space="preserve">bekezdésében </w:t>
      </w:r>
      <w:r w:rsidR="00A90011">
        <w:rPr>
          <w:rFonts w:ascii="Arial" w:hAnsi="Arial" w:cs="Arial"/>
          <w:sz w:val="20"/>
          <w:szCs w:val="20"/>
        </w:rPr>
        <w:t xml:space="preserve">és a </w:t>
      </w:r>
      <w:r w:rsidR="006E4664">
        <w:rPr>
          <w:rFonts w:ascii="Arial" w:hAnsi="Arial" w:cs="Arial"/>
          <w:sz w:val="20"/>
          <w:szCs w:val="20"/>
        </w:rPr>
        <w:br/>
      </w:r>
      <w:r w:rsidR="00A90011">
        <w:rPr>
          <w:rFonts w:ascii="Arial" w:hAnsi="Arial" w:cs="Arial"/>
          <w:sz w:val="20"/>
          <w:szCs w:val="20"/>
        </w:rPr>
        <w:t>7.</w:t>
      </w:r>
      <w:r w:rsidR="00893EAA">
        <w:rPr>
          <w:rFonts w:ascii="Arial" w:hAnsi="Arial" w:cs="Arial"/>
          <w:sz w:val="20"/>
          <w:szCs w:val="20"/>
        </w:rPr>
        <w:t xml:space="preserve"> </w:t>
      </w:r>
      <w:r w:rsidR="00A90011">
        <w:rPr>
          <w:rFonts w:ascii="Arial" w:hAnsi="Arial" w:cs="Arial"/>
          <w:sz w:val="20"/>
          <w:szCs w:val="20"/>
        </w:rPr>
        <w:t xml:space="preserve">§ (17) bekezdésében foglaltak alapján kell kimutatni. </w:t>
      </w:r>
      <w:r w:rsidRPr="005C35FB">
        <w:rPr>
          <w:rFonts w:ascii="Arial" w:hAnsi="Arial" w:cs="Arial"/>
          <w:sz w:val="20"/>
          <w:szCs w:val="20"/>
        </w:rPr>
        <w:t xml:space="preserve">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00870868" w:rsidRPr="005C35FB">
        <w:rPr>
          <w:rFonts w:ascii="Arial" w:hAnsi="Arial" w:cs="Arial"/>
          <w:iCs/>
          <w:sz w:val="20"/>
          <w:szCs w:val="20"/>
        </w:rPr>
        <w:t xml:space="preserve">ezen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kell feltüntetni az immateriális javak és a tárgyi eszközök után elszámolt terv szerinti és terven felüli értékcsökkenését is. Az immateriális javak és tárgyi eszközök, valamint a befektetési célú részvények, részesedések értékelése miatti értékhelyesbítés összegét külön sorokon kell bemutatni. </w:t>
      </w:r>
    </w:p>
    <w:p w14:paraId="44B54B58"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sorai</w:t>
      </w:r>
    </w:p>
    <w:p w14:paraId="7A18513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 számbavételénél a rövid lejáratú követelések között kell figyelembe venni a </w:t>
      </w:r>
      <w:r w:rsidR="00D77569" w:rsidRPr="005C35FB">
        <w:rPr>
          <w:rFonts w:ascii="Arial" w:hAnsi="Arial" w:cs="Arial"/>
          <w:sz w:val="20"/>
          <w:szCs w:val="20"/>
        </w:rPr>
        <w:t>–</w:t>
      </w:r>
      <w:r w:rsidRPr="005C35FB">
        <w:rPr>
          <w:rFonts w:ascii="Arial" w:hAnsi="Arial" w:cs="Arial"/>
          <w:sz w:val="20"/>
          <w:szCs w:val="20"/>
        </w:rPr>
        <w:t xml:space="preserve"> vonatkozó számviteli előírás szerint </w:t>
      </w:r>
      <w:r w:rsidR="00D77569" w:rsidRPr="005C35FB">
        <w:rPr>
          <w:rFonts w:ascii="Arial" w:hAnsi="Arial" w:cs="Arial"/>
          <w:sz w:val="20"/>
          <w:szCs w:val="20"/>
        </w:rPr>
        <w:t>–</w:t>
      </w:r>
      <w:r w:rsidRPr="005C35FB">
        <w:rPr>
          <w:rFonts w:ascii="Arial" w:hAnsi="Arial" w:cs="Arial"/>
          <w:sz w:val="20"/>
          <w:szCs w:val="20"/>
        </w:rPr>
        <w:t xml:space="preserve"> </w:t>
      </w:r>
      <w:r w:rsidR="00390C39" w:rsidRPr="005C35FB">
        <w:rPr>
          <w:rFonts w:ascii="Arial" w:hAnsi="Arial" w:cs="Arial"/>
          <w:sz w:val="20"/>
          <w:szCs w:val="20"/>
        </w:rPr>
        <w:t xml:space="preserve">függővé </w:t>
      </w:r>
      <w:r w:rsidRPr="005C35FB">
        <w:rPr>
          <w:rFonts w:ascii="Arial" w:hAnsi="Arial" w:cs="Arial"/>
          <w:sz w:val="20"/>
          <w:szCs w:val="20"/>
        </w:rPr>
        <w:t>nem tett, tehát a mérlegben követelésként a 3-as számlaosztályban kimutatott esedékes, de nem kifizetett kamatok és kamatjellegű jutalékok összegét is.</w:t>
      </w:r>
    </w:p>
    <w:p w14:paraId="11EFF064"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vállalkozás által visszavásárolt, belföldön, illetve külföldön saját kibocsátású, hitelviszonyt megtestesítő értékpapírok állományát az </w:t>
      </w:r>
      <w:r w:rsidRPr="005C35FB">
        <w:rPr>
          <w:rFonts w:ascii="Arial" w:hAnsi="Arial" w:cs="Arial"/>
          <w:iCs/>
          <w:sz w:val="20"/>
          <w:szCs w:val="20"/>
        </w:rPr>
        <w:t xml:space="preserve">21A5121 </w:t>
      </w:r>
      <w:r w:rsidRPr="005C35FB">
        <w:rPr>
          <w:rFonts w:ascii="Arial" w:hAnsi="Arial" w:cs="Arial"/>
          <w:sz w:val="20"/>
          <w:szCs w:val="20"/>
        </w:rPr>
        <w:t xml:space="preserve">soron, míg a </w:t>
      </w:r>
      <w:r w:rsidRPr="005C35FB">
        <w:rPr>
          <w:rFonts w:ascii="Arial" w:hAnsi="Arial" w:cs="Arial"/>
          <w:iCs/>
          <w:sz w:val="20"/>
          <w:szCs w:val="20"/>
        </w:rPr>
        <w:t xml:space="preserve">21A71 Saját részvények </w:t>
      </w:r>
      <w:r w:rsidRPr="005C35FB">
        <w:rPr>
          <w:rFonts w:ascii="Arial" w:hAnsi="Arial" w:cs="Arial"/>
          <w:sz w:val="20"/>
          <w:szCs w:val="20"/>
        </w:rPr>
        <w:t>soron a visszavásárolt saját részvény állományát kell visszavásárlási értéken feltüntetni.</w:t>
      </w:r>
    </w:p>
    <w:p w14:paraId="3CE5DE4E" w14:textId="621A163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21A722 Egyéb követelések </w:t>
      </w:r>
      <w:r w:rsidRPr="005C35FB">
        <w:rPr>
          <w:rFonts w:ascii="Arial" w:hAnsi="Arial" w:cs="Arial"/>
          <w:sz w:val="20"/>
          <w:szCs w:val="20"/>
        </w:rPr>
        <w:t xml:space="preserve">soron kell szerepeltetni a </w:t>
      </w:r>
      <w:proofErr w:type="spellStart"/>
      <w:r w:rsidRPr="005C35FB">
        <w:rPr>
          <w:rFonts w:ascii="Arial" w:hAnsi="Arial" w:cs="Arial"/>
          <w:sz w:val="20"/>
          <w:szCs w:val="20"/>
        </w:rPr>
        <w:t>Hitkr</w:t>
      </w:r>
      <w:proofErr w:type="spellEnd"/>
      <w:r w:rsidRPr="005C35FB">
        <w:rPr>
          <w:rFonts w:ascii="Arial" w:hAnsi="Arial" w:cs="Arial"/>
          <w:sz w:val="20"/>
          <w:szCs w:val="20"/>
        </w:rPr>
        <w:t>. 6. § (4) bekezdésében előírt követeléseket,</w:t>
      </w:r>
      <w:r w:rsidR="00BC2EAD">
        <w:rPr>
          <w:rFonts w:ascii="Arial" w:hAnsi="Arial" w:cs="Arial"/>
          <w:sz w:val="20"/>
          <w:szCs w:val="20"/>
        </w:rPr>
        <w:t xml:space="preserve"> </w:t>
      </w:r>
      <w:r w:rsidR="00BE73CC">
        <w:rPr>
          <w:rFonts w:ascii="Arial" w:hAnsi="Arial" w:cs="Arial"/>
          <w:sz w:val="20"/>
          <w:szCs w:val="20"/>
        </w:rPr>
        <w:t>a</w:t>
      </w:r>
      <w:r w:rsidRPr="005C35FB">
        <w:rPr>
          <w:rFonts w:ascii="Arial" w:hAnsi="Arial" w:cs="Arial"/>
          <w:sz w:val="20"/>
          <w:szCs w:val="20"/>
        </w:rPr>
        <w:t xml:space="preserve"> származékos ügyletek pozitív értékelési különbözete kivételével, mivel azt külön, a </w:t>
      </w:r>
      <w:r w:rsidRPr="005C35FB">
        <w:rPr>
          <w:rFonts w:ascii="Arial" w:hAnsi="Arial" w:cs="Arial"/>
          <w:iCs/>
          <w:sz w:val="20"/>
          <w:szCs w:val="20"/>
        </w:rPr>
        <w:t xml:space="preserve">21A723 </w:t>
      </w:r>
      <w:r w:rsidRPr="005C35FB">
        <w:rPr>
          <w:rFonts w:ascii="Arial" w:hAnsi="Arial" w:cs="Arial"/>
          <w:sz w:val="20"/>
          <w:szCs w:val="20"/>
        </w:rPr>
        <w:t xml:space="preserve">sorban, az egyéb követelésekből kiemelve kell kimutatni. Az 21A tábla </w:t>
      </w:r>
      <w:r w:rsidR="002F79F4">
        <w:rPr>
          <w:rFonts w:ascii="Arial" w:hAnsi="Arial" w:cs="Arial"/>
          <w:sz w:val="20"/>
          <w:szCs w:val="20"/>
        </w:rPr>
        <w:t>c</w:t>
      </w:r>
      <w:r w:rsidRPr="005C35FB">
        <w:rPr>
          <w:rFonts w:ascii="Arial" w:hAnsi="Arial" w:cs="Arial"/>
          <w:iCs/>
          <w:sz w:val="20"/>
          <w:szCs w:val="20"/>
        </w:rPr>
        <w:t xml:space="preserve">) </w:t>
      </w:r>
      <w:r w:rsidRPr="005C35FB">
        <w:rPr>
          <w:rFonts w:ascii="Arial" w:hAnsi="Arial" w:cs="Arial"/>
          <w:sz w:val="20"/>
          <w:szCs w:val="20"/>
        </w:rPr>
        <w:t xml:space="preserve">oszlopában kell a Könyv szerinti (nettó) értéket feltüntetni, amely </w:t>
      </w:r>
      <w:r w:rsidR="00E40632" w:rsidRPr="005C35FB">
        <w:rPr>
          <w:rFonts w:ascii="Arial" w:hAnsi="Arial" w:cs="Arial"/>
          <w:sz w:val="20"/>
          <w:szCs w:val="20"/>
        </w:rPr>
        <w:t xml:space="preserve">a </w:t>
      </w:r>
      <w:r w:rsidR="00824788" w:rsidRPr="005C35FB">
        <w:rPr>
          <w:rFonts w:ascii="Arial" w:hAnsi="Arial" w:cs="Arial"/>
          <w:sz w:val="20"/>
          <w:szCs w:val="20"/>
        </w:rPr>
        <w:t>Számv. tv.</w:t>
      </w:r>
      <w:r w:rsidRPr="005C35FB">
        <w:rPr>
          <w:rFonts w:ascii="Arial" w:hAnsi="Arial" w:cs="Arial"/>
          <w:sz w:val="20"/>
          <w:szCs w:val="20"/>
        </w:rPr>
        <w:t xml:space="preserve"> és a </w:t>
      </w:r>
      <w:proofErr w:type="spellStart"/>
      <w:r w:rsidRPr="005C35FB">
        <w:rPr>
          <w:rFonts w:ascii="Arial" w:hAnsi="Arial" w:cs="Arial"/>
          <w:sz w:val="20"/>
          <w:szCs w:val="20"/>
        </w:rPr>
        <w:t>Hitkr</w:t>
      </w:r>
      <w:proofErr w:type="spellEnd"/>
      <w:r w:rsidRPr="005C35FB">
        <w:rPr>
          <w:rFonts w:ascii="Arial" w:hAnsi="Arial" w:cs="Arial"/>
          <w:sz w:val="20"/>
          <w:szCs w:val="20"/>
        </w:rPr>
        <w:t>. által meghatározott értékvesztéssel, illetve értékcsökkenéssel, céltartalékkal csökkentett, illetve a valós értéknek megfelelő érték.</w:t>
      </w:r>
    </w:p>
    <w:p w14:paraId="598E3618" w14:textId="720987F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21B Pénzügyi vállalkozások mérlege </w:t>
      </w:r>
      <w:r w:rsidR="00AA1931">
        <w:rPr>
          <w:rFonts w:ascii="Arial" w:hAnsi="Arial" w:cs="Arial"/>
          <w:sz w:val="20"/>
          <w:szCs w:val="20"/>
        </w:rPr>
        <w:t>–</w:t>
      </w:r>
      <w:r w:rsidRPr="005C35FB">
        <w:rPr>
          <w:rFonts w:ascii="Arial" w:hAnsi="Arial" w:cs="Arial"/>
          <w:sz w:val="20"/>
          <w:szCs w:val="20"/>
        </w:rPr>
        <w:t xml:space="preserve"> Forrás</w:t>
      </w:r>
      <w:r w:rsidR="002F79F4">
        <w:rPr>
          <w:rFonts w:ascii="Arial" w:hAnsi="Arial" w:cs="Arial"/>
          <w:sz w:val="20"/>
          <w:szCs w:val="20"/>
        </w:rPr>
        <w:t>ok</w:t>
      </w:r>
      <w:r w:rsidRPr="005C35FB">
        <w:rPr>
          <w:rFonts w:ascii="Arial" w:hAnsi="Arial" w:cs="Arial"/>
          <w:sz w:val="20"/>
          <w:szCs w:val="20"/>
        </w:rPr>
        <w:t xml:space="preserve"> táblában a beszámolás napján fennálló kötelezettségeket a számviteli előírásoknak megfelelő tartalommal</w:t>
      </w:r>
      <w:r w:rsidR="00BC2EAD">
        <w:rPr>
          <w:rFonts w:ascii="Arial" w:hAnsi="Arial" w:cs="Arial"/>
          <w:sz w:val="20"/>
          <w:szCs w:val="20"/>
        </w:rPr>
        <w:t>,</w:t>
      </w:r>
      <w:r w:rsidRPr="005C35FB">
        <w:rPr>
          <w:rFonts w:ascii="Arial" w:hAnsi="Arial" w:cs="Arial"/>
          <w:sz w:val="20"/>
          <w:szCs w:val="20"/>
        </w:rPr>
        <w:t xml:space="preserve"> a részletező sorok szerint kell feltüntetni. A tételek sorrendje megegyezik a számviteli jogszabályban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3FBE15CE" w14:textId="6BF2EFEA"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w:t>
      </w:r>
      <w:r w:rsidR="00BC2EAD">
        <w:rPr>
          <w:rFonts w:ascii="Arial" w:hAnsi="Arial" w:cs="Arial"/>
          <w:sz w:val="20"/>
          <w:szCs w:val="20"/>
        </w:rPr>
        <w:t xml:space="preserve">pénzügyi </w:t>
      </w:r>
      <w:r w:rsidRPr="005C35FB">
        <w:rPr>
          <w:rFonts w:ascii="Arial" w:hAnsi="Arial" w:cs="Arial"/>
          <w:sz w:val="20"/>
          <w:szCs w:val="20"/>
        </w:rPr>
        <w:t xml:space="preserve">vállalkozás a valós értéken történő értékelést alkalmazza, akkor a hitelintézetekkel szembeni kötelezettségek értékelési különbözetét a </w:t>
      </w:r>
      <w:r w:rsidRPr="005C35FB">
        <w:rPr>
          <w:rFonts w:ascii="Arial" w:hAnsi="Arial" w:cs="Arial"/>
          <w:iCs/>
          <w:sz w:val="20"/>
          <w:szCs w:val="20"/>
        </w:rPr>
        <w:t xml:space="preserve">21B14 </w:t>
      </w:r>
      <w:r w:rsidRPr="005C35FB">
        <w:rPr>
          <w:rFonts w:ascii="Arial" w:hAnsi="Arial" w:cs="Arial"/>
          <w:sz w:val="20"/>
          <w:szCs w:val="20"/>
        </w:rPr>
        <w:t xml:space="preserve">sorban, az ügyfelekkel szembeni kötelezettség értékelési különbözetét a </w:t>
      </w:r>
      <w:r w:rsidRPr="005C35FB">
        <w:rPr>
          <w:rFonts w:ascii="Arial" w:hAnsi="Arial" w:cs="Arial"/>
          <w:iCs/>
          <w:sz w:val="20"/>
          <w:szCs w:val="20"/>
        </w:rPr>
        <w:t xml:space="preserve">21B24 </w:t>
      </w:r>
      <w:r w:rsidRPr="005C35FB">
        <w:rPr>
          <w:rFonts w:ascii="Arial" w:hAnsi="Arial" w:cs="Arial"/>
          <w:sz w:val="20"/>
          <w:szCs w:val="20"/>
        </w:rPr>
        <w:t xml:space="preserve">sorban kell szerepeltetni. A származékos ügyletek negatív értékelési különbözetét külön, a </w:t>
      </w:r>
      <w:r w:rsidRPr="005C35FB">
        <w:rPr>
          <w:rFonts w:ascii="Arial" w:hAnsi="Arial" w:cs="Arial"/>
          <w:iCs/>
          <w:sz w:val="20"/>
          <w:szCs w:val="20"/>
        </w:rPr>
        <w:t xml:space="preserve">21B43 sorban, </w:t>
      </w:r>
      <w:r w:rsidRPr="005C35FB">
        <w:rPr>
          <w:rFonts w:ascii="Arial" w:hAnsi="Arial" w:cs="Arial"/>
          <w:sz w:val="20"/>
          <w:szCs w:val="20"/>
        </w:rPr>
        <w:t>az egyéb kötelezettségekből kiemelve kell kimutatni.</w:t>
      </w:r>
    </w:p>
    <w:p w14:paraId="7A574691" w14:textId="63205C8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21B4 Egyéb kötelezettségek </w:t>
      </w:r>
      <w:r w:rsidRPr="005C35FB">
        <w:rPr>
          <w:rFonts w:ascii="Arial" w:hAnsi="Arial" w:cs="Arial"/>
          <w:sz w:val="20"/>
          <w:szCs w:val="20"/>
        </w:rPr>
        <w:t xml:space="preserve">soron kell feltüntetni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7. § (7) bekezdésében előírt kötelezettségeket. A </w:t>
      </w:r>
      <w:r w:rsidRPr="005C35FB">
        <w:rPr>
          <w:rFonts w:ascii="Arial" w:hAnsi="Arial" w:cs="Arial"/>
          <w:iCs/>
          <w:sz w:val="20"/>
          <w:szCs w:val="20"/>
        </w:rPr>
        <w:t xml:space="preserve">21B87 Értékelési tartalék </w:t>
      </w:r>
      <w:r w:rsidRPr="005C35FB">
        <w:rPr>
          <w:rFonts w:ascii="Arial" w:hAnsi="Arial" w:cs="Arial"/>
          <w:sz w:val="20"/>
          <w:szCs w:val="20"/>
        </w:rPr>
        <w:t xml:space="preserve">sorban kell összegezni </w:t>
      </w:r>
      <w:r w:rsidR="00D77569" w:rsidRPr="005C35FB">
        <w:rPr>
          <w:rFonts w:ascii="Arial" w:hAnsi="Arial" w:cs="Arial"/>
          <w:sz w:val="20"/>
          <w:szCs w:val="20"/>
        </w:rPr>
        <w:t>–</w:t>
      </w:r>
      <w:r w:rsidRPr="005C35FB">
        <w:rPr>
          <w:rFonts w:ascii="Arial" w:hAnsi="Arial" w:cs="Arial"/>
          <w:sz w:val="20"/>
          <w:szCs w:val="20"/>
        </w:rPr>
        <w:t xml:space="preserve"> a számviteli szabályok szerint megképzett </w:t>
      </w:r>
      <w:r w:rsidR="00D77569" w:rsidRPr="005C35FB">
        <w:rPr>
          <w:rFonts w:ascii="Arial" w:hAnsi="Arial" w:cs="Arial"/>
          <w:sz w:val="20"/>
          <w:szCs w:val="20"/>
        </w:rPr>
        <w:t>–</w:t>
      </w:r>
      <w:r w:rsidRPr="005C35FB">
        <w:rPr>
          <w:rFonts w:ascii="Arial" w:hAnsi="Arial" w:cs="Arial"/>
          <w:sz w:val="20"/>
          <w:szCs w:val="20"/>
        </w:rPr>
        <w:t xml:space="preserve"> értékelési tartalékot, amely egyrészt a piaci értékelés alapján meghatározott értékhelyesbítésből, másrészt a valós értékelésből adódik.</w:t>
      </w:r>
    </w:p>
    <w:p w14:paraId="013B1480" w14:textId="460D7F51"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vállalkozásnak ugyane</w:t>
      </w:r>
      <w:r w:rsidR="00F84C41">
        <w:rPr>
          <w:rFonts w:ascii="Arial" w:hAnsi="Arial" w:cs="Arial"/>
          <w:sz w:val="20"/>
          <w:szCs w:val="20"/>
        </w:rPr>
        <w:t>z</w:t>
      </w:r>
      <w:r w:rsidRPr="005C35FB">
        <w:rPr>
          <w:rFonts w:ascii="Arial" w:hAnsi="Arial" w:cs="Arial"/>
          <w:sz w:val="20"/>
          <w:szCs w:val="20"/>
        </w:rPr>
        <w:t>en táblák</w:t>
      </w:r>
      <w:r w:rsidR="00BC2EAD">
        <w:rPr>
          <w:rFonts w:ascii="Arial" w:hAnsi="Arial" w:cs="Arial"/>
          <w:sz w:val="20"/>
          <w:szCs w:val="20"/>
        </w:rPr>
        <w:t>ban</w:t>
      </w:r>
      <w:r w:rsidRPr="005C35FB">
        <w:rPr>
          <w:rFonts w:ascii="Arial" w:hAnsi="Arial" w:cs="Arial"/>
          <w:sz w:val="20"/>
          <w:szCs w:val="20"/>
        </w:rPr>
        <w:t xml:space="preserve"> kell közölni</w:t>
      </w:r>
      <w:r w:rsidR="00F84C41">
        <w:rPr>
          <w:rFonts w:ascii="Arial" w:hAnsi="Arial" w:cs="Arial"/>
          <w:sz w:val="20"/>
          <w:szCs w:val="20"/>
        </w:rPr>
        <w:t>e</w:t>
      </w:r>
      <w:r w:rsidRPr="005C35FB">
        <w:rPr>
          <w:rFonts w:ascii="Arial" w:hAnsi="Arial" w:cs="Arial"/>
          <w:sz w:val="20"/>
          <w:szCs w:val="20"/>
        </w:rPr>
        <w:t xml:space="preserve"> az auditált, éves beszámolónak megfelelő adatokat. Az év végén a 21A</w:t>
      </w:r>
      <w:r w:rsidR="003F5C58" w:rsidRPr="005C35FB">
        <w:rPr>
          <w:rFonts w:ascii="Arial" w:hAnsi="Arial" w:cs="Arial"/>
          <w:sz w:val="20"/>
          <w:szCs w:val="20"/>
        </w:rPr>
        <w:t xml:space="preserve"> kódú</w:t>
      </w:r>
      <w:r w:rsidRPr="005C35FB">
        <w:rPr>
          <w:rFonts w:ascii="Arial" w:hAnsi="Arial" w:cs="Arial"/>
          <w:sz w:val="20"/>
          <w:szCs w:val="20"/>
        </w:rPr>
        <w:t xml:space="preserve"> tábla </w:t>
      </w:r>
      <w:r w:rsidR="00870868" w:rsidRPr="005C35FB">
        <w:rPr>
          <w:rFonts w:ascii="Arial" w:hAnsi="Arial" w:cs="Arial"/>
          <w:iCs/>
          <w:sz w:val="20"/>
          <w:szCs w:val="20"/>
        </w:rPr>
        <w:t xml:space="preserve">c) </w:t>
      </w:r>
      <w:r w:rsidRPr="005C35FB">
        <w:rPr>
          <w:rFonts w:ascii="Arial" w:hAnsi="Arial" w:cs="Arial"/>
          <w:sz w:val="20"/>
          <w:szCs w:val="20"/>
        </w:rPr>
        <w:t xml:space="preserve">oszlopában szereplő eszközök, illetve a 21B tábla </w:t>
      </w:r>
      <w:r w:rsidR="00870868" w:rsidRPr="005C35FB">
        <w:rPr>
          <w:rFonts w:ascii="Arial" w:hAnsi="Arial" w:cs="Arial"/>
          <w:sz w:val="20"/>
          <w:szCs w:val="20"/>
        </w:rPr>
        <w:t>a)</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ban szereplő források auditált adatainak meg kell egyeznie a pénzügyi vállalkozások részére előírt éves beszámoló adataival.</w:t>
      </w:r>
    </w:p>
    <w:p w14:paraId="776D46ED" w14:textId="6D95AA43" w:rsidR="00FF12F2" w:rsidRDefault="00FF12F2" w:rsidP="00C00A35">
      <w:pPr>
        <w:autoSpaceDE w:val="0"/>
        <w:autoSpaceDN w:val="0"/>
        <w:adjustRightInd w:val="0"/>
        <w:jc w:val="both"/>
        <w:rPr>
          <w:rFonts w:ascii="Arial" w:hAnsi="Arial" w:cs="Arial"/>
          <w:sz w:val="20"/>
          <w:szCs w:val="20"/>
        </w:rPr>
      </w:pPr>
    </w:p>
    <w:p w14:paraId="4C3F484D" w14:textId="28D3AF26" w:rsidR="00FF12F2" w:rsidRPr="005C35FB" w:rsidRDefault="00FF12F2" w:rsidP="00C00A35">
      <w:pPr>
        <w:autoSpaceDE w:val="0"/>
        <w:autoSpaceDN w:val="0"/>
        <w:adjustRightInd w:val="0"/>
        <w:jc w:val="both"/>
        <w:rPr>
          <w:ins w:id="78" w:author="MNB" w:date="2024-08-23T14:21:00Z"/>
          <w:rFonts w:ascii="Arial" w:hAnsi="Arial" w:cs="Arial"/>
          <w:sz w:val="20"/>
          <w:szCs w:val="20"/>
        </w:rPr>
      </w:pPr>
      <w:bookmarkStart w:id="79" w:name="_Hlk170300772"/>
      <w:ins w:id="80" w:author="MNB" w:date="2024-08-23T14:21:00Z">
        <w:r>
          <w:rPr>
            <w:rFonts w:ascii="Arial" w:hAnsi="Arial" w:cs="Arial"/>
            <w:sz w:val="20"/>
            <w:szCs w:val="20"/>
          </w:rPr>
          <w:t>Ha a pénzügyi vállalkozás a halasztott adó</w:t>
        </w:r>
        <w:r w:rsidR="00AD189E">
          <w:rPr>
            <w:rFonts w:ascii="Arial" w:hAnsi="Arial" w:cs="Arial"/>
            <w:sz w:val="20"/>
            <w:szCs w:val="20"/>
          </w:rPr>
          <w:t xml:space="preserve">t a </w:t>
        </w:r>
        <w:proofErr w:type="spellStart"/>
        <w:r w:rsidR="00AD189E">
          <w:rPr>
            <w:rFonts w:ascii="Arial" w:hAnsi="Arial" w:cs="Arial"/>
            <w:sz w:val="20"/>
            <w:szCs w:val="20"/>
          </w:rPr>
          <w:t>Hitkr</w:t>
        </w:r>
        <w:proofErr w:type="spellEnd"/>
        <w:r w:rsidR="00AD189E">
          <w:rPr>
            <w:rFonts w:ascii="Arial" w:hAnsi="Arial" w:cs="Arial"/>
            <w:sz w:val="20"/>
            <w:szCs w:val="20"/>
          </w:rPr>
          <w:t>. 7.</w:t>
        </w:r>
        <w:r w:rsidR="00917485">
          <w:rPr>
            <w:rFonts w:ascii="Arial" w:hAnsi="Arial" w:cs="Arial"/>
            <w:sz w:val="20"/>
            <w:szCs w:val="20"/>
          </w:rPr>
          <w:t xml:space="preserve"> </w:t>
        </w:r>
        <w:r w:rsidR="00AD189E">
          <w:rPr>
            <w:rFonts w:ascii="Arial" w:hAnsi="Arial" w:cs="Arial"/>
            <w:sz w:val="20"/>
            <w:szCs w:val="20"/>
          </w:rPr>
          <w:t xml:space="preserve">§ (18) bekezdése szerint mérlegében kimutatja, akkor a halasztott adókövetelés összegét a 21A </w:t>
        </w:r>
        <w:r w:rsidR="00917485">
          <w:rPr>
            <w:rFonts w:ascii="Arial" w:hAnsi="Arial" w:cs="Arial"/>
            <w:sz w:val="20"/>
            <w:szCs w:val="20"/>
          </w:rPr>
          <w:t xml:space="preserve">kódú </w:t>
        </w:r>
        <w:r w:rsidR="00AD189E">
          <w:rPr>
            <w:rFonts w:ascii="Arial" w:hAnsi="Arial" w:cs="Arial"/>
            <w:sz w:val="20"/>
            <w:szCs w:val="20"/>
          </w:rPr>
          <w:t xml:space="preserve">táblában a 21A724 soron, a halasztott adókötelezettség összegét pedig a </w:t>
        </w:r>
        <w:r w:rsidR="00AD189E" w:rsidRPr="005C35FB">
          <w:rPr>
            <w:rFonts w:ascii="Arial" w:hAnsi="Arial" w:cs="Arial"/>
            <w:sz w:val="20"/>
            <w:szCs w:val="20"/>
          </w:rPr>
          <w:t xml:space="preserve">21B </w:t>
        </w:r>
        <w:r w:rsidR="00917485">
          <w:rPr>
            <w:rFonts w:ascii="Arial" w:hAnsi="Arial" w:cs="Arial"/>
            <w:sz w:val="20"/>
            <w:szCs w:val="20"/>
          </w:rPr>
          <w:t>kódú</w:t>
        </w:r>
        <w:r w:rsidR="00AD189E" w:rsidRPr="005C35FB">
          <w:rPr>
            <w:rFonts w:ascii="Arial" w:hAnsi="Arial" w:cs="Arial"/>
            <w:sz w:val="20"/>
            <w:szCs w:val="20"/>
          </w:rPr>
          <w:t xml:space="preserve"> </w:t>
        </w:r>
        <w:r w:rsidR="00AD189E">
          <w:rPr>
            <w:rFonts w:ascii="Arial" w:hAnsi="Arial" w:cs="Arial"/>
            <w:sz w:val="20"/>
            <w:szCs w:val="20"/>
          </w:rPr>
          <w:t>táblában a 21B44 soron kell szerepeltetni</w:t>
        </w:r>
        <w:r w:rsidR="00917485">
          <w:rPr>
            <w:rFonts w:ascii="Arial" w:hAnsi="Arial" w:cs="Arial"/>
            <w:sz w:val="20"/>
            <w:szCs w:val="20"/>
          </w:rPr>
          <w:t>e</w:t>
        </w:r>
        <w:r w:rsidR="00AD189E">
          <w:rPr>
            <w:rFonts w:ascii="Arial" w:hAnsi="Arial" w:cs="Arial"/>
            <w:sz w:val="20"/>
            <w:szCs w:val="20"/>
          </w:rPr>
          <w:t>.</w:t>
        </w:r>
      </w:ins>
    </w:p>
    <w:bookmarkEnd w:id="79"/>
    <w:p w14:paraId="528E34A9" w14:textId="77777777" w:rsidR="00E57F18" w:rsidRPr="005C35FB" w:rsidRDefault="00E57F18" w:rsidP="00C00A35">
      <w:pPr>
        <w:autoSpaceDE w:val="0"/>
        <w:autoSpaceDN w:val="0"/>
        <w:adjustRightInd w:val="0"/>
        <w:jc w:val="both"/>
        <w:rPr>
          <w:ins w:id="81" w:author="MNB" w:date="2024-08-23T14:21:00Z"/>
          <w:rFonts w:ascii="Arial" w:hAnsi="Arial" w:cs="Arial"/>
          <w:sz w:val="20"/>
          <w:szCs w:val="20"/>
        </w:rPr>
      </w:pPr>
    </w:p>
    <w:p w14:paraId="34872025" w14:textId="77777777" w:rsidR="00E57F18" w:rsidRPr="005C35FB" w:rsidRDefault="006B4E4B" w:rsidP="00E57F18">
      <w:pPr>
        <w:pStyle w:val="Cmsor4"/>
        <w:spacing w:before="0"/>
        <w:rPr>
          <w:rFonts w:ascii="Arial" w:hAnsi="Arial" w:cs="Arial"/>
          <w:i w:val="0"/>
          <w:color w:val="auto"/>
          <w:sz w:val="20"/>
          <w:szCs w:val="20"/>
          <w:lang w:val="hu-HU"/>
        </w:rPr>
      </w:pPr>
      <w:bookmarkStart w:id="82" w:name="_Hlk137797664"/>
      <w:r w:rsidRPr="005C35FB">
        <w:rPr>
          <w:rFonts w:ascii="Arial" w:hAnsi="Arial" w:cs="Arial"/>
          <w:i w:val="0"/>
          <w:color w:val="auto"/>
          <w:sz w:val="20"/>
          <w:szCs w:val="20"/>
          <w:lang w:val="hu-HU"/>
        </w:rPr>
        <w:t xml:space="preserve">2. </w:t>
      </w:r>
      <w:r w:rsidR="00E57F18" w:rsidRPr="005C35FB">
        <w:rPr>
          <w:rFonts w:ascii="Arial" w:hAnsi="Arial" w:cs="Arial"/>
          <w:i w:val="0"/>
          <w:color w:val="auto"/>
          <w:sz w:val="20"/>
          <w:szCs w:val="20"/>
          <w:lang w:val="hu-HU"/>
        </w:rPr>
        <w:t>22A Pénzügyi vállalkozások eredménykimutatása</w:t>
      </w:r>
    </w:p>
    <w:p w14:paraId="3EE90E33" w14:textId="77777777" w:rsidR="00E57F18" w:rsidRPr="005C35FB" w:rsidRDefault="00E57F18" w:rsidP="00E57F18">
      <w:pPr>
        <w:autoSpaceDE w:val="0"/>
        <w:autoSpaceDN w:val="0"/>
        <w:adjustRightInd w:val="0"/>
        <w:jc w:val="both"/>
        <w:rPr>
          <w:rFonts w:ascii="Arial" w:hAnsi="Arial" w:cs="Arial"/>
          <w:sz w:val="20"/>
          <w:szCs w:val="20"/>
        </w:rPr>
      </w:pPr>
    </w:p>
    <w:p w14:paraId="0DD27D71"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 bevételeit, illetve ráfordításait és költségeit, tárgynegyedévi és az év elejétől halmozott forgalmi adatait kell bemutatni.</w:t>
      </w:r>
    </w:p>
    <w:p w14:paraId="5F231364" w14:textId="62483489"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 pénzügyi vállalkozásnak </w:t>
      </w:r>
      <w:r w:rsidR="00F84C41">
        <w:rPr>
          <w:rFonts w:ascii="Arial" w:hAnsi="Arial" w:cs="Arial"/>
          <w:sz w:val="20"/>
          <w:szCs w:val="20"/>
        </w:rPr>
        <w:t>–</w:t>
      </w:r>
      <w:r w:rsidRPr="005C35FB">
        <w:rPr>
          <w:rFonts w:ascii="Arial" w:hAnsi="Arial" w:cs="Arial"/>
          <w:sz w:val="20"/>
          <w:szCs w:val="20"/>
        </w:rPr>
        <w:t xml:space="preserve"> a hatályos számviteli előírások alapján összeállított </w:t>
      </w:r>
      <w:r w:rsidR="00F84C41">
        <w:rPr>
          <w:rFonts w:ascii="Arial" w:hAnsi="Arial" w:cs="Arial"/>
          <w:sz w:val="20"/>
          <w:szCs w:val="20"/>
        </w:rPr>
        <w:t>–</w:t>
      </w:r>
      <w:r w:rsidRPr="005C35FB">
        <w:rPr>
          <w:rFonts w:ascii="Arial" w:hAnsi="Arial" w:cs="Arial"/>
          <w:sz w:val="20"/>
          <w:szCs w:val="20"/>
        </w:rPr>
        <w:t xml:space="preserve"> főkönyvi, illetve az azt alátámasztó analitikus nyilvántartásain alapszik, szerkezetében alapvetően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2. melléklet Eredménykimutatás I. szerkezetét követi. Tartalmi kitöltésére a </w:t>
      </w:r>
      <w:proofErr w:type="spellStart"/>
      <w:r w:rsidRPr="005C35FB">
        <w:rPr>
          <w:rFonts w:ascii="Arial" w:hAnsi="Arial" w:cs="Arial"/>
          <w:sz w:val="20"/>
          <w:szCs w:val="20"/>
        </w:rPr>
        <w:t>Hitkr</w:t>
      </w:r>
      <w:proofErr w:type="spellEnd"/>
      <w:r w:rsidRPr="005C35FB">
        <w:rPr>
          <w:rFonts w:ascii="Arial" w:hAnsi="Arial" w:cs="Arial"/>
          <w:sz w:val="20"/>
          <w:szCs w:val="20"/>
        </w:rPr>
        <w:t>. előírásai az irányadók azzal, hogy az egyes a felügyeleti jelentésekre vonatkozó, illetve a mérleg elején szereplő fogalmak, definíciók az eredménykimutatásra is érvényesek.</w:t>
      </w:r>
    </w:p>
    <w:p w14:paraId="5FABDE2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22A </w:t>
      </w:r>
      <w:r w:rsidR="003F5C58"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 xml:space="preserve">a) </w:t>
      </w:r>
      <w:r w:rsidRPr="005C35FB">
        <w:rPr>
          <w:rFonts w:ascii="Arial" w:hAnsi="Arial" w:cs="Arial"/>
          <w:sz w:val="20"/>
          <w:szCs w:val="20"/>
        </w:rPr>
        <w:t xml:space="preserve">oszlopában a tárgynegyedévi, a </w:t>
      </w:r>
      <w:r w:rsidRPr="005C35FB">
        <w:rPr>
          <w:rFonts w:ascii="Arial" w:hAnsi="Arial" w:cs="Arial"/>
          <w:iCs/>
          <w:sz w:val="20"/>
          <w:szCs w:val="20"/>
        </w:rPr>
        <w:t xml:space="preserve">b) </w:t>
      </w:r>
      <w:r w:rsidRPr="005C35FB">
        <w:rPr>
          <w:rFonts w:ascii="Arial" w:hAnsi="Arial" w:cs="Arial"/>
          <w:sz w:val="20"/>
          <w:szCs w:val="20"/>
        </w:rPr>
        <w:t>oszlopában az év elejétől halmozott értékeket kell kimutatni.</w:t>
      </w:r>
    </w:p>
    <w:p w14:paraId="5F75B363"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eredménykimutatás alapértelmezésben: </w:t>
      </w:r>
      <w:r w:rsidRPr="005C35FB">
        <w:rPr>
          <w:rFonts w:ascii="Arial" w:hAnsi="Arial" w:cs="Arial"/>
          <w:iCs/>
          <w:sz w:val="20"/>
          <w:szCs w:val="20"/>
        </w:rPr>
        <w:t xml:space="preserve">1) </w:t>
      </w:r>
      <w:r w:rsidRPr="005C35FB">
        <w:rPr>
          <w:rFonts w:ascii="Arial" w:hAnsi="Arial" w:cs="Arial"/>
          <w:sz w:val="20"/>
          <w:szCs w:val="20"/>
        </w:rPr>
        <w:t xml:space="preserve">a bevételek eredményt növelő, </w:t>
      </w:r>
      <w:r w:rsidRPr="005C35FB">
        <w:rPr>
          <w:rFonts w:ascii="Arial" w:hAnsi="Arial" w:cs="Arial"/>
          <w:iCs/>
          <w:sz w:val="20"/>
          <w:szCs w:val="20"/>
        </w:rPr>
        <w:t xml:space="preserve">2) </w:t>
      </w:r>
      <w:r w:rsidRPr="005C35FB">
        <w:rPr>
          <w:rFonts w:ascii="Arial" w:hAnsi="Arial" w:cs="Arial"/>
          <w:sz w:val="20"/>
          <w:szCs w:val="20"/>
        </w:rPr>
        <w:t xml:space="preserve">a ráfordítások és költségek eredményt csökkentő tételek, </w:t>
      </w:r>
      <w:r w:rsidRPr="005C35FB">
        <w:rPr>
          <w:rFonts w:ascii="Arial" w:hAnsi="Arial" w:cs="Arial"/>
          <w:iCs/>
          <w:sz w:val="20"/>
          <w:szCs w:val="20"/>
        </w:rPr>
        <w:t xml:space="preserve">3) </w:t>
      </w:r>
      <w:r w:rsidRPr="005C35FB">
        <w:rPr>
          <w:rFonts w:ascii="Arial" w:hAnsi="Arial" w:cs="Arial"/>
          <w:sz w:val="20"/>
          <w:szCs w:val="20"/>
        </w:rPr>
        <w:t xml:space="preserve">az értékvesztés és a céltartalék-képzés ráfordításként, </w:t>
      </w:r>
      <w:r w:rsidRPr="005C35FB">
        <w:rPr>
          <w:rFonts w:ascii="Arial" w:hAnsi="Arial" w:cs="Arial"/>
          <w:iCs/>
          <w:sz w:val="20"/>
          <w:szCs w:val="20"/>
        </w:rPr>
        <w:t xml:space="preserve">4) </w:t>
      </w:r>
      <w:r w:rsidRPr="005C35FB">
        <w:rPr>
          <w:rFonts w:ascii="Arial" w:hAnsi="Arial" w:cs="Arial"/>
          <w:sz w:val="20"/>
          <w:szCs w:val="20"/>
        </w:rPr>
        <w:t>az értékvesztés visszaírása és a céltartalék felhasználás és felszabadítás (céltartalék-csökkenés) bevételként szerepel.</w:t>
      </w:r>
    </w:p>
    <w:p w14:paraId="416FD287"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Ha a pénzügyi vállalkozás – számviteli politikájában is rögzítetten – a valós érteken történő értékelést alkalmazza, a számviteli szabályoknak megfelelően kell eljárni, és az adott tételcsoportban elszámolni az értékelésből származó nyereséget vagy veszteséget, illetve az értékelési különbözetet, függetlenül attól, hogy a bevételt vagy ráfordítást csökkenti, illetve növeli. A pénzügyi műveletek nettó eredményén belül külön sorokban kell feltüntetni az értékelési különbözeteket.</w:t>
      </w:r>
    </w:p>
    <w:p w14:paraId="79EC5EA7" w14:textId="329682A0"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ráfordításokat és költségeket az alapértelmezésnek megfelelően nem kell negatív előjellel ellátni. Ha azonban a pénzügyi vállalkozás jelentésében – a számlák aggregálása után – valamelyik ráfordítás vagy költség sor </w:t>
      </w:r>
      <w:r w:rsidR="007E3858">
        <w:rPr>
          <w:rFonts w:ascii="Arial" w:hAnsi="Arial" w:cs="Arial"/>
          <w:sz w:val="20"/>
          <w:szCs w:val="20"/>
        </w:rPr>
        <w:t>k</w:t>
      </w:r>
      <w:r w:rsidRPr="005C35FB">
        <w:rPr>
          <w:rFonts w:ascii="Arial" w:hAnsi="Arial" w:cs="Arial"/>
          <w:sz w:val="20"/>
          <w:szCs w:val="20"/>
        </w:rPr>
        <w:t xml:space="preserve">övetel, illetve bevétel sor </w:t>
      </w:r>
      <w:r w:rsidR="007E3858">
        <w:rPr>
          <w:rFonts w:ascii="Arial" w:hAnsi="Arial" w:cs="Arial"/>
          <w:sz w:val="20"/>
          <w:szCs w:val="20"/>
        </w:rPr>
        <w:t>t</w:t>
      </w:r>
      <w:r w:rsidRPr="005C35FB">
        <w:rPr>
          <w:rFonts w:ascii="Arial" w:hAnsi="Arial" w:cs="Arial"/>
          <w:sz w:val="20"/>
          <w:szCs w:val="20"/>
        </w:rPr>
        <w:t xml:space="preserve">artozik egyenleget mutat, akkor ezt a tételt negatív előjellel kell feltüntetni. Az egyes eredmény sorokban a negatív előjelet ki kell tenni. </w:t>
      </w:r>
    </w:p>
    <w:p w14:paraId="7BF83628"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7C42A8B8"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Az adatszolgáltatásban az alábbi részletező adatokat kell bemutatni:</w:t>
      </w:r>
    </w:p>
    <w:p w14:paraId="244F955B"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A 22A11 Kapott kamatok és kamatjellegű bevételek soron szereplő tételeket meg kell bontani az alábbiaknak megfelelően:</w:t>
      </w:r>
    </w:p>
    <w:p w14:paraId="1C2176F0"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22A111 ügyleti kamatok</w:t>
      </w:r>
    </w:p>
    <w:p w14:paraId="4ADC957A"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22A112 késedelmi kamatok</w:t>
      </w:r>
    </w:p>
    <w:p w14:paraId="0B5F3D52"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22A113 kamatjellegű bevételek</w:t>
      </w:r>
    </w:p>
    <w:p w14:paraId="5FC017A7"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22A114 egyéb</w:t>
      </w:r>
    </w:p>
    <w:p w14:paraId="67584997" w14:textId="77777777" w:rsidR="00D16DAA" w:rsidRPr="005C35FB" w:rsidRDefault="00D16DAA" w:rsidP="00E57F18">
      <w:pPr>
        <w:autoSpaceDE w:val="0"/>
        <w:autoSpaceDN w:val="0"/>
        <w:adjustRightInd w:val="0"/>
        <w:jc w:val="both"/>
        <w:rPr>
          <w:rFonts w:ascii="Arial" w:hAnsi="Arial" w:cs="Arial"/>
          <w:sz w:val="20"/>
          <w:szCs w:val="20"/>
        </w:rPr>
      </w:pPr>
    </w:p>
    <w:p w14:paraId="410C2396" w14:textId="77777777" w:rsidR="00D16DAA" w:rsidRPr="005C35FB" w:rsidRDefault="00D16DAA" w:rsidP="00D16DAA">
      <w:pPr>
        <w:autoSpaceDE w:val="0"/>
        <w:autoSpaceDN w:val="0"/>
        <w:adjustRightInd w:val="0"/>
        <w:jc w:val="both"/>
        <w:rPr>
          <w:rFonts w:ascii="Arial" w:hAnsi="Arial" w:cs="Arial"/>
          <w:sz w:val="20"/>
          <w:szCs w:val="20"/>
        </w:rPr>
      </w:pPr>
      <w:r w:rsidRPr="005C35FB">
        <w:rPr>
          <w:rFonts w:ascii="Arial" w:hAnsi="Arial" w:cs="Arial"/>
          <w:sz w:val="20"/>
          <w:szCs w:val="20"/>
        </w:rPr>
        <w:t xml:space="preserve">22A213 bevételek jelentős tulajdoni részesedési viszonyban lévő vállalkozástól (osztalék, részesedés): a jelentős tulajdoni részesedés fogalmát a </w:t>
      </w:r>
      <w:r w:rsidRPr="005C35FB">
        <w:rPr>
          <w:rFonts w:ascii="Arial" w:hAnsi="Arial" w:cs="Arial"/>
          <w:snapToGrid w:val="0"/>
          <w:sz w:val="20"/>
          <w:szCs w:val="20"/>
        </w:rPr>
        <w:t>Számv. tv.</w:t>
      </w:r>
      <w:r w:rsidRPr="005C35FB">
        <w:rPr>
          <w:rFonts w:ascii="Arial" w:hAnsi="Arial" w:cs="Arial"/>
          <w:sz w:val="20"/>
          <w:szCs w:val="20"/>
        </w:rPr>
        <w:t xml:space="preserve"> 3. § (</w:t>
      </w:r>
      <w:r w:rsidR="00E163C5">
        <w:rPr>
          <w:rFonts w:ascii="Arial" w:hAnsi="Arial" w:cs="Arial"/>
          <w:sz w:val="20"/>
          <w:szCs w:val="20"/>
        </w:rPr>
        <w:t>2</w:t>
      </w:r>
      <w:r w:rsidRPr="005C35FB">
        <w:rPr>
          <w:rFonts w:ascii="Arial" w:hAnsi="Arial" w:cs="Arial"/>
          <w:sz w:val="20"/>
          <w:szCs w:val="20"/>
        </w:rPr>
        <w:t>) bekezdés 9. pontja tartalmazza.</w:t>
      </w:r>
    </w:p>
    <w:p w14:paraId="09BE0364" w14:textId="77777777" w:rsidR="00D16DAA" w:rsidRPr="005C35FB" w:rsidRDefault="00D16DAA" w:rsidP="00E57F18">
      <w:pPr>
        <w:autoSpaceDE w:val="0"/>
        <w:autoSpaceDN w:val="0"/>
        <w:adjustRightInd w:val="0"/>
        <w:jc w:val="both"/>
        <w:rPr>
          <w:rFonts w:ascii="Arial" w:hAnsi="Arial" w:cs="Arial"/>
          <w:sz w:val="20"/>
          <w:szCs w:val="20"/>
        </w:rPr>
      </w:pPr>
    </w:p>
    <w:p w14:paraId="5994DB4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22A22 </w:t>
      </w:r>
      <w:r w:rsidRPr="005C35FB">
        <w:rPr>
          <w:rFonts w:ascii="Arial" w:hAnsi="Arial" w:cs="Arial"/>
          <w:sz w:val="20"/>
          <w:szCs w:val="20"/>
        </w:rPr>
        <w:t xml:space="preserve">sor értékéből külön soron, a </w:t>
      </w:r>
      <w:r w:rsidRPr="005C35FB">
        <w:rPr>
          <w:rFonts w:ascii="Arial" w:hAnsi="Arial" w:cs="Arial"/>
          <w:iCs/>
          <w:sz w:val="20"/>
          <w:szCs w:val="20"/>
        </w:rPr>
        <w:t xml:space="preserve">22A223 </w:t>
      </w:r>
      <w:r w:rsidRPr="005C35FB">
        <w:rPr>
          <w:rFonts w:ascii="Arial" w:hAnsi="Arial" w:cs="Arial"/>
          <w:sz w:val="20"/>
          <w:szCs w:val="20"/>
        </w:rPr>
        <w:t xml:space="preserve">soron kell szerepeltetni a </w:t>
      </w:r>
      <w:r w:rsidRPr="005C35FB">
        <w:rPr>
          <w:rFonts w:ascii="Arial" w:hAnsi="Arial" w:cs="Arial"/>
          <w:iCs/>
          <w:sz w:val="20"/>
          <w:szCs w:val="20"/>
        </w:rPr>
        <w:t xml:space="preserve">„Külfölditől kapott (járó) jutalék- és díjbevétel” </w:t>
      </w:r>
      <w:r w:rsidRPr="005C35FB">
        <w:rPr>
          <w:rFonts w:ascii="Arial" w:hAnsi="Arial" w:cs="Arial"/>
          <w:sz w:val="20"/>
          <w:szCs w:val="20"/>
        </w:rPr>
        <w:t>értékét</w:t>
      </w:r>
      <w:r w:rsidR="006A5AAD" w:rsidRPr="005C35FB">
        <w:rPr>
          <w:rFonts w:ascii="Arial" w:hAnsi="Arial" w:cs="Arial"/>
          <w:sz w:val="20"/>
          <w:szCs w:val="20"/>
        </w:rPr>
        <w:t xml:space="preserve">, a </w:t>
      </w:r>
      <w:r w:rsidR="006A5AAD" w:rsidRPr="005C35FB">
        <w:rPr>
          <w:rFonts w:ascii="Arial" w:hAnsi="Arial" w:cs="Arial"/>
          <w:iCs/>
          <w:sz w:val="20"/>
          <w:szCs w:val="20"/>
        </w:rPr>
        <w:t xml:space="preserve">22A224 </w:t>
      </w:r>
      <w:r w:rsidR="006A5AAD" w:rsidRPr="005C35FB">
        <w:rPr>
          <w:rFonts w:ascii="Arial" w:hAnsi="Arial" w:cs="Arial"/>
          <w:sz w:val="20"/>
          <w:szCs w:val="20"/>
        </w:rPr>
        <w:t>soron a „Nem szerződésszerű teljesítéshez kapcsolódóan kapott (járó) jutalék- és díjbevételek” értékét.</w:t>
      </w:r>
      <w:r w:rsidR="00E30DA6" w:rsidRPr="005C35FB">
        <w:rPr>
          <w:rFonts w:ascii="Arial" w:hAnsi="Arial" w:cs="Arial"/>
          <w:sz w:val="20"/>
          <w:szCs w:val="20"/>
        </w:rPr>
        <w:t xml:space="preserve"> </w:t>
      </w:r>
      <w:r w:rsidR="006A5AAD" w:rsidRPr="005C35FB">
        <w:rPr>
          <w:rFonts w:ascii="Arial" w:hAnsi="Arial" w:cs="Arial"/>
          <w:sz w:val="20"/>
          <w:szCs w:val="20"/>
        </w:rPr>
        <w:t>A</w:t>
      </w:r>
      <w:r w:rsidRPr="005C35FB">
        <w:rPr>
          <w:rFonts w:ascii="Arial" w:hAnsi="Arial" w:cs="Arial"/>
          <w:sz w:val="20"/>
          <w:szCs w:val="20"/>
        </w:rPr>
        <w:t xml:space="preserve"> </w:t>
      </w:r>
      <w:r w:rsidRPr="005C35FB">
        <w:rPr>
          <w:rFonts w:ascii="Arial" w:hAnsi="Arial" w:cs="Arial"/>
          <w:iCs/>
          <w:sz w:val="20"/>
          <w:szCs w:val="20"/>
        </w:rPr>
        <w:t xml:space="preserve">22A23 </w:t>
      </w:r>
      <w:r w:rsidRPr="005C35FB">
        <w:rPr>
          <w:rFonts w:ascii="Arial" w:hAnsi="Arial" w:cs="Arial"/>
          <w:sz w:val="20"/>
          <w:szCs w:val="20"/>
        </w:rPr>
        <w:t>sor értékéből</w:t>
      </w:r>
      <w:r w:rsidR="006A5AAD" w:rsidRPr="005C35FB">
        <w:rPr>
          <w:rFonts w:ascii="Arial" w:hAnsi="Arial" w:cs="Arial"/>
          <w:sz w:val="20"/>
          <w:szCs w:val="20"/>
        </w:rPr>
        <w:t xml:space="preserve"> ki kell emelni</w:t>
      </w:r>
      <w:r w:rsidRPr="005C35FB">
        <w:rPr>
          <w:rFonts w:ascii="Arial" w:hAnsi="Arial" w:cs="Arial"/>
          <w:sz w:val="20"/>
          <w:szCs w:val="20"/>
        </w:rPr>
        <w:t xml:space="preserve"> a </w:t>
      </w:r>
      <w:r w:rsidRPr="005C35FB">
        <w:rPr>
          <w:rFonts w:ascii="Arial" w:hAnsi="Arial" w:cs="Arial"/>
          <w:iCs/>
          <w:sz w:val="20"/>
          <w:szCs w:val="20"/>
        </w:rPr>
        <w:t xml:space="preserve">22A233 </w:t>
      </w:r>
      <w:r w:rsidRPr="005C35FB">
        <w:rPr>
          <w:rFonts w:ascii="Arial" w:hAnsi="Arial" w:cs="Arial"/>
          <w:sz w:val="20"/>
          <w:szCs w:val="20"/>
        </w:rPr>
        <w:t xml:space="preserve">soron a </w:t>
      </w:r>
      <w:r w:rsidRPr="005C35FB">
        <w:rPr>
          <w:rFonts w:ascii="Arial" w:hAnsi="Arial" w:cs="Arial"/>
          <w:iCs/>
          <w:sz w:val="20"/>
          <w:szCs w:val="20"/>
        </w:rPr>
        <w:t xml:space="preserve">„Külföldi részére fizetett (fizetendő) jutalék- és díjráfordítások” </w:t>
      </w:r>
      <w:r w:rsidRPr="005C35FB">
        <w:rPr>
          <w:rFonts w:ascii="Arial" w:hAnsi="Arial" w:cs="Arial"/>
          <w:sz w:val="20"/>
          <w:szCs w:val="20"/>
        </w:rPr>
        <w:t>értékét.</w:t>
      </w:r>
    </w:p>
    <w:p w14:paraId="3EAC5B34"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22A261 „Kapcsolódó személyek és vállalkozás miatti ráfordítások” </w:t>
      </w:r>
      <w:r w:rsidRPr="005C35FB">
        <w:rPr>
          <w:rFonts w:ascii="Arial" w:hAnsi="Arial" w:cs="Arial"/>
          <w:sz w:val="20"/>
          <w:szCs w:val="20"/>
        </w:rPr>
        <w:t xml:space="preserve">és a </w:t>
      </w:r>
      <w:r w:rsidRPr="005C35FB">
        <w:rPr>
          <w:rFonts w:ascii="Arial" w:hAnsi="Arial" w:cs="Arial"/>
          <w:iCs/>
          <w:sz w:val="20"/>
          <w:szCs w:val="20"/>
        </w:rPr>
        <w:t xml:space="preserve">22A281 „Kapcsolódó személyek és vállalkozás miatt” </w:t>
      </w:r>
      <w:r w:rsidRPr="005C35FB">
        <w:rPr>
          <w:rFonts w:ascii="Arial" w:hAnsi="Arial" w:cs="Arial"/>
          <w:sz w:val="20"/>
          <w:szCs w:val="20"/>
        </w:rPr>
        <w:t>soron kell részletezni azokat a költségeket és ráfordításokat, amelyek a pénzügyi vállalkozás anyavállalatával, leányvállalatával, tulajdonosával vagy olyan vállalkozással szemben merültek fel, amelyben a pénzügyi vállalkozás tulajdonosa, igazgatósági tagja, felügyelő bizottsági tagja, ügyvezetője, illetve ezek közeli hozzátartozója befolyásoló részesedéssel rendelkezik.</w:t>
      </w:r>
    </w:p>
    <w:p w14:paraId="7533A6C4"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szervezetek különadóját a </w:t>
      </w:r>
      <w:r w:rsidRPr="005C35FB">
        <w:rPr>
          <w:rFonts w:ascii="Arial" w:hAnsi="Arial" w:cs="Arial"/>
          <w:iCs/>
          <w:sz w:val="20"/>
          <w:szCs w:val="20"/>
        </w:rPr>
        <w:t xml:space="preserve">22A2822 Egyéb ráfordítás </w:t>
      </w:r>
      <w:r w:rsidRPr="005C35FB">
        <w:rPr>
          <w:rFonts w:ascii="Arial" w:hAnsi="Arial" w:cs="Arial"/>
          <w:sz w:val="20"/>
          <w:szCs w:val="20"/>
        </w:rPr>
        <w:t>soron kell szerepeltetni.</w:t>
      </w:r>
    </w:p>
    <w:p w14:paraId="599194FA" w14:textId="72B20E8E"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Év közben az eredmény a pénzügyi vállalkozás főkönyvi adatain alapuló, a </w:t>
      </w:r>
      <w:proofErr w:type="spellStart"/>
      <w:r w:rsidRPr="005C35FB">
        <w:rPr>
          <w:rFonts w:ascii="Arial" w:hAnsi="Arial" w:cs="Arial"/>
          <w:sz w:val="20"/>
          <w:szCs w:val="20"/>
        </w:rPr>
        <w:t>Hitkr</w:t>
      </w:r>
      <w:proofErr w:type="spellEnd"/>
      <w:r w:rsidRPr="005C35FB">
        <w:rPr>
          <w:rFonts w:ascii="Arial" w:hAnsi="Arial" w:cs="Arial"/>
          <w:sz w:val="20"/>
          <w:szCs w:val="20"/>
        </w:rPr>
        <w:t>. 12. § (2) bekezdés</w:t>
      </w:r>
      <w:r w:rsidR="00167AB7">
        <w:rPr>
          <w:rFonts w:ascii="Arial" w:hAnsi="Arial" w:cs="Arial"/>
          <w:sz w:val="20"/>
          <w:szCs w:val="20"/>
        </w:rPr>
        <w:t>ének</w:t>
      </w:r>
      <w:r w:rsidRPr="005C35FB">
        <w:rPr>
          <w:rFonts w:ascii="Arial" w:hAnsi="Arial" w:cs="Arial"/>
          <w:sz w:val="20"/>
          <w:szCs w:val="20"/>
        </w:rPr>
        <w:t xml:space="preserve"> megfelelően lezárt eredményének – a bevételek, ráfordítások és költségek egyenlegének – a ténylegesen befizetett társasági adóelőleggel csökkentett összege. Ezt az eredményt nem befolyásolja az, hogy a pénzügyi vállalkozás a fizetett adóelőleget könyveiben hol tartja nyilván. Az itt közölt adatnak meg kell egyeznie a 21B Mérleg</w:t>
      </w:r>
      <w:r w:rsidR="0047643E">
        <w:rPr>
          <w:rFonts w:ascii="Arial" w:hAnsi="Arial" w:cs="Arial"/>
          <w:sz w:val="20"/>
          <w:szCs w:val="20"/>
        </w:rPr>
        <w:t xml:space="preserve"> </w:t>
      </w:r>
      <w:r w:rsidR="00AA1931">
        <w:rPr>
          <w:rFonts w:ascii="Arial" w:hAnsi="Arial" w:cs="Arial"/>
          <w:sz w:val="20"/>
          <w:szCs w:val="20"/>
        </w:rPr>
        <w:t>–</w:t>
      </w:r>
      <w:r w:rsidR="0047643E">
        <w:rPr>
          <w:rFonts w:ascii="Arial" w:hAnsi="Arial" w:cs="Arial"/>
          <w:sz w:val="20"/>
          <w:szCs w:val="20"/>
        </w:rPr>
        <w:t xml:space="preserve"> </w:t>
      </w:r>
      <w:r w:rsidRPr="005C35FB">
        <w:rPr>
          <w:rFonts w:ascii="Arial" w:hAnsi="Arial" w:cs="Arial"/>
          <w:sz w:val="20"/>
          <w:szCs w:val="20"/>
        </w:rPr>
        <w:t xml:space="preserve">Források tábla </w:t>
      </w:r>
      <w:r w:rsidRPr="005C35FB">
        <w:rPr>
          <w:rFonts w:ascii="Arial" w:hAnsi="Arial" w:cs="Arial"/>
          <w:iCs/>
          <w:sz w:val="20"/>
          <w:szCs w:val="20"/>
        </w:rPr>
        <w:t xml:space="preserve">21B88 Tárgyévi eredmény (év közben eredmény) </w:t>
      </w:r>
      <w:r w:rsidRPr="005C35FB">
        <w:rPr>
          <w:rFonts w:ascii="Arial" w:hAnsi="Arial" w:cs="Arial"/>
          <w:sz w:val="20"/>
          <w:szCs w:val="20"/>
        </w:rPr>
        <w:t>sorával.</w:t>
      </w:r>
    </w:p>
    <w:p w14:paraId="410D2AB0" w14:textId="7C846997" w:rsidR="00E57F18"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év végére vonatkozó előzetes, még nem auditált </w:t>
      </w:r>
      <w:r w:rsidR="009B0D45">
        <w:rPr>
          <w:rFonts w:ascii="Arial" w:hAnsi="Arial" w:cs="Arial"/>
          <w:sz w:val="20"/>
          <w:szCs w:val="20"/>
        </w:rPr>
        <w:t xml:space="preserve">adatokon alapuló </w:t>
      </w:r>
      <w:r w:rsidRPr="005C35FB">
        <w:rPr>
          <w:rFonts w:ascii="Arial" w:hAnsi="Arial" w:cs="Arial"/>
          <w:sz w:val="20"/>
          <w:szCs w:val="20"/>
        </w:rPr>
        <w:t>jelentésekben az eredmény meghatározásakor azt az adófizetési kötelezettséget kell beírni, amelynek – az előzetes számítások szerint – az éves beszámolóban szerepelnie kell.</w:t>
      </w:r>
    </w:p>
    <w:p w14:paraId="6EC53E39" w14:textId="77777777" w:rsidR="008D28A0" w:rsidRPr="005C35FB" w:rsidRDefault="008D28A0" w:rsidP="00E57F18">
      <w:pPr>
        <w:autoSpaceDE w:val="0"/>
        <w:autoSpaceDN w:val="0"/>
        <w:adjustRightInd w:val="0"/>
        <w:jc w:val="both"/>
        <w:rPr>
          <w:ins w:id="83" w:author="MNB" w:date="2024-08-23T14:21:00Z"/>
          <w:rFonts w:ascii="Arial" w:hAnsi="Arial" w:cs="Arial"/>
          <w:sz w:val="20"/>
          <w:szCs w:val="20"/>
        </w:rPr>
      </w:pPr>
    </w:p>
    <w:p w14:paraId="047D27BD" w14:textId="1F1F70B2" w:rsidR="008D28A0" w:rsidRDefault="008D28A0" w:rsidP="008D28A0">
      <w:pPr>
        <w:pStyle w:val="Folyszveg-kitlt"/>
        <w:rPr>
          <w:ins w:id="84" w:author="MNB" w:date="2024-08-23T14:21:00Z"/>
          <w:rFonts w:ascii="Arial" w:hAnsi="Arial" w:cs="Arial"/>
          <w:snapToGrid w:val="0"/>
          <w:sz w:val="20"/>
        </w:rPr>
      </w:pPr>
      <w:ins w:id="85" w:author="MNB" w:date="2024-08-23T14:21:00Z">
        <w:r>
          <w:rPr>
            <w:rFonts w:ascii="Arial" w:hAnsi="Arial" w:cs="Arial"/>
            <w:snapToGrid w:val="0"/>
            <w:sz w:val="20"/>
          </w:rPr>
          <w:t>Ha a pénzügyi vállalkozás a halasztott adó intézményét alkalmazza, a Számv. tv. 87.</w:t>
        </w:r>
        <w:r w:rsidR="00917485">
          <w:rPr>
            <w:rFonts w:ascii="Arial" w:hAnsi="Arial" w:cs="Arial"/>
            <w:snapToGrid w:val="0"/>
            <w:sz w:val="20"/>
          </w:rPr>
          <w:t xml:space="preserve"> </w:t>
        </w:r>
        <w:r>
          <w:rPr>
            <w:rFonts w:ascii="Arial" w:hAnsi="Arial" w:cs="Arial"/>
            <w:snapToGrid w:val="0"/>
            <w:sz w:val="20"/>
          </w:rPr>
          <w:t>§ (2a) bekezdése szerinti tárgyévi eredményben elszámolt halasztott adókülönbözet összegét</w:t>
        </w:r>
        <w:r w:rsidR="00917485">
          <w:rPr>
            <w:rFonts w:ascii="Arial" w:hAnsi="Arial" w:cs="Arial"/>
            <w:snapToGrid w:val="0"/>
            <w:sz w:val="20"/>
          </w:rPr>
          <w:t xml:space="preserve"> </w:t>
        </w:r>
        <w:r w:rsidR="00917485" w:rsidRPr="00074BE2">
          <w:rPr>
            <w:rFonts w:ascii="Arial" w:hAnsi="Arial" w:cs="Arial"/>
            <w:snapToGrid w:val="0"/>
            <w:sz w:val="20"/>
          </w:rPr>
          <w:t>a</w:t>
        </w:r>
        <w:r w:rsidR="00917485">
          <w:rPr>
            <w:rFonts w:ascii="Arial" w:hAnsi="Arial" w:cs="Arial"/>
            <w:snapToGrid w:val="0"/>
            <w:sz w:val="20"/>
          </w:rPr>
          <w:t xml:space="preserve"> 22A51</w:t>
        </w:r>
        <w:r w:rsidR="00917485" w:rsidRPr="00074BE2">
          <w:rPr>
            <w:rFonts w:ascii="Arial" w:hAnsi="Arial" w:cs="Arial"/>
            <w:snapToGrid w:val="0"/>
            <w:sz w:val="20"/>
          </w:rPr>
          <w:t xml:space="preserve"> soron</w:t>
        </w:r>
        <w:r w:rsidR="00917485">
          <w:rPr>
            <w:rFonts w:ascii="Arial" w:hAnsi="Arial" w:cs="Arial"/>
            <w:snapToGrid w:val="0"/>
            <w:sz w:val="20"/>
          </w:rPr>
          <w:t xml:space="preserve"> kell megadnia</w:t>
        </w:r>
        <w:r>
          <w:rPr>
            <w:rFonts w:ascii="Arial" w:hAnsi="Arial" w:cs="Arial"/>
            <w:snapToGrid w:val="0"/>
            <w:sz w:val="20"/>
          </w:rPr>
          <w:t>.</w:t>
        </w:r>
        <w:r w:rsidR="00A5752A">
          <w:rPr>
            <w:rFonts w:ascii="Arial" w:hAnsi="Arial" w:cs="Arial"/>
            <w:snapToGrid w:val="0"/>
            <w:sz w:val="20"/>
          </w:rPr>
          <w:t xml:space="preserve"> A halasztott adókülönbözetből származó nyereség pozitív, a veszteség negatív előjellel jelentendő.</w:t>
        </w:r>
        <w:r>
          <w:rPr>
            <w:rFonts w:ascii="Arial" w:hAnsi="Arial" w:cs="Arial"/>
            <w:snapToGrid w:val="0"/>
            <w:sz w:val="20"/>
          </w:rPr>
          <w:t xml:space="preserve"> </w:t>
        </w:r>
      </w:ins>
    </w:p>
    <w:p w14:paraId="312B830C" w14:textId="747C2DE0"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w:t>
      </w:r>
      <w:r w:rsidR="006B5B26">
        <w:rPr>
          <w:rFonts w:ascii="Arial" w:hAnsi="Arial" w:cs="Arial"/>
          <w:sz w:val="20"/>
          <w:szCs w:val="20"/>
        </w:rPr>
        <w:t>a</w:t>
      </w:r>
      <w:r w:rsidRPr="005C35FB">
        <w:rPr>
          <w:rFonts w:ascii="Arial" w:hAnsi="Arial" w:cs="Arial"/>
          <w:sz w:val="20"/>
          <w:szCs w:val="20"/>
        </w:rPr>
        <w:t xml:space="preserve"> pénzügyi vállalkozás évente egy alkalommal ugyanezen a táblán, a „Halmozott” elnevezésű oszlopban közli az auditált éves beszámolónak megfelelő adatokat. Az 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„Tárgynegyedév” oszlopában az auditált éves beszámolóban szereplő érték tárgynegyedévre jutó</w:t>
      </w:r>
      <w:r w:rsidR="00FF7B2C" w:rsidRPr="005C35FB">
        <w:rPr>
          <w:rFonts w:ascii="Arial" w:hAnsi="Arial" w:cs="Arial"/>
          <w:sz w:val="20"/>
          <w:szCs w:val="20"/>
        </w:rPr>
        <w:t xml:space="preserve"> </w:t>
      </w:r>
      <w:r w:rsidRPr="005C35FB">
        <w:rPr>
          <w:rFonts w:ascii="Arial" w:hAnsi="Arial" w:cs="Arial"/>
          <w:sz w:val="20"/>
          <w:szCs w:val="20"/>
        </w:rPr>
        <w:t xml:space="preserve">részét kell szerepeltetni. A </w:t>
      </w:r>
      <w:r w:rsidRPr="005C35FB">
        <w:rPr>
          <w:rFonts w:ascii="Arial" w:hAnsi="Arial" w:cs="Arial"/>
          <w:iCs/>
          <w:sz w:val="20"/>
          <w:szCs w:val="20"/>
        </w:rPr>
        <w:t xml:space="preserve">22A5 Adófizetési kötelezettség </w:t>
      </w:r>
      <w:r w:rsidRPr="005C35FB">
        <w:rPr>
          <w:rFonts w:ascii="Arial" w:hAnsi="Arial" w:cs="Arial"/>
          <w:sz w:val="20"/>
          <w:szCs w:val="20"/>
        </w:rPr>
        <w:t>soron szereplő adatnak az év végi auditált</w:t>
      </w:r>
      <w:r w:rsidR="009B0D45">
        <w:rPr>
          <w:rFonts w:ascii="Arial" w:hAnsi="Arial" w:cs="Arial"/>
          <w:sz w:val="20"/>
          <w:szCs w:val="20"/>
        </w:rPr>
        <w:t xml:space="preserve"> adatokon alapuló</w:t>
      </w:r>
      <w:r w:rsidRPr="005C35FB">
        <w:rPr>
          <w:rFonts w:ascii="Arial" w:hAnsi="Arial" w:cs="Arial"/>
          <w:sz w:val="20"/>
          <w:szCs w:val="20"/>
        </w:rPr>
        <w:t xml:space="preserve"> jelentésben meg kell egyezni az éves beszámolóban lévő adófizetési kötelezettség összegével.</w:t>
      </w:r>
    </w:p>
    <w:p w14:paraId="6D4F266B" w14:textId="77777777" w:rsidR="00E57F18" w:rsidRPr="00D71A64" w:rsidRDefault="00E57F18" w:rsidP="00E57F18">
      <w:pPr>
        <w:autoSpaceDE w:val="0"/>
        <w:autoSpaceDN w:val="0"/>
        <w:adjustRightInd w:val="0"/>
        <w:jc w:val="both"/>
        <w:rPr>
          <w:rFonts w:ascii="Arial" w:hAnsi="Arial" w:cs="Arial"/>
          <w:bCs/>
          <w:sz w:val="20"/>
          <w:szCs w:val="20"/>
        </w:rPr>
      </w:pPr>
    </w:p>
    <w:bookmarkEnd w:id="82"/>
    <w:p w14:paraId="4AF8C7B2" w14:textId="6938DB9B" w:rsidR="00575407" w:rsidRPr="00D71A64" w:rsidRDefault="00575407" w:rsidP="00E57F18">
      <w:pPr>
        <w:autoSpaceDE w:val="0"/>
        <w:autoSpaceDN w:val="0"/>
        <w:adjustRightInd w:val="0"/>
        <w:jc w:val="both"/>
        <w:rPr>
          <w:rFonts w:ascii="Arial" w:hAnsi="Arial" w:cs="Arial"/>
          <w:bCs/>
          <w:sz w:val="20"/>
          <w:szCs w:val="20"/>
        </w:rPr>
      </w:pPr>
    </w:p>
    <w:p w14:paraId="4511DDF1" w14:textId="77777777" w:rsidR="00744469" w:rsidRPr="005C35FB" w:rsidRDefault="00575407" w:rsidP="00CB1102">
      <w:pPr>
        <w:pStyle w:val="Cmsor2"/>
        <w:jc w:val="center"/>
        <w:rPr>
          <w:rFonts w:ascii="Arial" w:hAnsi="Arial" w:cs="Arial"/>
          <w:b/>
          <w:i w:val="0"/>
          <w:lang w:val="hu-HU"/>
        </w:rPr>
      </w:pPr>
      <w:r w:rsidRPr="005C35FB">
        <w:rPr>
          <w:rFonts w:ascii="Arial" w:hAnsi="Arial" w:cs="Arial"/>
          <w:b/>
          <w:i w:val="0"/>
          <w:lang w:val="hu-HU"/>
        </w:rPr>
        <w:lastRenderedPageBreak/>
        <w:t>II</w:t>
      </w:r>
      <w:r w:rsidR="00744469" w:rsidRPr="005C35FB">
        <w:rPr>
          <w:rFonts w:ascii="Arial" w:hAnsi="Arial" w:cs="Arial"/>
          <w:b/>
          <w:i w:val="0"/>
          <w:lang w:val="hu-HU"/>
        </w:rPr>
        <w:t>I</w:t>
      </w:r>
      <w:r w:rsidRPr="005C35FB">
        <w:rPr>
          <w:rFonts w:ascii="Arial" w:hAnsi="Arial" w:cs="Arial"/>
          <w:b/>
          <w:i w:val="0"/>
          <w:lang w:val="hu-HU"/>
        </w:rPr>
        <w:t>.</w:t>
      </w:r>
    </w:p>
    <w:p w14:paraId="597C3E11" w14:textId="77777777" w:rsidR="00E07A71" w:rsidRPr="005C35FB" w:rsidRDefault="00575407" w:rsidP="00CB1102">
      <w:pPr>
        <w:pStyle w:val="Cmsor2"/>
        <w:jc w:val="center"/>
        <w:rPr>
          <w:rFonts w:ascii="Arial" w:hAnsi="Arial" w:cs="Arial"/>
          <w:b/>
          <w:i w:val="0"/>
          <w:lang w:val="hu-HU"/>
        </w:rPr>
      </w:pPr>
      <w:r w:rsidRPr="005C35FB">
        <w:rPr>
          <w:rFonts w:ascii="Arial" w:hAnsi="Arial" w:cs="Arial"/>
          <w:b/>
          <w:i w:val="0"/>
          <w:lang w:val="hu-HU"/>
        </w:rPr>
        <w:t>Az IFRS-</w:t>
      </w:r>
      <w:r w:rsidR="006D1D71" w:rsidRPr="005C35FB">
        <w:rPr>
          <w:rFonts w:ascii="Arial" w:hAnsi="Arial" w:cs="Arial"/>
          <w:b/>
          <w:i w:val="0"/>
          <w:lang w:val="hu-HU"/>
        </w:rPr>
        <w:t>eke</w:t>
      </w:r>
      <w:r w:rsidRPr="005C35FB">
        <w:rPr>
          <w:rFonts w:ascii="Arial" w:hAnsi="Arial" w:cs="Arial"/>
          <w:b/>
          <w:i w:val="0"/>
          <w:lang w:val="hu-HU"/>
        </w:rPr>
        <w:t xml:space="preserve">t alkalmazó adatszolgáltató által teljesítendő </w:t>
      </w:r>
      <w:r w:rsidR="00F921F3" w:rsidRPr="005C35FB">
        <w:rPr>
          <w:rFonts w:ascii="Arial" w:hAnsi="Arial" w:cs="Arial"/>
          <w:b/>
          <w:i w:val="0"/>
          <w:lang w:val="hu-HU"/>
        </w:rPr>
        <w:t>negyedéves felügyeleti jelentések</w:t>
      </w:r>
    </w:p>
    <w:p w14:paraId="0E65F203" w14:textId="77777777" w:rsidR="00CB1102" w:rsidRPr="005C35FB" w:rsidRDefault="00CB1102" w:rsidP="00CB1102"/>
    <w:p w14:paraId="78021CC7" w14:textId="77777777" w:rsidR="00E07A71" w:rsidRPr="005C35FB" w:rsidRDefault="00E07A71" w:rsidP="00221A5E">
      <w:pPr>
        <w:pStyle w:val="Cmsor3"/>
        <w:numPr>
          <w:ilvl w:val="0"/>
          <w:numId w:val="7"/>
        </w:numPr>
        <w:rPr>
          <w:rFonts w:cs="Arial"/>
          <w:snapToGrid w:val="0"/>
          <w:sz w:val="20"/>
          <w:szCs w:val="20"/>
          <w:lang w:val="hu-HU" w:eastAsia="x-none"/>
        </w:rPr>
      </w:pPr>
      <w:bookmarkStart w:id="86" w:name="_Toc360536255"/>
      <w:bookmarkStart w:id="87" w:name="_Toc370103058"/>
      <w:r w:rsidRPr="005C35FB">
        <w:rPr>
          <w:rFonts w:cs="Arial"/>
          <w:snapToGrid w:val="0"/>
          <w:sz w:val="20"/>
          <w:szCs w:val="20"/>
          <w:lang w:val="hu-HU" w:eastAsia="x-none"/>
        </w:rPr>
        <w:t>Tartalmi követelmények</w:t>
      </w:r>
      <w:bookmarkEnd w:id="86"/>
      <w:bookmarkEnd w:id="87"/>
    </w:p>
    <w:p w14:paraId="0416E746" w14:textId="77777777" w:rsidR="00D90849" w:rsidRPr="005C35FB" w:rsidRDefault="00D90849" w:rsidP="00D90849">
      <w:pPr>
        <w:rPr>
          <w:lang w:eastAsia="x-none"/>
        </w:rPr>
      </w:pPr>
    </w:p>
    <w:p w14:paraId="7DB307F9" w14:textId="77777777" w:rsidR="00E07A71" w:rsidRPr="005C35FB" w:rsidRDefault="00E07A71" w:rsidP="00C13C33">
      <w:pPr>
        <w:pStyle w:val="Baseparagraphnumbered"/>
        <w:numPr>
          <w:ilvl w:val="0"/>
          <w:numId w:val="0"/>
        </w:numPr>
        <w:rPr>
          <w:rFonts w:ascii="Arial" w:hAnsi="Arial" w:cs="Arial"/>
          <w:snapToGrid w:val="0"/>
          <w:sz w:val="20"/>
          <w:lang w:val="hu-HU"/>
        </w:rPr>
      </w:pPr>
      <w:r w:rsidRPr="005C35FB">
        <w:rPr>
          <w:rFonts w:ascii="Arial" w:hAnsi="Arial" w:cs="Arial"/>
          <w:snapToGrid w:val="0"/>
          <w:sz w:val="20"/>
          <w:lang w:val="hu-HU"/>
        </w:rPr>
        <w:t xml:space="preserve">A táblák kitöltését segítő, az egyes sorokra, oszlopokra vonatkozó konkrét </w:t>
      </w:r>
      <w:proofErr w:type="spellStart"/>
      <w:r w:rsidRPr="005C35FB">
        <w:rPr>
          <w:rFonts w:ascii="Arial" w:hAnsi="Arial" w:cs="Arial"/>
          <w:snapToGrid w:val="0"/>
          <w:sz w:val="20"/>
          <w:lang w:val="hu-HU"/>
        </w:rPr>
        <w:t>IAS</w:t>
      </w:r>
      <w:proofErr w:type="spellEnd"/>
      <w:r w:rsidRPr="005C35FB">
        <w:rPr>
          <w:rFonts w:ascii="Arial" w:hAnsi="Arial" w:cs="Arial"/>
          <w:snapToGrid w:val="0"/>
          <w:sz w:val="20"/>
          <w:lang w:val="hu-HU"/>
        </w:rPr>
        <w:t xml:space="preserve"> és IFRS hivatkozásokat az MNB honlapján közzétett technikai segédlet tartalmazza.</w:t>
      </w:r>
    </w:p>
    <w:p w14:paraId="5845C75A" w14:textId="77777777" w:rsidR="00E07A71" w:rsidRPr="005C35FB" w:rsidRDefault="00E07A71" w:rsidP="00221A5E">
      <w:pPr>
        <w:pStyle w:val="Cmsor3"/>
        <w:numPr>
          <w:ilvl w:val="0"/>
          <w:numId w:val="7"/>
        </w:numPr>
        <w:rPr>
          <w:rFonts w:cs="Arial"/>
          <w:snapToGrid w:val="0"/>
          <w:sz w:val="20"/>
          <w:szCs w:val="20"/>
          <w:lang w:val="hu-HU" w:eastAsia="x-none"/>
        </w:rPr>
      </w:pPr>
      <w:r w:rsidRPr="005C35FB">
        <w:rPr>
          <w:rFonts w:cs="Arial"/>
          <w:snapToGrid w:val="0"/>
          <w:sz w:val="20"/>
          <w:szCs w:val="20"/>
          <w:lang w:val="hu-HU" w:eastAsia="x-none"/>
        </w:rPr>
        <w:t>Számviteli portfóliók</w:t>
      </w:r>
    </w:p>
    <w:p w14:paraId="07FDB71E" w14:textId="77777777" w:rsidR="00D90849" w:rsidRPr="005C35FB" w:rsidRDefault="00D90849" w:rsidP="008F5FA5">
      <w:pPr>
        <w:keepNext/>
        <w:rPr>
          <w:lang w:eastAsia="x-none"/>
        </w:rPr>
      </w:pPr>
    </w:p>
    <w:p w14:paraId="2B66B132" w14:textId="77777777" w:rsidR="00E07A71" w:rsidRPr="005C35FB" w:rsidRDefault="00582F73" w:rsidP="00C13C33">
      <w:pPr>
        <w:pStyle w:val="Baseparagraphnumbered"/>
        <w:numPr>
          <w:ilvl w:val="0"/>
          <w:numId w:val="0"/>
        </w:numPr>
        <w:jc w:val="left"/>
        <w:rPr>
          <w:rFonts w:ascii="Arial" w:hAnsi="Arial" w:cs="Arial"/>
          <w:bCs/>
          <w:sz w:val="20"/>
          <w:szCs w:val="20"/>
          <w:lang w:val="hu-HU"/>
        </w:rPr>
      </w:pPr>
      <w:bookmarkStart w:id="88" w:name="_Toc420059548"/>
      <w:bookmarkStart w:id="89" w:name="_Toc424302375"/>
      <w:r w:rsidRPr="005C35FB">
        <w:rPr>
          <w:rFonts w:ascii="Arial" w:hAnsi="Arial" w:cs="Arial"/>
          <w:bCs/>
          <w:sz w:val="20"/>
          <w:szCs w:val="20"/>
          <w:lang w:val="hu-HU"/>
        </w:rPr>
        <w:t xml:space="preserve">2.1. </w:t>
      </w:r>
      <w:r w:rsidR="00E07A71" w:rsidRPr="005C35FB">
        <w:rPr>
          <w:rFonts w:ascii="Arial" w:hAnsi="Arial" w:cs="Arial"/>
          <w:bCs/>
          <w:sz w:val="20"/>
          <w:szCs w:val="20"/>
          <w:lang w:val="hu-HU"/>
        </w:rPr>
        <w:t>Pénzügyi eszközök</w:t>
      </w:r>
      <w:bookmarkEnd w:id="88"/>
      <w:bookmarkEnd w:id="89"/>
      <w:r w:rsidR="00E07A71" w:rsidRPr="005C35FB">
        <w:rPr>
          <w:rFonts w:ascii="Arial" w:hAnsi="Arial" w:cs="Arial"/>
          <w:bCs/>
          <w:sz w:val="20"/>
          <w:szCs w:val="20"/>
          <w:lang w:val="hu-HU"/>
        </w:rPr>
        <w:t xml:space="preserve"> </w:t>
      </w:r>
    </w:p>
    <w:p w14:paraId="1DA8A6F4" w14:textId="77777777" w:rsidR="00E07A71" w:rsidRPr="005C35FB" w:rsidRDefault="0033124A" w:rsidP="00C13C33">
      <w:pPr>
        <w:pStyle w:val="Baseparagraphnumbered"/>
        <w:numPr>
          <w:ilvl w:val="0"/>
          <w:numId w:val="0"/>
        </w:numPr>
        <w:ind w:left="709" w:hanging="709"/>
        <w:rPr>
          <w:rFonts w:ascii="Arial" w:hAnsi="Arial" w:cs="Arial"/>
          <w:sz w:val="20"/>
          <w:szCs w:val="20"/>
          <w:lang w:val="hu-HU"/>
        </w:rPr>
      </w:pPr>
      <w:r w:rsidRPr="005C35FB">
        <w:rPr>
          <w:rFonts w:ascii="Arial" w:hAnsi="Arial" w:cs="Arial"/>
          <w:sz w:val="20"/>
          <w:szCs w:val="20"/>
          <w:lang w:val="hu-HU"/>
        </w:rPr>
        <w:t>2.1.1.</w:t>
      </w:r>
      <w:r w:rsidRPr="005C35FB">
        <w:rPr>
          <w:rFonts w:ascii="Arial" w:hAnsi="Arial" w:cs="Arial"/>
          <w:sz w:val="20"/>
          <w:szCs w:val="20"/>
          <w:lang w:val="hu-HU"/>
        </w:rPr>
        <w:tab/>
      </w:r>
      <w:r w:rsidR="00E07A71" w:rsidRPr="005C35FB">
        <w:rPr>
          <w:rFonts w:ascii="Arial" w:hAnsi="Arial" w:cs="Arial"/>
          <w:sz w:val="20"/>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látraszóló betétek” tételbe sorolt, látra szóló követel egyenlegeket, valamint az „értékesítésre tartottnak minősített befektetett eszközök és elidegenítési csoportok” között megjelenített pénzügyi instrumentumokat.</w:t>
      </w:r>
    </w:p>
    <w:p w14:paraId="6A19A5AC" w14:textId="77777777" w:rsidR="00E07A71" w:rsidRPr="005C35FB" w:rsidRDefault="0068070E"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2.1.2.</w:t>
      </w:r>
      <w:r w:rsidRPr="005C35FB">
        <w:rPr>
          <w:rFonts w:ascii="Arial" w:hAnsi="Arial" w:cs="Arial"/>
          <w:sz w:val="20"/>
          <w:szCs w:val="20"/>
          <w:lang w:val="hu-HU"/>
        </w:rPr>
        <w:tab/>
      </w:r>
      <w:r w:rsidR="00E07A71" w:rsidRPr="005C35FB">
        <w:rPr>
          <w:rFonts w:ascii="Arial" w:hAnsi="Arial" w:cs="Arial"/>
          <w:sz w:val="20"/>
          <w:szCs w:val="20"/>
          <w:lang w:val="hu-HU"/>
        </w:rPr>
        <w:t>Az IFRS</w:t>
      </w:r>
      <w:r w:rsidR="0094565B" w:rsidRPr="005C35FB">
        <w:rPr>
          <w:rFonts w:ascii="Arial" w:hAnsi="Arial" w:cs="Arial"/>
          <w:sz w:val="20"/>
          <w:szCs w:val="20"/>
          <w:lang w:val="hu-HU"/>
        </w:rPr>
        <w:t>-ek</w:t>
      </w:r>
      <w:r w:rsidR="00E07A71" w:rsidRPr="005C35FB">
        <w:rPr>
          <w:rFonts w:ascii="Arial" w:hAnsi="Arial" w:cs="Arial"/>
          <w:sz w:val="20"/>
          <w:szCs w:val="20"/>
          <w:lang w:val="hu-HU"/>
        </w:rPr>
        <w:t xml:space="preserve"> alapján a pénzügyi eszközöket a következő számviteli portfóliókba kell sorolni:</w:t>
      </w:r>
    </w:p>
    <w:p w14:paraId="74F598D0" w14:textId="77777777" w:rsidR="00E07A71" w:rsidRPr="005C35FB" w:rsidRDefault="00E07A71"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kereskedési céllal tartott pénzügyi eszközök,</w:t>
      </w:r>
    </w:p>
    <w:p w14:paraId="0CF461E5"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kötelezően </w:t>
      </w:r>
      <w:r w:rsidR="00E07A71" w:rsidRPr="005C35FB">
        <w:rPr>
          <w:rFonts w:ascii="Arial" w:hAnsi="Arial" w:cs="Arial"/>
          <w:sz w:val="20"/>
          <w:lang w:val="hu-HU"/>
        </w:rPr>
        <w:t>az eredménnyel szemben valós értéken értékelt</w:t>
      </w:r>
      <w:r w:rsidR="00E97B4F" w:rsidRPr="005C35FB">
        <w:rPr>
          <w:rFonts w:ascii="Arial" w:hAnsi="Arial" w:cs="Arial"/>
          <w:sz w:val="20"/>
          <w:lang w:val="hu-HU"/>
        </w:rPr>
        <w:t>,</w:t>
      </w:r>
      <w:r w:rsidRPr="005C35FB">
        <w:rPr>
          <w:rFonts w:ascii="Arial" w:hAnsi="Arial" w:cs="Arial"/>
          <w:sz w:val="20"/>
          <w:lang w:val="hu-HU"/>
        </w:rPr>
        <w:t xml:space="preserve"> nem kereskedési céllal tartott</w:t>
      </w:r>
      <w:r w:rsidR="00E07A71" w:rsidRPr="005C35FB">
        <w:rPr>
          <w:rFonts w:ascii="Arial" w:hAnsi="Arial" w:cs="Arial"/>
          <w:sz w:val="20"/>
          <w:lang w:val="hu-HU"/>
        </w:rPr>
        <w:t xml:space="preserve"> pénzügyi eszközök,</w:t>
      </w:r>
    </w:p>
    <w:p w14:paraId="165C4B43"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az eredménnyel szemben valós értéken értékeltnek megjelölt </w:t>
      </w:r>
      <w:r w:rsidR="00E07A71" w:rsidRPr="005C35FB">
        <w:rPr>
          <w:rFonts w:ascii="Arial" w:hAnsi="Arial" w:cs="Arial"/>
          <w:sz w:val="20"/>
          <w:lang w:val="hu-HU"/>
        </w:rPr>
        <w:t>pénzügyi eszközök,</w:t>
      </w:r>
    </w:p>
    <w:p w14:paraId="6DBFFE3D"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az egyéb átfogó jövedelemmel szemben valós értéken értékelt pénzügyi eszközök</w:t>
      </w:r>
      <w:r w:rsidR="00E07A71" w:rsidRPr="005C35FB">
        <w:rPr>
          <w:rFonts w:ascii="Arial" w:hAnsi="Arial" w:cs="Arial"/>
          <w:sz w:val="20"/>
          <w:lang w:val="hu-HU"/>
        </w:rPr>
        <w:t>,</w:t>
      </w:r>
    </w:p>
    <w:p w14:paraId="79894D23"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amortizált bekerülési értéken értékelt pénzügyi eszközök</w:t>
      </w:r>
      <w:r w:rsidR="00E07A71" w:rsidRPr="005C35FB">
        <w:rPr>
          <w:rFonts w:ascii="Arial" w:hAnsi="Arial" w:cs="Arial"/>
          <w:sz w:val="20"/>
          <w:lang w:val="hu-HU"/>
        </w:rPr>
        <w:t>.</w:t>
      </w:r>
    </w:p>
    <w:p w14:paraId="236135F9" w14:textId="77777777" w:rsidR="00545617" w:rsidRPr="005C35FB" w:rsidRDefault="00545617" w:rsidP="00BD5554">
      <w:pPr>
        <w:pStyle w:val="Listaszerbekezds"/>
        <w:spacing w:after="0" w:line="240" w:lineRule="auto"/>
        <w:ind w:left="1134"/>
        <w:contextualSpacing w:val="0"/>
        <w:rPr>
          <w:rFonts w:ascii="Arial" w:hAnsi="Arial" w:cs="Arial"/>
          <w:sz w:val="20"/>
          <w:lang w:val="hu-HU"/>
        </w:rPr>
      </w:pPr>
    </w:p>
    <w:p w14:paraId="6360477A" w14:textId="77777777" w:rsidR="00E07A71" w:rsidRPr="005C35FB" w:rsidRDefault="0068070E" w:rsidP="00C13C33">
      <w:pPr>
        <w:pStyle w:val="Baseparagraphnumbered"/>
        <w:numPr>
          <w:ilvl w:val="0"/>
          <w:numId w:val="0"/>
        </w:numPr>
        <w:rPr>
          <w:rFonts w:ascii="Arial" w:hAnsi="Arial" w:cs="Arial"/>
          <w:bCs/>
          <w:sz w:val="20"/>
          <w:szCs w:val="20"/>
          <w:lang w:val="hu-HU"/>
        </w:rPr>
      </w:pPr>
      <w:bookmarkStart w:id="90" w:name="_Toc361844204"/>
      <w:bookmarkStart w:id="91" w:name="_Toc368320436"/>
      <w:bookmarkStart w:id="92" w:name="_Toc424302376"/>
      <w:r w:rsidRPr="005C35FB">
        <w:rPr>
          <w:rFonts w:ascii="Arial" w:hAnsi="Arial" w:cs="Arial"/>
          <w:bCs/>
          <w:sz w:val="20"/>
          <w:szCs w:val="20"/>
          <w:lang w:val="hu-HU"/>
        </w:rPr>
        <w:t xml:space="preserve">2.2. </w:t>
      </w:r>
      <w:r w:rsidR="00E07A71" w:rsidRPr="005C35FB">
        <w:rPr>
          <w:rFonts w:ascii="Arial" w:hAnsi="Arial" w:cs="Arial"/>
          <w:bCs/>
          <w:sz w:val="20"/>
          <w:szCs w:val="20"/>
          <w:lang w:val="hu-HU"/>
        </w:rPr>
        <w:t>Pénzügyi kötelezettségek</w:t>
      </w:r>
      <w:bookmarkEnd w:id="90"/>
      <w:bookmarkEnd w:id="91"/>
      <w:bookmarkEnd w:id="92"/>
    </w:p>
    <w:p w14:paraId="7FA31218" w14:textId="77777777" w:rsidR="00E07A71" w:rsidRPr="005C35FB" w:rsidRDefault="00E07A71" w:rsidP="00E07A71">
      <w:pPr>
        <w:pStyle w:val="Baseparagraphnumbered"/>
        <w:numPr>
          <w:ilvl w:val="0"/>
          <w:numId w:val="0"/>
        </w:numPr>
        <w:ind w:left="502" w:hanging="76"/>
        <w:rPr>
          <w:rFonts w:ascii="Arial" w:hAnsi="Arial" w:cs="Arial"/>
          <w:sz w:val="20"/>
          <w:szCs w:val="20"/>
          <w:lang w:val="hu-HU"/>
        </w:rPr>
      </w:pPr>
      <w:r w:rsidRPr="005C35FB">
        <w:rPr>
          <w:rFonts w:ascii="Arial" w:hAnsi="Arial" w:cs="Arial"/>
          <w:sz w:val="20"/>
          <w:szCs w:val="20"/>
          <w:lang w:val="hu-HU"/>
        </w:rPr>
        <w:t>Az IFRS</w:t>
      </w:r>
      <w:r w:rsidR="0094565B" w:rsidRPr="005C35FB">
        <w:rPr>
          <w:rFonts w:ascii="Arial" w:hAnsi="Arial" w:cs="Arial"/>
          <w:sz w:val="20"/>
          <w:szCs w:val="20"/>
          <w:lang w:val="hu-HU"/>
        </w:rPr>
        <w:t>-ek</w:t>
      </w:r>
      <w:r w:rsidRPr="005C35FB">
        <w:rPr>
          <w:rFonts w:ascii="Arial" w:hAnsi="Arial" w:cs="Arial"/>
          <w:sz w:val="20"/>
          <w:szCs w:val="20"/>
          <w:lang w:val="hu-HU"/>
        </w:rPr>
        <w:t xml:space="preserve"> alapján a pénzügyi kötelezettségeket a következő számviteli portfóliókba kell sorolni: </w:t>
      </w:r>
    </w:p>
    <w:p w14:paraId="2DFA2FCF"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kereskedési céllal tartott pénzügyi kötelezettségek,</w:t>
      </w:r>
    </w:p>
    <w:p w14:paraId="7208F33C"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az eredménnyel szemben valós értéken értékeltnek megjelölt pénzügyi kötelezettségek,</w:t>
      </w:r>
    </w:p>
    <w:p w14:paraId="5C68393C"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amortizált bekerülési értéken értékelt pénzügyi kötelezettségek.</w:t>
      </w:r>
    </w:p>
    <w:p w14:paraId="25689721" w14:textId="77777777" w:rsidR="0068070E" w:rsidRPr="005C35FB" w:rsidRDefault="0068070E" w:rsidP="00C13C33">
      <w:pPr>
        <w:pStyle w:val="Listaszerbekezds"/>
        <w:spacing w:after="0" w:line="240" w:lineRule="auto"/>
        <w:ind w:left="567"/>
        <w:contextualSpacing w:val="0"/>
        <w:rPr>
          <w:rFonts w:ascii="Arial" w:hAnsi="Arial" w:cs="Arial"/>
          <w:sz w:val="20"/>
          <w:lang w:val="hu-HU"/>
        </w:rPr>
      </w:pPr>
    </w:p>
    <w:p w14:paraId="387A88C8" w14:textId="77777777" w:rsidR="00E07A71" w:rsidRPr="005C35FB" w:rsidRDefault="00E07A71" w:rsidP="00221A5E">
      <w:pPr>
        <w:pStyle w:val="Cmsor3"/>
        <w:numPr>
          <w:ilvl w:val="0"/>
          <w:numId w:val="7"/>
        </w:numPr>
        <w:rPr>
          <w:rFonts w:cs="Arial"/>
          <w:snapToGrid w:val="0"/>
          <w:sz w:val="20"/>
          <w:szCs w:val="20"/>
          <w:lang w:val="hu-HU" w:eastAsia="x-none"/>
        </w:rPr>
      </w:pPr>
      <w:bookmarkStart w:id="93" w:name="_Toc424302377"/>
      <w:r w:rsidRPr="005C35FB">
        <w:rPr>
          <w:rFonts w:cs="Arial"/>
          <w:snapToGrid w:val="0"/>
          <w:sz w:val="20"/>
          <w:szCs w:val="20"/>
          <w:lang w:val="hu-HU" w:eastAsia="x-none"/>
        </w:rPr>
        <w:t>Pénzügyi instrumentumok</w:t>
      </w:r>
      <w:bookmarkEnd w:id="93"/>
    </w:p>
    <w:p w14:paraId="4FDE388C" w14:textId="77777777" w:rsidR="00D90849" w:rsidRPr="005C35FB" w:rsidRDefault="00D90849" w:rsidP="00D90849">
      <w:pPr>
        <w:rPr>
          <w:lang w:eastAsia="x-none"/>
        </w:rPr>
      </w:pPr>
    </w:p>
    <w:p w14:paraId="1B2C2F2C" w14:textId="77777777" w:rsidR="00E07A71" w:rsidRPr="005C35FB" w:rsidRDefault="00EC48F8" w:rsidP="00C13C33">
      <w:pPr>
        <w:pStyle w:val="Baseparagraphnumbered"/>
        <w:numPr>
          <w:ilvl w:val="0"/>
          <w:numId w:val="0"/>
        </w:numPr>
        <w:rPr>
          <w:rFonts w:ascii="Arial" w:hAnsi="Arial" w:cs="Arial"/>
          <w:sz w:val="20"/>
          <w:szCs w:val="20"/>
          <w:lang w:val="hu-HU"/>
        </w:rPr>
      </w:pPr>
      <w:bookmarkStart w:id="94" w:name="_Toc361844206"/>
      <w:bookmarkStart w:id="95" w:name="_Toc424302378"/>
      <w:bookmarkStart w:id="96" w:name="_Toc246770617"/>
      <w:r w:rsidRPr="005C35FB">
        <w:rPr>
          <w:rFonts w:ascii="Arial" w:hAnsi="Arial" w:cs="Arial"/>
          <w:sz w:val="20"/>
          <w:szCs w:val="20"/>
          <w:lang w:val="hu-HU"/>
        </w:rPr>
        <w:t xml:space="preserve">3.1. </w:t>
      </w:r>
      <w:r w:rsidR="00E07A71" w:rsidRPr="005C35FB">
        <w:rPr>
          <w:rFonts w:ascii="Arial" w:hAnsi="Arial" w:cs="Arial"/>
          <w:sz w:val="20"/>
          <w:szCs w:val="20"/>
          <w:lang w:val="hu-HU"/>
        </w:rPr>
        <w:t>Pénzügyi eszközök</w:t>
      </w:r>
      <w:bookmarkEnd w:id="94"/>
      <w:bookmarkEnd w:id="95"/>
      <w:r w:rsidR="00E07A71" w:rsidRPr="005C35FB">
        <w:rPr>
          <w:rFonts w:ascii="Arial" w:hAnsi="Arial" w:cs="Arial"/>
          <w:sz w:val="20"/>
          <w:szCs w:val="20"/>
          <w:lang w:val="hu-HU"/>
        </w:rPr>
        <w:t xml:space="preserve"> </w:t>
      </w:r>
      <w:bookmarkEnd w:id="96"/>
    </w:p>
    <w:p w14:paraId="091A7C6F" w14:textId="77777777" w:rsidR="00E07A71" w:rsidRPr="005C35FB" w:rsidRDefault="00EC48F8"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3.1.1.</w:t>
      </w:r>
      <w:r w:rsidRPr="005C35FB">
        <w:rPr>
          <w:rFonts w:ascii="Arial" w:hAnsi="Arial" w:cs="Arial"/>
          <w:sz w:val="20"/>
          <w:szCs w:val="20"/>
          <w:lang w:val="hu-HU"/>
        </w:rPr>
        <w:tab/>
      </w:r>
      <w:r w:rsidR="00E07A71" w:rsidRPr="005C35FB">
        <w:rPr>
          <w:rFonts w:ascii="Arial" w:hAnsi="Arial" w:cs="Arial"/>
          <w:sz w:val="20"/>
          <w:szCs w:val="20"/>
          <w:lang w:val="hu-HU"/>
        </w:rPr>
        <w:t>A mérleg eszköz oldalán az eszköztételeket könyv szerinti értéken kell jelenteni.</w:t>
      </w:r>
    </w:p>
    <w:p w14:paraId="582472CF"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3.1.2.</w:t>
      </w:r>
      <w:r w:rsidRPr="005C35FB">
        <w:rPr>
          <w:rFonts w:ascii="Arial" w:hAnsi="Arial" w:cs="Arial"/>
          <w:sz w:val="20"/>
          <w:szCs w:val="20"/>
          <w:lang w:val="hu-HU"/>
        </w:rPr>
        <w:tab/>
      </w:r>
      <w:r w:rsidR="00F93460" w:rsidRPr="005C35FB">
        <w:rPr>
          <w:rFonts w:ascii="Arial" w:hAnsi="Arial" w:cs="Arial"/>
          <w:sz w:val="20"/>
          <w:szCs w:val="20"/>
          <w:lang w:val="hu-HU"/>
        </w:rPr>
        <w:t xml:space="preserve">Amennyiben az adott táblára vonatkozó kitöltési előírás ekként rendelkezik </w:t>
      </w:r>
      <w:r w:rsidR="00E07A71" w:rsidRPr="005C35FB">
        <w:rPr>
          <w:rFonts w:ascii="Arial" w:hAnsi="Arial" w:cs="Arial"/>
          <w:sz w:val="20"/>
          <w:szCs w:val="20"/>
          <w:lang w:val="hu-HU"/>
        </w:rPr>
        <w:t>a pénzügyi eszközöket bruttó könyv szerinti értéken kell jelenteni</w:t>
      </w:r>
      <w:r w:rsidR="00DF2EC6" w:rsidRPr="005C35FB">
        <w:rPr>
          <w:rFonts w:ascii="Arial" w:hAnsi="Arial" w:cs="Arial"/>
          <w:sz w:val="20"/>
          <w:szCs w:val="20"/>
          <w:lang w:val="hu-HU"/>
        </w:rPr>
        <w:t>. A bruttó</w:t>
      </w:r>
      <w:r w:rsidR="00A47CFB" w:rsidRPr="005C35FB">
        <w:rPr>
          <w:rFonts w:ascii="Arial" w:hAnsi="Arial" w:cs="Arial"/>
          <w:sz w:val="20"/>
          <w:szCs w:val="20"/>
          <w:lang w:val="hu-HU"/>
        </w:rPr>
        <w:t xml:space="preserve"> könyv szerinti</w:t>
      </w:r>
      <w:r w:rsidR="00DF2EC6" w:rsidRPr="005C35FB">
        <w:rPr>
          <w:rFonts w:ascii="Arial" w:hAnsi="Arial" w:cs="Arial"/>
          <w:sz w:val="20"/>
          <w:szCs w:val="20"/>
          <w:lang w:val="hu-HU"/>
        </w:rPr>
        <w:t xml:space="preserve"> érték fogalmát az 1. melléklet </w:t>
      </w:r>
      <w:r w:rsidR="004B6C0C" w:rsidRPr="005C35FB">
        <w:rPr>
          <w:rFonts w:ascii="Arial" w:hAnsi="Arial" w:cs="Arial"/>
          <w:sz w:val="20"/>
          <w:szCs w:val="20"/>
          <w:lang w:val="hu-HU"/>
        </w:rPr>
        <w:t xml:space="preserve">2. pontja </w:t>
      </w:r>
      <w:r w:rsidR="00DF2EC6" w:rsidRPr="005C35FB">
        <w:rPr>
          <w:rFonts w:ascii="Arial" w:hAnsi="Arial" w:cs="Arial"/>
          <w:sz w:val="20"/>
          <w:szCs w:val="20"/>
          <w:lang w:val="hu-HU"/>
        </w:rPr>
        <w:t>tartalmazza.</w:t>
      </w:r>
      <w:r w:rsidR="0023378B" w:rsidRPr="005C35FB">
        <w:rPr>
          <w:rFonts w:ascii="Arial" w:hAnsi="Arial" w:cs="Arial"/>
          <w:sz w:val="20"/>
          <w:szCs w:val="20"/>
          <w:lang w:val="hu-HU"/>
        </w:rPr>
        <w:t xml:space="preserve"> </w:t>
      </w:r>
    </w:p>
    <w:p w14:paraId="095549CB"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3.1.3.</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eszközöket a következő eszközosztályokba kell besorolni: </w:t>
      </w:r>
    </w:p>
    <w:p w14:paraId="27FC9503"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készpénz,</w:t>
      </w:r>
    </w:p>
    <w:p w14:paraId="1FED6AA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származtatott ügyletek,</w:t>
      </w:r>
    </w:p>
    <w:p w14:paraId="72209AD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tulajdoni részesedést megtestesítő instrumentumok,</w:t>
      </w:r>
    </w:p>
    <w:p w14:paraId="67E05F8D"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hitelviszonyt megtestesítő értékpapírok,</w:t>
      </w:r>
    </w:p>
    <w:p w14:paraId="25BE8867"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hitelek,</w:t>
      </w:r>
    </w:p>
    <w:p w14:paraId="1983ABA4"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előlegek,</w:t>
      </w:r>
    </w:p>
    <w:p w14:paraId="6B5C6C58"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g)</w:t>
      </w:r>
      <w:r w:rsidRPr="005C35FB">
        <w:rPr>
          <w:rFonts w:ascii="Arial" w:hAnsi="Arial" w:cs="Arial"/>
          <w:sz w:val="20"/>
          <w:szCs w:val="20"/>
          <w:lang w:val="hu-HU"/>
        </w:rPr>
        <w:tab/>
        <w:t>jegybanki és bankközi betétek.</w:t>
      </w:r>
    </w:p>
    <w:p w14:paraId="53B56DE5" w14:textId="77777777" w:rsidR="00E07A71" w:rsidRPr="005C35FB" w:rsidRDefault="00261C59" w:rsidP="00C13C33">
      <w:pPr>
        <w:pStyle w:val="Baseparagraphnumbered"/>
        <w:numPr>
          <w:ilvl w:val="0"/>
          <w:numId w:val="0"/>
        </w:numPr>
        <w:rPr>
          <w:rFonts w:ascii="Arial" w:hAnsi="Arial" w:cs="Arial"/>
          <w:bCs/>
          <w:sz w:val="20"/>
          <w:szCs w:val="20"/>
          <w:lang w:val="hu-HU"/>
        </w:rPr>
      </w:pPr>
      <w:bookmarkStart w:id="97" w:name="_Toc361844207"/>
      <w:bookmarkStart w:id="98" w:name="_Toc424302379"/>
      <w:r w:rsidRPr="005C35FB">
        <w:rPr>
          <w:rFonts w:ascii="Arial" w:hAnsi="Arial" w:cs="Arial"/>
          <w:bCs/>
          <w:sz w:val="20"/>
          <w:szCs w:val="20"/>
          <w:lang w:val="hu-HU"/>
        </w:rPr>
        <w:t>3.2.</w:t>
      </w:r>
      <w:r w:rsidRPr="005C35FB">
        <w:rPr>
          <w:rFonts w:ascii="Arial" w:hAnsi="Arial" w:cs="Arial"/>
          <w:bCs/>
          <w:sz w:val="20"/>
          <w:szCs w:val="20"/>
          <w:lang w:val="hu-HU"/>
        </w:rPr>
        <w:tab/>
      </w:r>
      <w:r w:rsidR="00E07A71" w:rsidRPr="005C35FB">
        <w:rPr>
          <w:rFonts w:ascii="Arial" w:hAnsi="Arial" w:cs="Arial"/>
          <w:bCs/>
          <w:sz w:val="20"/>
          <w:szCs w:val="20"/>
          <w:lang w:val="hu-HU"/>
        </w:rPr>
        <w:t>Pénzügyi kötelezettségek</w:t>
      </w:r>
      <w:bookmarkEnd w:id="97"/>
      <w:bookmarkEnd w:id="98"/>
    </w:p>
    <w:p w14:paraId="7245C2D4"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lastRenderedPageBreak/>
        <w:t>3.2.1.</w:t>
      </w:r>
      <w:r w:rsidRPr="005C35FB">
        <w:rPr>
          <w:rFonts w:ascii="Arial" w:hAnsi="Arial" w:cs="Arial"/>
          <w:sz w:val="20"/>
          <w:szCs w:val="20"/>
          <w:lang w:val="hu-HU"/>
        </w:rPr>
        <w:tab/>
      </w:r>
      <w:r w:rsidR="00E07A71" w:rsidRPr="005C35FB">
        <w:rPr>
          <w:rFonts w:ascii="Arial" w:hAnsi="Arial" w:cs="Arial"/>
          <w:sz w:val="20"/>
          <w:szCs w:val="20"/>
          <w:lang w:val="hu-HU"/>
        </w:rPr>
        <w:t>A mérleg forrásoldalán a forrástételeket könyv szerinti értéken kell jelenteni.</w:t>
      </w:r>
    </w:p>
    <w:p w14:paraId="79503AA5"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3.2.2.</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kötelezettségeket a következő eszközosztályokba kell besorolni: </w:t>
      </w:r>
    </w:p>
    <w:p w14:paraId="15E6C10F"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 xml:space="preserve">származtatott ügyletek, </w:t>
      </w:r>
    </w:p>
    <w:p w14:paraId="50890C54"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 xml:space="preserve">rövid pozíciók, </w:t>
      </w:r>
    </w:p>
    <w:p w14:paraId="34AACEFA"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 xml:space="preserve">betétek, </w:t>
      </w:r>
    </w:p>
    <w:p w14:paraId="17D32C35"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 xml:space="preserve">felvett hitelek, </w:t>
      </w:r>
    </w:p>
    <w:p w14:paraId="1B53A980"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 xml:space="preserve">kibocsátott hitelviszonyt megtestesítő értékpapírok </w:t>
      </w:r>
    </w:p>
    <w:p w14:paraId="739A4879"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egyéb pénzügyi kötelezettségek.</w:t>
      </w:r>
    </w:p>
    <w:p w14:paraId="00DB33E9" w14:textId="77777777" w:rsidR="00261C59" w:rsidRPr="005C35FB" w:rsidRDefault="00261C59" w:rsidP="00E07A71">
      <w:pPr>
        <w:pStyle w:val="Baseparagraphnumbered"/>
        <w:numPr>
          <w:ilvl w:val="0"/>
          <w:numId w:val="0"/>
        </w:numPr>
        <w:spacing w:after="120"/>
        <w:ind w:left="1135" w:hanging="284"/>
        <w:rPr>
          <w:rFonts w:ascii="Arial" w:hAnsi="Arial" w:cs="Arial"/>
          <w:sz w:val="20"/>
          <w:szCs w:val="20"/>
          <w:lang w:val="hu-HU"/>
        </w:rPr>
      </w:pPr>
    </w:p>
    <w:p w14:paraId="74631F20" w14:textId="77777777" w:rsidR="00E07A71" w:rsidRPr="005C35FB" w:rsidRDefault="00E07A71" w:rsidP="00221A5E">
      <w:pPr>
        <w:pStyle w:val="Cmsor3"/>
        <w:numPr>
          <w:ilvl w:val="0"/>
          <w:numId w:val="7"/>
        </w:numPr>
        <w:rPr>
          <w:rFonts w:cs="Arial"/>
          <w:snapToGrid w:val="0"/>
          <w:sz w:val="20"/>
          <w:szCs w:val="20"/>
          <w:lang w:val="hu-HU" w:eastAsia="x-none"/>
        </w:rPr>
      </w:pPr>
      <w:r w:rsidRPr="005C35FB">
        <w:rPr>
          <w:rFonts w:cs="Arial"/>
          <w:snapToGrid w:val="0"/>
          <w:sz w:val="20"/>
          <w:szCs w:val="20"/>
          <w:lang w:val="hu-HU" w:eastAsia="x-none"/>
        </w:rPr>
        <w:t>A táblák kitöltésére vonatkozó részletes előírások</w:t>
      </w:r>
    </w:p>
    <w:p w14:paraId="19ADF249" w14:textId="77777777" w:rsidR="00CB1102" w:rsidRPr="005C35FB" w:rsidRDefault="00CB1102" w:rsidP="00CB1102">
      <w:bookmarkStart w:id="99" w:name="_Toc424302383"/>
      <w:bookmarkStart w:id="100" w:name="_Toc361844212"/>
    </w:p>
    <w:p w14:paraId="41348980" w14:textId="77777777" w:rsidR="00E07A71" w:rsidRPr="005C35FB" w:rsidRDefault="00350D9C" w:rsidP="00CB1102">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4.1. </w:t>
      </w:r>
      <w:r w:rsidR="00E07A71" w:rsidRPr="005C35FB">
        <w:rPr>
          <w:rFonts w:ascii="Arial" w:hAnsi="Arial" w:cs="Arial"/>
          <w:i w:val="0"/>
          <w:color w:val="auto"/>
          <w:sz w:val="20"/>
          <w:szCs w:val="20"/>
          <w:lang w:val="hu-HU"/>
        </w:rPr>
        <w:t xml:space="preserve">PVF21A </w:t>
      </w:r>
      <w:r w:rsidR="00C96CA4" w:rsidRPr="005C35FB">
        <w:rPr>
          <w:rFonts w:ascii="Arial" w:hAnsi="Arial" w:cs="Arial"/>
          <w:i w:val="0"/>
          <w:color w:val="auto"/>
          <w:sz w:val="20"/>
          <w:szCs w:val="20"/>
          <w:lang w:val="hu-HU"/>
        </w:rPr>
        <w:t>Pénzügyi vállalkozások IFRS</w:t>
      </w:r>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 xml:space="preserve">e </w:t>
      </w:r>
      <w:r w:rsidR="00E07A71" w:rsidRPr="005C35FB">
        <w:rPr>
          <w:rFonts w:ascii="Arial" w:hAnsi="Arial" w:cs="Arial"/>
          <w:i w:val="0"/>
          <w:color w:val="auto"/>
          <w:sz w:val="20"/>
          <w:szCs w:val="20"/>
          <w:lang w:val="hu-HU"/>
        </w:rPr>
        <w:t>─ Eszközök</w:t>
      </w:r>
      <w:bookmarkEnd w:id="99"/>
      <w:r w:rsidR="00E07A71" w:rsidRPr="005C35FB">
        <w:rPr>
          <w:rFonts w:ascii="Arial" w:hAnsi="Arial" w:cs="Arial"/>
          <w:i w:val="0"/>
          <w:color w:val="auto"/>
          <w:sz w:val="20"/>
          <w:szCs w:val="20"/>
          <w:lang w:val="hu-HU"/>
        </w:rPr>
        <w:t xml:space="preserve"> </w:t>
      </w:r>
      <w:bookmarkEnd w:id="100"/>
    </w:p>
    <w:p w14:paraId="178BC912" w14:textId="77777777" w:rsidR="00CB1102" w:rsidRPr="005C35FB" w:rsidRDefault="00CB1102" w:rsidP="00CB1102">
      <w:pPr>
        <w:rPr>
          <w:lang w:eastAsia="x-none"/>
        </w:rPr>
      </w:pPr>
    </w:p>
    <w:p w14:paraId="68AD7BA6" w14:textId="77777777" w:rsidR="00E07A71" w:rsidRPr="005C35FB" w:rsidRDefault="00E07A71" w:rsidP="00C13C33">
      <w:pPr>
        <w:pStyle w:val="Baseparagraphnumbered"/>
        <w:numPr>
          <w:ilvl w:val="0"/>
          <w:numId w:val="0"/>
        </w:numPr>
        <w:ind w:left="57"/>
        <w:rPr>
          <w:rFonts w:ascii="Arial" w:hAnsi="Arial" w:cs="Arial"/>
          <w:sz w:val="20"/>
          <w:szCs w:val="20"/>
          <w:lang w:val="hu-HU"/>
        </w:rPr>
      </w:pPr>
      <w:bookmarkStart w:id="101" w:name="_Toc246730706"/>
      <w:bookmarkStart w:id="102" w:name="_Toc246730615"/>
      <w:bookmarkStart w:id="103" w:name="_Toc246513943"/>
      <w:bookmarkEnd w:id="101"/>
      <w:bookmarkEnd w:id="102"/>
      <w:bookmarkEnd w:id="103"/>
      <w:r w:rsidRPr="005C35FB">
        <w:rPr>
          <w:rFonts w:ascii="Arial" w:hAnsi="Arial" w:cs="Arial"/>
          <w:sz w:val="20"/>
          <w:szCs w:val="20"/>
          <w:lang w:val="hu-HU"/>
        </w:rPr>
        <w:t>A „Készpénz” magában foglalja a forgalomban lévő, általánosan fizetésre használt forint- és külföldi bankjegyek és -érmék állományát.</w:t>
      </w:r>
    </w:p>
    <w:p w14:paraId="626D6D6A" w14:textId="33E5594B"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„Számlakövetelések központi bankokkal szemben” közé tartozik a központi bankoknál tartott látra szóló követelések egyenlege</w:t>
      </w:r>
      <w:r w:rsidR="00D41490" w:rsidRPr="00D56CBA">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p>
    <w:p w14:paraId="1B0B5ABF" w14:textId="009F67E5"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 „Egyéb látra szóló betétek” tartalmazza a hitelintézeteknél tartott látra szóló követelések egyenlegét</w:t>
      </w:r>
      <w:r w:rsidR="00D41490">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r w:rsidRPr="005C35FB">
        <w:rPr>
          <w:rFonts w:ascii="Arial" w:hAnsi="Arial" w:cs="Arial"/>
          <w:sz w:val="20"/>
          <w:szCs w:val="20"/>
          <w:lang w:val="hu-HU"/>
        </w:rPr>
        <w:t xml:space="preserve"> </w:t>
      </w:r>
    </w:p>
    <w:p w14:paraId="1DA4FFB2"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„Hitelviszonyt megtestesítő értékpapírok” az adatszolgáltató tulajdonában lévő, értékpapírként kibocsátott hitelviszonyt megtestesítő instrumentumok.</w:t>
      </w:r>
    </w:p>
    <w:p w14:paraId="5DF20CE1"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„Betétek”: a számlakövetelésnél és látraszóló betéteknél nem szerepeltetett, hitelintézeteknél betéti szerződés keretében elhelyezett betétek.</w:t>
      </w:r>
    </w:p>
    <w:p w14:paraId="29E4FCF0" w14:textId="2704C411"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„Előlegek” sor tartalmazza azokat a tételeket, amelyek nem sorolhatók az EKB </w:t>
      </w:r>
      <w:proofErr w:type="spellStart"/>
      <w:r w:rsidRPr="005C35FB">
        <w:rPr>
          <w:rFonts w:ascii="Arial" w:hAnsi="Arial" w:cs="Arial"/>
          <w:sz w:val="20"/>
          <w:szCs w:val="20"/>
          <w:lang w:val="hu-HU"/>
        </w:rPr>
        <w:t>BSI</w:t>
      </w:r>
      <w:proofErr w:type="spellEnd"/>
      <w:r w:rsidRPr="005C35FB">
        <w:rPr>
          <w:rFonts w:ascii="Arial" w:hAnsi="Arial" w:cs="Arial"/>
          <w:sz w:val="20"/>
          <w:szCs w:val="20"/>
          <w:lang w:val="hu-HU"/>
        </w:rPr>
        <w:t xml:space="preserve"> rendelet szerinti hitelek közé. Ez a tétel többek között tartalmazza a függő tételek (pl. a befektetésre, átutalásra vagy elszámolásra váró összegek) és átvezetési tételek (pl. csekkek és beszedésre elküldött egyéb fizetési formák) követeléseinek teljes összegeit</w:t>
      </w:r>
      <w:r w:rsidRPr="00D56CBA">
        <w:rPr>
          <w:rFonts w:ascii="Arial" w:hAnsi="Arial" w:cs="Arial"/>
          <w:sz w:val="20"/>
          <w:szCs w:val="20"/>
          <w:lang w:val="hu-HU"/>
        </w:rPr>
        <w:t>.</w:t>
      </w:r>
      <w:r w:rsidRPr="005C35FB">
        <w:rPr>
          <w:rFonts w:ascii="Arial" w:hAnsi="Arial" w:cs="Arial"/>
          <w:sz w:val="20"/>
          <w:szCs w:val="20"/>
          <w:lang w:val="hu-HU"/>
        </w:rPr>
        <w:t xml:space="preserve"> </w:t>
      </w:r>
    </w:p>
    <w:p w14:paraId="50C85DED"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„Származtatott ügyletek – Fedezeti elszámolások” sor tartalmazza az IFRS</w:t>
      </w:r>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31C825AA" w14:textId="16542F1A"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„Leányvállalatokba, közös vállalkozásokba, valamint társult vállalkozásokba történt befektetések”: a leányvállalatokban, közös vállalkozásokban</w:t>
      </w:r>
      <w:r w:rsidR="00E7138D">
        <w:rPr>
          <w:rFonts w:ascii="Arial" w:hAnsi="Arial" w:cs="Arial"/>
          <w:sz w:val="20"/>
          <w:szCs w:val="20"/>
          <w:lang w:val="hu-HU"/>
        </w:rPr>
        <w:t>,</w:t>
      </w:r>
      <w:r w:rsidRPr="005C35FB">
        <w:rPr>
          <w:rFonts w:ascii="Arial" w:hAnsi="Arial" w:cs="Arial"/>
          <w:sz w:val="20"/>
          <w:szCs w:val="20"/>
          <w:lang w:val="hu-HU"/>
        </w:rPr>
        <w:t xml:space="preserve"> valamint a társult vállalkozásokban lévő befektetések</w:t>
      </w:r>
      <w:r w:rsidR="00B07228">
        <w:rPr>
          <w:rFonts w:ascii="Arial" w:hAnsi="Arial" w:cs="Arial"/>
          <w:sz w:val="20"/>
          <w:szCs w:val="20"/>
          <w:lang w:val="hu-HU"/>
        </w:rPr>
        <w:t>,</w:t>
      </w:r>
      <w:r w:rsidRPr="005C35FB">
        <w:rPr>
          <w:rFonts w:ascii="Arial" w:hAnsi="Arial" w:cs="Arial"/>
          <w:sz w:val="20"/>
          <w:szCs w:val="20"/>
          <w:lang w:val="hu-HU"/>
        </w:rPr>
        <w:t xml:space="preserve"> </w:t>
      </w:r>
      <w:r w:rsidR="00843D70" w:rsidRPr="005C35FB">
        <w:rPr>
          <w:rFonts w:ascii="Arial" w:hAnsi="Arial" w:cs="Arial"/>
          <w:sz w:val="20"/>
          <w:szCs w:val="20"/>
          <w:lang w:val="hu-HU"/>
        </w:rPr>
        <w:t>függetlenül azok értékelési módjától</w:t>
      </w:r>
      <w:r w:rsidR="00E7138D">
        <w:rPr>
          <w:rFonts w:ascii="Arial" w:hAnsi="Arial" w:cs="Arial"/>
          <w:sz w:val="20"/>
          <w:szCs w:val="20"/>
          <w:lang w:val="hu-HU"/>
        </w:rPr>
        <w:t>,</w:t>
      </w:r>
      <w:r w:rsidRPr="005C35FB">
        <w:rPr>
          <w:rFonts w:ascii="Arial" w:hAnsi="Arial" w:cs="Arial"/>
          <w:sz w:val="20"/>
          <w:szCs w:val="20"/>
          <w:lang w:val="hu-HU"/>
        </w:rPr>
        <w:t xml:space="preserve"> az IFRS 5 szerint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befektetések kivételével.</w:t>
      </w:r>
    </w:p>
    <w:p w14:paraId="6659B90E" w14:textId="475715C2" w:rsidR="00E07A71" w:rsidRPr="005C35FB" w:rsidRDefault="00B06A76" w:rsidP="00C13C33">
      <w:pPr>
        <w:pStyle w:val="Baseparagraphnumbered"/>
        <w:numPr>
          <w:ilvl w:val="0"/>
          <w:numId w:val="0"/>
        </w:numPr>
        <w:ind w:left="57"/>
        <w:rPr>
          <w:rFonts w:ascii="Arial" w:hAnsi="Arial" w:cs="Arial"/>
          <w:sz w:val="20"/>
          <w:szCs w:val="20"/>
          <w:lang w:val="hu-HU"/>
        </w:rPr>
      </w:pPr>
      <w:r w:rsidRPr="001C10CC">
        <w:rPr>
          <w:rFonts w:ascii="Arial" w:hAnsi="Arial" w:cs="Arial"/>
          <w:sz w:val="20"/>
          <w:szCs w:val="20"/>
          <w:lang w:val="hu-HU"/>
        </w:rPr>
        <w:t>A</w:t>
      </w:r>
      <w:r w:rsidR="001F3E09" w:rsidRPr="001C10CC">
        <w:rPr>
          <w:rFonts w:ascii="Arial" w:hAnsi="Arial" w:cs="Arial"/>
          <w:sz w:val="20"/>
          <w:szCs w:val="20"/>
          <w:lang w:val="hu-HU"/>
        </w:rPr>
        <w:t xml:space="preserve"> </w:t>
      </w:r>
      <w:r w:rsidRPr="001C10CC">
        <w:rPr>
          <w:rFonts w:ascii="Arial" w:hAnsi="Arial" w:cs="Arial"/>
          <w:sz w:val="20"/>
          <w:szCs w:val="20"/>
          <w:lang w:val="hu-HU"/>
        </w:rPr>
        <w:t>l</w:t>
      </w:r>
      <w:r w:rsidR="00576A21" w:rsidRPr="001C10CC">
        <w:rPr>
          <w:rFonts w:ascii="Arial" w:hAnsi="Arial" w:cs="Arial"/>
          <w:sz w:val="20"/>
          <w:szCs w:val="20"/>
          <w:lang w:val="hu-HU"/>
        </w:rPr>
        <w:t xml:space="preserve">ízing keretében bérelt eszközöket – mivel </w:t>
      </w:r>
      <w:r w:rsidR="00D339F2" w:rsidRPr="001C10CC">
        <w:rPr>
          <w:rFonts w:ascii="Arial" w:hAnsi="Arial" w:cs="Arial"/>
          <w:sz w:val="20"/>
          <w:szCs w:val="20"/>
          <w:lang w:val="hu-HU"/>
        </w:rPr>
        <w:t>a</w:t>
      </w:r>
      <w:r w:rsidR="00576A21" w:rsidRPr="001C10CC">
        <w:rPr>
          <w:rFonts w:ascii="Arial" w:hAnsi="Arial" w:cs="Arial"/>
          <w:sz w:val="20"/>
          <w:szCs w:val="20"/>
          <w:lang w:val="hu-HU"/>
        </w:rPr>
        <w:t xml:space="preserve"> mérlegben nincs külön „használatijog-eszköz” sor – ugyanazon a soron kell jelenteni, mint a mögöttes eszközöket, ha azok a tulajdonában állnának. Ha a mögöttes eszköz tárgyi eszköz, akkor a</w:t>
      </w:r>
      <w:r w:rsidRPr="001C10CC">
        <w:rPr>
          <w:rFonts w:ascii="Arial" w:hAnsi="Arial" w:cs="Arial"/>
          <w:sz w:val="20"/>
          <w:szCs w:val="20"/>
          <w:lang w:val="hu-HU"/>
        </w:rPr>
        <w:t>zt</w:t>
      </w:r>
      <w:r w:rsidR="00C83303" w:rsidRPr="001C10CC">
        <w:rPr>
          <w:rFonts w:ascii="Arial" w:hAnsi="Arial" w:cs="Arial"/>
          <w:sz w:val="20"/>
          <w:szCs w:val="20"/>
          <w:lang w:val="hu-HU"/>
        </w:rPr>
        <w:t xml:space="preserve"> </w:t>
      </w:r>
      <w:r w:rsidRPr="001C10CC">
        <w:rPr>
          <w:rFonts w:ascii="Arial" w:hAnsi="Arial" w:cs="Arial"/>
          <w:sz w:val="20"/>
          <w:szCs w:val="20"/>
          <w:lang w:val="hu-HU"/>
        </w:rPr>
        <w:t>a</w:t>
      </w:r>
      <w:r w:rsidR="00576A21" w:rsidRPr="001C10CC">
        <w:rPr>
          <w:rFonts w:ascii="Arial" w:hAnsi="Arial" w:cs="Arial"/>
          <w:sz w:val="20"/>
          <w:szCs w:val="20"/>
          <w:lang w:val="hu-HU"/>
        </w:rPr>
        <w:t xml:space="preserve"> </w:t>
      </w:r>
      <w:r w:rsidR="00F566E1" w:rsidRPr="001C10CC">
        <w:rPr>
          <w:rFonts w:ascii="Arial" w:hAnsi="Arial" w:cs="Arial"/>
          <w:sz w:val="20"/>
          <w:szCs w:val="20"/>
          <w:lang w:val="hu-HU"/>
        </w:rPr>
        <w:t xml:space="preserve">PVF21A </w:t>
      </w:r>
      <w:r w:rsidRPr="001C10CC">
        <w:rPr>
          <w:rFonts w:ascii="Arial" w:hAnsi="Arial" w:cs="Arial"/>
          <w:sz w:val="20"/>
          <w:szCs w:val="20"/>
          <w:lang w:val="hu-HU"/>
        </w:rPr>
        <w:t>kódú</w:t>
      </w:r>
      <w:r w:rsidR="00C83303" w:rsidRPr="001C10CC">
        <w:rPr>
          <w:rFonts w:ascii="Arial" w:hAnsi="Arial" w:cs="Arial"/>
          <w:sz w:val="20"/>
          <w:szCs w:val="20"/>
          <w:lang w:val="hu-HU"/>
        </w:rPr>
        <w:t xml:space="preserve"> </w:t>
      </w:r>
      <w:r w:rsidR="00576A21" w:rsidRPr="001C10CC">
        <w:rPr>
          <w:rFonts w:ascii="Arial" w:hAnsi="Arial" w:cs="Arial"/>
          <w:sz w:val="20"/>
          <w:szCs w:val="20"/>
          <w:lang w:val="hu-HU"/>
        </w:rPr>
        <w:t>tábla „Tárgyi eszköz” és annak részletező sorain, míg immateriális javak esetén a „Immateriális javak” sor</w:t>
      </w:r>
      <w:r w:rsidR="00F566E1" w:rsidRPr="001C10CC">
        <w:rPr>
          <w:rFonts w:ascii="Arial" w:hAnsi="Arial" w:cs="Arial"/>
          <w:sz w:val="20"/>
          <w:szCs w:val="20"/>
          <w:lang w:val="hu-HU"/>
        </w:rPr>
        <w:t>o</w:t>
      </w:r>
      <w:r w:rsidR="00576A21" w:rsidRPr="001C10CC">
        <w:rPr>
          <w:rFonts w:ascii="Arial" w:hAnsi="Arial" w:cs="Arial"/>
          <w:sz w:val="20"/>
          <w:szCs w:val="20"/>
          <w:lang w:val="hu-HU"/>
        </w:rPr>
        <w:t>n kell jelenteni.</w:t>
      </w:r>
      <w:r w:rsidR="00C83303" w:rsidRPr="001C10CC">
        <w:rPr>
          <w:rFonts w:ascii="Arial" w:hAnsi="Arial" w:cs="Arial"/>
          <w:sz w:val="20"/>
          <w:szCs w:val="20"/>
          <w:lang w:val="hu-HU"/>
        </w:rPr>
        <w:t xml:space="preserve"> </w:t>
      </w:r>
      <w:r w:rsidR="00E07A71" w:rsidRPr="005C35FB">
        <w:rPr>
          <w:rFonts w:ascii="Arial" w:hAnsi="Arial" w:cs="Arial"/>
          <w:sz w:val="20"/>
          <w:szCs w:val="20"/>
          <w:lang w:val="hu-HU"/>
        </w:rPr>
        <w:t xml:space="preserve">Az „Értékesítésre tartott befektetett eszközök és elidegenítési csoportok” tartalmára az IFRS 5 irányadó. </w:t>
      </w:r>
    </w:p>
    <w:p w14:paraId="1B1D472C" w14:textId="1E00B273"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4D402AD7" w14:textId="77777777" w:rsidR="00744469" w:rsidRPr="005C35FB" w:rsidRDefault="00744469" w:rsidP="007B154F">
      <w:pPr>
        <w:pStyle w:val="Baseparagraphnumbered"/>
        <w:numPr>
          <w:ilvl w:val="0"/>
          <w:numId w:val="0"/>
        </w:numPr>
        <w:spacing w:after="0"/>
        <w:ind w:left="57"/>
        <w:rPr>
          <w:rFonts w:ascii="Arial" w:hAnsi="Arial" w:cs="Arial"/>
          <w:sz w:val="20"/>
          <w:szCs w:val="20"/>
          <w:lang w:val="hu-HU"/>
        </w:rPr>
      </w:pPr>
    </w:p>
    <w:p w14:paraId="31B85B5D" w14:textId="77777777" w:rsidR="00E07A71" w:rsidRPr="005C35FB" w:rsidRDefault="00350D9C" w:rsidP="00CB1102">
      <w:pPr>
        <w:pStyle w:val="Cmsor4"/>
        <w:spacing w:before="0"/>
        <w:rPr>
          <w:rFonts w:ascii="Arial" w:hAnsi="Arial" w:cs="Arial"/>
          <w:i w:val="0"/>
          <w:color w:val="auto"/>
          <w:sz w:val="20"/>
          <w:szCs w:val="20"/>
          <w:lang w:val="hu-HU"/>
        </w:rPr>
      </w:pPr>
      <w:bookmarkStart w:id="104" w:name="_Toc424302384"/>
      <w:r w:rsidRPr="005C35FB">
        <w:rPr>
          <w:rFonts w:ascii="Arial" w:hAnsi="Arial" w:cs="Arial"/>
          <w:i w:val="0"/>
          <w:color w:val="auto"/>
          <w:sz w:val="20"/>
          <w:szCs w:val="20"/>
          <w:lang w:val="hu-HU"/>
        </w:rPr>
        <w:t xml:space="preserve">4.2. </w:t>
      </w:r>
      <w:r w:rsidR="00E07A71" w:rsidRPr="005C35FB">
        <w:rPr>
          <w:rFonts w:ascii="Arial" w:hAnsi="Arial" w:cs="Arial"/>
          <w:i w:val="0"/>
          <w:color w:val="auto"/>
          <w:sz w:val="20"/>
          <w:szCs w:val="20"/>
          <w:lang w:val="hu-HU"/>
        </w:rPr>
        <w:t>PVF21B1</w:t>
      </w:r>
      <w:r w:rsidR="00C96CA4" w:rsidRPr="005C35FB">
        <w:rPr>
          <w:rFonts w:ascii="Arial" w:hAnsi="Arial" w:cs="Arial"/>
          <w:i w:val="0"/>
          <w:color w:val="auto"/>
          <w:sz w:val="20"/>
          <w:szCs w:val="20"/>
          <w:lang w:val="hu-HU"/>
        </w:rPr>
        <w:t xml:space="preserve"> Pénzügyi vállalkozások IFRS</w:t>
      </w:r>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Kötelezettségek </w:t>
      </w:r>
      <w:bookmarkEnd w:id="104"/>
    </w:p>
    <w:p w14:paraId="0895CFC9" w14:textId="77777777" w:rsidR="00CB1102" w:rsidRPr="005C35FB" w:rsidRDefault="00CB1102" w:rsidP="00CB1102">
      <w:pPr>
        <w:rPr>
          <w:lang w:eastAsia="x-none"/>
        </w:rPr>
      </w:pPr>
    </w:p>
    <w:p w14:paraId="7651130E"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lastRenderedPageBreak/>
        <w:t>A „Kibocsátott hitelviszonyt megtestesítő értékpapírok” az adatszolgáltató által értékpapírként kibocsátott adósságinstrumentumok.</w:t>
      </w:r>
    </w:p>
    <w:p w14:paraId="1F54F367"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190A7EE0"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 IFRS</w:t>
      </w:r>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pénzügyi kötelezettségek” tartalmazhatnak pénzügyi garanciákat, ha azok értékelése vagy az eredménnyel szemben valós értéken [</w:t>
      </w:r>
      <w:r w:rsidR="00C733FB" w:rsidRPr="005C35FB">
        <w:rPr>
          <w:rFonts w:ascii="Arial" w:hAnsi="Arial" w:cs="Arial"/>
          <w:sz w:val="20"/>
          <w:szCs w:val="20"/>
          <w:lang w:val="hu-HU"/>
        </w:rPr>
        <w:t>IFRS 9</w:t>
      </w:r>
      <w:r w:rsidR="0094565B" w:rsidRPr="005C35FB">
        <w:rPr>
          <w:rFonts w:ascii="Arial" w:hAnsi="Arial" w:cs="Arial"/>
          <w:sz w:val="20"/>
          <w:szCs w:val="20"/>
          <w:lang w:val="hu-HU"/>
        </w:rPr>
        <w:t xml:space="preserve"> </w:t>
      </w:r>
      <w:r w:rsidR="00C733FB" w:rsidRPr="005C35FB">
        <w:rPr>
          <w:rFonts w:ascii="Arial" w:hAnsi="Arial" w:cs="Arial"/>
          <w:sz w:val="20"/>
          <w:szCs w:val="20"/>
          <w:lang w:val="hu-HU"/>
        </w:rPr>
        <w:t xml:space="preserve">4.2.1 bekezdés </w:t>
      </w:r>
      <w:r w:rsidR="001D28E4" w:rsidRPr="005C35FB">
        <w:rPr>
          <w:rFonts w:ascii="Arial" w:hAnsi="Arial" w:cs="Arial"/>
          <w:sz w:val="20"/>
          <w:szCs w:val="20"/>
          <w:lang w:val="hu-HU"/>
        </w:rPr>
        <w:t>a</w:t>
      </w:r>
      <w:r w:rsidR="00C733FB" w:rsidRPr="005C35FB">
        <w:rPr>
          <w:rFonts w:ascii="Arial" w:hAnsi="Arial" w:cs="Arial"/>
          <w:sz w:val="20"/>
          <w:szCs w:val="20"/>
          <w:lang w:val="hu-HU"/>
        </w:rPr>
        <w:t>)</w:t>
      </w:r>
      <w:r w:rsidR="001D28E4" w:rsidRPr="005C35FB">
        <w:rPr>
          <w:rFonts w:ascii="Arial" w:hAnsi="Arial" w:cs="Arial"/>
          <w:sz w:val="20"/>
          <w:szCs w:val="20"/>
          <w:lang w:val="hu-HU"/>
        </w:rPr>
        <w:t xml:space="preserve"> pontja</w:t>
      </w:r>
      <w:r w:rsidRPr="005C35FB">
        <w:rPr>
          <w:rFonts w:ascii="Arial" w:hAnsi="Arial" w:cs="Arial"/>
          <w:sz w:val="20"/>
          <w:szCs w:val="20"/>
          <w:lang w:val="hu-HU"/>
        </w:rPr>
        <w:t>] vagy a halmozott amortizációval csökkentett kezdeti bekerülési értéken [</w:t>
      </w:r>
      <w:r w:rsidR="001D28E4" w:rsidRPr="005C35FB">
        <w:rPr>
          <w:rFonts w:ascii="Arial" w:hAnsi="Arial" w:cs="Arial"/>
          <w:sz w:val="20"/>
          <w:szCs w:val="20"/>
          <w:lang w:val="hu-HU"/>
        </w:rPr>
        <w:t xml:space="preserve">IFRS 9 4.2.1 </w:t>
      </w:r>
      <w:r w:rsidRPr="005C35FB">
        <w:rPr>
          <w:rFonts w:ascii="Arial" w:hAnsi="Arial" w:cs="Arial"/>
          <w:sz w:val="20"/>
          <w:szCs w:val="20"/>
          <w:lang w:val="hu-HU"/>
        </w:rPr>
        <w:t>bekezdés</w:t>
      </w:r>
      <w:r w:rsidR="00FF7B2C" w:rsidRPr="005C35FB">
        <w:rPr>
          <w:rFonts w:ascii="Arial" w:hAnsi="Arial" w:cs="Arial"/>
          <w:sz w:val="20"/>
          <w:szCs w:val="20"/>
          <w:lang w:val="hu-HU"/>
        </w:rPr>
        <w:t xml:space="preserve"> </w:t>
      </w:r>
      <w:r w:rsidRPr="005C35FB">
        <w:rPr>
          <w:rFonts w:ascii="Arial" w:hAnsi="Arial" w:cs="Arial"/>
          <w:sz w:val="20"/>
          <w:szCs w:val="20"/>
          <w:lang w:val="hu-HU"/>
        </w:rPr>
        <w:t>c) pont ii. alpontja] történik. A hitelnyújtási elkötelezettségeket akkor kell az „Egyéb pénzügyi kötelezettségek” között szerepeltetni, ha azok az eredménnyel szemben valós értéken értékelt</w:t>
      </w:r>
      <w:r w:rsidR="001D28E4" w:rsidRPr="005C35FB">
        <w:rPr>
          <w:rFonts w:ascii="Arial" w:hAnsi="Arial" w:cs="Arial"/>
          <w:sz w:val="20"/>
          <w:szCs w:val="20"/>
          <w:lang w:val="hu-HU"/>
        </w:rPr>
        <w:t>nek megjelölt</w:t>
      </w:r>
      <w:r w:rsidRPr="005C35FB">
        <w:rPr>
          <w:rFonts w:ascii="Arial" w:hAnsi="Arial" w:cs="Arial"/>
          <w:sz w:val="20"/>
          <w:szCs w:val="20"/>
          <w:lang w:val="hu-HU"/>
        </w:rPr>
        <w:t xml:space="preserve"> pénzügyi kötelezettségek [</w:t>
      </w:r>
      <w:r w:rsidR="001D28E4" w:rsidRPr="005C35FB">
        <w:rPr>
          <w:rFonts w:ascii="Arial" w:hAnsi="Arial" w:cs="Arial"/>
          <w:sz w:val="20"/>
          <w:szCs w:val="20"/>
          <w:lang w:val="hu-HU"/>
        </w:rPr>
        <w:t xml:space="preserve">IFRS 9 4.2.1 </w:t>
      </w:r>
      <w:r w:rsidRPr="005C35FB">
        <w:rPr>
          <w:rFonts w:ascii="Arial" w:hAnsi="Arial" w:cs="Arial"/>
          <w:sz w:val="20"/>
          <w:szCs w:val="20"/>
          <w:lang w:val="hu-HU"/>
        </w:rPr>
        <w:t>bekezdés a) pontja], vagy azok a piaci kamatlábnál alacsonyabb kamatláb melletti hitelnyújtásra vonatkozó elkötelezettségek [</w:t>
      </w:r>
      <w:r w:rsidR="001D28E4" w:rsidRPr="005C35FB">
        <w:rPr>
          <w:rFonts w:ascii="Arial" w:hAnsi="Arial" w:cs="Arial"/>
          <w:sz w:val="20"/>
          <w:szCs w:val="20"/>
          <w:lang w:val="hu-HU"/>
        </w:rPr>
        <w:t>IFRS 9 2.3 bekezdés c) pontja, 4.2.1 bekezdés d) pontja</w:t>
      </w:r>
      <w:r w:rsidRPr="005C35FB">
        <w:rPr>
          <w:rFonts w:ascii="Arial" w:hAnsi="Arial" w:cs="Arial"/>
          <w:sz w:val="20"/>
          <w:szCs w:val="20"/>
          <w:lang w:val="hu-HU"/>
        </w:rPr>
        <w:t>].</w:t>
      </w:r>
    </w:p>
    <w:p w14:paraId="42B223A7" w14:textId="5AC8DA68" w:rsidR="001D28E4" w:rsidRDefault="001D28E4"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w:t>
      </w:r>
    </w:p>
    <w:p w14:paraId="63988EBA" w14:textId="51EC1A03" w:rsidR="00576A21" w:rsidRPr="001C10CC" w:rsidRDefault="00576A21" w:rsidP="00576A21">
      <w:pPr>
        <w:spacing w:after="240"/>
        <w:jc w:val="both"/>
        <w:rPr>
          <w:rFonts w:ascii="Arial" w:hAnsi="Arial" w:cs="Arial"/>
          <w:sz w:val="20"/>
          <w:szCs w:val="20"/>
          <w:lang w:eastAsia="en-GB"/>
        </w:rPr>
      </w:pPr>
      <w:r w:rsidRPr="001C10CC">
        <w:rPr>
          <w:rFonts w:ascii="Arial" w:hAnsi="Arial" w:cs="Arial"/>
          <w:sz w:val="20"/>
          <w:szCs w:val="20"/>
          <w:lang w:eastAsia="en-GB"/>
        </w:rPr>
        <w:t xml:space="preserve">A </w:t>
      </w:r>
      <w:proofErr w:type="spellStart"/>
      <w:r w:rsidR="00B06A76" w:rsidRPr="001C10CC">
        <w:rPr>
          <w:rFonts w:ascii="Arial" w:hAnsi="Arial" w:cs="Arial"/>
          <w:sz w:val="20"/>
          <w:szCs w:val="20"/>
          <w:lang w:eastAsia="en-GB"/>
        </w:rPr>
        <w:t>lízingbevevő</w:t>
      </w:r>
      <w:r w:rsidRPr="001C10CC">
        <w:rPr>
          <w:rFonts w:ascii="Arial" w:hAnsi="Arial" w:cs="Arial"/>
          <w:sz w:val="20"/>
          <w:szCs w:val="20"/>
          <w:lang w:eastAsia="en-GB"/>
        </w:rPr>
        <w:t>nél</w:t>
      </w:r>
      <w:proofErr w:type="spellEnd"/>
      <w:r w:rsidRPr="001C10CC">
        <w:rPr>
          <w:rFonts w:ascii="Arial" w:hAnsi="Arial" w:cs="Arial"/>
          <w:sz w:val="20"/>
          <w:szCs w:val="20"/>
          <w:lang w:eastAsia="en-GB"/>
        </w:rPr>
        <w:t xml:space="preserve"> a mérlegbe felvett lízingtartozás (IFRS 16 22. </w:t>
      </w:r>
      <w:r w:rsidR="00B06A76" w:rsidRPr="001C10CC">
        <w:rPr>
          <w:rFonts w:ascii="Arial" w:hAnsi="Arial" w:cs="Arial"/>
          <w:sz w:val="20"/>
          <w:szCs w:val="20"/>
          <w:lang w:eastAsia="en-GB"/>
        </w:rPr>
        <w:t>bekezdése</w:t>
      </w:r>
      <w:r w:rsidRPr="001C10CC">
        <w:rPr>
          <w:rFonts w:ascii="Arial" w:hAnsi="Arial" w:cs="Arial"/>
          <w:sz w:val="20"/>
          <w:szCs w:val="20"/>
          <w:lang w:eastAsia="en-GB"/>
        </w:rPr>
        <w:t xml:space="preserve">) a </w:t>
      </w:r>
      <w:r w:rsidR="0007202A" w:rsidRPr="001C10CC">
        <w:rPr>
          <w:rFonts w:ascii="Arial" w:hAnsi="Arial" w:cs="Arial"/>
          <w:sz w:val="20"/>
          <w:szCs w:val="20"/>
          <w:lang w:eastAsia="en-GB"/>
        </w:rPr>
        <w:t xml:space="preserve">PVF21B1 </w:t>
      </w:r>
      <w:r w:rsidR="00B06A76" w:rsidRPr="001C10CC">
        <w:rPr>
          <w:rFonts w:ascii="Arial" w:hAnsi="Arial" w:cs="Arial"/>
          <w:sz w:val="20"/>
          <w:szCs w:val="20"/>
          <w:lang w:eastAsia="en-GB"/>
        </w:rPr>
        <w:t>kódú</w:t>
      </w:r>
      <w:r w:rsidR="00C83303" w:rsidRPr="001C10CC">
        <w:rPr>
          <w:rFonts w:ascii="Arial" w:hAnsi="Arial" w:cs="Arial"/>
          <w:sz w:val="20"/>
          <w:szCs w:val="20"/>
          <w:lang w:eastAsia="en-GB"/>
        </w:rPr>
        <w:t xml:space="preserve"> </w:t>
      </w:r>
      <w:r w:rsidRPr="001C10CC">
        <w:rPr>
          <w:rFonts w:ascii="Arial" w:hAnsi="Arial" w:cs="Arial"/>
          <w:sz w:val="20"/>
          <w:szCs w:val="20"/>
          <w:lang w:eastAsia="en-GB"/>
        </w:rPr>
        <w:t>táblán belül az amortizált bekerülési értéken értékelt portfólió „Egyéb pénzügyi kötelezettség” során jelentendő.</w:t>
      </w:r>
    </w:p>
    <w:p w14:paraId="470E940F"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1552EDDA"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„Származtatott ügyletek – Fedezeti elszámolások” sor tartalmazza az IFRS</w:t>
      </w:r>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297B74FA"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05" w:name="_Toc246730709"/>
      <w:bookmarkStart w:id="106" w:name="_Toc246730618"/>
      <w:bookmarkStart w:id="107" w:name="_Toc246513946"/>
      <w:bookmarkEnd w:id="105"/>
      <w:bookmarkEnd w:id="106"/>
      <w:bookmarkEnd w:id="107"/>
      <w:r w:rsidRPr="005C35FB">
        <w:rPr>
          <w:rFonts w:ascii="Arial" w:hAnsi="Arial" w:cs="Arial"/>
          <w:sz w:val="20"/>
          <w:szCs w:val="20"/>
          <w:lang w:val="hu-HU"/>
        </w:rPr>
        <w:t>A „Nyugdíj és egyéb munkaviszony megszűnése utáni meghatározott juttatási kötelmekre” képzett céltartalékok közé tartoznak a meghatározott juttatásra vonatkozó nettó kötelezettségek összege.</w:t>
      </w:r>
    </w:p>
    <w:p w14:paraId="004357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IFRS</w:t>
      </w:r>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hosszú távú munkavállalói juttatásokra” képzett céltartalékok tartalmazzák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19 153. bekezdésében felsorolt hosszú távú munkavállalói juttatási programok hiányainak összegeit is. A rövid távú munkavállalói juttatásokból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11. bekezdés a) pontja], a meghatározott hozzájárulási programokból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51. bekezdés a) pontja] és a végkielégítésekből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19 169. bekezdés a) pontja] származó elhatárolt kiadásokat az „Egyéb kötelezettségek” között kell szerepeltetni.</w:t>
      </w:r>
    </w:p>
    <w:p w14:paraId="328C9ADC" w14:textId="77777777" w:rsidR="001D28E4" w:rsidRPr="005C35FB" w:rsidRDefault="001D28E4" w:rsidP="001D28E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„Adott kötelezettségvállalások és garanciák”-ra képzett céltartalék tartalmazza a kötelezettségvállaláshoz és garanciához kapcsolódó valamennyi céltartalékot, függetlenül attól, hogy értékvesztésüket az </w:t>
      </w:r>
      <w:r w:rsidR="00481CE4" w:rsidRPr="005C35FB">
        <w:rPr>
          <w:rFonts w:ascii="Arial" w:hAnsi="Arial" w:cs="Arial"/>
          <w:sz w:val="20"/>
          <w:szCs w:val="20"/>
          <w:lang w:val="hu-HU"/>
        </w:rPr>
        <w:t xml:space="preserve">adatszolgáltató az </w:t>
      </w:r>
      <w:r w:rsidRPr="005C35FB">
        <w:rPr>
          <w:rFonts w:ascii="Arial" w:hAnsi="Arial" w:cs="Arial"/>
          <w:sz w:val="20"/>
          <w:szCs w:val="20"/>
          <w:lang w:val="hu-HU"/>
        </w:rPr>
        <w:t>IFRS 9 szerint határozz</w:t>
      </w:r>
      <w:r w:rsidR="00481CE4" w:rsidRPr="005C35FB">
        <w:rPr>
          <w:rFonts w:ascii="Arial" w:hAnsi="Arial" w:cs="Arial"/>
          <w:sz w:val="20"/>
          <w:szCs w:val="20"/>
          <w:lang w:val="hu-HU"/>
        </w:rPr>
        <w:t>a</w:t>
      </w:r>
      <w:r w:rsidRPr="005C35FB">
        <w:rPr>
          <w:rFonts w:ascii="Arial" w:hAnsi="Arial" w:cs="Arial"/>
          <w:sz w:val="20"/>
          <w:szCs w:val="20"/>
          <w:lang w:val="hu-HU"/>
        </w:rPr>
        <w:t xml:space="preserve">-e meg vagy céltartalékképzésük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megfelelően történik, illet</w:t>
      </w:r>
      <w:r w:rsidR="00481CE4" w:rsidRPr="005C35FB">
        <w:rPr>
          <w:rFonts w:ascii="Arial" w:hAnsi="Arial" w:cs="Arial"/>
          <w:sz w:val="20"/>
          <w:szCs w:val="20"/>
          <w:lang w:val="hu-HU"/>
        </w:rPr>
        <w:t>ve</w:t>
      </w:r>
      <w:r w:rsidRPr="005C35FB">
        <w:rPr>
          <w:rFonts w:ascii="Arial" w:hAnsi="Arial" w:cs="Arial"/>
          <w:sz w:val="20"/>
          <w:szCs w:val="20"/>
          <w:lang w:val="hu-HU"/>
        </w:rPr>
        <w:t xml:space="preserve"> az</w:t>
      </w:r>
      <w:r w:rsidR="00481CE4" w:rsidRPr="005C35FB">
        <w:rPr>
          <w:rFonts w:ascii="Arial" w:hAnsi="Arial" w:cs="Arial"/>
          <w:sz w:val="20"/>
          <w:szCs w:val="20"/>
          <w:lang w:val="hu-HU"/>
        </w:rPr>
        <w:t xml:space="preserve"> adatszolgáltató az</w:t>
      </w:r>
      <w:r w:rsidRPr="005C35FB">
        <w:rPr>
          <w:rFonts w:ascii="Arial" w:hAnsi="Arial" w:cs="Arial"/>
          <w:sz w:val="20"/>
          <w:szCs w:val="20"/>
          <w:lang w:val="hu-HU"/>
        </w:rPr>
        <w:t xml:space="preserve"> IFRS 4 szerinti biztosítási szerződésként kezeli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571DAAA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„Kérésre visszafizetendő jegyzett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a társaság központjával szembeni nettó kötelezettségeket (+/-).</w:t>
      </w:r>
    </w:p>
    <w:p w14:paraId="2828FB3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Azokat a kötelezettségeket, amelyek nem pénzügyi kötelezettségek, és amelyek jellegüknél fogva nem sorolhatók be a mérleg meghatározott tételei közé, az „Egyéb kötelezettségek” között kell feltüntetni.</w:t>
      </w:r>
    </w:p>
    <w:p w14:paraId="473A8DC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elidegenítési csoportba tartozó kötelezettségek” tartalmára az IFRS 5 irányadó.</w:t>
      </w:r>
    </w:p>
    <w:p w14:paraId="2C5DDD7E" w14:textId="77777777" w:rsidR="00E07A71" w:rsidRPr="005C35FB" w:rsidRDefault="00E65A73" w:rsidP="00CB1102">
      <w:pPr>
        <w:pStyle w:val="Cmsor4"/>
        <w:spacing w:before="0"/>
        <w:rPr>
          <w:rFonts w:ascii="Arial" w:hAnsi="Arial" w:cs="Arial"/>
          <w:i w:val="0"/>
          <w:color w:val="auto"/>
          <w:sz w:val="20"/>
          <w:szCs w:val="20"/>
          <w:lang w:val="hu-HU"/>
        </w:rPr>
      </w:pPr>
      <w:bookmarkStart w:id="108" w:name="_Toc424302385"/>
      <w:r w:rsidRPr="005C35FB">
        <w:rPr>
          <w:rFonts w:ascii="Arial" w:hAnsi="Arial" w:cs="Arial"/>
          <w:i w:val="0"/>
          <w:color w:val="auto"/>
          <w:sz w:val="20"/>
          <w:szCs w:val="20"/>
          <w:lang w:val="hu-HU"/>
        </w:rPr>
        <w:lastRenderedPageBreak/>
        <w:t xml:space="preserve">4.3. </w:t>
      </w:r>
      <w:r w:rsidR="00E07A71" w:rsidRPr="005C35FB">
        <w:rPr>
          <w:rFonts w:ascii="Arial" w:hAnsi="Arial" w:cs="Arial"/>
          <w:i w:val="0"/>
          <w:color w:val="auto"/>
          <w:sz w:val="20"/>
          <w:szCs w:val="20"/>
          <w:lang w:val="hu-HU"/>
        </w:rPr>
        <w:t>PVF21B2</w:t>
      </w:r>
      <w:r w:rsidR="00F304C2" w:rsidRPr="005C35FB">
        <w:rPr>
          <w:rFonts w:ascii="Arial" w:hAnsi="Arial" w:cs="Arial"/>
          <w:i w:val="0"/>
          <w:color w:val="auto"/>
          <w:sz w:val="20"/>
          <w:szCs w:val="20"/>
          <w:lang w:val="hu-HU"/>
        </w:rPr>
        <w:t xml:space="preserve"> Pénzügyi vállalkozások IFRS</w:t>
      </w:r>
      <w:r w:rsidR="00E07A71" w:rsidRPr="005C35FB">
        <w:rPr>
          <w:rFonts w:ascii="Arial" w:hAnsi="Arial" w:cs="Arial"/>
          <w:i w:val="0"/>
          <w:color w:val="auto"/>
          <w:sz w:val="20"/>
          <w:szCs w:val="20"/>
          <w:lang w:val="hu-HU"/>
        </w:rPr>
        <w:t xml:space="preserve"> mérleg</w:t>
      </w:r>
      <w:r w:rsidR="00F304C2"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Saját tőke </w:t>
      </w:r>
    </w:p>
    <w:p w14:paraId="2806E837" w14:textId="77777777" w:rsidR="00CB1102" w:rsidRPr="005C35FB" w:rsidRDefault="00CB1102" w:rsidP="00CB1102">
      <w:pPr>
        <w:rPr>
          <w:lang w:eastAsia="x-none"/>
        </w:rPr>
      </w:pPr>
    </w:p>
    <w:bookmarkEnd w:id="108"/>
    <w:p w14:paraId="2C075DB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IFRS</w:t>
      </w:r>
      <w:r w:rsidR="0094565B" w:rsidRPr="005C35FB">
        <w:rPr>
          <w:rFonts w:ascii="Arial" w:hAnsi="Arial" w:cs="Arial"/>
          <w:sz w:val="20"/>
          <w:szCs w:val="20"/>
          <w:lang w:val="hu-HU"/>
        </w:rPr>
        <w:t>-ek</w:t>
      </w:r>
      <w:r w:rsidRPr="005C35FB">
        <w:rPr>
          <w:rFonts w:ascii="Arial" w:hAnsi="Arial" w:cs="Arial"/>
          <w:sz w:val="20"/>
          <w:szCs w:val="20"/>
          <w:lang w:val="hu-HU"/>
        </w:rPr>
        <w:t xml:space="preserve"> előírásai értelmében a tőkeinstrumentumok azok a pénzügyi instrumentumok, amelyeket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32 annak minősít.</w:t>
      </w:r>
    </w:p>
    <w:p w14:paraId="31A35095"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61573D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6AEB6506"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638F78CF" w14:textId="2C9D809E"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1539DC">
        <w:rPr>
          <w:rFonts w:ascii="Arial" w:hAnsi="Arial" w:cs="Arial"/>
          <w:sz w:val="20"/>
          <w:szCs w:val="20"/>
          <w:lang w:val="hu-HU"/>
        </w:rPr>
        <w:t>(</w:t>
      </w:r>
      <w:r w:rsidRPr="005C35FB">
        <w:rPr>
          <w:rFonts w:ascii="Arial" w:hAnsi="Arial" w:cs="Arial"/>
          <w:sz w:val="20"/>
          <w:szCs w:val="20"/>
          <w:lang w:val="hu-HU"/>
        </w:rPr>
        <w:t>IFRS 2 10. bekezdése</w:t>
      </w:r>
      <w:r w:rsidR="001539DC">
        <w:rPr>
          <w:rFonts w:ascii="Arial" w:hAnsi="Arial" w:cs="Arial"/>
          <w:sz w:val="20"/>
          <w:szCs w:val="20"/>
          <w:lang w:val="hu-HU"/>
        </w:rPr>
        <w:t>)</w:t>
      </w:r>
      <w:r w:rsidRPr="005C35FB">
        <w:rPr>
          <w:rFonts w:ascii="Arial" w:hAnsi="Arial" w:cs="Arial"/>
          <w:sz w:val="20"/>
          <w:szCs w:val="20"/>
          <w:lang w:val="hu-HU"/>
        </w:rPr>
        <w:t>.</w:t>
      </w:r>
    </w:p>
    <w:p w14:paraId="121A911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„Átértékelési tartalék (IFRS-</w:t>
      </w:r>
      <w:proofErr w:type="spellStart"/>
      <w:r w:rsidR="0094565B" w:rsidRPr="005C35FB">
        <w:rPr>
          <w:rFonts w:ascii="Arial" w:hAnsi="Arial" w:cs="Arial"/>
          <w:sz w:val="20"/>
          <w:szCs w:val="20"/>
          <w:lang w:val="hu-HU"/>
        </w:rPr>
        <w:t>ek</w:t>
      </w:r>
      <w:r w:rsidRPr="005C35FB">
        <w:rPr>
          <w:rFonts w:ascii="Arial" w:hAnsi="Arial" w:cs="Arial"/>
          <w:sz w:val="20"/>
          <w:szCs w:val="20"/>
          <w:lang w:val="hu-HU"/>
        </w:rPr>
        <w:t>re</w:t>
      </w:r>
      <w:proofErr w:type="spellEnd"/>
      <w:r w:rsidRPr="005C35FB">
        <w:rPr>
          <w:rFonts w:ascii="Arial" w:hAnsi="Arial" w:cs="Arial"/>
          <w:sz w:val="20"/>
          <w:szCs w:val="20"/>
          <w:lang w:val="hu-HU"/>
        </w:rPr>
        <w:t xml:space="preserve"> való áttéréskor)” az IFRS</w:t>
      </w:r>
      <w:r w:rsidR="0094565B" w:rsidRPr="005C35FB">
        <w:rPr>
          <w:rFonts w:ascii="Arial" w:hAnsi="Arial" w:cs="Arial"/>
          <w:sz w:val="20"/>
          <w:szCs w:val="20"/>
          <w:lang w:val="hu-HU"/>
        </w:rPr>
        <w:t>-ek</w:t>
      </w:r>
      <w:r w:rsidRPr="005C35FB">
        <w:rPr>
          <w:rFonts w:ascii="Arial" w:hAnsi="Arial" w:cs="Arial"/>
          <w:sz w:val="20"/>
          <w:szCs w:val="20"/>
          <w:lang w:val="hu-HU"/>
        </w:rPr>
        <w:t xml:space="preserve"> első alkalmazásából eredő tartalékok összegét tartalmazza, amelyeket nem oldottak fel más típusú tartalékok javára.</w:t>
      </w:r>
    </w:p>
    <w:p w14:paraId="203DDF4D"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054DA5" w:rsidRPr="005C35FB">
        <w:rPr>
          <w:rFonts w:ascii="Arial" w:hAnsi="Arial" w:cs="Arial"/>
          <w:sz w:val="20"/>
          <w:szCs w:val="20"/>
          <w:lang w:val="hu-HU"/>
        </w:rPr>
        <w:t xml:space="preserve">amennyiben azokat a tőkemódszerrel számolják el, </w:t>
      </w:r>
      <w:r w:rsidRPr="005C35FB">
        <w:rPr>
          <w:rFonts w:ascii="Arial" w:hAnsi="Arial" w:cs="Arial"/>
          <w:sz w:val="20"/>
          <w:szCs w:val="20"/>
          <w:lang w:val="hu-HU"/>
        </w:rPr>
        <w:t>valamint a más tételekben nem szerepeltetett tartalékokat</w:t>
      </w:r>
      <w:r w:rsidR="00914452" w:rsidRPr="005C35FB">
        <w:rPr>
          <w:rFonts w:ascii="Arial" w:hAnsi="Arial" w:cs="Arial"/>
          <w:sz w:val="20"/>
          <w:szCs w:val="20"/>
          <w:lang w:val="hu-HU"/>
        </w:rPr>
        <w:t>,</w:t>
      </w:r>
      <w:r w:rsidRPr="005C35FB">
        <w:rPr>
          <w:rFonts w:ascii="Arial" w:hAnsi="Arial" w:cs="Arial"/>
          <w:sz w:val="20"/>
          <w:szCs w:val="20"/>
          <w:lang w:val="hu-HU"/>
        </w:rPr>
        <w:t xml:space="preserve"> tartalmazhat</w:t>
      </w:r>
      <w:r w:rsidR="00054DA5" w:rsidRPr="005C35FB">
        <w:rPr>
          <w:rFonts w:ascii="Arial" w:hAnsi="Arial" w:cs="Arial"/>
          <w:sz w:val="20"/>
          <w:szCs w:val="20"/>
          <w:lang w:val="hu-HU"/>
        </w:rPr>
        <w:t xml:space="preserve"> továbbá</w:t>
      </w:r>
      <w:r w:rsidRPr="005C35FB">
        <w:rPr>
          <w:rFonts w:ascii="Arial" w:hAnsi="Arial" w:cs="Arial"/>
          <w:sz w:val="20"/>
          <w:szCs w:val="20"/>
          <w:lang w:val="hu-HU"/>
        </w:rPr>
        <w:t xml:space="preserve"> jogszabály által előírt tartalékot</w:t>
      </w:r>
      <w:r w:rsidR="00054DA5" w:rsidRPr="005C35FB">
        <w:rPr>
          <w:rFonts w:ascii="Arial" w:hAnsi="Arial" w:cs="Arial"/>
          <w:sz w:val="20"/>
          <w:szCs w:val="20"/>
          <w:lang w:val="hu-HU"/>
        </w:rPr>
        <w:t xml:space="preserve"> is</w:t>
      </w:r>
      <w:r w:rsidRPr="005C35FB">
        <w:rPr>
          <w:rFonts w:ascii="Arial" w:hAnsi="Arial" w:cs="Arial"/>
          <w:sz w:val="20"/>
          <w:szCs w:val="20"/>
          <w:lang w:val="hu-HU"/>
        </w:rPr>
        <w:t>.</w:t>
      </w:r>
    </w:p>
    <w:p w14:paraId="00AC57A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 Saját részvények” soron kell szerepeltetni az adatszolgáltató által visszavásárolt sajáttőke instrumentumokat.</w:t>
      </w:r>
    </w:p>
    <w:p w14:paraId="6EAC655B" w14:textId="77777777" w:rsidR="00E07A71" w:rsidRPr="005C35FB" w:rsidRDefault="00E65A73" w:rsidP="00CB1102">
      <w:pPr>
        <w:pStyle w:val="Cmsor4"/>
        <w:spacing w:before="0"/>
        <w:rPr>
          <w:rFonts w:ascii="Arial" w:hAnsi="Arial" w:cs="Arial"/>
          <w:i w:val="0"/>
          <w:color w:val="auto"/>
          <w:sz w:val="20"/>
          <w:szCs w:val="20"/>
          <w:lang w:val="hu-HU"/>
        </w:rPr>
      </w:pPr>
      <w:bookmarkStart w:id="109" w:name="_Toc424302386"/>
      <w:r w:rsidRPr="005C35FB">
        <w:rPr>
          <w:rFonts w:ascii="Arial" w:hAnsi="Arial" w:cs="Arial"/>
          <w:i w:val="0"/>
          <w:color w:val="auto"/>
          <w:sz w:val="20"/>
          <w:szCs w:val="20"/>
          <w:lang w:val="hu-HU"/>
        </w:rPr>
        <w:t xml:space="preserve">4.4. </w:t>
      </w:r>
      <w:r w:rsidR="00E07A71" w:rsidRPr="005C35FB">
        <w:rPr>
          <w:rFonts w:ascii="Arial" w:hAnsi="Arial" w:cs="Arial"/>
          <w:i w:val="0"/>
          <w:color w:val="auto"/>
          <w:sz w:val="20"/>
          <w:szCs w:val="20"/>
          <w:lang w:val="hu-HU"/>
        </w:rPr>
        <w:t>PVF22A1</w:t>
      </w:r>
      <w:r w:rsidR="004E54FE" w:rsidRPr="005C35FB">
        <w:rPr>
          <w:rFonts w:ascii="Arial" w:hAnsi="Arial" w:cs="Arial"/>
          <w:i w:val="0"/>
          <w:color w:val="auto"/>
          <w:sz w:val="20"/>
          <w:szCs w:val="20"/>
          <w:lang w:val="hu-HU"/>
        </w:rPr>
        <w:t xml:space="preserve"> Pénzügyi vállalkozások</w:t>
      </w:r>
      <w:bookmarkEnd w:id="109"/>
      <w:r w:rsidR="00E07A71" w:rsidRPr="005C35FB">
        <w:rPr>
          <w:rFonts w:ascii="Arial" w:hAnsi="Arial" w:cs="Arial"/>
          <w:i w:val="0"/>
          <w:color w:val="auto"/>
          <w:sz w:val="20"/>
          <w:szCs w:val="20"/>
          <w:lang w:val="hu-HU"/>
        </w:rPr>
        <w:t xml:space="preserve"> átfogó jövedelemkimutatás</w:t>
      </w:r>
      <w:r w:rsidR="004E54FE" w:rsidRPr="005C35FB">
        <w:rPr>
          <w:rFonts w:ascii="Arial" w:hAnsi="Arial" w:cs="Arial"/>
          <w:i w:val="0"/>
          <w:color w:val="auto"/>
          <w:sz w:val="20"/>
          <w:szCs w:val="20"/>
          <w:lang w:val="hu-HU"/>
        </w:rPr>
        <w:t>a (IFRS)</w:t>
      </w:r>
    </w:p>
    <w:p w14:paraId="66B94846" w14:textId="77777777" w:rsidR="00CB1102" w:rsidRPr="005C35FB" w:rsidRDefault="00CB1102" w:rsidP="00CB1102">
      <w:pPr>
        <w:rPr>
          <w:lang w:eastAsia="x-none"/>
        </w:rPr>
      </w:pPr>
    </w:p>
    <w:p w14:paraId="6D168051"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10" w:name="_Toc246730718"/>
      <w:bookmarkStart w:id="111" w:name="_Toc246730627"/>
      <w:bookmarkStart w:id="112" w:name="_Toc246513955"/>
      <w:bookmarkEnd w:id="110"/>
      <w:bookmarkEnd w:id="111"/>
      <w:bookmarkEnd w:id="112"/>
      <w:r w:rsidRPr="005C35FB">
        <w:rPr>
          <w:rFonts w:ascii="Arial" w:hAnsi="Arial" w:cs="Arial"/>
          <w:sz w:val="20"/>
          <w:szCs w:val="20"/>
          <w:lang w:val="hu-HU"/>
        </w:rPr>
        <w:t xml:space="preserve">A teljes átfogó jövedelem magában foglalja az </w:t>
      </w:r>
      <w:r w:rsidR="00D1560C" w:rsidRPr="005C35FB">
        <w:rPr>
          <w:rFonts w:ascii="Arial" w:hAnsi="Arial" w:cs="Arial"/>
          <w:sz w:val="20"/>
          <w:szCs w:val="20"/>
          <w:lang w:val="hu-HU"/>
        </w:rPr>
        <w:t>„</w:t>
      </w:r>
      <w:r w:rsidRPr="005C35FB">
        <w:rPr>
          <w:rFonts w:ascii="Arial" w:hAnsi="Arial" w:cs="Arial"/>
          <w:sz w:val="20"/>
          <w:szCs w:val="20"/>
          <w:lang w:val="hu-HU"/>
        </w:rPr>
        <w:t xml:space="preserve">Eredménykimutatás” és az </w:t>
      </w:r>
      <w:r w:rsidR="00EC5B7E" w:rsidRPr="005C35FB">
        <w:rPr>
          <w:rFonts w:ascii="Arial" w:hAnsi="Arial" w:cs="Arial"/>
          <w:sz w:val="20"/>
          <w:szCs w:val="20"/>
          <w:lang w:val="hu-HU"/>
        </w:rPr>
        <w:t>„</w:t>
      </w:r>
      <w:r w:rsidRPr="005C35FB">
        <w:rPr>
          <w:rFonts w:ascii="Arial" w:hAnsi="Arial" w:cs="Arial"/>
          <w:sz w:val="20"/>
          <w:szCs w:val="20"/>
          <w:lang w:val="hu-HU"/>
        </w:rPr>
        <w:t>Egyéb átfogó jövedelem” minden összetevőjét.</w:t>
      </w:r>
    </w:p>
    <w:p w14:paraId="134589EE"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13" w:name="_Hlk487112105"/>
      <w:r w:rsidRPr="005C35FB">
        <w:rPr>
          <w:rFonts w:ascii="Arial" w:hAnsi="Arial" w:cs="Arial"/>
          <w:sz w:val="20"/>
          <w:szCs w:val="20"/>
          <w:lang w:val="hu-HU"/>
        </w:rPr>
        <w:t>A</w:t>
      </w:r>
      <w:r w:rsidR="00054DA5" w:rsidRPr="005C35FB">
        <w:rPr>
          <w:rFonts w:ascii="Arial" w:hAnsi="Arial" w:cs="Arial"/>
          <w:sz w:val="20"/>
          <w:szCs w:val="20"/>
          <w:lang w:val="hu-HU"/>
        </w:rPr>
        <w:t>z</w:t>
      </w:r>
      <w:r w:rsidRPr="005C35FB">
        <w:rPr>
          <w:rFonts w:ascii="Arial" w:hAnsi="Arial" w:cs="Arial"/>
          <w:sz w:val="20"/>
          <w:szCs w:val="20"/>
          <w:lang w:val="hu-HU"/>
        </w:rPr>
        <w:t xml:space="preserve"> eredménnyel szemben valós értéken értékelt pénzügyi instrumentumokból </w:t>
      </w:r>
      <w:r w:rsidR="00290904" w:rsidRPr="005C35FB">
        <w:rPr>
          <w:rFonts w:ascii="Arial" w:hAnsi="Arial" w:cs="Arial"/>
          <w:sz w:val="20"/>
          <w:szCs w:val="20"/>
          <w:lang w:val="hu-HU"/>
        </w:rPr>
        <w:t>és a</w:t>
      </w:r>
      <w:r w:rsidR="00F53BF1" w:rsidRPr="005C35FB">
        <w:rPr>
          <w:rFonts w:ascii="Arial" w:hAnsi="Arial" w:cs="Arial"/>
          <w:sz w:val="20"/>
          <w:szCs w:val="20"/>
          <w:lang w:val="hu-HU"/>
        </w:rPr>
        <w:t xml:space="preserve"> fedezeti elszámolások közé sorolt</w:t>
      </w:r>
      <w:r w:rsidR="00290904" w:rsidRPr="005C35FB">
        <w:rPr>
          <w:rFonts w:ascii="Arial" w:hAnsi="Arial" w:cs="Arial"/>
          <w:sz w:val="20"/>
          <w:szCs w:val="20"/>
          <w:lang w:val="hu-HU"/>
        </w:rPr>
        <w:t xml:space="preserve"> </w:t>
      </w:r>
      <w:r w:rsidR="00454ABE" w:rsidRPr="005C35FB">
        <w:rPr>
          <w:rFonts w:ascii="Arial" w:hAnsi="Arial" w:cs="Arial"/>
          <w:sz w:val="20"/>
          <w:szCs w:val="20"/>
          <w:lang w:val="hu-HU"/>
        </w:rPr>
        <w:t xml:space="preserve">származtatott </w:t>
      </w:r>
      <w:r w:rsidR="00290904" w:rsidRPr="005C35FB">
        <w:rPr>
          <w:rFonts w:ascii="Arial" w:hAnsi="Arial" w:cs="Arial"/>
          <w:sz w:val="20"/>
          <w:szCs w:val="20"/>
          <w:lang w:val="hu-HU"/>
        </w:rPr>
        <w:t xml:space="preserve">fedezeti ügyletekből eredő </w:t>
      </w:r>
      <w:r w:rsidRPr="005C35FB">
        <w:rPr>
          <w:rFonts w:ascii="Arial" w:hAnsi="Arial" w:cs="Arial"/>
          <w:sz w:val="20"/>
          <w:szCs w:val="20"/>
          <w:lang w:val="hu-HU"/>
        </w:rPr>
        <w:t xml:space="preserve">kamatbevételeket és kamatráfordításokat az egyéb nyereségtől és veszteségtől elkülönülten kell feltüntetni </w:t>
      </w:r>
      <w:r w:rsidR="00454ABE"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Kamatbevételek” és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Kamatráfordítások” </w:t>
      </w:r>
      <w:r w:rsidR="00454ABE" w:rsidRPr="005C35FB">
        <w:rPr>
          <w:rFonts w:ascii="Arial" w:hAnsi="Arial" w:cs="Arial"/>
          <w:sz w:val="20"/>
          <w:szCs w:val="20"/>
          <w:lang w:val="hu-HU"/>
        </w:rPr>
        <w:t>[</w:t>
      </w:r>
      <w:r w:rsidRPr="005C35FB">
        <w:rPr>
          <w:rFonts w:ascii="Arial" w:hAnsi="Arial" w:cs="Arial"/>
          <w:sz w:val="20"/>
          <w:szCs w:val="20"/>
          <w:lang w:val="hu-HU"/>
        </w:rPr>
        <w:t xml:space="preserve">„tiszta ár” (nettó ár)] </w:t>
      </w:r>
      <w:r w:rsidR="00454ABE" w:rsidRPr="005C35FB">
        <w:rPr>
          <w:rFonts w:ascii="Arial" w:hAnsi="Arial" w:cs="Arial"/>
          <w:sz w:val="20"/>
          <w:szCs w:val="20"/>
          <w:lang w:val="hu-HU"/>
        </w:rPr>
        <w:t>között,</w:t>
      </w:r>
      <w:r w:rsidR="00290904" w:rsidRPr="005C35FB">
        <w:rPr>
          <w:rFonts w:ascii="Arial" w:hAnsi="Arial" w:cs="Arial"/>
          <w:sz w:val="20"/>
          <w:szCs w:val="20"/>
          <w:lang w:val="hu-HU"/>
        </w:rPr>
        <w:t xml:space="preserve"> </w:t>
      </w:r>
      <w:r w:rsidRPr="005C35FB">
        <w:rPr>
          <w:rFonts w:ascii="Arial" w:hAnsi="Arial" w:cs="Arial"/>
          <w:sz w:val="20"/>
          <w:szCs w:val="20"/>
          <w:lang w:val="hu-HU"/>
        </w:rPr>
        <w:t xml:space="preserve">vagy az ezen instrumentum kategóriákból származó nyereség vagy veszteség részeként [„piszkos ár” (bruttó ár)]. </w:t>
      </w:r>
      <w:r w:rsidR="00290904"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tiszta ár” vagy </w:t>
      </w:r>
      <w:r w:rsidR="00EC5B7E" w:rsidRPr="005C35FB">
        <w:rPr>
          <w:rFonts w:ascii="Arial" w:hAnsi="Arial" w:cs="Arial"/>
          <w:sz w:val="20"/>
          <w:szCs w:val="20"/>
          <w:lang w:val="hu-HU"/>
        </w:rPr>
        <w:t>„</w:t>
      </w:r>
      <w:r w:rsidR="00290904" w:rsidRPr="005C35FB">
        <w:rPr>
          <w:rFonts w:ascii="Arial" w:hAnsi="Arial" w:cs="Arial"/>
          <w:sz w:val="20"/>
          <w:szCs w:val="20"/>
          <w:lang w:val="hu-HU"/>
        </w:rPr>
        <w:t>piszkos ár” megközelítést következetesen kell alkalmazni az eredménnyel szemben valós értéken értékelt valamennyi pénzügyi instrumentumra és a fedezeti elszámolások kategóriájához sorolt származtatott fedezeti ügyletekre.</w:t>
      </w:r>
    </w:p>
    <w:p w14:paraId="6DC93584" w14:textId="77777777" w:rsidR="00E07A71" w:rsidRPr="005C35FB" w:rsidRDefault="00E07A71" w:rsidP="00C13C33">
      <w:pPr>
        <w:pStyle w:val="Baseparagraphnumbered"/>
        <w:numPr>
          <w:ilvl w:val="0"/>
          <w:numId w:val="0"/>
        </w:numPr>
        <w:spacing w:after="120"/>
        <w:rPr>
          <w:rFonts w:ascii="Arial" w:hAnsi="Arial" w:cs="Arial"/>
          <w:sz w:val="20"/>
          <w:szCs w:val="20"/>
          <w:lang w:val="hu-HU"/>
        </w:rPr>
      </w:pPr>
      <w:r w:rsidRPr="005C35FB">
        <w:rPr>
          <w:rFonts w:ascii="Arial" w:hAnsi="Arial" w:cs="Arial"/>
          <w:sz w:val="20"/>
          <w:szCs w:val="20"/>
          <w:lang w:val="hu-HU"/>
        </w:rPr>
        <w:t xml:space="preserve">Az adatszolgáltatónak a következő tételeket számviteli portfóliók szerinti bontásban </w:t>
      </w:r>
      <w:r w:rsidR="00C45EC7" w:rsidRPr="005C35FB">
        <w:rPr>
          <w:rFonts w:ascii="Arial" w:hAnsi="Arial" w:cs="Arial"/>
          <w:sz w:val="20"/>
          <w:szCs w:val="20"/>
          <w:lang w:val="hu-HU"/>
        </w:rPr>
        <w:t xml:space="preserve">is </w:t>
      </w:r>
      <w:r w:rsidRPr="005C35FB">
        <w:rPr>
          <w:rFonts w:ascii="Arial" w:hAnsi="Arial" w:cs="Arial"/>
          <w:sz w:val="20"/>
          <w:szCs w:val="20"/>
          <w:lang w:val="hu-HU"/>
        </w:rPr>
        <w:t>meg</w:t>
      </w:r>
      <w:r w:rsidR="00C45EC7" w:rsidRPr="005C35FB">
        <w:rPr>
          <w:rFonts w:ascii="Arial" w:hAnsi="Arial" w:cs="Arial"/>
          <w:sz w:val="20"/>
          <w:szCs w:val="20"/>
          <w:lang w:val="hu-HU"/>
        </w:rPr>
        <w:t xml:space="preserve"> kell </w:t>
      </w:r>
      <w:r w:rsidRPr="005C35FB">
        <w:rPr>
          <w:rFonts w:ascii="Arial" w:hAnsi="Arial" w:cs="Arial"/>
          <w:sz w:val="20"/>
          <w:szCs w:val="20"/>
          <w:lang w:val="hu-HU"/>
        </w:rPr>
        <w:t>adnia</w:t>
      </w:r>
      <w:r w:rsidR="000F74C3" w:rsidRPr="005C35FB">
        <w:rPr>
          <w:rFonts w:ascii="Arial" w:hAnsi="Arial" w:cs="Arial"/>
          <w:sz w:val="20"/>
          <w:szCs w:val="20"/>
          <w:lang w:val="hu-HU"/>
        </w:rPr>
        <w:t xml:space="preserve"> a mérleggel összhangban</w:t>
      </w:r>
      <w:r w:rsidRPr="005C35FB">
        <w:rPr>
          <w:rFonts w:ascii="Arial" w:hAnsi="Arial" w:cs="Arial"/>
          <w:sz w:val="20"/>
          <w:szCs w:val="20"/>
          <w:lang w:val="hu-HU"/>
        </w:rPr>
        <w:t>:</w:t>
      </w:r>
    </w:p>
    <w:p w14:paraId="5B1702C9" w14:textId="77777777" w:rsidR="00E07A71"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1.</w:t>
      </w:r>
      <w:r w:rsidR="00B51183" w:rsidRPr="005C35FB">
        <w:rPr>
          <w:rFonts w:ascii="Arial" w:hAnsi="Arial" w:cs="Arial"/>
          <w:sz w:val="20"/>
          <w:lang w:val="hu-HU"/>
        </w:rPr>
        <w:t xml:space="preserve"> </w:t>
      </w:r>
      <w:r w:rsidR="00E07A71" w:rsidRPr="005C35FB">
        <w:rPr>
          <w:rFonts w:ascii="Arial" w:hAnsi="Arial" w:cs="Arial"/>
          <w:sz w:val="20"/>
          <w:lang w:val="hu-HU"/>
        </w:rPr>
        <w:t>„Kamatbevételek”;</w:t>
      </w:r>
    </w:p>
    <w:p w14:paraId="1CD2C059" w14:textId="77777777" w:rsidR="00053309"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2.</w:t>
      </w:r>
      <w:r w:rsidR="00B51183" w:rsidRPr="005C35FB">
        <w:rPr>
          <w:rFonts w:ascii="Arial" w:hAnsi="Arial" w:cs="Arial"/>
          <w:sz w:val="20"/>
          <w:lang w:val="hu-HU"/>
        </w:rPr>
        <w:t xml:space="preserve"> </w:t>
      </w:r>
      <w:r w:rsidR="00E07A71" w:rsidRPr="005C35FB">
        <w:rPr>
          <w:rFonts w:ascii="Arial" w:hAnsi="Arial" w:cs="Arial"/>
          <w:sz w:val="20"/>
          <w:lang w:val="hu-HU"/>
        </w:rPr>
        <w:t>„Kamatráfordítások”</w:t>
      </w:r>
      <w:r w:rsidR="00053309" w:rsidRPr="005C35FB">
        <w:rPr>
          <w:rFonts w:ascii="Arial" w:hAnsi="Arial" w:cs="Arial"/>
          <w:sz w:val="20"/>
          <w:lang w:val="hu-HU"/>
        </w:rPr>
        <w:t>;</w:t>
      </w:r>
    </w:p>
    <w:p w14:paraId="5C29DC50" w14:textId="77777777" w:rsidR="00C45EC7"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4.</w:t>
      </w:r>
      <w:r w:rsidR="00B51183" w:rsidRPr="005C35FB">
        <w:rPr>
          <w:rFonts w:ascii="Arial" w:hAnsi="Arial" w:cs="Arial"/>
          <w:sz w:val="20"/>
          <w:lang w:val="hu-HU"/>
        </w:rPr>
        <w:t xml:space="preserve"> </w:t>
      </w:r>
      <w:r w:rsidR="00E07A71" w:rsidRPr="005C35FB">
        <w:rPr>
          <w:rFonts w:ascii="Arial" w:hAnsi="Arial" w:cs="Arial"/>
          <w:sz w:val="20"/>
          <w:lang w:val="hu-HU"/>
        </w:rPr>
        <w:t>„Osztalékbevétel”;</w:t>
      </w:r>
    </w:p>
    <w:p w14:paraId="4CF5DBED" w14:textId="77777777" w:rsidR="00E07A71"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7.</w:t>
      </w:r>
      <w:r w:rsidR="00EC5B7E" w:rsidRPr="005C35FB">
        <w:rPr>
          <w:rFonts w:ascii="Arial" w:hAnsi="Arial" w:cs="Arial"/>
          <w:sz w:val="20"/>
          <w:szCs w:val="20"/>
          <w:lang w:val="hu-HU"/>
        </w:rPr>
        <w:t xml:space="preserve"> </w:t>
      </w:r>
      <w:bookmarkStart w:id="114" w:name="_Hlk488770601"/>
      <w:r w:rsidR="00EC5B7E" w:rsidRPr="005C35FB">
        <w:rPr>
          <w:rFonts w:ascii="Arial" w:hAnsi="Arial" w:cs="Arial"/>
          <w:sz w:val="20"/>
          <w:szCs w:val="20"/>
          <w:lang w:val="hu-HU"/>
        </w:rPr>
        <w:t>„</w:t>
      </w:r>
      <w:bookmarkEnd w:id="114"/>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w:t>
      </w:r>
      <w:r w:rsidRPr="005C35FB">
        <w:rPr>
          <w:rFonts w:ascii="Arial" w:hAnsi="Arial" w:cs="Arial"/>
          <w:sz w:val="20"/>
          <w:lang w:val="hu-HU"/>
        </w:rPr>
        <w:t>ből</w:t>
      </w:r>
      <w:r w:rsidR="00E07A71" w:rsidRPr="005C35FB">
        <w:rPr>
          <w:rFonts w:ascii="Arial" w:hAnsi="Arial" w:cs="Arial"/>
          <w:sz w:val="20"/>
          <w:lang w:val="hu-HU"/>
        </w:rPr>
        <w:t xml:space="preserve"> és kötelezettségek</w:t>
      </w:r>
      <w:r w:rsidR="00667DE3" w:rsidRPr="005C35FB">
        <w:rPr>
          <w:rFonts w:ascii="Arial" w:hAnsi="Arial" w:cs="Arial"/>
          <w:sz w:val="20"/>
          <w:lang w:val="hu-HU"/>
        </w:rPr>
        <w:t xml:space="preserve"> kivezetésé</w:t>
      </w:r>
      <w:r w:rsidRPr="005C35FB">
        <w:rPr>
          <w:rFonts w:ascii="Arial" w:hAnsi="Arial" w:cs="Arial"/>
          <w:sz w:val="20"/>
          <w:lang w:val="hu-HU"/>
        </w:rPr>
        <w:t>ből származó</w:t>
      </w:r>
      <w:r w:rsidR="00E07A71" w:rsidRPr="005C35FB">
        <w:rPr>
          <w:rFonts w:ascii="Arial" w:hAnsi="Arial" w:cs="Arial"/>
          <w:sz w:val="20"/>
          <w:lang w:val="hu-HU"/>
        </w:rPr>
        <w:t xml:space="preserve"> nyereség vagy</w:t>
      </w:r>
      <w:r w:rsidRPr="005C35FB">
        <w:rPr>
          <w:rFonts w:ascii="Arial" w:hAnsi="Arial" w:cs="Arial"/>
          <w:sz w:val="20"/>
          <w:lang w:val="hu-HU"/>
        </w:rPr>
        <w:t xml:space="preserve"> (-)</w:t>
      </w:r>
      <w:r w:rsidR="00E07A71" w:rsidRPr="005C35FB">
        <w:rPr>
          <w:rFonts w:ascii="Arial" w:hAnsi="Arial" w:cs="Arial"/>
          <w:sz w:val="20"/>
          <w:lang w:val="hu-HU"/>
        </w:rPr>
        <w:t xml:space="preserve"> veszteség, nettó”;</w:t>
      </w:r>
    </w:p>
    <w:p w14:paraId="0F02FE66" w14:textId="77777777" w:rsidR="00C45EC7"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19.</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Módosítás miatti nyereség</w:t>
      </w:r>
      <w:r w:rsidR="00667DE3" w:rsidRPr="005C35FB">
        <w:rPr>
          <w:rFonts w:ascii="Arial" w:hAnsi="Arial" w:cs="Arial"/>
          <w:sz w:val="20"/>
          <w:lang w:val="hu-HU"/>
        </w:rPr>
        <w:t>/ (-) veszteség, nettó”</w:t>
      </w:r>
    </w:p>
    <w:p w14:paraId="00E646BB" w14:textId="77777777" w:rsidR="00E07A71" w:rsidRPr="005C35FB" w:rsidRDefault="00C45EC7" w:rsidP="00C13C33">
      <w:pPr>
        <w:pStyle w:val="Listaszerbekezds"/>
        <w:spacing w:after="240" w:line="240" w:lineRule="auto"/>
        <w:ind w:left="0"/>
        <w:contextualSpacing w:val="0"/>
        <w:rPr>
          <w:rFonts w:ascii="Arial" w:hAnsi="Arial" w:cs="Arial"/>
          <w:sz w:val="20"/>
          <w:lang w:val="hu-HU"/>
        </w:rPr>
      </w:pPr>
      <w:r w:rsidRPr="005C35FB">
        <w:rPr>
          <w:rFonts w:ascii="Arial" w:hAnsi="Arial" w:cs="Arial"/>
          <w:sz w:val="20"/>
          <w:lang w:val="hu-HU"/>
        </w:rPr>
        <w:lastRenderedPageBreak/>
        <w:t>21.</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 értékvesztése vagy (-) értékvesztésének visszaírása”.</w:t>
      </w:r>
    </w:p>
    <w:p w14:paraId="1D3425D7" w14:textId="45F813EB" w:rsidR="00E07A71" w:rsidRPr="005C35FB" w:rsidRDefault="00B51183" w:rsidP="00667DE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w:t>
      </w:r>
      <w:r w:rsidR="00667DE3" w:rsidRPr="005C35FB">
        <w:rPr>
          <w:rFonts w:ascii="Arial" w:hAnsi="Arial" w:cs="Arial"/>
          <w:sz w:val="20"/>
          <w:szCs w:val="20"/>
          <w:lang w:val="hu-HU"/>
        </w:rPr>
        <w:t xml:space="preserve">iszta ár alkalmazása esetén a fedezett pénzügyi instrumentumokból származó pontos kamatbevételek és kamatráfordítások megjelenítése érdekében a </w:t>
      </w:r>
      <w:r w:rsidR="00EC5B7E" w:rsidRPr="005C35FB">
        <w:rPr>
          <w:rFonts w:ascii="Arial" w:hAnsi="Arial" w:cs="Arial"/>
          <w:sz w:val="20"/>
          <w:szCs w:val="20"/>
          <w:lang w:val="hu-HU"/>
        </w:rPr>
        <w:t>„</w:t>
      </w:r>
      <w:r w:rsidR="00667DE3" w:rsidRPr="005C35FB">
        <w:rPr>
          <w:rFonts w:ascii="Arial" w:hAnsi="Arial" w:cs="Arial"/>
          <w:sz w:val="20"/>
          <w:szCs w:val="20"/>
          <w:lang w:val="hu-HU"/>
        </w:rPr>
        <w:t>Kamatbevételek</w:t>
      </w:r>
      <w:r w:rsidR="00644806">
        <w:rPr>
          <w:rFonts w:ascii="Arial" w:hAnsi="Arial" w:cs="Arial"/>
          <w:sz w:val="20"/>
          <w:szCs w:val="20"/>
          <w:lang w:val="hu-HU"/>
        </w:rPr>
        <w:t xml:space="preserve"> _</w:t>
      </w:r>
      <w:r w:rsidR="00192D95" w:rsidRPr="005C35FB">
        <w:rPr>
          <w:rFonts w:ascii="Arial" w:hAnsi="Arial" w:cs="Arial"/>
          <w:sz w:val="20"/>
          <w:szCs w:val="20"/>
          <w:lang w:val="hu-HU"/>
        </w:rPr>
        <w:t xml:space="preserve">Kereskedési céllal tartott </w:t>
      </w:r>
      <w:r w:rsidR="00667DE3" w:rsidRPr="005C35FB">
        <w:rPr>
          <w:rFonts w:ascii="Arial" w:hAnsi="Arial" w:cs="Arial"/>
          <w:sz w:val="20"/>
          <w:szCs w:val="20"/>
          <w:lang w:val="hu-HU"/>
        </w:rPr>
        <w:t xml:space="preserve">pénzügyi eszközök” </w:t>
      </w:r>
      <w:r w:rsidR="00E07A71" w:rsidRPr="005C35FB">
        <w:rPr>
          <w:rFonts w:ascii="Arial" w:hAnsi="Arial" w:cs="Arial"/>
          <w:sz w:val="20"/>
          <w:szCs w:val="20"/>
          <w:lang w:val="hu-HU"/>
        </w:rPr>
        <w:t>és</w:t>
      </w:r>
      <w:r w:rsidR="00667DE3" w:rsidRPr="005C35FB">
        <w:rPr>
          <w:rFonts w:ascii="Arial" w:hAnsi="Arial" w:cs="Arial"/>
          <w:sz w:val="20"/>
          <w:szCs w:val="20"/>
          <w:lang w:val="hu-HU"/>
        </w:rPr>
        <w:t xml:space="preserve"> a</w:t>
      </w:r>
      <w:r w:rsidR="00E07A71" w:rsidRPr="005C35FB">
        <w:rPr>
          <w:rFonts w:ascii="Arial" w:hAnsi="Arial" w:cs="Arial"/>
          <w:sz w:val="20"/>
          <w:szCs w:val="20"/>
          <w:lang w:val="hu-HU"/>
        </w:rPr>
        <w:t xml:space="preserve"> „Kamatráfordítások</w:t>
      </w:r>
      <w:r w:rsidR="00667DE3" w:rsidRPr="005C35FB">
        <w:rPr>
          <w:rFonts w:ascii="Arial" w:hAnsi="Arial" w:cs="Arial"/>
          <w:sz w:val="20"/>
          <w:szCs w:val="20"/>
          <w:lang w:val="hu-HU"/>
        </w:rPr>
        <w:t xml:space="preserve"> _Kereskedési céllal tartott pénzügyi kötelezettségek”</w:t>
      </w:r>
      <w:r w:rsidR="00E07A71" w:rsidRPr="005C35FB">
        <w:rPr>
          <w:rFonts w:ascii="Arial" w:hAnsi="Arial" w:cs="Arial"/>
          <w:sz w:val="20"/>
          <w:szCs w:val="20"/>
          <w:lang w:val="hu-HU"/>
        </w:rPr>
        <w:t xml:space="preserve"> tartalmazza a </w:t>
      </w:r>
      <w:r w:rsidR="00EC5B7E" w:rsidRPr="005C35FB">
        <w:rPr>
          <w:rFonts w:ascii="Arial" w:hAnsi="Arial" w:cs="Arial"/>
          <w:sz w:val="20"/>
          <w:szCs w:val="20"/>
          <w:lang w:val="hu-HU"/>
        </w:rPr>
        <w:t>„</w:t>
      </w:r>
      <w:r w:rsidR="00E07A71" w:rsidRPr="005C35FB">
        <w:rPr>
          <w:rFonts w:ascii="Arial" w:hAnsi="Arial" w:cs="Arial"/>
          <w:sz w:val="20"/>
          <w:szCs w:val="20"/>
          <w:lang w:val="hu-HU"/>
        </w:rPr>
        <w:t>kereskedési céllal tartott</w:t>
      </w:r>
      <w:r w:rsidR="00667DE3" w:rsidRPr="005C35FB">
        <w:rPr>
          <w:rFonts w:ascii="Arial" w:hAnsi="Arial" w:cs="Arial"/>
          <w:sz w:val="20"/>
          <w:szCs w:val="20"/>
          <w:lang w:val="hu-HU"/>
        </w:rPr>
        <w:t>”</w:t>
      </w:r>
      <w:r w:rsidR="00E07A71" w:rsidRPr="005C35FB">
        <w:rPr>
          <w:rFonts w:ascii="Arial" w:hAnsi="Arial" w:cs="Arial"/>
          <w:sz w:val="20"/>
          <w:szCs w:val="20"/>
          <w:lang w:val="hu-HU"/>
        </w:rPr>
        <w:t xml:space="preserve"> kategóriába sorolt azon származtatott ügyletekhez kapcsolódó összegeket, amelyek gazdasági szempontból fedezeti instrumentumnak minősülnek,</w:t>
      </w:r>
      <w:r w:rsidR="00667DE3" w:rsidRPr="005C35FB">
        <w:rPr>
          <w:rFonts w:ascii="Arial" w:hAnsi="Arial" w:cs="Arial"/>
          <w:sz w:val="20"/>
          <w:szCs w:val="20"/>
          <w:lang w:val="hu-HU"/>
        </w:rPr>
        <w:t xml:space="preserve"> számviteli szempontból azonban nem</w:t>
      </w:r>
      <w:r w:rsidR="00E07A71" w:rsidRPr="005C35FB">
        <w:rPr>
          <w:rFonts w:ascii="Arial" w:hAnsi="Arial" w:cs="Arial"/>
          <w:sz w:val="20"/>
          <w:szCs w:val="20"/>
          <w:lang w:val="hu-HU"/>
        </w:rPr>
        <w:t xml:space="preserve">. </w:t>
      </w:r>
    </w:p>
    <w:p w14:paraId="749C5B88" w14:textId="2F278805"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rsidRPr="005C35FB">
        <w:rPr>
          <w:rFonts w:ascii="Arial" w:hAnsi="Arial" w:cs="Arial"/>
          <w:sz w:val="20"/>
          <w:szCs w:val="20"/>
          <w:lang w:val="hu-HU"/>
        </w:rPr>
        <w:t>hitelderivatívához</w:t>
      </w:r>
      <w:proofErr w:type="spellEnd"/>
      <w:r w:rsidRPr="005C35FB">
        <w:rPr>
          <w:rFonts w:ascii="Arial" w:hAnsi="Arial" w:cs="Arial"/>
          <w:sz w:val="20"/>
          <w:szCs w:val="20"/>
          <w:lang w:val="hu-HU"/>
        </w:rPr>
        <w:t xml:space="preserve"> kapcsolódó időarányos díjakat és egyenlegfizetéseket </w:t>
      </w:r>
      <w:r w:rsidR="001539DC">
        <w:rPr>
          <w:rFonts w:ascii="Arial" w:hAnsi="Arial" w:cs="Arial"/>
          <w:sz w:val="20"/>
          <w:szCs w:val="20"/>
          <w:lang w:val="hu-HU"/>
        </w:rPr>
        <w:t>(</w:t>
      </w:r>
      <w:r w:rsidRPr="005C35FB">
        <w:rPr>
          <w:rFonts w:ascii="Arial" w:hAnsi="Arial" w:cs="Arial"/>
          <w:sz w:val="20"/>
          <w:szCs w:val="20"/>
          <w:lang w:val="hu-HU"/>
        </w:rPr>
        <w:t>IFRS 9 6.7. bekezdése</w:t>
      </w:r>
      <w:r w:rsidR="001539DC">
        <w:rPr>
          <w:rFonts w:ascii="Arial" w:hAnsi="Arial" w:cs="Arial"/>
          <w:sz w:val="20"/>
          <w:szCs w:val="20"/>
          <w:lang w:val="hu-HU"/>
        </w:rPr>
        <w:t>)</w:t>
      </w:r>
      <w:r w:rsidRPr="005C35FB">
        <w:rPr>
          <w:rFonts w:ascii="Arial" w:hAnsi="Arial" w:cs="Arial"/>
          <w:sz w:val="20"/>
          <w:szCs w:val="20"/>
          <w:lang w:val="hu-HU"/>
        </w:rPr>
        <w:t xml:space="preserve">. </w:t>
      </w:r>
    </w:p>
    <w:p w14:paraId="2D705F1D" w14:textId="2892ECC0"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Tiszta ár alkalmazása esetén a „Kamatbevétel</w:t>
      </w:r>
      <w:r w:rsidR="008745FC">
        <w:rPr>
          <w:rFonts w:ascii="Arial" w:hAnsi="Arial" w:cs="Arial"/>
          <w:sz w:val="20"/>
          <w:szCs w:val="20"/>
          <w:lang w:val="hu-HU"/>
        </w:rPr>
        <w:t>ek</w:t>
      </w:r>
      <w:r w:rsidRPr="005C35FB">
        <w:rPr>
          <w:rFonts w:ascii="Arial" w:hAnsi="Arial" w:cs="Arial"/>
          <w:sz w:val="20"/>
          <w:szCs w:val="20"/>
          <w:lang w:val="hu-HU"/>
        </w:rPr>
        <w:t xml:space="preserve"> </w:t>
      </w:r>
      <w:r w:rsidR="008745FC">
        <w:rPr>
          <w:rFonts w:ascii="Arial" w:hAnsi="Arial" w:cs="Arial"/>
          <w:sz w:val="20"/>
          <w:szCs w:val="20"/>
          <w:lang w:val="hu-HU"/>
        </w:rPr>
        <w:t>_</w:t>
      </w:r>
      <w:r w:rsidRPr="005C35FB">
        <w:rPr>
          <w:rFonts w:ascii="Arial" w:hAnsi="Arial" w:cs="Arial"/>
          <w:sz w:val="20"/>
          <w:szCs w:val="20"/>
          <w:lang w:val="hu-HU"/>
        </w:rPr>
        <w:t xml:space="preserve">Származtatott ügyletek — Fedezeti elszámolások, kamatlábkockázat” és a „Kamatráfordítások </w:t>
      </w:r>
      <w:r w:rsidR="008745FC">
        <w:rPr>
          <w:rFonts w:ascii="Arial" w:hAnsi="Arial" w:cs="Arial"/>
          <w:sz w:val="20"/>
          <w:szCs w:val="20"/>
          <w:lang w:val="hu-HU"/>
        </w:rPr>
        <w:t>_</w:t>
      </w:r>
      <w:r w:rsidRPr="005C35FB">
        <w:rPr>
          <w:rFonts w:ascii="Arial" w:hAnsi="Arial" w:cs="Arial"/>
          <w:sz w:val="20"/>
          <w:szCs w:val="20"/>
          <w:lang w:val="hu-HU"/>
        </w:rPr>
        <w:t>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4AFDB094" w14:textId="7806FE6F"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w:t>
      </w:r>
      <w:r w:rsidR="00192D95" w:rsidRPr="005C35FB">
        <w:rPr>
          <w:rFonts w:ascii="Arial" w:hAnsi="Arial" w:cs="Arial"/>
          <w:sz w:val="20"/>
          <w:szCs w:val="20"/>
          <w:lang w:val="hu-HU"/>
        </w:rPr>
        <w:t xml:space="preserve">Kamatbevételek </w:t>
      </w:r>
      <w:r w:rsidR="00D91AC0" w:rsidRPr="005C35FB">
        <w:rPr>
          <w:rFonts w:ascii="Arial" w:hAnsi="Arial" w:cs="Arial"/>
          <w:sz w:val="20"/>
          <w:szCs w:val="20"/>
          <w:lang w:val="hu-HU"/>
        </w:rPr>
        <w:t>_</w:t>
      </w:r>
      <w:r w:rsidR="008745FC">
        <w:rPr>
          <w:rFonts w:ascii="Arial" w:hAnsi="Arial" w:cs="Arial"/>
          <w:sz w:val="20"/>
          <w:szCs w:val="20"/>
          <w:lang w:val="hu-HU"/>
        </w:rPr>
        <w:t>E</w:t>
      </w:r>
      <w:r w:rsidRPr="005C35FB">
        <w:rPr>
          <w:rFonts w:ascii="Arial" w:hAnsi="Arial" w:cs="Arial"/>
          <w:sz w:val="20"/>
          <w:szCs w:val="20"/>
          <w:lang w:val="hu-HU"/>
        </w:rPr>
        <w:t>gyéb eszközök” azon kamatbevételek összegét tartalmazza, amelyek nem szerepelnek a többi tétel között</w:t>
      </w:r>
      <w:r w:rsidR="00D91AC0" w:rsidRPr="005C35FB">
        <w:rPr>
          <w:rFonts w:ascii="Arial" w:hAnsi="Arial" w:cs="Arial"/>
          <w:sz w:val="20"/>
          <w:szCs w:val="20"/>
          <w:lang w:val="hu-HU"/>
        </w:rPr>
        <w:t xml:space="preserve">, például azokat </w:t>
      </w:r>
      <w:r w:rsidRPr="005C35FB">
        <w:rPr>
          <w:rFonts w:ascii="Arial" w:hAnsi="Arial" w:cs="Arial"/>
          <w:sz w:val="20"/>
          <w:szCs w:val="20"/>
          <w:lang w:val="hu-HU"/>
        </w:rPr>
        <w:t>a</w:t>
      </w:r>
      <w:r w:rsidR="004B3495" w:rsidRPr="005C35FB">
        <w:rPr>
          <w:rFonts w:ascii="Arial" w:hAnsi="Arial" w:cs="Arial"/>
          <w:sz w:val="20"/>
          <w:szCs w:val="20"/>
          <w:lang w:val="hu-HU"/>
        </w:rPr>
        <w:t xml:space="preserve"> </w:t>
      </w:r>
      <w:r w:rsidR="00192D95" w:rsidRPr="005C35FB">
        <w:rPr>
          <w:rFonts w:ascii="Arial" w:hAnsi="Arial" w:cs="Arial"/>
          <w:sz w:val="20"/>
          <w:szCs w:val="20"/>
          <w:lang w:val="hu-HU"/>
        </w:rPr>
        <w:t>kamatbevételeket, amelyek</w:t>
      </w:r>
      <w:r w:rsidRPr="005C35FB">
        <w:rPr>
          <w:rFonts w:ascii="Arial" w:hAnsi="Arial" w:cs="Arial"/>
          <w:sz w:val="20"/>
          <w:szCs w:val="20"/>
          <w:lang w:val="hu-HU"/>
        </w:rPr>
        <w:t xml:space="preserve"> a készpénz</w:t>
      </w:r>
      <w:r w:rsidR="00D91AC0" w:rsidRPr="005C35FB">
        <w:rPr>
          <w:rFonts w:ascii="Arial" w:hAnsi="Arial" w:cs="Arial"/>
          <w:sz w:val="20"/>
          <w:szCs w:val="20"/>
          <w:lang w:val="hu-HU"/>
        </w:rPr>
        <w:t>, a</w:t>
      </w:r>
      <w:r w:rsidRPr="005C35FB">
        <w:rPr>
          <w:rFonts w:ascii="Arial" w:hAnsi="Arial" w:cs="Arial"/>
          <w:sz w:val="20"/>
          <w:szCs w:val="20"/>
          <w:lang w:val="hu-HU"/>
        </w:rPr>
        <w:t xml:space="preserve"> számlakövetelések központi bankokkal szemben</w:t>
      </w:r>
      <w:r w:rsidR="00D91AC0" w:rsidRPr="005C35FB">
        <w:rPr>
          <w:rFonts w:ascii="Arial" w:hAnsi="Arial" w:cs="Arial"/>
          <w:sz w:val="20"/>
          <w:szCs w:val="20"/>
          <w:lang w:val="hu-HU"/>
        </w:rPr>
        <w:t>, az egyéb látra szóló betétek</w:t>
      </w:r>
      <w:r w:rsidR="00E75CD8">
        <w:rPr>
          <w:rFonts w:ascii="Arial" w:hAnsi="Arial" w:cs="Arial"/>
          <w:sz w:val="20"/>
          <w:szCs w:val="20"/>
          <w:lang w:val="hu-HU"/>
        </w:rPr>
        <w:t>,</w:t>
      </w:r>
      <w:r w:rsidR="00D91AC0" w:rsidRPr="005C35FB">
        <w:rPr>
          <w:rFonts w:ascii="Arial" w:hAnsi="Arial" w:cs="Arial"/>
          <w:sz w:val="20"/>
          <w:szCs w:val="20"/>
          <w:lang w:val="hu-HU"/>
        </w:rPr>
        <w:t xml:space="preserve"> valamint</w:t>
      </w:r>
      <w:r w:rsidRPr="005C35FB">
        <w:rPr>
          <w:rFonts w:ascii="Arial" w:hAnsi="Arial" w:cs="Arial"/>
          <w:sz w:val="20"/>
          <w:szCs w:val="20"/>
          <w:lang w:val="hu-HU"/>
        </w:rPr>
        <w:t xml:space="preserve"> az értékesítésre tartott</w:t>
      </w:r>
      <w:r w:rsidR="00E32679" w:rsidRPr="005C35FB">
        <w:rPr>
          <w:rFonts w:ascii="Arial" w:hAnsi="Arial" w:cs="Arial"/>
          <w:sz w:val="20"/>
          <w:szCs w:val="20"/>
          <w:lang w:val="hu-HU"/>
        </w:rPr>
        <w:t>nak</w:t>
      </w:r>
      <w:r w:rsidRPr="005C35FB">
        <w:rPr>
          <w:rFonts w:ascii="Arial" w:hAnsi="Arial" w:cs="Arial"/>
          <w:sz w:val="20"/>
          <w:szCs w:val="20"/>
          <w:lang w:val="hu-HU"/>
        </w:rPr>
        <w:t xml:space="preserve"> minősített befektetett eszközök és elidegenítési csoportok kategóriákhoz</w:t>
      </w:r>
      <w:r w:rsidR="00E32679" w:rsidRPr="005C35FB">
        <w:rPr>
          <w:rFonts w:ascii="Arial" w:hAnsi="Arial" w:cs="Arial"/>
          <w:sz w:val="20"/>
          <w:szCs w:val="20"/>
          <w:lang w:val="hu-HU"/>
        </w:rPr>
        <w:t xml:space="preserve"> kapcsolódnak, továbbá</w:t>
      </w:r>
      <w:r w:rsidRPr="005C35FB">
        <w:rPr>
          <w:rFonts w:ascii="Arial" w:hAnsi="Arial" w:cs="Arial"/>
          <w:sz w:val="20"/>
          <w:szCs w:val="20"/>
          <w:lang w:val="hu-HU"/>
        </w:rPr>
        <w:t xml:space="preserve"> a meghatározott juttatási program nettó eszközeiből származó nettó kamatbevételeket. </w:t>
      </w:r>
    </w:p>
    <w:p w14:paraId="4137F224" w14:textId="5D50EC9D" w:rsidR="00576A21" w:rsidRPr="005C35FB" w:rsidRDefault="00576A21" w:rsidP="00C13C33">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 xml:space="preserve">A kamatbevételek között kell kimutatni a lízingbeadó pénzügyi </w:t>
      </w:r>
      <w:proofErr w:type="spellStart"/>
      <w:r w:rsidRPr="001C10CC">
        <w:rPr>
          <w:rFonts w:ascii="Arial" w:hAnsi="Arial" w:cs="Arial"/>
          <w:sz w:val="20"/>
          <w:szCs w:val="20"/>
          <w:lang w:val="hu-HU"/>
        </w:rPr>
        <w:t>lizíngköveteléséből</w:t>
      </w:r>
      <w:proofErr w:type="spellEnd"/>
      <w:r w:rsidRPr="001C10CC">
        <w:rPr>
          <w:rFonts w:ascii="Arial" w:hAnsi="Arial" w:cs="Arial"/>
          <w:sz w:val="20"/>
          <w:szCs w:val="20"/>
          <w:lang w:val="hu-HU"/>
        </w:rPr>
        <w:t xml:space="preserve"> származó kamatbevételeit, illetve a </w:t>
      </w:r>
      <w:proofErr w:type="spellStart"/>
      <w:r w:rsidR="00B06A76" w:rsidRPr="001C10CC">
        <w:rPr>
          <w:rFonts w:ascii="Arial" w:hAnsi="Arial" w:cs="Arial"/>
          <w:sz w:val="20"/>
          <w:szCs w:val="20"/>
          <w:lang w:val="hu-HU"/>
        </w:rPr>
        <w:t>lízingbevevő</w:t>
      </w:r>
      <w:proofErr w:type="spellEnd"/>
      <w:r w:rsidRPr="001C10CC">
        <w:rPr>
          <w:rFonts w:ascii="Arial" w:hAnsi="Arial" w:cs="Arial"/>
          <w:sz w:val="20"/>
          <w:szCs w:val="20"/>
          <w:lang w:val="hu-HU"/>
        </w:rPr>
        <w:t xml:space="preserve"> lízingkötelezettséggel kapcsolatos kamatráfordításait, kivéve amennyiben az adatszolgáltató él az IFRS 16 5. és 6. </w:t>
      </w:r>
      <w:r w:rsidR="00B06A76" w:rsidRPr="001C10CC">
        <w:rPr>
          <w:rFonts w:ascii="Arial" w:hAnsi="Arial" w:cs="Arial"/>
          <w:sz w:val="20"/>
          <w:szCs w:val="20"/>
          <w:lang w:val="hu-HU"/>
        </w:rPr>
        <w:t>bekezdése</w:t>
      </w:r>
      <w:r w:rsidRPr="001C10CC">
        <w:rPr>
          <w:rFonts w:ascii="Arial" w:hAnsi="Arial" w:cs="Arial"/>
          <w:sz w:val="20"/>
          <w:szCs w:val="20"/>
          <w:lang w:val="hu-HU"/>
        </w:rPr>
        <w:t xml:space="preserve"> szerinti eltérő megjelenítés lehetőségével.</w:t>
      </w:r>
    </w:p>
    <w:p w14:paraId="016BFDD4"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kötelezettségekhez kapcsolódó negatív effektív kamatot a kamatbevételek között „Pénzügyi kötelezettségekkel kapcsolatos kamatbevétel”-ként kell jelenteni. Az ezen a soron jelentett kötelezettségek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hozamát.</w:t>
      </w:r>
    </w:p>
    <w:p w14:paraId="26F55C40" w14:textId="43591BC6"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„Kamatráford</w:t>
      </w:r>
      <w:r w:rsidR="00192D95" w:rsidRPr="005C35FB">
        <w:rPr>
          <w:rFonts w:ascii="Arial" w:hAnsi="Arial" w:cs="Arial"/>
          <w:sz w:val="20"/>
          <w:szCs w:val="20"/>
          <w:lang w:val="hu-HU"/>
        </w:rPr>
        <w:t xml:space="preserve">ítások </w:t>
      </w:r>
      <w:r w:rsidR="00D27F1B">
        <w:rPr>
          <w:rFonts w:ascii="Arial" w:hAnsi="Arial" w:cs="Arial"/>
          <w:sz w:val="20"/>
          <w:szCs w:val="20"/>
          <w:lang w:val="hu-HU"/>
        </w:rPr>
        <w:t>_E</w:t>
      </w:r>
      <w:r w:rsidR="00192D95" w:rsidRPr="005C35FB">
        <w:rPr>
          <w:rFonts w:ascii="Arial" w:hAnsi="Arial" w:cs="Arial"/>
          <w:sz w:val="20"/>
          <w:szCs w:val="20"/>
          <w:lang w:val="hu-HU"/>
        </w:rPr>
        <w:t>gyéb kötelezettségek”</w:t>
      </w:r>
      <w:r w:rsidR="004B591F" w:rsidRPr="005C35FB">
        <w:rPr>
          <w:rFonts w:ascii="Arial" w:hAnsi="Arial" w:cs="Arial"/>
          <w:sz w:val="20"/>
          <w:szCs w:val="20"/>
          <w:lang w:val="hu-HU"/>
        </w:rPr>
        <w:t xml:space="preserve"> az egyéb tételek közé nem tartozó</w:t>
      </w:r>
      <w:r w:rsidRPr="005C35FB">
        <w:rPr>
          <w:rFonts w:ascii="Arial" w:hAnsi="Arial" w:cs="Arial"/>
          <w:sz w:val="20"/>
          <w:szCs w:val="20"/>
          <w:lang w:val="hu-HU"/>
        </w:rPr>
        <w:t xml:space="preserve"> kamatráfordítások összegét tartalmazza, </w:t>
      </w:r>
      <w:r w:rsidR="004B591F" w:rsidRPr="005C35FB">
        <w:rPr>
          <w:rFonts w:ascii="Arial" w:hAnsi="Arial" w:cs="Arial"/>
          <w:sz w:val="20"/>
          <w:szCs w:val="20"/>
          <w:lang w:val="hu-HU"/>
        </w:rPr>
        <w:t>például</w:t>
      </w:r>
      <w:r w:rsidRPr="005C35FB">
        <w:rPr>
          <w:rFonts w:ascii="Arial" w:hAnsi="Arial" w:cs="Arial"/>
          <w:sz w:val="20"/>
          <w:szCs w:val="20"/>
          <w:lang w:val="hu-HU"/>
        </w:rPr>
        <w:t xml:space="preserve"> az értékesítésre tartottnak minősített elidegenítési csoportokba tartozó kötelezettségekhez</w:t>
      </w:r>
      <w:r w:rsidR="004B591F" w:rsidRPr="005C35FB">
        <w:rPr>
          <w:rFonts w:ascii="Arial" w:hAnsi="Arial" w:cs="Arial"/>
          <w:sz w:val="20"/>
          <w:szCs w:val="20"/>
          <w:lang w:val="hu-HU"/>
        </w:rPr>
        <w:t xml:space="preserve"> kapcsolódó kamatráfordításokat,</w:t>
      </w:r>
      <w:r w:rsidRPr="005C35FB">
        <w:rPr>
          <w:rFonts w:ascii="Arial" w:hAnsi="Arial" w:cs="Arial"/>
          <w:sz w:val="20"/>
          <w:szCs w:val="20"/>
          <w:lang w:val="hu-HU"/>
        </w:rPr>
        <w:t xml:space="preserve"> egy céltartalék könyv szerinti értékének az idő múlását tükröző </w:t>
      </w:r>
      <w:r w:rsidR="004B591F" w:rsidRPr="005C35FB">
        <w:rPr>
          <w:rFonts w:ascii="Arial" w:hAnsi="Arial" w:cs="Arial"/>
          <w:sz w:val="20"/>
          <w:szCs w:val="20"/>
          <w:lang w:val="hu-HU"/>
        </w:rPr>
        <w:t xml:space="preserve">növekedéséhez </w:t>
      </w:r>
      <w:r w:rsidRPr="005C35FB">
        <w:rPr>
          <w:rFonts w:ascii="Arial" w:hAnsi="Arial" w:cs="Arial"/>
          <w:sz w:val="20"/>
          <w:szCs w:val="20"/>
          <w:lang w:val="hu-HU"/>
        </w:rPr>
        <w:t xml:space="preserve">kapcsolódó kamatráfordításokat, vagy a meghatározott juttatási program nettó kötelezettségeiből származó nettó kamatráfordításokat. </w:t>
      </w:r>
    </w:p>
    <w:p w14:paraId="2DE0B980"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eszközökhöz kapcsolódó negatív effektív kamatot a kamatráfordítások között „Pénzügyi </w:t>
      </w:r>
      <w:r w:rsidR="004B591F" w:rsidRPr="005C35FB">
        <w:rPr>
          <w:rFonts w:ascii="Arial" w:hAnsi="Arial" w:cs="Arial"/>
          <w:sz w:val="20"/>
          <w:szCs w:val="20"/>
          <w:lang w:val="hu-HU"/>
        </w:rPr>
        <w:t>követelésekkel</w:t>
      </w:r>
      <w:r w:rsidRPr="005C35FB">
        <w:rPr>
          <w:rFonts w:ascii="Arial" w:hAnsi="Arial" w:cs="Arial"/>
          <w:sz w:val="20"/>
          <w:szCs w:val="20"/>
          <w:lang w:val="hu-HU"/>
        </w:rPr>
        <w:t xml:space="preserve"> kapcsolatos kamatráfordítás”-ként kell jelenteni. Az ezen a soron jelentett eszközök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ráfordítását.</w:t>
      </w:r>
    </w:p>
    <w:p w14:paraId="213935F6" w14:textId="77777777" w:rsidR="00E07A71" w:rsidRPr="005C35FB" w:rsidRDefault="004B591F" w:rsidP="00C13C33">
      <w:pPr>
        <w:pStyle w:val="Baseparagraphnumbered"/>
        <w:numPr>
          <w:ilvl w:val="0"/>
          <w:numId w:val="0"/>
        </w:numPr>
        <w:rPr>
          <w:rFonts w:ascii="Arial" w:hAnsi="Arial" w:cs="Arial"/>
          <w:sz w:val="20"/>
          <w:szCs w:val="20"/>
          <w:lang w:val="hu-HU"/>
        </w:rPr>
      </w:pPr>
      <w:bookmarkStart w:id="115" w:name="_Toc246730722"/>
      <w:bookmarkStart w:id="116" w:name="_Toc246730631"/>
      <w:bookmarkStart w:id="117" w:name="_Toc246513959"/>
      <w:bookmarkEnd w:id="115"/>
      <w:bookmarkEnd w:id="116"/>
      <w:bookmarkEnd w:id="117"/>
      <w:r w:rsidRPr="005C35FB">
        <w:rPr>
          <w:rFonts w:ascii="Arial" w:hAnsi="Arial" w:cs="Arial"/>
          <w:sz w:val="20"/>
          <w:szCs w:val="20"/>
          <w:lang w:val="hu-HU"/>
        </w:rPr>
        <w:t>A</w:t>
      </w:r>
      <w:r w:rsidR="00E07A71" w:rsidRPr="005C35FB">
        <w:rPr>
          <w:rFonts w:ascii="Arial" w:hAnsi="Arial" w:cs="Arial"/>
          <w:sz w:val="20"/>
          <w:szCs w:val="20"/>
          <w:lang w:val="hu-HU"/>
        </w:rPr>
        <w:t>z eredménnyel szemben valós értéken értékelt</w:t>
      </w:r>
      <w:r w:rsidR="007E4964" w:rsidRPr="005C35FB">
        <w:rPr>
          <w:rFonts w:ascii="Arial" w:hAnsi="Arial" w:cs="Arial"/>
          <w:sz w:val="20"/>
          <w:szCs w:val="20"/>
          <w:lang w:val="hu-HU"/>
        </w:rPr>
        <w:t xml:space="preserve"> tulajdoni részesedést megtestesítő instrumentumokból</w:t>
      </w:r>
      <w:r w:rsidR="004B3495" w:rsidRPr="005C35FB">
        <w:rPr>
          <w:rFonts w:ascii="Arial" w:hAnsi="Arial" w:cs="Arial"/>
          <w:sz w:val="20"/>
          <w:szCs w:val="20"/>
          <w:lang w:val="hu-HU"/>
        </w:rPr>
        <w:t xml:space="preserve"> </w:t>
      </w:r>
      <w:r w:rsidR="00E07A71" w:rsidRPr="005C35FB">
        <w:rPr>
          <w:rFonts w:ascii="Arial" w:hAnsi="Arial" w:cs="Arial"/>
          <w:sz w:val="20"/>
          <w:szCs w:val="20"/>
          <w:lang w:val="hu-HU"/>
        </w:rPr>
        <w:t>származó osztalékbevételt</w:t>
      </w:r>
      <w:r w:rsidR="007E4964" w:rsidRPr="005C35FB">
        <w:rPr>
          <w:rFonts w:ascii="Arial" w:hAnsi="Arial" w:cs="Arial"/>
          <w:sz w:val="20"/>
          <w:szCs w:val="20"/>
          <w:lang w:val="hu-HU"/>
        </w:rPr>
        <w:t xml:space="preserve"> – tiszta ár alkalmazása esetén </w:t>
      </w:r>
      <w:r w:rsidR="00AB1F16" w:rsidRPr="005C35FB">
        <w:rPr>
          <w:rFonts w:ascii="Arial" w:hAnsi="Arial" w:cs="Arial"/>
          <w:sz w:val="20"/>
          <w:szCs w:val="20"/>
          <w:lang w:val="hu-HU"/>
        </w:rPr>
        <w:t>–</w:t>
      </w:r>
      <w:r w:rsidR="00E07A71" w:rsidRPr="005C35FB">
        <w:rPr>
          <w:rFonts w:ascii="Arial" w:hAnsi="Arial" w:cs="Arial"/>
          <w:sz w:val="20"/>
          <w:szCs w:val="20"/>
          <w:lang w:val="hu-HU"/>
        </w:rPr>
        <w:t xml:space="preserve"> az ezen instrumentum kategóriákból származó egyéb nyereségtől és veszteségtől elkülön</w:t>
      </w:r>
      <w:r w:rsidR="007E4964" w:rsidRPr="005C35FB">
        <w:rPr>
          <w:rFonts w:ascii="Arial" w:hAnsi="Arial" w:cs="Arial"/>
          <w:sz w:val="20"/>
          <w:szCs w:val="20"/>
          <w:lang w:val="hu-HU"/>
        </w:rPr>
        <w:t xml:space="preserve">ítve </w:t>
      </w:r>
      <w:r w:rsidR="00A578B8" w:rsidRPr="005C35FB">
        <w:rPr>
          <w:rFonts w:ascii="Arial" w:hAnsi="Arial" w:cs="Arial"/>
          <w:sz w:val="20"/>
          <w:szCs w:val="20"/>
          <w:lang w:val="hu-HU"/>
        </w:rPr>
        <w:t>„</w:t>
      </w:r>
      <w:r w:rsidR="007E4964" w:rsidRPr="005C35FB">
        <w:rPr>
          <w:rFonts w:ascii="Arial" w:hAnsi="Arial" w:cs="Arial"/>
          <w:sz w:val="20"/>
          <w:szCs w:val="20"/>
          <w:lang w:val="hu-HU"/>
        </w:rPr>
        <w:t>O</w:t>
      </w:r>
      <w:r w:rsidR="00E07A71" w:rsidRPr="005C35FB">
        <w:rPr>
          <w:rFonts w:ascii="Arial" w:hAnsi="Arial" w:cs="Arial"/>
          <w:sz w:val="20"/>
          <w:szCs w:val="20"/>
          <w:lang w:val="hu-HU"/>
        </w:rPr>
        <w:t>sztalékbevétel</w:t>
      </w:r>
      <w:r w:rsidR="007E4964" w:rsidRPr="005C35FB">
        <w:rPr>
          <w:rFonts w:ascii="Arial" w:hAnsi="Arial" w:cs="Arial"/>
          <w:sz w:val="20"/>
          <w:szCs w:val="20"/>
          <w:lang w:val="hu-HU"/>
        </w:rPr>
        <w:t>”-</w:t>
      </w:r>
      <w:r w:rsidR="00E07A71" w:rsidRPr="005C35FB">
        <w:rPr>
          <w:rFonts w:ascii="Arial" w:hAnsi="Arial" w:cs="Arial"/>
          <w:sz w:val="20"/>
          <w:szCs w:val="20"/>
          <w:lang w:val="hu-HU"/>
        </w:rPr>
        <w:t>ként</w:t>
      </w:r>
      <w:r w:rsidR="007E4964" w:rsidRPr="005C35FB">
        <w:rPr>
          <w:rFonts w:ascii="Arial" w:hAnsi="Arial" w:cs="Arial"/>
          <w:sz w:val="20"/>
          <w:szCs w:val="20"/>
          <w:lang w:val="hu-HU"/>
        </w:rPr>
        <w:t xml:space="preserve"> vagy – piszkos ár alkalmazása esetén – az ezen instrumentum kategóriákból származó nyereség vagy veszteség részeként</w:t>
      </w:r>
      <w:r w:rsidR="00E07A71" w:rsidRPr="005C35FB">
        <w:rPr>
          <w:rFonts w:ascii="Arial" w:hAnsi="Arial" w:cs="Arial"/>
          <w:sz w:val="20"/>
          <w:szCs w:val="20"/>
          <w:lang w:val="hu-HU"/>
        </w:rPr>
        <w:t xml:space="preserve"> kell feltüntetni. </w:t>
      </w:r>
    </w:p>
    <w:p w14:paraId="2AD7E10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lastRenderedPageBreak/>
        <w:t>Az egyéb átfogó jövedelemmel szemben valós értéken megjelölt, tulajdoni részesedést megtestesítő instrumentumokból származó osztalékbevétel az időszak alatt kivezetett instrumentumokhoz kapcsolódó osztalékokat, továbbá a</w:t>
      </w:r>
      <w:r w:rsidR="00923078" w:rsidRPr="005C35FB">
        <w:rPr>
          <w:rFonts w:ascii="Arial" w:hAnsi="Arial" w:cs="Arial"/>
          <w:sz w:val="20"/>
          <w:szCs w:val="20"/>
          <w:lang w:val="hu-HU"/>
        </w:rPr>
        <w:t xml:space="preserve"> vonatkozási időpontban meglévő</w:t>
      </w:r>
      <w:r w:rsidRPr="005C35FB">
        <w:rPr>
          <w:rFonts w:ascii="Arial" w:hAnsi="Arial" w:cs="Arial"/>
          <w:sz w:val="20"/>
          <w:szCs w:val="20"/>
          <w:lang w:val="hu-HU"/>
        </w:rPr>
        <w:t xml:space="preserve"> instrumentumokhoz kapcsolódó osztalékokat foglalja magában.</w:t>
      </w:r>
    </w:p>
    <w:p w14:paraId="36E032F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leányvállalatokba, közös vállalkozásokba, valamint társult vállalkozásokba történt befektetésekből származó osztalékbevétel akkor tartalmazza az említett befektetések </w:t>
      </w:r>
      <w:proofErr w:type="spellStart"/>
      <w:r w:rsidRPr="005C35FB">
        <w:rPr>
          <w:rFonts w:ascii="Arial" w:hAnsi="Arial" w:cs="Arial"/>
          <w:sz w:val="20"/>
          <w:szCs w:val="20"/>
          <w:lang w:val="hu-HU"/>
        </w:rPr>
        <w:t>osztalékát</w:t>
      </w:r>
      <w:proofErr w:type="spellEnd"/>
      <w:r w:rsidRPr="005C35FB">
        <w:rPr>
          <w:rFonts w:ascii="Arial" w:hAnsi="Arial" w:cs="Arial"/>
          <w:sz w:val="20"/>
          <w:szCs w:val="20"/>
          <w:lang w:val="hu-HU"/>
        </w:rPr>
        <w:t>, am</w:t>
      </w:r>
      <w:r w:rsidR="00F53BF1" w:rsidRPr="005C35FB">
        <w:rPr>
          <w:rFonts w:ascii="Arial" w:hAnsi="Arial" w:cs="Arial"/>
          <w:sz w:val="20"/>
          <w:szCs w:val="20"/>
          <w:lang w:val="hu-HU"/>
        </w:rPr>
        <w:t>ikor</w:t>
      </w:r>
      <w:r w:rsidRPr="005C35FB">
        <w:rPr>
          <w:rFonts w:ascii="Arial" w:hAnsi="Arial" w:cs="Arial"/>
          <w:sz w:val="20"/>
          <w:szCs w:val="20"/>
          <w:lang w:val="hu-HU"/>
        </w:rPr>
        <w:t xml:space="preserve"> a tőkemódszertől eltérő módszer használatával számolják el.</w:t>
      </w:r>
    </w:p>
    <w:p w14:paraId="520F8A53" w14:textId="77777777" w:rsidR="009812A0" w:rsidRPr="001C10CC" w:rsidRDefault="009812A0" w:rsidP="009812A0">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A „Díj- és jutalékbevételek” és „Díj- és jutalékráfordítások” tartalmazza a következőktől eltérő díj- és jutalékbevételeket, valamint díj- és jutalékráfordításokat:</w:t>
      </w:r>
    </w:p>
    <w:p w14:paraId="393A85D8" w14:textId="77777777"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 xml:space="preserve">a pénzügyi </w:t>
      </w:r>
      <w:proofErr w:type="spellStart"/>
      <w:r w:rsidRPr="001C10CC">
        <w:rPr>
          <w:rFonts w:ascii="Arial" w:hAnsi="Arial" w:cs="Arial"/>
          <w:sz w:val="20"/>
          <w:szCs w:val="20"/>
          <w:lang w:val="hu-HU"/>
        </w:rPr>
        <w:t>instrumontumok</w:t>
      </w:r>
      <w:proofErr w:type="spellEnd"/>
      <w:r w:rsidRPr="001C10CC">
        <w:rPr>
          <w:rFonts w:ascii="Arial" w:hAnsi="Arial" w:cs="Arial"/>
          <w:sz w:val="20"/>
          <w:szCs w:val="20"/>
          <w:lang w:val="hu-HU"/>
        </w:rPr>
        <w:t xml:space="preserve"> effektív kamatlábának kiszámításakor figyelembe vett összegek [az IFRS 7 20. bekezdés c) pontja]; </w:t>
      </w:r>
    </w:p>
    <w:p w14:paraId="152D7455" w14:textId="4AB96E5D"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az eredménnyel szemben valós értéken értékelt kategóriába nem tartozó pénzügyi instrumentumokból származó összegek [IFRS 7 20. bekezdés c) pont</w:t>
      </w:r>
      <w:r w:rsidR="00EE2674" w:rsidRPr="001C10CC">
        <w:rPr>
          <w:rFonts w:ascii="Arial" w:hAnsi="Arial" w:cs="Arial"/>
          <w:sz w:val="20"/>
          <w:szCs w:val="20"/>
          <w:lang w:val="hu-HU"/>
        </w:rPr>
        <w:t xml:space="preserve"> </w:t>
      </w:r>
      <w:r w:rsidRPr="001C10CC">
        <w:rPr>
          <w:rFonts w:ascii="Arial" w:hAnsi="Arial" w:cs="Arial"/>
          <w:sz w:val="20"/>
          <w:szCs w:val="20"/>
          <w:lang w:val="hu-HU"/>
        </w:rPr>
        <w:t xml:space="preserve">i. alpontja].  </w:t>
      </w:r>
    </w:p>
    <w:p w14:paraId="0BD49196" w14:textId="77777777" w:rsidR="009812A0" w:rsidRPr="001C10CC" w:rsidRDefault="009812A0" w:rsidP="009812A0">
      <w:pPr>
        <w:pStyle w:val="Baseparagraphnumbered"/>
        <w:numPr>
          <w:ilvl w:val="0"/>
          <w:numId w:val="0"/>
        </w:numPr>
        <w:tabs>
          <w:tab w:val="left" w:pos="426"/>
        </w:tabs>
        <w:rPr>
          <w:rFonts w:ascii="Arial" w:hAnsi="Arial" w:cs="Arial"/>
          <w:sz w:val="20"/>
          <w:szCs w:val="20"/>
          <w:lang w:val="hu-HU"/>
        </w:rPr>
      </w:pPr>
      <w:r w:rsidRPr="001C10CC">
        <w:rPr>
          <w:rFonts w:ascii="Arial" w:hAnsi="Arial" w:cs="Arial"/>
          <w:sz w:val="20"/>
          <w:szCs w:val="20"/>
          <w:lang w:val="hu-HU"/>
        </w:rPr>
        <w:t xml:space="preserve">A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nyersége vagy veszteség, nettó” és az „Eredménnyel szemben valós </w:t>
      </w:r>
      <w:proofErr w:type="spellStart"/>
      <w:r w:rsidRPr="001C10CC">
        <w:rPr>
          <w:rFonts w:ascii="Arial" w:hAnsi="Arial" w:cs="Arial"/>
          <w:sz w:val="20"/>
          <w:szCs w:val="20"/>
          <w:lang w:val="hu-HU"/>
        </w:rPr>
        <w:t>értéen</w:t>
      </w:r>
      <w:proofErr w:type="spellEnd"/>
      <w:r w:rsidRPr="001C10CC">
        <w:rPr>
          <w:rFonts w:ascii="Arial" w:hAnsi="Arial" w:cs="Arial"/>
          <w:sz w:val="20"/>
          <w:szCs w:val="20"/>
          <w:lang w:val="hu-HU"/>
        </w:rPr>
        <w:t xml:space="preserve"> értékeltnek megjelölt pénzügyi eszközök és kötelezettségek nyeresége vagy vesztesége, nettó” sorokban kell szerepeltetni, a számviteli portfóliótól függően, amelybe besorolták.  </w:t>
      </w:r>
    </w:p>
    <w:p w14:paraId="74E1DD83"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rsidRPr="005C35FB">
        <w:rPr>
          <w:rFonts w:ascii="Arial" w:hAnsi="Arial" w:cs="Arial"/>
          <w:sz w:val="20"/>
          <w:szCs w:val="20"/>
          <w:lang w:val="hu-HU"/>
        </w:rPr>
        <w:t>hitelderivatívákon</w:t>
      </w:r>
      <w:proofErr w:type="spellEnd"/>
      <w:r w:rsidRPr="005C35FB">
        <w:rPr>
          <w:rFonts w:ascii="Arial" w:hAnsi="Arial" w:cs="Arial"/>
          <w:sz w:val="20"/>
          <w:szCs w:val="20"/>
          <w:lang w:val="hu-HU"/>
        </w:rPr>
        <w:t xml:space="preserve"> keletkezett nyereséget és veszteséget, valamint a kereskedési céllal tartott pénzügyi eszközökön és pénzügyi kötelezettségeken keletkezett osztalékot, valamint kamatbevételt és -ráfordítást, piszkos ár alkalmazása esetén. </w:t>
      </w:r>
    </w:p>
    <w:p w14:paraId="17FBE95F" w14:textId="1E951A5B"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értékeltnek megjelölt pénzügyi eszközök és kötelezettségek nyeresége vagy vesztesége</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1539DC">
        <w:rPr>
          <w:rFonts w:ascii="Arial" w:hAnsi="Arial" w:cs="Arial"/>
          <w:sz w:val="20"/>
          <w:szCs w:val="20"/>
          <w:lang w:val="hu-HU"/>
        </w:rPr>
        <w:t>(</w:t>
      </w:r>
      <w:r w:rsidRPr="005C35FB">
        <w:rPr>
          <w:rFonts w:ascii="Arial" w:hAnsi="Arial" w:cs="Arial"/>
          <w:sz w:val="20"/>
          <w:szCs w:val="20"/>
          <w:lang w:val="hu-HU"/>
        </w:rPr>
        <w:t>IFRS 9 5.7.8. bekezdése</w:t>
      </w:r>
      <w:r w:rsidR="001539DC">
        <w:rPr>
          <w:rFonts w:ascii="Arial" w:hAnsi="Arial" w:cs="Arial"/>
          <w:sz w:val="20"/>
          <w:szCs w:val="20"/>
          <w:lang w:val="hu-HU"/>
        </w:rPr>
        <w:t>)</w:t>
      </w:r>
      <w:r w:rsidRPr="005C35FB">
        <w:rPr>
          <w:rFonts w:ascii="Arial" w:hAnsi="Arial" w:cs="Arial"/>
          <w:sz w:val="20"/>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3634A1E0" w14:textId="77777777" w:rsidR="007E4964" w:rsidRPr="005C35FB" w:rsidRDefault="007E4964" w:rsidP="005874A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 kategóriába nem tartozó pénzügyi eszközök és kötelezettségek kivezetéséből származó nyereség vagy (–) veszteség</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w:t>
      </w:r>
      <w:r w:rsidR="00836A69" w:rsidRPr="005874AD">
        <w:rPr>
          <w:rFonts w:ascii="Arial" w:hAnsi="Arial" w:cs="Arial"/>
          <w:sz w:val="20"/>
          <w:szCs w:val="20"/>
          <w:lang w:val="hu-HU"/>
        </w:rPr>
        <w:t>sor</w:t>
      </w:r>
      <w:r w:rsidR="009812A0" w:rsidRPr="001C10CC">
        <w:rPr>
          <w:rFonts w:ascii="Arial" w:hAnsi="Arial" w:cs="Arial"/>
          <w:sz w:val="20"/>
          <w:szCs w:val="20"/>
          <w:lang w:val="hu-HU"/>
        </w:rPr>
        <w:t xml:space="preserve">on a kivezetésből származó realizált nettó nyereséget vagy veszteséget kell feltüntetni. A nettó összeg a realizált nyereség és realizált veszteség közötti különbözet. </w:t>
      </w:r>
      <w:r w:rsidR="003A232A" w:rsidRPr="001C10CC">
        <w:rPr>
          <w:rFonts w:ascii="Arial" w:hAnsi="Arial" w:cs="Arial"/>
          <w:sz w:val="20"/>
          <w:szCs w:val="20"/>
          <w:lang w:val="hu-HU"/>
        </w:rPr>
        <w:t>Az</w:t>
      </w:r>
      <w:r w:rsidRPr="005874AD">
        <w:rPr>
          <w:rFonts w:ascii="Arial" w:hAnsi="Arial" w:cs="Arial"/>
          <w:sz w:val="20"/>
          <w:szCs w:val="20"/>
          <w:lang w:val="hu-HU"/>
        </w:rPr>
        <w:t xml:space="preserve"> </w:t>
      </w:r>
      <w:r w:rsidR="003A232A" w:rsidRPr="005C35FB">
        <w:rPr>
          <w:rFonts w:ascii="Arial" w:hAnsi="Arial" w:cs="Arial"/>
          <w:sz w:val="20"/>
          <w:szCs w:val="20"/>
          <w:lang w:val="hu-HU"/>
        </w:rPr>
        <w:t xml:space="preserve">„Eredménnyel szemben valós értéken értékelt kategóriába nem tartozó pénzügyi eszközök és kötelezettségek kivezetéséből származó nyereség vagy (–) veszteség, nettó” </w:t>
      </w:r>
      <w:r w:rsidR="003A232A">
        <w:rPr>
          <w:rFonts w:ascii="Arial" w:hAnsi="Arial" w:cs="Arial"/>
          <w:sz w:val="20"/>
          <w:szCs w:val="20"/>
          <w:lang w:val="hu-HU"/>
        </w:rPr>
        <w:t xml:space="preserve">sor </w:t>
      </w:r>
      <w:r w:rsidRPr="005874AD">
        <w:rPr>
          <w:rFonts w:ascii="Arial" w:hAnsi="Arial" w:cs="Arial"/>
          <w:sz w:val="20"/>
          <w:szCs w:val="20"/>
          <w:lang w:val="hu-HU"/>
        </w:rPr>
        <w:t>nem</w:t>
      </w:r>
      <w:r w:rsidRPr="005C35FB">
        <w:rPr>
          <w:rFonts w:ascii="Arial" w:hAnsi="Arial" w:cs="Arial"/>
          <w:sz w:val="20"/>
          <w:szCs w:val="20"/>
          <w:lang w:val="hu-HU"/>
        </w:rPr>
        <w:t xml:space="preserve"> tartalmazza az olyan tulajdoni részesedést megtestesítő instrumentumokon keletkező nyereséget, amelyek esetében az adatszolgáltató úgy döntött, hogy azokat az egyéb átfogó jövedelemmel szemben valós értéken értékeli [IFRS 9 5.7.1. bekezdés b) pontja].</w:t>
      </w:r>
    </w:p>
    <w:p w14:paraId="1C32E95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682E75B6" w14:textId="5C4C43D3"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lastRenderedPageBreak/>
        <w:t xml:space="preserve">amennyiben egy pénzügyi eszközt az amortizált bekerülési érték értékelési kategóriából az eredménnyel szemben valós értéken értékelt számviteli portfólióba sorolnak át </w:t>
      </w:r>
      <w:r w:rsidR="001539DC">
        <w:rPr>
          <w:rFonts w:ascii="Arial" w:hAnsi="Arial" w:cs="Arial"/>
          <w:sz w:val="20"/>
          <w:szCs w:val="20"/>
          <w:lang w:val="hu-HU"/>
        </w:rPr>
        <w:t>(</w:t>
      </w:r>
      <w:r w:rsidRPr="005C35FB">
        <w:rPr>
          <w:rFonts w:ascii="Arial" w:hAnsi="Arial" w:cs="Arial"/>
          <w:sz w:val="20"/>
          <w:szCs w:val="20"/>
          <w:lang w:val="hu-HU"/>
        </w:rPr>
        <w:t>IFRS 9 5.6.2. bekezdése</w:t>
      </w:r>
      <w:r w:rsidR="001539DC">
        <w:rPr>
          <w:rFonts w:ascii="Arial" w:hAnsi="Arial" w:cs="Arial"/>
          <w:sz w:val="20"/>
          <w:szCs w:val="20"/>
          <w:lang w:val="hu-HU"/>
        </w:rPr>
        <w:t>)</w:t>
      </w:r>
      <w:r w:rsidRPr="005C35FB">
        <w:rPr>
          <w:rFonts w:ascii="Arial" w:hAnsi="Arial" w:cs="Arial"/>
          <w:sz w:val="20"/>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966AF6B" w14:textId="58AAECB5"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t xml:space="preserve">amennyiben egy pénzügyi eszközt az egyéb átfogó jövedelemmel szemben valós értéken értékelt kategóriából az eredménnyel szemben valós értéken értékelt kategóriába sorolnak át </w:t>
      </w:r>
      <w:r w:rsidR="001539DC">
        <w:rPr>
          <w:rFonts w:ascii="Arial" w:hAnsi="Arial" w:cs="Arial"/>
          <w:sz w:val="20"/>
          <w:szCs w:val="20"/>
          <w:lang w:val="hu-HU"/>
        </w:rPr>
        <w:t>(</w:t>
      </w:r>
      <w:r w:rsidRPr="005C35FB">
        <w:rPr>
          <w:rFonts w:ascii="Arial" w:hAnsi="Arial" w:cs="Arial"/>
          <w:sz w:val="20"/>
          <w:szCs w:val="20"/>
          <w:lang w:val="hu-HU"/>
        </w:rPr>
        <w:t>IFRS 9 5.6.7. bekezdése</w:t>
      </w:r>
      <w:r w:rsidR="001539DC">
        <w:rPr>
          <w:rFonts w:ascii="Arial" w:hAnsi="Arial" w:cs="Arial"/>
          <w:sz w:val="20"/>
          <w:szCs w:val="20"/>
          <w:lang w:val="hu-HU"/>
        </w:rPr>
        <w:t>)</w:t>
      </w:r>
      <w:r w:rsidRPr="005C35FB">
        <w:rPr>
          <w:rFonts w:ascii="Arial" w:hAnsi="Arial" w:cs="Arial"/>
          <w:sz w:val="20"/>
          <w:szCs w:val="20"/>
          <w:lang w:val="hu-HU"/>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3646FB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„Fedezeti elszámolásokból eredő nyereségek vagy (–) veszteségek, nettó”</w:t>
      </w:r>
      <w:r w:rsidR="00F53BF1"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w:t>
      </w:r>
      <w:r w:rsidR="009812A0" w:rsidRPr="005874AD">
        <w:rPr>
          <w:rFonts w:ascii="Arial" w:hAnsi="Arial" w:cs="Arial"/>
          <w:sz w:val="20"/>
          <w:szCs w:val="20"/>
          <w:lang w:val="hu-HU"/>
        </w:rPr>
        <w:t>,</w:t>
      </w:r>
      <w:r w:rsidR="009812A0" w:rsidRPr="001C10CC">
        <w:rPr>
          <w:rFonts w:ascii="Arial" w:hAnsi="Arial" w:cs="Arial"/>
          <w:sz w:val="20"/>
          <w:szCs w:val="20"/>
          <w:lang w:val="hu-HU"/>
        </w:rPr>
        <w:t xml:space="preserve"> de </w:t>
      </w:r>
      <w:r w:rsidR="00390D68" w:rsidRPr="001C10CC">
        <w:rPr>
          <w:rFonts w:ascii="Arial" w:hAnsi="Arial" w:cs="Arial"/>
          <w:sz w:val="20"/>
          <w:szCs w:val="20"/>
          <w:lang w:val="hu-HU"/>
        </w:rPr>
        <w:t xml:space="preserve">ide </w:t>
      </w:r>
      <w:r w:rsidR="009812A0" w:rsidRPr="001C10CC">
        <w:rPr>
          <w:rFonts w:ascii="Arial" w:hAnsi="Arial" w:cs="Arial"/>
          <w:sz w:val="20"/>
          <w:szCs w:val="20"/>
          <w:lang w:val="hu-HU"/>
        </w:rPr>
        <w:t>nem értve a kamatbevételt és kamatfordítást tiszta ár alkalmazása esetén</w:t>
      </w:r>
      <w:r w:rsidRPr="005C35FB">
        <w:rPr>
          <w:rFonts w:ascii="Arial" w:hAnsi="Arial" w:cs="Arial"/>
          <w:sz w:val="20"/>
          <w:szCs w:val="20"/>
          <w:lang w:val="hu-HU"/>
        </w:rPr>
        <w:t xml:space="preserve">. Tartalmazza továbbá valamely cash flow-fedezeti ügyletben a fedezeti instrumentumok valósérték-változásának nem hatékony részét. A cash flow-fedezeti ügyletek </w:t>
      </w:r>
      <w:proofErr w:type="spellStart"/>
      <w:r w:rsidRPr="005C35FB">
        <w:rPr>
          <w:rFonts w:ascii="Arial" w:hAnsi="Arial" w:cs="Arial"/>
          <w:sz w:val="20"/>
          <w:szCs w:val="20"/>
          <w:lang w:val="hu-HU"/>
        </w:rPr>
        <w:t>tartalékának</w:t>
      </w:r>
      <w:proofErr w:type="spellEnd"/>
      <w:r w:rsidRPr="005C35FB">
        <w:rPr>
          <w:rFonts w:ascii="Arial" w:hAnsi="Arial" w:cs="Arial"/>
          <w:sz w:val="20"/>
          <w:szCs w:val="20"/>
          <w:lang w:val="hu-HU"/>
        </w:rPr>
        <w:t xml:space="preserve"> az átsorolását az „Eredménykimutatás” ugyanazon soraiban kell megjeleníteni, mint a fedezett tételekből eredő cash flow által eredményezetteket. A „Fedezeti elszámolásokból eredő nyereségek vagy (–) veszteségek, nettó” </w:t>
      </w:r>
      <w:r w:rsidR="00145C21" w:rsidRPr="005C35FB">
        <w:rPr>
          <w:rFonts w:ascii="Arial" w:hAnsi="Arial" w:cs="Arial"/>
          <w:sz w:val="20"/>
          <w:szCs w:val="20"/>
          <w:lang w:val="hu-HU"/>
        </w:rPr>
        <w:t xml:space="preserve">sor </w:t>
      </w:r>
      <w:r w:rsidRPr="005C35FB">
        <w:rPr>
          <w:rFonts w:ascii="Arial" w:hAnsi="Arial" w:cs="Arial"/>
          <w:sz w:val="20"/>
          <w:szCs w:val="20"/>
          <w:lang w:val="hu-HU"/>
        </w:rPr>
        <w:t>tartalmazza a nettó pozíciók fedezeti ügyletéből eredő nyereségeket is.</w:t>
      </w:r>
    </w:p>
    <w:p w14:paraId="4F1EA322" w14:textId="04356F22" w:rsidR="007E4964"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„Nem pénzügyi eszközök kivezetéséből származó nyereség vagy (–) veszteség” tartalmazza a nem pénzügyi eszközök kivezetéséből származó nyereségeket és veszteségeket, kivéve</w:t>
      </w:r>
      <w:r w:rsidR="00936615">
        <w:rPr>
          <w:rFonts w:ascii="Arial" w:hAnsi="Arial" w:cs="Arial"/>
          <w:sz w:val="20"/>
          <w:szCs w:val="20"/>
          <w:lang w:val="hu-HU"/>
        </w:rPr>
        <w:t>,</w:t>
      </w:r>
      <w:r w:rsidRPr="005C35FB">
        <w:rPr>
          <w:rFonts w:ascii="Arial" w:hAnsi="Arial" w:cs="Arial"/>
          <w:sz w:val="20"/>
          <w:szCs w:val="20"/>
          <w:lang w:val="hu-HU"/>
        </w:rPr>
        <w:t xml:space="preserve"> ha az eszközök értékesítésre tartottnak vagy leányvállalatokba, társult vállalkozásokba, valamint közös vállalkozásokba történt befektetéseknek minősülnek.</w:t>
      </w:r>
    </w:p>
    <w:p w14:paraId="392ABC90" w14:textId="7569E344" w:rsidR="0007202A" w:rsidRPr="001C10CC" w:rsidRDefault="0007202A" w:rsidP="0007202A">
      <w:pPr>
        <w:pStyle w:val="Baseparagraphnumbered"/>
        <w:numPr>
          <w:ilvl w:val="0"/>
          <w:numId w:val="0"/>
        </w:numPr>
        <w:ind w:left="142"/>
        <w:rPr>
          <w:rFonts w:ascii="Arial" w:hAnsi="Arial" w:cs="Arial"/>
          <w:sz w:val="20"/>
          <w:szCs w:val="20"/>
          <w:lang w:val="hu-HU"/>
        </w:rPr>
      </w:pPr>
      <w:r w:rsidRPr="001C10CC">
        <w:rPr>
          <w:rFonts w:ascii="Arial" w:hAnsi="Arial" w:cs="Arial"/>
          <w:sz w:val="20"/>
          <w:szCs w:val="20"/>
          <w:lang w:val="hu-HU"/>
        </w:rPr>
        <w:t>Az</w:t>
      </w:r>
      <w:r w:rsidR="001F3E09" w:rsidRPr="001C10CC">
        <w:rPr>
          <w:rFonts w:ascii="Arial" w:hAnsi="Arial" w:cs="Arial"/>
          <w:sz w:val="20"/>
          <w:szCs w:val="20"/>
          <w:lang w:val="hu-HU"/>
        </w:rPr>
        <w:t xml:space="preserve"> </w:t>
      </w:r>
      <w:r w:rsidR="001F3E09" w:rsidRPr="005C35FB">
        <w:rPr>
          <w:rFonts w:ascii="Arial" w:hAnsi="Arial" w:cs="Arial"/>
          <w:sz w:val="20"/>
          <w:szCs w:val="20"/>
          <w:lang w:val="hu-HU"/>
        </w:rPr>
        <w:t>„</w:t>
      </w:r>
      <w:r w:rsidRPr="001C10CC">
        <w:rPr>
          <w:rFonts w:ascii="Arial" w:hAnsi="Arial" w:cs="Arial"/>
          <w:sz w:val="20"/>
          <w:szCs w:val="20"/>
          <w:lang w:val="hu-HU"/>
        </w:rPr>
        <w:t>Egyéb adminisztr</w:t>
      </w:r>
      <w:r w:rsidR="00925D1B" w:rsidRPr="001C10CC">
        <w:rPr>
          <w:rFonts w:ascii="Arial" w:hAnsi="Arial" w:cs="Arial"/>
          <w:sz w:val="20"/>
          <w:szCs w:val="20"/>
          <w:lang w:val="hu-HU"/>
        </w:rPr>
        <w:t>ációs</w:t>
      </w:r>
      <w:r w:rsidRPr="001C10CC">
        <w:rPr>
          <w:rFonts w:ascii="Arial" w:hAnsi="Arial" w:cs="Arial"/>
          <w:sz w:val="20"/>
          <w:szCs w:val="20"/>
          <w:lang w:val="hu-HU"/>
        </w:rPr>
        <w:t xml:space="preserve"> költségek” tartalmazzák a következő ráfordításokat: </w:t>
      </w:r>
    </w:p>
    <w:p w14:paraId="3790C4A4" w14:textId="1C904B60"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 adatszolgáltató informatikai költségeit, beleértve az informatikai rendszerek létrehozásával és karbantartásával kapcsolatos költségeket, kivéve az informatikai szakemberek személyi jellegű ráfordításait. Itt kell </w:t>
      </w:r>
      <w:r w:rsidR="00B06A76" w:rsidRPr="001C10CC">
        <w:rPr>
          <w:rFonts w:ascii="Arial" w:hAnsi="Arial" w:cs="Arial"/>
          <w:sz w:val="20"/>
          <w:szCs w:val="20"/>
          <w:lang w:val="hu-HU"/>
        </w:rPr>
        <w:t>jelenten</w:t>
      </w:r>
      <w:r w:rsidRPr="001C10CC">
        <w:rPr>
          <w:rFonts w:ascii="Arial" w:hAnsi="Arial" w:cs="Arial"/>
          <w:sz w:val="20"/>
          <w:szCs w:val="20"/>
          <w:lang w:val="hu-HU"/>
        </w:rPr>
        <w:t>i az informatika kiszervezéséből eredő költségeket is. Az IT költségeket külön soron is meg kell adni</w:t>
      </w:r>
      <w:r w:rsidR="001F3E09" w:rsidRPr="001C10CC">
        <w:rPr>
          <w:rFonts w:ascii="Arial" w:hAnsi="Arial" w:cs="Arial"/>
          <w:sz w:val="20"/>
          <w:szCs w:val="20"/>
          <w:lang w:val="hu-HU"/>
        </w:rPr>
        <w:t>;</w:t>
      </w:r>
    </w:p>
    <w:p w14:paraId="47D4A9BC" w14:textId="4B6F3EE5"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azokat az egyéb adókat és illetékeket, melyeket az adatszolgáltató a </w:t>
      </w:r>
      <w:r w:rsidR="001F3E09" w:rsidRPr="005C35FB">
        <w:rPr>
          <w:rFonts w:ascii="Arial" w:hAnsi="Arial" w:cs="Arial"/>
          <w:sz w:val="20"/>
          <w:szCs w:val="20"/>
          <w:lang w:val="hu-HU"/>
        </w:rPr>
        <w:t>„</w:t>
      </w:r>
      <w:r w:rsidRPr="001C10CC">
        <w:rPr>
          <w:rFonts w:ascii="Arial" w:hAnsi="Arial" w:cs="Arial"/>
          <w:sz w:val="20"/>
          <w:szCs w:val="20"/>
          <w:lang w:val="hu-HU"/>
        </w:rPr>
        <w:t xml:space="preserve">Folytatódó tevékenységből származó eredményhez kapcsolódó adóráfordítás vagy (-) bevétel”, illetve a </w:t>
      </w:r>
      <w:r w:rsidR="001F3E09" w:rsidRPr="005C35FB">
        <w:rPr>
          <w:rFonts w:ascii="Arial" w:hAnsi="Arial" w:cs="Arial"/>
          <w:sz w:val="20"/>
          <w:szCs w:val="20"/>
          <w:lang w:val="hu-HU"/>
        </w:rPr>
        <w:t>„</w:t>
      </w:r>
      <w:r w:rsidRPr="001C10CC">
        <w:rPr>
          <w:rFonts w:ascii="Arial" w:hAnsi="Arial" w:cs="Arial"/>
          <w:sz w:val="20"/>
          <w:szCs w:val="20"/>
          <w:lang w:val="hu-HU"/>
        </w:rPr>
        <w:t>Megszűnt tevékenységekhez kapcsolódó adóráfordítás vagy (-) bevétel</w:t>
      </w:r>
      <w:r w:rsidR="001F08CA" w:rsidRPr="001C10CC">
        <w:rPr>
          <w:rFonts w:ascii="Arial" w:hAnsi="Arial" w:cs="Arial"/>
          <w:sz w:val="20"/>
          <w:szCs w:val="20"/>
          <w:lang w:val="hu-HU"/>
        </w:rPr>
        <w:t>”</w:t>
      </w:r>
      <w:r w:rsidRPr="001C10CC">
        <w:rPr>
          <w:rFonts w:ascii="Arial" w:hAnsi="Arial" w:cs="Arial"/>
          <w:sz w:val="20"/>
          <w:szCs w:val="20"/>
          <w:lang w:val="hu-HU"/>
        </w:rPr>
        <w:t xml:space="preserve"> sorokon nem mutat ki;  </w:t>
      </w:r>
    </w:p>
    <w:p w14:paraId="44806930" w14:textId="77777777"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szakértői vagy stratégiai tanácsadáshoz kapcsolódó konzultációs és szakmai szolgáltatások költségeit;</w:t>
      </w:r>
    </w:p>
    <w:p w14:paraId="0D5032C1" w14:textId="28B3CCCA"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marketing célú kommunikációs költségeket (pl</w:t>
      </w:r>
      <w:r w:rsidR="007B1ECB">
        <w:rPr>
          <w:rFonts w:ascii="Arial" w:hAnsi="Arial" w:cs="Arial"/>
          <w:sz w:val="20"/>
          <w:szCs w:val="20"/>
          <w:lang w:val="hu-HU"/>
        </w:rPr>
        <w:t>.</w:t>
      </w:r>
      <w:r w:rsidRPr="001C10CC">
        <w:rPr>
          <w:rFonts w:ascii="Arial" w:hAnsi="Arial" w:cs="Arial"/>
          <w:sz w:val="20"/>
          <w:szCs w:val="20"/>
          <w:lang w:val="hu-HU"/>
        </w:rPr>
        <w:t xml:space="preserve"> a reklám, a közvetlen vagy online marketing, események); </w:t>
      </w:r>
    </w:p>
    <w:p w14:paraId="58B7C132" w14:textId="32B3F8A4"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hitelkockázattal kapcsolatos adminisztratív költségeket (pl</w:t>
      </w:r>
      <w:r w:rsidR="007B1ECB">
        <w:rPr>
          <w:rFonts w:ascii="Arial" w:hAnsi="Arial" w:cs="Arial"/>
          <w:sz w:val="20"/>
          <w:szCs w:val="20"/>
          <w:lang w:val="hu-HU"/>
        </w:rPr>
        <w:t>.</w:t>
      </w:r>
      <w:r w:rsidRPr="001C10CC">
        <w:rPr>
          <w:rFonts w:ascii="Arial" w:hAnsi="Arial" w:cs="Arial"/>
          <w:sz w:val="20"/>
          <w:szCs w:val="20"/>
          <w:lang w:val="hu-HU"/>
        </w:rPr>
        <w:t xml:space="preserve"> biztosíték érvényesítésével vagy jogi (bírósági) eljárással kapcsolatos ráfordítások); </w:t>
      </w:r>
    </w:p>
    <w:p w14:paraId="1C7B8604" w14:textId="7258FF4A"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peres ügyek céltartalékkal nem fedezett ráfordításait; </w:t>
      </w:r>
    </w:p>
    <w:p w14:paraId="49D0FBAE" w14:textId="3F13A124"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ingatlanok </w:t>
      </w:r>
      <w:r w:rsidRPr="001C10CC">
        <w:rPr>
          <w:rFonts w:ascii="Arial" w:hAnsi="Arial" w:cs="Arial"/>
          <w:sz w:val="20"/>
          <w:szCs w:val="20"/>
          <w:lang w:val="hu-HU"/>
        </w:rPr>
        <w:t>azon</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javítási és karbantartási költségei</w:t>
      </w:r>
      <w:r w:rsidRPr="001C10CC">
        <w:rPr>
          <w:rFonts w:ascii="Arial" w:hAnsi="Arial" w:cs="Arial"/>
          <w:sz w:val="20"/>
          <w:szCs w:val="20"/>
          <w:lang w:val="hu-HU"/>
        </w:rPr>
        <w:t>t</w:t>
      </w:r>
      <w:r w:rsidR="0007202A" w:rsidRPr="001C10CC">
        <w:rPr>
          <w:rFonts w:ascii="Arial" w:hAnsi="Arial" w:cs="Arial"/>
          <w:sz w:val="20"/>
          <w:szCs w:val="20"/>
          <w:lang w:val="hu-HU"/>
        </w:rPr>
        <w:t>, amelyek nem javítják az ingatlan hasznosítását, illetve nem járnak együtt az ingatlan hasznos élettartamának növekedésével, valamint a közüzemi költségeket (víz, villany, fűtés);</w:t>
      </w:r>
    </w:p>
    <w:p w14:paraId="71540CD6" w14:textId="133DDBC0" w:rsidR="0007202A" w:rsidRPr="001C10CC" w:rsidRDefault="002A21D9"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lastRenderedPageBreak/>
        <w:t xml:space="preserve">a lízingdíjakat, </w:t>
      </w:r>
      <w:r w:rsidR="0007202A" w:rsidRPr="001C10CC">
        <w:rPr>
          <w:rFonts w:ascii="Arial" w:hAnsi="Arial" w:cs="Arial"/>
          <w:sz w:val="20"/>
          <w:szCs w:val="20"/>
          <w:lang w:val="hu-HU"/>
        </w:rPr>
        <w:t xml:space="preserve">amennyiben a </w:t>
      </w:r>
      <w:proofErr w:type="spellStart"/>
      <w:r w:rsidR="0007202A" w:rsidRPr="001C10CC">
        <w:rPr>
          <w:rFonts w:ascii="Arial" w:hAnsi="Arial" w:cs="Arial"/>
          <w:sz w:val="20"/>
          <w:szCs w:val="20"/>
          <w:lang w:val="hu-HU"/>
        </w:rPr>
        <w:t>lízingbevevő</w:t>
      </w:r>
      <w:proofErr w:type="spellEnd"/>
      <w:r w:rsidR="0007202A" w:rsidRPr="001C10CC">
        <w:rPr>
          <w:rFonts w:ascii="Arial" w:hAnsi="Arial" w:cs="Arial"/>
          <w:sz w:val="20"/>
          <w:szCs w:val="20"/>
          <w:lang w:val="hu-HU"/>
        </w:rPr>
        <w:t xml:space="preserve"> él az IFRS 16 5. és 6. </w:t>
      </w:r>
      <w:r w:rsidR="00B06A76" w:rsidRPr="001C10CC">
        <w:rPr>
          <w:rFonts w:ascii="Arial" w:hAnsi="Arial" w:cs="Arial"/>
          <w:sz w:val="20"/>
          <w:szCs w:val="20"/>
          <w:lang w:val="hu-HU"/>
        </w:rPr>
        <w:t>bekezdése</w:t>
      </w:r>
      <w:r w:rsidR="0007202A" w:rsidRPr="001C10CC">
        <w:rPr>
          <w:rFonts w:ascii="Arial" w:hAnsi="Arial" w:cs="Arial"/>
          <w:sz w:val="20"/>
          <w:szCs w:val="20"/>
          <w:lang w:val="hu-HU"/>
        </w:rPr>
        <w:t xml:space="preserve"> szerinti eltérő megjelenítés lehetőségével (kisösszegű vagy rövid futamidejű lízing ügyletek);</w:t>
      </w:r>
    </w:p>
    <w:p w14:paraId="407D6AA6" w14:textId="46DC322F"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174C49" w:rsidRPr="001C10CC">
        <w:rPr>
          <w:rFonts w:ascii="Arial" w:hAnsi="Arial" w:cs="Arial"/>
          <w:sz w:val="20"/>
          <w:szCs w:val="20"/>
          <w:lang w:val="hu-HU"/>
        </w:rPr>
        <w:t xml:space="preserve"> </w:t>
      </w:r>
      <w:r w:rsidR="0007202A" w:rsidRPr="001C10CC">
        <w:rPr>
          <w:rFonts w:ascii="Arial" w:hAnsi="Arial" w:cs="Arial"/>
          <w:sz w:val="20"/>
          <w:szCs w:val="20"/>
          <w:lang w:val="hu-HU"/>
        </w:rPr>
        <w:t>egyéb igazgatási költségeket (pl</w:t>
      </w:r>
      <w:r w:rsidR="007B1ECB">
        <w:rPr>
          <w:rFonts w:ascii="Arial" w:hAnsi="Arial" w:cs="Arial"/>
          <w:sz w:val="20"/>
          <w:szCs w:val="20"/>
          <w:lang w:val="hu-HU"/>
        </w:rPr>
        <w:t>.</w:t>
      </w:r>
      <w:r w:rsidR="0007202A" w:rsidRPr="001C10CC">
        <w:rPr>
          <w:rFonts w:ascii="Arial" w:hAnsi="Arial" w:cs="Arial"/>
          <w:sz w:val="20"/>
          <w:szCs w:val="20"/>
          <w:lang w:val="hu-HU"/>
        </w:rPr>
        <w:t xml:space="preserve"> logisztikai szolgáltatások, postai költségek, biztonsági szolgáltatások, pénzfeldolgozási vagy pénzszállítási szolgáltatások).  </w:t>
      </w:r>
    </w:p>
    <w:p w14:paraId="65653F84" w14:textId="65F93AE2"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E34CA9">
        <w:rPr>
          <w:rFonts w:ascii="Arial" w:hAnsi="Arial" w:cs="Arial"/>
          <w:sz w:val="20"/>
          <w:szCs w:val="20"/>
          <w:lang w:val="hu-HU"/>
        </w:rPr>
        <w:t>(</w:t>
      </w:r>
      <w:r w:rsidRPr="005C35FB">
        <w:rPr>
          <w:rFonts w:ascii="Arial" w:hAnsi="Arial" w:cs="Arial"/>
          <w:sz w:val="20"/>
          <w:szCs w:val="20"/>
          <w:lang w:val="hu-HU"/>
        </w:rPr>
        <w:t>IFRS 9 5.4.3. bekezdése és A. függelék</w:t>
      </w:r>
      <w:r w:rsidR="00AC7B4B" w:rsidRPr="005C35FB">
        <w:rPr>
          <w:rFonts w:ascii="Arial" w:hAnsi="Arial" w:cs="Arial"/>
          <w:sz w:val="20"/>
          <w:szCs w:val="20"/>
          <w:lang w:val="hu-HU"/>
        </w:rPr>
        <w:t>e</w:t>
      </w:r>
      <w:r w:rsidR="00E34CA9">
        <w:rPr>
          <w:rFonts w:ascii="Arial" w:hAnsi="Arial" w:cs="Arial"/>
          <w:sz w:val="20"/>
          <w:szCs w:val="20"/>
          <w:lang w:val="hu-HU"/>
        </w:rPr>
        <w:t>)</w:t>
      </w:r>
      <w:r w:rsidRPr="005C35FB">
        <w:rPr>
          <w:rFonts w:ascii="Arial" w:hAnsi="Arial" w:cs="Arial"/>
          <w:sz w:val="20"/>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14:paraId="7842A7E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„Céltartalékképzés vagy (-) céltartalékok </w:t>
      </w:r>
      <w:r w:rsidR="00145C21" w:rsidRPr="005C35FB">
        <w:rPr>
          <w:rFonts w:ascii="Arial" w:hAnsi="Arial" w:cs="Arial"/>
          <w:sz w:val="20"/>
          <w:szCs w:val="20"/>
          <w:lang w:val="hu-HU"/>
        </w:rPr>
        <w:t>feloldása</w:t>
      </w:r>
      <w:r w:rsidRPr="005C35FB">
        <w:rPr>
          <w:rFonts w:ascii="Arial" w:hAnsi="Arial" w:cs="Arial"/>
          <w:sz w:val="20"/>
          <w:szCs w:val="20"/>
          <w:lang w:val="hu-HU"/>
        </w:rPr>
        <w:t>. Adott kötelezettségválla</w:t>
      </w:r>
      <w:r w:rsidR="007E6972" w:rsidRPr="005C35FB">
        <w:rPr>
          <w:rFonts w:ascii="Arial" w:hAnsi="Arial" w:cs="Arial"/>
          <w:sz w:val="20"/>
          <w:szCs w:val="20"/>
          <w:lang w:val="hu-HU"/>
        </w:rPr>
        <w:t>lások és garanciák”</w:t>
      </w:r>
      <w:r w:rsidR="00145C21" w:rsidRPr="005C35FB">
        <w:rPr>
          <w:rFonts w:ascii="Arial" w:hAnsi="Arial" w:cs="Arial"/>
          <w:sz w:val="20"/>
          <w:szCs w:val="20"/>
          <w:lang w:val="hu-HU"/>
        </w:rPr>
        <w:t xml:space="preserve"> sor</w:t>
      </w:r>
      <w:r w:rsidR="007E6972" w:rsidRPr="005C35FB">
        <w:rPr>
          <w:rFonts w:ascii="Arial" w:hAnsi="Arial" w:cs="Arial"/>
          <w:sz w:val="20"/>
          <w:szCs w:val="20"/>
          <w:lang w:val="hu-HU"/>
        </w:rPr>
        <w:t xml:space="preserve"> tartalmazza </w:t>
      </w:r>
      <w:r w:rsidRPr="005C35FB">
        <w:rPr>
          <w:rFonts w:ascii="Arial" w:hAnsi="Arial" w:cs="Arial"/>
          <w:sz w:val="20"/>
          <w:szCs w:val="20"/>
          <w:lang w:val="hu-HU"/>
        </w:rPr>
        <w:t xml:space="preserve">az IFRS 9,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 vagy az IFRS 4 hatókörébe tartozó valamennyi kötelezettségvállalásra és garanciára képzett céltartalékok</w:t>
      </w:r>
      <w:r w:rsidR="007E6972" w:rsidRPr="005C35FB">
        <w:rPr>
          <w:rFonts w:ascii="Arial" w:hAnsi="Arial" w:cs="Arial"/>
          <w:sz w:val="20"/>
          <w:szCs w:val="20"/>
          <w:lang w:val="hu-HU"/>
        </w:rPr>
        <w:t xml:space="preserve"> változását</w:t>
      </w:r>
      <w:r w:rsidRPr="005C35FB">
        <w:rPr>
          <w:rFonts w:ascii="Arial" w:hAnsi="Arial" w:cs="Arial"/>
          <w:sz w:val="20"/>
          <w:szCs w:val="20"/>
          <w:lang w:val="hu-HU"/>
        </w:rPr>
        <w:t>. Az IFRS</w:t>
      </w:r>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w:t>
      </w:r>
      <w:r w:rsidR="00145C21" w:rsidRPr="005C35FB">
        <w:rPr>
          <w:rFonts w:ascii="Arial" w:hAnsi="Arial" w:cs="Arial"/>
          <w:sz w:val="20"/>
          <w:szCs w:val="20"/>
          <w:lang w:val="hu-HU"/>
        </w:rPr>
        <w:t xml:space="preserve">soron </w:t>
      </w:r>
      <w:r w:rsidRPr="005C35FB">
        <w:rPr>
          <w:rFonts w:ascii="Arial" w:hAnsi="Arial" w:cs="Arial"/>
          <w:sz w:val="20"/>
          <w:szCs w:val="20"/>
          <w:lang w:val="hu-HU"/>
        </w:rPr>
        <w:t xml:space="preserve">kell feltüntetni. Következésképpen a céltartalékok </w:t>
      </w:r>
      <w:r w:rsidR="00145C21" w:rsidRPr="005C35FB">
        <w:rPr>
          <w:rFonts w:ascii="Arial" w:hAnsi="Arial" w:cs="Arial"/>
          <w:sz w:val="20"/>
          <w:szCs w:val="20"/>
          <w:lang w:val="hu-HU"/>
        </w:rPr>
        <w:t>tartalmazzák</w:t>
      </w:r>
      <w:r w:rsidRPr="005C35FB">
        <w:rPr>
          <w:rFonts w:ascii="Arial" w:hAnsi="Arial" w:cs="Arial"/>
          <w:sz w:val="20"/>
          <w:szCs w:val="20"/>
          <w:lang w:val="hu-HU"/>
        </w:rPr>
        <w:t xml:space="preserve"> azon kötelezettségvállalások és garanciák értékvesztésének összegét, amelyek esetében az értékvesztés meghatározása az IFRS 9 szerint történik, vagy a céltartalékképzés megfelel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illet</w:t>
      </w:r>
      <w:r w:rsidR="00AB1F16" w:rsidRPr="005C35FB">
        <w:rPr>
          <w:rFonts w:ascii="Arial" w:hAnsi="Arial" w:cs="Arial"/>
          <w:sz w:val="20"/>
          <w:szCs w:val="20"/>
          <w:lang w:val="hu-HU"/>
        </w:rPr>
        <w:t>v</w:t>
      </w:r>
      <w:r w:rsidRPr="005C35FB">
        <w:rPr>
          <w:rFonts w:ascii="Arial" w:hAnsi="Arial" w:cs="Arial"/>
          <w:sz w:val="20"/>
          <w:szCs w:val="20"/>
          <w:lang w:val="hu-HU"/>
        </w:rPr>
        <w:t>e amelyeket az IFRS 4 értelmében biztosítási szerződésként kezelnek.</w:t>
      </w:r>
    </w:p>
    <w:p w14:paraId="303154C4" w14:textId="4537E1A8"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IFRS</w:t>
      </w:r>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az „Eredménnyel szemben valós értéken értékelt kategóriába nem tartozó pénzügyi eszközök értékvesztése vagy (–) értékvesztésének visszaírása” tartalmazza a hitelviszonyt megtestesítő instrumentumok</w:t>
      </w:r>
      <w:r w:rsidR="00531A23" w:rsidRPr="005C35FB">
        <w:rPr>
          <w:rFonts w:ascii="Arial" w:hAnsi="Arial" w:cs="Arial"/>
          <w:sz w:val="20"/>
          <w:szCs w:val="20"/>
          <w:lang w:val="hu-HU"/>
        </w:rPr>
        <w:t>nak</w:t>
      </w:r>
      <w:r w:rsidRPr="005C35FB">
        <w:rPr>
          <w:rFonts w:ascii="Arial" w:hAnsi="Arial" w:cs="Arial"/>
          <w:sz w:val="20"/>
          <w:szCs w:val="20"/>
          <w:lang w:val="hu-HU"/>
        </w:rPr>
        <w:t xml:space="preserve">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E34CA9">
        <w:rPr>
          <w:rFonts w:ascii="Arial" w:hAnsi="Arial" w:cs="Arial"/>
          <w:sz w:val="20"/>
          <w:szCs w:val="20"/>
          <w:lang w:val="hu-HU"/>
        </w:rPr>
        <w:t>(</w:t>
      </w:r>
      <w:r w:rsidRPr="005C35FB">
        <w:rPr>
          <w:rFonts w:ascii="Arial" w:hAnsi="Arial" w:cs="Arial"/>
          <w:sz w:val="20"/>
          <w:szCs w:val="20"/>
          <w:lang w:val="hu-HU"/>
        </w:rPr>
        <w:t>IFRS 9 5.5.15. bekezdése</w:t>
      </w:r>
      <w:r w:rsidR="00E34CA9">
        <w:rPr>
          <w:rFonts w:ascii="Arial" w:hAnsi="Arial" w:cs="Arial"/>
          <w:sz w:val="20"/>
          <w:szCs w:val="20"/>
          <w:lang w:val="hu-HU"/>
        </w:rPr>
        <w:t>)</w:t>
      </w:r>
      <w:r w:rsidRPr="005C35FB">
        <w:rPr>
          <w:rFonts w:ascii="Arial" w:hAnsi="Arial" w:cs="Arial"/>
          <w:sz w:val="20"/>
          <w:szCs w:val="20"/>
          <w:lang w:val="hu-HU"/>
        </w:rPr>
        <w:t xml:space="preserve">. </w:t>
      </w:r>
    </w:p>
    <w:p w14:paraId="6F8DAE0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7E6972" w:rsidRPr="005C35FB">
        <w:rPr>
          <w:rFonts w:ascii="Arial" w:hAnsi="Arial" w:cs="Arial"/>
          <w:sz w:val="20"/>
          <w:szCs w:val="20"/>
          <w:lang w:val="hu-HU"/>
        </w:rPr>
        <w:t>elszámolt</w:t>
      </w:r>
      <w:r w:rsidRPr="005C35FB">
        <w:rPr>
          <w:rFonts w:ascii="Arial" w:hAnsi="Arial" w:cs="Arial"/>
          <w:sz w:val="20"/>
          <w:szCs w:val="20"/>
          <w:lang w:val="hu-HU"/>
        </w:rPr>
        <w:t xml:space="preserve"> összegek megtérülését. </w:t>
      </w:r>
    </w:p>
    <w:p w14:paraId="295B3A89" w14:textId="77777777" w:rsidR="00B255F9" w:rsidRPr="005C35FB" w:rsidRDefault="00B255F9"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27 10. bekezdése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 veszteségéből való részesedés” soron kell feltüntetni.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w:t>
      </w:r>
    </w:p>
    <w:p w14:paraId="2BE15F88" w14:textId="7346D606"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IFRS</w:t>
      </w:r>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 vesztesége adófizetés előtt” </w:t>
      </w:r>
      <w:r w:rsidR="00B255F9" w:rsidRPr="005C35FB">
        <w:rPr>
          <w:rFonts w:ascii="Arial" w:hAnsi="Arial" w:cs="Arial"/>
          <w:sz w:val="20"/>
          <w:szCs w:val="20"/>
          <w:lang w:val="hu-HU"/>
        </w:rPr>
        <w:t>soron</w:t>
      </w:r>
      <w:r w:rsidRPr="005C35FB">
        <w:rPr>
          <w:rFonts w:ascii="Arial" w:hAnsi="Arial" w:cs="Arial"/>
          <w:sz w:val="20"/>
          <w:szCs w:val="20"/>
          <w:lang w:val="hu-HU"/>
        </w:rPr>
        <w:t xml:space="preserve"> kell</w:t>
      </w:r>
      <w:r w:rsidR="00B255F9" w:rsidRPr="005C35FB">
        <w:rPr>
          <w:rFonts w:ascii="Arial" w:hAnsi="Arial" w:cs="Arial"/>
          <w:sz w:val="20"/>
          <w:szCs w:val="20"/>
          <w:lang w:val="hu-HU"/>
        </w:rPr>
        <w:t xml:space="preserve"> jelenteni</w:t>
      </w:r>
      <w:r w:rsidRPr="005C35FB">
        <w:rPr>
          <w:rFonts w:ascii="Arial" w:hAnsi="Arial" w:cs="Arial"/>
          <w:sz w:val="20"/>
          <w:szCs w:val="20"/>
          <w:lang w:val="hu-HU"/>
        </w:rPr>
        <w:t>, amennyiben az IFRS 5 szerinti megszűnt tevékenységről van szó</w:t>
      </w:r>
      <w:r w:rsidRPr="00D56CBA">
        <w:rPr>
          <w:rFonts w:ascii="Arial" w:hAnsi="Arial" w:cs="Arial"/>
          <w:sz w:val="20"/>
          <w:szCs w:val="20"/>
          <w:lang w:val="hu-HU"/>
        </w:rPr>
        <w:t>.</w:t>
      </w:r>
      <w:r w:rsidR="000E73A0" w:rsidRPr="001C10CC">
        <w:rPr>
          <w:rFonts w:ascii="Arial" w:hAnsi="Arial" w:cs="Arial"/>
          <w:sz w:val="20"/>
          <w:szCs w:val="20"/>
          <w:lang w:val="hu-HU"/>
        </w:rPr>
        <w:t xml:space="preserve"> Amennyiben a leányvállalatokba, közös vállalkozásokba, valamint társult vállalkozásokba történt befektetéseket nem minősített</w:t>
      </w:r>
      <w:r w:rsidR="00B65622" w:rsidRPr="001C10CC">
        <w:rPr>
          <w:rFonts w:ascii="Arial" w:hAnsi="Arial" w:cs="Arial"/>
          <w:sz w:val="20"/>
          <w:szCs w:val="20"/>
          <w:lang w:val="hu-HU"/>
        </w:rPr>
        <w:t>e a pénzügyi vállalkozás</w:t>
      </w:r>
      <w:r w:rsidR="000E73A0" w:rsidRPr="001C10CC">
        <w:rPr>
          <w:rFonts w:ascii="Arial" w:hAnsi="Arial" w:cs="Arial"/>
          <w:sz w:val="20"/>
          <w:szCs w:val="20"/>
          <w:lang w:val="hu-HU"/>
        </w:rPr>
        <w:t xml:space="preserve"> értékesítésre </w:t>
      </w:r>
      <w:proofErr w:type="spellStart"/>
      <w:r w:rsidR="000E73A0" w:rsidRPr="001C10CC">
        <w:rPr>
          <w:rFonts w:ascii="Arial" w:hAnsi="Arial" w:cs="Arial"/>
          <w:sz w:val="20"/>
          <w:szCs w:val="20"/>
          <w:lang w:val="hu-HU"/>
        </w:rPr>
        <w:t>tartottá</w:t>
      </w:r>
      <w:proofErr w:type="spellEnd"/>
      <w:r w:rsidR="000E73A0" w:rsidRPr="001C10CC">
        <w:rPr>
          <w:rFonts w:ascii="Arial" w:hAnsi="Arial" w:cs="Arial"/>
          <w:sz w:val="20"/>
          <w:szCs w:val="20"/>
          <w:lang w:val="hu-HU"/>
        </w:rPr>
        <w:t xml:space="preserve"> vagy megszűnt tevékenységnek az IFRS 5 szerint, ezen befektetések kivezetéséből származó minden eredményt a </w:t>
      </w:r>
      <w:r w:rsidR="00BB552C" w:rsidRPr="00D56CBA">
        <w:rPr>
          <w:rFonts w:ascii="Arial" w:hAnsi="Arial" w:cs="Arial"/>
          <w:sz w:val="20"/>
          <w:szCs w:val="20"/>
          <w:lang w:val="hu-HU"/>
        </w:rPr>
        <w:t>„</w:t>
      </w:r>
      <w:r w:rsidR="000E73A0" w:rsidRPr="001C10CC">
        <w:rPr>
          <w:rFonts w:ascii="Arial" w:hAnsi="Arial" w:cs="Arial"/>
          <w:sz w:val="20"/>
          <w:szCs w:val="20"/>
          <w:lang w:val="hu-HU"/>
        </w:rPr>
        <w:t>Leányvállalatokba, közös vállalkozásokba, valamint társult vállalkozásba történt befektetések kivezetéséből származó nyereségek vagy (-) veszteségek, nettó” soron kell jelenteni, függetlenül az elszámolás módszerétől.</w:t>
      </w:r>
    </w:p>
    <w:p w14:paraId="001A9C02"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működési bevételek és ráfordítások tartalmazzák a következő tételeket: a valósérték modell alkalmazásával értékelt tárgyi eszközök valósérték-</w:t>
      </w:r>
      <w:r w:rsidR="00F6777C" w:rsidRPr="005C35FB">
        <w:rPr>
          <w:rFonts w:ascii="Arial" w:hAnsi="Arial" w:cs="Arial"/>
          <w:sz w:val="20"/>
          <w:szCs w:val="20"/>
          <w:lang w:val="hu-HU"/>
        </w:rPr>
        <w:t>korrekciói</w:t>
      </w:r>
      <w:r w:rsidRPr="005C35FB">
        <w:rPr>
          <w:rFonts w:ascii="Arial" w:hAnsi="Arial" w:cs="Arial"/>
          <w:sz w:val="20"/>
          <w:szCs w:val="20"/>
          <w:lang w:val="hu-HU"/>
        </w:rPr>
        <w:t xml:space="preserve">, befektetési célú ingatlanokból származó </w:t>
      </w:r>
      <w:r w:rsidRPr="005C35FB">
        <w:rPr>
          <w:rFonts w:ascii="Arial" w:hAnsi="Arial" w:cs="Arial"/>
          <w:sz w:val="20"/>
          <w:szCs w:val="20"/>
          <w:lang w:val="hu-HU"/>
        </w:rPr>
        <w:lastRenderedPageBreak/>
        <w:t xml:space="preserve">bérletidíj-bevételek és közvetlen működési költségek, az operatív lízingből (kivéve a </w:t>
      </w:r>
      <w:r w:rsidR="00F6777C" w:rsidRPr="005C35FB">
        <w:rPr>
          <w:rFonts w:ascii="Arial" w:hAnsi="Arial" w:cs="Arial"/>
          <w:sz w:val="20"/>
          <w:szCs w:val="20"/>
          <w:lang w:val="hu-HU"/>
        </w:rPr>
        <w:t xml:space="preserve">nem </w:t>
      </w:r>
      <w:r w:rsidRPr="005C35FB">
        <w:rPr>
          <w:rFonts w:ascii="Arial" w:hAnsi="Arial" w:cs="Arial"/>
          <w:sz w:val="20"/>
          <w:szCs w:val="20"/>
          <w:lang w:val="hu-HU"/>
        </w:rPr>
        <w:t>befektetési célú ingatlanokból) származó bevételek és</w:t>
      </w:r>
      <w:r w:rsidR="00A716FD" w:rsidRPr="005C35FB">
        <w:rPr>
          <w:rFonts w:ascii="Arial" w:hAnsi="Arial" w:cs="Arial"/>
          <w:sz w:val="20"/>
          <w:szCs w:val="20"/>
          <w:lang w:val="hu-HU"/>
        </w:rPr>
        <w:t xml:space="preserve"> ráfordítások</w:t>
      </w:r>
      <w:r w:rsidRPr="005C35FB">
        <w:rPr>
          <w:rFonts w:ascii="Arial" w:hAnsi="Arial" w:cs="Arial"/>
          <w:sz w:val="20"/>
          <w:szCs w:val="20"/>
          <w:lang w:val="hu-HU"/>
        </w:rPr>
        <w:t xml:space="preserve">, és a többi működési bevétel és </w:t>
      </w:r>
      <w:r w:rsidR="00A716FD" w:rsidRPr="005C35FB">
        <w:rPr>
          <w:rFonts w:ascii="Arial" w:hAnsi="Arial" w:cs="Arial"/>
          <w:sz w:val="20"/>
          <w:szCs w:val="20"/>
          <w:lang w:val="hu-HU"/>
        </w:rPr>
        <w:t>ráfordítás</w:t>
      </w:r>
      <w:r w:rsidRPr="005C35FB">
        <w:rPr>
          <w:rFonts w:ascii="Arial" w:hAnsi="Arial" w:cs="Arial"/>
          <w:sz w:val="20"/>
          <w:szCs w:val="20"/>
          <w:lang w:val="hu-HU"/>
        </w:rPr>
        <w:t xml:space="preserve">. </w:t>
      </w:r>
    </w:p>
    <w:p w14:paraId="17DFA3AA" w14:textId="33DA1B41"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működési bevétel tartalmazza az adatszolgáltató mint </w:t>
      </w:r>
      <w:r w:rsidR="0075485C">
        <w:rPr>
          <w:rFonts w:ascii="Arial" w:hAnsi="Arial" w:cs="Arial"/>
          <w:sz w:val="20"/>
          <w:szCs w:val="20"/>
          <w:lang w:val="hu-HU"/>
        </w:rPr>
        <w:t>lízingbeadó</w:t>
      </w:r>
      <w:r w:rsidRPr="005C35FB">
        <w:rPr>
          <w:rFonts w:ascii="Arial" w:hAnsi="Arial" w:cs="Arial"/>
          <w:sz w:val="20"/>
          <w:szCs w:val="20"/>
          <w:lang w:val="hu-HU"/>
        </w:rPr>
        <w:t xml:space="preserve">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w:t>
      </w:r>
      <w:proofErr w:type="spellStart"/>
      <w:r w:rsidR="0075485C">
        <w:rPr>
          <w:rFonts w:ascii="Arial" w:hAnsi="Arial" w:cs="Arial"/>
          <w:sz w:val="20"/>
          <w:szCs w:val="20"/>
          <w:lang w:val="hu-HU"/>
        </w:rPr>
        <w:t>lízingbevevő</w:t>
      </w:r>
      <w:proofErr w:type="spellEnd"/>
      <w:r w:rsidRPr="005C35FB">
        <w:rPr>
          <w:rFonts w:ascii="Arial" w:hAnsi="Arial" w:cs="Arial"/>
          <w:sz w:val="20"/>
          <w:szCs w:val="20"/>
          <w:lang w:val="hu-HU"/>
        </w:rPr>
        <w:t xml:space="preserve"> költségeit az „Egyéb adminisztrációs költségek” között kell feltüntetni.</w:t>
      </w:r>
    </w:p>
    <w:p w14:paraId="4B9940C9" w14:textId="5D7E445A" w:rsidR="0007202A" w:rsidRPr="0007202A" w:rsidRDefault="0007202A" w:rsidP="0007202A">
      <w:pPr>
        <w:pStyle w:val="Baseparagraphnumbered"/>
        <w:numPr>
          <w:ilvl w:val="0"/>
          <w:numId w:val="0"/>
        </w:numPr>
        <w:rPr>
          <w:rFonts w:ascii="Arial" w:hAnsi="Arial" w:cs="Arial"/>
          <w:sz w:val="20"/>
          <w:szCs w:val="20"/>
          <w:lang w:val="hu-HU"/>
        </w:rPr>
      </w:pPr>
      <w:bookmarkStart w:id="118" w:name="_Hlk13564893"/>
      <w:r w:rsidRPr="0007202A">
        <w:rPr>
          <w:rFonts w:ascii="Arial" w:hAnsi="Arial" w:cs="Arial"/>
          <w:sz w:val="20"/>
          <w:szCs w:val="20"/>
          <w:lang w:val="hu-HU"/>
        </w:rPr>
        <w:t xml:space="preserve">Az IFRS 16 49. </w:t>
      </w:r>
      <w:r w:rsidR="00B06A76">
        <w:rPr>
          <w:rFonts w:ascii="Arial" w:hAnsi="Arial" w:cs="Arial"/>
          <w:sz w:val="20"/>
          <w:szCs w:val="20"/>
          <w:lang w:val="hu-HU"/>
        </w:rPr>
        <w:t>bekezdése</w:t>
      </w:r>
      <w:r w:rsidRPr="0007202A">
        <w:rPr>
          <w:rFonts w:ascii="Arial" w:hAnsi="Arial" w:cs="Arial"/>
          <w:sz w:val="20"/>
          <w:szCs w:val="20"/>
          <w:lang w:val="hu-HU"/>
        </w:rPr>
        <w:t xml:space="preserve"> alapján a </w:t>
      </w:r>
      <w:proofErr w:type="spellStart"/>
      <w:r w:rsidRPr="0007202A">
        <w:rPr>
          <w:rFonts w:ascii="Arial" w:hAnsi="Arial" w:cs="Arial"/>
          <w:sz w:val="20"/>
          <w:szCs w:val="20"/>
          <w:lang w:val="hu-HU"/>
        </w:rPr>
        <w:t>lízingbevevő</w:t>
      </w:r>
      <w:proofErr w:type="spellEnd"/>
      <w:r w:rsidRPr="0007202A">
        <w:rPr>
          <w:rFonts w:ascii="Arial" w:hAnsi="Arial" w:cs="Arial"/>
          <w:sz w:val="20"/>
          <w:szCs w:val="20"/>
          <w:lang w:val="hu-HU"/>
        </w:rPr>
        <w:t xml:space="preserve"> által a mérlegben eszközként kimutatandó ún. használatijog-eszközök értékcsökkenését és a kapcsolódó lízingkötelezettségek kamatát az eredmény- és átfogó jövedelem kimutatásokban</w:t>
      </w:r>
      <w:r w:rsidR="00277C3E">
        <w:rPr>
          <w:rFonts w:ascii="Arial" w:hAnsi="Arial" w:cs="Arial"/>
          <w:sz w:val="20"/>
          <w:szCs w:val="20"/>
          <w:lang w:val="hu-HU"/>
        </w:rPr>
        <w:t xml:space="preserve"> </w:t>
      </w:r>
      <w:r w:rsidRPr="0007202A">
        <w:rPr>
          <w:rFonts w:ascii="Arial" w:hAnsi="Arial" w:cs="Arial"/>
          <w:sz w:val="20"/>
          <w:szCs w:val="20"/>
          <w:lang w:val="hu-HU"/>
        </w:rPr>
        <w:t xml:space="preserve">elkülönítve kell bemutatni, így amennyiben a használatijog-eszközt az intézmény </w:t>
      </w:r>
      <w:proofErr w:type="spellStart"/>
      <w:r w:rsidRPr="0007202A">
        <w:rPr>
          <w:rFonts w:ascii="Arial" w:hAnsi="Arial" w:cs="Arial"/>
          <w:sz w:val="20"/>
          <w:szCs w:val="20"/>
          <w:lang w:val="hu-HU"/>
        </w:rPr>
        <w:t>IAS</w:t>
      </w:r>
      <w:proofErr w:type="spellEnd"/>
      <w:r w:rsidRPr="0007202A">
        <w:rPr>
          <w:rFonts w:ascii="Arial" w:hAnsi="Arial" w:cs="Arial"/>
          <w:sz w:val="20"/>
          <w:szCs w:val="20"/>
          <w:lang w:val="hu-HU"/>
        </w:rPr>
        <w:t xml:space="preserve"> 16 szerinti bekerülési értéken értékeli, akkor a kapcsolódó értékcsökkenést az </w:t>
      </w:r>
      <w:r w:rsidR="009A1D27">
        <w:rPr>
          <w:rFonts w:ascii="Arial" w:hAnsi="Arial" w:cs="Arial"/>
          <w:sz w:val="20"/>
          <w:szCs w:val="20"/>
          <w:lang w:val="hu-HU"/>
        </w:rPr>
        <w:t>„</w:t>
      </w:r>
      <w:r w:rsidRPr="0007202A">
        <w:rPr>
          <w:rFonts w:ascii="Arial" w:hAnsi="Arial" w:cs="Arial"/>
          <w:sz w:val="20"/>
          <w:szCs w:val="20"/>
          <w:lang w:val="hu-HU"/>
        </w:rPr>
        <w:t xml:space="preserve">Értékcsökkenés” soron, illetve a mögöttes tárgyi eszköznek megfelelő mérleg szerinti alábontó </w:t>
      </w:r>
      <w:proofErr w:type="spellStart"/>
      <w:r w:rsidRPr="0007202A">
        <w:rPr>
          <w:rFonts w:ascii="Arial" w:hAnsi="Arial" w:cs="Arial"/>
          <w:sz w:val="20"/>
          <w:szCs w:val="20"/>
          <w:lang w:val="hu-HU"/>
        </w:rPr>
        <w:t>soro</w:t>
      </w:r>
      <w:proofErr w:type="spellEnd"/>
      <w:r w:rsidRPr="0007202A">
        <w:rPr>
          <w:rFonts w:ascii="Arial" w:hAnsi="Arial" w:cs="Arial"/>
          <w:sz w:val="20"/>
          <w:szCs w:val="20"/>
          <w:lang w:val="hu-HU"/>
        </w:rPr>
        <w:t>(</w:t>
      </w:r>
      <w:proofErr w:type="spellStart"/>
      <w:r w:rsidRPr="0007202A">
        <w:rPr>
          <w:rFonts w:ascii="Arial" w:hAnsi="Arial" w:cs="Arial"/>
          <w:sz w:val="20"/>
          <w:szCs w:val="20"/>
          <w:lang w:val="hu-HU"/>
        </w:rPr>
        <w:t>ko</w:t>
      </w:r>
      <w:proofErr w:type="spellEnd"/>
      <w:r w:rsidRPr="0007202A">
        <w:rPr>
          <w:rFonts w:ascii="Arial" w:hAnsi="Arial" w:cs="Arial"/>
          <w:sz w:val="20"/>
          <w:szCs w:val="20"/>
          <w:lang w:val="hu-HU"/>
        </w:rPr>
        <w:t xml:space="preserve">)n kell kimutatni. </w:t>
      </w:r>
      <w:bookmarkEnd w:id="118"/>
    </w:p>
    <w:p w14:paraId="7996674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értékesítési költségekkel csökkentett valós értéken értékelt </w:t>
      </w:r>
      <w:r w:rsidR="00A716FD" w:rsidRPr="005C35FB">
        <w:rPr>
          <w:rFonts w:ascii="Arial" w:hAnsi="Arial" w:cs="Arial"/>
          <w:sz w:val="20"/>
          <w:szCs w:val="20"/>
          <w:lang w:val="hu-HU"/>
        </w:rPr>
        <w:t xml:space="preserve">arany, egyéb </w:t>
      </w:r>
      <w:r w:rsidRPr="005C35FB">
        <w:rPr>
          <w:rFonts w:ascii="Arial" w:hAnsi="Arial" w:cs="Arial"/>
          <w:sz w:val="20"/>
          <w:szCs w:val="20"/>
          <w:lang w:val="hu-HU"/>
        </w:rPr>
        <w:t xml:space="preserve">nemesfém-állományok és egyéb áruk </w:t>
      </w:r>
      <w:r w:rsidR="00A716FD" w:rsidRPr="005C35FB">
        <w:rPr>
          <w:rFonts w:ascii="Arial" w:hAnsi="Arial" w:cs="Arial"/>
          <w:sz w:val="20"/>
          <w:szCs w:val="20"/>
          <w:lang w:val="hu-HU"/>
        </w:rPr>
        <w:t xml:space="preserve">kivezetéséből és </w:t>
      </w:r>
      <w:r w:rsidRPr="005C35FB">
        <w:rPr>
          <w:rFonts w:ascii="Arial" w:hAnsi="Arial" w:cs="Arial"/>
          <w:sz w:val="20"/>
          <w:szCs w:val="20"/>
          <w:lang w:val="hu-HU"/>
        </w:rPr>
        <w:t>átértékeléséből származó nyereséget és veszteséget az „Egyéb működési bevételek” vagy az „Egyéb működési ráfordítások” között kell feltüntetni.</w:t>
      </w:r>
    </w:p>
    <w:p w14:paraId="1A060C89"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19" w:name="_Toc246730735"/>
      <w:bookmarkStart w:id="120" w:name="_Toc246730644"/>
      <w:bookmarkStart w:id="121" w:name="_Toc246513972"/>
      <w:bookmarkStart w:id="122" w:name="_Toc246730734"/>
      <w:bookmarkStart w:id="123" w:name="_Toc246730643"/>
      <w:bookmarkStart w:id="124" w:name="_Toc246513971"/>
      <w:bookmarkStart w:id="125" w:name="_Toc246730732"/>
      <w:bookmarkStart w:id="126" w:name="_Toc246730641"/>
      <w:bookmarkStart w:id="127" w:name="_Toc246513969"/>
      <w:bookmarkStart w:id="128" w:name="_Toc246730731"/>
      <w:bookmarkStart w:id="129" w:name="_Toc246730640"/>
      <w:bookmarkStart w:id="130" w:name="_Toc246513968"/>
      <w:bookmarkStart w:id="131" w:name="_Toc246770619"/>
      <w:bookmarkEnd w:id="119"/>
      <w:bookmarkEnd w:id="120"/>
      <w:bookmarkEnd w:id="121"/>
      <w:bookmarkEnd w:id="122"/>
      <w:bookmarkEnd w:id="123"/>
      <w:bookmarkEnd w:id="124"/>
      <w:bookmarkEnd w:id="125"/>
      <w:bookmarkEnd w:id="126"/>
      <w:bookmarkEnd w:id="127"/>
      <w:bookmarkEnd w:id="128"/>
      <w:bookmarkEnd w:id="129"/>
      <w:bookmarkEnd w:id="130"/>
      <w:r w:rsidRPr="005C35FB">
        <w:rPr>
          <w:rFonts w:ascii="Arial" w:hAnsi="Arial" w:cs="Arial"/>
          <w:sz w:val="20"/>
          <w:szCs w:val="20"/>
          <w:lang w:val="hu-HU"/>
        </w:rPr>
        <w:t>Az egyéb átfogó jövedelemkimutatás sor tartalmazza a tárgyidőszak során bekövetkező események hatására a saját tőkében bekövetkezett nem közvetlen változásokat.</w:t>
      </w:r>
    </w:p>
    <w:p w14:paraId="751BB0B8"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átfogó jövedelem</w:t>
      </w:r>
      <w:r w:rsidR="001C17E0" w:rsidRPr="00D71A64">
        <w:rPr>
          <w:rFonts w:ascii="Arial" w:hAnsi="Arial" w:cs="Arial"/>
          <w:sz w:val="20"/>
          <w:szCs w:val="20"/>
          <w:lang w:val="hu-HU"/>
        </w:rPr>
        <w:t xml:space="preserve"> </w:t>
      </w:r>
      <w:r w:rsidRPr="005C35FB">
        <w:rPr>
          <w:rFonts w:ascii="Arial" w:hAnsi="Arial" w:cs="Arial"/>
          <w:sz w:val="20"/>
          <w:szCs w:val="20"/>
          <w:lang w:val="hu-HU"/>
        </w:rPr>
        <w:t>elemei olyan bevételi és ráfordítási tételek (beleértve az átsorolás miatti módosításokat is), amelyek nem minősülnek az IFRS</w:t>
      </w:r>
      <w:r w:rsidR="007C3E45" w:rsidRPr="005C35FB">
        <w:rPr>
          <w:rFonts w:ascii="Arial" w:hAnsi="Arial" w:cs="Arial"/>
          <w:sz w:val="20"/>
          <w:szCs w:val="20"/>
          <w:lang w:val="hu-HU"/>
        </w:rPr>
        <w:t>-ek</w:t>
      </w:r>
      <w:r w:rsidRPr="005C35FB">
        <w:rPr>
          <w:rFonts w:ascii="Arial" w:hAnsi="Arial" w:cs="Arial"/>
          <w:sz w:val="20"/>
          <w:szCs w:val="20"/>
          <w:lang w:val="hu-HU"/>
        </w:rPr>
        <w:t xml:space="preserve"> előírásai szerint eredménytételnek.</w:t>
      </w:r>
    </w:p>
    <w:p w14:paraId="4257719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Külön sorokon kell bemutatni az eredménybe nem átsorolható és átsorolható tételeket.</w:t>
      </w:r>
    </w:p>
    <w:bookmarkEnd w:id="113"/>
    <w:p w14:paraId="2FAD7351" w14:textId="77777777" w:rsidR="00DC1715" w:rsidRPr="005C35FB" w:rsidRDefault="00DC1715" w:rsidP="007B154F">
      <w:pPr>
        <w:pStyle w:val="Baseparagraphnumbered"/>
        <w:numPr>
          <w:ilvl w:val="0"/>
          <w:numId w:val="0"/>
        </w:numPr>
        <w:spacing w:after="0"/>
        <w:rPr>
          <w:rFonts w:ascii="Arial" w:hAnsi="Arial" w:cs="Arial"/>
          <w:sz w:val="20"/>
          <w:szCs w:val="20"/>
          <w:lang w:val="hu-HU"/>
        </w:rPr>
      </w:pPr>
    </w:p>
    <w:p w14:paraId="2C2DAC84" w14:textId="4EB63C12" w:rsidR="00DC1715" w:rsidRPr="005C35FB" w:rsidRDefault="007770D4" w:rsidP="00DC1715">
      <w:pPr>
        <w:pStyle w:val="Cmsor4"/>
        <w:spacing w:before="0"/>
        <w:rPr>
          <w:rFonts w:ascii="Arial" w:hAnsi="Arial" w:cs="Arial"/>
          <w:i w:val="0"/>
          <w:color w:val="auto"/>
          <w:sz w:val="20"/>
          <w:szCs w:val="20"/>
          <w:lang w:val="hu-HU"/>
        </w:rPr>
      </w:pPr>
      <w:bookmarkStart w:id="132" w:name="_Hlk487094609"/>
      <w:r w:rsidRPr="00074BE2">
        <w:rPr>
          <w:rFonts w:ascii="Arial" w:hAnsi="Arial" w:cs="Arial"/>
          <w:i w:val="0"/>
          <w:color w:val="auto"/>
          <w:sz w:val="20"/>
          <w:szCs w:val="20"/>
          <w:lang w:val="hu-HU"/>
        </w:rPr>
        <w:t>4.5.</w:t>
      </w:r>
      <w:r w:rsidR="00E767E9" w:rsidRPr="00074BE2">
        <w:rPr>
          <w:rFonts w:ascii="Arial" w:hAnsi="Arial" w:cs="Arial"/>
          <w:i w:val="0"/>
          <w:color w:val="auto"/>
          <w:sz w:val="20"/>
          <w:szCs w:val="20"/>
          <w:lang w:val="hu-HU"/>
        </w:rPr>
        <w:t xml:space="preserve"> </w:t>
      </w:r>
      <w:del w:id="133" w:author="MNB" w:date="2024-08-23T14:21:00Z">
        <w:r w:rsidR="004A57D8">
          <w:rPr>
            <w:rFonts w:ascii="Arial" w:hAnsi="Arial" w:cs="Arial"/>
            <w:i w:val="0"/>
            <w:color w:val="auto"/>
            <w:sz w:val="20"/>
            <w:szCs w:val="20"/>
            <w:lang w:val="hu-HU"/>
          </w:rPr>
          <w:delText>2024</w:delText>
        </w:r>
      </w:del>
      <w:ins w:id="134" w:author="MNB" w:date="2024-08-23T14:21:00Z">
        <w:r w:rsidR="004A57D8" w:rsidRPr="00074BE2">
          <w:rPr>
            <w:rFonts w:ascii="Arial" w:hAnsi="Arial" w:cs="Arial"/>
            <w:i w:val="0"/>
            <w:color w:val="auto"/>
            <w:sz w:val="20"/>
            <w:szCs w:val="20"/>
            <w:lang w:val="hu-HU"/>
          </w:rPr>
          <w:t>202</w:t>
        </w:r>
        <w:r w:rsidR="00074BE2">
          <w:rPr>
            <w:rFonts w:ascii="Arial" w:hAnsi="Arial" w:cs="Arial"/>
            <w:i w:val="0"/>
            <w:color w:val="auto"/>
            <w:sz w:val="20"/>
            <w:szCs w:val="20"/>
            <w:lang w:val="hu-HU"/>
          </w:rPr>
          <w:t>5</w:t>
        </w:r>
      </w:ins>
      <w:r w:rsidR="00562173"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január</w:t>
      </w:r>
      <w:r w:rsidR="00DC1715" w:rsidRPr="00074BE2">
        <w:rPr>
          <w:rFonts w:ascii="Arial" w:hAnsi="Arial" w:cs="Arial"/>
          <w:i w:val="0"/>
          <w:color w:val="auto"/>
          <w:sz w:val="20"/>
          <w:szCs w:val="20"/>
          <w:lang w:val="hu-HU"/>
        </w:rPr>
        <w:t xml:space="preserve"> 1-</w:t>
      </w:r>
      <w:r w:rsidR="00A75370" w:rsidRPr="00074BE2">
        <w:rPr>
          <w:rFonts w:ascii="Arial" w:hAnsi="Arial" w:cs="Arial"/>
          <w:i w:val="0"/>
          <w:color w:val="auto"/>
          <w:sz w:val="20"/>
          <w:szCs w:val="20"/>
          <w:lang w:val="hu-HU"/>
        </w:rPr>
        <w:t>jé</w:t>
      </w:r>
      <w:r w:rsidR="00DC1715" w:rsidRPr="00074BE2">
        <w:rPr>
          <w:rFonts w:ascii="Arial" w:hAnsi="Arial" w:cs="Arial"/>
          <w:i w:val="0"/>
          <w:color w:val="auto"/>
          <w:sz w:val="20"/>
          <w:szCs w:val="20"/>
          <w:lang w:val="hu-HU"/>
        </w:rPr>
        <w:t>re vonatkozó, IFRS</w:t>
      </w:r>
      <w:r w:rsidR="00A75370" w:rsidRPr="00074BE2">
        <w:rPr>
          <w:rFonts w:ascii="Arial" w:hAnsi="Arial" w:cs="Arial"/>
          <w:i w:val="0"/>
          <w:color w:val="auto"/>
          <w:sz w:val="20"/>
          <w:szCs w:val="20"/>
          <w:lang w:val="hu-HU"/>
        </w:rPr>
        <w:t>-ek</w:t>
      </w:r>
      <w:r w:rsidR="00DC1715"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szerinti</w:t>
      </w:r>
      <w:r w:rsidR="00DC1715" w:rsidRPr="00074BE2">
        <w:rPr>
          <w:rFonts w:ascii="Arial" w:hAnsi="Arial" w:cs="Arial"/>
          <w:i w:val="0"/>
          <w:color w:val="auto"/>
          <w:sz w:val="20"/>
          <w:szCs w:val="20"/>
          <w:lang w:val="hu-HU"/>
        </w:rPr>
        <w:t xml:space="preserve"> egyedi összehasonlító adatok</w:t>
      </w:r>
    </w:p>
    <w:p w14:paraId="6F3FFF5E" w14:textId="77777777" w:rsidR="00DC1715" w:rsidRPr="005C35FB" w:rsidRDefault="00DC1715" w:rsidP="00DC1715">
      <w:pPr>
        <w:rPr>
          <w:rFonts w:ascii="Arial" w:hAnsi="Arial" w:cs="Arial"/>
        </w:rPr>
      </w:pPr>
    </w:p>
    <w:p w14:paraId="0534BAEE" w14:textId="32D59E51" w:rsidR="00DC1715" w:rsidRPr="005C35FB" w:rsidRDefault="004270D3" w:rsidP="00DC1715">
      <w:pPr>
        <w:pStyle w:val="Listaszerbekezds"/>
        <w:ind w:left="0"/>
        <w:rPr>
          <w:rFonts w:ascii="Arial" w:hAnsi="Arial" w:cs="Arial"/>
          <w:sz w:val="20"/>
          <w:szCs w:val="20"/>
          <w:lang w:val="hu-HU"/>
        </w:rPr>
      </w:pPr>
      <w:r w:rsidRPr="005C35FB">
        <w:rPr>
          <w:rFonts w:ascii="Arial" w:hAnsi="Arial" w:cs="Arial"/>
          <w:sz w:val="20"/>
          <w:szCs w:val="20"/>
          <w:lang w:val="hu-HU"/>
        </w:rPr>
        <w:t xml:space="preserve">Az </w:t>
      </w:r>
      <w:r w:rsidR="00DC1715" w:rsidRPr="005C35FB">
        <w:rPr>
          <w:rFonts w:ascii="Arial" w:hAnsi="Arial" w:cs="Arial"/>
          <w:iCs/>
          <w:sz w:val="20"/>
          <w:szCs w:val="20"/>
          <w:lang w:val="hu-HU"/>
        </w:rPr>
        <w:t>IFRS-</w:t>
      </w:r>
      <w:r w:rsidR="007C3E45" w:rsidRPr="005C35FB">
        <w:rPr>
          <w:rFonts w:ascii="Arial" w:hAnsi="Arial" w:cs="Arial"/>
          <w:iCs/>
          <w:sz w:val="20"/>
          <w:szCs w:val="20"/>
          <w:lang w:val="hu-HU"/>
        </w:rPr>
        <w:t>eke</w:t>
      </w:r>
      <w:r w:rsidR="00DC1715" w:rsidRPr="005C35FB">
        <w:rPr>
          <w:rFonts w:ascii="Arial" w:hAnsi="Arial" w:cs="Arial"/>
          <w:iCs/>
          <w:sz w:val="20"/>
          <w:szCs w:val="20"/>
          <w:lang w:val="hu-HU"/>
        </w:rPr>
        <w:t>t</w:t>
      </w:r>
      <w:r w:rsidR="00611350" w:rsidRPr="005C35FB">
        <w:rPr>
          <w:rFonts w:ascii="Arial" w:hAnsi="Arial" w:cs="Arial"/>
          <w:iCs/>
          <w:sz w:val="20"/>
          <w:szCs w:val="20"/>
          <w:lang w:val="hu-HU"/>
        </w:rPr>
        <w:t xml:space="preserve"> </w:t>
      </w:r>
      <w:r w:rsidR="00A51962" w:rsidRPr="005C35FB">
        <w:rPr>
          <w:rFonts w:ascii="Arial" w:hAnsi="Arial" w:cs="Arial"/>
          <w:iCs/>
          <w:sz w:val="20"/>
          <w:szCs w:val="20"/>
          <w:lang w:val="hu-HU"/>
        </w:rPr>
        <w:t xml:space="preserve">első alkalommal </w:t>
      </w:r>
      <w:del w:id="135" w:author="MNB" w:date="2024-08-23T14:21:00Z">
        <w:r w:rsidR="004A57D8">
          <w:rPr>
            <w:rFonts w:ascii="Arial" w:hAnsi="Arial" w:cs="Arial"/>
            <w:iCs/>
            <w:sz w:val="20"/>
            <w:szCs w:val="20"/>
            <w:lang w:val="hu-HU"/>
          </w:rPr>
          <w:delText>2024</w:delText>
        </w:r>
      </w:del>
      <w:ins w:id="136" w:author="MNB" w:date="2024-08-23T14:21:00Z">
        <w:r w:rsidR="004A57D8">
          <w:rPr>
            <w:rFonts w:ascii="Arial" w:hAnsi="Arial" w:cs="Arial"/>
            <w:iCs/>
            <w:sz w:val="20"/>
            <w:szCs w:val="20"/>
            <w:lang w:val="hu-HU"/>
          </w:rPr>
          <w:t>202</w:t>
        </w:r>
        <w:r w:rsidR="00074BE2">
          <w:rPr>
            <w:rFonts w:ascii="Arial" w:hAnsi="Arial" w:cs="Arial"/>
            <w:iCs/>
            <w:sz w:val="20"/>
            <w:szCs w:val="20"/>
            <w:lang w:val="hu-HU"/>
          </w:rPr>
          <w:t>5</w:t>
        </w:r>
      </w:ins>
      <w:r w:rsidR="00050319">
        <w:rPr>
          <w:rFonts w:ascii="Arial" w:hAnsi="Arial" w:cs="Arial"/>
          <w:iCs/>
          <w:sz w:val="20"/>
          <w:szCs w:val="20"/>
          <w:lang w:val="hu-HU"/>
        </w:rPr>
        <w:t>-t</w:t>
      </w:r>
      <w:r w:rsidR="004A57D8">
        <w:rPr>
          <w:rFonts w:ascii="Arial" w:hAnsi="Arial" w:cs="Arial"/>
          <w:iCs/>
          <w:sz w:val="20"/>
          <w:szCs w:val="20"/>
          <w:lang w:val="hu-HU"/>
        </w:rPr>
        <w:t>ő</w:t>
      </w:r>
      <w:r w:rsidR="00050319">
        <w:rPr>
          <w:rFonts w:ascii="Arial" w:hAnsi="Arial" w:cs="Arial"/>
          <w:iCs/>
          <w:sz w:val="20"/>
          <w:szCs w:val="20"/>
          <w:lang w:val="hu-HU"/>
        </w:rPr>
        <w:t>l</w:t>
      </w:r>
      <w:r w:rsidR="00562173">
        <w:rPr>
          <w:rFonts w:ascii="Arial" w:hAnsi="Arial" w:cs="Arial"/>
          <w:iCs/>
          <w:sz w:val="20"/>
          <w:szCs w:val="20"/>
          <w:lang w:val="hu-HU"/>
        </w:rPr>
        <w:t xml:space="preserve"> </w:t>
      </w:r>
      <w:r w:rsidR="00DC1715" w:rsidRPr="005C35FB">
        <w:rPr>
          <w:rFonts w:ascii="Arial" w:hAnsi="Arial" w:cs="Arial"/>
          <w:iCs/>
          <w:sz w:val="20"/>
          <w:szCs w:val="20"/>
          <w:lang w:val="hu-HU"/>
        </w:rPr>
        <w:t xml:space="preserve">alkalmazó adatszolgáltató </w:t>
      </w:r>
      <w:r w:rsidRPr="005C35FB">
        <w:rPr>
          <w:rFonts w:ascii="Arial" w:hAnsi="Arial" w:cs="Arial"/>
          <w:sz w:val="20"/>
          <w:szCs w:val="20"/>
          <w:lang w:val="hu-HU"/>
        </w:rPr>
        <w:t>egyszeri adatszolgáltatás keretében</w:t>
      </w:r>
      <w:r w:rsidR="00E767E9">
        <w:rPr>
          <w:rFonts w:ascii="Arial" w:hAnsi="Arial" w:cs="Arial"/>
          <w:sz w:val="20"/>
          <w:szCs w:val="20"/>
          <w:lang w:val="hu-HU"/>
        </w:rPr>
        <w:t xml:space="preserve"> </w:t>
      </w:r>
      <w:del w:id="137" w:author="MNB" w:date="2024-08-23T14:21:00Z">
        <w:r w:rsidR="004A57D8">
          <w:rPr>
            <w:rFonts w:ascii="Arial" w:hAnsi="Arial" w:cs="Arial"/>
            <w:sz w:val="20"/>
            <w:szCs w:val="20"/>
            <w:lang w:val="hu-HU"/>
          </w:rPr>
          <w:delText>2024</w:delText>
        </w:r>
      </w:del>
      <w:ins w:id="138" w:author="MNB" w:date="2024-08-23T14:21:00Z">
        <w:r w:rsidR="004A57D8" w:rsidRPr="00074BE2">
          <w:rPr>
            <w:rFonts w:ascii="Arial" w:hAnsi="Arial" w:cs="Arial"/>
            <w:sz w:val="20"/>
            <w:szCs w:val="20"/>
            <w:lang w:val="hu-HU"/>
          </w:rPr>
          <w:t>202</w:t>
        </w:r>
        <w:r w:rsidR="00074BE2" w:rsidRPr="00B765CB">
          <w:rPr>
            <w:rFonts w:ascii="Arial" w:hAnsi="Arial" w:cs="Arial"/>
            <w:sz w:val="20"/>
            <w:szCs w:val="20"/>
            <w:lang w:val="hu-HU"/>
          </w:rPr>
          <w:t>5</w:t>
        </w:r>
      </w:ins>
      <w:r w:rsidR="00562173" w:rsidRPr="00074BE2">
        <w:rPr>
          <w:rFonts w:ascii="Arial" w:hAnsi="Arial" w:cs="Arial"/>
          <w:sz w:val="20"/>
          <w:szCs w:val="20"/>
          <w:lang w:val="hu-HU"/>
        </w:rPr>
        <w:t xml:space="preserve">. </w:t>
      </w:r>
      <w:r w:rsidR="00A75370" w:rsidRPr="00074BE2">
        <w:rPr>
          <w:rFonts w:ascii="Arial" w:hAnsi="Arial" w:cs="Arial"/>
          <w:sz w:val="20"/>
          <w:szCs w:val="20"/>
          <w:lang w:val="hu-HU"/>
        </w:rPr>
        <w:t xml:space="preserve">január </w:t>
      </w:r>
      <w:r w:rsidR="001912DF" w:rsidRPr="00074BE2">
        <w:rPr>
          <w:rFonts w:ascii="Arial" w:hAnsi="Arial" w:cs="Arial"/>
          <w:sz w:val="20"/>
          <w:szCs w:val="20"/>
          <w:lang w:val="hu-HU"/>
        </w:rPr>
        <w:t>1-jére vonatkozó – a</w:t>
      </w:r>
      <w:r w:rsidR="00E767E9" w:rsidRPr="00074BE2">
        <w:rPr>
          <w:rFonts w:ascii="Arial" w:hAnsi="Arial" w:cs="Arial"/>
          <w:sz w:val="20"/>
          <w:szCs w:val="20"/>
          <w:lang w:val="hu-HU"/>
        </w:rPr>
        <w:t xml:space="preserve"> </w:t>
      </w:r>
      <w:del w:id="139" w:author="MNB" w:date="2024-08-23T14:21:00Z">
        <w:r w:rsidR="004A57D8">
          <w:rPr>
            <w:rFonts w:ascii="Arial" w:hAnsi="Arial" w:cs="Arial"/>
            <w:iCs/>
            <w:sz w:val="20"/>
            <w:szCs w:val="20"/>
            <w:lang w:val="hu-HU"/>
          </w:rPr>
          <w:delText>2023</w:delText>
        </w:r>
      </w:del>
      <w:ins w:id="140" w:author="MNB" w:date="2024-08-23T14:21:00Z">
        <w:r w:rsidR="004A57D8" w:rsidRPr="00074BE2">
          <w:rPr>
            <w:rFonts w:ascii="Arial" w:hAnsi="Arial" w:cs="Arial"/>
            <w:iCs/>
            <w:sz w:val="20"/>
            <w:szCs w:val="20"/>
            <w:lang w:val="hu-HU"/>
          </w:rPr>
          <w:t>202</w:t>
        </w:r>
        <w:r w:rsidR="00074BE2" w:rsidRPr="00B765CB">
          <w:rPr>
            <w:rFonts w:ascii="Arial" w:hAnsi="Arial" w:cs="Arial"/>
            <w:iCs/>
            <w:sz w:val="20"/>
            <w:szCs w:val="20"/>
            <w:lang w:val="hu-HU"/>
          </w:rPr>
          <w:t>4</w:t>
        </w:r>
      </w:ins>
      <w:r w:rsidR="00562173" w:rsidRPr="00074BE2">
        <w:rPr>
          <w:rFonts w:ascii="Arial" w:hAnsi="Arial" w:cs="Arial"/>
          <w:iCs/>
          <w:sz w:val="20"/>
          <w:szCs w:val="20"/>
          <w:lang w:val="hu-HU"/>
        </w:rPr>
        <w:t>.</w:t>
      </w:r>
      <w:r w:rsidR="00DC1715" w:rsidRPr="00074BE2">
        <w:rPr>
          <w:rFonts w:ascii="Arial" w:hAnsi="Arial" w:cs="Arial"/>
          <w:iCs/>
          <w:sz w:val="20"/>
          <w:szCs w:val="20"/>
          <w:lang w:val="hu-HU"/>
        </w:rPr>
        <w:t xml:space="preserve"> december 31-e</w:t>
      </w:r>
      <w:r w:rsidR="001912DF" w:rsidRPr="00074BE2">
        <w:rPr>
          <w:rFonts w:ascii="Arial" w:hAnsi="Arial" w:cs="Arial"/>
          <w:iCs/>
          <w:sz w:val="20"/>
          <w:szCs w:val="20"/>
          <w:lang w:val="hu-HU"/>
        </w:rPr>
        <w:t>i auditált adatokkal összhangban lévő –</w:t>
      </w:r>
      <w:r w:rsidR="002C14A1" w:rsidRPr="00074BE2">
        <w:rPr>
          <w:rFonts w:ascii="Arial" w:hAnsi="Arial" w:cs="Arial"/>
          <w:iCs/>
          <w:sz w:val="20"/>
          <w:szCs w:val="20"/>
          <w:lang w:val="hu-HU"/>
        </w:rPr>
        <w:t xml:space="preserve"> IFRS</w:t>
      </w:r>
      <w:r w:rsidR="00DC1715" w:rsidRPr="005C35FB">
        <w:rPr>
          <w:rFonts w:ascii="Arial" w:hAnsi="Arial" w:cs="Arial"/>
          <w:i/>
          <w:iCs/>
          <w:sz w:val="20"/>
          <w:szCs w:val="20"/>
          <w:lang w:val="hu-HU"/>
        </w:rPr>
        <w:t xml:space="preserve"> </w:t>
      </w:r>
      <w:r w:rsidR="00DC1715" w:rsidRPr="005C35FB">
        <w:rPr>
          <w:rFonts w:ascii="Arial" w:hAnsi="Arial" w:cs="Arial"/>
          <w:sz w:val="20"/>
          <w:szCs w:val="20"/>
          <w:lang w:val="hu-HU"/>
        </w:rPr>
        <w:t>összehasonlító információt szolgáltat</w:t>
      </w:r>
      <w:r w:rsidRPr="005C35FB">
        <w:rPr>
          <w:rFonts w:ascii="Arial" w:hAnsi="Arial" w:cs="Arial"/>
          <w:sz w:val="20"/>
          <w:szCs w:val="20"/>
          <w:lang w:val="hu-HU"/>
        </w:rPr>
        <w:t xml:space="preserve"> az alábbi tárgykörö</w:t>
      </w:r>
      <w:r w:rsidR="00BA459B" w:rsidRPr="005C35FB">
        <w:rPr>
          <w:rFonts w:ascii="Arial" w:hAnsi="Arial" w:cs="Arial"/>
          <w:sz w:val="20"/>
          <w:szCs w:val="20"/>
          <w:lang w:val="hu-HU"/>
        </w:rPr>
        <w:t>k</w:t>
      </w:r>
      <w:r w:rsidRPr="005C35FB">
        <w:rPr>
          <w:rFonts w:ascii="Arial" w:hAnsi="Arial" w:cs="Arial"/>
          <w:sz w:val="20"/>
          <w:szCs w:val="20"/>
          <w:lang w:val="hu-HU"/>
        </w:rPr>
        <w:t>ben:</w:t>
      </w:r>
    </w:p>
    <w:p w14:paraId="52F3E0A7"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 xml:space="preserve">21A </w:t>
      </w:r>
      <w:r w:rsidRPr="005C35FB">
        <w:rPr>
          <w:rFonts w:ascii="Arial" w:hAnsi="Arial" w:cs="Arial"/>
          <w:sz w:val="20"/>
          <w:szCs w:val="20"/>
        </w:rPr>
        <w:tab/>
        <w:t>Pénzügyi vállalkozások IFRS mérlege – Eszközök – összehasonlító adatok;</w:t>
      </w:r>
    </w:p>
    <w:p w14:paraId="70FE363D"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21B1</w:t>
      </w:r>
      <w:r w:rsidRPr="005C35FB">
        <w:rPr>
          <w:rFonts w:ascii="Arial" w:hAnsi="Arial" w:cs="Arial"/>
          <w:sz w:val="20"/>
          <w:szCs w:val="20"/>
        </w:rPr>
        <w:tab/>
        <w:t>Pénzügyi vállalkozások IFRS mérlege – Kötelezettségek – összehasonlító adatok;</w:t>
      </w:r>
    </w:p>
    <w:p w14:paraId="6373BE9D" w14:textId="323C49D0" w:rsidR="003E12B6"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21B2</w:t>
      </w:r>
      <w:r w:rsidRPr="005C35FB">
        <w:rPr>
          <w:rFonts w:ascii="Arial" w:hAnsi="Arial" w:cs="Arial"/>
          <w:sz w:val="20"/>
          <w:szCs w:val="20"/>
        </w:rPr>
        <w:tab/>
        <w:t xml:space="preserve">Pénzügyi vállalkozások IFRS mérlege </w:t>
      </w:r>
      <w:r w:rsidR="0047643E" w:rsidRPr="005C35FB">
        <w:rPr>
          <w:rFonts w:ascii="Arial" w:hAnsi="Arial" w:cs="Arial"/>
          <w:sz w:val="20"/>
          <w:szCs w:val="20"/>
        </w:rPr>
        <w:t>–</w:t>
      </w:r>
      <w:r w:rsidRPr="005C35FB">
        <w:rPr>
          <w:rFonts w:ascii="Arial" w:hAnsi="Arial" w:cs="Arial"/>
          <w:sz w:val="20"/>
          <w:szCs w:val="20"/>
        </w:rPr>
        <w:t xml:space="preserve"> Saját tőke – összehasonlító adatok;</w:t>
      </w:r>
    </w:p>
    <w:p w14:paraId="6A6481FF" w14:textId="77777777" w:rsidR="002D2476" w:rsidRPr="005C35FB" w:rsidRDefault="002D2476" w:rsidP="00DC1715">
      <w:pPr>
        <w:rPr>
          <w:rFonts w:ascii="Arial" w:hAnsi="Arial" w:cs="Arial"/>
          <w:sz w:val="20"/>
          <w:szCs w:val="20"/>
        </w:rPr>
      </w:pPr>
      <w:r w:rsidRPr="002D2476">
        <w:rPr>
          <w:rFonts w:ascii="Arial" w:hAnsi="Arial" w:cs="Arial"/>
          <w:sz w:val="20"/>
          <w:szCs w:val="20"/>
        </w:rPr>
        <w:t>PVF</w:t>
      </w:r>
      <w:r>
        <w:rPr>
          <w:rFonts w:ascii="Arial" w:hAnsi="Arial" w:cs="Arial"/>
          <w:sz w:val="20"/>
          <w:szCs w:val="20"/>
        </w:rPr>
        <w:t>NY</w:t>
      </w:r>
      <w:r w:rsidRPr="002D2476">
        <w:rPr>
          <w:rFonts w:ascii="Arial" w:hAnsi="Arial" w:cs="Arial"/>
          <w:sz w:val="20"/>
          <w:szCs w:val="20"/>
        </w:rPr>
        <w:t xml:space="preserve">22A1 </w:t>
      </w:r>
      <w:r w:rsidRPr="002D2476">
        <w:rPr>
          <w:rFonts w:ascii="Arial" w:hAnsi="Arial" w:cs="Arial"/>
          <w:sz w:val="20"/>
          <w:szCs w:val="20"/>
        </w:rPr>
        <w:tab/>
        <w:t xml:space="preserve">Pénzügyi vállalkozások átfogó jövedelemkimutatása (IFRS) </w:t>
      </w:r>
      <w:r w:rsidRPr="005C35FB">
        <w:rPr>
          <w:rFonts w:ascii="Arial" w:hAnsi="Arial" w:cs="Arial"/>
          <w:sz w:val="20"/>
          <w:szCs w:val="20"/>
        </w:rPr>
        <w:t>– összehasonlító adatok</w:t>
      </w:r>
      <w:r>
        <w:rPr>
          <w:rFonts w:ascii="Arial" w:hAnsi="Arial" w:cs="Arial"/>
          <w:sz w:val="20"/>
          <w:szCs w:val="20"/>
        </w:rPr>
        <w:t xml:space="preserve"> </w:t>
      </w:r>
    </w:p>
    <w:p w14:paraId="2CDC023B" w14:textId="77777777" w:rsidR="004270D3" w:rsidRPr="005C35FB" w:rsidRDefault="004270D3" w:rsidP="00DC1715">
      <w:pPr>
        <w:rPr>
          <w:rFonts w:ascii="Arial" w:hAnsi="Arial" w:cs="Arial"/>
          <w:sz w:val="20"/>
          <w:szCs w:val="20"/>
        </w:rPr>
      </w:pPr>
    </w:p>
    <w:p w14:paraId="0F4E6F2C" w14:textId="6E81961E" w:rsidR="00DC1715" w:rsidRPr="005C35FB" w:rsidRDefault="004270D3" w:rsidP="009A5278">
      <w:pPr>
        <w:jc w:val="both"/>
        <w:rPr>
          <w:rFonts w:ascii="Arial" w:hAnsi="Arial" w:cs="Arial"/>
          <w:sz w:val="20"/>
          <w:szCs w:val="20"/>
        </w:rPr>
      </w:pPr>
      <w:r w:rsidRPr="005C35FB">
        <w:rPr>
          <w:rFonts w:ascii="Arial" w:hAnsi="Arial" w:cs="Arial"/>
          <w:sz w:val="20"/>
          <w:szCs w:val="20"/>
        </w:rPr>
        <w:t xml:space="preserve">A táblák </w:t>
      </w:r>
      <w:r w:rsidR="00DC1715" w:rsidRPr="005C35FB">
        <w:rPr>
          <w:rFonts w:ascii="Arial" w:hAnsi="Arial" w:cs="Arial"/>
          <w:sz w:val="20"/>
          <w:szCs w:val="20"/>
        </w:rPr>
        <w:t>kitöltés</w:t>
      </w:r>
      <w:r w:rsidR="003E12B6" w:rsidRPr="005C35FB">
        <w:rPr>
          <w:rFonts w:ascii="Arial" w:hAnsi="Arial" w:cs="Arial"/>
          <w:sz w:val="20"/>
          <w:szCs w:val="20"/>
        </w:rPr>
        <w:t>é</w:t>
      </w:r>
      <w:r w:rsidR="00DD2E04" w:rsidRPr="005C35FB">
        <w:rPr>
          <w:rFonts w:ascii="Arial" w:hAnsi="Arial" w:cs="Arial"/>
          <w:sz w:val="20"/>
          <w:szCs w:val="20"/>
        </w:rPr>
        <w:t>nél a PVF21A, PVF21B1, PVF21B2</w:t>
      </w:r>
      <w:r w:rsidR="002D2476">
        <w:rPr>
          <w:rFonts w:ascii="Arial" w:hAnsi="Arial" w:cs="Arial"/>
          <w:sz w:val="20"/>
          <w:szCs w:val="20"/>
        </w:rPr>
        <w:t xml:space="preserve">, </w:t>
      </w:r>
      <w:r w:rsidR="002D2476" w:rsidRPr="002D2476">
        <w:rPr>
          <w:rFonts w:ascii="Arial" w:hAnsi="Arial" w:cs="Arial"/>
          <w:sz w:val="20"/>
          <w:szCs w:val="20"/>
        </w:rPr>
        <w:t>PVF22A1</w:t>
      </w:r>
      <w:r w:rsidR="003E12B6" w:rsidRPr="005C35FB">
        <w:rPr>
          <w:rFonts w:ascii="Arial" w:hAnsi="Arial" w:cs="Arial"/>
          <w:sz w:val="20"/>
          <w:szCs w:val="20"/>
        </w:rPr>
        <w:t xml:space="preserve"> </w:t>
      </w:r>
      <w:ins w:id="141" w:author="MNB" w:date="2024-08-23T14:21:00Z">
        <w:r w:rsidR="00343B67">
          <w:rPr>
            <w:rFonts w:ascii="Arial" w:hAnsi="Arial" w:cs="Arial"/>
            <w:sz w:val="20"/>
            <w:szCs w:val="20"/>
          </w:rPr>
          <w:t xml:space="preserve">kódú </w:t>
        </w:r>
      </w:ins>
      <w:r w:rsidR="003E12B6" w:rsidRPr="005C35FB">
        <w:rPr>
          <w:rFonts w:ascii="Arial" w:hAnsi="Arial" w:cs="Arial"/>
          <w:sz w:val="20"/>
          <w:szCs w:val="20"/>
        </w:rPr>
        <w:t>táblák kitöltés</w:t>
      </w:r>
      <w:r w:rsidR="00DC1715" w:rsidRPr="005C35FB">
        <w:rPr>
          <w:rFonts w:ascii="Arial" w:hAnsi="Arial" w:cs="Arial"/>
          <w:sz w:val="20"/>
          <w:szCs w:val="20"/>
        </w:rPr>
        <w:t>i előírásai az irányadók.</w:t>
      </w:r>
    </w:p>
    <w:bookmarkEnd w:id="132"/>
    <w:p w14:paraId="4F0BA760" w14:textId="77777777" w:rsidR="00DC1715" w:rsidRPr="005C35FB" w:rsidRDefault="00DC1715" w:rsidP="00DC1715">
      <w:pPr>
        <w:rPr>
          <w:rFonts w:ascii="Arial" w:hAnsi="Arial" w:cs="Arial"/>
          <w:sz w:val="20"/>
          <w:szCs w:val="20"/>
        </w:rPr>
      </w:pPr>
    </w:p>
    <w:p w14:paraId="0D20F727" w14:textId="77777777" w:rsidR="00744469" w:rsidRPr="005C35FB" w:rsidRDefault="00744469" w:rsidP="00C13C33">
      <w:pPr>
        <w:pStyle w:val="Baseparagraphnumbered"/>
        <w:numPr>
          <w:ilvl w:val="0"/>
          <w:numId w:val="0"/>
        </w:numPr>
        <w:rPr>
          <w:rFonts w:ascii="Arial" w:hAnsi="Arial" w:cs="Arial"/>
          <w:sz w:val="20"/>
          <w:szCs w:val="20"/>
          <w:lang w:val="hu-HU"/>
        </w:rPr>
      </w:pPr>
    </w:p>
    <w:bookmarkEnd w:id="131"/>
    <w:p w14:paraId="44B64E83" w14:textId="77777777" w:rsidR="00744469" w:rsidRPr="005C35FB" w:rsidRDefault="00744469" w:rsidP="00CB1102">
      <w:pPr>
        <w:pStyle w:val="Cmsor2"/>
        <w:jc w:val="center"/>
        <w:rPr>
          <w:rFonts w:ascii="Arial" w:hAnsi="Arial" w:cs="Arial"/>
          <w:b/>
          <w:i w:val="0"/>
          <w:lang w:val="hu-HU"/>
        </w:rPr>
      </w:pPr>
      <w:r w:rsidRPr="005C35FB">
        <w:rPr>
          <w:rFonts w:ascii="Arial" w:hAnsi="Arial" w:cs="Arial"/>
          <w:b/>
          <w:i w:val="0"/>
          <w:lang w:val="hu-HU"/>
        </w:rPr>
        <w:t xml:space="preserve">IV. </w:t>
      </w:r>
    </w:p>
    <w:p w14:paraId="20EECC09" w14:textId="77777777" w:rsidR="00744469" w:rsidRPr="005C35FB" w:rsidRDefault="00744469" w:rsidP="00CB1102">
      <w:pPr>
        <w:pStyle w:val="Cmsor2"/>
        <w:jc w:val="center"/>
        <w:rPr>
          <w:rFonts w:ascii="Arial" w:hAnsi="Arial" w:cs="Arial"/>
          <w:b/>
          <w:i w:val="0"/>
          <w:lang w:val="hu-HU"/>
        </w:rPr>
      </w:pPr>
      <w:r w:rsidRPr="005C35FB">
        <w:rPr>
          <w:rFonts w:ascii="Arial" w:hAnsi="Arial" w:cs="Arial"/>
          <w:b/>
          <w:i w:val="0"/>
          <w:lang w:val="hu-HU"/>
        </w:rPr>
        <w:t xml:space="preserve">Az alkalmazott számviteli szabályozástól függetlenül teljesítendő </w:t>
      </w:r>
      <w:r w:rsidR="00F921F3" w:rsidRPr="005C35FB">
        <w:rPr>
          <w:rFonts w:ascii="Arial" w:hAnsi="Arial" w:cs="Arial"/>
          <w:b/>
          <w:i w:val="0"/>
          <w:lang w:val="hu-HU"/>
        </w:rPr>
        <w:t>negyedéves felügyeleti jelentések</w:t>
      </w:r>
    </w:p>
    <w:p w14:paraId="041643F3" w14:textId="77777777" w:rsidR="00B74C5A" w:rsidRPr="005C35FB" w:rsidRDefault="00B74C5A" w:rsidP="00744469">
      <w:pPr>
        <w:pStyle w:val="Stlus1"/>
        <w:numPr>
          <w:ilvl w:val="0"/>
          <w:numId w:val="0"/>
        </w:numPr>
        <w:jc w:val="center"/>
        <w:rPr>
          <w:sz w:val="20"/>
          <w:szCs w:val="20"/>
          <w:lang w:val="hu-HU"/>
        </w:rPr>
      </w:pPr>
    </w:p>
    <w:p w14:paraId="65396A1C" w14:textId="77777777" w:rsidR="00B74C5A" w:rsidRPr="005C35FB" w:rsidRDefault="00805096" w:rsidP="00805096">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B74C5A" w:rsidRPr="005C35FB">
        <w:rPr>
          <w:rFonts w:ascii="Arial" w:hAnsi="Arial" w:cs="Arial"/>
          <w:i w:val="0"/>
          <w:color w:val="auto"/>
          <w:sz w:val="20"/>
          <w:szCs w:val="20"/>
          <w:lang w:val="hu-HU"/>
        </w:rPr>
        <w:t>20B A pénzügyi vállalkozás rendszeres negyedéves beszámolója</w:t>
      </w:r>
    </w:p>
    <w:p w14:paraId="66A8B426" w14:textId="77777777" w:rsidR="00B74C5A" w:rsidRPr="005C35FB" w:rsidRDefault="00B74C5A" w:rsidP="00B74C5A">
      <w:pPr>
        <w:autoSpaceDE w:val="0"/>
        <w:autoSpaceDN w:val="0"/>
        <w:adjustRightInd w:val="0"/>
        <w:ind w:firstLine="204"/>
        <w:jc w:val="both"/>
        <w:rPr>
          <w:rFonts w:ascii="Arial" w:hAnsi="Arial" w:cs="Arial"/>
          <w:sz w:val="20"/>
          <w:szCs w:val="20"/>
        </w:rPr>
      </w:pPr>
    </w:p>
    <w:p w14:paraId="7113F8EF"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jelentésben azokat az információkat kell részletezni, amelyek a pénzügyi adatokat tartalmazó jelentésekből nem állapíthatóak meg, azaz a számszaki változások mögötti folyamatokat, tendenciákat, a változást előidéző okokat, üzleti döntéseket.</w:t>
      </w:r>
    </w:p>
    <w:p w14:paraId="2641CE9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jelentés kitöltése során a folyamatok elemzésénél és számszerűsítésénél az év elejétől bekövetkezett változásokra, azok okaira kell koncentrálni, kiemelve az adott negyedévben tapasztalt sajátosságokat. A jelentés kitöltése során a folyamatok elemzésénél és számszerűsítésénél </w:t>
      </w:r>
      <w:r w:rsidRPr="005C35FB">
        <w:rPr>
          <w:rFonts w:ascii="Arial" w:hAnsi="Arial" w:cs="Arial"/>
          <w:bCs/>
          <w:sz w:val="20"/>
          <w:szCs w:val="20"/>
        </w:rPr>
        <w:t>az adott negyedévben bekövetkezett változásokra, azok okaira kell koncentrálni</w:t>
      </w:r>
      <w:r w:rsidRPr="005C35FB">
        <w:rPr>
          <w:rFonts w:ascii="Arial" w:hAnsi="Arial" w:cs="Arial"/>
          <w:sz w:val="20"/>
          <w:szCs w:val="20"/>
        </w:rPr>
        <w:t xml:space="preserve">; az év elejétől bekövetkezett változásokat a </w:t>
      </w:r>
      <w:r w:rsidRPr="005C35FB">
        <w:rPr>
          <w:rFonts w:ascii="Arial" w:hAnsi="Arial" w:cs="Arial"/>
          <w:sz w:val="20"/>
          <w:szCs w:val="20"/>
        </w:rPr>
        <w:lastRenderedPageBreak/>
        <w:t>jobb érthetőség és a negyedéves változások alátámasztása, indoklása érdekében kell bemutatni. Ezt a jelentést az auditált, éves beszámolóhoz kapcsolódó információkkal is el kell készíteni és megküldeni az MNB-nek.</w:t>
      </w:r>
    </w:p>
    <w:p w14:paraId="459ED104" w14:textId="77777777" w:rsidR="00B74C5A" w:rsidRPr="005C35FB" w:rsidRDefault="00B74C5A" w:rsidP="00B74C5A">
      <w:pPr>
        <w:autoSpaceDE w:val="0"/>
        <w:autoSpaceDN w:val="0"/>
        <w:adjustRightInd w:val="0"/>
        <w:jc w:val="both"/>
        <w:rPr>
          <w:rFonts w:ascii="Arial" w:hAnsi="Arial" w:cs="Arial"/>
          <w:sz w:val="20"/>
          <w:szCs w:val="20"/>
        </w:rPr>
      </w:pPr>
    </w:p>
    <w:p w14:paraId="78C56AB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Témakörök:</w:t>
      </w:r>
    </w:p>
    <w:p w14:paraId="489B7CF1" w14:textId="77777777" w:rsidR="00B74C5A" w:rsidRPr="005C35FB" w:rsidRDefault="00B74C5A" w:rsidP="00B74C5A">
      <w:pPr>
        <w:autoSpaceDE w:val="0"/>
        <w:autoSpaceDN w:val="0"/>
        <w:adjustRightInd w:val="0"/>
        <w:jc w:val="both"/>
        <w:rPr>
          <w:rFonts w:ascii="Arial" w:hAnsi="Arial" w:cs="Arial"/>
          <w:sz w:val="20"/>
          <w:szCs w:val="20"/>
        </w:rPr>
      </w:pPr>
    </w:p>
    <w:p w14:paraId="101505A4" w14:textId="77777777" w:rsidR="00B74C5A" w:rsidRPr="005C35FB" w:rsidRDefault="00B74C5A" w:rsidP="00B74C5A">
      <w:pPr>
        <w:autoSpaceDE w:val="0"/>
        <w:autoSpaceDN w:val="0"/>
        <w:adjustRightInd w:val="0"/>
        <w:jc w:val="both"/>
        <w:rPr>
          <w:rFonts w:ascii="Arial" w:hAnsi="Arial" w:cs="Arial"/>
          <w:b/>
          <w:iCs/>
          <w:sz w:val="20"/>
          <w:szCs w:val="20"/>
        </w:rPr>
      </w:pPr>
      <w:r w:rsidRPr="005C35FB">
        <w:rPr>
          <w:rFonts w:ascii="Arial" w:hAnsi="Arial" w:cs="Arial"/>
          <w:b/>
          <w:iCs/>
          <w:sz w:val="20"/>
          <w:szCs w:val="20"/>
        </w:rPr>
        <w:t>I. Eszköz-forrásszerkezet (finanszírozási struktúra, piaci részesedés) alakulása</w:t>
      </w:r>
    </w:p>
    <w:p w14:paraId="11862120" w14:textId="77777777" w:rsidR="00A27A6D" w:rsidRPr="005C35FB" w:rsidRDefault="00B74C5A" w:rsidP="00A27A6D">
      <w:pPr>
        <w:autoSpaceDE w:val="0"/>
        <w:autoSpaceDN w:val="0"/>
        <w:adjustRightInd w:val="0"/>
        <w:jc w:val="both"/>
        <w:rPr>
          <w:rFonts w:ascii="Arial" w:hAnsi="Arial" w:cs="Arial"/>
          <w:sz w:val="20"/>
          <w:szCs w:val="20"/>
        </w:rPr>
      </w:pPr>
      <w:r w:rsidRPr="005C35FB">
        <w:rPr>
          <w:rFonts w:ascii="Arial" w:hAnsi="Arial" w:cs="Arial"/>
          <w:sz w:val="20"/>
          <w:szCs w:val="20"/>
        </w:rPr>
        <w:t>1. A pénzügyi vállalkozás által végzett egyes tevékenységek megoszlása (pl. 10% pénzügyi lízing, 30% pénzkölcsön nyújtás és 50% folyó faktoring), valamint az eszköz- és forrásszerkezetében bekövetkezett fontosabb változások okai engedélyezett tevékenységenként.</w:t>
      </w:r>
      <w:r w:rsidR="00A27A6D" w:rsidRPr="005C35FB">
        <w:rPr>
          <w:rFonts w:ascii="Arial" w:hAnsi="Arial" w:cs="Arial"/>
          <w:sz w:val="20"/>
          <w:szCs w:val="20"/>
        </w:rPr>
        <w:t xml:space="preserve"> A pénzügyi vállalkozás legnagyobb arányban értékesített termékei főbb jellemzőinek bemutatása (kamat, futamidő), illetve az európai uniós támogatással megvalósult kihelyezések részle</w:t>
      </w:r>
      <w:r w:rsidR="00AE1F52" w:rsidRPr="005C35FB">
        <w:rPr>
          <w:rFonts w:ascii="Arial" w:hAnsi="Arial" w:cs="Arial"/>
          <w:sz w:val="20"/>
          <w:szCs w:val="20"/>
        </w:rPr>
        <w:t>t</w:t>
      </w:r>
      <w:r w:rsidR="00A27A6D" w:rsidRPr="005C35FB">
        <w:rPr>
          <w:rFonts w:ascii="Arial" w:hAnsi="Arial" w:cs="Arial"/>
          <w:sz w:val="20"/>
          <w:szCs w:val="20"/>
        </w:rPr>
        <w:t>e</w:t>
      </w:r>
      <w:r w:rsidR="00AE1F52" w:rsidRPr="005C35FB">
        <w:rPr>
          <w:rFonts w:ascii="Arial" w:hAnsi="Arial" w:cs="Arial"/>
          <w:sz w:val="20"/>
          <w:szCs w:val="20"/>
        </w:rPr>
        <w:t>z</w:t>
      </w:r>
      <w:r w:rsidR="00A27A6D" w:rsidRPr="005C35FB">
        <w:rPr>
          <w:rFonts w:ascii="Arial" w:hAnsi="Arial" w:cs="Arial"/>
          <w:sz w:val="20"/>
          <w:szCs w:val="20"/>
        </w:rPr>
        <w:t>ése.</w:t>
      </w:r>
    </w:p>
    <w:p w14:paraId="61B1731C" w14:textId="2873466B" w:rsidR="00A27A6D" w:rsidRPr="005C35FB" w:rsidRDefault="00A27A6D" w:rsidP="007972B6">
      <w:pPr>
        <w:jc w:val="both"/>
        <w:rPr>
          <w:rFonts w:ascii="Arial" w:hAnsi="Arial" w:cs="Arial"/>
          <w:sz w:val="20"/>
          <w:szCs w:val="20"/>
        </w:rPr>
      </w:pPr>
      <w:r w:rsidRPr="005C35FB">
        <w:rPr>
          <w:rFonts w:ascii="Arial" w:hAnsi="Arial" w:cs="Arial"/>
          <w:sz w:val="20"/>
          <w:szCs w:val="20"/>
        </w:rPr>
        <w:t>2</w:t>
      </w:r>
      <w:r w:rsidR="00840B60" w:rsidRPr="005C35FB">
        <w:rPr>
          <w:rFonts w:ascii="Arial" w:hAnsi="Arial" w:cs="Arial"/>
          <w:sz w:val="20"/>
          <w:szCs w:val="20"/>
        </w:rPr>
        <w:t>.</w:t>
      </w:r>
      <w:r w:rsidRPr="005C35FB">
        <w:rPr>
          <w:rFonts w:ascii="Arial" w:hAnsi="Arial" w:cs="Arial"/>
          <w:sz w:val="20"/>
          <w:szCs w:val="20"/>
        </w:rPr>
        <w:t xml:space="preserve"> Amennyiben a pénzügyi vállalkozás</w:t>
      </w:r>
      <w:r w:rsidR="00023C4E" w:rsidRPr="005C35FB">
        <w:rPr>
          <w:rFonts w:ascii="Arial" w:hAnsi="Arial" w:cs="Arial"/>
          <w:sz w:val="20"/>
          <w:szCs w:val="20"/>
        </w:rPr>
        <w:t xml:space="preserve"> az</w:t>
      </w:r>
      <w:r w:rsidRPr="005C35FB">
        <w:rPr>
          <w:rFonts w:ascii="Arial" w:hAnsi="Arial" w:cs="Arial"/>
          <w:sz w:val="20"/>
          <w:szCs w:val="20"/>
        </w:rPr>
        <w:t xml:space="preserve"> egyéb eszközök vagy</w:t>
      </w:r>
      <w:r w:rsidR="00023C4E" w:rsidRPr="005C35FB">
        <w:rPr>
          <w:rFonts w:ascii="Arial" w:hAnsi="Arial" w:cs="Arial"/>
          <w:sz w:val="20"/>
          <w:szCs w:val="20"/>
        </w:rPr>
        <w:t xml:space="preserve"> az</w:t>
      </w:r>
      <w:r w:rsidRPr="005C35FB">
        <w:rPr>
          <w:rFonts w:ascii="Arial" w:hAnsi="Arial" w:cs="Arial"/>
          <w:sz w:val="20"/>
          <w:szCs w:val="20"/>
        </w:rPr>
        <w:t xml:space="preserve"> egyéb kötelezettségek</w:t>
      </w:r>
      <w:r w:rsidR="00023C4E" w:rsidRPr="005C35FB">
        <w:rPr>
          <w:rFonts w:ascii="Arial" w:hAnsi="Arial" w:cs="Arial"/>
          <w:sz w:val="20"/>
          <w:szCs w:val="20"/>
        </w:rPr>
        <w:t xml:space="preserve"> között jelent </w:t>
      </w:r>
      <w:r w:rsidRPr="005C35FB">
        <w:rPr>
          <w:rFonts w:ascii="Arial" w:hAnsi="Arial" w:cs="Arial"/>
          <w:sz w:val="20"/>
          <w:szCs w:val="20"/>
        </w:rPr>
        <w:t>a saját tőkéjének 25%-át meghaladó követelést, illetve kötelezettséget, szükséges ezek jogcímének részletes kifejtése</w:t>
      </w:r>
      <w:r w:rsidR="00023C4E" w:rsidRPr="005C35FB">
        <w:rPr>
          <w:rFonts w:ascii="Arial" w:hAnsi="Arial" w:cs="Arial"/>
          <w:sz w:val="20"/>
          <w:szCs w:val="20"/>
        </w:rPr>
        <w:t xml:space="preserve"> </w:t>
      </w:r>
      <w:r w:rsidR="00E55DFF" w:rsidRPr="005C35FB">
        <w:rPr>
          <w:rFonts w:ascii="Arial" w:hAnsi="Arial" w:cs="Arial"/>
          <w:sz w:val="20"/>
          <w:szCs w:val="20"/>
        </w:rPr>
        <w:t>(</w:t>
      </w:r>
      <w:r w:rsidR="00831662" w:rsidRPr="005C35FB">
        <w:rPr>
          <w:rFonts w:ascii="Arial" w:hAnsi="Arial" w:cs="Arial"/>
          <w:sz w:val="20"/>
          <w:szCs w:val="20"/>
        </w:rPr>
        <w:t>a</w:t>
      </w:r>
      <w:r w:rsidR="00E55DFF" w:rsidRPr="005C35FB">
        <w:rPr>
          <w:rFonts w:ascii="Arial" w:hAnsi="Arial" w:cs="Arial"/>
          <w:sz w:val="20"/>
          <w:szCs w:val="20"/>
        </w:rPr>
        <w:t xml:space="preserve"> magyar számvitel</w:t>
      </w:r>
      <w:r w:rsidR="00831662" w:rsidRPr="005C35FB">
        <w:rPr>
          <w:rFonts w:ascii="Arial" w:hAnsi="Arial" w:cs="Arial"/>
          <w:sz w:val="20"/>
          <w:szCs w:val="20"/>
        </w:rPr>
        <w:t>i előírásoka</w:t>
      </w:r>
      <w:r w:rsidR="00E55DFF" w:rsidRPr="005C35FB">
        <w:rPr>
          <w:rFonts w:ascii="Arial" w:hAnsi="Arial" w:cs="Arial"/>
          <w:sz w:val="20"/>
          <w:szCs w:val="20"/>
        </w:rPr>
        <w:t xml:space="preserve">t alkalmazók </w:t>
      </w:r>
      <w:r w:rsidR="006079CB" w:rsidRPr="005C35FB">
        <w:rPr>
          <w:rFonts w:ascii="Arial" w:hAnsi="Arial" w:cs="Arial"/>
          <w:sz w:val="20"/>
          <w:szCs w:val="20"/>
        </w:rPr>
        <w:t xml:space="preserve">esetében </w:t>
      </w:r>
      <w:r w:rsidR="00E55DFF" w:rsidRPr="005C35FB">
        <w:rPr>
          <w:rFonts w:ascii="Arial" w:hAnsi="Arial" w:cs="Arial"/>
          <w:sz w:val="20"/>
          <w:szCs w:val="20"/>
        </w:rPr>
        <w:t>a 21A72 és 21B4 sorokon, az IFRS-</w:t>
      </w:r>
      <w:r w:rsidR="004A126E" w:rsidRPr="005C35FB">
        <w:rPr>
          <w:rFonts w:ascii="Arial" w:hAnsi="Arial" w:cs="Arial"/>
          <w:sz w:val="20"/>
          <w:szCs w:val="20"/>
        </w:rPr>
        <w:t>eke</w:t>
      </w:r>
      <w:r w:rsidR="00E55DFF" w:rsidRPr="005C35FB">
        <w:rPr>
          <w:rFonts w:ascii="Arial" w:hAnsi="Arial" w:cs="Arial"/>
          <w:sz w:val="20"/>
          <w:szCs w:val="20"/>
        </w:rPr>
        <w:t xml:space="preserve">t alkalmazók </w:t>
      </w:r>
      <w:r w:rsidR="006079CB" w:rsidRPr="005C35FB">
        <w:rPr>
          <w:rFonts w:ascii="Arial" w:hAnsi="Arial" w:cs="Arial"/>
          <w:sz w:val="20"/>
          <w:szCs w:val="20"/>
        </w:rPr>
        <w:t xml:space="preserve">esetében a </w:t>
      </w:r>
      <w:r w:rsidR="00023C4E" w:rsidRPr="005C35FB">
        <w:rPr>
          <w:rFonts w:ascii="Arial" w:hAnsi="Arial" w:cs="Arial"/>
          <w:sz w:val="20"/>
          <w:szCs w:val="20"/>
        </w:rPr>
        <w:t>PVF21A360 és a PVF21B1280 sorokon jelentett tételek tartalma.</w:t>
      </w:r>
      <w:r w:rsidR="007972B6" w:rsidRPr="005C35FB">
        <w:rPr>
          <w:rFonts w:ascii="Arial" w:hAnsi="Arial" w:cs="Arial"/>
          <w:sz w:val="20"/>
          <w:szCs w:val="20"/>
        </w:rPr>
        <w:t>)</w:t>
      </w:r>
      <w:r w:rsidR="007972B6" w:rsidRPr="00D71A64">
        <w:rPr>
          <w:rFonts w:ascii="Arial" w:hAnsi="Arial" w:cs="Arial"/>
          <w:bCs/>
          <w:sz w:val="20"/>
          <w:szCs w:val="20"/>
          <w:lang w:eastAsia="en-US"/>
        </w:rPr>
        <w:t xml:space="preserve"> </w:t>
      </w:r>
      <w:r w:rsidR="007972B6" w:rsidRPr="005C35FB">
        <w:rPr>
          <w:rFonts w:ascii="Arial" w:hAnsi="Arial" w:cs="Arial"/>
          <w:bCs/>
          <w:sz w:val="20"/>
          <w:szCs w:val="20"/>
          <w:lang w:eastAsia="en-US"/>
        </w:rPr>
        <w:t>A 25%-os arányt az egyéb követelések</w:t>
      </w:r>
      <w:r w:rsidR="00831662" w:rsidRPr="005C35FB">
        <w:rPr>
          <w:rFonts w:ascii="Arial" w:hAnsi="Arial" w:cs="Arial"/>
          <w:bCs/>
          <w:sz w:val="20"/>
          <w:szCs w:val="20"/>
          <w:lang w:eastAsia="en-US"/>
        </w:rPr>
        <w:t>, illetve</w:t>
      </w:r>
      <w:r w:rsidR="007972B6" w:rsidRPr="005C35FB">
        <w:rPr>
          <w:rFonts w:ascii="Arial" w:hAnsi="Arial" w:cs="Arial"/>
          <w:bCs/>
          <w:sz w:val="20"/>
          <w:szCs w:val="20"/>
          <w:lang w:eastAsia="en-US"/>
        </w:rPr>
        <w:t xml:space="preserve"> az egyéb kötelezettségek összesen értéke alapján kell vizsgálni, és amennyiben az összesen érték meghaladja a saját tőke 25%-át, kell a jogcím szerinti részletes kifejtés.</w:t>
      </w:r>
      <w:r w:rsidR="00E55DFF" w:rsidRPr="005C35FB">
        <w:rPr>
          <w:rFonts w:ascii="Arial" w:hAnsi="Arial" w:cs="Arial"/>
          <w:sz w:val="20"/>
          <w:szCs w:val="20"/>
        </w:rPr>
        <w:t xml:space="preserve"> </w:t>
      </w:r>
    </w:p>
    <w:p w14:paraId="6F99D2A2" w14:textId="77777777" w:rsidR="005C0A32"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3. Az ügyfelekkel szemben fennálló kötelezettségek jogcímének részletezése.</w:t>
      </w:r>
    </w:p>
    <w:p w14:paraId="7B328C6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4. A pénzügyi vállalkozás a vonatkozási időpontban érvényes refinanszírozási forrásainak bemutatása. Hitelkeret, illetve egyedi hitelügyletek összege: az adatszolgáltatás napján számított érvényes devizaárfolyamon átszámítva ezer forintban a lehívható keretösszeg, illetve a fennálló hiteltartozás összege.</w:t>
      </w:r>
    </w:p>
    <w:p w14:paraId="5D415FD9"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Lejárat: a hitelkeret lejárata, illetve az egyedi hitelügyletek lejárata (év, hó, nap).</w:t>
      </w:r>
    </w:p>
    <w:p w14:paraId="3007019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Hitelcél: finanszírozási cél a hitelkeret, illetve az egyedi hitelügyletek vonatkozásában (forgóeszköz-finanszírozás, egyedi tranzakciók finanszírozása stb.).</w:t>
      </w:r>
    </w:p>
    <w:p w14:paraId="17D4DE1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Hitelbiztosíték típusa: </w:t>
      </w:r>
      <w:r w:rsidRPr="005C35FB">
        <w:rPr>
          <w:rFonts w:ascii="Arial" w:hAnsi="Arial" w:cs="Arial"/>
          <w:sz w:val="20"/>
          <w:szCs w:val="20"/>
        </w:rPr>
        <w:t>a hitelkeret, illetve az egyedi hitelügyletek mögé lekötött hitelbiztosíték típusa (árbevétel engedményezés, ingatlanra alapított jelzálogjog, ingó zálogjog, kezesség stb.).</w:t>
      </w:r>
    </w:p>
    <w:p w14:paraId="5C57EE58" w14:textId="50110630" w:rsidR="00A27A6D"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Kamat- és díj-kondíciók: </w:t>
      </w:r>
      <w:r w:rsidRPr="005C35FB">
        <w:rPr>
          <w:rFonts w:ascii="Arial" w:hAnsi="Arial" w:cs="Arial"/>
          <w:sz w:val="20"/>
          <w:szCs w:val="20"/>
        </w:rPr>
        <w:t>a fennálló hitelkötelezettségek éves kamat- és díj-kondíciói (%-ban).</w:t>
      </w:r>
    </w:p>
    <w:p w14:paraId="1885D6AB" w14:textId="77777777" w:rsidR="009A1D27" w:rsidRPr="00223A95" w:rsidRDefault="009A1D27" w:rsidP="009A1D27">
      <w:pPr>
        <w:autoSpaceDE w:val="0"/>
        <w:autoSpaceDN w:val="0"/>
        <w:adjustRightInd w:val="0"/>
        <w:jc w:val="both"/>
        <w:rPr>
          <w:rFonts w:ascii="Arial" w:hAnsi="Arial" w:cs="Arial"/>
          <w:sz w:val="20"/>
          <w:szCs w:val="20"/>
        </w:rPr>
      </w:pPr>
      <w:r w:rsidRPr="00223A95">
        <w:rPr>
          <w:rFonts w:ascii="Arial" w:hAnsi="Arial" w:cs="Arial"/>
          <w:sz w:val="20"/>
          <w:szCs w:val="20"/>
        </w:rPr>
        <w:t>Itt k</w:t>
      </w:r>
      <w:r>
        <w:rPr>
          <w:rFonts w:ascii="Arial" w:hAnsi="Arial" w:cs="Arial"/>
          <w:sz w:val="20"/>
          <w:szCs w:val="20"/>
        </w:rPr>
        <w:t>ell</w:t>
      </w:r>
      <w:r w:rsidRPr="00223A95">
        <w:rPr>
          <w:rFonts w:ascii="Arial" w:hAnsi="Arial" w:cs="Arial"/>
          <w:sz w:val="20"/>
          <w:szCs w:val="20"/>
        </w:rPr>
        <w:t xml:space="preserve"> bemutatni táblázatos formában, </w:t>
      </w:r>
      <w:proofErr w:type="spellStart"/>
      <w:r w:rsidRPr="00223A95">
        <w:rPr>
          <w:rFonts w:ascii="Arial" w:hAnsi="Arial" w:cs="Arial"/>
          <w:sz w:val="20"/>
          <w:szCs w:val="20"/>
        </w:rPr>
        <w:t>refinanszírozónként</w:t>
      </w:r>
      <w:proofErr w:type="spellEnd"/>
      <w:r w:rsidRPr="00223A95">
        <w:rPr>
          <w:rFonts w:ascii="Arial" w:hAnsi="Arial" w:cs="Arial"/>
          <w:sz w:val="20"/>
          <w:szCs w:val="20"/>
        </w:rPr>
        <w:t xml:space="preserve"> a refinanszírozási forrásból kihelyezett állományt, főbb ügylettípus (Hitel, Lízing Folyó faktoring, </w:t>
      </w:r>
      <w:proofErr w:type="spellStart"/>
      <w:r w:rsidRPr="00223A95">
        <w:rPr>
          <w:rFonts w:ascii="Arial" w:hAnsi="Arial" w:cs="Arial"/>
          <w:sz w:val="20"/>
          <w:szCs w:val="20"/>
        </w:rPr>
        <w:t>Work</w:t>
      </w:r>
      <w:proofErr w:type="spellEnd"/>
      <w:r w:rsidRPr="00223A95">
        <w:rPr>
          <w:rFonts w:ascii="Arial" w:hAnsi="Arial" w:cs="Arial"/>
          <w:sz w:val="20"/>
          <w:szCs w:val="20"/>
        </w:rPr>
        <w:t>-out) szerinti bontásban</w:t>
      </w:r>
      <w:r>
        <w:rPr>
          <w:rFonts w:ascii="Arial" w:hAnsi="Arial" w:cs="Arial"/>
          <w:sz w:val="20"/>
          <w:szCs w:val="20"/>
        </w:rPr>
        <w:t>.</w:t>
      </w:r>
    </w:p>
    <w:p w14:paraId="345F7A57"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5. A többségi és kisebbségi tulajdonosokkal lebonyolított üzleti kapcsolatok és azok hatása az eszköz- és forrásszerkezetre (tulajdonosi hitelek, adás-vételi tranzakciók, jövőbeni és függő kötelezettségek stb.).</w:t>
      </w:r>
    </w:p>
    <w:p w14:paraId="4DE5235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6. A pénzügyi vállalkozás mérlegen kívüli tételeinek bemutatása és az előző negyedéves jelentés óta bekövetkezett változások és okaik. Garancia, illetve kezesség nyújtása esetén a tárgyidőszakban elutasított lehívások okai.</w:t>
      </w:r>
    </w:p>
    <w:p w14:paraId="6A888761"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 Likviditás</w:t>
      </w:r>
    </w:p>
    <w:p w14:paraId="12BE93D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7. A pénzügyi vállalkozás likviditását érintő pozitív és negatív változások (számszerű bemutatása) a beszámolási időszakban.</w:t>
      </w:r>
    </w:p>
    <w:p w14:paraId="343A85C2"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8. A pénzügyi vállalkozás likviditását befolyásoló események (pl. adótartozás, közüzemi szolgáltatóknak nem fizetés miatti végrehajtás, refinanszírozó felé történő nem fizetés, inkasszó, kezesi kötelezettségből fakadó kötelezettségek nem fizetése) a vonatkozási időszakban. Lejárt tartozások esetén annak részletes bemutatása, milyen forrásokból, milyen ütemezéssel kerül sor a teljesítésre.</w:t>
      </w:r>
    </w:p>
    <w:p w14:paraId="442A3779"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III. Jövedelmezőség alakulása</w:t>
      </w:r>
    </w:p>
    <w:p w14:paraId="229EE83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9. </w:t>
      </w:r>
      <w:r w:rsidR="001A5C8F" w:rsidRPr="005C35FB">
        <w:rPr>
          <w:rFonts w:ascii="Arial" w:hAnsi="Arial" w:cs="Arial"/>
          <w:sz w:val="20"/>
          <w:szCs w:val="20"/>
        </w:rPr>
        <w:t>A</w:t>
      </w:r>
      <w:r w:rsidRPr="005C35FB">
        <w:rPr>
          <w:rFonts w:ascii="Arial" w:hAnsi="Arial" w:cs="Arial"/>
          <w:sz w:val="20"/>
          <w:szCs w:val="20"/>
        </w:rPr>
        <w:t>z eredmény összetevőinek (kamat, jutalék, pénzügyi műveletek, működési költségek) alakulásában szerepet játszó legfontosabb tényezők (pozitív és negatív hatások, egyedi tranzakciók), az árfolyam- és kamatváltozások hatásá</w:t>
      </w:r>
      <w:r w:rsidR="001A5C8F" w:rsidRPr="005C35FB">
        <w:rPr>
          <w:rFonts w:ascii="Arial" w:hAnsi="Arial" w:cs="Arial"/>
          <w:sz w:val="20"/>
          <w:szCs w:val="20"/>
        </w:rPr>
        <w:t>nak részletezése</w:t>
      </w:r>
      <w:r w:rsidRPr="005C35FB">
        <w:rPr>
          <w:rFonts w:ascii="Arial" w:hAnsi="Arial" w:cs="Arial"/>
          <w:sz w:val="20"/>
          <w:szCs w:val="20"/>
        </w:rPr>
        <w:t>.</w:t>
      </w:r>
    </w:p>
    <w:p w14:paraId="453E3B0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10. </w:t>
      </w:r>
      <w:r w:rsidR="001A5C8F" w:rsidRPr="005C35FB">
        <w:rPr>
          <w:rFonts w:ascii="Arial" w:hAnsi="Arial" w:cs="Arial"/>
          <w:sz w:val="20"/>
          <w:szCs w:val="20"/>
        </w:rPr>
        <w:t>A</w:t>
      </w:r>
      <w:r w:rsidRPr="005C35FB">
        <w:rPr>
          <w:rFonts w:ascii="Arial" w:hAnsi="Arial" w:cs="Arial"/>
          <w:sz w:val="20"/>
          <w:szCs w:val="20"/>
        </w:rPr>
        <w:t xml:space="preserve"> pénzügyi vállalkozásnál a beszámolási időszakban hozott, a jövedelmezőséget (pozitív és negatív irányba) befolyásoló legfontosabb döntések</w:t>
      </w:r>
      <w:r w:rsidR="003730CD" w:rsidRPr="005C35FB">
        <w:rPr>
          <w:rFonts w:ascii="Arial" w:hAnsi="Arial" w:cs="Arial"/>
          <w:sz w:val="20"/>
          <w:szCs w:val="20"/>
        </w:rPr>
        <w:t xml:space="preserve"> ismertetése</w:t>
      </w:r>
      <w:r w:rsidRPr="005C35FB">
        <w:rPr>
          <w:rFonts w:ascii="Arial" w:hAnsi="Arial" w:cs="Arial"/>
          <w:sz w:val="20"/>
          <w:szCs w:val="20"/>
        </w:rPr>
        <w:t>.</w:t>
      </w:r>
    </w:p>
    <w:p w14:paraId="7F6A465D"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IV. Tőkehelyzet alakulása</w:t>
      </w:r>
    </w:p>
    <w:p w14:paraId="2B1A560C"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11. </w:t>
      </w:r>
      <w:r w:rsidRPr="005C35FB">
        <w:rPr>
          <w:rFonts w:ascii="Arial" w:hAnsi="Arial" w:cs="Arial"/>
          <w:sz w:val="20"/>
          <w:szCs w:val="20"/>
        </w:rPr>
        <w:t>Rövid szöveges magyarázat a pénzügyi vállalkozás jegyzett és saját tőke pozíciójára ható évközi tényezőkről (negatív hatások esetén a megteendő intézkedések).</w:t>
      </w:r>
    </w:p>
    <w:p w14:paraId="2C63D25E"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12. Tájékoztatás a pénzügyi vállalkozás tőkepozíciójának változására ható tulajdonosi elképzelésekről és intézkedésekről (tőkeemelés, leszállítás stb.).</w:t>
      </w:r>
    </w:p>
    <w:p w14:paraId="0C8A28FB"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lastRenderedPageBreak/>
        <w:t>V. Üzletpolitikai döntések</w:t>
      </w:r>
    </w:p>
    <w:p w14:paraId="2B52EDF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13. </w:t>
      </w:r>
      <w:r w:rsidR="003730CD" w:rsidRPr="005C35FB">
        <w:rPr>
          <w:rFonts w:ascii="Arial" w:hAnsi="Arial" w:cs="Arial"/>
          <w:sz w:val="20"/>
          <w:szCs w:val="20"/>
        </w:rPr>
        <w:t xml:space="preserve">A pénzügyi vállalkozás által </w:t>
      </w:r>
      <w:r w:rsidRPr="005C35FB">
        <w:rPr>
          <w:rFonts w:ascii="Arial" w:hAnsi="Arial" w:cs="Arial"/>
          <w:sz w:val="20"/>
          <w:szCs w:val="20"/>
        </w:rPr>
        <w:t>a tárgynegyedévben</w:t>
      </w:r>
      <w:r w:rsidR="003730CD" w:rsidRPr="005C35FB">
        <w:rPr>
          <w:rFonts w:ascii="Arial" w:hAnsi="Arial" w:cs="Arial"/>
          <w:sz w:val="20"/>
          <w:szCs w:val="20"/>
        </w:rPr>
        <w:t xml:space="preserve"> végrehajtott jelentősebb fejlesztések</w:t>
      </w:r>
      <w:r w:rsidRPr="005C35FB">
        <w:rPr>
          <w:rFonts w:ascii="Arial" w:hAnsi="Arial" w:cs="Arial"/>
          <w:sz w:val="20"/>
          <w:szCs w:val="20"/>
        </w:rPr>
        <w:t xml:space="preserve">, és a következő negyedévi tervek (pl. fiókhálózat, számviteli-, információs rendszer bővítése), illetve </w:t>
      </w:r>
      <w:r w:rsidR="009F77B3" w:rsidRPr="005C35FB">
        <w:rPr>
          <w:rFonts w:ascii="Arial" w:hAnsi="Arial" w:cs="Arial"/>
          <w:sz w:val="20"/>
          <w:szCs w:val="20"/>
        </w:rPr>
        <w:t>a</w:t>
      </w:r>
      <w:r w:rsidRPr="005C35FB">
        <w:rPr>
          <w:rFonts w:ascii="Arial" w:hAnsi="Arial" w:cs="Arial"/>
          <w:sz w:val="20"/>
          <w:szCs w:val="20"/>
        </w:rPr>
        <w:t xml:space="preserve"> főbb szervezeti változások </w:t>
      </w:r>
      <w:r w:rsidR="009F77B3" w:rsidRPr="005C35FB">
        <w:rPr>
          <w:rFonts w:ascii="Arial" w:hAnsi="Arial" w:cs="Arial"/>
          <w:sz w:val="20"/>
          <w:szCs w:val="20"/>
        </w:rPr>
        <w:t>ismertetése</w:t>
      </w:r>
      <w:r w:rsidRPr="005C35FB">
        <w:rPr>
          <w:rFonts w:ascii="Arial" w:hAnsi="Arial" w:cs="Arial"/>
          <w:sz w:val="20"/>
          <w:szCs w:val="20"/>
        </w:rPr>
        <w:t>.</w:t>
      </w:r>
    </w:p>
    <w:p w14:paraId="277EF857" w14:textId="1DB5D1FD"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14</w:t>
      </w:r>
      <w:r w:rsidR="00371BFF">
        <w:rPr>
          <w:rFonts w:ascii="Arial" w:hAnsi="Arial" w:cs="Arial"/>
          <w:sz w:val="20"/>
          <w:szCs w:val="20"/>
        </w:rPr>
        <w:t xml:space="preserve">. </w:t>
      </w:r>
      <w:r w:rsidR="00517496">
        <w:rPr>
          <w:rFonts w:ascii="Arial" w:hAnsi="Arial" w:cs="Arial"/>
          <w:sz w:val="20"/>
          <w:szCs w:val="20"/>
        </w:rPr>
        <w:t>Lejárt k</w:t>
      </w:r>
      <w:r w:rsidRPr="00371BFF">
        <w:rPr>
          <w:rFonts w:ascii="Arial" w:hAnsi="Arial" w:cs="Arial"/>
          <w:sz w:val="20"/>
          <w:szCs w:val="20"/>
        </w:rPr>
        <w:t>övetelés</w:t>
      </w:r>
      <w:r w:rsidR="004C57EE">
        <w:rPr>
          <w:rFonts w:ascii="Arial" w:hAnsi="Arial" w:cs="Arial"/>
          <w:sz w:val="20"/>
          <w:szCs w:val="20"/>
        </w:rPr>
        <w:t xml:space="preserve"> </w:t>
      </w:r>
      <w:r w:rsidRPr="005C35FB">
        <w:rPr>
          <w:rFonts w:ascii="Arial" w:hAnsi="Arial" w:cs="Arial"/>
          <w:sz w:val="20"/>
          <w:szCs w:val="20"/>
        </w:rPr>
        <w:t>vásárlása, illetve eladása esetén a követelés vásárlójának, illetve eladójának adatai (név, adószám</w:t>
      </w:r>
      <w:r w:rsidR="00C0004C">
        <w:rPr>
          <w:rFonts w:ascii="Arial" w:hAnsi="Arial" w:cs="Arial"/>
          <w:sz w:val="20"/>
          <w:szCs w:val="20"/>
        </w:rPr>
        <w:t xml:space="preserve"> - </w:t>
      </w:r>
      <w:r w:rsidR="00C0004C" w:rsidRPr="00D656CF">
        <w:rPr>
          <w:rFonts w:ascii="Arial" w:hAnsi="Arial" w:cs="Arial"/>
          <w:sz w:val="20"/>
          <w:szCs w:val="20"/>
        </w:rPr>
        <w:t>természetes személy esetén ez utóbbi nem töltendő</w:t>
      </w:r>
      <w:r w:rsidRPr="005C35FB">
        <w:rPr>
          <w:rFonts w:ascii="Arial" w:hAnsi="Arial" w:cs="Arial"/>
          <w:sz w:val="20"/>
          <w:szCs w:val="20"/>
        </w:rPr>
        <w:t>).</w:t>
      </w:r>
    </w:p>
    <w:p w14:paraId="4D09E783"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 Kockázatkezelés</w:t>
      </w:r>
    </w:p>
    <w:p w14:paraId="1003787D"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15. </w:t>
      </w:r>
      <w:r w:rsidR="009F77B3" w:rsidRPr="005C35FB">
        <w:rPr>
          <w:rFonts w:ascii="Arial" w:hAnsi="Arial" w:cs="Arial"/>
          <w:sz w:val="20"/>
          <w:szCs w:val="20"/>
        </w:rPr>
        <w:t>A</w:t>
      </w:r>
      <w:r w:rsidRPr="005C35FB">
        <w:rPr>
          <w:rFonts w:ascii="Arial" w:hAnsi="Arial" w:cs="Arial"/>
          <w:sz w:val="20"/>
          <w:szCs w:val="20"/>
        </w:rPr>
        <w:t>z egyes kockázatok (hitelezési-, piaci-, likviditási-, elszámolási-, működési kockázat) mérése, kezelése területén bevezetett új lépések, módszertani változások, fejlesztések, szervezeti átalakítások</w:t>
      </w:r>
      <w:r w:rsidR="009F77B3" w:rsidRPr="005C35FB">
        <w:rPr>
          <w:rFonts w:ascii="Arial" w:hAnsi="Arial" w:cs="Arial"/>
          <w:sz w:val="20"/>
          <w:szCs w:val="20"/>
        </w:rPr>
        <w:t xml:space="preserve"> ismertetése</w:t>
      </w:r>
      <w:r w:rsidRPr="005C35FB">
        <w:rPr>
          <w:rFonts w:ascii="Arial" w:hAnsi="Arial" w:cs="Arial"/>
          <w:sz w:val="20"/>
          <w:szCs w:val="20"/>
        </w:rPr>
        <w:t xml:space="preserve">. </w:t>
      </w:r>
      <w:r w:rsidR="00872A01" w:rsidRPr="005C35FB">
        <w:rPr>
          <w:rFonts w:ascii="Arial" w:hAnsi="Arial" w:cs="Arial"/>
          <w:sz w:val="20"/>
          <w:szCs w:val="20"/>
        </w:rPr>
        <w:t>Annak i</w:t>
      </w:r>
      <w:r w:rsidRPr="005C35FB">
        <w:rPr>
          <w:rFonts w:ascii="Arial" w:hAnsi="Arial" w:cs="Arial"/>
          <w:sz w:val="20"/>
          <w:szCs w:val="20"/>
        </w:rPr>
        <w:t>smertet</w:t>
      </w:r>
      <w:r w:rsidR="00872A01" w:rsidRPr="005C35FB">
        <w:rPr>
          <w:rFonts w:ascii="Arial" w:hAnsi="Arial" w:cs="Arial"/>
          <w:sz w:val="20"/>
          <w:szCs w:val="20"/>
        </w:rPr>
        <w:t>ése</w:t>
      </w:r>
      <w:r w:rsidRPr="005C35FB">
        <w:rPr>
          <w:rFonts w:ascii="Arial" w:hAnsi="Arial" w:cs="Arial"/>
          <w:sz w:val="20"/>
          <w:szCs w:val="20"/>
        </w:rPr>
        <w:t>, hogy milyen új kockázatcsökkentő eszközöket vezettek be, milyen arányban végez a pénzügyi vállalkozás az átlagosnál kockázatosabb tevékenységet.</w:t>
      </w:r>
    </w:p>
    <w:p w14:paraId="70321C76"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16. Tájékoztatás a pénzügyi szolgáltatásból származó veszteség mérséklése, illetve elhárítása érdekében a pénzügyi vállalkozás tulajdonába került fedezet, illetve biztosíték hasznosítására irányuló tevékenységről. </w:t>
      </w:r>
    </w:p>
    <w:p w14:paraId="4D7ADEE4"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VII. Egyéb</w:t>
      </w:r>
    </w:p>
    <w:p w14:paraId="7DC5ACC3"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17. </w:t>
      </w:r>
      <w:r w:rsidR="00872A01" w:rsidRPr="005C35FB">
        <w:rPr>
          <w:rFonts w:ascii="Arial" w:hAnsi="Arial" w:cs="Arial"/>
          <w:sz w:val="20"/>
          <w:szCs w:val="20"/>
        </w:rPr>
        <w:t>A</w:t>
      </w:r>
      <w:r w:rsidRPr="005C35FB">
        <w:rPr>
          <w:rFonts w:ascii="Arial" w:hAnsi="Arial" w:cs="Arial"/>
          <w:sz w:val="20"/>
          <w:szCs w:val="20"/>
        </w:rPr>
        <w:t xml:space="preserve"> Hpt. előírásai megsértésé</w:t>
      </w:r>
      <w:r w:rsidR="00872A01" w:rsidRPr="005C35FB">
        <w:rPr>
          <w:rFonts w:ascii="Arial" w:hAnsi="Arial" w:cs="Arial"/>
          <w:sz w:val="20"/>
          <w:szCs w:val="20"/>
        </w:rPr>
        <w:t>nek</w:t>
      </w:r>
      <w:r w:rsidRPr="005C35FB">
        <w:rPr>
          <w:rFonts w:ascii="Arial" w:hAnsi="Arial" w:cs="Arial"/>
          <w:sz w:val="20"/>
          <w:szCs w:val="20"/>
        </w:rPr>
        <w:t>, azok okai</w:t>
      </w:r>
      <w:r w:rsidR="00872A01" w:rsidRPr="005C35FB">
        <w:rPr>
          <w:rFonts w:ascii="Arial" w:hAnsi="Arial" w:cs="Arial"/>
          <w:sz w:val="20"/>
          <w:szCs w:val="20"/>
        </w:rPr>
        <w:t>nak</w:t>
      </w:r>
      <w:r w:rsidRPr="005C35FB">
        <w:rPr>
          <w:rFonts w:ascii="Arial" w:hAnsi="Arial" w:cs="Arial"/>
          <w:sz w:val="20"/>
          <w:szCs w:val="20"/>
        </w:rPr>
        <w:t>, a megszüntetésükre irányuló intézkedések</w:t>
      </w:r>
      <w:r w:rsidR="00805096" w:rsidRPr="005C35FB">
        <w:rPr>
          <w:rFonts w:ascii="Arial" w:hAnsi="Arial" w:cs="Arial"/>
          <w:sz w:val="20"/>
          <w:szCs w:val="20"/>
        </w:rPr>
        <w:t>n</w:t>
      </w:r>
      <w:r w:rsidRPr="005C35FB">
        <w:rPr>
          <w:rFonts w:ascii="Arial" w:hAnsi="Arial" w:cs="Arial"/>
          <w:sz w:val="20"/>
          <w:szCs w:val="20"/>
        </w:rPr>
        <w:t>e</w:t>
      </w:r>
      <w:r w:rsidR="00805096" w:rsidRPr="005C35FB">
        <w:rPr>
          <w:rFonts w:ascii="Arial" w:hAnsi="Arial" w:cs="Arial"/>
          <w:sz w:val="20"/>
          <w:szCs w:val="20"/>
        </w:rPr>
        <w:t>k</w:t>
      </w:r>
      <w:r w:rsidRPr="005C35FB">
        <w:rPr>
          <w:rFonts w:ascii="Arial" w:hAnsi="Arial" w:cs="Arial"/>
          <w:sz w:val="20"/>
          <w:szCs w:val="20"/>
        </w:rPr>
        <w:t xml:space="preserve"> és azok végrehajtásá</w:t>
      </w:r>
      <w:r w:rsidR="00805096" w:rsidRPr="005C35FB">
        <w:rPr>
          <w:rFonts w:ascii="Arial" w:hAnsi="Arial" w:cs="Arial"/>
          <w:sz w:val="20"/>
          <w:szCs w:val="20"/>
        </w:rPr>
        <w:t>nak jelentése</w:t>
      </w:r>
      <w:r w:rsidRPr="005C35FB">
        <w:rPr>
          <w:rFonts w:ascii="Arial" w:hAnsi="Arial" w:cs="Arial"/>
          <w:sz w:val="20"/>
          <w:szCs w:val="20"/>
        </w:rPr>
        <w:t>.</w:t>
      </w:r>
    </w:p>
    <w:p w14:paraId="2381B02D" w14:textId="1182317F" w:rsidR="00A27A6D"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18. Tájékoztatás</w:t>
      </w:r>
      <w:r w:rsidR="00805096" w:rsidRPr="005C35FB">
        <w:rPr>
          <w:rFonts w:ascii="Arial" w:hAnsi="Arial" w:cs="Arial"/>
          <w:sz w:val="20"/>
          <w:szCs w:val="20"/>
        </w:rPr>
        <w:t xml:space="preserve"> arról</w:t>
      </w:r>
      <w:r w:rsidRPr="005C35FB">
        <w:rPr>
          <w:rFonts w:ascii="Arial" w:hAnsi="Arial" w:cs="Arial"/>
          <w:sz w:val="20"/>
          <w:szCs w:val="20"/>
        </w:rPr>
        <w:t>, ha a pénzügyi vállalkozás a tárgynegyedévben kezdi el határon átnyúló tevékenység folytatását, ennek keretében pénzügyi szolgáltatás vagy kiegészítő pénzügyi szolgáltatás nyújtását. Tájékoztatás továbbá a határon átnyúló pénzügyi, illetve kiegészítő pénzügyi szolgáltatás volumenében bekövetkezett jelentős változásról, a változás okairól.</w:t>
      </w:r>
    </w:p>
    <w:p w14:paraId="5F9DF6FD" w14:textId="747F1998" w:rsidR="00CA1FDC" w:rsidRDefault="00CA1FDC" w:rsidP="00CA1FDC">
      <w:pPr>
        <w:autoSpaceDE w:val="0"/>
        <w:autoSpaceDN w:val="0"/>
        <w:adjustRightInd w:val="0"/>
        <w:jc w:val="both"/>
        <w:rPr>
          <w:rFonts w:ascii="Arial" w:hAnsi="Arial" w:cs="Arial"/>
          <w:sz w:val="20"/>
          <w:szCs w:val="20"/>
        </w:rPr>
      </w:pPr>
      <w:r>
        <w:rPr>
          <w:rFonts w:ascii="Arial" w:hAnsi="Arial" w:cs="Arial"/>
          <w:sz w:val="20"/>
          <w:szCs w:val="20"/>
        </w:rPr>
        <w:t xml:space="preserve">19. </w:t>
      </w:r>
      <w:r w:rsidRPr="00C64017">
        <w:rPr>
          <w:rFonts w:ascii="Arial" w:hAnsi="Arial" w:cs="Arial"/>
          <w:sz w:val="20"/>
          <w:szCs w:val="20"/>
        </w:rPr>
        <w:t>A 10%-ot meghaladó</w:t>
      </w:r>
      <w:r w:rsidR="00517496">
        <w:rPr>
          <w:rFonts w:ascii="Arial" w:hAnsi="Arial" w:cs="Arial"/>
          <w:sz w:val="20"/>
          <w:szCs w:val="20"/>
        </w:rPr>
        <w:t>,</w:t>
      </w:r>
      <w:r w:rsidRPr="00C64017">
        <w:rPr>
          <w:rFonts w:ascii="Arial" w:hAnsi="Arial" w:cs="Arial"/>
          <w:sz w:val="20"/>
          <w:szCs w:val="20"/>
        </w:rPr>
        <w:t xml:space="preserve"> közvetlen tulajdonláson alapuló befolyásoló</w:t>
      </w:r>
      <w:r w:rsidR="00251C21">
        <w:rPr>
          <w:rFonts w:ascii="Arial" w:hAnsi="Arial" w:cs="Arial"/>
          <w:sz w:val="20"/>
          <w:szCs w:val="20"/>
        </w:rPr>
        <w:t xml:space="preserve"> részesedéssel rendelkező</w:t>
      </w:r>
      <w:r w:rsidRPr="00C64017">
        <w:rPr>
          <w:rFonts w:ascii="Arial" w:hAnsi="Arial" w:cs="Arial"/>
          <w:sz w:val="20"/>
          <w:szCs w:val="20"/>
        </w:rPr>
        <w:t>k bemutatása</w:t>
      </w:r>
      <w:r>
        <w:rPr>
          <w:rFonts w:ascii="Arial" w:hAnsi="Arial" w:cs="Arial"/>
          <w:sz w:val="20"/>
          <w:szCs w:val="20"/>
        </w:rPr>
        <w:t xml:space="preserve"> az alábbiak szerint:</w:t>
      </w:r>
      <w:r w:rsidR="0036054D">
        <w:rPr>
          <w:rFonts w:ascii="Arial" w:hAnsi="Arial" w:cs="Arial"/>
          <w:sz w:val="20"/>
          <w:szCs w:val="20"/>
        </w:rPr>
        <w:t xml:space="preserve">  </w:t>
      </w:r>
    </w:p>
    <w:p w14:paraId="4A194198" w14:textId="77777777" w:rsidR="00CA1FDC" w:rsidRDefault="00CA1FDC" w:rsidP="00CA1FDC">
      <w:pPr>
        <w:autoSpaceDE w:val="0"/>
        <w:autoSpaceDN w:val="0"/>
        <w:adjustRightInd w:val="0"/>
        <w:jc w:val="both"/>
        <w:rPr>
          <w:rFonts w:ascii="Arial" w:hAnsi="Arial" w:cs="Arial"/>
          <w:sz w:val="20"/>
          <w:szCs w:val="20"/>
        </w:rPr>
      </w:pPr>
    </w:p>
    <w:tbl>
      <w:tblPr>
        <w:tblW w:w="0" w:type="auto"/>
        <w:tblInd w:w="-10" w:type="dxa"/>
        <w:tblCellMar>
          <w:left w:w="0" w:type="dxa"/>
          <w:right w:w="0" w:type="dxa"/>
        </w:tblCellMar>
        <w:tblLook w:val="04A0" w:firstRow="1" w:lastRow="0" w:firstColumn="1" w:lastColumn="0" w:noHBand="0" w:noVBand="1"/>
      </w:tblPr>
      <w:tblGrid>
        <w:gridCol w:w="1693"/>
        <w:gridCol w:w="1276"/>
        <w:gridCol w:w="3119"/>
      </w:tblGrid>
      <w:tr w:rsidR="00CA1FDC" w:rsidRPr="00C64017" w14:paraId="5472A845" w14:textId="77777777" w:rsidTr="002E463E">
        <w:tc>
          <w:tcPr>
            <w:tcW w:w="1693"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F63D75" w14:textId="20E708E0" w:rsidR="00CA1FDC" w:rsidRPr="00C64017" w:rsidRDefault="00CA1FDC" w:rsidP="002E463E">
            <w:pPr>
              <w:autoSpaceDE w:val="0"/>
              <w:autoSpaceDN w:val="0"/>
              <w:adjustRightInd w:val="0"/>
              <w:jc w:val="both"/>
              <w:rPr>
                <w:rFonts w:ascii="Arial" w:hAnsi="Arial" w:cs="Arial"/>
                <w:sz w:val="20"/>
                <w:szCs w:val="20"/>
              </w:rPr>
            </w:pPr>
            <w:bookmarkStart w:id="142" w:name="OLE_LINK1"/>
            <w:r w:rsidRPr="00C64017">
              <w:rPr>
                <w:rFonts w:ascii="Arial" w:hAnsi="Arial" w:cs="Arial"/>
                <w:sz w:val="20"/>
                <w:szCs w:val="20"/>
              </w:rPr>
              <w:t>Tulajdonos neve</w:t>
            </w:r>
          </w:p>
        </w:tc>
        <w:tc>
          <w:tcPr>
            <w:tcW w:w="127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815C228" w14:textId="77777777" w:rsidR="00CA1FDC"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Adószám</w:t>
            </w:r>
          </w:p>
          <w:p w14:paraId="12A09829" w14:textId="3ED0C3DD" w:rsidR="0036054D" w:rsidRPr="00CA2A16" w:rsidRDefault="0036054D" w:rsidP="002E463E">
            <w:pPr>
              <w:autoSpaceDE w:val="0"/>
              <w:autoSpaceDN w:val="0"/>
              <w:adjustRightInd w:val="0"/>
              <w:jc w:val="both"/>
              <w:rPr>
                <w:rFonts w:ascii="Arial" w:hAnsi="Arial" w:cs="Arial"/>
                <w:sz w:val="16"/>
                <w:szCs w:val="16"/>
              </w:rPr>
            </w:pPr>
            <w:r w:rsidRPr="00CA2A16">
              <w:rPr>
                <w:rFonts w:ascii="Arial" w:hAnsi="Arial" w:cs="Arial"/>
                <w:sz w:val="16"/>
                <w:szCs w:val="16"/>
              </w:rPr>
              <w:t>(természetes személy esetén nem töltendő)</w:t>
            </w:r>
          </w:p>
        </w:tc>
        <w:tc>
          <w:tcPr>
            <w:tcW w:w="3119"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FA0A87" w14:textId="21C87D38" w:rsidR="00CA1FDC" w:rsidRPr="00C64017"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 xml:space="preserve"> </w:t>
            </w:r>
            <w:r w:rsidR="0036054D">
              <w:rPr>
                <w:rFonts w:ascii="Arial" w:hAnsi="Arial" w:cs="Arial"/>
                <w:sz w:val="20"/>
                <w:szCs w:val="20"/>
              </w:rPr>
              <w:t>R</w:t>
            </w:r>
            <w:r w:rsidRPr="00C64017">
              <w:rPr>
                <w:rFonts w:ascii="Arial" w:hAnsi="Arial" w:cs="Arial"/>
                <w:sz w:val="20"/>
                <w:szCs w:val="20"/>
              </w:rPr>
              <w:t>észesedés (%-ban)</w:t>
            </w:r>
          </w:p>
        </w:tc>
      </w:tr>
      <w:tr w:rsidR="00CA1FDC" w:rsidRPr="00C64017" w14:paraId="2A4C7E41"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4DAE46FE"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31E655A4"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6C704679" w14:textId="77777777" w:rsidR="00CA1FDC" w:rsidRPr="00C64017" w:rsidRDefault="00CA1FDC" w:rsidP="002E463E">
            <w:pPr>
              <w:autoSpaceDE w:val="0"/>
              <w:autoSpaceDN w:val="0"/>
              <w:adjustRightInd w:val="0"/>
              <w:jc w:val="both"/>
              <w:rPr>
                <w:rFonts w:ascii="Arial" w:hAnsi="Arial" w:cs="Arial"/>
                <w:sz w:val="20"/>
                <w:szCs w:val="20"/>
              </w:rPr>
            </w:pPr>
          </w:p>
        </w:tc>
      </w:tr>
      <w:tr w:rsidR="00CA1FDC" w:rsidRPr="00C64017" w14:paraId="384D6E0E"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53944579"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7A3A2632"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3D833F1" w14:textId="77777777" w:rsidR="00CA1FDC" w:rsidRPr="00C64017" w:rsidRDefault="00CA1FDC" w:rsidP="002E463E">
            <w:pPr>
              <w:autoSpaceDE w:val="0"/>
              <w:autoSpaceDN w:val="0"/>
              <w:adjustRightInd w:val="0"/>
              <w:jc w:val="both"/>
              <w:rPr>
                <w:rFonts w:ascii="Arial" w:hAnsi="Arial" w:cs="Arial"/>
                <w:sz w:val="20"/>
                <w:szCs w:val="20"/>
              </w:rPr>
            </w:pPr>
          </w:p>
        </w:tc>
      </w:tr>
      <w:bookmarkEnd w:id="142"/>
    </w:tbl>
    <w:p w14:paraId="41506139" w14:textId="77777777" w:rsidR="00B74C5A" w:rsidRPr="005C35FB" w:rsidRDefault="00B74C5A" w:rsidP="00B74C5A">
      <w:pPr>
        <w:autoSpaceDE w:val="0"/>
        <w:autoSpaceDN w:val="0"/>
        <w:adjustRightInd w:val="0"/>
        <w:jc w:val="both"/>
        <w:rPr>
          <w:rFonts w:ascii="Arial" w:hAnsi="Arial" w:cs="Arial"/>
          <w:sz w:val="20"/>
          <w:szCs w:val="20"/>
        </w:rPr>
      </w:pPr>
    </w:p>
    <w:p w14:paraId="43AEAE5C" w14:textId="77777777" w:rsidR="00805096" w:rsidRPr="005C35FB" w:rsidRDefault="00805096" w:rsidP="00B74C5A">
      <w:pPr>
        <w:autoSpaceDE w:val="0"/>
        <w:autoSpaceDN w:val="0"/>
        <w:adjustRightInd w:val="0"/>
        <w:jc w:val="both"/>
        <w:rPr>
          <w:rFonts w:ascii="Arial" w:hAnsi="Arial" w:cs="Arial"/>
          <w:sz w:val="20"/>
          <w:szCs w:val="20"/>
        </w:rPr>
      </w:pPr>
    </w:p>
    <w:p w14:paraId="1F63D36B" w14:textId="77777777" w:rsidR="00B74C5A" w:rsidRPr="005C35FB" w:rsidRDefault="00805096" w:rsidP="00B74C5A">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 </w:t>
      </w:r>
      <w:r w:rsidR="00B74C5A" w:rsidRPr="005C35FB">
        <w:rPr>
          <w:rFonts w:ascii="Arial" w:hAnsi="Arial" w:cs="Arial"/>
          <w:i w:val="0"/>
          <w:color w:val="auto"/>
          <w:sz w:val="20"/>
          <w:szCs w:val="20"/>
          <w:lang w:val="hu-HU"/>
        </w:rPr>
        <w:t>20C A pénzügyi vállalkozás engedélyezési feltételeknek való megfelelése</w:t>
      </w:r>
    </w:p>
    <w:p w14:paraId="53B27B19" w14:textId="77777777" w:rsidR="00B74C5A" w:rsidRPr="00D71A64" w:rsidRDefault="00B74C5A" w:rsidP="00B74C5A">
      <w:pPr>
        <w:autoSpaceDE w:val="0"/>
        <w:autoSpaceDN w:val="0"/>
        <w:adjustRightInd w:val="0"/>
        <w:jc w:val="both"/>
        <w:rPr>
          <w:rFonts w:ascii="Arial" w:hAnsi="Arial" w:cs="Arial"/>
          <w:bCs/>
          <w:sz w:val="20"/>
          <w:szCs w:val="20"/>
        </w:rPr>
      </w:pPr>
    </w:p>
    <w:p w14:paraId="01295603" w14:textId="29B37A58" w:rsidR="00B74C5A"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BE68CA">
        <w:rPr>
          <w:rFonts w:ascii="Arial" w:hAnsi="Arial" w:cs="Arial"/>
          <w:sz w:val="20"/>
          <w:szCs w:val="20"/>
        </w:rPr>
        <w:t>tábla</w:t>
      </w:r>
      <w:r w:rsidRPr="005C35FB">
        <w:rPr>
          <w:rFonts w:ascii="Arial" w:hAnsi="Arial" w:cs="Arial"/>
          <w:sz w:val="20"/>
          <w:szCs w:val="20"/>
        </w:rPr>
        <w:t xml:space="preserve"> egyes kérdéseire adandó válaszokat a tárgyidőszak végi állapot szerint kell megadni. </w:t>
      </w:r>
      <w:r w:rsidR="0004258E" w:rsidRPr="008C7480">
        <w:rPr>
          <w:rFonts w:ascii="Arial" w:hAnsi="Arial" w:cs="Arial"/>
          <w:sz w:val="20"/>
          <w:szCs w:val="20"/>
        </w:rPr>
        <w:t>„</w:t>
      </w:r>
      <w:r w:rsidR="009C50EF" w:rsidRPr="008C7480">
        <w:rPr>
          <w:rFonts w:ascii="Arial" w:hAnsi="Arial" w:cs="Arial"/>
          <w:sz w:val="20"/>
          <w:szCs w:val="20"/>
        </w:rPr>
        <w:t>Igen</w:t>
      </w:r>
      <w:r w:rsidR="0004258E" w:rsidRPr="008C7480">
        <w:rPr>
          <w:rFonts w:ascii="Arial" w:hAnsi="Arial" w:cs="Arial"/>
          <w:sz w:val="20"/>
          <w:szCs w:val="20"/>
        </w:rPr>
        <w:t>”</w:t>
      </w:r>
      <w:r w:rsidR="009C50EF">
        <w:rPr>
          <w:rFonts w:ascii="Arial" w:hAnsi="Arial" w:cs="Arial"/>
          <w:sz w:val="20"/>
          <w:szCs w:val="20"/>
        </w:rPr>
        <w:t xml:space="preserve"> válasz esetén</w:t>
      </w:r>
      <w:r w:rsidR="0004258E">
        <w:rPr>
          <w:rFonts w:ascii="Arial" w:hAnsi="Arial" w:cs="Arial"/>
          <w:sz w:val="20"/>
          <w:szCs w:val="20"/>
        </w:rPr>
        <w:t xml:space="preserve"> 1-e</w:t>
      </w:r>
      <w:r w:rsidR="00B06A76">
        <w:rPr>
          <w:rFonts w:ascii="Arial" w:hAnsi="Arial" w:cs="Arial"/>
          <w:sz w:val="20"/>
          <w:szCs w:val="20"/>
        </w:rPr>
        <w:t>s</w:t>
      </w:r>
      <w:r w:rsidR="0004258E">
        <w:rPr>
          <w:rFonts w:ascii="Arial" w:hAnsi="Arial" w:cs="Arial"/>
          <w:sz w:val="20"/>
          <w:szCs w:val="20"/>
        </w:rPr>
        <w:t>t</w:t>
      </w:r>
      <w:r w:rsidR="0004258E" w:rsidRPr="004D4BC5">
        <w:rPr>
          <w:rFonts w:ascii="Arial" w:hAnsi="Arial" w:cs="Arial"/>
          <w:sz w:val="20"/>
          <w:szCs w:val="20"/>
        </w:rPr>
        <w:t xml:space="preserve">, </w:t>
      </w:r>
      <w:r w:rsidR="0004258E" w:rsidRPr="008C7480">
        <w:rPr>
          <w:rFonts w:ascii="Arial" w:hAnsi="Arial" w:cs="Arial"/>
          <w:sz w:val="20"/>
          <w:szCs w:val="20"/>
        </w:rPr>
        <w:t>„Nem”</w:t>
      </w:r>
      <w:r w:rsidR="0004258E">
        <w:rPr>
          <w:rFonts w:ascii="Arial" w:hAnsi="Arial" w:cs="Arial"/>
          <w:sz w:val="20"/>
          <w:szCs w:val="20"/>
        </w:rPr>
        <w:t xml:space="preserve"> válasz esetén 2-est kell az adott kérdéshez tartozó </w:t>
      </w:r>
      <w:r w:rsidR="00B06A76">
        <w:rPr>
          <w:rFonts w:ascii="Arial" w:hAnsi="Arial" w:cs="Arial"/>
          <w:sz w:val="20"/>
          <w:szCs w:val="20"/>
        </w:rPr>
        <w:t>mezőbe</w:t>
      </w:r>
      <w:r w:rsidR="0004258E">
        <w:rPr>
          <w:rFonts w:ascii="Arial" w:hAnsi="Arial" w:cs="Arial"/>
          <w:sz w:val="20"/>
          <w:szCs w:val="20"/>
        </w:rPr>
        <w:t xml:space="preserve"> </w:t>
      </w:r>
      <w:r w:rsidR="00B06A76">
        <w:rPr>
          <w:rFonts w:ascii="Arial" w:hAnsi="Arial" w:cs="Arial"/>
          <w:sz w:val="20"/>
          <w:szCs w:val="20"/>
        </w:rPr>
        <w:t>be</w:t>
      </w:r>
      <w:r w:rsidR="0004258E">
        <w:rPr>
          <w:rFonts w:ascii="Arial" w:hAnsi="Arial" w:cs="Arial"/>
          <w:sz w:val="20"/>
          <w:szCs w:val="20"/>
        </w:rPr>
        <w:t xml:space="preserve">írni. </w:t>
      </w:r>
      <w:r w:rsidRPr="005C35FB">
        <w:rPr>
          <w:rFonts w:ascii="Arial" w:hAnsi="Arial" w:cs="Arial"/>
          <w:sz w:val="20"/>
          <w:szCs w:val="20"/>
        </w:rPr>
        <w:t xml:space="preserve">Amennyiben a feltett kérdés nem értelmezhető a </w:t>
      </w:r>
      <w:r w:rsidR="000F6B5E" w:rsidRPr="005C35FB">
        <w:rPr>
          <w:rFonts w:ascii="Arial" w:hAnsi="Arial" w:cs="Arial"/>
          <w:sz w:val="20"/>
          <w:szCs w:val="20"/>
        </w:rPr>
        <w:t xml:space="preserve">pénzügyi </w:t>
      </w:r>
      <w:r w:rsidRPr="005C35FB">
        <w:rPr>
          <w:rFonts w:ascii="Arial" w:hAnsi="Arial" w:cs="Arial"/>
          <w:sz w:val="20"/>
          <w:szCs w:val="20"/>
        </w:rPr>
        <w:t xml:space="preserve">vállalkozásra, </w:t>
      </w:r>
      <w:r w:rsidR="0004258E" w:rsidRPr="008C7480">
        <w:rPr>
          <w:rFonts w:ascii="Arial" w:hAnsi="Arial" w:cs="Arial"/>
          <w:sz w:val="20"/>
          <w:szCs w:val="20"/>
        </w:rPr>
        <w:t>„0”</w:t>
      </w:r>
      <w:r w:rsidR="0004258E">
        <w:rPr>
          <w:rFonts w:ascii="Arial" w:hAnsi="Arial" w:cs="Arial"/>
          <w:sz w:val="20"/>
          <w:szCs w:val="20"/>
        </w:rPr>
        <w:t xml:space="preserve"> értéket</w:t>
      </w:r>
      <w:r w:rsidRPr="005C35FB">
        <w:rPr>
          <w:rFonts w:ascii="Arial" w:hAnsi="Arial" w:cs="Arial"/>
          <w:sz w:val="20"/>
          <w:szCs w:val="20"/>
        </w:rPr>
        <w:t xml:space="preserve"> kell</w:t>
      </w:r>
      <w:r w:rsidR="0004258E">
        <w:rPr>
          <w:rFonts w:ascii="Arial" w:hAnsi="Arial" w:cs="Arial"/>
          <w:sz w:val="20"/>
          <w:szCs w:val="20"/>
        </w:rPr>
        <w:t xml:space="preserve"> megadni</w:t>
      </w:r>
      <w:r w:rsidRPr="005C35FB">
        <w:rPr>
          <w:rFonts w:ascii="Arial" w:hAnsi="Arial" w:cs="Arial"/>
          <w:sz w:val="20"/>
          <w:szCs w:val="20"/>
        </w:rPr>
        <w:t>.</w:t>
      </w:r>
    </w:p>
    <w:p w14:paraId="7A21049D" w14:textId="614D8518" w:rsidR="00B74C5A" w:rsidRPr="005C35FB" w:rsidRDefault="00B74C5A" w:rsidP="00B74C5A">
      <w:pPr>
        <w:autoSpaceDE w:val="0"/>
        <w:autoSpaceDN w:val="0"/>
        <w:adjustRightInd w:val="0"/>
        <w:jc w:val="both"/>
        <w:rPr>
          <w:rFonts w:ascii="Arial" w:hAnsi="Arial" w:cs="Arial"/>
          <w:sz w:val="20"/>
          <w:szCs w:val="20"/>
        </w:rPr>
      </w:pPr>
    </w:p>
    <w:p w14:paraId="1BC75F4A" w14:textId="380E0CF1" w:rsidR="00677C81" w:rsidRDefault="00677C81" w:rsidP="00677C81">
      <w:pPr>
        <w:autoSpaceDE w:val="0"/>
        <w:autoSpaceDN w:val="0"/>
        <w:adjustRightInd w:val="0"/>
        <w:jc w:val="both"/>
        <w:rPr>
          <w:rFonts w:ascii="Arial" w:hAnsi="Arial" w:cs="Arial"/>
          <w:sz w:val="20"/>
          <w:szCs w:val="20"/>
        </w:rPr>
      </w:pPr>
      <w:r>
        <w:rPr>
          <w:rFonts w:ascii="Arial" w:hAnsi="Arial" w:cs="Arial"/>
          <w:sz w:val="20"/>
          <w:szCs w:val="20"/>
        </w:rPr>
        <w:t xml:space="preserve">A 20C1 </w:t>
      </w:r>
      <w:r w:rsidR="00B06A76">
        <w:rPr>
          <w:rFonts w:ascii="Arial" w:hAnsi="Arial" w:cs="Arial"/>
          <w:sz w:val="20"/>
          <w:szCs w:val="20"/>
        </w:rPr>
        <w:t>kezdetű</w:t>
      </w:r>
      <w:r>
        <w:rPr>
          <w:rFonts w:ascii="Arial" w:hAnsi="Arial" w:cs="Arial"/>
          <w:sz w:val="20"/>
          <w:szCs w:val="20"/>
        </w:rPr>
        <w:t xml:space="preserve"> sorokon az </w:t>
      </w:r>
      <w:r w:rsidR="00B06A76">
        <w:rPr>
          <w:rFonts w:ascii="Arial" w:hAnsi="Arial" w:cs="Arial"/>
          <w:sz w:val="20"/>
          <w:szCs w:val="20"/>
        </w:rPr>
        <w:t>adatszolgáltató</w:t>
      </w:r>
      <w:r>
        <w:rPr>
          <w:rFonts w:ascii="Arial" w:hAnsi="Arial" w:cs="Arial"/>
          <w:sz w:val="20"/>
          <w:szCs w:val="20"/>
        </w:rPr>
        <w:t xml:space="preserve"> által üzletszerűen végzett tevékenységeket kell megadni. A</w:t>
      </w:r>
      <w:r w:rsidRPr="005C35FB">
        <w:rPr>
          <w:rFonts w:ascii="Arial" w:hAnsi="Arial" w:cs="Arial"/>
          <w:sz w:val="20"/>
          <w:szCs w:val="20"/>
        </w:rPr>
        <w:t xml:space="preserve">zokat a tevékenységeket kell bejelölni, amelyekből fakadóan az adott negyedévben az </w:t>
      </w:r>
      <w:r w:rsidR="00BE68CA">
        <w:rPr>
          <w:rFonts w:ascii="Arial" w:hAnsi="Arial" w:cs="Arial"/>
          <w:sz w:val="20"/>
          <w:szCs w:val="20"/>
        </w:rPr>
        <w:t xml:space="preserve">adatszolgáltatónak a </w:t>
      </w:r>
      <w:r w:rsidRPr="005C35FB">
        <w:rPr>
          <w:rFonts w:ascii="Arial" w:hAnsi="Arial" w:cs="Arial"/>
          <w:sz w:val="20"/>
          <w:szCs w:val="20"/>
        </w:rPr>
        <w:t>portfoliójában követelése áll fenn.</w:t>
      </w:r>
    </w:p>
    <w:p w14:paraId="2C5AE584" w14:textId="77777777" w:rsidR="009E36D0" w:rsidRDefault="009E36D0" w:rsidP="00677C81">
      <w:pPr>
        <w:autoSpaceDE w:val="0"/>
        <w:autoSpaceDN w:val="0"/>
        <w:adjustRightInd w:val="0"/>
        <w:jc w:val="both"/>
        <w:rPr>
          <w:rFonts w:ascii="Arial" w:hAnsi="Arial" w:cs="Arial"/>
          <w:sz w:val="20"/>
          <w:szCs w:val="20"/>
        </w:rPr>
      </w:pPr>
    </w:p>
    <w:p w14:paraId="70D01F1F" w14:textId="7202C9B6" w:rsidR="00DD4921" w:rsidRPr="00DD4921" w:rsidRDefault="00DD4921" w:rsidP="00DD4921">
      <w:pPr>
        <w:autoSpaceDE w:val="0"/>
        <w:autoSpaceDN w:val="0"/>
        <w:adjustRightInd w:val="0"/>
        <w:jc w:val="both"/>
        <w:rPr>
          <w:rFonts w:ascii="Arial" w:hAnsi="Arial" w:cs="Arial"/>
          <w:sz w:val="20"/>
          <w:szCs w:val="20"/>
        </w:rPr>
      </w:pPr>
      <w:r w:rsidRPr="0082709C">
        <w:rPr>
          <w:rStyle w:val="cf01"/>
          <w:rFonts w:ascii="Arial" w:hAnsi="Arial" w:cs="Arial"/>
          <w:color w:val="auto"/>
          <w:sz w:val="20"/>
          <w:szCs w:val="20"/>
        </w:rPr>
        <w:t>A 20C2 kezdetű sorokon a tőkére vonatkozó jogszabályi előírásoknak való megfelelést kell megadni. A</w:t>
      </w:r>
      <w:r w:rsidRPr="00DD4921">
        <w:rPr>
          <w:rFonts w:ascii="Arial" w:hAnsi="Arial" w:cs="Arial"/>
          <w:sz w:val="20"/>
          <w:szCs w:val="20"/>
        </w:rPr>
        <w:t xml:space="preserve"> </w:t>
      </w:r>
      <w:r w:rsidRPr="0082709C">
        <w:rPr>
          <w:rStyle w:val="cf01"/>
          <w:rFonts w:ascii="Arial" w:hAnsi="Arial" w:cs="Arial"/>
          <w:color w:val="auto"/>
          <w:sz w:val="20"/>
          <w:szCs w:val="20"/>
        </w:rPr>
        <w:t xml:space="preserve">sorok kitöltése során a </w:t>
      </w:r>
      <w:proofErr w:type="spellStart"/>
      <w:r w:rsidRPr="0082709C">
        <w:rPr>
          <w:rStyle w:val="cf01"/>
          <w:rFonts w:ascii="Arial" w:hAnsi="Arial" w:cs="Arial"/>
          <w:color w:val="auto"/>
          <w:sz w:val="20"/>
          <w:szCs w:val="20"/>
        </w:rPr>
        <w:t>Hpt</w:t>
      </w:r>
      <w:proofErr w:type="spellEnd"/>
      <w:r w:rsidRPr="0082709C">
        <w:rPr>
          <w:rStyle w:val="cf01"/>
          <w:rFonts w:ascii="Arial" w:hAnsi="Arial" w:cs="Arial"/>
          <w:color w:val="auto"/>
          <w:sz w:val="20"/>
          <w:szCs w:val="20"/>
        </w:rPr>
        <w:t xml:space="preserve"> 12. §-ában előírt feltételek mellett figyelembe kell venni a Hpt. 80. § (1)</w:t>
      </w:r>
      <w:r w:rsidR="0096773E">
        <w:rPr>
          <w:rStyle w:val="cf01"/>
          <w:rFonts w:ascii="Arial" w:hAnsi="Arial" w:cs="Arial"/>
          <w:color w:val="auto"/>
          <w:sz w:val="20"/>
          <w:szCs w:val="20"/>
        </w:rPr>
        <w:t xml:space="preserve"> bekezdésének</w:t>
      </w:r>
      <w:r w:rsidR="008F289C">
        <w:rPr>
          <w:rStyle w:val="cf01"/>
          <w:rFonts w:ascii="Arial" w:hAnsi="Arial" w:cs="Arial"/>
          <w:color w:val="auto"/>
          <w:sz w:val="20"/>
          <w:szCs w:val="20"/>
        </w:rPr>
        <w:t xml:space="preserve"> és 81. § (1)</w:t>
      </w:r>
      <w:r w:rsidRPr="0082709C">
        <w:rPr>
          <w:rStyle w:val="cf01"/>
          <w:rFonts w:ascii="Arial" w:hAnsi="Arial" w:cs="Arial"/>
          <w:color w:val="auto"/>
          <w:sz w:val="20"/>
          <w:szCs w:val="20"/>
        </w:rPr>
        <w:t xml:space="preserve"> bekez</w:t>
      </w:r>
      <w:r w:rsidR="008F289C">
        <w:rPr>
          <w:rStyle w:val="cf01"/>
          <w:rFonts w:ascii="Arial" w:hAnsi="Arial" w:cs="Arial"/>
          <w:color w:val="auto"/>
          <w:sz w:val="20"/>
          <w:szCs w:val="20"/>
        </w:rPr>
        <w:t>d</w:t>
      </w:r>
      <w:r w:rsidRPr="0082709C">
        <w:rPr>
          <w:rStyle w:val="cf01"/>
          <w:rFonts w:ascii="Arial" w:hAnsi="Arial" w:cs="Arial"/>
          <w:color w:val="auto"/>
          <w:sz w:val="20"/>
          <w:szCs w:val="20"/>
        </w:rPr>
        <w:t>ésének, valamint 292. § (4) bekezdésének vonatkozó előírásait is.</w:t>
      </w:r>
    </w:p>
    <w:p w14:paraId="020EBBD5" w14:textId="77777777" w:rsidR="00677C81" w:rsidRPr="005C35FB" w:rsidRDefault="00677C81" w:rsidP="00677C81">
      <w:pPr>
        <w:autoSpaceDE w:val="0"/>
        <w:autoSpaceDN w:val="0"/>
        <w:adjustRightInd w:val="0"/>
        <w:jc w:val="both"/>
        <w:rPr>
          <w:rFonts w:ascii="Arial" w:hAnsi="Arial" w:cs="Arial"/>
          <w:sz w:val="20"/>
          <w:szCs w:val="20"/>
        </w:rPr>
      </w:pPr>
    </w:p>
    <w:p w14:paraId="5FBAF4D4" w14:textId="499A8419" w:rsidR="00B74C5A" w:rsidRPr="005C35FB" w:rsidRDefault="001F08CA" w:rsidP="00B74C5A">
      <w:pPr>
        <w:autoSpaceDE w:val="0"/>
        <w:autoSpaceDN w:val="0"/>
        <w:adjustRightInd w:val="0"/>
        <w:jc w:val="both"/>
        <w:rPr>
          <w:rFonts w:ascii="Arial" w:hAnsi="Arial" w:cs="Arial"/>
          <w:sz w:val="20"/>
          <w:szCs w:val="20"/>
        </w:rPr>
      </w:pPr>
      <w:r>
        <w:rPr>
          <w:rFonts w:ascii="Arial" w:hAnsi="Arial" w:cs="Arial"/>
          <w:sz w:val="20"/>
          <w:szCs w:val="20"/>
        </w:rPr>
        <w:t xml:space="preserve">A </w:t>
      </w:r>
      <w:r w:rsidR="0004258E">
        <w:rPr>
          <w:rFonts w:ascii="Arial" w:hAnsi="Arial" w:cs="Arial"/>
          <w:sz w:val="20"/>
          <w:szCs w:val="20"/>
        </w:rPr>
        <w:t xml:space="preserve">20C54 soron </w:t>
      </w:r>
      <w:r w:rsidR="00722F1C">
        <w:rPr>
          <w:rFonts w:ascii="Arial" w:hAnsi="Arial" w:cs="Arial"/>
          <w:sz w:val="20"/>
          <w:szCs w:val="20"/>
        </w:rPr>
        <w:t xml:space="preserve">az </w:t>
      </w:r>
      <w:r w:rsidR="0004258E">
        <w:rPr>
          <w:rFonts w:ascii="Arial" w:hAnsi="Arial" w:cs="Arial"/>
          <w:sz w:val="20"/>
          <w:szCs w:val="20"/>
        </w:rPr>
        <w:t>a</w:t>
      </w:r>
      <w:r w:rsidR="00B74C5A" w:rsidRPr="005C35FB">
        <w:rPr>
          <w:rFonts w:ascii="Arial" w:hAnsi="Arial" w:cs="Arial"/>
          <w:sz w:val="20"/>
          <w:szCs w:val="20"/>
        </w:rPr>
        <w:t>ktuális létszám</w:t>
      </w:r>
      <w:r w:rsidR="0004258E">
        <w:rPr>
          <w:rFonts w:ascii="Arial" w:hAnsi="Arial" w:cs="Arial"/>
          <w:sz w:val="20"/>
          <w:szCs w:val="20"/>
        </w:rPr>
        <w:t>ot kell megadni.</w:t>
      </w:r>
      <w:r w:rsidR="00722F1C">
        <w:rPr>
          <w:rFonts w:ascii="Arial" w:hAnsi="Arial" w:cs="Arial"/>
          <w:sz w:val="20"/>
          <w:szCs w:val="20"/>
        </w:rPr>
        <w:t xml:space="preserve"> A</w:t>
      </w:r>
      <w:r w:rsidR="00B74C5A" w:rsidRPr="005C35FB">
        <w:rPr>
          <w:rFonts w:ascii="Arial" w:hAnsi="Arial" w:cs="Arial"/>
          <w:sz w:val="20"/>
          <w:szCs w:val="20"/>
        </w:rPr>
        <w:t xml:space="preserve"> létszám számbavételénél a KSH által az átlagos statisztikai állományi létszám meghatározásakor alkalmazott módszertan alapján kell eljárni, a tárgyidőszak végi létszámadat megjelölésével.</w:t>
      </w:r>
    </w:p>
    <w:p w14:paraId="224F5FEE" w14:textId="3E1D4778"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tárgyi feltételek meglétét kiszervezett tevékenység esetén a kiszervezést végző társaságra értelmezve kell megadni.</w:t>
      </w:r>
    </w:p>
    <w:p w14:paraId="5A1FEB0D" w14:textId="1E8DCECA" w:rsidR="00E07A71" w:rsidRDefault="00E07A71" w:rsidP="00C00A35">
      <w:pPr>
        <w:autoSpaceDE w:val="0"/>
        <w:autoSpaceDN w:val="0"/>
        <w:adjustRightInd w:val="0"/>
        <w:jc w:val="both"/>
        <w:rPr>
          <w:rFonts w:ascii="Arial" w:hAnsi="Arial" w:cs="Arial"/>
          <w:sz w:val="20"/>
          <w:szCs w:val="20"/>
        </w:rPr>
      </w:pPr>
    </w:p>
    <w:p w14:paraId="4142EB8F" w14:textId="77777777" w:rsidR="000D5A50" w:rsidRPr="005C35FB" w:rsidRDefault="000D5A50" w:rsidP="00C00A35">
      <w:pPr>
        <w:autoSpaceDE w:val="0"/>
        <w:autoSpaceDN w:val="0"/>
        <w:adjustRightInd w:val="0"/>
        <w:jc w:val="both"/>
        <w:rPr>
          <w:rFonts w:ascii="Arial" w:hAnsi="Arial" w:cs="Arial"/>
          <w:sz w:val="20"/>
          <w:szCs w:val="20"/>
        </w:rPr>
      </w:pPr>
    </w:p>
    <w:p w14:paraId="15893767" w14:textId="044BABE7" w:rsidR="00CE0BD5" w:rsidRPr="005C35FB" w:rsidRDefault="006630D5"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3. </w:t>
      </w:r>
      <w:r w:rsidR="00CE0BD5" w:rsidRPr="005C35FB">
        <w:rPr>
          <w:rFonts w:ascii="Arial" w:hAnsi="Arial" w:cs="Arial"/>
          <w:i w:val="0"/>
          <w:color w:val="auto"/>
          <w:sz w:val="20"/>
          <w:szCs w:val="20"/>
          <w:lang w:val="hu-HU"/>
        </w:rPr>
        <w:t>21C P</w:t>
      </w:r>
      <w:r w:rsidR="00D908F1" w:rsidRPr="005C35FB">
        <w:rPr>
          <w:rFonts w:ascii="Arial" w:hAnsi="Arial" w:cs="Arial"/>
          <w:i w:val="0"/>
          <w:color w:val="auto"/>
          <w:sz w:val="20"/>
          <w:szCs w:val="20"/>
          <w:lang w:val="hu-HU"/>
        </w:rPr>
        <w:t xml:space="preserve">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w:t>
      </w:r>
      <w:r w:rsidR="00055E79">
        <w:rPr>
          <w:rFonts w:ascii="Arial" w:hAnsi="Arial" w:cs="Arial"/>
          <w:i w:val="0"/>
          <w:color w:val="auto"/>
          <w:sz w:val="20"/>
          <w:szCs w:val="20"/>
          <w:lang w:val="hu-HU"/>
        </w:rPr>
        <w:t>M</w:t>
      </w:r>
      <w:r w:rsidR="00D908F1" w:rsidRPr="005C35FB">
        <w:rPr>
          <w:rFonts w:ascii="Arial" w:hAnsi="Arial" w:cs="Arial"/>
          <w:i w:val="0"/>
          <w:color w:val="auto"/>
          <w:sz w:val="20"/>
          <w:szCs w:val="20"/>
          <w:lang w:val="hu-HU"/>
        </w:rPr>
        <w:t>érlegen kívüli kötelezettségei</w:t>
      </w:r>
    </w:p>
    <w:p w14:paraId="4C1F308D" w14:textId="77777777" w:rsidR="00A163DB" w:rsidRPr="005C35FB" w:rsidRDefault="00A163DB" w:rsidP="00C00A35">
      <w:pPr>
        <w:autoSpaceDE w:val="0"/>
        <w:autoSpaceDN w:val="0"/>
        <w:adjustRightInd w:val="0"/>
        <w:jc w:val="both"/>
        <w:rPr>
          <w:rFonts w:ascii="Arial" w:hAnsi="Arial" w:cs="Arial"/>
          <w:sz w:val="20"/>
          <w:szCs w:val="20"/>
        </w:rPr>
      </w:pPr>
    </w:p>
    <w:p w14:paraId="63966BA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táblában a mérlegen kívüli tételek közül a pénzügyi vállalkozás függő, illetve jövőbeni kötelezettségei, valamint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számviteli nyilvántartás szerinti állományát kell kimutatni.</w:t>
      </w:r>
    </w:p>
    <w:p w14:paraId="1CAD1574"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sorai</w:t>
      </w:r>
    </w:p>
    <w:p w14:paraId="371CBB9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21C0 Mérlegen kívüli kötelezettségek összesen: </w:t>
      </w:r>
      <w:r w:rsidR="006630D5" w:rsidRPr="005C35FB">
        <w:rPr>
          <w:rFonts w:ascii="Arial" w:hAnsi="Arial" w:cs="Arial"/>
          <w:sz w:val="20"/>
          <w:szCs w:val="20"/>
        </w:rPr>
        <w:t>i</w:t>
      </w:r>
      <w:r w:rsidRPr="005C35FB">
        <w:rPr>
          <w:rFonts w:ascii="Arial" w:hAnsi="Arial" w:cs="Arial"/>
          <w:sz w:val="20"/>
          <w:szCs w:val="20"/>
        </w:rPr>
        <w:t xml:space="preserve">tt kell a beszámolás napján fennálló, a számviteli szabályok szerinti mérlegen kívüli </w:t>
      </w:r>
      <w:r w:rsidR="00D77569" w:rsidRPr="005C35FB">
        <w:rPr>
          <w:rFonts w:ascii="Arial" w:hAnsi="Arial" w:cs="Arial"/>
          <w:sz w:val="20"/>
          <w:szCs w:val="20"/>
        </w:rPr>
        <w:t>–</w:t>
      </w:r>
      <w:r w:rsidRPr="005C35FB">
        <w:rPr>
          <w:rFonts w:ascii="Arial" w:hAnsi="Arial" w:cs="Arial"/>
          <w:sz w:val="20"/>
          <w:szCs w:val="20"/>
        </w:rPr>
        <w:t xml:space="preserve"> a részletező sorokban feltüntetett függő és jövőbeni </w:t>
      </w:r>
      <w:r w:rsidR="00D77569" w:rsidRPr="005C35FB">
        <w:rPr>
          <w:rFonts w:ascii="Arial" w:hAnsi="Arial" w:cs="Arial"/>
          <w:sz w:val="20"/>
          <w:szCs w:val="20"/>
        </w:rPr>
        <w:t>–</w:t>
      </w:r>
      <w:r w:rsidRPr="005C35FB">
        <w:rPr>
          <w:rFonts w:ascii="Arial" w:hAnsi="Arial" w:cs="Arial"/>
          <w:sz w:val="20"/>
          <w:szCs w:val="20"/>
        </w:rPr>
        <w:t xml:space="preserve"> kötelezettségek összegét szerepeltetni.</w:t>
      </w:r>
    </w:p>
    <w:p w14:paraId="64545488" w14:textId="331FA9C7" w:rsidR="00CE0BD5"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21C1 Függő kötelezettségek összesen: </w:t>
      </w:r>
      <w:r w:rsidR="006630D5" w:rsidRPr="005C35FB">
        <w:rPr>
          <w:rFonts w:ascii="Arial" w:hAnsi="Arial" w:cs="Arial"/>
          <w:sz w:val="20"/>
          <w:szCs w:val="20"/>
        </w:rPr>
        <w:t>i</w:t>
      </w:r>
      <w:r w:rsidRPr="005C35FB">
        <w:rPr>
          <w:rFonts w:ascii="Arial" w:hAnsi="Arial" w:cs="Arial"/>
          <w:sz w:val="20"/>
          <w:szCs w:val="20"/>
        </w:rPr>
        <w:t xml:space="preserve">tt kell kimutatni a </w:t>
      </w:r>
      <w:proofErr w:type="spellStart"/>
      <w:r w:rsidRPr="005C35FB">
        <w:rPr>
          <w:rFonts w:ascii="Arial" w:hAnsi="Arial" w:cs="Arial"/>
          <w:sz w:val="20"/>
          <w:szCs w:val="20"/>
        </w:rPr>
        <w:t>Hitkr</w:t>
      </w:r>
      <w:proofErr w:type="spellEnd"/>
      <w:r w:rsidRPr="005C35FB">
        <w:rPr>
          <w:rFonts w:ascii="Arial" w:hAnsi="Arial" w:cs="Arial"/>
          <w:sz w:val="20"/>
          <w:szCs w:val="20"/>
        </w:rPr>
        <w:t>. 20. § (2) bekezdés</w:t>
      </w:r>
      <w:r w:rsidR="00745DEC" w:rsidRPr="005C35FB">
        <w:rPr>
          <w:rFonts w:ascii="Arial" w:hAnsi="Arial" w:cs="Arial"/>
          <w:sz w:val="20"/>
          <w:szCs w:val="20"/>
        </w:rPr>
        <w:t>e</w:t>
      </w:r>
      <w:r w:rsidRPr="005C35FB">
        <w:rPr>
          <w:rFonts w:ascii="Arial" w:hAnsi="Arial" w:cs="Arial"/>
          <w:sz w:val="20"/>
          <w:szCs w:val="20"/>
        </w:rPr>
        <w:t xml:space="preserve"> szerint a mérlegen kívül nyilvántartott függő kötelezettségek eredeti (szerződés szerinti) összegeit. A beszámolás napján fennálló kötelezettségeket a számviteli előírásoknak megfelelő tartalommal a részletező sorok szerint kell feltüntetni. A tételek sorrendje megegyezik a számviteli jogszabályban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237A0417" w14:textId="555D5BFC" w:rsidR="006D5BB7" w:rsidRPr="0059690D" w:rsidRDefault="00B06A76" w:rsidP="0059690D">
      <w:pPr>
        <w:autoSpaceDE w:val="0"/>
        <w:autoSpaceDN w:val="0"/>
        <w:adjustRightInd w:val="0"/>
        <w:jc w:val="both"/>
        <w:rPr>
          <w:rFonts w:ascii="Arial" w:hAnsi="Arial" w:cs="Arial"/>
          <w:iCs/>
          <w:sz w:val="20"/>
          <w:szCs w:val="20"/>
        </w:rPr>
      </w:pPr>
      <w:r>
        <w:rPr>
          <w:rFonts w:ascii="Arial" w:hAnsi="Arial" w:cs="Arial"/>
          <w:iCs/>
          <w:sz w:val="20"/>
          <w:szCs w:val="20"/>
        </w:rPr>
        <w:t>A</w:t>
      </w:r>
      <w:r w:rsidR="008C7480">
        <w:rPr>
          <w:rFonts w:ascii="Arial" w:hAnsi="Arial" w:cs="Arial"/>
          <w:iCs/>
          <w:sz w:val="20"/>
          <w:szCs w:val="20"/>
        </w:rPr>
        <w:t xml:space="preserve"> </w:t>
      </w:r>
      <w:r w:rsidR="0059690D" w:rsidRPr="0059690D">
        <w:rPr>
          <w:rFonts w:ascii="Arial" w:hAnsi="Arial" w:cs="Arial"/>
          <w:iCs/>
          <w:sz w:val="20"/>
          <w:szCs w:val="20"/>
        </w:rPr>
        <w:t>21C116 soron kell bemutatni a Számv. tv. 3. § (8) bekezdés 14. pontjában meghatározott tételek közül az egyéb eszközre vonatkozó kötelezettségeket,</w:t>
      </w:r>
      <w:r w:rsidR="0059690D">
        <w:rPr>
          <w:rFonts w:ascii="Arial" w:hAnsi="Arial" w:cs="Arial"/>
          <w:iCs/>
          <w:sz w:val="20"/>
          <w:szCs w:val="20"/>
        </w:rPr>
        <w:t xml:space="preserve"> melyek</w:t>
      </w:r>
      <w:r w:rsidR="0059690D" w:rsidRPr="0059690D">
        <w:rPr>
          <w:rFonts w:ascii="Arial" w:hAnsi="Arial" w:cs="Arial"/>
          <w:iCs/>
          <w:sz w:val="20"/>
          <w:szCs w:val="20"/>
        </w:rPr>
        <w:t xml:space="preserve"> közé tartoznak különösen a fedezetként, biztosítékként, óvadékként felajánlott (szolgáló) vagyontárgyak és az opciós ügylet miatti egyéb eszköz átadására vonatkozó kötelezettségek.</w:t>
      </w:r>
    </w:p>
    <w:p w14:paraId="123BE1B7" w14:textId="77777777" w:rsidR="008943AF" w:rsidRPr="005C35FB" w:rsidRDefault="00DE18D7" w:rsidP="001A17D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IFRS-eket alkalmazó adatszolgáltatónak – függetlenül attól, hogy a tételt mely standard alapján értékeli </w:t>
      </w:r>
      <w:r w:rsidR="006630D5" w:rsidRPr="005C35FB">
        <w:rPr>
          <w:rFonts w:ascii="Arial" w:hAnsi="Arial" w:cs="Arial"/>
          <w:sz w:val="20"/>
          <w:szCs w:val="20"/>
          <w:lang w:val="hu-HU"/>
        </w:rPr>
        <w:t>–</w:t>
      </w:r>
      <w:r w:rsidRPr="005C35FB">
        <w:rPr>
          <w:rFonts w:ascii="Arial" w:hAnsi="Arial" w:cs="Arial"/>
          <w:sz w:val="20"/>
          <w:szCs w:val="20"/>
          <w:lang w:val="hu-HU"/>
        </w:rPr>
        <w:t xml:space="preserve"> a mérlegen kívüli függő kötelezettségeket névértéken kell jelenteni</w:t>
      </w:r>
      <w:r w:rsidR="006630D5" w:rsidRPr="005C35FB">
        <w:rPr>
          <w:rFonts w:ascii="Arial" w:hAnsi="Arial" w:cs="Arial"/>
          <w:sz w:val="20"/>
          <w:szCs w:val="20"/>
          <w:lang w:val="hu-HU"/>
        </w:rPr>
        <w:t>e</w:t>
      </w:r>
      <w:r w:rsidRPr="005C35FB">
        <w:rPr>
          <w:rFonts w:ascii="Arial" w:hAnsi="Arial" w:cs="Arial"/>
          <w:sz w:val="20"/>
          <w:szCs w:val="20"/>
          <w:lang w:val="hu-HU"/>
        </w:rPr>
        <w:t xml:space="preserve">. </w:t>
      </w:r>
      <w:r w:rsidR="00B932E6" w:rsidRPr="005C35FB">
        <w:rPr>
          <w:rFonts w:ascii="Arial" w:hAnsi="Arial" w:cs="Arial"/>
          <w:sz w:val="20"/>
          <w:szCs w:val="20"/>
          <w:lang w:val="hu-HU"/>
        </w:rPr>
        <w:t>Az IFRS</w:t>
      </w:r>
      <w:r w:rsidR="00811722" w:rsidRPr="005C35FB">
        <w:rPr>
          <w:rFonts w:ascii="Arial" w:hAnsi="Arial" w:cs="Arial"/>
          <w:sz w:val="20"/>
          <w:szCs w:val="20"/>
          <w:lang w:val="hu-HU"/>
        </w:rPr>
        <w:t>-</w:t>
      </w:r>
      <w:r w:rsidR="004A126E" w:rsidRPr="005C35FB">
        <w:rPr>
          <w:rFonts w:ascii="Arial" w:hAnsi="Arial" w:cs="Arial"/>
          <w:sz w:val="20"/>
          <w:szCs w:val="20"/>
          <w:lang w:val="hu-HU"/>
        </w:rPr>
        <w:t>eke</w:t>
      </w:r>
      <w:r w:rsidR="00811722" w:rsidRPr="005C35FB">
        <w:rPr>
          <w:rFonts w:ascii="Arial" w:hAnsi="Arial" w:cs="Arial"/>
          <w:sz w:val="20"/>
          <w:szCs w:val="20"/>
          <w:lang w:val="hu-HU"/>
        </w:rPr>
        <w:t>t alkalmazó adatszolgáltató</w:t>
      </w:r>
      <w:r w:rsidR="00B932E6" w:rsidRPr="005C35FB">
        <w:rPr>
          <w:rFonts w:ascii="Arial" w:hAnsi="Arial" w:cs="Arial"/>
          <w:sz w:val="20"/>
          <w:szCs w:val="20"/>
          <w:lang w:val="hu-HU"/>
        </w:rPr>
        <w:t xml:space="preserve"> a Nem valódi penziós ügyletek (21C108) sort nem tölti ki.</w:t>
      </w:r>
      <w:r w:rsidR="008943AF" w:rsidRPr="005C35FB">
        <w:rPr>
          <w:rFonts w:ascii="Arial" w:hAnsi="Arial" w:cs="Arial"/>
          <w:sz w:val="20"/>
          <w:szCs w:val="20"/>
          <w:lang w:val="hu-HU"/>
        </w:rPr>
        <w:t xml:space="preserve"> </w:t>
      </w:r>
    </w:p>
    <w:p w14:paraId="54767E0B" w14:textId="0BAFC79E"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21C2 Jövőbeni kötelezettségek összesen:</w:t>
      </w:r>
      <w:r w:rsidR="00B932E6" w:rsidRPr="005C35FB">
        <w:rPr>
          <w:rFonts w:ascii="Arial" w:hAnsi="Arial" w:cs="Arial"/>
          <w:iCs/>
          <w:sz w:val="20"/>
          <w:szCs w:val="20"/>
        </w:rPr>
        <w:t xml:space="preserve"> </w:t>
      </w:r>
      <w:r w:rsidR="006630D5" w:rsidRPr="005C35FB">
        <w:rPr>
          <w:rFonts w:ascii="Arial" w:hAnsi="Arial" w:cs="Arial"/>
          <w:iCs/>
          <w:sz w:val="20"/>
          <w:szCs w:val="20"/>
        </w:rPr>
        <w:t>a</w:t>
      </w:r>
      <w:r w:rsidR="00B932E6" w:rsidRPr="005C35FB">
        <w:rPr>
          <w:rFonts w:ascii="Arial" w:hAnsi="Arial" w:cs="Arial"/>
          <w:iCs/>
          <w:sz w:val="20"/>
          <w:szCs w:val="20"/>
        </w:rPr>
        <w:t xml:space="preserve"> táblának ezt a részét csak a </w:t>
      </w:r>
      <w:r w:rsidR="00811722" w:rsidRPr="005C35FB">
        <w:rPr>
          <w:rFonts w:ascii="Arial" w:hAnsi="Arial" w:cs="Arial"/>
          <w:iCs/>
          <w:sz w:val="20"/>
          <w:szCs w:val="20"/>
        </w:rPr>
        <w:t>magyar számviteli előírásokat alkalmazó</w:t>
      </w:r>
      <w:r w:rsidR="00B932E6" w:rsidRPr="005C35FB">
        <w:rPr>
          <w:rFonts w:ascii="Arial" w:hAnsi="Arial" w:cs="Arial"/>
          <w:iCs/>
          <w:sz w:val="20"/>
          <w:szCs w:val="20"/>
        </w:rPr>
        <w:t xml:space="preserve"> adatszolgáltató tölti ki. </w:t>
      </w:r>
      <w:r w:rsidRPr="005C35FB">
        <w:rPr>
          <w:rFonts w:ascii="Arial" w:hAnsi="Arial" w:cs="Arial"/>
          <w:sz w:val="20"/>
          <w:szCs w:val="20"/>
        </w:rPr>
        <w:t xml:space="preserve">A mérlegen kívüli tételek közül a beszámolás napján fennálló jövőbeni kötelezettségeket a számviteli előírásoknak megfelelő tartalommal és a részletező sorok szerint az eredeti (szerződés szerinti) összeggel kell feltüntetni. </w:t>
      </w:r>
    </w:p>
    <w:p w14:paraId="60CE4D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21C3 </w:t>
      </w:r>
      <w:proofErr w:type="spellStart"/>
      <w:r w:rsidRPr="005C35FB">
        <w:rPr>
          <w:rFonts w:ascii="Arial" w:hAnsi="Arial" w:cs="Arial"/>
          <w:iCs/>
          <w:sz w:val="20"/>
          <w:szCs w:val="20"/>
        </w:rPr>
        <w:t>Továbbengedményezett</w:t>
      </w:r>
      <w:proofErr w:type="spellEnd"/>
      <w:r w:rsidRPr="005C35FB">
        <w:rPr>
          <w:rFonts w:ascii="Arial" w:hAnsi="Arial" w:cs="Arial"/>
          <w:iCs/>
          <w:sz w:val="20"/>
          <w:szCs w:val="20"/>
        </w:rPr>
        <w:t xml:space="preserve"> fedezetek és biztosítékok: </w:t>
      </w:r>
      <w:r w:rsidR="007A51CA" w:rsidRPr="005C35FB">
        <w:rPr>
          <w:rFonts w:ascii="Arial" w:hAnsi="Arial" w:cs="Arial"/>
          <w:sz w:val="20"/>
          <w:szCs w:val="20"/>
        </w:rPr>
        <w:t>a</w:t>
      </w:r>
      <w:r w:rsidRPr="005C35FB">
        <w:rPr>
          <w:rFonts w:ascii="Arial" w:hAnsi="Arial" w:cs="Arial"/>
          <w:sz w:val="20"/>
          <w:szCs w:val="20"/>
        </w:rPr>
        <w:t xml:space="preserve"> mérlegen kívüli kötelezettségek közül külön soron kell feltüntetni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0. számlaosztályban nyilvántartott értékét.</w:t>
      </w:r>
    </w:p>
    <w:p w14:paraId="6570C7DE"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32B07F4B" w14:textId="77777777" w:rsidR="00757B56" w:rsidRPr="005C35FB" w:rsidRDefault="00757B56"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38102C73" w14:textId="3F539990" w:rsidR="00DB58B0" w:rsidRDefault="00DB58B0" w:rsidP="00E0048D">
      <w:pPr>
        <w:rPr>
          <w:lang w:eastAsia="x-none"/>
        </w:rPr>
      </w:pPr>
    </w:p>
    <w:p w14:paraId="05370BEC" w14:textId="77777777" w:rsidR="000D5A50" w:rsidRPr="005C35FB" w:rsidRDefault="000D5A50" w:rsidP="00E0048D">
      <w:pPr>
        <w:rPr>
          <w:lang w:eastAsia="x-none"/>
        </w:rPr>
      </w:pPr>
    </w:p>
    <w:p w14:paraId="5F860733" w14:textId="77777777" w:rsidR="00CE0BD5" w:rsidRPr="005C35FB" w:rsidRDefault="009D430E" w:rsidP="009D430E">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 </w:t>
      </w:r>
      <w:r w:rsidR="00CE0BD5" w:rsidRPr="005C35FB">
        <w:rPr>
          <w:rFonts w:ascii="Arial" w:hAnsi="Arial" w:cs="Arial"/>
          <w:i w:val="0"/>
          <w:color w:val="auto"/>
          <w:sz w:val="20"/>
          <w:szCs w:val="20"/>
          <w:lang w:val="hu-HU"/>
        </w:rPr>
        <w:t xml:space="preserve">21D </w:t>
      </w:r>
      <w:r w:rsidR="00D908F1"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Mérlegen kívüli követelései</w:t>
      </w:r>
    </w:p>
    <w:p w14:paraId="33CF1E0C" w14:textId="77777777" w:rsidR="00A163DB" w:rsidRPr="005C35FB" w:rsidRDefault="00A163DB" w:rsidP="00C00A35">
      <w:pPr>
        <w:autoSpaceDE w:val="0"/>
        <w:autoSpaceDN w:val="0"/>
        <w:adjustRightInd w:val="0"/>
        <w:jc w:val="both"/>
        <w:rPr>
          <w:rFonts w:ascii="Arial" w:hAnsi="Arial" w:cs="Arial"/>
          <w:sz w:val="20"/>
          <w:szCs w:val="20"/>
        </w:rPr>
      </w:pPr>
    </w:p>
    <w:p w14:paraId="2BC0892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tábla kitöltése során ebben a táblában a mérlegen kívüli tételek közül a pénzügyi vállalkozásnak a számviteli nyilvántartás szerinti függő, illetve jövőbeni követeléseit, a nyilvántartott fedezeteket, valamint a függővé tett kamatokat, kamatjellegű jutalékokat kell részletezni.</w:t>
      </w:r>
      <w:r w:rsidR="00953C63" w:rsidRPr="002E0EE3">
        <w:rPr>
          <w:rFonts w:ascii="Arial" w:hAnsi="Arial" w:cs="Arial"/>
          <w:sz w:val="20"/>
          <w:szCs w:val="20"/>
        </w:rPr>
        <w:t xml:space="preserve"> </w:t>
      </w:r>
      <w:r w:rsidR="00953C63" w:rsidRPr="002E0EE3">
        <w:rPr>
          <w:rFonts w:ascii="Arial" w:eastAsia="Times New Roman" w:hAnsi="Arial" w:cs="Arial"/>
          <w:sz w:val="20"/>
          <w:szCs w:val="20"/>
          <w:lang w:eastAsia="en-US"/>
        </w:rPr>
        <w:t xml:space="preserve">A vásárolt követelés vételár feletti része (az adóssal szembeni követelés értéke) nem minősül a </w:t>
      </w:r>
      <w:proofErr w:type="spellStart"/>
      <w:r w:rsidR="00953C63" w:rsidRPr="002E0EE3">
        <w:rPr>
          <w:rFonts w:ascii="Arial" w:eastAsia="Times New Roman" w:hAnsi="Arial" w:cs="Arial"/>
          <w:sz w:val="20"/>
          <w:szCs w:val="20"/>
          <w:lang w:eastAsia="en-US"/>
        </w:rPr>
        <w:t>Hitkr</w:t>
      </w:r>
      <w:proofErr w:type="spellEnd"/>
      <w:r w:rsidR="00953C63" w:rsidRPr="002E0EE3">
        <w:rPr>
          <w:rFonts w:ascii="Arial" w:eastAsia="Times New Roman" w:hAnsi="Arial" w:cs="Arial"/>
          <w:sz w:val="20"/>
          <w:szCs w:val="20"/>
          <w:lang w:eastAsia="en-US"/>
        </w:rPr>
        <w:t>. szerinti függő, illetve jövőbeni követelésnek, így az ezen jogcímen, a 0. számlaosztályban nyilvántartott tételeket a táblában nem kell jelenteni.</w:t>
      </w:r>
    </w:p>
    <w:p w14:paraId="1459778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74A526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21D0 Mérlegen kívüli követelések összesen </w:t>
      </w:r>
      <w:r w:rsidRPr="005C35FB">
        <w:rPr>
          <w:rFonts w:ascii="Arial" w:hAnsi="Arial" w:cs="Arial"/>
          <w:sz w:val="20"/>
          <w:szCs w:val="20"/>
        </w:rPr>
        <w:t>sor a függő követelések (21D1), a jövőbeni követelések (21D2), a biztosítékok és fedezetek teljes értéken (21D3) és a függővé tett kamatok és kamat jellegű jutalékok (21D5) összesítésére szolgál.</w:t>
      </w:r>
    </w:p>
    <w:p w14:paraId="0947F849" w14:textId="77777777" w:rsidR="009E1B13" w:rsidRPr="005C35FB" w:rsidRDefault="009E1B13" w:rsidP="00C00A35">
      <w:pPr>
        <w:autoSpaceDE w:val="0"/>
        <w:autoSpaceDN w:val="0"/>
        <w:adjustRightInd w:val="0"/>
        <w:jc w:val="both"/>
        <w:rPr>
          <w:rFonts w:ascii="Arial" w:hAnsi="Arial" w:cs="Arial"/>
          <w:sz w:val="20"/>
          <w:szCs w:val="20"/>
        </w:rPr>
      </w:pPr>
      <w:r w:rsidRPr="005C35FB">
        <w:rPr>
          <w:rFonts w:ascii="Arial" w:hAnsi="Arial" w:cs="Arial"/>
          <w:sz w:val="20"/>
          <w:szCs w:val="20"/>
        </w:rPr>
        <w:t>Az IFRS</w:t>
      </w:r>
      <w:r w:rsidR="00811722" w:rsidRPr="005C35FB">
        <w:rPr>
          <w:rFonts w:ascii="Arial" w:hAnsi="Arial" w:cs="Arial"/>
          <w:sz w:val="20"/>
          <w:szCs w:val="20"/>
        </w:rPr>
        <w:t>-</w:t>
      </w:r>
      <w:r w:rsidR="004A126E" w:rsidRPr="005C35FB">
        <w:rPr>
          <w:rFonts w:ascii="Arial" w:hAnsi="Arial" w:cs="Arial"/>
          <w:sz w:val="20"/>
          <w:szCs w:val="20"/>
        </w:rPr>
        <w:t>eke</w:t>
      </w:r>
      <w:r w:rsidR="00811722" w:rsidRPr="005C35FB">
        <w:rPr>
          <w:rFonts w:ascii="Arial" w:hAnsi="Arial" w:cs="Arial"/>
          <w:sz w:val="20"/>
          <w:szCs w:val="20"/>
        </w:rPr>
        <w:t>t alkalmazó adatszolgáltató</w:t>
      </w:r>
      <w:r w:rsidRPr="005C35FB">
        <w:rPr>
          <w:rFonts w:ascii="Arial" w:hAnsi="Arial" w:cs="Arial"/>
          <w:sz w:val="20"/>
          <w:szCs w:val="20"/>
        </w:rPr>
        <w:t xml:space="preserve"> a 21D </w:t>
      </w:r>
      <w:r w:rsidR="007A51CA" w:rsidRPr="005C35FB">
        <w:rPr>
          <w:rFonts w:ascii="Arial" w:hAnsi="Arial" w:cs="Arial"/>
          <w:sz w:val="20"/>
          <w:szCs w:val="20"/>
        </w:rPr>
        <w:t xml:space="preserve">kódú </w:t>
      </w:r>
      <w:r w:rsidRPr="005C35FB">
        <w:rPr>
          <w:rFonts w:ascii="Arial" w:hAnsi="Arial" w:cs="Arial"/>
          <w:sz w:val="20"/>
          <w:szCs w:val="20"/>
        </w:rPr>
        <w:t>tábla Nem valódi penziós ügyletek (</w:t>
      </w:r>
      <w:r w:rsidR="00B932E6" w:rsidRPr="005C35FB">
        <w:rPr>
          <w:rFonts w:ascii="Arial" w:hAnsi="Arial" w:cs="Arial"/>
          <w:sz w:val="20"/>
          <w:szCs w:val="20"/>
        </w:rPr>
        <w:t>21D</w:t>
      </w:r>
      <w:r w:rsidRPr="005C35FB">
        <w:rPr>
          <w:rFonts w:ascii="Arial" w:hAnsi="Arial" w:cs="Arial"/>
          <w:sz w:val="20"/>
          <w:szCs w:val="20"/>
        </w:rPr>
        <w:t xml:space="preserve">108) és </w:t>
      </w:r>
      <w:r w:rsidR="00383260" w:rsidRPr="005C35FB">
        <w:rPr>
          <w:rFonts w:ascii="Arial" w:hAnsi="Arial" w:cs="Arial"/>
          <w:sz w:val="20"/>
          <w:szCs w:val="20"/>
        </w:rPr>
        <w:t xml:space="preserve">Jövőbeni </w:t>
      </w:r>
      <w:r w:rsidR="00B932E6" w:rsidRPr="005C35FB">
        <w:rPr>
          <w:rFonts w:ascii="Arial" w:hAnsi="Arial" w:cs="Arial"/>
          <w:sz w:val="20"/>
          <w:szCs w:val="20"/>
        </w:rPr>
        <w:t>követelések</w:t>
      </w:r>
      <w:r w:rsidR="00383260" w:rsidRPr="005C35FB">
        <w:rPr>
          <w:rFonts w:ascii="Arial" w:hAnsi="Arial" w:cs="Arial"/>
          <w:sz w:val="20"/>
          <w:szCs w:val="20"/>
        </w:rPr>
        <w:t xml:space="preserve"> összesen (21</w:t>
      </w:r>
      <w:r w:rsidR="00B932E6" w:rsidRPr="005C35FB">
        <w:rPr>
          <w:rFonts w:ascii="Arial" w:hAnsi="Arial" w:cs="Arial"/>
          <w:sz w:val="20"/>
          <w:szCs w:val="20"/>
        </w:rPr>
        <w:t>D</w:t>
      </w:r>
      <w:r w:rsidR="00383260" w:rsidRPr="005C35FB">
        <w:rPr>
          <w:rFonts w:ascii="Arial" w:hAnsi="Arial" w:cs="Arial"/>
          <w:sz w:val="20"/>
          <w:szCs w:val="20"/>
        </w:rPr>
        <w:t>2)</w:t>
      </w:r>
      <w:r w:rsidR="00811722" w:rsidRPr="005C35FB">
        <w:rPr>
          <w:rFonts w:ascii="Arial" w:hAnsi="Arial" w:cs="Arial"/>
          <w:sz w:val="20"/>
          <w:szCs w:val="20"/>
        </w:rPr>
        <w:t>,</w:t>
      </w:r>
      <w:r w:rsidR="00383260" w:rsidRPr="005C35FB">
        <w:rPr>
          <w:rFonts w:ascii="Arial" w:hAnsi="Arial" w:cs="Arial"/>
          <w:sz w:val="20"/>
          <w:szCs w:val="20"/>
        </w:rPr>
        <w:t xml:space="preserve"> illetve ennek alábontó sorait</w:t>
      </w:r>
      <w:r w:rsidR="00B24DEF">
        <w:rPr>
          <w:rFonts w:ascii="Arial" w:hAnsi="Arial" w:cs="Arial"/>
          <w:sz w:val="20"/>
          <w:szCs w:val="20"/>
        </w:rPr>
        <w:t xml:space="preserve"> nem</w:t>
      </w:r>
      <w:r w:rsidR="00383260" w:rsidRPr="005C35FB">
        <w:rPr>
          <w:rFonts w:ascii="Arial" w:hAnsi="Arial" w:cs="Arial"/>
          <w:sz w:val="20"/>
          <w:szCs w:val="20"/>
        </w:rPr>
        <w:t xml:space="preserve"> </w:t>
      </w:r>
      <w:r w:rsidR="006E355B" w:rsidRPr="005C35FB">
        <w:rPr>
          <w:rFonts w:ascii="Arial" w:hAnsi="Arial" w:cs="Arial"/>
          <w:sz w:val="20"/>
          <w:szCs w:val="20"/>
        </w:rPr>
        <w:t>tölti ki</w:t>
      </w:r>
      <w:r w:rsidR="00383260" w:rsidRPr="005C35FB">
        <w:rPr>
          <w:rFonts w:ascii="Arial" w:hAnsi="Arial" w:cs="Arial"/>
          <w:sz w:val="20"/>
          <w:szCs w:val="20"/>
        </w:rPr>
        <w:t>.</w:t>
      </w:r>
    </w:p>
    <w:p w14:paraId="290CCB35" w14:textId="77777777" w:rsidR="00DE18D7" w:rsidRPr="005C35FB" w:rsidRDefault="00DE18D7"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00B55FB1" w:rsidRPr="005C35FB">
        <w:rPr>
          <w:rFonts w:ascii="Arial" w:hAnsi="Arial" w:cs="Arial"/>
          <w:sz w:val="20"/>
          <w:szCs w:val="20"/>
        </w:rPr>
        <w:t xml:space="preserve">IFRS-ek alkalmazásakor a </w:t>
      </w:r>
      <w:r w:rsidRPr="005C35FB">
        <w:rPr>
          <w:rFonts w:ascii="Arial" w:hAnsi="Arial" w:cs="Arial"/>
          <w:sz w:val="20"/>
          <w:szCs w:val="20"/>
        </w:rPr>
        <w:t>kapott hitelnyújtási elkötelezettségek</w:t>
      </w:r>
      <w:r w:rsidR="00B55FB1" w:rsidRPr="005C35FB">
        <w:rPr>
          <w:rFonts w:ascii="Arial" w:hAnsi="Arial" w:cs="Arial"/>
          <w:sz w:val="20"/>
          <w:szCs w:val="20"/>
        </w:rPr>
        <w:t xml:space="preserve">et névértéken, a </w:t>
      </w:r>
      <w:r w:rsidRPr="005C35FB">
        <w:rPr>
          <w:rFonts w:ascii="Arial" w:hAnsi="Arial" w:cs="Arial"/>
          <w:sz w:val="20"/>
          <w:szCs w:val="20"/>
        </w:rPr>
        <w:t>kapott pénzügyi garanciák</w:t>
      </w:r>
      <w:r w:rsidR="00B55FB1" w:rsidRPr="005C35FB">
        <w:rPr>
          <w:rFonts w:ascii="Arial" w:hAnsi="Arial" w:cs="Arial"/>
          <w:sz w:val="20"/>
          <w:szCs w:val="20"/>
        </w:rPr>
        <w:t>nál annak l</w:t>
      </w:r>
      <w:r w:rsidRPr="005C35FB">
        <w:rPr>
          <w:rFonts w:ascii="Arial" w:hAnsi="Arial" w:cs="Arial"/>
          <w:sz w:val="20"/>
          <w:szCs w:val="20"/>
        </w:rPr>
        <w:t>egmagasabb figyelembe vehető összeg</w:t>
      </w:r>
      <w:r w:rsidR="00B55FB1" w:rsidRPr="005C35FB">
        <w:rPr>
          <w:rFonts w:ascii="Arial" w:hAnsi="Arial" w:cs="Arial"/>
          <w:sz w:val="20"/>
          <w:szCs w:val="20"/>
        </w:rPr>
        <w:t xml:space="preserve">ét kell jelenteni, azaz azt a </w:t>
      </w:r>
      <w:r w:rsidRPr="005C35FB">
        <w:rPr>
          <w:rFonts w:ascii="Arial" w:hAnsi="Arial" w:cs="Arial"/>
          <w:sz w:val="20"/>
          <w:szCs w:val="20"/>
        </w:rPr>
        <w:t>maximális összeg</w:t>
      </w:r>
      <w:r w:rsidR="00B55FB1" w:rsidRPr="005C35FB">
        <w:rPr>
          <w:rFonts w:ascii="Arial" w:hAnsi="Arial" w:cs="Arial"/>
          <w:sz w:val="20"/>
          <w:szCs w:val="20"/>
        </w:rPr>
        <w:t xml:space="preserve">et, </w:t>
      </w:r>
      <w:r w:rsidRPr="005C35FB">
        <w:rPr>
          <w:rFonts w:ascii="Arial" w:hAnsi="Arial" w:cs="Arial"/>
          <w:sz w:val="20"/>
          <w:szCs w:val="20"/>
        </w:rPr>
        <w:t>amelyet a partnernek a garancia lehívásakor kellene fizetnie.</w:t>
      </w:r>
    </w:p>
    <w:p w14:paraId="54C69E0C" w14:textId="06F1186E" w:rsidR="00170D81"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21D3 Biztosítékok és fedezetek értéke - teljes értéken: </w:t>
      </w:r>
      <w:r w:rsidR="007A51CA" w:rsidRPr="005C35FB">
        <w:rPr>
          <w:rFonts w:ascii="Arial" w:hAnsi="Arial" w:cs="Arial"/>
          <w:sz w:val="20"/>
          <w:szCs w:val="20"/>
        </w:rPr>
        <w:t>e</w:t>
      </w:r>
      <w:r w:rsidRPr="005C35FB">
        <w:rPr>
          <w:rFonts w:ascii="Arial" w:hAnsi="Arial" w:cs="Arial"/>
          <w:sz w:val="20"/>
          <w:szCs w:val="20"/>
        </w:rPr>
        <w:t xml:space="preserve">zeken a sorokon a </w:t>
      </w:r>
      <w:proofErr w:type="spellStart"/>
      <w:r w:rsidRPr="005C35FB">
        <w:rPr>
          <w:rFonts w:ascii="Arial" w:hAnsi="Arial" w:cs="Arial"/>
          <w:sz w:val="20"/>
          <w:szCs w:val="20"/>
        </w:rPr>
        <w:t>Hitkr</w:t>
      </w:r>
      <w:proofErr w:type="spellEnd"/>
      <w:r w:rsidRPr="005C35FB">
        <w:rPr>
          <w:rFonts w:ascii="Arial" w:hAnsi="Arial" w:cs="Arial"/>
          <w:sz w:val="20"/>
          <w:szCs w:val="20"/>
        </w:rPr>
        <w:t>. 20. § (5) bekezdés</w:t>
      </w:r>
      <w:r w:rsidR="00745DEC" w:rsidRPr="005C35FB">
        <w:rPr>
          <w:rFonts w:ascii="Arial" w:hAnsi="Arial" w:cs="Arial"/>
          <w:sz w:val="20"/>
          <w:szCs w:val="20"/>
        </w:rPr>
        <w:t>e</w:t>
      </w:r>
      <w:r w:rsidRPr="005C35FB">
        <w:rPr>
          <w:rFonts w:ascii="Arial" w:hAnsi="Arial" w:cs="Arial"/>
          <w:sz w:val="20"/>
          <w:szCs w:val="20"/>
        </w:rPr>
        <w:t xml:space="preserve"> szerint a mérlegen kívüli tételnek minősülő, kapott biztosítékok és fedezetek összegét </w:t>
      </w:r>
      <w:r w:rsidR="00596FAE">
        <w:rPr>
          <w:rFonts w:ascii="Arial" w:hAnsi="Arial" w:cs="Arial"/>
          <w:sz w:val="20"/>
          <w:szCs w:val="20"/>
        </w:rPr>
        <w:t>–</w:t>
      </w:r>
      <w:r w:rsidRPr="005C35FB">
        <w:rPr>
          <w:rFonts w:ascii="Arial" w:hAnsi="Arial" w:cs="Arial"/>
          <w:sz w:val="20"/>
          <w:szCs w:val="20"/>
        </w:rPr>
        <w:t xml:space="preserve"> a pénzügyi vállalkozás fedezetértékelési szabályzata alapján </w:t>
      </w:r>
      <w:r w:rsidR="00D77569" w:rsidRPr="005C35FB">
        <w:rPr>
          <w:rFonts w:ascii="Arial" w:hAnsi="Arial" w:cs="Arial"/>
          <w:sz w:val="20"/>
          <w:szCs w:val="20"/>
        </w:rPr>
        <w:t>–</w:t>
      </w:r>
      <w:r w:rsidRPr="005C35FB">
        <w:rPr>
          <w:rFonts w:ascii="Arial" w:hAnsi="Arial" w:cs="Arial"/>
          <w:sz w:val="20"/>
          <w:szCs w:val="20"/>
        </w:rPr>
        <w:t xml:space="preserve"> az utolsó fedezetértékelés alkalmával meghatározott teljes értéken kell bemutatni. A teljes érték a jogszabálynak, illetve a pénzügyi vállalkozás belső szabályzatának megfelelő aktuális nyilvántartási értéket jelenti. Amennyiben egy követelés mögött többféle fedezet is van, itt mindegyiket fel kell tüntetni.</w:t>
      </w:r>
      <w:r w:rsidR="00170D81">
        <w:rPr>
          <w:rFonts w:ascii="Arial" w:hAnsi="Arial" w:cs="Arial"/>
          <w:sz w:val="20"/>
          <w:szCs w:val="20"/>
        </w:rPr>
        <w:t xml:space="preserve"> A 21D31 kezdetű sorok a biztosítékok és fedezetek teljes értékének</w:t>
      </w:r>
      <w:r w:rsidR="00EE78D0">
        <w:rPr>
          <w:rFonts w:ascii="Arial" w:hAnsi="Arial" w:cs="Arial"/>
          <w:sz w:val="20"/>
          <w:szCs w:val="20"/>
        </w:rPr>
        <w:t xml:space="preserve"> azok</w:t>
      </w:r>
      <w:r w:rsidR="00170D81">
        <w:rPr>
          <w:rFonts w:ascii="Arial" w:hAnsi="Arial" w:cs="Arial"/>
          <w:sz w:val="20"/>
          <w:szCs w:val="20"/>
        </w:rPr>
        <w:t xml:space="preserve"> típusa szerinti megbontás</w:t>
      </w:r>
      <w:r w:rsidR="00EE78D0">
        <w:rPr>
          <w:rFonts w:ascii="Arial" w:hAnsi="Arial" w:cs="Arial"/>
          <w:sz w:val="20"/>
          <w:szCs w:val="20"/>
        </w:rPr>
        <w:t>á</w:t>
      </w:r>
      <w:r w:rsidR="00170D81">
        <w:rPr>
          <w:rFonts w:ascii="Arial" w:hAnsi="Arial" w:cs="Arial"/>
          <w:sz w:val="20"/>
          <w:szCs w:val="20"/>
        </w:rPr>
        <w:t>t tartalmazz</w:t>
      </w:r>
      <w:r w:rsidR="00372EAD">
        <w:rPr>
          <w:rFonts w:ascii="Arial" w:hAnsi="Arial" w:cs="Arial"/>
          <w:sz w:val="20"/>
          <w:szCs w:val="20"/>
        </w:rPr>
        <w:t>ák</w:t>
      </w:r>
      <w:r w:rsidR="00170D81">
        <w:rPr>
          <w:rFonts w:ascii="Arial" w:hAnsi="Arial" w:cs="Arial"/>
          <w:sz w:val="20"/>
          <w:szCs w:val="20"/>
        </w:rPr>
        <w:t>. A 21D32 kezdetű sorokon ugyanezen biztosítékok és fedezetek teljes értékének csoportosítását k</w:t>
      </w:r>
      <w:r w:rsidR="00372EAD">
        <w:rPr>
          <w:rFonts w:ascii="Arial" w:hAnsi="Arial" w:cs="Arial"/>
          <w:sz w:val="20"/>
          <w:szCs w:val="20"/>
        </w:rPr>
        <w:t>ell</w:t>
      </w:r>
      <w:r w:rsidR="00170D81">
        <w:rPr>
          <w:rFonts w:ascii="Arial" w:hAnsi="Arial" w:cs="Arial"/>
          <w:sz w:val="20"/>
          <w:szCs w:val="20"/>
        </w:rPr>
        <w:t xml:space="preserve"> </w:t>
      </w:r>
      <w:r w:rsidR="00372EAD">
        <w:rPr>
          <w:rFonts w:ascii="Arial" w:hAnsi="Arial" w:cs="Arial"/>
          <w:sz w:val="20"/>
          <w:szCs w:val="20"/>
        </w:rPr>
        <w:t>elvégezni</w:t>
      </w:r>
      <w:r w:rsidR="000E3CA1">
        <w:rPr>
          <w:rFonts w:ascii="Arial" w:hAnsi="Arial" w:cs="Arial"/>
          <w:sz w:val="20"/>
          <w:szCs w:val="20"/>
        </w:rPr>
        <w:t xml:space="preserve"> </w:t>
      </w:r>
      <w:r w:rsidR="00170D81">
        <w:rPr>
          <w:rFonts w:ascii="Arial" w:hAnsi="Arial" w:cs="Arial"/>
          <w:sz w:val="20"/>
          <w:szCs w:val="20"/>
        </w:rPr>
        <w:t>azon instrumentum típusa szerint, amelyhez az adott biztosíték és fedezet kapcsolódik.</w:t>
      </w:r>
    </w:p>
    <w:p w14:paraId="6A42EC01" w14:textId="2D86A61B" w:rsidR="006B7C60" w:rsidRPr="005C35FB" w:rsidRDefault="006B7C60" w:rsidP="00C00A35">
      <w:pPr>
        <w:autoSpaceDE w:val="0"/>
        <w:autoSpaceDN w:val="0"/>
        <w:adjustRightInd w:val="0"/>
        <w:jc w:val="both"/>
        <w:rPr>
          <w:rFonts w:ascii="Arial" w:hAnsi="Arial" w:cs="Arial"/>
          <w:sz w:val="20"/>
          <w:szCs w:val="20"/>
        </w:rPr>
      </w:pPr>
      <w:r w:rsidRPr="006B7C60">
        <w:rPr>
          <w:rFonts w:ascii="Arial" w:hAnsi="Arial" w:cs="Arial"/>
          <w:sz w:val="20"/>
          <w:szCs w:val="20"/>
        </w:rPr>
        <w:t xml:space="preserve">A </w:t>
      </w:r>
      <w:r w:rsidR="006034E9">
        <w:rPr>
          <w:rFonts w:ascii="Arial" w:hAnsi="Arial" w:cs="Arial"/>
          <w:sz w:val="20"/>
          <w:szCs w:val="20"/>
        </w:rPr>
        <w:t xml:space="preserve">pénzügyi </w:t>
      </w:r>
      <w:r w:rsidRPr="006B7C60">
        <w:rPr>
          <w:rFonts w:ascii="Arial" w:hAnsi="Arial" w:cs="Arial"/>
          <w:sz w:val="20"/>
          <w:szCs w:val="20"/>
        </w:rPr>
        <w:t>lízing tárgyát képező eszközök</w:t>
      </w:r>
      <w:r w:rsidR="006034E9">
        <w:rPr>
          <w:rFonts w:ascii="Arial" w:hAnsi="Arial" w:cs="Arial"/>
          <w:sz w:val="20"/>
          <w:szCs w:val="20"/>
        </w:rPr>
        <w:t xml:space="preserve"> - </w:t>
      </w:r>
      <w:r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15660B">
        <w:rPr>
          <w:rFonts w:ascii="Arial" w:hAnsi="Arial" w:cs="Arial"/>
          <w:sz w:val="20"/>
          <w:szCs w:val="20"/>
        </w:rPr>
        <w:t>aktuális nyilvántartási érték</w:t>
      </w:r>
      <w:r w:rsidR="006034E9">
        <w:rPr>
          <w:rFonts w:ascii="Arial" w:hAnsi="Arial" w:cs="Arial"/>
          <w:sz w:val="20"/>
          <w:szCs w:val="20"/>
        </w:rPr>
        <w:t>e</w:t>
      </w:r>
      <w:r w:rsidR="0015660B" w:rsidRPr="006B7C60">
        <w:rPr>
          <w:rFonts w:ascii="Arial" w:hAnsi="Arial" w:cs="Arial"/>
          <w:sz w:val="20"/>
          <w:szCs w:val="20"/>
        </w:rPr>
        <w:t xml:space="preserve"> </w:t>
      </w:r>
      <w:r w:rsidRPr="006B7C60">
        <w:rPr>
          <w:rFonts w:ascii="Arial" w:hAnsi="Arial" w:cs="Arial"/>
          <w:sz w:val="20"/>
          <w:szCs w:val="20"/>
        </w:rPr>
        <w:t>ugyancsak szerepeltetendő a fedezetek, biztosítékok között</w:t>
      </w:r>
      <w:r>
        <w:rPr>
          <w:rFonts w:ascii="Arial" w:hAnsi="Arial" w:cs="Arial"/>
          <w:sz w:val="20"/>
          <w:szCs w:val="20"/>
        </w:rPr>
        <w:t xml:space="preserve"> a lízingtárgy típusával megegyező</w:t>
      </w:r>
      <w:r w:rsidR="003A5E93">
        <w:rPr>
          <w:rFonts w:ascii="Arial" w:hAnsi="Arial" w:cs="Arial"/>
          <w:sz w:val="20"/>
          <w:szCs w:val="20"/>
        </w:rPr>
        <w:t xml:space="preserve"> (21D312 Lakóingatlan, 21D313 Egyéb ingatlan, 21D314 Személygépkocsi </w:t>
      </w:r>
      <w:proofErr w:type="spellStart"/>
      <w:r w:rsidR="003A5E93">
        <w:rPr>
          <w:rFonts w:ascii="Arial" w:hAnsi="Arial" w:cs="Arial"/>
          <w:sz w:val="20"/>
          <w:szCs w:val="20"/>
        </w:rPr>
        <w:t>stb</w:t>
      </w:r>
      <w:proofErr w:type="spellEnd"/>
      <w:r w:rsidR="003A5E93">
        <w:rPr>
          <w:rFonts w:ascii="Arial" w:hAnsi="Arial" w:cs="Arial"/>
          <w:sz w:val="20"/>
          <w:szCs w:val="20"/>
        </w:rPr>
        <w:t>)</w:t>
      </w:r>
      <w:r>
        <w:rPr>
          <w:rFonts w:ascii="Arial" w:hAnsi="Arial" w:cs="Arial"/>
          <w:sz w:val="20"/>
          <w:szCs w:val="20"/>
        </w:rPr>
        <w:t>, valamint a pénzügyi lízing instrumentum</w:t>
      </w:r>
      <w:r w:rsidR="003A5E93">
        <w:rPr>
          <w:rFonts w:ascii="Arial" w:hAnsi="Arial" w:cs="Arial"/>
          <w:sz w:val="20"/>
          <w:szCs w:val="20"/>
        </w:rPr>
        <w:t xml:space="preserve"> (21D322)</w:t>
      </w:r>
      <w:r>
        <w:rPr>
          <w:rFonts w:ascii="Arial" w:hAnsi="Arial" w:cs="Arial"/>
          <w:sz w:val="20"/>
          <w:szCs w:val="20"/>
        </w:rPr>
        <w:t xml:space="preserve"> soron is</w:t>
      </w:r>
      <w:r w:rsidRPr="006B7C60">
        <w:rPr>
          <w:rFonts w:ascii="Arial" w:hAnsi="Arial" w:cs="Arial"/>
          <w:sz w:val="20"/>
          <w:szCs w:val="20"/>
        </w:rPr>
        <w:t>.</w:t>
      </w:r>
    </w:p>
    <w:p w14:paraId="27B662E5" w14:textId="6BD549AD" w:rsidR="005408E0"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lastRenderedPageBreak/>
        <w:t xml:space="preserve">21D4 Biztosítékok és fedezetek értéke - a követelés erejéig: </w:t>
      </w:r>
      <w:r w:rsidR="007A51CA" w:rsidRPr="005C35FB">
        <w:rPr>
          <w:rFonts w:ascii="Arial" w:hAnsi="Arial" w:cs="Arial"/>
          <w:sz w:val="20"/>
          <w:szCs w:val="20"/>
        </w:rPr>
        <w:t>e</w:t>
      </w:r>
      <w:r w:rsidRPr="005C35FB">
        <w:rPr>
          <w:rFonts w:ascii="Arial" w:hAnsi="Arial" w:cs="Arial"/>
          <w:sz w:val="20"/>
          <w:szCs w:val="20"/>
        </w:rPr>
        <w:t xml:space="preserve">zekben a sorokban a fentiek szerinti megbontásban kell szerepeltetni az egyes fedezeteket, de nem teljes értéken, hanem csak a mögöttük álló </w:t>
      </w:r>
      <w:r w:rsidR="00B967A9" w:rsidRPr="005C35FB">
        <w:rPr>
          <w:rFonts w:ascii="Arial" w:hAnsi="Arial" w:cs="Arial"/>
          <w:sz w:val="20"/>
          <w:szCs w:val="20"/>
        </w:rPr>
        <w:t>teljes ügyfélkövetelés és a hitelintézeti ügyfelekkel szembeni követelés erejéig</w:t>
      </w:r>
      <w:r w:rsidR="0034290B" w:rsidRPr="005C35FB">
        <w:rPr>
          <w:rFonts w:ascii="Arial" w:hAnsi="Arial" w:cs="Arial"/>
          <w:sz w:val="20"/>
          <w:szCs w:val="20"/>
        </w:rPr>
        <w:t xml:space="preserve">, </w:t>
      </w:r>
      <w:r w:rsidR="0073588D" w:rsidRPr="005C35FB">
        <w:rPr>
          <w:rFonts w:ascii="Arial" w:hAnsi="Arial" w:cs="Arial"/>
          <w:sz w:val="20"/>
          <w:szCs w:val="20"/>
        </w:rPr>
        <w:t>azaz</w:t>
      </w:r>
      <w:r w:rsidR="009D430E" w:rsidRPr="005C35FB">
        <w:rPr>
          <w:rFonts w:ascii="Arial" w:hAnsi="Arial" w:cs="Arial"/>
          <w:sz w:val="20"/>
          <w:szCs w:val="20"/>
        </w:rPr>
        <w:t xml:space="preserve"> </w:t>
      </w:r>
      <w:r w:rsidRPr="005C35FB">
        <w:rPr>
          <w:rFonts w:ascii="Arial" w:hAnsi="Arial" w:cs="Arial"/>
          <w:sz w:val="20"/>
          <w:szCs w:val="20"/>
        </w:rPr>
        <w:t xml:space="preserve">a mérleg </w:t>
      </w:r>
      <w:r w:rsidRPr="005C35FB">
        <w:rPr>
          <w:rFonts w:ascii="Arial" w:hAnsi="Arial" w:cs="Arial"/>
          <w:iCs/>
          <w:sz w:val="20"/>
          <w:szCs w:val="20"/>
        </w:rPr>
        <w:t xml:space="preserve">21A4 </w:t>
      </w:r>
      <w:r w:rsidRPr="005C35FB">
        <w:rPr>
          <w:rFonts w:ascii="Arial" w:hAnsi="Arial" w:cs="Arial"/>
          <w:sz w:val="20"/>
          <w:szCs w:val="20"/>
        </w:rPr>
        <w:t xml:space="preserve">és </w:t>
      </w:r>
      <w:r w:rsidRPr="005C35FB">
        <w:rPr>
          <w:rFonts w:ascii="Arial" w:hAnsi="Arial" w:cs="Arial"/>
          <w:iCs/>
          <w:sz w:val="20"/>
          <w:szCs w:val="20"/>
        </w:rPr>
        <w:t xml:space="preserve">21A32 </w:t>
      </w:r>
      <w:r w:rsidRPr="005C35FB">
        <w:rPr>
          <w:rFonts w:ascii="Arial" w:hAnsi="Arial" w:cs="Arial"/>
          <w:sz w:val="20"/>
          <w:szCs w:val="20"/>
        </w:rPr>
        <w:t>sor</w:t>
      </w:r>
      <w:r w:rsidR="00D513B8">
        <w:rPr>
          <w:rFonts w:ascii="Arial" w:hAnsi="Arial" w:cs="Arial"/>
          <w:sz w:val="20"/>
          <w:szCs w:val="20"/>
        </w:rPr>
        <w:t xml:space="preserve"> </w:t>
      </w:r>
      <w:r w:rsidR="00DF6A57">
        <w:rPr>
          <w:rFonts w:ascii="Arial" w:hAnsi="Arial" w:cs="Arial"/>
          <w:sz w:val="20"/>
          <w:szCs w:val="20"/>
        </w:rPr>
        <w:t xml:space="preserve">könyv szerinti </w:t>
      </w:r>
      <w:r w:rsidR="00D513B8">
        <w:rPr>
          <w:rFonts w:ascii="Arial" w:hAnsi="Arial" w:cs="Arial"/>
          <w:sz w:val="20"/>
          <w:szCs w:val="20"/>
        </w:rPr>
        <w:t>nettó érték</w:t>
      </w:r>
      <w:r w:rsidRPr="005C35FB">
        <w:rPr>
          <w:rFonts w:ascii="Arial" w:hAnsi="Arial" w:cs="Arial"/>
          <w:sz w:val="20"/>
          <w:szCs w:val="20"/>
        </w:rPr>
        <w:t xml:space="preserve"> (tőke és időarányosan járó, de még meg nem fizetett kamat</w:t>
      </w:r>
      <w:r w:rsidR="00D513B8">
        <w:rPr>
          <w:rFonts w:ascii="Arial" w:hAnsi="Arial" w:cs="Arial"/>
          <w:sz w:val="20"/>
          <w:szCs w:val="20"/>
        </w:rPr>
        <w:t>ot tartalmazó</w:t>
      </w:r>
      <w:r w:rsidR="00E40B52" w:rsidRPr="005C35FB">
        <w:rPr>
          <w:rFonts w:ascii="Arial" w:hAnsi="Arial" w:cs="Arial"/>
          <w:sz w:val="20"/>
          <w:szCs w:val="20"/>
        </w:rPr>
        <w:t>)</w:t>
      </w:r>
      <w:r w:rsidR="008649FF" w:rsidRPr="005C35FB">
        <w:rPr>
          <w:rFonts w:ascii="Arial" w:hAnsi="Arial" w:cs="Arial"/>
          <w:sz w:val="20"/>
          <w:szCs w:val="20"/>
        </w:rPr>
        <w:t xml:space="preserve"> </w:t>
      </w:r>
      <w:r w:rsidRPr="005C35FB">
        <w:rPr>
          <w:rFonts w:ascii="Arial" w:hAnsi="Arial" w:cs="Arial"/>
          <w:sz w:val="20"/>
          <w:szCs w:val="20"/>
        </w:rPr>
        <w:t>erejéig</w:t>
      </w:r>
      <w:r w:rsidR="0073588D" w:rsidRPr="005C35FB">
        <w:rPr>
          <w:rFonts w:ascii="Arial" w:hAnsi="Arial" w:cs="Arial"/>
          <w:sz w:val="20"/>
          <w:szCs w:val="20"/>
        </w:rPr>
        <w:t xml:space="preserve"> (magyar számviteli szabályokat alkalmazó adatszolgáltatónál).</w:t>
      </w:r>
      <w:r w:rsidR="0034290B" w:rsidRPr="005C35FB">
        <w:rPr>
          <w:rFonts w:ascii="Arial" w:hAnsi="Arial" w:cs="Arial"/>
          <w:sz w:val="20"/>
          <w:szCs w:val="20"/>
        </w:rPr>
        <w:t xml:space="preserve"> </w:t>
      </w:r>
      <w:r w:rsidR="0073588D" w:rsidRPr="005C35FB">
        <w:rPr>
          <w:rFonts w:ascii="Arial" w:hAnsi="Arial" w:cs="Arial"/>
          <w:sz w:val="20"/>
          <w:szCs w:val="20"/>
        </w:rPr>
        <w:t xml:space="preserve">A fedezetek értékét </w:t>
      </w:r>
      <w:r w:rsidR="00D04AC5" w:rsidRPr="005C35FB">
        <w:rPr>
          <w:rFonts w:ascii="Arial" w:hAnsi="Arial" w:cs="Arial"/>
          <w:sz w:val="20"/>
          <w:szCs w:val="20"/>
        </w:rPr>
        <w:t>a</w:t>
      </w:r>
      <w:r w:rsidR="0073588D" w:rsidRPr="005C35FB">
        <w:rPr>
          <w:rFonts w:ascii="Arial" w:hAnsi="Arial" w:cs="Arial"/>
          <w:sz w:val="20"/>
          <w:szCs w:val="20"/>
        </w:rPr>
        <w:t xml:space="preserve"> PVF21A</w:t>
      </w:r>
      <w:r w:rsidR="00D04AC5" w:rsidRPr="005C35FB">
        <w:rPr>
          <w:rFonts w:ascii="Arial" w:hAnsi="Arial" w:cs="Arial"/>
          <w:sz w:val="20"/>
          <w:szCs w:val="20"/>
        </w:rPr>
        <w:t xml:space="preserve"> mérleg</w:t>
      </w:r>
      <w:r w:rsidR="0073588D" w:rsidRPr="005C35FB">
        <w:rPr>
          <w:rFonts w:ascii="Arial" w:hAnsi="Arial" w:cs="Arial"/>
          <w:sz w:val="20"/>
          <w:szCs w:val="20"/>
        </w:rPr>
        <w:t xml:space="preserve"> </w:t>
      </w:r>
      <w:r w:rsidR="00B967A9" w:rsidRPr="005C35FB">
        <w:rPr>
          <w:rFonts w:ascii="Arial" w:hAnsi="Arial" w:cs="Arial"/>
          <w:sz w:val="20"/>
          <w:szCs w:val="20"/>
        </w:rPr>
        <w:t xml:space="preserve">Hitelek, Előlegek, Betétek sorokon kimutatott követelések </w:t>
      </w:r>
      <w:r w:rsidR="00275A31">
        <w:rPr>
          <w:rFonts w:ascii="Arial" w:hAnsi="Arial" w:cs="Arial"/>
          <w:sz w:val="20"/>
          <w:szCs w:val="20"/>
        </w:rPr>
        <w:t xml:space="preserve">könyv szerinti értékéig </w:t>
      </w:r>
      <w:r w:rsidR="0073588D" w:rsidRPr="005C35FB">
        <w:rPr>
          <w:rFonts w:ascii="Arial" w:hAnsi="Arial" w:cs="Arial"/>
          <w:sz w:val="20"/>
          <w:szCs w:val="20"/>
        </w:rPr>
        <w:t>kell jelenteni</w:t>
      </w:r>
      <w:r w:rsidR="004959C3" w:rsidRPr="005C35FB">
        <w:rPr>
          <w:rFonts w:ascii="Arial" w:hAnsi="Arial" w:cs="Arial"/>
          <w:sz w:val="20"/>
          <w:szCs w:val="20"/>
        </w:rPr>
        <w:t xml:space="preserve"> (IFRS-</w:t>
      </w:r>
      <w:r w:rsidR="004A126E" w:rsidRPr="005C35FB">
        <w:rPr>
          <w:rFonts w:ascii="Arial" w:hAnsi="Arial" w:cs="Arial"/>
          <w:sz w:val="20"/>
          <w:szCs w:val="20"/>
        </w:rPr>
        <w:t>eke</w:t>
      </w:r>
      <w:r w:rsidR="004959C3" w:rsidRPr="005C35FB">
        <w:rPr>
          <w:rFonts w:ascii="Arial" w:hAnsi="Arial" w:cs="Arial"/>
          <w:sz w:val="20"/>
          <w:szCs w:val="20"/>
        </w:rPr>
        <w:t>t alkalmazó adatszolgáltatónál)</w:t>
      </w:r>
      <w:r w:rsidR="00B967A9" w:rsidRPr="005C35FB">
        <w:rPr>
          <w:rFonts w:ascii="Arial" w:hAnsi="Arial" w:cs="Arial"/>
          <w:sz w:val="20"/>
          <w:szCs w:val="20"/>
        </w:rPr>
        <w:t>.</w:t>
      </w:r>
      <w:r w:rsidRPr="005C35FB">
        <w:rPr>
          <w:rFonts w:ascii="Arial" w:hAnsi="Arial" w:cs="Arial"/>
          <w:sz w:val="20"/>
          <w:szCs w:val="20"/>
        </w:rPr>
        <w:t xml:space="preserve"> Amennyiben egy követelés mögött többféle fedezet is van, akkor itt az elsődleges fedezettel kezdve </w:t>
      </w:r>
      <w:r w:rsidR="00D77569" w:rsidRPr="005C35FB">
        <w:rPr>
          <w:rFonts w:ascii="Arial" w:hAnsi="Arial" w:cs="Arial"/>
          <w:sz w:val="20"/>
          <w:szCs w:val="20"/>
        </w:rPr>
        <w:t>–</w:t>
      </w:r>
      <w:r w:rsidRPr="005C35FB">
        <w:rPr>
          <w:rFonts w:ascii="Arial" w:hAnsi="Arial" w:cs="Arial"/>
          <w:sz w:val="20"/>
          <w:szCs w:val="20"/>
        </w:rPr>
        <w:t xml:space="preserve"> de csak a követelés </w:t>
      </w:r>
      <w:r w:rsidR="00583662">
        <w:rPr>
          <w:rFonts w:ascii="Arial" w:hAnsi="Arial" w:cs="Arial"/>
          <w:sz w:val="20"/>
          <w:szCs w:val="20"/>
        </w:rPr>
        <w:t>könyv szeri</w:t>
      </w:r>
      <w:r w:rsidR="003E3B3A">
        <w:rPr>
          <w:rFonts w:ascii="Arial" w:hAnsi="Arial" w:cs="Arial"/>
          <w:sz w:val="20"/>
          <w:szCs w:val="20"/>
        </w:rPr>
        <w:t>nti</w:t>
      </w:r>
      <w:r w:rsidR="00583662">
        <w:rPr>
          <w:rFonts w:ascii="Arial" w:hAnsi="Arial" w:cs="Arial"/>
          <w:sz w:val="20"/>
          <w:szCs w:val="20"/>
        </w:rPr>
        <w:t xml:space="preserve"> értéke </w:t>
      </w:r>
      <w:r w:rsidRPr="005C35FB">
        <w:rPr>
          <w:rFonts w:ascii="Arial" w:hAnsi="Arial" w:cs="Arial"/>
          <w:sz w:val="20"/>
          <w:szCs w:val="20"/>
        </w:rPr>
        <w:t xml:space="preserve">erejéig </w:t>
      </w:r>
      <w:r w:rsidR="00D77569" w:rsidRPr="005C35FB">
        <w:rPr>
          <w:rFonts w:ascii="Arial" w:hAnsi="Arial" w:cs="Arial"/>
          <w:sz w:val="20"/>
          <w:szCs w:val="20"/>
        </w:rPr>
        <w:t>–</w:t>
      </w:r>
      <w:r w:rsidRPr="005C35FB">
        <w:rPr>
          <w:rFonts w:ascii="Arial" w:hAnsi="Arial" w:cs="Arial"/>
          <w:sz w:val="20"/>
          <w:szCs w:val="20"/>
        </w:rPr>
        <w:t xml:space="preserve"> több fedezet is feltüntetésre kerülhet. </w:t>
      </w:r>
    </w:p>
    <w:p w14:paraId="1AFCB8BF" w14:textId="40CFEB9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 </w:t>
      </w:r>
      <w:r w:rsidR="00583662">
        <w:rPr>
          <w:rFonts w:ascii="Arial" w:hAnsi="Arial" w:cs="Arial"/>
          <w:sz w:val="20"/>
          <w:szCs w:val="20"/>
        </w:rPr>
        <w:t xml:space="preserve">könyv szerinti </w:t>
      </w:r>
      <w:r w:rsidRPr="005C35FB">
        <w:rPr>
          <w:rFonts w:ascii="Arial" w:hAnsi="Arial" w:cs="Arial"/>
          <w:sz w:val="20"/>
          <w:szCs w:val="20"/>
        </w:rPr>
        <w:t xml:space="preserve">értékét meghaladó többletfedezetek nem vehetők figyelembe. A követelés </w:t>
      </w:r>
      <w:r w:rsidR="00583662">
        <w:rPr>
          <w:rFonts w:ascii="Arial" w:hAnsi="Arial" w:cs="Arial"/>
          <w:sz w:val="20"/>
          <w:szCs w:val="20"/>
        </w:rPr>
        <w:t xml:space="preserve">könyv szerinti </w:t>
      </w:r>
      <w:r w:rsidRPr="005C35FB">
        <w:rPr>
          <w:rFonts w:ascii="Arial" w:hAnsi="Arial" w:cs="Arial"/>
          <w:sz w:val="20"/>
          <w:szCs w:val="20"/>
        </w:rPr>
        <w:t>értékét el nem érő fedezeteket teljes mértékben, de a fedezetértékelési szabályoknak megfelelő értéken kell számításba venni.</w:t>
      </w:r>
    </w:p>
    <w:p w14:paraId="6C482AC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 a hitelezési tevékenysége kockázatának csökkentésére fedezetet vont be, a </w:t>
      </w:r>
      <w:r w:rsidRPr="005C35FB">
        <w:rPr>
          <w:rFonts w:ascii="Arial" w:hAnsi="Arial" w:cs="Arial"/>
          <w:iCs/>
          <w:sz w:val="20"/>
          <w:szCs w:val="20"/>
        </w:rPr>
        <w:t xml:space="preserve">21D3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teljes értéken </w:t>
      </w:r>
      <w:r w:rsidRPr="005C35FB">
        <w:rPr>
          <w:rFonts w:ascii="Arial" w:hAnsi="Arial" w:cs="Arial"/>
          <w:sz w:val="20"/>
          <w:szCs w:val="20"/>
        </w:rPr>
        <w:t xml:space="preserve">és </w:t>
      </w:r>
      <w:r w:rsidRPr="005C35FB">
        <w:rPr>
          <w:rFonts w:ascii="Arial" w:hAnsi="Arial" w:cs="Arial"/>
          <w:iCs/>
          <w:sz w:val="20"/>
          <w:szCs w:val="20"/>
        </w:rPr>
        <w:t xml:space="preserve">21D4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a követelés erejéig </w:t>
      </w:r>
      <w:r w:rsidRPr="005C35FB">
        <w:rPr>
          <w:rFonts w:ascii="Arial" w:hAnsi="Arial" w:cs="Arial"/>
          <w:sz w:val="20"/>
          <w:szCs w:val="20"/>
        </w:rPr>
        <w:t xml:space="preserve">sor kitöltése egyaránt kötelező, de az összesítésnél csak a </w:t>
      </w:r>
      <w:r w:rsidRPr="005C35FB">
        <w:rPr>
          <w:rFonts w:ascii="Arial" w:hAnsi="Arial" w:cs="Arial"/>
          <w:iCs/>
          <w:sz w:val="20"/>
          <w:szCs w:val="20"/>
        </w:rPr>
        <w:t xml:space="preserve">21D3 </w:t>
      </w:r>
      <w:r w:rsidRPr="005C35FB">
        <w:rPr>
          <w:rFonts w:ascii="Arial" w:hAnsi="Arial" w:cs="Arial"/>
          <w:sz w:val="20"/>
          <w:szCs w:val="20"/>
        </w:rPr>
        <w:t>soron feltüntetett biztosítékok értékét kell figyelembe venni.</w:t>
      </w:r>
    </w:p>
    <w:p w14:paraId="279E521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jogszabályok szerint a pénzügyi vállalkozásnak saját magának kell nyilvántartását úgy kialakítani, hogy a jelentésben fedezetként szereplő összeg bizonylattal alátámasztott és helyszíni vizsgálat során tételesen ellenőrizhető legyen.</w:t>
      </w:r>
    </w:p>
    <w:p w14:paraId="7FBFF393" w14:textId="77777777" w:rsidR="0061149F" w:rsidRPr="005C35FB" w:rsidRDefault="00CE0BD5" w:rsidP="00EE4CC7">
      <w:pPr>
        <w:autoSpaceDE w:val="0"/>
        <w:autoSpaceDN w:val="0"/>
        <w:adjustRightInd w:val="0"/>
        <w:jc w:val="both"/>
        <w:rPr>
          <w:rFonts w:ascii="Arial" w:hAnsi="Arial" w:cs="Arial"/>
          <w:iCs/>
          <w:sz w:val="20"/>
          <w:szCs w:val="20"/>
        </w:rPr>
      </w:pPr>
      <w:r w:rsidRPr="005C35FB">
        <w:rPr>
          <w:rFonts w:ascii="Arial" w:hAnsi="Arial" w:cs="Arial"/>
          <w:iCs/>
          <w:sz w:val="20"/>
          <w:szCs w:val="20"/>
        </w:rPr>
        <w:t xml:space="preserve">21D5 Függővé tett kamat, kamatjellegű jutalékok: </w:t>
      </w:r>
      <w:r w:rsidR="007A51CA" w:rsidRPr="005C35FB">
        <w:rPr>
          <w:rFonts w:ascii="Arial" w:hAnsi="Arial" w:cs="Arial"/>
          <w:iCs/>
          <w:sz w:val="20"/>
          <w:szCs w:val="20"/>
        </w:rPr>
        <w:t>i</w:t>
      </w:r>
      <w:r w:rsidRPr="005C35FB">
        <w:rPr>
          <w:rFonts w:ascii="Arial" w:hAnsi="Arial" w:cs="Arial"/>
          <w:iCs/>
          <w:sz w:val="20"/>
          <w:szCs w:val="20"/>
        </w:rPr>
        <w:t>tt a</w:t>
      </w:r>
      <w:r w:rsidR="00E40B52" w:rsidRPr="005C35FB">
        <w:rPr>
          <w:rFonts w:ascii="Arial" w:hAnsi="Arial" w:cs="Arial"/>
          <w:iCs/>
          <w:sz w:val="20"/>
          <w:szCs w:val="20"/>
        </w:rPr>
        <w:t xml:space="preserve"> magyar</w:t>
      </w:r>
      <w:r w:rsidRPr="005C35FB">
        <w:rPr>
          <w:rFonts w:ascii="Arial" w:hAnsi="Arial" w:cs="Arial"/>
          <w:iCs/>
          <w:sz w:val="20"/>
          <w:szCs w:val="20"/>
        </w:rPr>
        <w:t xml:space="preserve"> számviteli előírások szerint függővé tett kamatokat és kamat jellegű jutalékokat kell jelenteni.</w:t>
      </w:r>
      <w:r w:rsidR="00E40B52" w:rsidRPr="005C35FB">
        <w:rPr>
          <w:rFonts w:ascii="Arial" w:hAnsi="Arial" w:cs="Arial"/>
          <w:iCs/>
          <w:sz w:val="20"/>
          <w:szCs w:val="20"/>
        </w:rPr>
        <w:t xml:space="preserve"> Az IFRS</w:t>
      </w:r>
      <w:r w:rsidR="004959C3" w:rsidRPr="005C35FB">
        <w:rPr>
          <w:rFonts w:ascii="Arial" w:hAnsi="Arial" w:cs="Arial"/>
          <w:iCs/>
          <w:sz w:val="20"/>
          <w:szCs w:val="20"/>
        </w:rPr>
        <w:t>-</w:t>
      </w:r>
      <w:r w:rsidR="004A126E" w:rsidRPr="005C35FB">
        <w:rPr>
          <w:rFonts w:ascii="Arial" w:hAnsi="Arial" w:cs="Arial"/>
          <w:iCs/>
          <w:sz w:val="20"/>
          <w:szCs w:val="20"/>
        </w:rPr>
        <w:t>eke</w:t>
      </w:r>
      <w:r w:rsidR="004959C3" w:rsidRPr="005C35FB">
        <w:rPr>
          <w:rFonts w:ascii="Arial" w:hAnsi="Arial" w:cs="Arial"/>
          <w:iCs/>
          <w:sz w:val="20"/>
          <w:szCs w:val="20"/>
        </w:rPr>
        <w:t>t</w:t>
      </w:r>
      <w:r w:rsidR="00E40B52" w:rsidRPr="005C35FB">
        <w:rPr>
          <w:rFonts w:ascii="Arial" w:hAnsi="Arial" w:cs="Arial"/>
          <w:iCs/>
          <w:sz w:val="20"/>
          <w:szCs w:val="20"/>
        </w:rPr>
        <w:t xml:space="preserve"> </w:t>
      </w:r>
      <w:r w:rsidR="00F85468" w:rsidRPr="005C35FB">
        <w:rPr>
          <w:rFonts w:ascii="Arial" w:hAnsi="Arial" w:cs="Arial"/>
          <w:iCs/>
          <w:sz w:val="20"/>
          <w:szCs w:val="20"/>
        </w:rPr>
        <w:t>alkalmazó</w:t>
      </w:r>
      <w:r w:rsidR="004959C3" w:rsidRPr="005C35FB">
        <w:rPr>
          <w:rFonts w:ascii="Arial" w:hAnsi="Arial" w:cs="Arial"/>
          <w:iCs/>
          <w:sz w:val="20"/>
          <w:szCs w:val="20"/>
        </w:rPr>
        <w:t xml:space="preserve"> adatszolgáltató</w:t>
      </w:r>
      <w:r w:rsidR="00D04AC5" w:rsidRPr="005C35FB">
        <w:rPr>
          <w:rFonts w:ascii="Arial" w:hAnsi="Arial" w:cs="Arial"/>
          <w:iCs/>
          <w:sz w:val="20"/>
          <w:szCs w:val="20"/>
        </w:rPr>
        <w:t xml:space="preserve"> ezen a soron a szerződés szerint járó, de nem könyvelt kamatokat mutatj</w:t>
      </w:r>
      <w:r w:rsidR="004959C3" w:rsidRPr="005C35FB">
        <w:rPr>
          <w:rFonts w:ascii="Arial" w:hAnsi="Arial" w:cs="Arial"/>
          <w:iCs/>
          <w:sz w:val="20"/>
          <w:szCs w:val="20"/>
        </w:rPr>
        <w:t>a</w:t>
      </w:r>
      <w:r w:rsidR="00D04AC5" w:rsidRPr="005C35FB">
        <w:rPr>
          <w:rFonts w:ascii="Arial" w:hAnsi="Arial" w:cs="Arial"/>
          <w:iCs/>
          <w:sz w:val="20"/>
          <w:szCs w:val="20"/>
        </w:rPr>
        <w:t xml:space="preserve"> </w:t>
      </w:r>
      <w:r w:rsidR="004959C3" w:rsidRPr="005C35FB">
        <w:rPr>
          <w:rFonts w:ascii="Arial" w:hAnsi="Arial" w:cs="Arial"/>
          <w:iCs/>
          <w:sz w:val="20"/>
          <w:szCs w:val="20"/>
        </w:rPr>
        <w:t>ki</w:t>
      </w:r>
      <w:r w:rsidR="00D04AC5" w:rsidRPr="005C35FB">
        <w:rPr>
          <w:rFonts w:ascii="Arial" w:hAnsi="Arial" w:cs="Arial"/>
          <w:iCs/>
          <w:sz w:val="20"/>
          <w:szCs w:val="20"/>
        </w:rPr>
        <w:t>.</w:t>
      </w:r>
    </w:p>
    <w:p w14:paraId="01F0499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7A43CAA4" w14:textId="77777777" w:rsidR="00757B56" w:rsidRPr="005C35FB" w:rsidRDefault="00757B56" w:rsidP="00757B56">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15C1FCE7" w14:textId="77777777" w:rsidR="008D2E24" w:rsidRPr="005C35FB" w:rsidRDefault="008D2E24" w:rsidP="00C00A35">
      <w:pPr>
        <w:autoSpaceDE w:val="0"/>
        <w:autoSpaceDN w:val="0"/>
        <w:adjustRightInd w:val="0"/>
        <w:jc w:val="both"/>
        <w:rPr>
          <w:rFonts w:ascii="Arial" w:hAnsi="Arial" w:cs="Arial"/>
          <w:sz w:val="20"/>
          <w:szCs w:val="20"/>
        </w:rPr>
      </w:pPr>
    </w:p>
    <w:p w14:paraId="4E0FF61F" w14:textId="77777777" w:rsidR="008D2E24" w:rsidRPr="005C35FB" w:rsidRDefault="008D2E24" w:rsidP="00C00A35">
      <w:pPr>
        <w:autoSpaceDE w:val="0"/>
        <w:autoSpaceDN w:val="0"/>
        <w:adjustRightInd w:val="0"/>
        <w:jc w:val="both"/>
        <w:rPr>
          <w:rFonts w:ascii="Arial" w:hAnsi="Arial" w:cs="Arial"/>
          <w:sz w:val="20"/>
          <w:szCs w:val="20"/>
        </w:rPr>
      </w:pPr>
    </w:p>
    <w:p w14:paraId="5561D2AF" w14:textId="77777777" w:rsidR="00EB153F" w:rsidRPr="005C35FB" w:rsidRDefault="00453134" w:rsidP="00EB153F">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5. </w:t>
      </w:r>
      <w:r w:rsidR="00EB153F" w:rsidRPr="005C35FB">
        <w:rPr>
          <w:rFonts w:ascii="Arial" w:hAnsi="Arial" w:cs="Arial"/>
          <w:i w:val="0"/>
          <w:color w:val="auto"/>
          <w:sz w:val="20"/>
          <w:szCs w:val="20"/>
          <w:lang w:val="hu-HU"/>
        </w:rPr>
        <w:t xml:space="preserve">21E Pénzügyi vállalkozások </w:t>
      </w:r>
      <w:r w:rsidR="00E37D2B" w:rsidRPr="005C35FB">
        <w:rPr>
          <w:rFonts w:ascii="Arial" w:hAnsi="Arial" w:cs="Arial"/>
          <w:i w:val="0"/>
          <w:color w:val="auto"/>
          <w:sz w:val="20"/>
          <w:szCs w:val="20"/>
          <w:lang w:val="hu-HU"/>
        </w:rPr>
        <w:t>–</w:t>
      </w:r>
      <w:r w:rsidR="00E37D2B">
        <w:rPr>
          <w:rFonts w:ascii="Arial" w:hAnsi="Arial" w:cs="Arial"/>
          <w:i w:val="0"/>
          <w:color w:val="auto"/>
          <w:sz w:val="20"/>
          <w:szCs w:val="20"/>
          <w:lang w:val="hu-HU"/>
        </w:rPr>
        <w:t xml:space="preserve"> </w:t>
      </w:r>
      <w:r w:rsidR="00EB153F" w:rsidRPr="005C35FB">
        <w:rPr>
          <w:rFonts w:ascii="Arial" w:hAnsi="Arial" w:cs="Arial"/>
          <w:i w:val="0"/>
          <w:color w:val="auto"/>
          <w:sz w:val="20"/>
          <w:szCs w:val="20"/>
          <w:lang w:val="hu-HU"/>
        </w:rPr>
        <w:t>Tájékoztató adatok (Speciális tevékenységekkel kapcsolatban)</w:t>
      </w:r>
    </w:p>
    <w:p w14:paraId="24DC7218" w14:textId="77777777" w:rsidR="00EB153F" w:rsidRPr="005C35FB" w:rsidRDefault="00EB153F" w:rsidP="00EB153F">
      <w:pPr>
        <w:autoSpaceDE w:val="0"/>
        <w:autoSpaceDN w:val="0"/>
        <w:adjustRightInd w:val="0"/>
        <w:ind w:firstLine="204"/>
        <w:jc w:val="both"/>
        <w:rPr>
          <w:rFonts w:ascii="Arial" w:hAnsi="Arial" w:cs="Arial"/>
          <w:sz w:val="20"/>
          <w:szCs w:val="20"/>
        </w:rPr>
      </w:pPr>
    </w:p>
    <w:p w14:paraId="3811D97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bCs/>
          <w:iCs/>
          <w:sz w:val="20"/>
          <w:szCs w:val="20"/>
        </w:rPr>
        <w:t xml:space="preserve">A táblát csak </w:t>
      </w:r>
      <w:r w:rsidRPr="005C35FB">
        <w:rPr>
          <w:rFonts w:ascii="Arial" w:hAnsi="Arial" w:cs="Arial"/>
          <w:sz w:val="20"/>
          <w:szCs w:val="20"/>
        </w:rPr>
        <w:t>a Hpt. szerinti, a bankközi piacon pénzügyi ügynöki tevékenység</w:t>
      </w:r>
      <w:r w:rsidR="001B5CA1" w:rsidRPr="005C35FB">
        <w:rPr>
          <w:rFonts w:ascii="Arial" w:hAnsi="Arial" w:cs="Arial"/>
          <w:sz w:val="20"/>
          <w:szCs w:val="20"/>
        </w:rPr>
        <w:t>re</w:t>
      </w:r>
      <w:r w:rsidRPr="005C35FB">
        <w:rPr>
          <w:rFonts w:ascii="Arial" w:hAnsi="Arial" w:cs="Arial"/>
          <w:sz w:val="20"/>
          <w:szCs w:val="20"/>
        </w:rPr>
        <w:t>, valamint a Hpt. szerinti hitelreferencia szolgáltatási tevékenységre vonatkozóan kell kitölteni.</w:t>
      </w:r>
    </w:p>
    <w:p w14:paraId="1FD150E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az analitikai nyilvántartásokon alapul. A tájékoztató adatok kitöltése mellett a tevékenységhez kapcsolódó egyéb információkat továbbra is a 20B </w:t>
      </w:r>
      <w:r w:rsidR="001B5CA1" w:rsidRPr="005C35FB">
        <w:rPr>
          <w:rFonts w:ascii="Arial" w:hAnsi="Arial" w:cs="Arial"/>
          <w:sz w:val="20"/>
          <w:szCs w:val="20"/>
        </w:rPr>
        <w:t xml:space="preserve">kódú </w:t>
      </w:r>
      <w:r w:rsidRPr="005C35FB">
        <w:rPr>
          <w:rFonts w:ascii="Arial" w:hAnsi="Arial" w:cs="Arial"/>
          <w:sz w:val="20"/>
          <w:szCs w:val="20"/>
        </w:rPr>
        <w:t xml:space="preserve">szöveges tábla </w:t>
      </w:r>
      <w:r w:rsidRPr="005C35FB">
        <w:rPr>
          <w:rFonts w:ascii="Arial" w:hAnsi="Arial" w:cs="Arial"/>
          <w:iCs/>
          <w:sz w:val="20"/>
          <w:szCs w:val="20"/>
        </w:rPr>
        <w:t xml:space="preserve">VII. fejezetében </w:t>
      </w:r>
      <w:r w:rsidRPr="005C35FB">
        <w:rPr>
          <w:rFonts w:ascii="Arial" w:hAnsi="Arial" w:cs="Arial"/>
          <w:sz w:val="20"/>
          <w:szCs w:val="20"/>
        </w:rPr>
        <w:t>kell bemutatni.</w:t>
      </w:r>
    </w:p>
    <w:p w14:paraId="3C1A56A2"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bankközi piacon pénzügyi ügynöki tevékenységet végző intézményeknél a közvetített ügyletekre vonatkozó főbb forgalmi adatok</w:t>
      </w:r>
    </w:p>
    <w:p w14:paraId="597A6A14" w14:textId="692F20E3"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21E111</w:t>
      </w:r>
      <w:r w:rsidR="005A13E0">
        <w:rPr>
          <w:rFonts w:ascii="Arial" w:hAnsi="Arial" w:cs="Arial"/>
          <w:iCs/>
          <w:sz w:val="20"/>
          <w:szCs w:val="20"/>
        </w:rPr>
        <w:t>–</w:t>
      </w:r>
      <w:r w:rsidRPr="005C35FB">
        <w:rPr>
          <w:rFonts w:ascii="Arial" w:hAnsi="Arial" w:cs="Arial"/>
          <w:iCs/>
          <w:sz w:val="20"/>
          <w:szCs w:val="20"/>
        </w:rPr>
        <w:t xml:space="preserve">21E116 </w:t>
      </w:r>
      <w:r w:rsidRPr="005C35FB">
        <w:rPr>
          <w:rFonts w:ascii="Arial" w:hAnsi="Arial" w:cs="Arial"/>
          <w:sz w:val="20"/>
          <w:szCs w:val="20"/>
        </w:rPr>
        <w:t xml:space="preserve">soron a közvetített ügyletekre (spot, határidős, </w:t>
      </w:r>
      <w:proofErr w:type="spellStart"/>
      <w:r w:rsidRPr="005C35FB">
        <w:rPr>
          <w:rFonts w:ascii="Arial" w:hAnsi="Arial" w:cs="Arial"/>
          <w:sz w:val="20"/>
          <w:szCs w:val="20"/>
        </w:rPr>
        <w:t>swap</w:t>
      </w:r>
      <w:proofErr w:type="spellEnd"/>
      <w:r w:rsidRPr="005C35FB">
        <w:rPr>
          <w:rFonts w:ascii="Arial" w:hAnsi="Arial" w:cs="Arial"/>
          <w:sz w:val="20"/>
          <w:szCs w:val="20"/>
        </w:rPr>
        <w:t xml:space="preserve"> ügyletek, vásárolt és kiírt opció, egyéb) vonatkozó főbb forgalmi adatokat kell részletezni, amelyeket a </w:t>
      </w:r>
      <w:r w:rsidRPr="005C35FB">
        <w:rPr>
          <w:rFonts w:ascii="Arial" w:hAnsi="Arial" w:cs="Arial"/>
          <w:iCs/>
          <w:sz w:val="20"/>
          <w:szCs w:val="20"/>
        </w:rPr>
        <w:t xml:space="preserve">21E11 Ügyletek összesen </w:t>
      </w:r>
      <w:r w:rsidRPr="005C35FB">
        <w:rPr>
          <w:rFonts w:ascii="Arial" w:hAnsi="Arial" w:cs="Arial"/>
          <w:sz w:val="20"/>
          <w:szCs w:val="20"/>
        </w:rPr>
        <w:t>soron kell összesíteni.</w:t>
      </w:r>
    </w:p>
    <w:p w14:paraId="48446A51"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hitelreferencia szolgáltató intézmények adatai</w:t>
      </w:r>
    </w:p>
    <w:p w14:paraId="03AF723B" w14:textId="01691030"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21E211</w:t>
      </w:r>
      <w:r w:rsidR="005A13E0">
        <w:rPr>
          <w:rFonts w:ascii="Arial" w:hAnsi="Arial" w:cs="Arial"/>
          <w:iCs/>
          <w:sz w:val="20"/>
          <w:szCs w:val="20"/>
        </w:rPr>
        <w:t>–</w:t>
      </w:r>
      <w:r w:rsidRPr="005C35FB">
        <w:rPr>
          <w:rFonts w:ascii="Arial" w:hAnsi="Arial" w:cs="Arial"/>
          <w:iCs/>
          <w:sz w:val="20"/>
          <w:szCs w:val="20"/>
        </w:rPr>
        <w:t xml:space="preserve">21E213 </w:t>
      </w:r>
      <w:r w:rsidRPr="005C35FB">
        <w:rPr>
          <w:rFonts w:ascii="Arial" w:hAnsi="Arial" w:cs="Arial"/>
          <w:sz w:val="20"/>
          <w:szCs w:val="20"/>
        </w:rPr>
        <w:t xml:space="preserve">soron a tárgynegyedévben, valamint a beszámolási időszak végéig a </w:t>
      </w:r>
      <w:proofErr w:type="spellStart"/>
      <w:r w:rsidRPr="005C35FB">
        <w:rPr>
          <w:rFonts w:ascii="Arial" w:hAnsi="Arial" w:cs="Arial"/>
          <w:sz w:val="20"/>
          <w:szCs w:val="20"/>
        </w:rPr>
        <w:t>KHR</w:t>
      </w:r>
      <w:proofErr w:type="spellEnd"/>
      <w:r w:rsidR="001B5CA1" w:rsidRPr="005C35FB">
        <w:rPr>
          <w:rFonts w:ascii="Arial" w:hAnsi="Arial" w:cs="Arial"/>
          <w:sz w:val="20"/>
          <w:szCs w:val="20"/>
        </w:rPr>
        <w:t>-</w:t>
      </w:r>
      <w:r w:rsidRPr="005C35FB">
        <w:rPr>
          <w:rFonts w:ascii="Arial" w:hAnsi="Arial" w:cs="Arial"/>
          <w:sz w:val="20"/>
          <w:szCs w:val="20"/>
        </w:rPr>
        <w:t xml:space="preserve">ből lehívott tranzakciók darabszámát kell közölni. A </w:t>
      </w:r>
      <w:r w:rsidRPr="005C35FB">
        <w:rPr>
          <w:rFonts w:ascii="Arial" w:hAnsi="Arial" w:cs="Arial"/>
          <w:iCs/>
          <w:sz w:val="20"/>
          <w:szCs w:val="20"/>
        </w:rPr>
        <w:t xml:space="preserve">tárgynegyedévi </w:t>
      </w:r>
      <w:r w:rsidRPr="005C35FB">
        <w:rPr>
          <w:rFonts w:ascii="Arial" w:hAnsi="Arial" w:cs="Arial"/>
          <w:sz w:val="20"/>
          <w:szCs w:val="20"/>
        </w:rPr>
        <w:t xml:space="preserve">oszlopban az adott negyedévben történt lehívásokat és azok eredménye szerinti összesítéseket darabszámban kell kimutatni, míg a </w:t>
      </w:r>
      <w:r w:rsidRPr="005C35FB">
        <w:rPr>
          <w:rFonts w:ascii="Arial" w:hAnsi="Arial" w:cs="Arial"/>
          <w:iCs/>
          <w:sz w:val="20"/>
          <w:szCs w:val="20"/>
        </w:rPr>
        <w:t xml:space="preserve">halmozott </w:t>
      </w:r>
      <w:r w:rsidRPr="005C35FB">
        <w:rPr>
          <w:rFonts w:ascii="Arial" w:hAnsi="Arial" w:cs="Arial"/>
          <w:sz w:val="20"/>
          <w:szCs w:val="20"/>
        </w:rPr>
        <w:t>oszlop a naptári éven belül a beszámolási időszak végéig összesített adatokat tartalmazza.</w:t>
      </w:r>
    </w:p>
    <w:p w14:paraId="7CBDFBE0"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Egyéb tájékoztató adatok </w:t>
      </w:r>
      <w:r w:rsidRPr="005C35FB">
        <w:rPr>
          <w:rFonts w:ascii="Arial" w:hAnsi="Arial" w:cs="Arial"/>
          <w:sz w:val="20"/>
          <w:szCs w:val="20"/>
        </w:rPr>
        <w:t>alatt a lehívások vonatkozásában a kapcsolódó hitelszerződések típusa szerinti információkat kell megadni.</w:t>
      </w:r>
    </w:p>
    <w:p w14:paraId="1F74B44B" w14:textId="28668AB2"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21E2231</w:t>
      </w:r>
      <w:r w:rsidR="005A13E0">
        <w:rPr>
          <w:rFonts w:ascii="Arial" w:hAnsi="Arial" w:cs="Arial"/>
          <w:iCs/>
          <w:sz w:val="20"/>
          <w:szCs w:val="20"/>
        </w:rPr>
        <w:t>–</w:t>
      </w:r>
      <w:r w:rsidRPr="005C35FB">
        <w:rPr>
          <w:rFonts w:ascii="Arial" w:hAnsi="Arial" w:cs="Arial"/>
          <w:iCs/>
          <w:sz w:val="20"/>
          <w:szCs w:val="20"/>
        </w:rPr>
        <w:t xml:space="preserve">21E2232 </w:t>
      </w:r>
      <w:r w:rsidRPr="005C35FB">
        <w:rPr>
          <w:rFonts w:ascii="Arial" w:hAnsi="Arial" w:cs="Arial"/>
          <w:sz w:val="20"/>
          <w:szCs w:val="20"/>
        </w:rPr>
        <w:t xml:space="preserve">soron kell bemutatni, hogy a tárgynegyedévben hány új tétel került felvételre – természetes személyek és gazdasági társaságok együttesen –, a </w:t>
      </w:r>
      <w:proofErr w:type="spellStart"/>
      <w:r w:rsidR="00F9381A" w:rsidRPr="005C35FB">
        <w:rPr>
          <w:rFonts w:ascii="Arial" w:hAnsi="Arial" w:cs="Arial"/>
          <w:sz w:val="20"/>
          <w:szCs w:val="20"/>
        </w:rPr>
        <w:t>KHR</w:t>
      </w:r>
      <w:proofErr w:type="spellEnd"/>
      <w:r w:rsidR="00F9381A" w:rsidRPr="005C35FB">
        <w:rPr>
          <w:rFonts w:ascii="Arial" w:hAnsi="Arial" w:cs="Arial"/>
          <w:sz w:val="20"/>
          <w:szCs w:val="20"/>
        </w:rPr>
        <w:t>-</w:t>
      </w:r>
      <w:r w:rsidRPr="005C35FB">
        <w:rPr>
          <w:rFonts w:ascii="Arial" w:hAnsi="Arial" w:cs="Arial"/>
          <w:sz w:val="20"/>
          <w:szCs w:val="20"/>
        </w:rPr>
        <w:t xml:space="preserve">be és mennyi volt a </w:t>
      </w:r>
      <w:proofErr w:type="spellStart"/>
      <w:r w:rsidR="00F9381A" w:rsidRPr="005C35FB">
        <w:rPr>
          <w:rFonts w:ascii="Arial" w:hAnsi="Arial" w:cs="Arial"/>
          <w:sz w:val="20"/>
          <w:szCs w:val="20"/>
        </w:rPr>
        <w:t>KHR</w:t>
      </w:r>
      <w:proofErr w:type="spellEnd"/>
      <w:r w:rsidR="00F9381A" w:rsidRPr="005C35FB">
        <w:rPr>
          <w:rFonts w:ascii="Arial" w:hAnsi="Arial" w:cs="Arial"/>
          <w:sz w:val="20"/>
          <w:szCs w:val="20"/>
        </w:rPr>
        <w:t>-</w:t>
      </w:r>
      <w:r w:rsidRPr="005C35FB">
        <w:rPr>
          <w:rFonts w:ascii="Arial" w:hAnsi="Arial" w:cs="Arial"/>
          <w:sz w:val="20"/>
          <w:szCs w:val="20"/>
        </w:rPr>
        <w:t>ből kivezetettek tárgynegyedévi darabszáma.</w:t>
      </w:r>
    </w:p>
    <w:p w14:paraId="5B3554B8" w14:textId="2BD111B6" w:rsidR="00EB153F" w:rsidRDefault="00EB153F" w:rsidP="00C00A35">
      <w:pPr>
        <w:autoSpaceDE w:val="0"/>
        <w:autoSpaceDN w:val="0"/>
        <w:adjustRightInd w:val="0"/>
        <w:jc w:val="both"/>
        <w:rPr>
          <w:rFonts w:ascii="Arial" w:hAnsi="Arial" w:cs="Arial"/>
          <w:sz w:val="20"/>
          <w:szCs w:val="20"/>
        </w:rPr>
      </w:pPr>
    </w:p>
    <w:p w14:paraId="0EA136B5" w14:textId="77777777" w:rsidR="000D5A50" w:rsidRPr="005C35FB" w:rsidRDefault="000D5A50" w:rsidP="00C00A35">
      <w:pPr>
        <w:autoSpaceDE w:val="0"/>
        <w:autoSpaceDN w:val="0"/>
        <w:adjustRightInd w:val="0"/>
        <w:jc w:val="both"/>
        <w:rPr>
          <w:rFonts w:ascii="Arial" w:hAnsi="Arial" w:cs="Arial"/>
          <w:sz w:val="20"/>
          <w:szCs w:val="20"/>
        </w:rPr>
      </w:pPr>
    </w:p>
    <w:p w14:paraId="28000EE1" w14:textId="77777777" w:rsidR="00CE0BD5" w:rsidRPr="005C35FB" w:rsidRDefault="00F9381A"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6. </w:t>
      </w:r>
      <w:r w:rsidR="00CE0BD5" w:rsidRPr="005C35FB">
        <w:rPr>
          <w:rFonts w:ascii="Arial" w:hAnsi="Arial" w:cs="Arial"/>
          <w:i w:val="0"/>
          <w:color w:val="auto"/>
          <w:sz w:val="20"/>
          <w:szCs w:val="20"/>
          <w:lang w:val="hu-HU"/>
        </w:rPr>
        <w:t>21R P</w:t>
      </w:r>
      <w:r w:rsidR="006803B9" w:rsidRPr="005C35FB">
        <w:rPr>
          <w:rFonts w:ascii="Arial" w:hAnsi="Arial" w:cs="Arial"/>
          <w:i w:val="0"/>
          <w:color w:val="auto"/>
          <w:sz w:val="20"/>
          <w:szCs w:val="20"/>
          <w:lang w:val="hu-HU"/>
        </w:rPr>
        <w:t>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M</w:t>
      </w:r>
      <w:r w:rsidR="006803B9" w:rsidRPr="005C35FB">
        <w:rPr>
          <w:rFonts w:ascii="Arial" w:hAnsi="Arial" w:cs="Arial"/>
          <w:i w:val="0"/>
          <w:color w:val="auto"/>
          <w:sz w:val="20"/>
          <w:szCs w:val="20"/>
          <w:lang w:val="hu-HU"/>
        </w:rPr>
        <w:t>érlegadatok részletezése</w:t>
      </w:r>
    </w:p>
    <w:p w14:paraId="2547A721" w14:textId="77777777" w:rsidR="00A163DB" w:rsidRPr="005C35FB" w:rsidRDefault="00A163DB" w:rsidP="00C00A35">
      <w:pPr>
        <w:autoSpaceDE w:val="0"/>
        <w:autoSpaceDN w:val="0"/>
        <w:adjustRightInd w:val="0"/>
        <w:jc w:val="both"/>
        <w:rPr>
          <w:rFonts w:ascii="Arial" w:hAnsi="Arial" w:cs="Arial"/>
          <w:sz w:val="20"/>
          <w:szCs w:val="20"/>
        </w:rPr>
      </w:pPr>
    </w:p>
    <w:p w14:paraId="48E36B37" w14:textId="3DE9402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a</w:t>
      </w:r>
      <w:r w:rsidR="00B82401">
        <w:rPr>
          <w:rFonts w:ascii="Arial" w:hAnsi="Arial" w:cs="Arial"/>
          <w:sz w:val="20"/>
          <w:szCs w:val="20"/>
        </w:rPr>
        <w:t xml:space="preserve"> </w:t>
      </w:r>
      <w:r w:rsidRPr="005C35FB">
        <w:rPr>
          <w:rFonts w:ascii="Arial" w:hAnsi="Arial" w:cs="Arial"/>
          <w:sz w:val="20"/>
          <w:szCs w:val="20"/>
        </w:rPr>
        <w:t xml:space="preserve">pénzügyi vállalkozás </w:t>
      </w:r>
      <w:r w:rsidR="00585025">
        <w:rPr>
          <w:rFonts w:ascii="Arial" w:hAnsi="Arial" w:cs="Arial"/>
          <w:sz w:val="20"/>
          <w:szCs w:val="20"/>
        </w:rPr>
        <w:t xml:space="preserve">ügyfelekkel szembeni követeléseit és kötelezettségeit </w:t>
      </w:r>
      <w:r w:rsidRPr="005C35FB">
        <w:rPr>
          <w:rFonts w:ascii="Arial" w:hAnsi="Arial" w:cs="Arial"/>
          <w:sz w:val="20"/>
          <w:szCs w:val="20"/>
        </w:rPr>
        <w:t>ügyfélszektorok [</w:t>
      </w:r>
      <w:r w:rsidR="00585025">
        <w:rPr>
          <w:rFonts w:ascii="Arial" w:hAnsi="Arial" w:cs="Arial"/>
          <w:sz w:val="20"/>
          <w:szCs w:val="20"/>
        </w:rPr>
        <w:t xml:space="preserve">belföldi </w:t>
      </w:r>
      <w:r w:rsidRPr="005C35FB">
        <w:rPr>
          <w:rFonts w:ascii="Arial" w:hAnsi="Arial" w:cs="Arial"/>
          <w:sz w:val="20"/>
          <w:szCs w:val="20"/>
        </w:rPr>
        <w:t>nem pénzügyi vállalatok,</w:t>
      </w:r>
      <w:r w:rsidR="00585025">
        <w:rPr>
          <w:rFonts w:ascii="Arial" w:hAnsi="Arial" w:cs="Arial"/>
          <w:sz w:val="20"/>
          <w:szCs w:val="20"/>
        </w:rPr>
        <w:t xml:space="preserve"> belföldi</w:t>
      </w:r>
      <w:r w:rsidRPr="005C35FB">
        <w:rPr>
          <w:rFonts w:ascii="Arial" w:hAnsi="Arial" w:cs="Arial"/>
          <w:sz w:val="20"/>
          <w:szCs w:val="20"/>
        </w:rPr>
        <w:t xml:space="preserve"> háztartások (lakosság, önálló vállalkozók), egyéb ügyfelek</w:t>
      </w:r>
      <w:r w:rsidR="00585025">
        <w:rPr>
          <w:rFonts w:ascii="Arial" w:hAnsi="Arial" w:cs="Arial"/>
          <w:sz w:val="20"/>
          <w:szCs w:val="20"/>
        </w:rPr>
        <w:t xml:space="preserve"> (ebből államháztartás, ebből külföld)</w:t>
      </w:r>
      <w:r w:rsidRPr="005C35FB">
        <w:rPr>
          <w:rFonts w:ascii="Arial" w:hAnsi="Arial" w:cs="Arial"/>
          <w:sz w:val="20"/>
          <w:szCs w:val="20"/>
        </w:rPr>
        <w:t>] szerint kell részletezni. A táblában az ügyfelekkel szembeni követeléseket tovább kell bontani a finanszírozás célja („Gépjármű</w:t>
      </w:r>
      <w:r w:rsidR="00CC7618">
        <w:rPr>
          <w:rFonts w:ascii="Arial" w:hAnsi="Arial" w:cs="Arial"/>
          <w:sz w:val="20"/>
          <w:szCs w:val="20"/>
        </w:rPr>
        <w:noBreakHyphen/>
      </w:r>
      <w:r w:rsidRPr="005C35FB">
        <w:rPr>
          <w:rFonts w:ascii="Arial" w:hAnsi="Arial" w:cs="Arial"/>
          <w:sz w:val="20"/>
          <w:szCs w:val="20"/>
        </w:rPr>
        <w:t>”, „Ingatlan</w:t>
      </w:r>
      <w:r w:rsidR="00CC7618">
        <w:rPr>
          <w:rFonts w:ascii="Arial" w:hAnsi="Arial" w:cs="Arial"/>
          <w:sz w:val="20"/>
          <w:szCs w:val="20"/>
        </w:rPr>
        <w:noBreakHyphen/>
      </w:r>
      <w:r w:rsidRPr="005C35FB">
        <w:rPr>
          <w:rFonts w:ascii="Arial" w:hAnsi="Arial" w:cs="Arial"/>
          <w:sz w:val="20"/>
          <w:szCs w:val="20"/>
        </w:rPr>
        <w:t xml:space="preserve">,” </w:t>
      </w:r>
      <w:r w:rsidRPr="005C35FB">
        <w:rPr>
          <w:rFonts w:ascii="Arial" w:hAnsi="Arial" w:cs="Arial"/>
          <w:sz w:val="20"/>
          <w:szCs w:val="20"/>
        </w:rPr>
        <w:lastRenderedPageBreak/>
        <w:t>„Termelőeszköz-finanszírozás”, „Egyéb célú kihelyezések”), majd a finanszírozás módja („Pénzügyi lízing”, „Hitel”) szerint.</w:t>
      </w:r>
      <w:r w:rsidR="006C1E74">
        <w:rPr>
          <w:rFonts w:ascii="Arial" w:hAnsi="Arial" w:cs="Arial"/>
          <w:sz w:val="20"/>
          <w:szCs w:val="20"/>
        </w:rPr>
        <w:t xml:space="preserve"> A táblában egyes fősorokból ki kell emelni a devizában fennálló követeléseket.</w:t>
      </w:r>
    </w:p>
    <w:p w14:paraId="5794E8BB"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06B14047" w14:textId="77777777"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w:t>
      </w:r>
      <w:r w:rsidR="005502A9" w:rsidRPr="005C35FB">
        <w:rPr>
          <w:rFonts w:ascii="Arial" w:hAnsi="Arial" w:cs="Arial"/>
          <w:sz w:val="20"/>
          <w:szCs w:val="20"/>
        </w:rPr>
        <w:t xml:space="preserve"> </w:t>
      </w:r>
      <w:r w:rsidR="006A5AAD" w:rsidRPr="005C35FB">
        <w:rPr>
          <w:rFonts w:ascii="Arial" w:hAnsi="Arial" w:cs="Arial"/>
          <w:sz w:val="20"/>
          <w:szCs w:val="20"/>
        </w:rPr>
        <w:t>tételeket összesítve, forintra átszámított</w:t>
      </w:r>
      <w:r w:rsidRPr="005C35FB">
        <w:rPr>
          <w:rFonts w:ascii="Arial" w:hAnsi="Arial" w:cs="Arial"/>
          <w:sz w:val="20"/>
          <w:szCs w:val="20"/>
        </w:rPr>
        <w:t xml:space="preserve"> értéke</w:t>
      </w:r>
      <w:r w:rsidR="006A5AAD" w:rsidRPr="005C35FB">
        <w:rPr>
          <w:rFonts w:ascii="Arial" w:hAnsi="Arial" w:cs="Arial"/>
          <w:sz w:val="20"/>
          <w:szCs w:val="20"/>
        </w:rPr>
        <w:t>n kell jelenteni az összesen</w:t>
      </w:r>
      <w:r w:rsidR="005502A9" w:rsidRPr="005C35FB">
        <w:rPr>
          <w:rFonts w:ascii="Arial" w:hAnsi="Arial" w:cs="Arial"/>
          <w:sz w:val="20"/>
          <w:szCs w:val="20"/>
        </w:rPr>
        <w:t xml:space="preserve"> </w:t>
      </w:r>
      <w:r w:rsidRPr="005C35FB">
        <w:rPr>
          <w:rFonts w:ascii="Arial" w:hAnsi="Arial" w:cs="Arial"/>
          <w:sz w:val="20"/>
          <w:szCs w:val="20"/>
        </w:rPr>
        <w:t>oszlop</w:t>
      </w:r>
      <w:r w:rsidR="006A5AAD" w:rsidRPr="005C35FB">
        <w:rPr>
          <w:rFonts w:ascii="Arial" w:hAnsi="Arial" w:cs="Arial"/>
          <w:sz w:val="20"/>
          <w:szCs w:val="20"/>
        </w:rPr>
        <w:t>ok</w:t>
      </w:r>
      <w:r w:rsidRPr="005C35FB">
        <w:rPr>
          <w:rFonts w:ascii="Arial" w:hAnsi="Arial" w:cs="Arial"/>
          <w:sz w:val="20"/>
          <w:szCs w:val="20"/>
        </w:rPr>
        <w:t>ban. A számviteli előírások szerint elszámolt értékvesztést</w:t>
      </w:r>
      <w:r w:rsidR="00E5014C">
        <w:rPr>
          <w:rFonts w:ascii="Arial" w:hAnsi="Arial" w:cs="Arial"/>
          <w:sz w:val="20"/>
          <w:szCs w:val="20"/>
        </w:rPr>
        <w:t>,</w:t>
      </w:r>
      <w:r w:rsidR="00CD4DC8">
        <w:rPr>
          <w:rFonts w:ascii="Arial" w:hAnsi="Arial" w:cs="Arial"/>
          <w:sz w:val="20"/>
          <w:szCs w:val="20"/>
        </w:rPr>
        <w:t xml:space="preserve"> illetve az IFRS-</w:t>
      </w:r>
      <w:r w:rsidR="00E5014C">
        <w:rPr>
          <w:rFonts w:ascii="Arial" w:hAnsi="Arial" w:cs="Arial"/>
          <w:sz w:val="20"/>
          <w:szCs w:val="20"/>
        </w:rPr>
        <w:t>eke</w:t>
      </w:r>
      <w:r w:rsidR="00CD4DC8">
        <w:rPr>
          <w:rFonts w:ascii="Arial" w:hAnsi="Arial" w:cs="Arial"/>
          <w:sz w:val="20"/>
          <w:szCs w:val="20"/>
        </w:rPr>
        <w:t>t alkalmazó</w:t>
      </w:r>
      <w:r w:rsidR="00E5014C">
        <w:rPr>
          <w:rFonts w:ascii="Arial" w:hAnsi="Arial" w:cs="Arial"/>
          <w:sz w:val="20"/>
          <w:szCs w:val="20"/>
        </w:rPr>
        <w:t xml:space="preserve"> adatszolgáltató</w:t>
      </w:r>
      <w:r w:rsidR="00CD4DC8">
        <w:rPr>
          <w:rFonts w:ascii="Arial" w:hAnsi="Arial" w:cs="Arial"/>
          <w:sz w:val="20"/>
          <w:szCs w:val="20"/>
        </w:rPr>
        <w:t xml:space="preserve"> esetében a</w:t>
      </w:r>
      <w:r w:rsidR="00355DAC">
        <w:rPr>
          <w:rFonts w:ascii="Arial" w:hAnsi="Arial" w:cs="Arial"/>
          <w:sz w:val="20"/>
          <w:szCs w:val="20"/>
        </w:rPr>
        <w:t xml:space="preserve"> nem teljesítő kitettségek</w:t>
      </w:r>
      <w:r w:rsidR="00CD4DC8">
        <w:rPr>
          <w:rFonts w:ascii="Arial" w:hAnsi="Arial" w:cs="Arial"/>
          <w:sz w:val="20"/>
          <w:szCs w:val="20"/>
        </w:rPr>
        <w:t xml:space="preserve"> hitelkockázat változásából származó negatív valós érték változást</w:t>
      </w:r>
      <w:r w:rsidRPr="005C35FB">
        <w:rPr>
          <w:rFonts w:ascii="Arial" w:hAnsi="Arial" w:cs="Arial"/>
          <w:sz w:val="20"/>
          <w:szCs w:val="20"/>
        </w:rPr>
        <w:t xml:space="preserve"> a </w:t>
      </w:r>
      <w:r w:rsidR="006A5AAD" w:rsidRPr="005C35FB">
        <w:rPr>
          <w:rFonts w:ascii="Arial" w:hAnsi="Arial" w:cs="Arial"/>
          <w:iCs/>
          <w:sz w:val="20"/>
          <w:szCs w:val="20"/>
        </w:rPr>
        <w:t>b)</w:t>
      </w:r>
      <w:r w:rsidRPr="005C35FB">
        <w:rPr>
          <w:rFonts w:ascii="Arial" w:hAnsi="Arial" w:cs="Arial"/>
          <w:iCs/>
          <w:sz w:val="20"/>
          <w:szCs w:val="20"/>
        </w:rPr>
        <w:t xml:space="preserve"> </w:t>
      </w:r>
      <w:r w:rsidRPr="005C35FB">
        <w:rPr>
          <w:rFonts w:ascii="Arial" w:hAnsi="Arial" w:cs="Arial"/>
          <w:sz w:val="20"/>
          <w:szCs w:val="20"/>
        </w:rPr>
        <w:t>oszlopban kell szerepeltetni. A</w:t>
      </w:r>
      <w:r w:rsidR="006A5AAD" w:rsidRPr="005C35FB">
        <w:rPr>
          <w:rFonts w:ascii="Arial" w:hAnsi="Arial" w:cs="Arial"/>
          <w:iCs/>
          <w:sz w:val="20"/>
          <w:szCs w:val="20"/>
        </w:rPr>
        <w:t xml:space="preserve"> c</w:t>
      </w:r>
      <w:r w:rsidR="00503AED">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oszlopban az értékvesztéssel</w:t>
      </w:r>
      <w:r w:rsidR="00E5014C">
        <w:rPr>
          <w:rFonts w:ascii="Arial" w:hAnsi="Arial" w:cs="Arial"/>
          <w:sz w:val="20"/>
          <w:szCs w:val="20"/>
        </w:rPr>
        <w:t xml:space="preserve">, </w:t>
      </w:r>
      <w:r w:rsidR="00BC1654">
        <w:rPr>
          <w:rFonts w:ascii="Arial" w:hAnsi="Arial" w:cs="Arial"/>
          <w:sz w:val="20"/>
          <w:szCs w:val="20"/>
        </w:rPr>
        <w:t>illetve az IFRS-</w:t>
      </w:r>
      <w:r w:rsidR="00E5014C">
        <w:rPr>
          <w:rFonts w:ascii="Arial" w:hAnsi="Arial" w:cs="Arial"/>
          <w:sz w:val="20"/>
          <w:szCs w:val="20"/>
        </w:rPr>
        <w:t>eke</w:t>
      </w:r>
      <w:r w:rsidR="00BC1654">
        <w:rPr>
          <w:rFonts w:ascii="Arial" w:hAnsi="Arial" w:cs="Arial"/>
          <w:sz w:val="20"/>
          <w:szCs w:val="20"/>
        </w:rPr>
        <w:t>t alkalmazó</w:t>
      </w:r>
      <w:r w:rsidR="00E5014C">
        <w:rPr>
          <w:rFonts w:ascii="Arial" w:hAnsi="Arial" w:cs="Arial"/>
          <w:sz w:val="20"/>
          <w:szCs w:val="20"/>
        </w:rPr>
        <w:t xml:space="preserve"> adatszolgáltató</w:t>
      </w:r>
      <w:r w:rsidR="00BC1654">
        <w:rPr>
          <w:rFonts w:ascii="Arial" w:hAnsi="Arial" w:cs="Arial"/>
          <w:sz w:val="20"/>
          <w:szCs w:val="20"/>
        </w:rPr>
        <w:t xml:space="preserve"> esetében a hitelkockázat változásából származó negatív valós érték változással </w:t>
      </w:r>
      <w:r w:rsidRPr="005C35FB">
        <w:rPr>
          <w:rFonts w:ascii="Arial" w:hAnsi="Arial" w:cs="Arial"/>
          <w:sz w:val="20"/>
          <w:szCs w:val="20"/>
        </w:rPr>
        <w:t>csökkentett könyv szerinti (nettó) értéket kell kimutatni</w:t>
      </w:r>
      <w:r w:rsidR="00685E26" w:rsidRPr="005C35FB">
        <w:rPr>
          <w:rFonts w:ascii="Arial" w:hAnsi="Arial" w:cs="Arial"/>
          <w:sz w:val="20"/>
          <w:szCs w:val="20"/>
        </w:rPr>
        <w:t>.</w:t>
      </w:r>
    </w:p>
    <w:p w14:paraId="58FB9E50" w14:textId="53BEC166" w:rsidR="00355DAC" w:rsidRPr="005C35FB" w:rsidRDefault="00355DAC" w:rsidP="00B2277A">
      <w:pPr>
        <w:jc w:val="both"/>
        <w:rPr>
          <w:rFonts w:ascii="Arial" w:hAnsi="Arial" w:cs="Arial"/>
          <w:sz w:val="20"/>
          <w:szCs w:val="20"/>
        </w:rPr>
      </w:pPr>
      <w:bookmarkStart w:id="143" w:name="_Hlk519171581"/>
      <w:r w:rsidRPr="00355DAC">
        <w:rPr>
          <w:rFonts w:ascii="Arial" w:hAnsi="Arial" w:cs="Arial"/>
          <w:sz w:val="20"/>
          <w:szCs w:val="20"/>
        </w:rPr>
        <w:t xml:space="preserve">A nem teljesítő kitettségek hitelkockázat változásából származó negatív valósérték-változás halmozott összegének kiszámítására vonatkozó előírásokat az </w:t>
      </w:r>
      <w:proofErr w:type="spellStart"/>
      <w:r w:rsidRPr="00355DAC">
        <w:rPr>
          <w:rFonts w:ascii="Arial" w:hAnsi="Arial" w:cs="Arial"/>
          <w:sz w:val="20"/>
          <w:szCs w:val="20"/>
        </w:rPr>
        <w:t>NPET</w:t>
      </w:r>
      <w:proofErr w:type="spellEnd"/>
      <w:r w:rsidR="005A13E0">
        <w:rPr>
          <w:rFonts w:ascii="Arial" w:hAnsi="Arial" w:cs="Arial"/>
          <w:sz w:val="20"/>
          <w:szCs w:val="20"/>
        </w:rPr>
        <w:t>–</w:t>
      </w:r>
      <w:proofErr w:type="spellStart"/>
      <w:r w:rsidRPr="00355DAC">
        <w:rPr>
          <w:rFonts w:ascii="Arial" w:hAnsi="Arial" w:cs="Arial"/>
          <w:sz w:val="20"/>
          <w:szCs w:val="20"/>
        </w:rPr>
        <w:t>NPEB</w:t>
      </w:r>
      <w:proofErr w:type="spellEnd"/>
      <w:r w:rsidRPr="00355DAC">
        <w:rPr>
          <w:rFonts w:ascii="Arial" w:hAnsi="Arial" w:cs="Arial"/>
          <w:sz w:val="20"/>
          <w:szCs w:val="20"/>
        </w:rPr>
        <w:t xml:space="preserve"> kódú táblák kitöltési előírásai tartalmazzák.</w:t>
      </w:r>
      <w:bookmarkEnd w:id="143"/>
    </w:p>
    <w:p w14:paraId="47F53795" w14:textId="77777777" w:rsidR="00CE0BD5" w:rsidRPr="005C35FB" w:rsidRDefault="00CE0BD5" w:rsidP="00C00A35">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sorai</w:t>
      </w:r>
    </w:p>
    <w:p w14:paraId="256224C6" w14:textId="503C553D" w:rsidR="00CE0BD5" w:rsidRPr="005C35FB" w:rsidRDefault="005B09B5" w:rsidP="0049647A">
      <w:pPr>
        <w:autoSpaceDE w:val="0"/>
        <w:autoSpaceDN w:val="0"/>
        <w:adjustRightInd w:val="0"/>
        <w:jc w:val="both"/>
        <w:rPr>
          <w:rFonts w:ascii="Arial" w:hAnsi="Arial" w:cs="Arial"/>
          <w:sz w:val="20"/>
          <w:szCs w:val="20"/>
        </w:rPr>
      </w:pPr>
      <w:r w:rsidRPr="00D06080">
        <w:rPr>
          <w:rFonts w:ascii="Arial" w:hAnsi="Arial" w:cs="Arial"/>
          <w:bCs/>
          <w:sz w:val="20"/>
          <w:szCs w:val="20"/>
        </w:rPr>
        <w:t>A magy</w:t>
      </w:r>
      <w:r w:rsidR="00967AA0" w:rsidRPr="00D06080">
        <w:rPr>
          <w:rFonts w:ascii="Arial" w:hAnsi="Arial" w:cs="Arial"/>
          <w:bCs/>
          <w:sz w:val="20"/>
          <w:szCs w:val="20"/>
        </w:rPr>
        <w:t>ar számviteli szabályok</w:t>
      </w:r>
      <w:r w:rsidR="004959C3" w:rsidRPr="00D06080">
        <w:rPr>
          <w:rFonts w:ascii="Arial" w:hAnsi="Arial" w:cs="Arial"/>
          <w:bCs/>
          <w:sz w:val="20"/>
          <w:szCs w:val="20"/>
        </w:rPr>
        <w:t>at alkalmazó adatszolgáltató</w:t>
      </w:r>
      <w:r w:rsidRPr="00D06080">
        <w:rPr>
          <w:rFonts w:ascii="Arial" w:hAnsi="Arial" w:cs="Arial"/>
          <w:bCs/>
          <w:sz w:val="20"/>
          <w:szCs w:val="20"/>
        </w:rPr>
        <w:t xml:space="preserve"> esetében </w:t>
      </w:r>
      <w:r w:rsidR="00FF2DCF" w:rsidRPr="00D06080">
        <w:rPr>
          <w:rFonts w:ascii="Arial" w:hAnsi="Arial" w:cs="Arial"/>
          <w:bCs/>
          <w:sz w:val="20"/>
          <w:szCs w:val="20"/>
        </w:rPr>
        <w:t>a</w:t>
      </w:r>
      <w:r w:rsidR="00CE0BD5" w:rsidRPr="00D06080">
        <w:rPr>
          <w:rFonts w:ascii="Arial" w:hAnsi="Arial" w:cs="Arial"/>
          <w:sz w:val="20"/>
          <w:szCs w:val="20"/>
        </w:rPr>
        <w:t xml:space="preserve"> </w:t>
      </w:r>
      <w:r w:rsidR="00CE0BD5" w:rsidRPr="00D06080">
        <w:rPr>
          <w:rFonts w:ascii="Arial" w:hAnsi="Arial" w:cs="Arial"/>
          <w:iCs/>
          <w:sz w:val="20"/>
          <w:szCs w:val="20"/>
        </w:rPr>
        <w:t xml:space="preserve">21R0 </w:t>
      </w:r>
      <w:r w:rsidR="00CE0BD5" w:rsidRPr="00D06080">
        <w:rPr>
          <w:rFonts w:ascii="Arial" w:hAnsi="Arial" w:cs="Arial"/>
          <w:sz w:val="20"/>
          <w:szCs w:val="20"/>
        </w:rPr>
        <w:t xml:space="preserve">sorban a </w:t>
      </w:r>
      <w:r w:rsidR="00CE0BD5" w:rsidRPr="00D06080">
        <w:rPr>
          <w:rFonts w:ascii="Arial" w:hAnsi="Arial" w:cs="Arial"/>
          <w:bCs/>
          <w:sz w:val="20"/>
          <w:szCs w:val="20"/>
        </w:rPr>
        <w:t xml:space="preserve">hitelintézetekkel </w:t>
      </w:r>
      <w:r w:rsidR="00023A5F">
        <w:rPr>
          <w:rFonts w:ascii="Arial" w:hAnsi="Arial" w:cs="Arial"/>
          <w:bCs/>
          <w:sz w:val="20"/>
          <w:szCs w:val="20"/>
        </w:rPr>
        <w:t xml:space="preserve">(belföldi és külföldi) </w:t>
      </w:r>
      <w:r w:rsidR="00CE0BD5" w:rsidRPr="00D06080">
        <w:rPr>
          <w:rFonts w:ascii="Arial" w:hAnsi="Arial" w:cs="Arial"/>
          <w:bCs/>
          <w:sz w:val="20"/>
          <w:szCs w:val="20"/>
        </w:rPr>
        <w:t>szembeni követelések</w:t>
      </w:r>
      <w:r w:rsidR="00CE0BD5" w:rsidRPr="00D71A64">
        <w:rPr>
          <w:rFonts w:ascii="Arial" w:hAnsi="Arial" w:cs="Arial"/>
          <w:bCs/>
          <w:sz w:val="20"/>
          <w:szCs w:val="20"/>
        </w:rPr>
        <w:t xml:space="preserve"> </w:t>
      </w:r>
      <w:r w:rsidR="00CE0BD5" w:rsidRPr="005C35FB">
        <w:rPr>
          <w:rFonts w:ascii="Arial" w:hAnsi="Arial" w:cs="Arial"/>
          <w:sz w:val="20"/>
          <w:szCs w:val="20"/>
        </w:rPr>
        <w:t xml:space="preserve">összegét kell beírni, amely megegyezik a felügyeleti mérlegben a 21A3 </w:t>
      </w:r>
      <w:r w:rsidR="00FF2DCF" w:rsidRPr="005C35FB">
        <w:rPr>
          <w:rFonts w:ascii="Arial" w:hAnsi="Arial" w:cs="Arial"/>
          <w:sz w:val="20"/>
          <w:szCs w:val="20"/>
        </w:rPr>
        <w:t>sorkód alatt szereplő összeggel;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21R1 </w:t>
      </w:r>
      <w:r w:rsidR="00CE0BD5" w:rsidRPr="005C35FB">
        <w:rPr>
          <w:rFonts w:ascii="Arial" w:hAnsi="Arial" w:cs="Arial"/>
          <w:sz w:val="20"/>
          <w:szCs w:val="20"/>
        </w:rPr>
        <w:t xml:space="preserve">sorban az </w:t>
      </w:r>
      <w:r w:rsidR="00CE0BD5" w:rsidRPr="00D06080">
        <w:rPr>
          <w:rFonts w:ascii="Arial" w:hAnsi="Arial" w:cs="Arial"/>
          <w:bCs/>
          <w:sz w:val="20"/>
          <w:szCs w:val="20"/>
        </w:rPr>
        <w:t>ügyfelekkel szembeni</w:t>
      </w:r>
      <w:r w:rsidR="00CE0BD5" w:rsidRPr="005C35FB">
        <w:rPr>
          <w:rFonts w:ascii="Arial" w:hAnsi="Arial" w:cs="Arial"/>
          <w:b/>
          <w:bCs/>
          <w:sz w:val="20"/>
          <w:szCs w:val="20"/>
        </w:rPr>
        <w:t xml:space="preserve"> </w:t>
      </w:r>
      <w:r w:rsidR="00CE0BD5" w:rsidRPr="00D06080">
        <w:rPr>
          <w:rFonts w:ascii="Arial" w:hAnsi="Arial" w:cs="Arial"/>
          <w:bCs/>
          <w:sz w:val="20"/>
          <w:szCs w:val="20"/>
        </w:rPr>
        <w:t>követelések</w:t>
      </w:r>
      <w:r w:rsidR="00CE0BD5" w:rsidRPr="005C35FB">
        <w:rPr>
          <w:rFonts w:ascii="Arial" w:hAnsi="Arial" w:cs="Arial"/>
          <w:sz w:val="20"/>
          <w:szCs w:val="20"/>
        </w:rPr>
        <w:t xml:space="preserve">et kell összegezni, amely megegyezik a felügyeleti mérlegben a 21A4 sorkód alatt szereplő értékkel. Az ügyfélköveteléseket szektorok szerint </w:t>
      </w:r>
      <w:r w:rsidR="00023A5F">
        <w:rPr>
          <w:rFonts w:ascii="Arial" w:hAnsi="Arial" w:cs="Arial"/>
          <w:sz w:val="20"/>
          <w:szCs w:val="20"/>
        </w:rPr>
        <w:t>belföld</w:t>
      </w:r>
      <w:r w:rsidR="00F73806">
        <w:rPr>
          <w:rFonts w:ascii="Arial" w:hAnsi="Arial" w:cs="Arial"/>
          <w:sz w:val="20"/>
          <w:szCs w:val="20"/>
        </w:rPr>
        <w:t>i</w:t>
      </w:r>
      <w:r w:rsidR="00023A5F">
        <w:rPr>
          <w:rFonts w:ascii="Arial" w:hAnsi="Arial" w:cs="Arial"/>
          <w:sz w:val="20"/>
          <w:szCs w:val="20"/>
        </w:rPr>
        <w:t xml:space="preserve"> </w:t>
      </w:r>
      <w:r w:rsidR="00F73806">
        <w:rPr>
          <w:rFonts w:ascii="Arial" w:hAnsi="Arial" w:cs="Arial"/>
          <w:sz w:val="20"/>
          <w:szCs w:val="20"/>
        </w:rPr>
        <w:t>„</w:t>
      </w:r>
      <w:r w:rsidR="00CE0BD5" w:rsidRPr="005C35FB">
        <w:rPr>
          <w:rFonts w:ascii="Arial" w:hAnsi="Arial" w:cs="Arial"/>
          <w:sz w:val="20"/>
          <w:szCs w:val="20"/>
        </w:rPr>
        <w:t xml:space="preserve">nem pénzügyi vállalatok”, </w:t>
      </w:r>
      <w:r w:rsidR="00023A5F">
        <w:rPr>
          <w:rFonts w:ascii="Arial" w:hAnsi="Arial" w:cs="Arial"/>
          <w:sz w:val="20"/>
          <w:szCs w:val="20"/>
        </w:rPr>
        <w:t>belföld</w:t>
      </w:r>
      <w:r w:rsidR="00F73806">
        <w:rPr>
          <w:rFonts w:ascii="Arial" w:hAnsi="Arial" w:cs="Arial"/>
          <w:sz w:val="20"/>
          <w:szCs w:val="20"/>
        </w:rPr>
        <w:t>i „</w:t>
      </w:r>
      <w:r w:rsidR="00CE0BD5" w:rsidRPr="005C35FB">
        <w:rPr>
          <w:rFonts w:ascii="Arial" w:hAnsi="Arial" w:cs="Arial"/>
          <w:sz w:val="20"/>
          <w:szCs w:val="20"/>
        </w:rPr>
        <w:t xml:space="preserve">háztartások”, ezen belül „lakosság” és „önálló vállalkozások”, valamint „egyéb ügyfelek” és </w:t>
      </w:r>
      <w:r w:rsidR="00023A5F">
        <w:rPr>
          <w:rFonts w:ascii="Arial" w:hAnsi="Arial" w:cs="Arial"/>
          <w:sz w:val="20"/>
          <w:szCs w:val="20"/>
        </w:rPr>
        <w:t>ezen belül „</w:t>
      </w:r>
      <w:r w:rsidR="00CE0BD5" w:rsidRPr="005C35FB">
        <w:rPr>
          <w:rFonts w:ascii="Arial" w:hAnsi="Arial" w:cs="Arial"/>
          <w:sz w:val="20"/>
          <w:szCs w:val="20"/>
        </w:rPr>
        <w:t xml:space="preserve">államháztartás” </w:t>
      </w:r>
      <w:r w:rsidR="00023A5F">
        <w:rPr>
          <w:rFonts w:ascii="Arial" w:hAnsi="Arial" w:cs="Arial"/>
          <w:sz w:val="20"/>
          <w:szCs w:val="20"/>
        </w:rPr>
        <w:t xml:space="preserve">és „külföld” </w:t>
      </w:r>
      <w:r w:rsidR="00CE0BD5" w:rsidRPr="005C35FB">
        <w:rPr>
          <w:rFonts w:ascii="Arial" w:hAnsi="Arial" w:cs="Arial"/>
          <w:sz w:val="20"/>
          <w:szCs w:val="20"/>
        </w:rPr>
        <w:t>sorokban kell alábontani.</w:t>
      </w:r>
    </w:p>
    <w:p w14:paraId="41298B02" w14:textId="2166A905" w:rsidR="00FF2DCF" w:rsidRDefault="00296B11" w:rsidP="00FF2DCF">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4959C3" w:rsidRPr="00D06080">
        <w:rPr>
          <w:rFonts w:ascii="Arial" w:hAnsi="Arial" w:cs="Arial"/>
          <w:bCs/>
          <w:sz w:val="20"/>
          <w:szCs w:val="20"/>
        </w:rPr>
        <w:t>z IFRS-</w:t>
      </w:r>
      <w:r w:rsidR="004A126E" w:rsidRPr="00D06080">
        <w:rPr>
          <w:rFonts w:ascii="Arial" w:hAnsi="Arial" w:cs="Arial"/>
          <w:bCs/>
          <w:sz w:val="20"/>
          <w:szCs w:val="20"/>
        </w:rPr>
        <w:t>eke</w:t>
      </w:r>
      <w:r w:rsidR="004959C3" w:rsidRPr="00D06080">
        <w:rPr>
          <w:rFonts w:ascii="Arial" w:hAnsi="Arial" w:cs="Arial"/>
          <w:bCs/>
          <w:sz w:val="20"/>
          <w:szCs w:val="20"/>
        </w:rPr>
        <w:t>t alkalmazó adatszolgáltató</w:t>
      </w:r>
      <w:r w:rsidRPr="00D06080">
        <w:rPr>
          <w:rFonts w:ascii="Arial" w:hAnsi="Arial" w:cs="Arial"/>
          <w:bCs/>
          <w:sz w:val="20"/>
          <w:szCs w:val="20"/>
        </w:rPr>
        <w:t xml:space="preserve"> esetében</w:t>
      </w:r>
      <w:r w:rsidRPr="00D71A64">
        <w:rPr>
          <w:rFonts w:ascii="Arial" w:hAnsi="Arial" w:cs="Arial"/>
          <w:bCs/>
          <w:sz w:val="20"/>
          <w:szCs w:val="20"/>
        </w:rPr>
        <w:t xml:space="preserve"> </w:t>
      </w:r>
      <w:r w:rsidR="00967AA0" w:rsidRPr="005C35FB">
        <w:rPr>
          <w:rFonts w:ascii="Arial" w:hAnsi="Arial" w:cs="Arial"/>
          <w:bCs/>
          <w:sz w:val="20"/>
          <w:szCs w:val="20"/>
        </w:rPr>
        <w:t xml:space="preserve">a </w:t>
      </w:r>
      <w:r w:rsidRPr="005C35FB">
        <w:rPr>
          <w:rFonts w:ascii="Arial" w:hAnsi="Arial" w:cs="Arial"/>
          <w:iCs/>
          <w:sz w:val="20"/>
          <w:szCs w:val="20"/>
        </w:rPr>
        <w:t xml:space="preserve">21R0 és a 21R1 </w:t>
      </w:r>
      <w:r w:rsidRPr="005C35FB">
        <w:rPr>
          <w:rFonts w:ascii="Arial" w:hAnsi="Arial" w:cs="Arial"/>
          <w:sz w:val="20"/>
          <w:szCs w:val="20"/>
        </w:rPr>
        <w:t xml:space="preserve">sor </w:t>
      </w:r>
      <w:r w:rsidR="00A65401" w:rsidRPr="005C35FB">
        <w:rPr>
          <w:rFonts w:ascii="Arial" w:hAnsi="Arial" w:cs="Arial"/>
          <w:sz w:val="20"/>
          <w:szCs w:val="20"/>
        </w:rPr>
        <w:t xml:space="preserve">összege </w:t>
      </w:r>
      <w:r w:rsidRPr="005C35FB">
        <w:rPr>
          <w:rFonts w:ascii="Arial" w:hAnsi="Arial" w:cs="Arial"/>
          <w:sz w:val="20"/>
          <w:szCs w:val="20"/>
        </w:rPr>
        <w:t>megegyez</w:t>
      </w:r>
      <w:r w:rsidR="004D4C9A" w:rsidRPr="005C35FB">
        <w:rPr>
          <w:rFonts w:ascii="Arial" w:hAnsi="Arial" w:cs="Arial"/>
          <w:sz w:val="20"/>
          <w:szCs w:val="20"/>
        </w:rPr>
        <w:t>i</w:t>
      </w:r>
      <w:r w:rsidRPr="005C35FB">
        <w:rPr>
          <w:rFonts w:ascii="Arial" w:hAnsi="Arial" w:cs="Arial"/>
          <w:sz w:val="20"/>
          <w:szCs w:val="20"/>
        </w:rPr>
        <w:t xml:space="preserve">k </w:t>
      </w:r>
      <w:r w:rsidR="00F3087E" w:rsidRPr="005C35FB">
        <w:rPr>
          <w:rFonts w:ascii="Arial" w:hAnsi="Arial" w:cs="Arial"/>
          <w:sz w:val="20"/>
          <w:szCs w:val="20"/>
        </w:rPr>
        <w:t>a</w:t>
      </w:r>
      <w:r w:rsidR="00FF2DCF" w:rsidRPr="005C35FB">
        <w:rPr>
          <w:rFonts w:ascii="Arial" w:hAnsi="Arial" w:cs="Arial"/>
          <w:sz w:val="20"/>
          <w:szCs w:val="20"/>
        </w:rPr>
        <w:t xml:space="preserve"> jelentés</w:t>
      </w:r>
      <w:r w:rsidR="00F3087E" w:rsidRPr="005C35FB">
        <w:rPr>
          <w:rFonts w:ascii="Arial" w:hAnsi="Arial" w:cs="Arial"/>
          <w:sz w:val="20"/>
          <w:szCs w:val="20"/>
        </w:rPr>
        <w:t xml:space="preserve"> </w:t>
      </w:r>
      <w:r w:rsidRPr="005C35FB">
        <w:rPr>
          <w:rFonts w:ascii="Arial" w:hAnsi="Arial" w:cs="Arial"/>
          <w:caps/>
          <w:sz w:val="20"/>
          <w:szCs w:val="20"/>
        </w:rPr>
        <w:t>PVF2</w:t>
      </w:r>
      <w:r w:rsidR="00967AA0" w:rsidRPr="005C35FB">
        <w:rPr>
          <w:rFonts w:ascii="Arial" w:hAnsi="Arial" w:cs="Arial"/>
          <w:caps/>
          <w:sz w:val="20"/>
          <w:szCs w:val="20"/>
        </w:rPr>
        <w:t>1</w:t>
      </w:r>
      <w:r w:rsidRPr="005C35FB">
        <w:rPr>
          <w:rFonts w:ascii="Arial" w:hAnsi="Arial" w:cs="Arial"/>
          <w:caps/>
          <w:sz w:val="20"/>
          <w:szCs w:val="20"/>
        </w:rPr>
        <w:t>A</w:t>
      </w:r>
      <w:r w:rsidR="00FF2DCF" w:rsidRPr="005C35FB">
        <w:rPr>
          <w:rFonts w:ascii="Arial" w:hAnsi="Arial" w:cs="Arial"/>
          <w:sz w:val="20"/>
          <w:szCs w:val="20"/>
        </w:rPr>
        <w:t xml:space="preserve"> Pénzügyi vállalkozások IFRS mérlegének Hitelek, Előlegek, Betétek sorokon kimutatott tételek </w:t>
      </w:r>
      <w:r w:rsidRPr="005C35FB">
        <w:rPr>
          <w:rFonts w:ascii="Arial" w:hAnsi="Arial" w:cs="Arial"/>
          <w:sz w:val="20"/>
          <w:szCs w:val="20"/>
        </w:rPr>
        <w:t>összegé</w:t>
      </w:r>
      <w:r w:rsidR="00FF2DCF" w:rsidRPr="005C35FB">
        <w:rPr>
          <w:rFonts w:ascii="Arial" w:hAnsi="Arial" w:cs="Arial"/>
          <w:sz w:val="20"/>
          <w:szCs w:val="20"/>
        </w:rPr>
        <w:t>vel.</w:t>
      </w:r>
    </w:p>
    <w:p w14:paraId="7A2E5AAA" w14:textId="77777777" w:rsidR="00773E16" w:rsidRDefault="00773E16" w:rsidP="00773E16">
      <w:pPr>
        <w:jc w:val="both"/>
        <w:rPr>
          <w:rFonts w:ascii="Arial" w:hAnsi="Arial" w:cs="Arial"/>
          <w:sz w:val="20"/>
          <w:szCs w:val="20"/>
        </w:rPr>
      </w:pPr>
    </w:p>
    <w:p w14:paraId="2CFB0A83" w14:textId="22D4FBD0" w:rsidR="00773E16" w:rsidRDefault="000D2B6D" w:rsidP="00773E16">
      <w:pPr>
        <w:jc w:val="both"/>
        <w:rPr>
          <w:rFonts w:ascii="Arial" w:hAnsi="Arial" w:cs="Arial"/>
          <w:sz w:val="20"/>
          <w:szCs w:val="20"/>
        </w:rPr>
      </w:pPr>
      <w:r>
        <w:rPr>
          <w:rFonts w:ascii="Arial" w:hAnsi="Arial" w:cs="Arial"/>
          <w:sz w:val="20"/>
          <w:szCs w:val="20"/>
        </w:rPr>
        <w:t xml:space="preserve">Az </w:t>
      </w:r>
      <w:r w:rsidR="00FA267A">
        <w:rPr>
          <w:rFonts w:ascii="Arial" w:hAnsi="Arial" w:cs="Arial"/>
          <w:sz w:val="20"/>
          <w:szCs w:val="20"/>
        </w:rPr>
        <w:t>IFRS-eket alkalmazó adatszolgál</w:t>
      </w:r>
      <w:r w:rsidR="00FF3AAA">
        <w:rPr>
          <w:rFonts w:ascii="Arial" w:hAnsi="Arial" w:cs="Arial"/>
          <w:sz w:val="20"/>
          <w:szCs w:val="20"/>
        </w:rPr>
        <w:t>t</w:t>
      </w:r>
      <w:r w:rsidR="00FA267A">
        <w:rPr>
          <w:rFonts w:ascii="Arial" w:hAnsi="Arial" w:cs="Arial"/>
          <w:sz w:val="20"/>
          <w:szCs w:val="20"/>
        </w:rPr>
        <w:t>ató esetében az ü</w:t>
      </w:r>
      <w:r w:rsidR="00FA267A" w:rsidRPr="00FA267A">
        <w:rPr>
          <w:rFonts w:ascii="Arial" w:hAnsi="Arial" w:cs="Arial"/>
          <w:sz w:val="20"/>
          <w:szCs w:val="20"/>
        </w:rPr>
        <w:t xml:space="preserve">gyfelekkel szembeni követelések </w:t>
      </w:r>
      <w:r w:rsidR="00FA267A">
        <w:rPr>
          <w:rFonts w:ascii="Arial" w:hAnsi="Arial" w:cs="Arial"/>
          <w:sz w:val="20"/>
          <w:szCs w:val="20"/>
        </w:rPr>
        <w:t>(21R1)</w:t>
      </w:r>
      <w:r w:rsidR="00FA267A" w:rsidRPr="00FA267A">
        <w:rPr>
          <w:rFonts w:ascii="Arial" w:hAnsi="Arial" w:cs="Arial"/>
          <w:sz w:val="20"/>
          <w:szCs w:val="20"/>
        </w:rPr>
        <w:t xml:space="preserve"> között kell kimutatni a nem hitelintézetekkel szembeni pénzügyi és befektetési szolgáltatásból származó követeléseket</w:t>
      </w:r>
      <w:r w:rsidR="00FA267A">
        <w:rPr>
          <w:rFonts w:ascii="Arial" w:hAnsi="Arial" w:cs="Arial"/>
          <w:sz w:val="20"/>
          <w:szCs w:val="20"/>
        </w:rPr>
        <w:t xml:space="preserve"> </w:t>
      </w:r>
      <w:r w:rsidR="00FA267A" w:rsidRPr="00FA267A">
        <w:rPr>
          <w:rFonts w:ascii="Arial" w:hAnsi="Arial" w:cs="Arial"/>
          <w:sz w:val="20"/>
          <w:szCs w:val="20"/>
        </w:rPr>
        <w:t>(ideértve a pénzügyi vállalkozásokkal szembeni követeléseket is)</w:t>
      </w:r>
      <w:r w:rsidR="0026778A">
        <w:rPr>
          <w:rFonts w:ascii="Arial" w:hAnsi="Arial" w:cs="Arial"/>
          <w:sz w:val="20"/>
          <w:szCs w:val="20"/>
        </w:rPr>
        <w:t xml:space="preserve">, </w:t>
      </w:r>
      <w:r w:rsidR="00773E16">
        <w:rPr>
          <w:rFonts w:ascii="Arial" w:hAnsi="Arial" w:cs="Arial"/>
          <w:sz w:val="20"/>
          <w:szCs w:val="20"/>
        </w:rPr>
        <w:t xml:space="preserve">a hitelintézetekkel szembeni követelések (21R0) között </w:t>
      </w:r>
      <w:r w:rsidR="0026778A">
        <w:rPr>
          <w:rFonts w:ascii="Arial" w:hAnsi="Arial" w:cs="Arial"/>
          <w:sz w:val="20"/>
          <w:szCs w:val="20"/>
        </w:rPr>
        <w:t xml:space="preserve">pedig </w:t>
      </w:r>
      <w:r w:rsidR="00773E16">
        <w:rPr>
          <w:rFonts w:ascii="Arial" w:hAnsi="Arial" w:cs="Arial"/>
          <w:sz w:val="20"/>
          <w:szCs w:val="20"/>
        </w:rPr>
        <w:t>a hitelintézettel, valamint az MNB-vel szemben fennálló, pénzügyi és befektetési szolgáltatásból származó követeléseket</w:t>
      </w:r>
      <w:r w:rsidR="0026778A">
        <w:rPr>
          <w:rFonts w:ascii="Arial" w:hAnsi="Arial" w:cs="Arial"/>
          <w:sz w:val="20"/>
          <w:szCs w:val="20"/>
        </w:rPr>
        <w:t xml:space="preserve"> kell feltüntetni. </w:t>
      </w:r>
      <w:r w:rsidR="00773E16">
        <w:rPr>
          <w:rFonts w:ascii="Arial" w:hAnsi="Arial" w:cs="Arial"/>
          <w:sz w:val="20"/>
          <w:szCs w:val="20"/>
        </w:rPr>
        <w:t xml:space="preserve"> </w:t>
      </w:r>
    </w:p>
    <w:p w14:paraId="1731FA0D" w14:textId="35CF1111" w:rsidR="00FA267A" w:rsidRDefault="00FA267A" w:rsidP="00FA267A">
      <w:pPr>
        <w:jc w:val="both"/>
        <w:rPr>
          <w:rFonts w:ascii="Arial" w:hAnsi="Arial" w:cs="Arial"/>
          <w:sz w:val="20"/>
          <w:szCs w:val="20"/>
        </w:rPr>
      </w:pPr>
    </w:p>
    <w:p w14:paraId="71C6A5B6" w14:textId="15494400"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 Nem pénzügyi vállalatok </w:t>
      </w:r>
      <w:r w:rsidRPr="005C35FB">
        <w:rPr>
          <w:rFonts w:ascii="Arial" w:hAnsi="Arial" w:cs="Arial"/>
          <w:sz w:val="20"/>
          <w:szCs w:val="20"/>
        </w:rPr>
        <w:t>sort a járulékos vállalkozások adatai</w:t>
      </w:r>
      <w:r w:rsidR="00836A4F" w:rsidRPr="005C35FB">
        <w:rPr>
          <w:rFonts w:ascii="Arial" w:hAnsi="Arial" w:cs="Arial"/>
          <w:sz w:val="20"/>
          <w:szCs w:val="20"/>
        </w:rPr>
        <w:t>val együtt</w:t>
      </w:r>
      <w:r w:rsidRPr="005C35FB">
        <w:rPr>
          <w:rFonts w:ascii="Arial" w:hAnsi="Arial" w:cs="Arial"/>
          <w:sz w:val="20"/>
          <w:szCs w:val="20"/>
        </w:rPr>
        <w:t xml:space="preserve"> kell kitölteni.</w:t>
      </w:r>
    </w:p>
    <w:p w14:paraId="36C26DEC" w14:textId="359ED316" w:rsidR="00D83190" w:rsidRPr="005C35FB" w:rsidRDefault="00D83190" w:rsidP="00501473">
      <w:pPr>
        <w:jc w:val="both"/>
        <w:rPr>
          <w:rFonts w:ascii="Arial" w:hAnsi="Arial" w:cs="Arial"/>
          <w:sz w:val="20"/>
          <w:szCs w:val="20"/>
        </w:rPr>
      </w:pPr>
      <w:r>
        <w:rPr>
          <w:rFonts w:ascii="Arial" w:hAnsi="Arial" w:cs="Arial"/>
          <w:sz w:val="20"/>
          <w:szCs w:val="20"/>
        </w:rPr>
        <w:t xml:space="preserve">A 21R1101 soron </w:t>
      </w:r>
      <w:r w:rsidR="000D2B6D">
        <w:rPr>
          <w:rFonts w:ascii="Arial" w:hAnsi="Arial" w:cs="Arial"/>
          <w:sz w:val="20"/>
          <w:szCs w:val="20"/>
        </w:rPr>
        <w:t xml:space="preserve">– az </w:t>
      </w:r>
      <w:proofErr w:type="spellStart"/>
      <w:r w:rsidR="000D2B6D">
        <w:rPr>
          <w:rFonts w:ascii="Arial" w:hAnsi="Arial" w:cs="Arial"/>
          <w:sz w:val="20"/>
          <w:szCs w:val="20"/>
        </w:rPr>
        <w:t>NPEB</w:t>
      </w:r>
      <w:proofErr w:type="spellEnd"/>
      <w:r w:rsidR="000D2B6D">
        <w:rPr>
          <w:rFonts w:ascii="Arial" w:hAnsi="Arial" w:cs="Arial"/>
          <w:sz w:val="20"/>
          <w:szCs w:val="20"/>
        </w:rPr>
        <w:t xml:space="preserve"> táblában jelentett adatokkal konzisztensen – </w:t>
      </w:r>
      <w:r>
        <w:rPr>
          <w:rFonts w:ascii="Arial" w:hAnsi="Arial" w:cs="Arial"/>
          <w:sz w:val="20"/>
          <w:szCs w:val="20"/>
        </w:rPr>
        <w:t>ki kell emelni azon tételeket, melyek a 21R11 soron jelentett tételekből devizában állnak fenn. A besorolás alapja az, hogy</w:t>
      </w:r>
      <w:r w:rsidRPr="00D83190">
        <w:rPr>
          <w:rFonts w:ascii="Arial" w:hAnsi="Arial" w:cs="Arial"/>
          <w:sz w:val="20"/>
          <w:szCs w:val="20"/>
        </w:rPr>
        <w:t xml:space="preserve"> a szerződés szerint devizában áll fenn a tartozás, vagyis az ügyfél részéről devizaárfolyam kockázat merül fel a törlesztés során. </w:t>
      </w:r>
      <w:r>
        <w:rPr>
          <w:rFonts w:ascii="Arial" w:hAnsi="Arial" w:cs="Arial"/>
          <w:sz w:val="20"/>
          <w:szCs w:val="20"/>
        </w:rPr>
        <w:t>Vásárolt követelések esetén n</w:t>
      </w:r>
      <w:r w:rsidRPr="00D83190">
        <w:rPr>
          <w:rFonts w:ascii="Arial" w:hAnsi="Arial" w:cs="Arial"/>
          <w:sz w:val="20"/>
          <w:szCs w:val="20"/>
        </w:rPr>
        <w:t xml:space="preserve">em számít az, hogy a követelés vételára milyen devizában volt meghatározva. Amennyiben a devizahitelek </w:t>
      </w:r>
      <w:proofErr w:type="spellStart"/>
      <w:r w:rsidRPr="00D83190">
        <w:rPr>
          <w:rFonts w:ascii="Arial" w:hAnsi="Arial" w:cs="Arial"/>
          <w:sz w:val="20"/>
          <w:szCs w:val="20"/>
        </w:rPr>
        <w:t>forintosításra</w:t>
      </w:r>
      <w:proofErr w:type="spellEnd"/>
      <w:r w:rsidRPr="00D83190">
        <w:rPr>
          <w:rFonts w:ascii="Arial" w:hAnsi="Arial" w:cs="Arial"/>
          <w:sz w:val="20"/>
          <w:szCs w:val="20"/>
        </w:rPr>
        <w:t xml:space="preserve"> kerülnek, abban az esetben már forinthitel</w:t>
      </w:r>
      <w:r w:rsidR="000D2B6D">
        <w:rPr>
          <w:rFonts w:ascii="Arial" w:hAnsi="Arial" w:cs="Arial"/>
          <w:sz w:val="20"/>
          <w:szCs w:val="20"/>
        </w:rPr>
        <w:t>ként</w:t>
      </w:r>
      <w:r w:rsidRPr="00D83190">
        <w:rPr>
          <w:rFonts w:ascii="Arial" w:hAnsi="Arial" w:cs="Arial"/>
          <w:sz w:val="20"/>
          <w:szCs w:val="20"/>
        </w:rPr>
        <w:t xml:space="preserve"> kell </w:t>
      </w:r>
      <w:r w:rsidR="009D096E">
        <w:rPr>
          <w:rFonts w:ascii="Arial" w:hAnsi="Arial" w:cs="Arial"/>
          <w:sz w:val="20"/>
          <w:szCs w:val="20"/>
        </w:rPr>
        <w:t>szerepeltet</w:t>
      </w:r>
      <w:r w:rsidR="00D0409A">
        <w:rPr>
          <w:rFonts w:ascii="Arial" w:hAnsi="Arial" w:cs="Arial"/>
          <w:sz w:val="20"/>
          <w:szCs w:val="20"/>
        </w:rPr>
        <w:t>ni</w:t>
      </w:r>
      <w:r w:rsidRPr="00D83190">
        <w:rPr>
          <w:rFonts w:ascii="Arial" w:hAnsi="Arial" w:cs="Arial"/>
          <w:sz w:val="20"/>
          <w:szCs w:val="20"/>
        </w:rPr>
        <w:t xml:space="preserve"> a táblában. </w:t>
      </w:r>
      <w:r>
        <w:rPr>
          <w:rFonts w:ascii="Arial" w:hAnsi="Arial" w:cs="Arial"/>
          <w:sz w:val="20"/>
          <w:szCs w:val="20"/>
        </w:rPr>
        <w:t xml:space="preserve">Ezen előírás értelemszerűen alkalmazandó a </w:t>
      </w:r>
      <w:r w:rsidRPr="00D83190">
        <w:rPr>
          <w:rFonts w:ascii="Arial" w:hAnsi="Arial" w:cs="Arial"/>
          <w:sz w:val="20"/>
          <w:szCs w:val="20"/>
        </w:rPr>
        <w:t>21R1201</w:t>
      </w:r>
      <w:r>
        <w:rPr>
          <w:rFonts w:ascii="Arial" w:hAnsi="Arial" w:cs="Arial"/>
          <w:sz w:val="20"/>
          <w:szCs w:val="20"/>
        </w:rPr>
        <w:t xml:space="preserve"> és a </w:t>
      </w:r>
      <w:r w:rsidRPr="00D83190">
        <w:rPr>
          <w:rFonts w:ascii="Arial" w:hAnsi="Arial" w:cs="Arial"/>
          <w:sz w:val="20"/>
          <w:szCs w:val="20"/>
        </w:rPr>
        <w:t>21R1301</w:t>
      </w:r>
      <w:r>
        <w:rPr>
          <w:rFonts w:ascii="Arial" w:hAnsi="Arial" w:cs="Arial"/>
          <w:sz w:val="20"/>
          <w:szCs w:val="20"/>
        </w:rPr>
        <w:t xml:space="preserve"> sor esetében is.</w:t>
      </w:r>
    </w:p>
    <w:p w14:paraId="6CD03D1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 Háztartások </w:t>
      </w:r>
      <w:r w:rsidRPr="005C35FB">
        <w:rPr>
          <w:rFonts w:ascii="Arial" w:hAnsi="Arial" w:cs="Arial"/>
          <w:sz w:val="20"/>
          <w:szCs w:val="20"/>
        </w:rPr>
        <w:t xml:space="preserve">sort tovább kell bontani lakosságra </w:t>
      </w:r>
      <w:r w:rsidRPr="005C35FB">
        <w:rPr>
          <w:rFonts w:ascii="Arial" w:hAnsi="Arial" w:cs="Arial"/>
          <w:iCs/>
          <w:sz w:val="20"/>
          <w:szCs w:val="20"/>
        </w:rPr>
        <w:t xml:space="preserve">(21R121) </w:t>
      </w:r>
      <w:r w:rsidRPr="005C35FB">
        <w:rPr>
          <w:rFonts w:ascii="Arial" w:hAnsi="Arial" w:cs="Arial"/>
          <w:sz w:val="20"/>
          <w:szCs w:val="20"/>
        </w:rPr>
        <w:t xml:space="preserve">és önálló vállalkozókra </w:t>
      </w:r>
      <w:r w:rsidRPr="005C35FB">
        <w:rPr>
          <w:rFonts w:ascii="Arial" w:hAnsi="Arial" w:cs="Arial"/>
          <w:iCs/>
          <w:sz w:val="20"/>
          <w:szCs w:val="20"/>
        </w:rPr>
        <w:t>(21R122).</w:t>
      </w:r>
    </w:p>
    <w:p w14:paraId="0BC46C8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21R111, 21R1211, 21R1221, 21R131 Gépjármű finanszírozásból származó követelések </w:t>
      </w:r>
      <w:r w:rsidRPr="005C35FB">
        <w:rPr>
          <w:rFonts w:ascii="Arial" w:hAnsi="Arial" w:cs="Arial"/>
          <w:sz w:val="20"/>
          <w:szCs w:val="20"/>
        </w:rPr>
        <w:t xml:space="preserve">sornak az ügyfelekkel szembeni követelésekből </w:t>
      </w:r>
      <w:r w:rsidRPr="005C35FB">
        <w:rPr>
          <w:rFonts w:ascii="Arial" w:hAnsi="Arial" w:cs="Arial"/>
          <w:iCs/>
          <w:sz w:val="20"/>
          <w:szCs w:val="20"/>
        </w:rPr>
        <w:t xml:space="preserve">(21R1 </w:t>
      </w:r>
      <w:r w:rsidRPr="005C35FB">
        <w:rPr>
          <w:rFonts w:ascii="Arial" w:hAnsi="Arial" w:cs="Arial"/>
          <w:sz w:val="20"/>
          <w:szCs w:val="20"/>
        </w:rPr>
        <w:t>sorkód) a gépjármű finanszírozásból származó összes (lízing, pénzkölcsön) követelést kell tartalmaznia. A követeléseket szektorok szerint „nem pénzügyi vállalatok”, „háztartások”, ezen belül „lakosság” és „önálló vállalkozások” sorokra kell alábontani. A többi, nem kiemelt ügyfelet az egyéb ügyfelekkel szembeni követelések sorban kell feltüntetni. Itt hitelintézet nem szerepelhet. Az ügyfélszektor szerinti kihelyezéseket tovább kell bontani „Pénzügyi lízing” és „Hitel” kategóriákra.</w:t>
      </w:r>
    </w:p>
    <w:p w14:paraId="09835FEB" w14:textId="77777777" w:rsidR="001C56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21R112, 21R1212, 21R1222, 21R132 Ingatlan finanszírozásból származó követelések </w:t>
      </w:r>
      <w:r w:rsidRPr="005C35FB">
        <w:rPr>
          <w:rFonts w:ascii="Arial" w:hAnsi="Arial" w:cs="Arial"/>
          <w:sz w:val="20"/>
          <w:szCs w:val="20"/>
        </w:rPr>
        <w:t xml:space="preserve">soron az ügyfelekkel szembeni követelésekből az ingatlan finanszírozásból származó összes (lízing, pénzkölcsön) követelést kell feltüntetni. A követeléseket szektorok szerint „nem pénzügyi vállalatok”, „háztartások”, ezen belül „lakosság” és „önálló vállalkozások” sorokra kell alábontani. </w:t>
      </w:r>
    </w:p>
    <w:p w14:paraId="10035FB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többi, nem kiemelt ügyfelet az egyéb ügyfelekkel szembeni követelések sorban kell feltüntetni. Itt hitelintézet nem szerepelhet. Az ügyfélszektor szerinti kihelyezéseket tovább kell bontani „Pénzügyi lízing” és „Hitel” kategóriákra.</w:t>
      </w:r>
    </w:p>
    <w:p w14:paraId="6C7AA7F2" w14:textId="77777777" w:rsidR="00A163DB"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21R114, 21R1213, 21R133 Egyéb célú kihelyezések </w:t>
      </w:r>
      <w:r w:rsidRPr="005C35FB">
        <w:rPr>
          <w:rFonts w:ascii="Arial" w:hAnsi="Arial" w:cs="Arial"/>
          <w:sz w:val="20"/>
          <w:szCs w:val="20"/>
        </w:rPr>
        <w:t xml:space="preserve">sorban kell feltüntetni minden olyan ügyféllel szembeni követelést, amelyet a pénzügyi vállalkozás nem ingatlan vagy gépjármű megszerzése céljából nyújtott ügyfelének. </w:t>
      </w:r>
    </w:p>
    <w:p w14:paraId="3889D3E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lastRenderedPageBreak/>
        <w:t>Itt kell feltüntetni többek között az ingatlan vagy gépjármű fedezete mellett nyújtott szabad felhasználású hiteleket, és a faktoring követeléseket is. Az ingatlan fedezete mellett nyújtott szabad felhasználású hitelek és a faktoring követelések állományát a részletező sorokon külön be kell mutatni.</w:t>
      </w:r>
    </w:p>
    <w:p w14:paraId="1A93B285" w14:textId="6EA3D59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21R12131 Lakossági fogyasztási hitelek </w:t>
      </w:r>
      <w:r w:rsidR="00A73ACD" w:rsidRPr="005C35FB">
        <w:rPr>
          <w:rFonts w:ascii="Arial" w:hAnsi="Arial" w:cs="Arial"/>
          <w:iCs/>
          <w:sz w:val="20"/>
          <w:szCs w:val="20"/>
        </w:rPr>
        <w:t>(a gépjárműhitelek</w:t>
      </w:r>
      <w:r w:rsidR="00FA04B4" w:rsidRPr="005C35FB">
        <w:rPr>
          <w:rFonts w:ascii="Arial" w:hAnsi="Arial" w:cs="Arial"/>
          <w:iCs/>
          <w:sz w:val="20"/>
          <w:szCs w:val="20"/>
        </w:rPr>
        <w:t xml:space="preserve"> és a gépjárműlízing</w:t>
      </w:r>
      <w:r w:rsidR="00A73ACD" w:rsidRPr="005C35FB">
        <w:rPr>
          <w:rFonts w:ascii="Arial" w:hAnsi="Arial" w:cs="Arial"/>
          <w:iCs/>
          <w:sz w:val="20"/>
          <w:szCs w:val="20"/>
        </w:rPr>
        <w:t xml:space="preserve"> kivételével)</w:t>
      </w:r>
      <w:r w:rsidRPr="005C35FB">
        <w:rPr>
          <w:rFonts w:ascii="Arial" w:hAnsi="Arial" w:cs="Arial"/>
          <w:iCs/>
          <w:sz w:val="20"/>
          <w:szCs w:val="20"/>
        </w:rPr>
        <w:t xml:space="preserve"> </w:t>
      </w:r>
      <w:r w:rsidRPr="005C35FB">
        <w:rPr>
          <w:rFonts w:ascii="Arial" w:hAnsi="Arial" w:cs="Arial"/>
          <w:sz w:val="20"/>
          <w:szCs w:val="20"/>
        </w:rPr>
        <w:t xml:space="preserve">sorban kell </w:t>
      </w:r>
      <w:r w:rsidR="00A73ACD" w:rsidRPr="005C35FB">
        <w:rPr>
          <w:rFonts w:ascii="Arial" w:hAnsi="Arial" w:cs="Arial"/>
          <w:sz w:val="20"/>
          <w:szCs w:val="20"/>
        </w:rPr>
        <w:t xml:space="preserve">szerepeltetni </w:t>
      </w:r>
      <w:r w:rsidRPr="005C35FB">
        <w:rPr>
          <w:rFonts w:ascii="Arial" w:hAnsi="Arial" w:cs="Arial"/>
          <w:sz w:val="20"/>
          <w:szCs w:val="20"/>
        </w:rPr>
        <w:t>a lakossági követelések közül a fogyasztási hitelnek minősülő állományt</w:t>
      </w:r>
      <w:r w:rsidR="00A73ACD" w:rsidRPr="005C35FB">
        <w:rPr>
          <w:rFonts w:ascii="Arial" w:hAnsi="Arial" w:cs="Arial"/>
          <w:sz w:val="20"/>
          <w:szCs w:val="20"/>
        </w:rPr>
        <w:t xml:space="preserve"> a gépjárműhitelek </w:t>
      </w:r>
      <w:r w:rsidR="00FA04B4" w:rsidRPr="005C35FB">
        <w:rPr>
          <w:rFonts w:ascii="Arial" w:hAnsi="Arial" w:cs="Arial"/>
          <w:sz w:val="20"/>
          <w:szCs w:val="20"/>
        </w:rPr>
        <w:t xml:space="preserve">és a gépjárműlízing </w:t>
      </w:r>
      <w:r w:rsidR="00A73ACD" w:rsidRPr="005C35FB">
        <w:rPr>
          <w:rFonts w:ascii="Arial" w:hAnsi="Arial" w:cs="Arial"/>
          <w:sz w:val="20"/>
          <w:szCs w:val="20"/>
        </w:rPr>
        <w:t>kivételével</w:t>
      </w:r>
      <w:r w:rsidRPr="005C35FB">
        <w:rPr>
          <w:rFonts w:ascii="Arial" w:hAnsi="Arial" w:cs="Arial"/>
          <w:sz w:val="20"/>
          <w:szCs w:val="20"/>
        </w:rPr>
        <w:t xml:space="preserve">. </w:t>
      </w:r>
      <w:r w:rsidR="00A73ACD" w:rsidRPr="005C35FB">
        <w:rPr>
          <w:rFonts w:ascii="Arial" w:hAnsi="Arial" w:cs="Arial"/>
          <w:sz w:val="20"/>
          <w:szCs w:val="20"/>
        </w:rPr>
        <w:t>A</w:t>
      </w:r>
      <w:r w:rsidRPr="005C35FB">
        <w:rPr>
          <w:rFonts w:ascii="Arial" w:hAnsi="Arial" w:cs="Arial"/>
          <w:sz w:val="20"/>
          <w:szCs w:val="20"/>
        </w:rPr>
        <w:t xml:space="preserve"> külön soro</w:t>
      </w:r>
      <w:r w:rsidR="00FA04B4" w:rsidRPr="005C35FB">
        <w:rPr>
          <w:rFonts w:ascii="Arial" w:hAnsi="Arial" w:cs="Arial"/>
          <w:sz w:val="20"/>
          <w:szCs w:val="20"/>
        </w:rPr>
        <w:t>ko</w:t>
      </w:r>
      <w:r w:rsidRPr="005C35FB">
        <w:rPr>
          <w:rFonts w:ascii="Arial" w:hAnsi="Arial" w:cs="Arial"/>
          <w:sz w:val="20"/>
          <w:szCs w:val="20"/>
        </w:rPr>
        <w:t xml:space="preserve">n </w:t>
      </w:r>
      <w:r w:rsidR="00A73ACD" w:rsidRPr="005C35FB">
        <w:rPr>
          <w:rFonts w:ascii="Arial" w:hAnsi="Arial" w:cs="Arial"/>
          <w:sz w:val="20"/>
          <w:szCs w:val="20"/>
        </w:rPr>
        <w:t>(21R12112</w:t>
      </w:r>
      <w:r w:rsidR="00FA04B4" w:rsidRPr="005C35FB">
        <w:rPr>
          <w:rFonts w:ascii="Arial" w:hAnsi="Arial" w:cs="Arial"/>
          <w:sz w:val="20"/>
          <w:szCs w:val="20"/>
        </w:rPr>
        <w:t xml:space="preserve"> és 21R12111</w:t>
      </w:r>
      <w:r w:rsidR="00A73ACD" w:rsidRPr="005C35FB">
        <w:rPr>
          <w:rFonts w:ascii="Arial" w:hAnsi="Arial" w:cs="Arial"/>
          <w:sz w:val="20"/>
          <w:szCs w:val="20"/>
        </w:rPr>
        <w:t xml:space="preserve">) </w:t>
      </w:r>
      <w:r w:rsidRPr="005C35FB">
        <w:rPr>
          <w:rFonts w:ascii="Arial" w:hAnsi="Arial" w:cs="Arial"/>
          <w:sz w:val="20"/>
          <w:szCs w:val="20"/>
        </w:rPr>
        <w:t>kimutatott gépjárműhitel</w:t>
      </w:r>
      <w:r w:rsidR="00FA04B4" w:rsidRPr="005C35FB">
        <w:rPr>
          <w:rFonts w:ascii="Arial" w:hAnsi="Arial" w:cs="Arial"/>
          <w:sz w:val="20"/>
          <w:szCs w:val="20"/>
        </w:rPr>
        <w:t xml:space="preserve"> és gépjárműlízing</w:t>
      </w:r>
      <w:r w:rsidRPr="005C35FB">
        <w:rPr>
          <w:rFonts w:ascii="Arial" w:hAnsi="Arial" w:cs="Arial"/>
          <w:sz w:val="20"/>
          <w:szCs w:val="20"/>
        </w:rPr>
        <w:t xml:space="preserve"> állomány</w:t>
      </w:r>
      <w:r w:rsidR="00FA04B4" w:rsidRPr="005C35FB">
        <w:rPr>
          <w:rFonts w:ascii="Arial" w:hAnsi="Arial" w:cs="Arial"/>
          <w:sz w:val="20"/>
          <w:szCs w:val="20"/>
        </w:rPr>
        <w:t>oka</w:t>
      </w:r>
      <w:r w:rsidR="00A73ACD" w:rsidRPr="005C35FB">
        <w:rPr>
          <w:rFonts w:ascii="Arial" w:hAnsi="Arial" w:cs="Arial"/>
          <w:sz w:val="20"/>
          <w:szCs w:val="20"/>
        </w:rPr>
        <w:t>t</w:t>
      </w:r>
      <w:r w:rsidRPr="005C35FB">
        <w:rPr>
          <w:rFonts w:ascii="Arial" w:hAnsi="Arial" w:cs="Arial"/>
          <w:sz w:val="20"/>
          <w:szCs w:val="20"/>
        </w:rPr>
        <w:t xml:space="preserve"> </w:t>
      </w:r>
      <w:r w:rsidR="00A73ACD" w:rsidRPr="005C35FB">
        <w:rPr>
          <w:rFonts w:ascii="Arial" w:hAnsi="Arial" w:cs="Arial"/>
          <w:sz w:val="20"/>
          <w:szCs w:val="20"/>
        </w:rPr>
        <w:t>itt nem kell szerepeltetni</w:t>
      </w:r>
      <w:r w:rsidRPr="005C35FB">
        <w:rPr>
          <w:rFonts w:ascii="Arial" w:hAnsi="Arial" w:cs="Arial"/>
          <w:sz w:val="20"/>
          <w:szCs w:val="20"/>
        </w:rPr>
        <w:t xml:space="preserve">. A gépjármű-vásárlási hitelek közé azon hitelek állománya sorolandó, amelyek új vagy használt gépjárművek megvásárlását finanszírozzák, ideértve a gépjárműként funkcionáló haszonjárműveket is. A </w:t>
      </w:r>
      <w:r w:rsidRPr="005C35FB">
        <w:rPr>
          <w:rFonts w:ascii="Arial" w:hAnsi="Arial" w:cs="Arial"/>
          <w:iCs/>
          <w:sz w:val="20"/>
          <w:szCs w:val="20"/>
        </w:rPr>
        <w:t>21R121311</w:t>
      </w:r>
      <w:r w:rsidR="005A13E0">
        <w:rPr>
          <w:rFonts w:ascii="Arial" w:hAnsi="Arial" w:cs="Arial"/>
          <w:iCs/>
          <w:sz w:val="20"/>
          <w:szCs w:val="20"/>
        </w:rPr>
        <w:t>–</w:t>
      </w:r>
      <w:r w:rsidRPr="005C35FB">
        <w:rPr>
          <w:rFonts w:ascii="Arial" w:hAnsi="Arial" w:cs="Arial"/>
          <w:iCs/>
          <w:sz w:val="20"/>
          <w:szCs w:val="20"/>
        </w:rPr>
        <w:t xml:space="preserve">21R121314 </w:t>
      </w:r>
      <w:r w:rsidRPr="005C35FB">
        <w:rPr>
          <w:rFonts w:ascii="Arial" w:hAnsi="Arial" w:cs="Arial"/>
          <w:sz w:val="20"/>
          <w:szCs w:val="20"/>
        </w:rPr>
        <w:t xml:space="preserve">sorban a lakosságnak nyújtott fogyasztási hitelek további ügylettípus szerinti részletezését kell megadni. A </w:t>
      </w:r>
      <w:r w:rsidRPr="005C35FB">
        <w:rPr>
          <w:rFonts w:ascii="Arial" w:hAnsi="Arial" w:cs="Arial"/>
          <w:iCs/>
          <w:sz w:val="20"/>
          <w:szCs w:val="20"/>
        </w:rPr>
        <w:t xml:space="preserve">21R121311 </w:t>
      </w:r>
      <w:r w:rsidRPr="005C35FB">
        <w:rPr>
          <w:rFonts w:ascii="Arial" w:hAnsi="Arial" w:cs="Arial"/>
          <w:sz w:val="20"/>
          <w:szCs w:val="20"/>
        </w:rPr>
        <w:t xml:space="preserve">sorban a személyi hitelek állományát kell jelenteni. A személyi hitelt a pénzügyi vállalkozás a hitelfelvétel konkrét céljának megjelölése </w:t>
      </w:r>
      <w:r w:rsidR="0005781C" w:rsidRPr="005C35FB">
        <w:rPr>
          <w:rFonts w:ascii="Arial" w:hAnsi="Arial" w:cs="Arial"/>
          <w:sz w:val="20"/>
          <w:szCs w:val="20"/>
        </w:rPr>
        <w:t>–</w:t>
      </w:r>
      <w:r w:rsidRPr="005C35FB">
        <w:rPr>
          <w:rFonts w:ascii="Arial" w:hAnsi="Arial" w:cs="Arial"/>
          <w:sz w:val="20"/>
          <w:szCs w:val="20"/>
        </w:rPr>
        <w:t xml:space="preserve"> tárgyi fedezet bevonása </w:t>
      </w:r>
      <w:r w:rsidR="0005781C" w:rsidRPr="005C35FB">
        <w:rPr>
          <w:rFonts w:ascii="Arial" w:hAnsi="Arial" w:cs="Arial"/>
          <w:sz w:val="20"/>
          <w:szCs w:val="20"/>
        </w:rPr>
        <w:t>–</w:t>
      </w:r>
      <w:r w:rsidRPr="005C35FB">
        <w:rPr>
          <w:rFonts w:ascii="Arial" w:hAnsi="Arial" w:cs="Arial"/>
          <w:sz w:val="20"/>
          <w:szCs w:val="20"/>
        </w:rPr>
        <w:t xml:space="preserve"> nélkül folyósítja az ügyfélnek. A </w:t>
      </w:r>
      <w:r w:rsidRPr="005C35FB">
        <w:rPr>
          <w:rFonts w:ascii="Arial" w:hAnsi="Arial" w:cs="Arial"/>
          <w:iCs/>
          <w:sz w:val="20"/>
          <w:szCs w:val="20"/>
        </w:rPr>
        <w:t xml:space="preserve">21R121312 Szabad felhasználású jelzáloghitelek </w:t>
      </w:r>
      <w:r w:rsidRPr="005C35FB">
        <w:rPr>
          <w:rFonts w:ascii="Arial" w:hAnsi="Arial" w:cs="Arial"/>
          <w:sz w:val="20"/>
          <w:szCs w:val="20"/>
        </w:rPr>
        <w:t>sorban a hitelcélhoz nem kötött, jelzálog</w:t>
      </w:r>
      <w:r w:rsidR="004F3D69">
        <w:rPr>
          <w:rFonts w:ascii="Arial" w:hAnsi="Arial" w:cs="Arial"/>
          <w:sz w:val="20"/>
          <w:szCs w:val="20"/>
        </w:rPr>
        <w:t>jog</w:t>
      </w:r>
      <w:r w:rsidRPr="005C35FB">
        <w:rPr>
          <w:rFonts w:ascii="Arial" w:hAnsi="Arial" w:cs="Arial"/>
          <w:sz w:val="20"/>
          <w:szCs w:val="20"/>
        </w:rPr>
        <w:t xml:space="preserve"> fedezete mellett nyújtott hitelek állományát kell feltüntetni. A </w:t>
      </w:r>
      <w:r w:rsidRPr="005C35FB">
        <w:rPr>
          <w:rFonts w:ascii="Arial" w:hAnsi="Arial" w:cs="Arial"/>
          <w:iCs/>
          <w:sz w:val="20"/>
          <w:szCs w:val="20"/>
        </w:rPr>
        <w:t xml:space="preserve">21R121313 Áruhitelek </w:t>
      </w:r>
      <w:r w:rsidRPr="005C35FB">
        <w:rPr>
          <w:rFonts w:ascii="Arial" w:hAnsi="Arial" w:cs="Arial"/>
          <w:sz w:val="20"/>
          <w:szCs w:val="20"/>
        </w:rPr>
        <w:t xml:space="preserve">sorban az áruvásárlási hitelek állományát kell jelenteni. Az áruvásárlási hitel a tartós fogyasztási cikkek </w:t>
      </w:r>
      <w:r w:rsidR="0005781C" w:rsidRPr="005C35FB">
        <w:rPr>
          <w:rFonts w:ascii="Arial" w:hAnsi="Arial" w:cs="Arial"/>
          <w:sz w:val="20"/>
          <w:szCs w:val="20"/>
        </w:rPr>
        <w:t>–</w:t>
      </w:r>
      <w:r w:rsidRPr="005C35FB">
        <w:rPr>
          <w:rFonts w:ascii="Arial" w:hAnsi="Arial" w:cs="Arial"/>
          <w:sz w:val="20"/>
          <w:szCs w:val="20"/>
        </w:rPr>
        <w:t xml:space="preserve"> </w:t>
      </w:r>
      <w:r w:rsidR="00390AAF" w:rsidRPr="005C35FB">
        <w:rPr>
          <w:rFonts w:ascii="Arial" w:hAnsi="Arial" w:cs="Arial"/>
          <w:sz w:val="20"/>
          <w:szCs w:val="20"/>
        </w:rPr>
        <w:t xml:space="preserve">a </w:t>
      </w:r>
      <w:r w:rsidRPr="005C35FB">
        <w:rPr>
          <w:rFonts w:ascii="Arial" w:hAnsi="Arial" w:cs="Arial"/>
          <w:sz w:val="20"/>
          <w:szCs w:val="20"/>
        </w:rPr>
        <w:t xml:space="preserve">gépjármű kivételével </w:t>
      </w:r>
      <w:r w:rsidR="0005781C" w:rsidRPr="005C35FB">
        <w:rPr>
          <w:rFonts w:ascii="Arial" w:hAnsi="Arial" w:cs="Arial"/>
          <w:sz w:val="20"/>
          <w:szCs w:val="20"/>
        </w:rPr>
        <w:t>–</w:t>
      </w:r>
      <w:r w:rsidRPr="005C35FB">
        <w:rPr>
          <w:rFonts w:ascii="Arial" w:hAnsi="Arial" w:cs="Arial"/>
          <w:sz w:val="20"/>
          <w:szCs w:val="20"/>
        </w:rPr>
        <w:t xml:space="preserve"> lakossági ügyfél által történő megvásárlását finanszírozza. A </w:t>
      </w:r>
      <w:r w:rsidRPr="005C35FB">
        <w:rPr>
          <w:rFonts w:ascii="Arial" w:hAnsi="Arial" w:cs="Arial"/>
          <w:iCs/>
          <w:sz w:val="20"/>
          <w:szCs w:val="20"/>
        </w:rPr>
        <w:t xml:space="preserve">21R121314 Egyéb fogyasztási hitelek </w:t>
      </w:r>
      <w:r w:rsidRPr="005C35FB">
        <w:rPr>
          <w:rFonts w:ascii="Arial" w:hAnsi="Arial" w:cs="Arial"/>
          <w:sz w:val="20"/>
          <w:szCs w:val="20"/>
        </w:rPr>
        <w:t>sorban az előzőekben fel nem sorolt hiteleket kell kimutatni.</w:t>
      </w:r>
    </w:p>
    <w:p w14:paraId="2F344B1F" w14:textId="77777777" w:rsidR="00A73ACD" w:rsidRPr="005C35FB" w:rsidRDefault="00A73ACD" w:rsidP="00C00A35">
      <w:pPr>
        <w:autoSpaceDE w:val="0"/>
        <w:autoSpaceDN w:val="0"/>
        <w:adjustRightInd w:val="0"/>
        <w:jc w:val="both"/>
        <w:rPr>
          <w:rFonts w:ascii="Arial" w:hAnsi="Arial" w:cs="Arial"/>
          <w:sz w:val="20"/>
          <w:szCs w:val="20"/>
        </w:rPr>
      </w:pPr>
      <w:r w:rsidRPr="005C35FB">
        <w:rPr>
          <w:rFonts w:ascii="Arial" w:hAnsi="Arial" w:cs="Arial"/>
          <w:sz w:val="20"/>
          <w:szCs w:val="20"/>
        </w:rPr>
        <w:t>A lakossággal szembeni fogyasztási hitelek teljes állományát, amely tartalmazza a gépjárműhiteleket</w:t>
      </w:r>
      <w:r w:rsidR="00C320B4" w:rsidRPr="005C35FB">
        <w:rPr>
          <w:rFonts w:ascii="Arial" w:hAnsi="Arial" w:cs="Arial"/>
          <w:sz w:val="20"/>
          <w:szCs w:val="20"/>
        </w:rPr>
        <w:t xml:space="preserve"> és a gépjárműlízinget</w:t>
      </w:r>
      <w:r w:rsidRPr="005C35FB">
        <w:rPr>
          <w:rFonts w:ascii="Arial" w:hAnsi="Arial" w:cs="Arial"/>
          <w:sz w:val="20"/>
          <w:szCs w:val="20"/>
        </w:rPr>
        <w:t xml:space="preserve"> is, tájékoztató adatként a 21R1214 sorban kell szerepeltetni.</w:t>
      </w:r>
    </w:p>
    <w:p w14:paraId="04329D9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21R12132 Lakossággal szembeni egyéb követelés </w:t>
      </w:r>
      <w:r w:rsidRPr="005C35FB">
        <w:rPr>
          <w:rFonts w:ascii="Arial" w:hAnsi="Arial" w:cs="Arial"/>
          <w:sz w:val="20"/>
          <w:szCs w:val="20"/>
        </w:rPr>
        <w:t xml:space="preserve">sorban kell kimutatni a lakossággal szemben fennálló, </w:t>
      </w:r>
      <w:r w:rsidR="00AC5DC5" w:rsidRPr="005C35FB">
        <w:rPr>
          <w:rFonts w:ascii="Arial" w:hAnsi="Arial" w:cs="Arial"/>
          <w:sz w:val="20"/>
          <w:szCs w:val="20"/>
        </w:rPr>
        <w:t>előbbiekben nem részletezett</w:t>
      </w:r>
      <w:r w:rsidR="007E5444" w:rsidRPr="005C35FB">
        <w:rPr>
          <w:rFonts w:ascii="Arial" w:hAnsi="Arial" w:cs="Arial"/>
          <w:sz w:val="20"/>
          <w:szCs w:val="20"/>
        </w:rPr>
        <w:t xml:space="preserve"> </w:t>
      </w:r>
      <w:r w:rsidRPr="005C35FB">
        <w:rPr>
          <w:rFonts w:ascii="Arial" w:hAnsi="Arial" w:cs="Arial"/>
          <w:sz w:val="20"/>
          <w:szCs w:val="20"/>
        </w:rPr>
        <w:t>követelés értékét.</w:t>
      </w:r>
      <w:r w:rsidR="00AC5DC5" w:rsidRPr="005C35FB">
        <w:rPr>
          <w:rFonts w:ascii="Arial" w:hAnsi="Arial" w:cs="Arial"/>
          <w:sz w:val="20"/>
          <w:szCs w:val="20"/>
        </w:rPr>
        <w:t xml:space="preserve"> A részletező sorok közül a 21R121321 soron a </w:t>
      </w:r>
      <w:proofErr w:type="spellStart"/>
      <w:r w:rsidR="00AC5DC5" w:rsidRPr="005C35FB">
        <w:rPr>
          <w:rFonts w:ascii="Arial" w:hAnsi="Arial" w:cs="Arial"/>
          <w:sz w:val="20"/>
          <w:szCs w:val="20"/>
        </w:rPr>
        <w:t>faktoringból</w:t>
      </w:r>
      <w:proofErr w:type="spellEnd"/>
      <w:r w:rsidR="00AC5DC5" w:rsidRPr="005C35FB">
        <w:rPr>
          <w:rFonts w:ascii="Arial" w:hAnsi="Arial" w:cs="Arial"/>
          <w:sz w:val="20"/>
          <w:szCs w:val="20"/>
        </w:rPr>
        <w:t xml:space="preserve"> származó követeléseket, a 21R121322 soron a kézizálog hitelezésből származó követeléseket </w:t>
      </w:r>
      <w:r w:rsidR="009C1701" w:rsidRPr="005C35FB">
        <w:rPr>
          <w:rFonts w:ascii="Arial" w:hAnsi="Arial" w:cs="Arial"/>
          <w:sz w:val="20"/>
          <w:szCs w:val="20"/>
        </w:rPr>
        <w:t>kell</w:t>
      </w:r>
      <w:r w:rsidR="00AC5DC5" w:rsidRPr="005C35FB">
        <w:rPr>
          <w:rFonts w:ascii="Arial" w:hAnsi="Arial" w:cs="Arial"/>
          <w:sz w:val="20"/>
          <w:szCs w:val="20"/>
        </w:rPr>
        <w:t xml:space="preserve"> kiemelni.</w:t>
      </w:r>
    </w:p>
    <w:p w14:paraId="24D4353F" w14:textId="1E4670E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külön ki</w:t>
      </w:r>
      <w:r w:rsidR="009D096E">
        <w:rPr>
          <w:rFonts w:ascii="Arial" w:hAnsi="Arial" w:cs="Arial"/>
          <w:sz w:val="20"/>
          <w:szCs w:val="20"/>
        </w:rPr>
        <w:t xml:space="preserve"> nem </w:t>
      </w:r>
      <w:r w:rsidRPr="005C35FB">
        <w:rPr>
          <w:rFonts w:ascii="Arial" w:hAnsi="Arial" w:cs="Arial"/>
          <w:sz w:val="20"/>
          <w:szCs w:val="20"/>
        </w:rPr>
        <w:t>emelt ügyfelet (pl. önkormányzat</w:t>
      </w:r>
      <w:r w:rsidR="00023A5F">
        <w:rPr>
          <w:rFonts w:ascii="Arial" w:hAnsi="Arial" w:cs="Arial"/>
          <w:sz w:val="20"/>
          <w:szCs w:val="20"/>
        </w:rPr>
        <w:t>, egyéb pénzügyi vállalat, külföld</w:t>
      </w:r>
      <w:r w:rsidRPr="005C35FB">
        <w:rPr>
          <w:rFonts w:ascii="Arial" w:hAnsi="Arial" w:cs="Arial"/>
          <w:sz w:val="20"/>
          <w:szCs w:val="20"/>
        </w:rPr>
        <w:t xml:space="preserve">) a </w:t>
      </w:r>
      <w:r w:rsidRPr="005C35FB">
        <w:rPr>
          <w:rFonts w:ascii="Arial" w:hAnsi="Arial" w:cs="Arial"/>
          <w:iCs/>
          <w:sz w:val="20"/>
          <w:szCs w:val="20"/>
        </w:rPr>
        <w:t xml:space="preserve">21R13 Egyéb ügyfelek </w:t>
      </w:r>
      <w:r w:rsidRPr="005C35FB">
        <w:rPr>
          <w:rFonts w:ascii="Arial" w:hAnsi="Arial" w:cs="Arial"/>
          <w:sz w:val="20"/>
          <w:szCs w:val="20"/>
        </w:rPr>
        <w:t xml:space="preserve">sorban kell feltüntetni. Az egyéb ügyfelekkel szembeni követelésekből a </w:t>
      </w:r>
      <w:r w:rsidRPr="005C35FB">
        <w:rPr>
          <w:rFonts w:ascii="Arial" w:hAnsi="Arial" w:cs="Arial"/>
          <w:iCs/>
          <w:sz w:val="20"/>
          <w:szCs w:val="20"/>
        </w:rPr>
        <w:t>21R130</w:t>
      </w:r>
      <w:r w:rsidR="00023A5F">
        <w:rPr>
          <w:rFonts w:ascii="Arial" w:hAnsi="Arial" w:cs="Arial"/>
          <w:iCs/>
          <w:sz w:val="20"/>
          <w:szCs w:val="20"/>
        </w:rPr>
        <w:t>2</w:t>
      </w:r>
      <w:r w:rsidRPr="005C35FB">
        <w:rPr>
          <w:rFonts w:ascii="Arial" w:hAnsi="Arial" w:cs="Arial"/>
          <w:iCs/>
          <w:sz w:val="20"/>
          <w:szCs w:val="20"/>
        </w:rPr>
        <w:t xml:space="preserve"> </w:t>
      </w:r>
      <w:r w:rsidRPr="005C35FB">
        <w:rPr>
          <w:rFonts w:ascii="Arial" w:hAnsi="Arial" w:cs="Arial"/>
          <w:sz w:val="20"/>
          <w:szCs w:val="20"/>
        </w:rPr>
        <w:t>soron külön ki kell emelni az államháztartás szektoraival</w:t>
      </w:r>
      <w:r w:rsidR="00023A5F">
        <w:rPr>
          <w:rFonts w:ascii="Arial" w:hAnsi="Arial" w:cs="Arial"/>
          <w:sz w:val="20"/>
          <w:szCs w:val="20"/>
        </w:rPr>
        <w:t>, a 21R1303 soron a külfölddel</w:t>
      </w:r>
      <w:r w:rsidRPr="005C35FB">
        <w:rPr>
          <w:rFonts w:ascii="Arial" w:hAnsi="Arial" w:cs="Arial"/>
          <w:sz w:val="20"/>
          <w:szCs w:val="20"/>
        </w:rPr>
        <w:t xml:space="preserve"> szemben fennálló ügyfélkövetelés teljes állományát (hitel, pénzügyi lízing, faktoring). E kiemelt követeléseket a </w:t>
      </w:r>
      <w:r w:rsidRPr="005C35FB">
        <w:rPr>
          <w:rFonts w:ascii="Arial" w:hAnsi="Arial" w:cs="Arial"/>
          <w:iCs/>
          <w:sz w:val="20"/>
          <w:szCs w:val="20"/>
        </w:rPr>
        <w:t>21R131</w:t>
      </w:r>
      <w:r w:rsidR="005A13E0">
        <w:rPr>
          <w:rFonts w:ascii="Arial" w:hAnsi="Arial" w:cs="Arial"/>
          <w:iCs/>
          <w:sz w:val="20"/>
          <w:szCs w:val="20"/>
        </w:rPr>
        <w:t>–</w:t>
      </w:r>
      <w:r w:rsidRPr="005C35FB">
        <w:rPr>
          <w:rFonts w:ascii="Arial" w:hAnsi="Arial" w:cs="Arial"/>
          <w:iCs/>
          <w:sz w:val="20"/>
          <w:szCs w:val="20"/>
        </w:rPr>
        <w:t xml:space="preserve">21R133 </w:t>
      </w:r>
      <w:r w:rsidRPr="005C35FB">
        <w:rPr>
          <w:rFonts w:ascii="Arial" w:hAnsi="Arial" w:cs="Arial"/>
          <w:sz w:val="20"/>
          <w:szCs w:val="20"/>
        </w:rPr>
        <w:t>sorokon hitelcél szerint is fel kell tüntetni.</w:t>
      </w:r>
    </w:p>
    <w:p w14:paraId="7C0B7CBD" w14:textId="77777777" w:rsidR="00CE0BD5" w:rsidRPr="005C35FB" w:rsidRDefault="00967AA0" w:rsidP="00C00A35">
      <w:pPr>
        <w:autoSpaceDE w:val="0"/>
        <w:autoSpaceDN w:val="0"/>
        <w:adjustRightInd w:val="0"/>
        <w:jc w:val="both"/>
        <w:rPr>
          <w:rFonts w:ascii="Arial" w:hAnsi="Arial" w:cs="Arial"/>
          <w:sz w:val="20"/>
          <w:szCs w:val="20"/>
        </w:rPr>
      </w:pPr>
      <w:r w:rsidRPr="00D06080">
        <w:rPr>
          <w:rFonts w:ascii="Arial" w:hAnsi="Arial" w:cs="Arial"/>
          <w:bCs/>
          <w:sz w:val="20"/>
          <w:szCs w:val="20"/>
        </w:rPr>
        <w:t xml:space="preserve">A magyar számviteli </w:t>
      </w:r>
      <w:r w:rsidR="003313E3" w:rsidRPr="00D06080">
        <w:rPr>
          <w:rFonts w:ascii="Arial" w:hAnsi="Arial" w:cs="Arial"/>
          <w:bCs/>
          <w:sz w:val="20"/>
          <w:szCs w:val="20"/>
        </w:rPr>
        <w:t>előírásokat alkalmazó adatszolgáltatónak</w:t>
      </w:r>
      <w:r w:rsidRPr="00D71A64">
        <w:rPr>
          <w:rFonts w:ascii="Arial" w:hAnsi="Arial" w:cs="Arial"/>
          <w:bCs/>
          <w:sz w:val="20"/>
          <w:szCs w:val="20"/>
        </w:rPr>
        <w:t xml:space="preserve">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21R2 </w:t>
      </w:r>
      <w:r w:rsidR="00CE0BD5" w:rsidRPr="005C35FB">
        <w:rPr>
          <w:rFonts w:ascii="Arial" w:hAnsi="Arial" w:cs="Arial"/>
          <w:sz w:val="20"/>
          <w:szCs w:val="20"/>
        </w:rPr>
        <w:t>sor alatt összesített, és a felügyeleti mérleg eszközei között kimutatott hitelviszonyt megtestesítő értékpapírok (21A51 sorkód), a részvények és más változó hozamú értékpapírok (21A52 sorkód), a részvények, részesedések befektetési célra (21A53 sorkód), valamint a részvények, részesedések kapcsolt vállalkozásban (21A54 sorkód) sorokat részletezni</w:t>
      </w:r>
      <w:r w:rsidR="003313E3" w:rsidRPr="005C35FB">
        <w:rPr>
          <w:rFonts w:ascii="Arial" w:hAnsi="Arial" w:cs="Arial"/>
          <w:sz w:val="20"/>
          <w:szCs w:val="20"/>
        </w:rPr>
        <w:t>e</w:t>
      </w:r>
      <w:r w:rsidR="00CE0BD5" w:rsidRPr="005C35FB">
        <w:rPr>
          <w:rFonts w:ascii="Arial" w:hAnsi="Arial" w:cs="Arial"/>
          <w:sz w:val="20"/>
          <w:szCs w:val="20"/>
        </w:rPr>
        <w:t xml:space="preserve"> kell az értékpapír kibocsátója szerint (hitelintézetek, nem pénzügyi vállalatok és egyéb ügyfelek kategória). A részvények és részesedések befektetési célra soron figyelembe kell venni az eszköz érték meghatározásánál az esetleges értékhelyesbítés összegét.</w:t>
      </w:r>
    </w:p>
    <w:p w14:paraId="5FBD4A1B" w14:textId="122655AE" w:rsidR="00967AA0" w:rsidRPr="005C35FB" w:rsidRDefault="00967AA0" w:rsidP="00967AA0">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3313E3" w:rsidRPr="00D06080">
        <w:rPr>
          <w:rFonts w:ascii="Arial" w:hAnsi="Arial" w:cs="Arial"/>
          <w:bCs/>
          <w:sz w:val="20"/>
          <w:szCs w:val="20"/>
        </w:rPr>
        <w:t>z IFRS-</w:t>
      </w:r>
      <w:r w:rsidR="004A126E" w:rsidRPr="00D06080">
        <w:rPr>
          <w:rFonts w:ascii="Arial" w:hAnsi="Arial" w:cs="Arial"/>
          <w:bCs/>
          <w:sz w:val="20"/>
          <w:szCs w:val="20"/>
        </w:rPr>
        <w:t>eke</w:t>
      </w:r>
      <w:r w:rsidR="003313E3" w:rsidRPr="00D06080">
        <w:rPr>
          <w:rFonts w:ascii="Arial" w:hAnsi="Arial" w:cs="Arial"/>
          <w:bCs/>
          <w:sz w:val="20"/>
          <w:szCs w:val="20"/>
        </w:rPr>
        <w:t>t alkalmazó ada</w:t>
      </w:r>
      <w:r w:rsidR="00C543B9" w:rsidRPr="00D06080">
        <w:rPr>
          <w:rFonts w:ascii="Arial" w:hAnsi="Arial" w:cs="Arial"/>
          <w:bCs/>
          <w:sz w:val="20"/>
          <w:szCs w:val="20"/>
        </w:rPr>
        <w:t>t</w:t>
      </w:r>
      <w:r w:rsidR="003313E3" w:rsidRPr="00D06080">
        <w:rPr>
          <w:rFonts w:ascii="Arial" w:hAnsi="Arial" w:cs="Arial"/>
          <w:bCs/>
          <w:sz w:val="20"/>
          <w:szCs w:val="20"/>
        </w:rPr>
        <w:t>szolgáltató</w:t>
      </w:r>
      <w:r w:rsidRPr="00D06080">
        <w:rPr>
          <w:rFonts w:ascii="Arial" w:hAnsi="Arial" w:cs="Arial"/>
          <w:bCs/>
          <w:sz w:val="20"/>
          <w:szCs w:val="20"/>
        </w:rPr>
        <w:t xml:space="preserve"> a 21R2</w:t>
      </w:r>
      <w:r w:rsidRPr="005C35FB">
        <w:rPr>
          <w:rFonts w:ascii="Arial" w:hAnsi="Arial" w:cs="Arial"/>
          <w:iCs/>
          <w:sz w:val="20"/>
          <w:szCs w:val="20"/>
        </w:rPr>
        <w:t xml:space="preserve"> </w:t>
      </w:r>
      <w:r w:rsidRPr="005C35FB">
        <w:rPr>
          <w:rFonts w:ascii="Arial" w:hAnsi="Arial" w:cs="Arial"/>
          <w:sz w:val="20"/>
          <w:szCs w:val="20"/>
        </w:rPr>
        <w:t>soron mutatj</w:t>
      </w:r>
      <w:r w:rsidR="003313E3" w:rsidRPr="005C35FB">
        <w:rPr>
          <w:rFonts w:ascii="Arial" w:hAnsi="Arial" w:cs="Arial"/>
          <w:sz w:val="20"/>
          <w:szCs w:val="20"/>
        </w:rPr>
        <w:t>a</w:t>
      </w:r>
      <w:r w:rsidRPr="005C35FB">
        <w:rPr>
          <w:rFonts w:ascii="Arial" w:hAnsi="Arial" w:cs="Arial"/>
          <w:sz w:val="20"/>
          <w:szCs w:val="20"/>
        </w:rPr>
        <w:t xml:space="preserve"> </w:t>
      </w:r>
      <w:r w:rsidR="003313E3" w:rsidRPr="005C35FB">
        <w:rPr>
          <w:rFonts w:ascii="Arial" w:hAnsi="Arial" w:cs="Arial"/>
          <w:sz w:val="20"/>
          <w:szCs w:val="20"/>
        </w:rPr>
        <w:t>ki</w:t>
      </w:r>
      <w:r w:rsidRPr="005C35FB">
        <w:rPr>
          <w:rFonts w:ascii="Arial" w:hAnsi="Arial" w:cs="Arial"/>
          <w:sz w:val="20"/>
          <w:szCs w:val="20"/>
        </w:rPr>
        <w:t xml:space="preserve"> a </w:t>
      </w:r>
      <w:r w:rsidRPr="005C35FB">
        <w:rPr>
          <w:rFonts w:ascii="Arial" w:hAnsi="Arial" w:cs="Arial"/>
          <w:caps/>
          <w:sz w:val="20"/>
          <w:szCs w:val="20"/>
        </w:rPr>
        <w:t>PVF21A</w:t>
      </w:r>
      <w:r w:rsidRPr="005C35FB">
        <w:rPr>
          <w:rFonts w:ascii="Arial" w:hAnsi="Arial" w:cs="Arial"/>
          <w:sz w:val="20"/>
          <w:szCs w:val="20"/>
        </w:rPr>
        <w:t xml:space="preserve"> Pénzügyi vállalkozások IFRS mérlegében a különböző portfóliókban szereplő Tulajdoni részesedést megtestesítő instrumentumok</w:t>
      </w:r>
      <w:r w:rsidR="00DC72B5" w:rsidRPr="005874AD">
        <w:rPr>
          <w:rFonts w:ascii="Arial" w:hAnsi="Arial" w:cs="Arial"/>
          <w:sz w:val="20"/>
          <w:szCs w:val="20"/>
        </w:rPr>
        <w:t>, a</w:t>
      </w:r>
      <w:r w:rsidRPr="005874AD">
        <w:rPr>
          <w:rFonts w:ascii="Arial" w:hAnsi="Arial" w:cs="Arial"/>
          <w:sz w:val="20"/>
          <w:szCs w:val="20"/>
        </w:rPr>
        <w:t xml:space="preserve"> Hitelviszonyt megtestesítő értékpapírok</w:t>
      </w:r>
      <w:r w:rsidR="00DC72B5" w:rsidRPr="005874AD">
        <w:rPr>
          <w:rFonts w:ascii="Arial" w:hAnsi="Arial" w:cs="Arial"/>
          <w:sz w:val="20"/>
          <w:szCs w:val="20"/>
        </w:rPr>
        <w:t xml:space="preserve"> és a Leányvállalatokba, közös</w:t>
      </w:r>
      <w:r w:rsidR="00676ED3">
        <w:rPr>
          <w:rFonts w:ascii="Arial" w:hAnsi="Arial" w:cs="Arial"/>
          <w:sz w:val="20"/>
          <w:szCs w:val="20"/>
        </w:rPr>
        <w:t xml:space="preserve"> </w:t>
      </w:r>
      <w:r w:rsidR="00DC72B5" w:rsidRPr="005874AD">
        <w:rPr>
          <w:rFonts w:ascii="Arial" w:hAnsi="Arial" w:cs="Arial"/>
          <w:sz w:val="20"/>
          <w:szCs w:val="20"/>
        </w:rPr>
        <w:t>vállalkozásokba</w:t>
      </w:r>
      <w:r w:rsidR="00071D8F">
        <w:rPr>
          <w:rFonts w:ascii="Arial" w:hAnsi="Arial" w:cs="Arial"/>
          <w:sz w:val="20"/>
          <w:szCs w:val="20"/>
        </w:rPr>
        <w:t>,</w:t>
      </w:r>
      <w:r w:rsidR="00DC72B5" w:rsidRPr="005874AD">
        <w:rPr>
          <w:rFonts w:ascii="Arial" w:hAnsi="Arial" w:cs="Arial"/>
          <w:sz w:val="20"/>
          <w:szCs w:val="20"/>
        </w:rPr>
        <w:t xml:space="preserve"> valamint társult vállalkozásokba történt befektetések</w:t>
      </w:r>
      <w:r w:rsidRPr="005C35FB">
        <w:rPr>
          <w:rFonts w:ascii="Arial" w:hAnsi="Arial" w:cs="Arial"/>
          <w:sz w:val="20"/>
          <w:szCs w:val="20"/>
        </w:rPr>
        <w:t xml:space="preserve"> sorok összegeit.</w:t>
      </w:r>
    </w:p>
    <w:p w14:paraId="7BD0D9ED" w14:textId="77777777" w:rsidR="00967AA0" w:rsidRPr="005C35FB" w:rsidRDefault="00967AA0" w:rsidP="00C00A35">
      <w:pPr>
        <w:autoSpaceDE w:val="0"/>
        <w:autoSpaceDN w:val="0"/>
        <w:adjustRightInd w:val="0"/>
        <w:jc w:val="both"/>
        <w:rPr>
          <w:rFonts w:ascii="Arial" w:hAnsi="Arial" w:cs="Arial"/>
          <w:sz w:val="20"/>
          <w:szCs w:val="20"/>
        </w:rPr>
      </w:pPr>
    </w:p>
    <w:p w14:paraId="16455D6D" w14:textId="77777777" w:rsidR="008D2E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forrás adatok részletezése során a </w:t>
      </w:r>
      <w:r w:rsidRPr="005C35FB">
        <w:rPr>
          <w:rFonts w:ascii="Arial" w:hAnsi="Arial" w:cs="Arial"/>
          <w:iCs/>
          <w:sz w:val="20"/>
          <w:szCs w:val="20"/>
        </w:rPr>
        <w:t xml:space="preserve">Hitelintézetekkel szembeni kötelezettségek </w:t>
      </w:r>
      <w:r w:rsidRPr="005C35FB">
        <w:rPr>
          <w:rFonts w:ascii="Arial" w:hAnsi="Arial" w:cs="Arial"/>
          <w:sz w:val="20"/>
          <w:szCs w:val="20"/>
        </w:rPr>
        <w:t>sorból a felvett hiteleket külön sorokban, lejárat szerinti bontásban kell jelenteni. Az ügyfelek</w:t>
      </w:r>
      <w:r w:rsidR="00FA252C" w:rsidRPr="005C35FB">
        <w:rPr>
          <w:rFonts w:ascii="Arial" w:hAnsi="Arial" w:cs="Arial"/>
          <w:sz w:val="20"/>
          <w:szCs w:val="20"/>
        </w:rPr>
        <w:t xml:space="preserve">kel szembeni kötelezettségeket </w:t>
      </w:r>
      <w:r w:rsidR="00FA252C" w:rsidRPr="005C35FB">
        <w:rPr>
          <w:rFonts w:ascii="Calibri" w:hAnsi="Calibri" w:cs="Arial"/>
          <w:sz w:val="20"/>
          <w:szCs w:val="20"/>
        </w:rPr>
        <w:t>–</w:t>
      </w:r>
      <w:r w:rsidR="00FA252C" w:rsidRPr="005C35FB">
        <w:rPr>
          <w:rFonts w:ascii="Arial" w:hAnsi="Arial" w:cs="Arial"/>
          <w:sz w:val="20"/>
          <w:szCs w:val="20"/>
        </w:rPr>
        <w:t xml:space="preserve"> a követelésekkel megegyező </w:t>
      </w:r>
      <w:r w:rsidR="00FA252C" w:rsidRPr="005C35FB">
        <w:rPr>
          <w:rFonts w:ascii="Calibri" w:hAnsi="Calibri" w:cs="Arial"/>
          <w:sz w:val="20"/>
          <w:szCs w:val="20"/>
        </w:rPr>
        <w:t>–</w:t>
      </w:r>
      <w:r w:rsidRPr="005C35FB">
        <w:rPr>
          <w:rFonts w:ascii="Arial" w:hAnsi="Arial" w:cs="Arial"/>
          <w:sz w:val="20"/>
          <w:szCs w:val="20"/>
        </w:rPr>
        <w:t xml:space="preserve"> szektor s</w:t>
      </w:r>
      <w:r w:rsidR="00FA252C" w:rsidRPr="005C35FB">
        <w:rPr>
          <w:rFonts w:ascii="Arial" w:hAnsi="Arial" w:cs="Arial"/>
          <w:sz w:val="20"/>
          <w:szCs w:val="20"/>
        </w:rPr>
        <w:t>zerinti bontásban kell közölni.</w:t>
      </w:r>
    </w:p>
    <w:p w14:paraId="7E1DC9AE" w14:textId="0119B1DC" w:rsidR="00CE0BD5" w:rsidRDefault="00CE0BD5" w:rsidP="00C00A35">
      <w:pPr>
        <w:autoSpaceDE w:val="0"/>
        <w:autoSpaceDN w:val="0"/>
        <w:adjustRightInd w:val="0"/>
        <w:jc w:val="both"/>
        <w:rPr>
          <w:rFonts w:ascii="Arial" w:hAnsi="Arial" w:cs="Arial"/>
          <w:sz w:val="20"/>
          <w:szCs w:val="20"/>
        </w:rPr>
      </w:pPr>
      <w:r w:rsidRPr="00D06080">
        <w:rPr>
          <w:rFonts w:ascii="Arial" w:hAnsi="Arial" w:cs="Arial"/>
          <w:sz w:val="20"/>
          <w:szCs w:val="20"/>
        </w:rPr>
        <w:t xml:space="preserve">A </w:t>
      </w:r>
      <w:r w:rsidR="0055183C" w:rsidRPr="00D06080">
        <w:rPr>
          <w:rFonts w:ascii="Arial" w:hAnsi="Arial" w:cs="Arial"/>
          <w:bCs/>
          <w:sz w:val="20"/>
          <w:szCs w:val="20"/>
        </w:rPr>
        <w:t xml:space="preserve">magyar számviteli </w:t>
      </w:r>
      <w:r w:rsidR="003313E3" w:rsidRPr="00D06080">
        <w:rPr>
          <w:rFonts w:ascii="Arial" w:hAnsi="Arial" w:cs="Arial"/>
          <w:bCs/>
          <w:sz w:val="20"/>
          <w:szCs w:val="20"/>
        </w:rPr>
        <w:t>előírásokat alkalmazó adatszolgáltató</w:t>
      </w:r>
      <w:r w:rsidR="0055183C" w:rsidRPr="00D71A64">
        <w:rPr>
          <w:rFonts w:ascii="Arial" w:hAnsi="Arial" w:cs="Arial"/>
          <w:bCs/>
          <w:sz w:val="20"/>
          <w:szCs w:val="20"/>
        </w:rPr>
        <w:t xml:space="preserve"> </w:t>
      </w:r>
      <w:r w:rsidR="0055183C" w:rsidRPr="005C35FB">
        <w:rPr>
          <w:rFonts w:ascii="Arial" w:hAnsi="Arial" w:cs="Arial"/>
          <w:bCs/>
          <w:sz w:val="20"/>
          <w:szCs w:val="20"/>
        </w:rPr>
        <w:t>esetében</w:t>
      </w:r>
      <w:r w:rsidR="0055183C" w:rsidRPr="00D71A64">
        <w:rPr>
          <w:rFonts w:ascii="Arial" w:hAnsi="Arial" w:cs="Arial"/>
          <w:bCs/>
          <w:sz w:val="20"/>
          <w:szCs w:val="20"/>
        </w:rPr>
        <w:t xml:space="preserve"> </w:t>
      </w:r>
      <w:r w:rsidR="0055183C" w:rsidRPr="005C35FB">
        <w:rPr>
          <w:rFonts w:ascii="Arial" w:hAnsi="Arial" w:cs="Arial"/>
          <w:bCs/>
          <w:sz w:val="20"/>
          <w:szCs w:val="20"/>
        </w:rPr>
        <w:t>a</w:t>
      </w:r>
      <w:r w:rsidR="0055183C" w:rsidRPr="00D71A64">
        <w:rPr>
          <w:rFonts w:ascii="Arial" w:hAnsi="Arial" w:cs="Arial"/>
          <w:bCs/>
          <w:sz w:val="20"/>
          <w:szCs w:val="20"/>
        </w:rPr>
        <w:t xml:space="preserve"> </w:t>
      </w:r>
      <w:r w:rsidRPr="005C35FB">
        <w:rPr>
          <w:rFonts w:ascii="Arial" w:hAnsi="Arial" w:cs="Arial"/>
          <w:iCs/>
          <w:sz w:val="20"/>
          <w:szCs w:val="20"/>
        </w:rPr>
        <w:t xml:space="preserve">21R3 </w:t>
      </w:r>
      <w:r w:rsidRPr="005C35FB">
        <w:rPr>
          <w:rFonts w:ascii="Arial" w:hAnsi="Arial" w:cs="Arial"/>
          <w:sz w:val="20"/>
          <w:szCs w:val="20"/>
        </w:rPr>
        <w:t>és</w:t>
      </w:r>
      <w:r w:rsidR="0055183C" w:rsidRPr="005C35FB">
        <w:rPr>
          <w:rFonts w:ascii="Arial" w:hAnsi="Arial" w:cs="Arial"/>
          <w:sz w:val="20"/>
          <w:szCs w:val="20"/>
        </w:rPr>
        <w:t xml:space="preserve"> a</w:t>
      </w:r>
      <w:r w:rsidRPr="005C35FB">
        <w:rPr>
          <w:rFonts w:ascii="Arial" w:hAnsi="Arial" w:cs="Arial"/>
          <w:sz w:val="20"/>
          <w:szCs w:val="20"/>
        </w:rPr>
        <w:t xml:space="preserve"> </w:t>
      </w:r>
      <w:r w:rsidRPr="005C35FB">
        <w:rPr>
          <w:rFonts w:ascii="Arial" w:hAnsi="Arial" w:cs="Arial"/>
          <w:iCs/>
          <w:sz w:val="20"/>
          <w:szCs w:val="20"/>
        </w:rPr>
        <w:t xml:space="preserve">21R4 </w:t>
      </w:r>
      <w:r w:rsidRPr="005C35FB">
        <w:rPr>
          <w:rFonts w:ascii="Arial" w:hAnsi="Arial" w:cs="Arial"/>
          <w:sz w:val="20"/>
          <w:szCs w:val="20"/>
        </w:rPr>
        <w:t xml:space="preserve">sort a felügyeleti mérleg vonatkozó adatával </w:t>
      </w:r>
      <w:r w:rsidRPr="005C35FB">
        <w:rPr>
          <w:rFonts w:ascii="Arial" w:hAnsi="Arial" w:cs="Arial"/>
          <w:iCs/>
          <w:sz w:val="20"/>
          <w:szCs w:val="20"/>
        </w:rPr>
        <w:t xml:space="preserve">(21B1 és 21B2) </w:t>
      </w:r>
      <w:r w:rsidRPr="005C35FB">
        <w:rPr>
          <w:rFonts w:ascii="Arial" w:hAnsi="Arial" w:cs="Arial"/>
          <w:sz w:val="20"/>
          <w:szCs w:val="20"/>
        </w:rPr>
        <w:t>egyezően kell kitölteni</w:t>
      </w:r>
      <w:r w:rsidR="0026778A">
        <w:rPr>
          <w:rFonts w:ascii="Arial" w:hAnsi="Arial" w:cs="Arial"/>
          <w:sz w:val="20"/>
          <w:szCs w:val="20"/>
        </w:rPr>
        <w:t>. A</w:t>
      </w:r>
      <w:r w:rsidR="003313E3" w:rsidRPr="00D06080">
        <w:rPr>
          <w:rFonts w:ascii="Arial" w:hAnsi="Arial" w:cs="Arial"/>
          <w:bCs/>
          <w:sz w:val="20"/>
          <w:szCs w:val="20"/>
        </w:rPr>
        <w:t>z IFRS-</w:t>
      </w:r>
      <w:r w:rsidR="004A126E" w:rsidRPr="00D06080">
        <w:rPr>
          <w:rFonts w:ascii="Arial" w:hAnsi="Arial" w:cs="Arial"/>
          <w:bCs/>
          <w:sz w:val="20"/>
          <w:szCs w:val="20"/>
        </w:rPr>
        <w:t>eke</w:t>
      </w:r>
      <w:r w:rsidR="003313E3" w:rsidRPr="00D06080">
        <w:rPr>
          <w:rFonts w:ascii="Arial" w:hAnsi="Arial" w:cs="Arial"/>
          <w:bCs/>
          <w:sz w:val="20"/>
          <w:szCs w:val="20"/>
        </w:rPr>
        <w:t>t alkalmazó adatszolgáltató</w:t>
      </w:r>
      <w:r w:rsidR="003313E3" w:rsidRPr="00D71A64">
        <w:rPr>
          <w:rFonts w:ascii="Arial" w:hAnsi="Arial" w:cs="Arial"/>
          <w:bCs/>
          <w:sz w:val="20"/>
          <w:szCs w:val="20"/>
        </w:rPr>
        <w:t xml:space="preserve"> </w:t>
      </w:r>
      <w:r w:rsidR="0055183C" w:rsidRPr="005C35FB">
        <w:rPr>
          <w:rFonts w:ascii="Arial" w:hAnsi="Arial" w:cs="Arial"/>
          <w:sz w:val="20"/>
          <w:szCs w:val="20"/>
        </w:rPr>
        <w:t xml:space="preserve">esetében a 21R3 és a 21R4 sor a PVF21B1 Pénzügyi vállalkozások IFRS mérlegben a </w:t>
      </w:r>
      <w:r w:rsidR="0055183C" w:rsidRPr="005874AD">
        <w:rPr>
          <w:rFonts w:ascii="Arial" w:hAnsi="Arial" w:cs="Arial"/>
          <w:sz w:val="20"/>
          <w:szCs w:val="20"/>
        </w:rPr>
        <w:t>Felvett hitelek</w:t>
      </w:r>
      <w:r w:rsidR="00DC72B5" w:rsidRPr="005874AD">
        <w:rPr>
          <w:rFonts w:ascii="Arial" w:hAnsi="Arial" w:cs="Arial"/>
          <w:sz w:val="20"/>
          <w:szCs w:val="20"/>
        </w:rPr>
        <w:t xml:space="preserve"> és az Egyéb pénzügyi kötelezettségek</w:t>
      </w:r>
      <w:r w:rsidR="0055183C" w:rsidRPr="005874AD">
        <w:rPr>
          <w:rFonts w:ascii="Arial" w:hAnsi="Arial" w:cs="Arial"/>
          <w:sz w:val="20"/>
          <w:szCs w:val="20"/>
        </w:rPr>
        <w:t xml:space="preserve"> sorokon</w:t>
      </w:r>
      <w:r w:rsidR="0055183C" w:rsidRPr="005C35FB">
        <w:rPr>
          <w:rFonts w:ascii="Arial" w:hAnsi="Arial" w:cs="Arial"/>
          <w:sz w:val="20"/>
          <w:szCs w:val="20"/>
        </w:rPr>
        <w:t xml:space="preserve"> kimutatott tételeket tartalmazz</w:t>
      </w:r>
      <w:r w:rsidR="003313E3" w:rsidRPr="005C35FB">
        <w:rPr>
          <w:rFonts w:ascii="Arial" w:hAnsi="Arial" w:cs="Arial"/>
          <w:sz w:val="20"/>
          <w:szCs w:val="20"/>
        </w:rPr>
        <w:t>a</w:t>
      </w:r>
      <w:r w:rsidR="0055183C" w:rsidRPr="005C35FB">
        <w:rPr>
          <w:rFonts w:ascii="Arial" w:hAnsi="Arial" w:cs="Arial"/>
          <w:sz w:val="20"/>
          <w:szCs w:val="20"/>
        </w:rPr>
        <w:t>.</w:t>
      </w:r>
    </w:p>
    <w:p w14:paraId="1B4D546B" w14:textId="7ED5C6DC" w:rsidR="0026778A" w:rsidRDefault="0026778A" w:rsidP="0026778A">
      <w:pPr>
        <w:jc w:val="both"/>
        <w:rPr>
          <w:rFonts w:ascii="Arial" w:hAnsi="Arial" w:cs="Arial"/>
          <w:sz w:val="20"/>
          <w:szCs w:val="20"/>
        </w:rPr>
      </w:pPr>
      <w:r>
        <w:rPr>
          <w:rFonts w:ascii="Arial" w:hAnsi="Arial" w:cs="Arial"/>
          <w:sz w:val="20"/>
          <w:szCs w:val="20"/>
        </w:rPr>
        <w:t xml:space="preserve">Az IFRS-eket alkalmazó adatszolgáltató esetén </w:t>
      </w:r>
      <w:r w:rsidR="00773E16">
        <w:rPr>
          <w:rFonts w:ascii="Arial" w:hAnsi="Arial" w:cs="Arial"/>
          <w:sz w:val="20"/>
          <w:szCs w:val="20"/>
        </w:rPr>
        <w:t>a</w:t>
      </w:r>
      <w:r w:rsidR="00773E16" w:rsidRPr="00FA267A">
        <w:rPr>
          <w:rFonts w:ascii="Arial" w:hAnsi="Arial" w:cs="Arial"/>
          <w:sz w:val="20"/>
          <w:szCs w:val="20"/>
        </w:rPr>
        <w:t xml:space="preserve">z ügyfelekkel szembeni kötelezettségek </w:t>
      </w:r>
      <w:r w:rsidR="00773E16">
        <w:rPr>
          <w:rFonts w:ascii="Arial" w:hAnsi="Arial" w:cs="Arial"/>
          <w:sz w:val="20"/>
          <w:szCs w:val="20"/>
        </w:rPr>
        <w:t xml:space="preserve">(21R4) </w:t>
      </w:r>
      <w:r w:rsidR="00773E16" w:rsidRPr="00FA267A">
        <w:rPr>
          <w:rFonts w:ascii="Arial" w:hAnsi="Arial" w:cs="Arial"/>
          <w:sz w:val="20"/>
          <w:szCs w:val="20"/>
        </w:rPr>
        <w:t>között kell kimutatni a nem hitelintézetekkel szembeni pénzügyi és befektetési szolgáltatásból eredő kötelezettségeket (ideértve a pénzügyi vállalkozásokkal szembeni kötelezettségeket is)</w:t>
      </w:r>
      <w:r>
        <w:rPr>
          <w:rFonts w:ascii="Arial" w:hAnsi="Arial" w:cs="Arial"/>
          <w:sz w:val="20"/>
          <w:szCs w:val="20"/>
        </w:rPr>
        <w:t xml:space="preserve">, a hitelintézetekkel szembeni kötelezettségek (21R3) között pedig a hitelintézettel, valamint az MNB-vel szemben fennálló, pénzügyi és befektetési szolgáltatásból származó kötelezettségeket kell feltüntetni.  </w:t>
      </w:r>
    </w:p>
    <w:p w14:paraId="4D6157EF" w14:textId="00AC503C" w:rsidR="00773E16" w:rsidRDefault="00773E16" w:rsidP="00C00A35">
      <w:pPr>
        <w:autoSpaceDE w:val="0"/>
        <w:autoSpaceDN w:val="0"/>
        <w:adjustRightInd w:val="0"/>
        <w:jc w:val="both"/>
        <w:rPr>
          <w:rFonts w:ascii="Arial" w:hAnsi="Arial" w:cs="Arial"/>
          <w:sz w:val="20"/>
          <w:szCs w:val="20"/>
        </w:rPr>
      </w:pPr>
    </w:p>
    <w:p w14:paraId="57D4E2B4" w14:textId="4BC500E8" w:rsidR="00433B07" w:rsidRDefault="00433B07" w:rsidP="00C00A35">
      <w:pPr>
        <w:autoSpaceDE w:val="0"/>
        <w:autoSpaceDN w:val="0"/>
        <w:adjustRightInd w:val="0"/>
        <w:jc w:val="both"/>
        <w:rPr>
          <w:rFonts w:ascii="Arial" w:hAnsi="Arial" w:cs="Arial"/>
          <w:sz w:val="20"/>
          <w:szCs w:val="20"/>
        </w:rPr>
      </w:pPr>
    </w:p>
    <w:p w14:paraId="31096A6E" w14:textId="1D78DF43" w:rsidR="00862253" w:rsidRPr="00862253" w:rsidRDefault="005B259A" w:rsidP="00862253">
      <w:pPr>
        <w:pStyle w:val="Cmsor4"/>
        <w:numPr>
          <w:ilvl w:val="0"/>
          <w:numId w:val="21"/>
        </w:numPr>
        <w:spacing w:before="0"/>
        <w:rPr>
          <w:rFonts w:ascii="Arial" w:hAnsi="Arial" w:cs="Arial"/>
          <w:i w:val="0"/>
          <w:color w:val="auto"/>
          <w:sz w:val="20"/>
          <w:szCs w:val="20"/>
          <w:lang w:val="hu-HU"/>
        </w:rPr>
      </w:pPr>
      <w:r>
        <w:rPr>
          <w:rFonts w:ascii="Arial" w:hAnsi="Arial" w:cs="Arial"/>
          <w:i w:val="0"/>
          <w:color w:val="auto"/>
          <w:sz w:val="20"/>
          <w:szCs w:val="20"/>
          <w:lang w:val="hu-HU"/>
        </w:rPr>
        <w:t xml:space="preserve">21Z </w:t>
      </w:r>
      <w:r w:rsidRPr="005B259A">
        <w:rPr>
          <w:rFonts w:ascii="Arial" w:hAnsi="Arial" w:cs="Arial"/>
          <w:i w:val="0"/>
          <w:color w:val="auto"/>
          <w:sz w:val="20"/>
          <w:szCs w:val="20"/>
          <w:lang w:val="hu-HU"/>
        </w:rPr>
        <w:t xml:space="preserve">Pénzügyi vállalkozások </w:t>
      </w:r>
      <w:r w:rsidR="00340950">
        <w:rPr>
          <w:rFonts w:ascii="Arial" w:hAnsi="Arial" w:cs="Arial"/>
          <w:i w:val="0"/>
          <w:color w:val="auto"/>
          <w:sz w:val="20"/>
          <w:szCs w:val="20"/>
          <w:lang w:val="hu-HU"/>
        </w:rPr>
        <w:t>–</w:t>
      </w:r>
      <w:r w:rsidRPr="005B259A">
        <w:rPr>
          <w:rFonts w:ascii="Arial" w:hAnsi="Arial" w:cs="Arial"/>
          <w:i w:val="0"/>
          <w:color w:val="auto"/>
          <w:sz w:val="20"/>
          <w:szCs w:val="20"/>
          <w:lang w:val="hu-HU"/>
        </w:rPr>
        <w:t xml:space="preserve"> Kiemelt közvetítő útján végzett záloghitelezési tevékenység</w:t>
      </w:r>
    </w:p>
    <w:p w14:paraId="57DA7DB7" w14:textId="77777777" w:rsidR="00591B93" w:rsidRDefault="00591B93" w:rsidP="005B259A">
      <w:pPr>
        <w:rPr>
          <w:rFonts w:ascii="Arial" w:hAnsi="Arial" w:cs="Arial"/>
          <w:sz w:val="20"/>
          <w:szCs w:val="20"/>
        </w:rPr>
      </w:pPr>
    </w:p>
    <w:p w14:paraId="282C9E97" w14:textId="67483307" w:rsidR="005B259A" w:rsidRDefault="005B259A" w:rsidP="005B259A">
      <w:pPr>
        <w:rPr>
          <w:rFonts w:ascii="Arial" w:hAnsi="Arial" w:cs="Arial"/>
          <w:sz w:val="20"/>
          <w:szCs w:val="20"/>
        </w:rPr>
      </w:pPr>
      <w:r w:rsidRPr="005B259A">
        <w:rPr>
          <w:rFonts w:ascii="Arial" w:hAnsi="Arial" w:cs="Arial"/>
          <w:sz w:val="20"/>
          <w:szCs w:val="20"/>
        </w:rPr>
        <w:t>A tábl</w:t>
      </w:r>
      <w:r w:rsidR="009E0CCC">
        <w:rPr>
          <w:rFonts w:ascii="Arial" w:hAnsi="Arial" w:cs="Arial"/>
          <w:sz w:val="20"/>
          <w:szCs w:val="20"/>
        </w:rPr>
        <w:t>áb</w:t>
      </w:r>
      <w:r w:rsidRPr="005B259A">
        <w:rPr>
          <w:rFonts w:ascii="Arial" w:hAnsi="Arial" w:cs="Arial"/>
          <w:sz w:val="20"/>
          <w:szCs w:val="20"/>
        </w:rPr>
        <w:t>a</w:t>
      </w:r>
      <w:r w:rsidR="009E0CCC">
        <w:rPr>
          <w:rFonts w:ascii="Arial" w:hAnsi="Arial" w:cs="Arial"/>
          <w:sz w:val="20"/>
          <w:szCs w:val="20"/>
        </w:rPr>
        <w:t>n</w:t>
      </w:r>
      <w:r w:rsidRPr="005B259A">
        <w:rPr>
          <w:rFonts w:ascii="Arial" w:hAnsi="Arial" w:cs="Arial"/>
          <w:sz w:val="20"/>
          <w:szCs w:val="20"/>
        </w:rPr>
        <w:t xml:space="preserve"> a pénzügyi vállalkozás</w:t>
      </w:r>
      <w:r w:rsidR="009E0CCC">
        <w:rPr>
          <w:rFonts w:ascii="Arial" w:hAnsi="Arial" w:cs="Arial"/>
          <w:sz w:val="20"/>
          <w:szCs w:val="20"/>
        </w:rPr>
        <w:t>nak a</w:t>
      </w:r>
      <w:r w:rsidRPr="005B259A">
        <w:rPr>
          <w:rFonts w:ascii="Arial" w:hAnsi="Arial" w:cs="Arial"/>
          <w:sz w:val="20"/>
          <w:szCs w:val="20"/>
        </w:rPr>
        <w:t xml:space="preserve"> </w:t>
      </w:r>
      <w:r w:rsidR="009A6EA7">
        <w:rPr>
          <w:rFonts w:ascii="Arial" w:hAnsi="Arial" w:cs="Arial"/>
          <w:sz w:val="20"/>
          <w:szCs w:val="20"/>
        </w:rPr>
        <w:t xml:space="preserve">kiemelt </w:t>
      </w:r>
      <w:r w:rsidRPr="005B259A">
        <w:rPr>
          <w:rFonts w:ascii="Arial" w:hAnsi="Arial" w:cs="Arial"/>
          <w:sz w:val="20"/>
          <w:szCs w:val="20"/>
        </w:rPr>
        <w:t xml:space="preserve">közvetítő útján végzett záloghitelezési tevékenységét </w:t>
      </w:r>
      <w:r w:rsidR="009E0CCC">
        <w:rPr>
          <w:rFonts w:ascii="Arial" w:hAnsi="Arial" w:cs="Arial"/>
          <w:sz w:val="20"/>
          <w:szCs w:val="20"/>
        </w:rPr>
        <w:t>kell be</w:t>
      </w:r>
      <w:r w:rsidRPr="005B259A">
        <w:rPr>
          <w:rFonts w:ascii="Arial" w:hAnsi="Arial" w:cs="Arial"/>
          <w:sz w:val="20"/>
          <w:szCs w:val="20"/>
        </w:rPr>
        <w:t>mutat</w:t>
      </w:r>
      <w:r w:rsidR="009E0CCC">
        <w:rPr>
          <w:rFonts w:ascii="Arial" w:hAnsi="Arial" w:cs="Arial"/>
          <w:sz w:val="20"/>
          <w:szCs w:val="20"/>
        </w:rPr>
        <w:t>nia</w:t>
      </w:r>
      <w:r w:rsidRPr="005B259A">
        <w:rPr>
          <w:rFonts w:ascii="Arial" w:hAnsi="Arial" w:cs="Arial"/>
          <w:sz w:val="20"/>
          <w:szCs w:val="20"/>
        </w:rPr>
        <w:t xml:space="preserve">. </w:t>
      </w:r>
    </w:p>
    <w:p w14:paraId="1AA1A38D" w14:textId="77777777" w:rsidR="005A37FA" w:rsidRPr="005C35FB" w:rsidRDefault="005A37FA" w:rsidP="005A37FA">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oszlopai</w:t>
      </w:r>
    </w:p>
    <w:p w14:paraId="1362BD10" w14:textId="0DAF9C82" w:rsidR="005B259A" w:rsidRPr="005B259A" w:rsidRDefault="005B259A" w:rsidP="005B259A">
      <w:pPr>
        <w:jc w:val="both"/>
        <w:rPr>
          <w:rFonts w:ascii="Arial" w:hAnsi="Arial" w:cs="Arial"/>
          <w:sz w:val="20"/>
          <w:szCs w:val="20"/>
        </w:rPr>
      </w:pPr>
      <w:r w:rsidRPr="005B259A">
        <w:rPr>
          <w:rFonts w:ascii="Arial" w:hAnsi="Arial" w:cs="Arial"/>
          <w:sz w:val="20"/>
          <w:szCs w:val="20"/>
        </w:rPr>
        <w:t xml:space="preserve">Az a) és b) oszlopban a </w:t>
      </w:r>
      <w:r w:rsidR="009A6EA7">
        <w:rPr>
          <w:rFonts w:ascii="Arial" w:hAnsi="Arial" w:cs="Arial"/>
          <w:sz w:val="20"/>
          <w:szCs w:val="20"/>
        </w:rPr>
        <w:t xml:space="preserve">kiemelt </w:t>
      </w:r>
      <w:r w:rsidRPr="005B259A">
        <w:rPr>
          <w:rFonts w:ascii="Arial" w:hAnsi="Arial" w:cs="Arial"/>
          <w:sz w:val="20"/>
          <w:szCs w:val="20"/>
        </w:rPr>
        <w:t xml:space="preserve">közvetítő teljes nevét és adószámának első nyolc számjegyét kell feltüntetni. Amennyiben a </w:t>
      </w:r>
      <w:r w:rsidR="009A6EA7">
        <w:rPr>
          <w:rFonts w:ascii="Arial" w:hAnsi="Arial" w:cs="Arial"/>
          <w:sz w:val="20"/>
          <w:szCs w:val="20"/>
        </w:rPr>
        <w:t xml:space="preserve">kiemelt </w:t>
      </w:r>
      <w:r w:rsidRPr="005B259A">
        <w:rPr>
          <w:rFonts w:ascii="Arial" w:hAnsi="Arial" w:cs="Arial"/>
          <w:sz w:val="20"/>
          <w:szCs w:val="20"/>
        </w:rPr>
        <w:t xml:space="preserve">közvetítő több zálogfiókot üzemeltet, a </w:t>
      </w:r>
      <w:r w:rsidR="009A6EA7">
        <w:rPr>
          <w:rFonts w:ascii="Arial" w:hAnsi="Arial" w:cs="Arial"/>
          <w:sz w:val="20"/>
          <w:szCs w:val="20"/>
        </w:rPr>
        <w:t xml:space="preserve">kiemelt </w:t>
      </w:r>
      <w:r w:rsidRPr="005B259A">
        <w:rPr>
          <w:rFonts w:ascii="Arial" w:hAnsi="Arial" w:cs="Arial"/>
          <w:sz w:val="20"/>
          <w:szCs w:val="20"/>
        </w:rPr>
        <w:t>közvetítő által működtetett zálogfiókok záloghitelállományait összesítve egy soron kell megjeleníteni.</w:t>
      </w:r>
    </w:p>
    <w:p w14:paraId="4DFBC5A9" w14:textId="77777777" w:rsidR="005B259A" w:rsidRPr="005B259A" w:rsidRDefault="005B259A" w:rsidP="005B259A">
      <w:pPr>
        <w:jc w:val="both"/>
        <w:rPr>
          <w:rFonts w:ascii="Arial" w:hAnsi="Arial" w:cs="Arial"/>
          <w:sz w:val="20"/>
          <w:szCs w:val="20"/>
        </w:rPr>
      </w:pPr>
      <w:r w:rsidRPr="005B259A">
        <w:rPr>
          <w:rFonts w:ascii="Arial" w:hAnsi="Arial" w:cs="Arial"/>
          <w:sz w:val="20"/>
          <w:szCs w:val="20"/>
        </w:rPr>
        <w:t>A c) oszlopban a mindenkor aktuális megbízási keretösszeget kell feltüntetni.</w:t>
      </w:r>
    </w:p>
    <w:p w14:paraId="4EDABCBC" w14:textId="2513CF3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d) oszlopban az ügyfelekkel (zálogadós) szemben a tárgyidőszak végén fennálló követelés összegét szükséges kimutatni, </w:t>
      </w:r>
      <w:r w:rsidR="00FE6BA6">
        <w:rPr>
          <w:rFonts w:ascii="Arial" w:hAnsi="Arial" w:cs="Arial"/>
          <w:sz w:val="20"/>
          <w:szCs w:val="20"/>
        </w:rPr>
        <w:t xml:space="preserve">figyelembe véve a </w:t>
      </w:r>
      <w:r w:rsidRPr="005B259A">
        <w:rPr>
          <w:rFonts w:ascii="Arial" w:hAnsi="Arial" w:cs="Arial"/>
          <w:sz w:val="20"/>
          <w:szCs w:val="20"/>
        </w:rPr>
        <w:t>24E tábla a) oszlop</w:t>
      </w:r>
      <w:r w:rsidR="00FE6BA6">
        <w:rPr>
          <w:rFonts w:ascii="Arial" w:hAnsi="Arial" w:cs="Arial"/>
          <w:sz w:val="20"/>
          <w:szCs w:val="20"/>
        </w:rPr>
        <w:t>ának kitöltésére vonatkozó előírást</w:t>
      </w:r>
      <w:r w:rsidR="00150FAA">
        <w:rPr>
          <w:rFonts w:ascii="Arial" w:hAnsi="Arial" w:cs="Arial"/>
          <w:sz w:val="20"/>
          <w:szCs w:val="20"/>
        </w:rPr>
        <w:t xml:space="preserve"> is</w:t>
      </w:r>
      <w:r w:rsidRPr="005B259A">
        <w:rPr>
          <w:rFonts w:ascii="Arial" w:hAnsi="Arial" w:cs="Arial"/>
          <w:sz w:val="20"/>
          <w:szCs w:val="20"/>
        </w:rPr>
        <w:t>.</w:t>
      </w:r>
    </w:p>
    <w:p w14:paraId="3887580E" w14:textId="77777777"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e) oszlopban az idegen pénz- és értékkészlet fedezeti összegét szükséges feltüntetni. </w:t>
      </w:r>
    </w:p>
    <w:p w14:paraId="3B49F02C" w14:textId="56B330C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f)-i) oszlopban a zálogkölcsön-nyújtási tevékenységhez a </w:t>
      </w:r>
      <w:r w:rsidR="009A6EA7">
        <w:rPr>
          <w:rFonts w:ascii="Arial" w:hAnsi="Arial" w:cs="Arial"/>
          <w:sz w:val="20"/>
          <w:szCs w:val="20"/>
        </w:rPr>
        <w:t xml:space="preserve">kiemelt </w:t>
      </w:r>
      <w:r w:rsidRPr="005B259A">
        <w:rPr>
          <w:rFonts w:ascii="Arial" w:hAnsi="Arial" w:cs="Arial"/>
          <w:sz w:val="20"/>
          <w:szCs w:val="20"/>
        </w:rPr>
        <w:t>közvetítőtől a pénzügyi vállalkozás által biztosítékként bevont fedezetek biztosítéki értékét kell szerepeltetni</w:t>
      </w:r>
      <w:r w:rsidR="00165797">
        <w:rPr>
          <w:rFonts w:ascii="Arial" w:hAnsi="Arial" w:cs="Arial"/>
          <w:sz w:val="20"/>
          <w:szCs w:val="20"/>
        </w:rPr>
        <w:t>,</w:t>
      </w:r>
      <w:r w:rsidR="00544C2E">
        <w:rPr>
          <w:rFonts w:ascii="Arial" w:hAnsi="Arial" w:cs="Arial"/>
          <w:sz w:val="20"/>
          <w:szCs w:val="20"/>
        </w:rPr>
        <w:t xml:space="preserve"> figyelem</w:t>
      </w:r>
      <w:r w:rsidR="00165797">
        <w:rPr>
          <w:rFonts w:ascii="Arial" w:hAnsi="Arial" w:cs="Arial"/>
          <w:sz w:val="20"/>
          <w:szCs w:val="20"/>
        </w:rPr>
        <w:t>be véve</w:t>
      </w:r>
      <w:r w:rsidRPr="005B259A">
        <w:rPr>
          <w:rFonts w:ascii="Arial" w:hAnsi="Arial" w:cs="Arial"/>
          <w:sz w:val="20"/>
          <w:szCs w:val="20"/>
        </w:rPr>
        <w:t xml:space="preserve"> a pénzügyi intézmények által közvetlenül, valamint függő kiemelt közvetítők útján végzett kézizálog fedezete mellett történő pénzkölcsön-nyújtásáról szóló 24/2018. (VII. 5.) MNB ajánlás 6.3. pontj</w:t>
      </w:r>
      <w:r w:rsidR="00F9749D">
        <w:rPr>
          <w:rFonts w:ascii="Arial" w:hAnsi="Arial" w:cs="Arial"/>
          <w:sz w:val="20"/>
          <w:szCs w:val="20"/>
        </w:rPr>
        <w:t>ában foglaltaka</w:t>
      </w:r>
      <w:r w:rsidR="00165797">
        <w:rPr>
          <w:rFonts w:ascii="Arial" w:hAnsi="Arial" w:cs="Arial"/>
          <w:sz w:val="20"/>
          <w:szCs w:val="20"/>
        </w:rPr>
        <w:t>t</w:t>
      </w:r>
      <w:r w:rsidRPr="005B259A">
        <w:rPr>
          <w:rFonts w:ascii="Arial" w:hAnsi="Arial" w:cs="Arial"/>
          <w:sz w:val="20"/>
          <w:szCs w:val="20"/>
        </w:rPr>
        <w:t xml:space="preserve">. </w:t>
      </w:r>
    </w:p>
    <w:p w14:paraId="1E8F8EB8" w14:textId="114BDD79"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j) oszlopban a </w:t>
      </w:r>
      <w:r w:rsidR="009A6EA7">
        <w:rPr>
          <w:rFonts w:ascii="Arial" w:hAnsi="Arial" w:cs="Arial"/>
          <w:sz w:val="20"/>
          <w:szCs w:val="20"/>
        </w:rPr>
        <w:t xml:space="preserve">kiemelt </w:t>
      </w:r>
      <w:r w:rsidRPr="005B259A">
        <w:rPr>
          <w:rFonts w:ascii="Arial" w:hAnsi="Arial" w:cs="Arial"/>
          <w:sz w:val="20"/>
          <w:szCs w:val="20"/>
        </w:rPr>
        <w:t>közvetítővel szemben fennálló, de a zálogtevékenységhez közvetlenül nem kapcsolódó valamennyi egyéb kockázatvállalást kell jelenteni, függetlenül azok fajtájától vagy lejáratától.</w:t>
      </w:r>
    </w:p>
    <w:p w14:paraId="625CE86C" w14:textId="77777777" w:rsidR="005B259A" w:rsidRPr="005A37FA" w:rsidRDefault="005B259A" w:rsidP="005A37FA">
      <w:pPr>
        <w:autoSpaceDE w:val="0"/>
        <w:autoSpaceDN w:val="0"/>
        <w:adjustRightInd w:val="0"/>
        <w:spacing w:before="240"/>
        <w:jc w:val="both"/>
        <w:rPr>
          <w:rFonts w:ascii="Arial" w:hAnsi="Arial" w:cs="Arial"/>
          <w:b/>
          <w:bCs/>
          <w:sz w:val="20"/>
          <w:szCs w:val="20"/>
        </w:rPr>
      </w:pPr>
      <w:r w:rsidRPr="005A37FA">
        <w:rPr>
          <w:rFonts w:ascii="Arial" w:hAnsi="Arial" w:cs="Arial"/>
          <w:b/>
          <w:bCs/>
          <w:sz w:val="20"/>
          <w:szCs w:val="20"/>
        </w:rPr>
        <w:t>A tábla sorai</w:t>
      </w:r>
    </w:p>
    <w:p w14:paraId="2F5CC9DE" w14:textId="46CDF704" w:rsidR="005B259A" w:rsidRDefault="005B259A" w:rsidP="007203EE">
      <w:pPr>
        <w:jc w:val="both"/>
        <w:rPr>
          <w:rFonts w:ascii="Arial" w:hAnsi="Arial" w:cs="Arial"/>
          <w:sz w:val="20"/>
          <w:szCs w:val="20"/>
        </w:rPr>
      </w:pPr>
      <w:r w:rsidRPr="005B259A">
        <w:rPr>
          <w:rFonts w:ascii="Arial" w:hAnsi="Arial" w:cs="Arial"/>
          <w:sz w:val="20"/>
          <w:szCs w:val="20"/>
        </w:rPr>
        <w:t xml:space="preserve">A </w:t>
      </w:r>
      <w:r w:rsidR="009A6EA7">
        <w:rPr>
          <w:rFonts w:ascii="Arial" w:hAnsi="Arial" w:cs="Arial"/>
          <w:sz w:val="20"/>
          <w:szCs w:val="20"/>
        </w:rPr>
        <w:t xml:space="preserve">kiemelt </w:t>
      </w:r>
      <w:r w:rsidRPr="005B259A">
        <w:rPr>
          <w:rFonts w:ascii="Arial" w:hAnsi="Arial" w:cs="Arial"/>
          <w:sz w:val="20"/>
          <w:szCs w:val="20"/>
        </w:rPr>
        <w:t xml:space="preserve">közvetítőket tételesen fel kell sorolni a tábla ismétlősoraiban. Maximum 199 </w:t>
      </w:r>
      <w:r w:rsidR="009A6EA7">
        <w:rPr>
          <w:rFonts w:ascii="Arial" w:hAnsi="Arial" w:cs="Arial"/>
          <w:sz w:val="20"/>
          <w:szCs w:val="20"/>
        </w:rPr>
        <w:t xml:space="preserve">kiemelt </w:t>
      </w:r>
      <w:r w:rsidRPr="005B259A">
        <w:rPr>
          <w:rFonts w:ascii="Arial" w:hAnsi="Arial" w:cs="Arial"/>
          <w:sz w:val="20"/>
          <w:szCs w:val="20"/>
        </w:rPr>
        <w:t>közvetítő felsorolására van lehetőség a táblában.</w:t>
      </w:r>
    </w:p>
    <w:p w14:paraId="38FD4D03" w14:textId="77777777" w:rsidR="00305EEB" w:rsidRPr="005B259A" w:rsidRDefault="00305EEB" w:rsidP="005B259A">
      <w:pPr>
        <w:rPr>
          <w:rFonts w:ascii="Arial" w:hAnsi="Arial" w:cs="Arial"/>
          <w:sz w:val="20"/>
          <w:szCs w:val="20"/>
        </w:rPr>
      </w:pPr>
    </w:p>
    <w:p w14:paraId="4D365D5E" w14:textId="18C56CBE" w:rsidR="00CE0BD5" w:rsidRPr="005C35FB" w:rsidRDefault="00CE0BD5" w:rsidP="00862253">
      <w:pPr>
        <w:pStyle w:val="Cmsor4"/>
        <w:numPr>
          <w:ilvl w:val="0"/>
          <w:numId w:val="21"/>
        </w:numPr>
        <w:spacing w:before="0"/>
        <w:rPr>
          <w:rFonts w:ascii="Arial" w:hAnsi="Arial" w:cs="Arial"/>
          <w:i w:val="0"/>
          <w:color w:val="auto"/>
          <w:sz w:val="20"/>
          <w:szCs w:val="20"/>
          <w:lang w:val="hu-HU"/>
        </w:rPr>
      </w:pPr>
      <w:bookmarkStart w:id="144" w:name="_Hlk520796379"/>
      <w:r w:rsidRPr="005C35FB">
        <w:rPr>
          <w:rFonts w:ascii="Arial" w:hAnsi="Arial" w:cs="Arial"/>
          <w:i w:val="0"/>
          <w:color w:val="auto"/>
          <w:sz w:val="20"/>
          <w:szCs w:val="20"/>
          <w:lang w:val="hu-HU"/>
        </w:rPr>
        <w:t xml:space="preserve">23C </w:t>
      </w:r>
      <w:r w:rsidR="006803B9"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Ügyfelekkel szembeni követelések alakulása</w:t>
      </w:r>
      <w:bookmarkEnd w:id="144"/>
    </w:p>
    <w:p w14:paraId="39A8B5FE" w14:textId="77777777" w:rsidR="00A163DB" w:rsidRPr="005C35FB" w:rsidRDefault="00A163DB" w:rsidP="00C00A35">
      <w:pPr>
        <w:autoSpaceDE w:val="0"/>
        <w:autoSpaceDN w:val="0"/>
        <w:adjustRightInd w:val="0"/>
        <w:jc w:val="both"/>
        <w:rPr>
          <w:rFonts w:ascii="Arial" w:hAnsi="Arial" w:cs="Arial"/>
          <w:sz w:val="20"/>
          <w:szCs w:val="20"/>
        </w:rPr>
      </w:pPr>
    </w:p>
    <w:p w14:paraId="185A98C2" w14:textId="4BD0BA15" w:rsidR="009E7C4F" w:rsidRPr="005C35FB" w:rsidRDefault="00CE0BD5" w:rsidP="009E7C4F">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az ügyfelekkel szembeni követeléseinek állományát, tárgy</w:t>
      </w:r>
      <w:r w:rsidR="00A3130D">
        <w:rPr>
          <w:rFonts w:ascii="Arial" w:hAnsi="Arial" w:cs="Arial"/>
          <w:sz w:val="20"/>
          <w:szCs w:val="20"/>
        </w:rPr>
        <w:t xml:space="preserve">negyedévi </w:t>
      </w:r>
      <w:r w:rsidRPr="005C35FB">
        <w:rPr>
          <w:rFonts w:ascii="Arial" w:hAnsi="Arial" w:cs="Arial"/>
          <w:sz w:val="20"/>
          <w:szCs w:val="20"/>
        </w:rPr>
        <w:t>alakulását kell bemutatnia.</w:t>
      </w:r>
      <w:r w:rsidR="009E7C4F" w:rsidRPr="005C35FB">
        <w:rPr>
          <w:rFonts w:ascii="Arial" w:hAnsi="Arial" w:cs="Arial"/>
          <w:sz w:val="20"/>
          <w:szCs w:val="20"/>
        </w:rPr>
        <w:t xml:space="preserve"> E tekintetben nincs eltérés az auditált adatokat tartalmazó tábla kitöltési módjában</w:t>
      </w:r>
      <w:r w:rsidR="001E39D3" w:rsidRPr="005C35FB">
        <w:rPr>
          <w:rFonts w:ascii="Arial" w:hAnsi="Arial" w:cs="Arial"/>
          <w:sz w:val="20"/>
          <w:szCs w:val="20"/>
        </w:rPr>
        <w:t xml:space="preserve"> sem</w:t>
      </w:r>
      <w:r w:rsidR="009E7C4F" w:rsidRPr="005C35FB">
        <w:rPr>
          <w:rFonts w:ascii="Arial" w:hAnsi="Arial" w:cs="Arial"/>
          <w:sz w:val="20"/>
          <w:szCs w:val="20"/>
        </w:rPr>
        <w:t>,</w:t>
      </w:r>
      <w:r w:rsidR="001E39D3" w:rsidRPr="005C35FB">
        <w:rPr>
          <w:rFonts w:ascii="Arial" w:hAnsi="Arial" w:cs="Arial"/>
          <w:sz w:val="20"/>
          <w:szCs w:val="20"/>
        </w:rPr>
        <w:t xml:space="preserve"> vagyis</w:t>
      </w:r>
      <w:r w:rsidR="009E7C4F" w:rsidRPr="005C35FB">
        <w:rPr>
          <w:rFonts w:ascii="Arial" w:hAnsi="Arial" w:cs="Arial"/>
          <w:sz w:val="20"/>
          <w:szCs w:val="20"/>
        </w:rPr>
        <w:t xml:space="preserve"> a tárgyidőszak</w:t>
      </w:r>
      <w:r w:rsidR="001E39D3" w:rsidRPr="005C35FB">
        <w:rPr>
          <w:rFonts w:ascii="Arial" w:hAnsi="Arial" w:cs="Arial"/>
          <w:sz w:val="20"/>
          <w:szCs w:val="20"/>
        </w:rPr>
        <w:t xml:space="preserve"> alatt az auditált </w:t>
      </w:r>
      <w:r w:rsidR="009B0D45">
        <w:rPr>
          <w:rFonts w:ascii="Arial" w:hAnsi="Arial" w:cs="Arial"/>
          <w:sz w:val="20"/>
          <w:szCs w:val="20"/>
        </w:rPr>
        <w:t xml:space="preserve">adatokon alapuló </w:t>
      </w:r>
      <w:r w:rsidR="001E39D3" w:rsidRPr="005C35FB">
        <w:rPr>
          <w:rFonts w:ascii="Arial" w:hAnsi="Arial" w:cs="Arial"/>
          <w:sz w:val="20"/>
          <w:szCs w:val="20"/>
        </w:rPr>
        <w:t xml:space="preserve">táblában is csak a </w:t>
      </w:r>
      <w:r w:rsidR="009E7C4F" w:rsidRPr="005C35FB">
        <w:rPr>
          <w:rFonts w:ascii="Arial" w:hAnsi="Arial" w:cs="Arial"/>
          <w:sz w:val="20"/>
          <w:szCs w:val="20"/>
        </w:rPr>
        <w:t>negyedik negyedévre vonatkozó adatok</w:t>
      </w:r>
      <w:r w:rsidR="001E39D3" w:rsidRPr="005C35FB">
        <w:rPr>
          <w:rFonts w:ascii="Arial" w:hAnsi="Arial" w:cs="Arial"/>
          <w:sz w:val="20"/>
          <w:szCs w:val="20"/>
        </w:rPr>
        <w:t xml:space="preserve"> értendők. </w:t>
      </w:r>
    </w:p>
    <w:p w14:paraId="66A308E4" w14:textId="77777777" w:rsidR="00443B4D" w:rsidRPr="00D9381A" w:rsidRDefault="00443B4D" w:rsidP="00443B4D">
      <w:pPr>
        <w:spacing w:after="240"/>
        <w:jc w:val="both"/>
        <w:rPr>
          <w:rFonts w:ascii="Arial" w:hAnsi="Arial" w:cs="Arial"/>
          <w:sz w:val="20"/>
          <w:szCs w:val="20"/>
          <w:lang w:eastAsia="en-GB"/>
        </w:rPr>
      </w:pPr>
      <w:r w:rsidRPr="00D9381A">
        <w:rPr>
          <w:rFonts w:ascii="Arial" w:hAnsi="Arial" w:cs="Arial"/>
          <w:sz w:val="20"/>
          <w:szCs w:val="20"/>
          <w:lang w:eastAsia="en-GB"/>
        </w:rPr>
        <w:t>A 23C táblában olyan módon kell az állományváltozás összetevőit szerepeltetni, hogy a nyitó bruttó állományt előjelhelyesen korrigálva a forgalmakkal a záró bruttó állományt kapjuk.</w:t>
      </w:r>
    </w:p>
    <w:p w14:paraId="1798F86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45" w:name="_Hlk520796690"/>
      <w:r w:rsidRPr="005C35FB">
        <w:rPr>
          <w:rFonts w:ascii="Arial" w:hAnsi="Arial" w:cs="Arial"/>
          <w:b/>
          <w:bCs/>
          <w:sz w:val="20"/>
          <w:szCs w:val="20"/>
        </w:rPr>
        <w:t>A tábla oszlopai</w:t>
      </w:r>
    </w:p>
    <w:p w14:paraId="627F797D" w14:textId="33644274" w:rsidR="00CE0BD5" w:rsidRPr="005C35FB" w:rsidRDefault="00CE0BD5" w:rsidP="00C00A35">
      <w:pPr>
        <w:autoSpaceDE w:val="0"/>
        <w:autoSpaceDN w:val="0"/>
        <w:adjustRightInd w:val="0"/>
        <w:jc w:val="both"/>
        <w:rPr>
          <w:rFonts w:ascii="Arial" w:hAnsi="Arial" w:cs="Arial"/>
          <w:sz w:val="20"/>
          <w:szCs w:val="20"/>
        </w:rPr>
      </w:pPr>
      <w:bookmarkStart w:id="146" w:name="_Hlk76654098"/>
      <w:bookmarkEnd w:id="145"/>
      <w:r w:rsidRPr="005C35FB">
        <w:rPr>
          <w:rFonts w:ascii="Arial" w:hAnsi="Arial" w:cs="Arial"/>
          <w:sz w:val="20"/>
          <w:szCs w:val="20"/>
        </w:rPr>
        <w:t xml:space="preserve">Nyitó bruttó érték: </w:t>
      </w:r>
      <w:r w:rsidRPr="00BF5086">
        <w:rPr>
          <w:rFonts w:ascii="Arial" w:hAnsi="Arial" w:cs="Arial"/>
          <w:sz w:val="20"/>
          <w:szCs w:val="20"/>
        </w:rPr>
        <w:t>A</w:t>
      </w:r>
      <w:r w:rsidR="00F07FCD" w:rsidRPr="00BF5086">
        <w:rPr>
          <w:rFonts w:ascii="Arial" w:hAnsi="Arial" w:cs="Arial"/>
          <w:sz w:val="20"/>
          <w:szCs w:val="20"/>
        </w:rPr>
        <w:t xml:space="preserve"> </w:t>
      </w:r>
      <w:r w:rsidR="0041095F" w:rsidRPr="00BF5086">
        <w:rPr>
          <w:rFonts w:ascii="Arial" w:hAnsi="Arial" w:cs="Arial"/>
          <w:sz w:val="20"/>
          <w:szCs w:val="20"/>
        </w:rPr>
        <w:t xml:space="preserve">tárgyidőszak </w:t>
      </w:r>
      <w:r w:rsidRPr="00BF5086">
        <w:rPr>
          <w:rFonts w:ascii="Arial" w:hAnsi="Arial" w:cs="Arial"/>
          <w:sz w:val="20"/>
          <w:szCs w:val="20"/>
        </w:rPr>
        <w:t>elején az összes, ügyfelekkel szembeni</w:t>
      </w:r>
      <w:r w:rsidR="00852614" w:rsidRPr="00BF5086">
        <w:rPr>
          <w:rFonts w:ascii="Arial" w:hAnsi="Arial" w:cs="Arial"/>
          <w:sz w:val="20"/>
          <w:szCs w:val="20"/>
        </w:rPr>
        <w:t xml:space="preserve"> </w:t>
      </w:r>
      <w:r w:rsidRPr="00BF5086">
        <w:rPr>
          <w:rFonts w:ascii="Arial" w:hAnsi="Arial" w:cs="Arial"/>
          <w:sz w:val="20"/>
          <w:szCs w:val="20"/>
        </w:rPr>
        <w:t xml:space="preserve">követelés </w:t>
      </w:r>
      <w:r w:rsidR="00620F48" w:rsidRPr="00BF5086">
        <w:rPr>
          <w:rFonts w:ascii="Arial" w:hAnsi="Arial" w:cs="Arial"/>
          <w:sz w:val="20"/>
          <w:szCs w:val="20"/>
        </w:rPr>
        <w:t xml:space="preserve">– az alkalmazott számviteli előírások szerinti </w:t>
      </w:r>
      <w:r w:rsidR="00B4202B" w:rsidRPr="00BF5086">
        <w:rPr>
          <w:rFonts w:ascii="Arial" w:hAnsi="Arial" w:cs="Arial"/>
          <w:sz w:val="20"/>
          <w:szCs w:val="20"/>
        </w:rPr>
        <w:t>–</w:t>
      </w:r>
      <w:r w:rsidR="00620F48" w:rsidRPr="005C35FB">
        <w:rPr>
          <w:rFonts w:ascii="Arial" w:hAnsi="Arial" w:cs="Arial"/>
          <w:sz w:val="20"/>
          <w:szCs w:val="20"/>
        </w:rPr>
        <w:t xml:space="preserve"> </w:t>
      </w:r>
      <w:r w:rsidRPr="005C35FB">
        <w:rPr>
          <w:rFonts w:ascii="Arial" w:hAnsi="Arial" w:cs="Arial"/>
          <w:sz w:val="20"/>
          <w:szCs w:val="20"/>
        </w:rPr>
        <w:t>könyv szerinti nyitó bruttó értéke és az állományhoz tartozó szerződések darabszáma.</w:t>
      </w:r>
      <w:r w:rsidR="00871128">
        <w:rPr>
          <w:rFonts w:ascii="Arial" w:hAnsi="Arial" w:cs="Arial"/>
          <w:sz w:val="20"/>
          <w:szCs w:val="20"/>
        </w:rPr>
        <w:t xml:space="preserve"> Csak azon szerződések számát kell jelenteni, a</w:t>
      </w:r>
      <w:r w:rsidR="00461107">
        <w:rPr>
          <w:rFonts w:ascii="Arial" w:hAnsi="Arial" w:cs="Arial"/>
          <w:sz w:val="20"/>
          <w:szCs w:val="20"/>
        </w:rPr>
        <w:t>melyek esetében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elején a követelésállomány 0 egyenleget mutat (vagyis a teljes követelés törlesztésre került).</w:t>
      </w:r>
    </w:p>
    <w:bookmarkEnd w:id="146"/>
    <w:p w14:paraId="4F648EF8" w14:textId="7B0075F7" w:rsidR="001E39D3" w:rsidRDefault="001E39D3" w:rsidP="00C00A35">
      <w:pPr>
        <w:autoSpaceDE w:val="0"/>
        <w:autoSpaceDN w:val="0"/>
        <w:adjustRightInd w:val="0"/>
        <w:jc w:val="both"/>
        <w:rPr>
          <w:rFonts w:ascii="Arial" w:hAnsi="Arial" w:cs="Arial"/>
          <w:sz w:val="20"/>
          <w:szCs w:val="20"/>
        </w:rPr>
      </w:pPr>
      <w:r w:rsidRPr="005C35FB">
        <w:rPr>
          <w:rFonts w:ascii="Arial" w:hAnsi="Arial" w:cs="Arial"/>
          <w:sz w:val="20"/>
          <w:szCs w:val="20"/>
        </w:rPr>
        <w:t>Az auditált adatokat tartalmazó táblában nyitóértékként a harmadik negyedévi záró értékkel megegyező adatokat kell jelenteni.</w:t>
      </w:r>
    </w:p>
    <w:p w14:paraId="5D3C628B" w14:textId="11170112" w:rsidR="0074577D" w:rsidRPr="00D9381A" w:rsidRDefault="0074577D" w:rsidP="0074577D">
      <w:pPr>
        <w:pStyle w:val="Baseparagraphnumbered"/>
        <w:numPr>
          <w:ilvl w:val="0"/>
          <w:numId w:val="0"/>
        </w:numPr>
        <w:spacing w:after="0"/>
        <w:rPr>
          <w:rFonts w:ascii="Arial" w:hAnsi="Arial" w:cs="Arial"/>
          <w:sz w:val="20"/>
          <w:szCs w:val="20"/>
          <w:lang w:val="hu-HU"/>
        </w:rPr>
      </w:pPr>
      <w:r w:rsidRPr="00D9381A">
        <w:rPr>
          <w:rFonts w:ascii="Arial" w:hAnsi="Arial" w:cs="Arial"/>
          <w:snapToGrid w:val="0"/>
          <w:sz w:val="20"/>
          <w:szCs w:val="20"/>
          <w:lang w:val="hu-HU"/>
        </w:rPr>
        <w:t xml:space="preserve">A tárgynegyedévi nyitó állomány megegyezik az előző negyedév végi záró állománnyal, kivéve, ha az attól való eltérés indokolt (pl. pénzügyi vállalkozások </w:t>
      </w:r>
      <w:r w:rsidRPr="00D9381A">
        <w:rPr>
          <w:rFonts w:ascii="Arial" w:hAnsi="Arial" w:cs="Arial"/>
          <w:sz w:val="20"/>
          <w:szCs w:val="20"/>
          <w:lang w:val="hu-HU"/>
        </w:rPr>
        <w:t>egyesülése Az egyesüléssel létrejövő (jogutód) pénzügyi vállalkozás tárgynegyedévi nyitó állományának korrekciójaként kell jelenteni a beolvadó</w:t>
      </w:r>
      <w:r w:rsidR="00B5551C" w:rsidRPr="00D9381A">
        <w:rPr>
          <w:rFonts w:ascii="Arial" w:hAnsi="Arial" w:cs="Arial"/>
          <w:sz w:val="20"/>
          <w:szCs w:val="20"/>
          <w:lang w:val="hu-HU"/>
        </w:rPr>
        <w:t>, összeolvadó</w:t>
      </w:r>
      <w:r w:rsidRPr="00D9381A">
        <w:rPr>
          <w:rFonts w:ascii="Arial" w:hAnsi="Arial" w:cs="Arial"/>
          <w:sz w:val="20"/>
          <w:szCs w:val="20"/>
          <w:lang w:val="hu-HU"/>
        </w:rPr>
        <w:t xml:space="preserve"> pénzügyi vállalkozás</w:t>
      </w:r>
      <w:r w:rsidR="00B5551C" w:rsidRPr="00D9381A">
        <w:rPr>
          <w:rFonts w:ascii="Arial" w:hAnsi="Arial" w:cs="Arial"/>
          <w:sz w:val="20"/>
          <w:szCs w:val="20"/>
          <w:lang w:val="hu-HU"/>
        </w:rPr>
        <w:t>(ok)</w:t>
      </w:r>
      <w:r w:rsidRPr="00D9381A">
        <w:rPr>
          <w:rFonts w:ascii="Arial" w:hAnsi="Arial" w:cs="Arial"/>
          <w:sz w:val="20"/>
          <w:szCs w:val="20"/>
          <w:lang w:val="hu-HU"/>
        </w:rPr>
        <w:t xml:space="preserve"> utolsó negyedévi záróállományát. Amennyiben az egyesülés időpontja a negyedév köztes időszakára esik, a jogelőd(</w:t>
      </w:r>
      <w:proofErr w:type="spellStart"/>
      <w:r w:rsidRPr="00D9381A">
        <w:rPr>
          <w:rFonts w:ascii="Arial" w:hAnsi="Arial" w:cs="Arial"/>
          <w:sz w:val="20"/>
          <w:szCs w:val="20"/>
          <w:lang w:val="hu-HU"/>
        </w:rPr>
        <w:t>ök</w:t>
      </w:r>
      <w:proofErr w:type="spellEnd"/>
      <w:r w:rsidRPr="00D9381A">
        <w:rPr>
          <w:rFonts w:ascii="Arial" w:hAnsi="Arial" w:cs="Arial"/>
          <w:sz w:val="20"/>
          <w:szCs w:val="20"/>
          <w:lang w:val="hu-HU"/>
        </w:rPr>
        <w:t>) törtidőszaki tranzakcióit a jogutód</w:t>
      </w:r>
      <w:r w:rsidR="00532CF7" w:rsidRPr="00D9381A">
        <w:rPr>
          <w:rFonts w:ascii="Arial" w:hAnsi="Arial" w:cs="Arial"/>
          <w:sz w:val="20"/>
          <w:szCs w:val="20"/>
          <w:lang w:val="hu-HU"/>
        </w:rPr>
        <w:t>nak</w:t>
      </w:r>
      <w:r w:rsidRPr="00D9381A">
        <w:rPr>
          <w:rFonts w:ascii="Arial" w:hAnsi="Arial" w:cs="Arial"/>
          <w:sz w:val="20"/>
          <w:szCs w:val="20"/>
          <w:lang w:val="hu-HU"/>
        </w:rPr>
        <w:t xml:space="preserve"> – a saját törtidőszaki adataihoz hozzáadva – a megfelelő tranzakciós oszlopokban kell feltüntetni</w:t>
      </w:r>
      <w:r w:rsidR="00B14618" w:rsidRPr="00D9381A">
        <w:rPr>
          <w:rFonts w:ascii="Arial" w:hAnsi="Arial" w:cs="Arial"/>
          <w:sz w:val="20"/>
          <w:szCs w:val="20"/>
          <w:lang w:val="hu-HU"/>
        </w:rPr>
        <w:t>e</w:t>
      </w:r>
      <w:r w:rsidRPr="00D9381A">
        <w:rPr>
          <w:rFonts w:ascii="Arial" w:hAnsi="Arial" w:cs="Arial"/>
          <w:sz w:val="20"/>
          <w:szCs w:val="20"/>
          <w:lang w:val="hu-HU"/>
        </w:rPr>
        <w:t xml:space="preserve">. </w:t>
      </w:r>
    </w:p>
    <w:p w14:paraId="5FCDA2C6" w14:textId="14DB9A08" w:rsidR="00CE0BD5" w:rsidRPr="005C35FB" w:rsidRDefault="00CE0BD5" w:rsidP="00C00A35">
      <w:pPr>
        <w:autoSpaceDE w:val="0"/>
        <w:autoSpaceDN w:val="0"/>
        <w:adjustRightInd w:val="0"/>
        <w:spacing w:before="240"/>
        <w:jc w:val="both"/>
        <w:rPr>
          <w:rFonts w:ascii="Arial" w:hAnsi="Arial" w:cs="Arial"/>
          <w:sz w:val="20"/>
          <w:szCs w:val="20"/>
        </w:rPr>
      </w:pPr>
      <w:bookmarkStart w:id="147" w:name="_Hlk515281215"/>
      <w:r w:rsidRPr="005C35FB">
        <w:rPr>
          <w:rFonts w:ascii="Arial" w:hAnsi="Arial" w:cs="Arial"/>
          <w:sz w:val="20"/>
          <w:szCs w:val="20"/>
        </w:rPr>
        <w:t xml:space="preserve">Tranzakciós növekmény folyósításból: </w:t>
      </w:r>
      <w:r w:rsidR="00CF381D" w:rsidRPr="005C35FB">
        <w:rPr>
          <w:rFonts w:ascii="Arial" w:hAnsi="Arial" w:cs="Arial"/>
          <w:sz w:val="20"/>
          <w:szCs w:val="20"/>
        </w:rPr>
        <w:t>a</w:t>
      </w:r>
      <w:r w:rsidRPr="005C35FB">
        <w:rPr>
          <w:rFonts w:ascii="Arial" w:hAnsi="Arial" w:cs="Arial"/>
          <w:sz w:val="20"/>
          <w:szCs w:val="20"/>
        </w:rPr>
        <w:t>z adott beszámolási időszak alatt keletkezett, ügyfelekkel szembeni követelés; a megkötött és hatályba lépett szerződésen alapuló, kifolyósított ügyletek (hitel, lízing) bruttó bekerülési értékének összege és darabszáma.</w:t>
      </w:r>
    </w:p>
    <w:p w14:paraId="6EEA683C" w14:textId="77777777" w:rsidR="00F03FCC" w:rsidRDefault="00C96D8C" w:rsidP="00F03FCC">
      <w:pPr>
        <w:pStyle w:val="Baseparagraphnumbered"/>
        <w:numPr>
          <w:ilvl w:val="0"/>
          <w:numId w:val="0"/>
        </w:numPr>
        <w:spacing w:after="0"/>
        <w:rPr>
          <w:rFonts w:ascii="Arial" w:hAnsi="Arial" w:cs="Arial"/>
          <w:sz w:val="20"/>
          <w:lang w:val="hu-HU"/>
        </w:rPr>
      </w:pPr>
      <w:r w:rsidRPr="005C35FB">
        <w:rPr>
          <w:rFonts w:ascii="Arial" w:hAnsi="Arial" w:cs="Arial"/>
          <w:sz w:val="20"/>
          <w:szCs w:val="20"/>
          <w:lang w:val="hu-HU"/>
        </w:rPr>
        <w:t>IFRS-</w:t>
      </w:r>
      <w:r w:rsidR="004A126E" w:rsidRPr="005C35FB">
        <w:rPr>
          <w:rFonts w:ascii="Arial" w:hAnsi="Arial" w:cs="Arial"/>
          <w:sz w:val="20"/>
          <w:szCs w:val="20"/>
          <w:lang w:val="hu-HU"/>
        </w:rPr>
        <w:t>eke</w:t>
      </w:r>
      <w:r w:rsidRPr="005C35FB">
        <w:rPr>
          <w:rFonts w:ascii="Arial" w:hAnsi="Arial" w:cs="Arial"/>
          <w:sz w:val="20"/>
          <w:szCs w:val="20"/>
          <w:lang w:val="hu-HU"/>
        </w:rPr>
        <w:t>t alkalmazó</w:t>
      </w:r>
      <w:r w:rsidR="00270F4B"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a</w:t>
      </w:r>
      <w:r w:rsidR="00F03FCC" w:rsidRPr="005C35FB">
        <w:rPr>
          <w:rFonts w:ascii="Arial" w:hAnsi="Arial" w:cs="Arial"/>
          <w:sz w:val="20"/>
          <w:szCs w:val="20"/>
          <w:lang w:val="hu-HU"/>
        </w:rPr>
        <w:t xml:space="preserve"> tárgynegyedévben folyósított tőke </w:t>
      </w:r>
      <w:r w:rsidR="00F03FCC" w:rsidRPr="00BF5086">
        <w:rPr>
          <w:rFonts w:ascii="Arial" w:hAnsi="Arial" w:cs="Arial"/>
          <w:sz w:val="20"/>
          <w:szCs w:val="20"/>
          <w:lang w:val="hu-HU"/>
        </w:rPr>
        <w:t>összeg</w:t>
      </w:r>
      <w:r w:rsidR="00F052A3" w:rsidRPr="00BF5086">
        <w:rPr>
          <w:rFonts w:ascii="Arial" w:hAnsi="Arial" w:cs="Arial"/>
          <w:sz w:val="20"/>
          <w:szCs w:val="20"/>
          <w:lang w:val="hu-HU"/>
        </w:rPr>
        <w:t xml:space="preserve">ét kell feltüntetni, amely </w:t>
      </w:r>
      <w:r w:rsidR="00F03FCC" w:rsidRPr="00BF5086">
        <w:rPr>
          <w:rFonts w:ascii="Arial" w:hAnsi="Arial" w:cs="Arial"/>
          <w:sz w:val="20"/>
          <w:szCs w:val="20"/>
          <w:lang w:val="hu-HU"/>
        </w:rPr>
        <w:t xml:space="preserve">eltérhet a hitel kezdeti megjelenítési értékétől. </w:t>
      </w:r>
      <w:r w:rsidR="00F03FCC" w:rsidRPr="00BF5086">
        <w:rPr>
          <w:rFonts w:ascii="Arial" w:hAnsi="Arial" w:cs="Arial"/>
          <w:sz w:val="20"/>
          <w:lang w:val="hu-HU"/>
        </w:rPr>
        <w:t xml:space="preserve">Eltérve az </w:t>
      </w:r>
      <w:r w:rsidR="007D5F39" w:rsidRPr="00BF5086">
        <w:rPr>
          <w:rFonts w:ascii="Arial" w:hAnsi="Arial" w:cs="Arial"/>
          <w:sz w:val="20"/>
          <w:lang w:val="hu-HU"/>
        </w:rPr>
        <w:t>IFRS</w:t>
      </w:r>
      <w:r w:rsidR="004A126E" w:rsidRPr="00BF5086">
        <w:rPr>
          <w:rFonts w:ascii="Arial" w:hAnsi="Arial" w:cs="Arial"/>
          <w:sz w:val="20"/>
          <w:lang w:val="hu-HU"/>
        </w:rPr>
        <w:t>-ek</w:t>
      </w:r>
      <w:r w:rsidR="007D5F39" w:rsidRPr="005C35FB">
        <w:rPr>
          <w:rFonts w:ascii="Arial" w:hAnsi="Arial" w:cs="Arial"/>
          <w:sz w:val="20"/>
          <w:lang w:val="hu-HU"/>
        </w:rPr>
        <w:t xml:space="preserve"> </w:t>
      </w:r>
      <w:r w:rsidR="00F03FCC" w:rsidRPr="005C35FB">
        <w:rPr>
          <w:rFonts w:ascii="Arial" w:hAnsi="Arial" w:cs="Arial"/>
          <w:sz w:val="20"/>
          <w:lang w:val="hu-HU"/>
        </w:rPr>
        <w:t>szabályaitól, a folyósítások között nem jelenthetők az – ügyfél törlesztési nehézségei miatt, az adatszolgáltatón belül – átstrukturált hitelek</w:t>
      </w:r>
      <w:r w:rsidR="00346938" w:rsidRPr="005C35FB">
        <w:rPr>
          <w:rFonts w:ascii="Arial" w:hAnsi="Arial" w:cs="Arial"/>
          <w:sz w:val="20"/>
          <w:lang w:val="hu-HU"/>
        </w:rPr>
        <w:t>.</w:t>
      </w:r>
    </w:p>
    <w:p w14:paraId="31ADABA0" w14:textId="77777777" w:rsidR="00961516" w:rsidRPr="00D9381A" w:rsidRDefault="00961516" w:rsidP="00961516">
      <w:pPr>
        <w:jc w:val="both"/>
        <w:rPr>
          <w:rFonts w:ascii="Arial" w:hAnsi="Arial" w:cs="Arial"/>
          <w:sz w:val="20"/>
          <w:szCs w:val="20"/>
          <w:lang w:eastAsia="en-GB"/>
        </w:rPr>
      </w:pPr>
      <w:r w:rsidRPr="00D9381A">
        <w:rPr>
          <w:rFonts w:ascii="Arial" w:hAnsi="Arial" w:cs="Arial"/>
          <w:sz w:val="20"/>
          <w:szCs w:val="20"/>
          <w:lang w:eastAsia="en-GB"/>
        </w:rPr>
        <w:t>A faktoring</w:t>
      </w:r>
      <w:r w:rsidR="003C6136" w:rsidRPr="00D9381A">
        <w:rPr>
          <w:rFonts w:ascii="Arial" w:hAnsi="Arial" w:cs="Arial"/>
          <w:sz w:val="20"/>
          <w:szCs w:val="20"/>
          <w:lang w:eastAsia="en-GB"/>
        </w:rPr>
        <w:t xml:space="preserve"> (folyó)</w:t>
      </w:r>
      <w:r w:rsidRPr="00D9381A">
        <w:rPr>
          <w:rFonts w:ascii="Arial" w:hAnsi="Arial" w:cs="Arial"/>
          <w:sz w:val="20"/>
          <w:szCs w:val="20"/>
          <w:lang w:eastAsia="en-GB"/>
        </w:rPr>
        <w:t xml:space="preserve"> és a </w:t>
      </w:r>
      <w:proofErr w:type="spellStart"/>
      <w:r w:rsidRPr="00D9381A">
        <w:rPr>
          <w:rFonts w:ascii="Arial" w:hAnsi="Arial" w:cs="Arial"/>
          <w:sz w:val="20"/>
          <w:szCs w:val="20"/>
          <w:lang w:eastAsia="en-GB"/>
        </w:rPr>
        <w:t>forfetírozás</w:t>
      </w:r>
      <w:proofErr w:type="spellEnd"/>
      <w:r w:rsidRPr="00D9381A">
        <w:rPr>
          <w:rFonts w:ascii="Arial" w:hAnsi="Arial" w:cs="Arial"/>
          <w:sz w:val="20"/>
          <w:szCs w:val="20"/>
          <w:lang w:eastAsia="en-GB"/>
        </w:rPr>
        <w:t xml:space="preserve"> keretében megelőlegezett összegeket nem a tárgynegyedévben vásárolt követelések között, hanem folyósításként kell megadni, a megelőlegezett követelésekhez kapcsolódó – a végső adós és a faktorált ügyfél általi – pénzügyi teljesítést pedig törlesztésként kell kimutatni.</w:t>
      </w:r>
    </w:p>
    <w:p w14:paraId="6E9DED44" w14:textId="3A90C962"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növekmény vásárlásból: </w:t>
      </w:r>
      <w:r w:rsidR="0056653D">
        <w:rPr>
          <w:rFonts w:ascii="Arial" w:hAnsi="Arial" w:cs="Arial"/>
          <w:sz w:val="20"/>
          <w:szCs w:val="20"/>
        </w:rPr>
        <w:t>a</w:t>
      </w:r>
      <w:r w:rsidRPr="005C35FB">
        <w:rPr>
          <w:rFonts w:ascii="Arial" w:hAnsi="Arial" w:cs="Arial"/>
          <w:sz w:val="20"/>
          <w:szCs w:val="20"/>
        </w:rPr>
        <w:t>z adott beszámolási időszak alatt keletkezett, ügyfelekkel szembeni követelés (új ügylet vásárlásból</w:t>
      </w:r>
      <w:r w:rsidR="00864E33">
        <w:rPr>
          <w:rFonts w:ascii="Arial" w:hAnsi="Arial" w:cs="Arial"/>
          <w:sz w:val="20"/>
          <w:szCs w:val="20"/>
        </w:rPr>
        <w:t>)</w:t>
      </w:r>
      <w:r w:rsidRPr="005C35FB">
        <w:rPr>
          <w:rFonts w:ascii="Arial" w:hAnsi="Arial" w:cs="Arial"/>
          <w:sz w:val="20"/>
          <w:szCs w:val="20"/>
        </w:rPr>
        <w:t xml:space="preserve"> bruttó bekerülési értékének összege és az új ügyletek </w:t>
      </w:r>
      <w:r w:rsidRPr="005C35FB">
        <w:rPr>
          <w:rFonts w:ascii="Arial" w:hAnsi="Arial" w:cs="Arial"/>
          <w:sz w:val="20"/>
          <w:szCs w:val="20"/>
        </w:rPr>
        <w:lastRenderedPageBreak/>
        <w:t>darabszáma.</w:t>
      </w:r>
      <w:r w:rsidR="00BC46F9" w:rsidRPr="005C35FB">
        <w:rPr>
          <w:rFonts w:ascii="Arial" w:hAnsi="Arial" w:cs="Arial"/>
          <w:sz w:val="20"/>
          <w:szCs w:val="20"/>
        </w:rPr>
        <w:t xml:space="preserve"> </w:t>
      </w:r>
      <w:r w:rsidR="009D7322">
        <w:rPr>
          <w:rFonts w:ascii="Arial" w:hAnsi="Arial" w:cs="Arial"/>
          <w:sz w:val="20"/>
          <w:szCs w:val="20"/>
        </w:rPr>
        <w:t>A faktoring</w:t>
      </w:r>
      <w:r w:rsidR="004C5607">
        <w:rPr>
          <w:rFonts w:ascii="Arial" w:hAnsi="Arial" w:cs="Arial"/>
          <w:sz w:val="20"/>
          <w:szCs w:val="20"/>
        </w:rPr>
        <w:t xml:space="preserve"> </w:t>
      </w:r>
      <w:r w:rsidR="004C5607" w:rsidRPr="00BF5086">
        <w:rPr>
          <w:rFonts w:ascii="Arial" w:hAnsi="Arial" w:cs="Arial"/>
          <w:sz w:val="20"/>
          <w:szCs w:val="20"/>
        </w:rPr>
        <w:t>(folyó)</w:t>
      </w:r>
      <w:r w:rsidR="009D7322">
        <w:rPr>
          <w:rFonts w:ascii="Arial" w:hAnsi="Arial" w:cs="Arial"/>
          <w:sz w:val="20"/>
          <w:szCs w:val="20"/>
        </w:rPr>
        <w:t xml:space="preserve"> és </w:t>
      </w:r>
      <w:proofErr w:type="spellStart"/>
      <w:r w:rsidR="009D7322">
        <w:rPr>
          <w:rFonts w:ascii="Arial" w:hAnsi="Arial" w:cs="Arial"/>
          <w:sz w:val="20"/>
          <w:szCs w:val="20"/>
        </w:rPr>
        <w:t>forfetírozásból</w:t>
      </w:r>
      <w:proofErr w:type="spellEnd"/>
      <w:r w:rsidR="009D7322">
        <w:rPr>
          <w:rFonts w:ascii="Arial" w:hAnsi="Arial" w:cs="Arial"/>
          <w:sz w:val="20"/>
          <w:szCs w:val="20"/>
        </w:rPr>
        <w:t xml:space="preserve"> származó követeléseket nem itt, hanem a folyósítások között kell megadni. </w:t>
      </w:r>
      <w:bookmarkStart w:id="148" w:name="_Hlk515364658"/>
      <w:r w:rsidR="00BC46F9" w:rsidRPr="005C35FB">
        <w:rPr>
          <w:rFonts w:ascii="Arial" w:hAnsi="Arial" w:cs="Arial"/>
          <w:sz w:val="20"/>
          <w:szCs w:val="20"/>
        </w:rPr>
        <w:t>A vásárolt követeléseket meg kell bontani a szerződés státuszának</w:t>
      </w:r>
      <w:r w:rsidR="001A4DFE" w:rsidRPr="005C35FB">
        <w:rPr>
          <w:rFonts w:ascii="Arial" w:hAnsi="Arial" w:cs="Arial"/>
          <w:sz w:val="20"/>
          <w:szCs w:val="20"/>
        </w:rPr>
        <w:t xml:space="preserve"> </w:t>
      </w:r>
      <w:r w:rsidR="00884C43" w:rsidRPr="005C35FB">
        <w:rPr>
          <w:rFonts w:ascii="Arial" w:hAnsi="Arial" w:cs="Arial"/>
          <w:sz w:val="20"/>
          <w:szCs w:val="20"/>
        </w:rPr>
        <w:t>–</w:t>
      </w:r>
      <w:r w:rsidR="001A4DFE" w:rsidRPr="005C35FB">
        <w:rPr>
          <w:rFonts w:ascii="Arial" w:hAnsi="Arial" w:cs="Arial"/>
          <w:sz w:val="20"/>
          <w:szCs w:val="20"/>
        </w:rPr>
        <w:t xml:space="preserve"> </w:t>
      </w:r>
      <w:r w:rsidR="00D57557">
        <w:rPr>
          <w:rFonts w:ascii="Arial" w:hAnsi="Arial" w:cs="Arial"/>
          <w:sz w:val="20"/>
          <w:szCs w:val="20"/>
        </w:rPr>
        <w:t>Nem késedelmes; Késedelmes</w:t>
      </w:r>
      <w:r w:rsidR="00E240ED">
        <w:rPr>
          <w:rFonts w:ascii="Arial" w:hAnsi="Arial" w:cs="Arial"/>
          <w:sz w:val="20"/>
          <w:szCs w:val="20"/>
        </w:rPr>
        <w:t>,</w:t>
      </w:r>
      <w:r w:rsidR="00884C43" w:rsidRPr="005C35FB">
        <w:rPr>
          <w:rFonts w:ascii="Arial" w:hAnsi="Arial" w:cs="Arial"/>
          <w:sz w:val="20"/>
          <w:szCs w:val="20"/>
        </w:rPr>
        <w:t xml:space="preserve"> </w:t>
      </w:r>
      <w:r w:rsidR="00C96D8C" w:rsidRPr="005C35FB">
        <w:rPr>
          <w:rFonts w:ascii="Arial" w:hAnsi="Arial" w:cs="Arial"/>
          <w:sz w:val="20"/>
          <w:szCs w:val="20"/>
        </w:rPr>
        <w:t>de</w:t>
      </w:r>
      <w:r w:rsidR="00884C43" w:rsidRPr="005C35FB">
        <w:rPr>
          <w:rFonts w:ascii="Arial" w:hAnsi="Arial" w:cs="Arial"/>
          <w:sz w:val="20"/>
          <w:szCs w:val="20"/>
        </w:rPr>
        <w:t xml:space="preserve"> nem felmondott</w:t>
      </w:r>
      <w:r w:rsidR="00D57557">
        <w:rPr>
          <w:rFonts w:ascii="Arial" w:hAnsi="Arial" w:cs="Arial"/>
          <w:sz w:val="20"/>
          <w:szCs w:val="20"/>
        </w:rPr>
        <w:t>;</w:t>
      </w:r>
      <w:r w:rsidR="00884C43"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w:t>
      </w:r>
      <w:r w:rsidR="00884C43" w:rsidRPr="005C35FB">
        <w:rPr>
          <w:rFonts w:ascii="Arial" w:hAnsi="Arial" w:cs="Arial"/>
          <w:sz w:val="20"/>
          <w:szCs w:val="20"/>
        </w:rPr>
        <w:t xml:space="preserve"> felmondott</w:t>
      </w:r>
      <w:r w:rsidR="00BC46F9" w:rsidRPr="005C35FB">
        <w:rPr>
          <w:rFonts w:ascii="Arial" w:hAnsi="Arial" w:cs="Arial"/>
          <w:sz w:val="20"/>
          <w:szCs w:val="20"/>
        </w:rPr>
        <w:t xml:space="preserve"> </w:t>
      </w:r>
      <w:r w:rsidR="007F3A5E" w:rsidRPr="005C35FB">
        <w:rPr>
          <w:rFonts w:ascii="Arial" w:hAnsi="Arial" w:cs="Arial"/>
          <w:sz w:val="20"/>
          <w:szCs w:val="20"/>
        </w:rPr>
        <w:t>–</w:t>
      </w:r>
      <w:r w:rsidR="00884C43" w:rsidRPr="005C35FB">
        <w:rPr>
          <w:rFonts w:ascii="Arial" w:hAnsi="Arial" w:cs="Arial"/>
          <w:sz w:val="20"/>
          <w:szCs w:val="20"/>
        </w:rPr>
        <w:t xml:space="preserve"> </w:t>
      </w:r>
      <w:r w:rsidR="00BC46F9" w:rsidRPr="005C35FB">
        <w:rPr>
          <w:rFonts w:ascii="Arial" w:hAnsi="Arial" w:cs="Arial"/>
          <w:sz w:val="20"/>
          <w:szCs w:val="20"/>
        </w:rPr>
        <w:t xml:space="preserve">megfelelően. </w:t>
      </w:r>
    </w:p>
    <w:p w14:paraId="3BA4493B" w14:textId="77777777" w:rsidR="00443B4D" w:rsidRDefault="00443B4D" w:rsidP="00A738AB">
      <w:pPr>
        <w:pStyle w:val="Csakszveg"/>
        <w:jc w:val="both"/>
        <w:rPr>
          <w:rFonts w:ascii="Arial" w:hAnsi="Arial" w:cs="Arial"/>
          <w:sz w:val="20"/>
          <w:szCs w:val="20"/>
        </w:rPr>
      </w:pPr>
      <w:bookmarkStart w:id="149" w:name="_Hlk520796704"/>
      <w:bookmarkEnd w:id="147"/>
      <w:bookmarkEnd w:id="148"/>
    </w:p>
    <w:p w14:paraId="289A3C45" w14:textId="66A376AF" w:rsidR="00A738AB" w:rsidRDefault="00CE0BD5" w:rsidP="00A738AB">
      <w:pPr>
        <w:pStyle w:val="Csakszveg"/>
        <w:jc w:val="both"/>
        <w:rPr>
          <w:rFonts w:ascii="Arial" w:hAnsi="Arial" w:cs="Arial"/>
          <w:sz w:val="20"/>
          <w:szCs w:val="20"/>
        </w:rPr>
      </w:pPr>
      <w:r w:rsidRPr="005C35FB">
        <w:rPr>
          <w:rFonts w:ascii="Arial" w:hAnsi="Arial" w:cs="Arial"/>
          <w:sz w:val="20"/>
          <w:szCs w:val="20"/>
        </w:rPr>
        <w:t xml:space="preserve">Tranzakciós növekmény (egyéb): </w:t>
      </w:r>
      <w:r w:rsidR="00CF381D" w:rsidRPr="005C35FB">
        <w:rPr>
          <w:rFonts w:ascii="Arial" w:hAnsi="Arial" w:cs="Arial"/>
          <w:sz w:val="20"/>
          <w:szCs w:val="20"/>
        </w:rPr>
        <w:t>a</w:t>
      </w:r>
      <w:r w:rsidRPr="005C35FB">
        <w:rPr>
          <w:rFonts w:ascii="Arial" w:hAnsi="Arial" w:cs="Arial"/>
          <w:sz w:val="20"/>
          <w:szCs w:val="20"/>
        </w:rPr>
        <w:t>z adott beszámolási időszak alatt, nem új folyósítás</w:t>
      </w:r>
      <w:r w:rsidR="00871128">
        <w:rPr>
          <w:rFonts w:ascii="Arial" w:hAnsi="Arial" w:cs="Arial"/>
          <w:sz w:val="20"/>
          <w:szCs w:val="20"/>
        </w:rPr>
        <w:t>ból</w:t>
      </w:r>
      <w:r w:rsidRPr="005C35FB">
        <w:rPr>
          <w:rFonts w:ascii="Arial" w:hAnsi="Arial" w:cs="Arial"/>
          <w:sz w:val="20"/>
          <w:szCs w:val="20"/>
        </w:rPr>
        <w:t>, vásárlás</w:t>
      </w:r>
      <w:r w:rsidR="00871128">
        <w:rPr>
          <w:rFonts w:ascii="Arial" w:hAnsi="Arial" w:cs="Arial"/>
          <w:sz w:val="20"/>
          <w:szCs w:val="20"/>
        </w:rPr>
        <w:t>ból</w:t>
      </w:r>
      <w:r w:rsidRPr="005C35FB">
        <w:rPr>
          <w:rFonts w:ascii="Arial" w:hAnsi="Arial" w:cs="Arial"/>
          <w:sz w:val="20"/>
          <w:szCs w:val="20"/>
        </w:rPr>
        <w:t xml:space="preserve"> keletkezett, ügyfelekkel szembeni követelés bruttó bekerülési értéke. Itt jelennek meg a pénzügyi vállalkozás könyveiben történő átsorolások is, melyek egyéb állománynövekedésként is jelentendők. </w:t>
      </w:r>
      <w:r w:rsidR="0099444D" w:rsidRPr="00BF5086">
        <w:rPr>
          <w:rFonts w:ascii="Arial" w:hAnsi="Arial" w:cs="Arial"/>
          <w:sz w:val="20"/>
          <w:szCs w:val="20"/>
        </w:rPr>
        <w:t>Itt</w:t>
      </w:r>
      <w:r w:rsidR="00A738AB" w:rsidRPr="00BF5086">
        <w:rPr>
          <w:rFonts w:ascii="Arial" w:hAnsi="Arial" w:cs="Arial"/>
          <w:sz w:val="20"/>
          <w:szCs w:val="20"/>
        </w:rPr>
        <w:t xml:space="preserve"> kell jelenteni </w:t>
      </w:r>
      <w:r w:rsidR="00A738AB" w:rsidRPr="00BF5086">
        <w:rPr>
          <w:rFonts w:ascii="Arial" w:hAnsi="Arial" w:cs="Arial"/>
          <w:sz w:val="20"/>
          <w:szCs w:val="20"/>
          <w:lang w:eastAsia="hu-HU"/>
        </w:rPr>
        <w:t>a halasztott fizetéssel eladott követelés eladási árának összegében a vevővel szemben fennálló követelés összegét</w:t>
      </w:r>
      <w:r w:rsidR="0099444D" w:rsidRPr="00BF5086">
        <w:rPr>
          <w:rFonts w:ascii="Arial" w:hAnsi="Arial" w:cs="Arial"/>
          <w:sz w:val="20"/>
          <w:szCs w:val="20"/>
          <w:lang w:eastAsia="hu-HU"/>
        </w:rPr>
        <w:t xml:space="preserve"> is</w:t>
      </w:r>
      <w:r w:rsidR="00A738AB" w:rsidRPr="00BF5086">
        <w:rPr>
          <w:rFonts w:ascii="Arial" w:hAnsi="Arial" w:cs="Arial"/>
          <w:sz w:val="20"/>
          <w:szCs w:val="20"/>
          <w:lang w:eastAsia="hu-HU"/>
        </w:rPr>
        <w:t>.</w:t>
      </w:r>
      <w:r w:rsidR="00A738AB" w:rsidRPr="00A60EF0">
        <w:rPr>
          <w:rFonts w:ascii="Arial" w:hAnsi="Arial" w:cs="Arial"/>
          <w:sz w:val="20"/>
          <w:szCs w:val="20"/>
        </w:rPr>
        <w:t xml:space="preserve"> </w:t>
      </w:r>
    </w:p>
    <w:p w14:paraId="4006E2C1" w14:textId="77777777" w:rsidR="00CE0BD5" w:rsidRDefault="00CE0BD5" w:rsidP="00C00A35">
      <w:pPr>
        <w:autoSpaceDE w:val="0"/>
        <w:autoSpaceDN w:val="0"/>
        <w:adjustRightInd w:val="0"/>
        <w:spacing w:before="240"/>
        <w:jc w:val="both"/>
        <w:rPr>
          <w:rFonts w:ascii="Arial" w:hAnsi="Arial" w:cs="Arial"/>
          <w:sz w:val="20"/>
          <w:szCs w:val="20"/>
        </w:rPr>
      </w:pPr>
      <w:bookmarkStart w:id="150" w:name="_Hlk515362302"/>
      <w:bookmarkEnd w:id="149"/>
      <w:r w:rsidRPr="005C35FB">
        <w:rPr>
          <w:rFonts w:ascii="Arial" w:hAnsi="Arial" w:cs="Arial"/>
          <w:sz w:val="20"/>
          <w:szCs w:val="20"/>
        </w:rPr>
        <w:t xml:space="preserve">Tranzakciós csökkenés törlesztés miatt: </w:t>
      </w:r>
      <w:r w:rsidR="00CF381D" w:rsidRPr="005C35FB">
        <w:rPr>
          <w:rFonts w:ascii="Arial" w:hAnsi="Arial" w:cs="Arial"/>
          <w:sz w:val="20"/>
          <w:szCs w:val="20"/>
        </w:rPr>
        <w:t>a</w:t>
      </w:r>
      <w:r w:rsidRPr="005C35FB">
        <w:rPr>
          <w:rFonts w:ascii="Arial" w:hAnsi="Arial" w:cs="Arial"/>
          <w:sz w:val="20"/>
          <w:szCs w:val="20"/>
        </w:rPr>
        <w:t>z adott beszámolási időszak alatt az ügyfelek által törlesztett</w:t>
      </w:r>
      <w:r w:rsidR="00D92B65" w:rsidRPr="005C35FB">
        <w:rPr>
          <w:rFonts w:ascii="Arial" w:hAnsi="Arial" w:cs="Arial"/>
          <w:sz w:val="20"/>
          <w:szCs w:val="20"/>
        </w:rPr>
        <w:t xml:space="preserve"> (ütemezett és rendkívüli)</w:t>
      </w:r>
      <w:r w:rsidRPr="005C35FB">
        <w:rPr>
          <w:rFonts w:ascii="Arial" w:hAnsi="Arial" w:cs="Arial"/>
          <w:sz w:val="20"/>
          <w:szCs w:val="20"/>
        </w:rPr>
        <w:t xml:space="preserve"> </w:t>
      </w:r>
      <w:r w:rsidR="0044768F">
        <w:rPr>
          <w:rFonts w:ascii="Arial" w:hAnsi="Arial" w:cs="Arial"/>
          <w:sz w:val="20"/>
          <w:szCs w:val="20"/>
        </w:rPr>
        <w:t xml:space="preserve">tőke összegét </w:t>
      </w:r>
      <w:r w:rsidRPr="005C35FB">
        <w:rPr>
          <w:rFonts w:ascii="Arial" w:hAnsi="Arial" w:cs="Arial"/>
          <w:sz w:val="20"/>
          <w:szCs w:val="20"/>
        </w:rPr>
        <w:t xml:space="preserve">és a teljes visszafizetéssel érintett, lezárt/megszűnt ügyletek </w:t>
      </w:r>
      <w:r w:rsidRPr="00BF5086">
        <w:rPr>
          <w:rFonts w:ascii="Arial" w:hAnsi="Arial" w:cs="Arial"/>
          <w:sz w:val="20"/>
          <w:szCs w:val="20"/>
        </w:rPr>
        <w:t>darabszám</w:t>
      </w:r>
      <w:r w:rsidR="00E91449" w:rsidRPr="00BF5086">
        <w:rPr>
          <w:rFonts w:ascii="Arial" w:hAnsi="Arial" w:cs="Arial"/>
          <w:sz w:val="20"/>
          <w:szCs w:val="20"/>
        </w:rPr>
        <w:t>át kell megadni</w:t>
      </w:r>
      <w:r w:rsidRPr="00BF5086">
        <w:rPr>
          <w:rFonts w:ascii="Arial" w:hAnsi="Arial" w:cs="Arial"/>
          <w:sz w:val="20"/>
          <w:szCs w:val="20"/>
        </w:rPr>
        <w:t>.</w:t>
      </w:r>
      <w:r w:rsidR="00F052A3">
        <w:rPr>
          <w:rFonts w:ascii="Arial" w:hAnsi="Arial" w:cs="Arial"/>
          <w:sz w:val="20"/>
          <w:szCs w:val="20"/>
        </w:rPr>
        <w:t xml:space="preserve"> </w:t>
      </w:r>
    </w:p>
    <w:bookmarkEnd w:id="150"/>
    <w:p w14:paraId="6335EF16" w14:textId="77777777" w:rsidR="005E4173" w:rsidRPr="005C35FB" w:rsidRDefault="005E4173" w:rsidP="005E4173">
      <w:pPr>
        <w:pStyle w:val="Baseparagraphnumbered"/>
        <w:numPr>
          <w:ilvl w:val="0"/>
          <w:numId w:val="0"/>
        </w:numPr>
        <w:spacing w:after="0"/>
        <w:rPr>
          <w:rFonts w:ascii="Arial" w:hAnsi="Arial" w:cs="Arial"/>
          <w:sz w:val="20"/>
          <w:szCs w:val="20"/>
          <w:lang w:val="hu-HU"/>
        </w:rPr>
      </w:pPr>
      <w:r w:rsidRPr="005C35FB">
        <w:rPr>
          <w:rFonts w:ascii="Arial" w:hAnsi="Arial" w:cs="Arial"/>
          <w:sz w:val="20"/>
          <w:szCs w:val="20"/>
          <w:lang w:val="hu-HU"/>
        </w:rPr>
        <w:t xml:space="preserve">A törlesztés </w:t>
      </w:r>
      <w:r w:rsidR="00D92B65" w:rsidRPr="005C35FB">
        <w:rPr>
          <w:rFonts w:ascii="Arial" w:hAnsi="Arial" w:cs="Arial"/>
          <w:sz w:val="20"/>
          <w:szCs w:val="20"/>
          <w:lang w:val="hu-HU"/>
        </w:rPr>
        <w:t xml:space="preserve">(beleértve az </w:t>
      </w:r>
      <w:r w:rsidRPr="005C35FB">
        <w:rPr>
          <w:rFonts w:ascii="Arial" w:hAnsi="Arial" w:cs="Arial"/>
          <w:sz w:val="20"/>
          <w:szCs w:val="20"/>
          <w:lang w:val="hu-HU"/>
        </w:rPr>
        <w:t>előtörlesztés</w:t>
      </w:r>
      <w:r w:rsidR="00D92B65" w:rsidRPr="005C35FB">
        <w:rPr>
          <w:rFonts w:ascii="Arial" w:hAnsi="Arial" w:cs="Arial"/>
          <w:sz w:val="20"/>
          <w:szCs w:val="20"/>
          <w:lang w:val="hu-HU"/>
        </w:rPr>
        <w:t>i</w:t>
      </w:r>
      <w:r w:rsidRPr="005C35FB">
        <w:rPr>
          <w:rFonts w:ascii="Arial" w:hAnsi="Arial" w:cs="Arial"/>
          <w:sz w:val="20"/>
          <w:szCs w:val="20"/>
          <w:lang w:val="hu-HU"/>
        </w:rPr>
        <w:t xml:space="preserve"> adatok</w:t>
      </w:r>
      <w:r w:rsidR="00D92B65" w:rsidRPr="005C35FB">
        <w:rPr>
          <w:rFonts w:ascii="Arial" w:hAnsi="Arial" w:cs="Arial"/>
          <w:sz w:val="20"/>
          <w:szCs w:val="20"/>
          <w:lang w:val="hu-HU"/>
        </w:rPr>
        <w:t>at is)</w:t>
      </w:r>
      <w:r w:rsidRPr="005C35FB">
        <w:rPr>
          <w:rFonts w:ascii="Arial" w:hAnsi="Arial" w:cs="Arial"/>
          <w:sz w:val="20"/>
          <w:szCs w:val="20"/>
          <w:lang w:val="hu-HU"/>
        </w:rPr>
        <w:t xml:space="preserve"> esetében az átstrukturálásból eredő tételeket a tábla nem tartalmazhatja. Tehát hibásnak minősül, ha az adatszolgáltató az eredeti hitel összegét lejelenti (elő)törlesztésként, majd az új, átstrukturált hitel összegét folyósításként.</w:t>
      </w:r>
    </w:p>
    <w:p w14:paraId="27220B3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eladásból: </w:t>
      </w:r>
      <w:r w:rsidR="00CF381D" w:rsidRPr="005C35FB">
        <w:rPr>
          <w:rFonts w:ascii="Arial" w:hAnsi="Arial" w:cs="Arial"/>
          <w:sz w:val="20"/>
          <w:szCs w:val="20"/>
        </w:rPr>
        <w:t>a</w:t>
      </w:r>
      <w:r w:rsidRPr="005C35FB">
        <w:rPr>
          <w:rFonts w:ascii="Arial" w:hAnsi="Arial" w:cs="Arial"/>
          <w:sz w:val="20"/>
          <w:szCs w:val="20"/>
        </w:rPr>
        <w:t>z adott beszámolási időszak alatt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00687E82" w:rsidRPr="005C35FB">
        <w:rPr>
          <w:rFonts w:ascii="Arial" w:hAnsi="Arial" w:cs="Arial"/>
          <w:sz w:val="20"/>
          <w:szCs w:val="20"/>
        </w:rPr>
        <w:t>,</w:t>
      </w:r>
      <w:r w:rsidR="009C1701" w:rsidRPr="005C35FB">
        <w:rPr>
          <w:rFonts w:ascii="Arial" w:hAnsi="Arial" w:cs="Arial"/>
          <w:sz w:val="20"/>
          <w:szCs w:val="20"/>
        </w:rPr>
        <w:t xml:space="preserve"> </w:t>
      </w:r>
      <w:r w:rsidRPr="005C35FB">
        <w:rPr>
          <w:rFonts w:ascii="Arial" w:hAnsi="Arial" w:cs="Arial"/>
          <w:sz w:val="20"/>
          <w:szCs w:val="20"/>
        </w:rPr>
        <w:t xml:space="preserve">ügyfelekkel szembeni követelések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az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Pr="005C35FB">
        <w:rPr>
          <w:rFonts w:ascii="Arial" w:hAnsi="Arial" w:cs="Arial"/>
          <w:sz w:val="20"/>
          <w:szCs w:val="20"/>
        </w:rPr>
        <w:t xml:space="preserve"> követelések darabszáma.</w:t>
      </w:r>
      <w:r w:rsidR="00884C43" w:rsidRPr="005C35FB">
        <w:rPr>
          <w:rFonts w:ascii="Arial" w:hAnsi="Arial" w:cs="Arial"/>
          <w:sz w:val="20"/>
          <w:szCs w:val="20"/>
        </w:rPr>
        <w:t xml:space="preserve"> Az eladott követeléseket meg kell bontani a szerződés státuszának – </w:t>
      </w:r>
      <w:r w:rsidR="00D57557">
        <w:rPr>
          <w:rFonts w:ascii="Arial" w:hAnsi="Arial" w:cs="Arial"/>
          <w:sz w:val="20"/>
          <w:szCs w:val="20"/>
        </w:rPr>
        <w:t>Nem késedelmes; Késedelmes,</w:t>
      </w:r>
      <w:r w:rsidR="00D57557" w:rsidRPr="005C35FB">
        <w:rPr>
          <w:rFonts w:ascii="Arial" w:hAnsi="Arial" w:cs="Arial"/>
          <w:sz w:val="20"/>
          <w:szCs w:val="20"/>
        </w:rPr>
        <w:t xml:space="preserve"> de nem felmondott</w:t>
      </w:r>
      <w:r w:rsidR="00D57557">
        <w:rPr>
          <w:rFonts w:ascii="Arial" w:hAnsi="Arial" w:cs="Arial"/>
          <w:sz w:val="20"/>
          <w:szCs w:val="20"/>
        </w:rPr>
        <w:t>;</w:t>
      </w:r>
      <w:r w:rsidR="00D57557"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 felmondott</w:t>
      </w:r>
      <w:r w:rsidR="00270F4B" w:rsidRPr="005C35FB">
        <w:rPr>
          <w:rFonts w:ascii="Arial" w:hAnsi="Arial" w:cs="Arial"/>
          <w:sz w:val="20"/>
          <w:szCs w:val="20"/>
        </w:rPr>
        <w:t>–</w:t>
      </w:r>
      <w:r w:rsidR="00884C43" w:rsidRPr="005C35FB">
        <w:rPr>
          <w:rFonts w:ascii="Arial" w:hAnsi="Arial" w:cs="Arial"/>
          <w:sz w:val="20"/>
          <w:szCs w:val="20"/>
        </w:rPr>
        <w:t xml:space="preserve"> megfelelően. </w:t>
      </w:r>
    </w:p>
    <w:p w14:paraId="6014155D" w14:textId="77777777" w:rsidR="00CC606E" w:rsidRPr="005C35FB" w:rsidRDefault="00346938"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CC606E" w:rsidRPr="005C35FB">
        <w:rPr>
          <w:rFonts w:ascii="Arial" w:hAnsi="Arial" w:cs="Arial"/>
          <w:sz w:val="20"/>
          <w:szCs w:val="20"/>
        </w:rPr>
        <w:t xml:space="preserve"> tárgynegyedévben véglegesen eladott – eladás előtt a mérlegben kimutatott – követelés összegét </w:t>
      </w:r>
      <w:r w:rsidR="00CC606E" w:rsidRPr="00BF5086">
        <w:rPr>
          <w:rFonts w:ascii="Arial" w:hAnsi="Arial" w:cs="Arial"/>
          <w:sz w:val="20"/>
          <w:szCs w:val="20"/>
        </w:rPr>
        <w:t>bruttó</w:t>
      </w:r>
      <w:r w:rsidR="000C7FB3" w:rsidRPr="00BF5086">
        <w:rPr>
          <w:rFonts w:ascii="Arial" w:hAnsi="Arial" w:cs="Arial"/>
          <w:sz w:val="20"/>
          <w:szCs w:val="20"/>
        </w:rPr>
        <w:t xml:space="preserve"> könyv szerinti</w:t>
      </w:r>
      <w:r w:rsidR="00CC606E" w:rsidRPr="005C35FB">
        <w:rPr>
          <w:rFonts w:ascii="Arial" w:hAnsi="Arial" w:cs="Arial"/>
          <w:sz w:val="20"/>
          <w:szCs w:val="20"/>
        </w:rPr>
        <w:t xml:space="preserve"> értéken</w:t>
      </w:r>
      <w:r w:rsidR="009348D5" w:rsidRPr="005C35FB">
        <w:rPr>
          <w:rFonts w:ascii="Arial" w:hAnsi="Arial" w:cs="Arial"/>
          <w:sz w:val="20"/>
          <w:szCs w:val="20"/>
        </w:rPr>
        <w:t xml:space="preserve"> kell jelenteni, f</w:t>
      </w:r>
      <w:r w:rsidR="00CC606E" w:rsidRPr="005C35FB">
        <w:rPr>
          <w:rFonts w:ascii="Arial" w:hAnsi="Arial" w:cs="Arial"/>
          <w:sz w:val="20"/>
          <w:szCs w:val="20"/>
        </w:rPr>
        <w:t>üggetlenül attól, hogy ellenértékük megfizetésére mikor került sor.</w:t>
      </w:r>
    </w:p>
    <w:p w14:paraId="7D848452"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leírás, elengedés miatt: </w:t>
      </w:r>
      <w:r w:rsidR="00CF381D" w:rsidRPr="005C35FB">
        <w:rPr>
          <w:rFonts w:ascii="Arial" w:hAnsi="Arial" w:cs="Arial"/>
          <w:sz w:val="20"/>
          <w:szCs w:val="20"/>
        </w:rPr>
        <w:t>a</w:t>
      </w:r>
      <w:r w:rsidRPr="005C35FB">
        <w:rPr>
          <w:rFonts w:ascii="Arial" w:hAnsi="Arial" w:cs="Arial"/>
          <w:sz w:val="20"/>
          <w:szCs w:val="20"/>
        </w:rPr>
        <w:t xml:space="preserve">z adott beszámolási időszak alatt leírt, elengedett ügyletek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ezen szerződések darabszáma.</w:t>
      </w:r>
    </w:p>
    <w:p w14:paraId="5FD54170" w14:textId="77777777" w:rsidR="005E4173" w:rsidRPr="005C35FB" w:rsidRDefault="005E417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Tárgynegyedévben leírt követelés lehet a tárgynegyedévben behajthatatlannak minősített és leírt, illetve az egyéb okból leírt követelés. Itt kell jelenteni a behajthatatlannak nem minősíthető elengedett követelések elengedéskori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értékét is.</w:t>
      </w:r>
    </w:p>
    <w:p w14:paraId="133C451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(egyéb): </w:t>
      </w:r>
      <w:r w:rsidR="00CF381D" w:rsidRPr="005C35FB">
        <w:rPr>
          <w:rFonts w:ascii="Arial" w:hAnsi="Arial" w:cs="Arial"/>
          <w:sz w:val="20"/>
          <w:szCs w:val="20"/>
        </w:rPr>
        <w:t>a</w:t>
      </w:r>
      <w:r w:rsidRPr="005C35FB">
        <w:rPr>
          <w:rFonts w:ascii="Arial" w:hAnsi="Arial" w:cs="Arial"/>
          <w:sz w:val="20"/>
          <w:szCs w:val="20"/>
        </w:rPr>
        <w:t>z adott beszámolási időszak alatt keletkezett olyan állománycsökkenés, mely az előzőekben nem került nevesítésre</w:t>
      </w:r>
      <w:r w:rsidR="00D04B08">
        <w:rPr>
          <w:rFonts w:ascii="Arial" w:hAnsi="Arial" w:cs="Arial"/>
          <w:sz w:val="20"/>
          <w:szCs w:val="20"/>
        </w:rPr>
        <w:t>.</w:t>
      </w:r>
      <w:r w:rsidRPr="005C35FB">
        <w:rPr>
          <w:rFonts w:ascii="Arial" w:hAnsi="Arial" w:cs="Arial"/>
          <w:sz w:val="20"/>
          <w:szCs w:val="20"/>
        </w:rPr>
        <w:t xml:space="preserve"> Itt jelennek meg a pénzügyi vállalkozás könyveiben történő átsorolások is, melyek egyéb állománynövekedésként is jelentendők.</w:t>
      </w:r>
    </w:p>
    <w:p w14:paraId="0A32A626" w14:textId="77777777" w:rsidR="00ED7C85" w:rsidRDefault="00ED7C85" w:rsidP="00ED7C85">
      <w:pPr>
        <w:spacing w:line="276" w:lineRule="auto"/>
        <w:jc w:val="both"/>
        <w:rPr>
          <w:rFonts w:ascii="Arial" w:eastAsia="Times New Roman" w:hAnsi="Arial" w:cs="Arial"/>
          <w:sz w:val="20"/>
          <w:szCs w:val="20"/>
          <w:lang w:eastAsia="en-US"/>
        </w:rPr>
      </w:pPr>
    </w:p>
    <w:p w14:paraId="541CB4C7" w14:textId="77777777" w:rsidR="00ED7C85" w:rsidRPr="00841B81" w:rsidRDefault="000039D2" w:rsidP="00ED7C85">
      <w:pPr>
        <w:spacing w:line="276" w:lineRule="auto"/>
        <w:jc w:val="both"/>
        <w:rPr>
          <w:rFonts w:ascii="Arial" w:eastAsia="Times New Roman" w:hAnsi="Arial" w:cs="Arial"/>
          <w:sz w:val="20"/>
          <w:szCs w:val="20"/>
          <w:lang w:eastAsia="en-US"/>
        </w:rPr>
      </w:pPr>
      <w:r w:rsidRPr="00BF5086">
        <w:rPr>
          <w:rFonts w:ascii="Arial" w:eastAsia="Times New Roman" w:hAnsi="Arial" w:cs="Arial"/>
          <w:sz w:val="20"/>
          <w:szCs w:val="20"/>
          <w:lang w:eastAsia="en-US"/>
        </w:rPr>
        <w:t xml:space="preserve">Az </w:t>
      </w:r>
      <w:r w:rsidR="00ED7C85" w:rsidRPr="00BF5086">
        <w:rPr>
          <w:rFonts w:ascii="Arial" w:eastAsia="Times New Roman" w:hAnsi="Arial" w:cs="Arial"/>
          <w:sz w:val="20"/>
          <w:szCs w:val="20"/>
          <w:lang w:eastAsia="en-US"/>
        </w:rPr>
        <w:t>IFRS-eket alkalmazó adatszolgáltatónak az első napi nyereségből/veszteségből, az effektív</w:t>
      </w:r>
      <w:r w:rsidR="000C7FB3" w:rsidRPr="00BF5086">
        <w:rPr>
          <w:rFonts w:ascii="Arial" w:eastAsia="Times New Roman" w:hAnsi="Arial" w:cs="Arial"/>
          <w:sz w:val="20"/>
          <w:szCs w:val="20"/>
          <w:lang w:eastAsia="en-US"/>
        </w:rPr>
        <w:t xml:space="preserve"> </w:t>
      </w:r>
      <w:r w:rsidR="00ED7C85" w:rsidRPr="00BF5086">
        <w:rPr>
          <w:rFonts w:ascii="Arial" w:eastAsia="Times New Roman" w:hAnsi="Arial" w:cs="Arial"/>
          <w:sz w:val="20"/>
          <w:szCs w:val="20"/>
          <w:lang w:eastAsia="en-US"/>
        </w:rPr>
        <w:t>kamat számítás</w:t>
      </w:r>
      <w:r w:rsidR="000C7FB3" w:rsidRPr="00BF5086">
        <w:rPr>
          <w:rFonts w:ascii="Arial" w:eastAsia="Times New Roman" w:hAnsi="Arial" w:cs="Arial"/>
          <w:sz w:val="20"/>
          <w:szCs w:val="20"/>
          <w:lang w:eastAsia="en-US"/>
        </w:rPr>
        <w:t>á</w:t>
      </w:r>
      <w:r w:rsidR="00ED7C85" w:rsidRPr="00BF5086">
        <w:rPr>
          <w:rFonts w:ascii="Arial" w:eastAsia="Times New Roman" w:hAnsi="Arial" w:cs="Arial"/>
          <w:sz w:val="20"/>
          <w:szCs w:val="20"/>
          <w:lang w:eastAsia="en-US"/>
        </w:rPr>
        <w:t>ból, a valós érték változás különbözet</w:t>
      </w:r>
      <w:r w:rsidR="0083431F" w:rsidRPr="00BF5086">
        <w:rPr>
          <w:rFonts w:ascii="Arial" w:eastAsia="Times New Roman" w:hAnsi="Arial" w:cs="Arial"/>
          <w:sz w:val="20"/>
          <w:szCs w:val="20"/>
          <w:lang w:eastAsia="en-US"/>
        </w:rPr>
        <w:t>é</w:t>
      </w:r>
      <w:r w:rsidR="00ED7C85" w:rsidRPr="00BF5086">
        <w:rPr>
          <w:rFonts w:ascii="Arial" w:eastAsia="Times New Roman" w:hAnsi="Arial" w:cs="Arial"/>
          <w:sz w:val="20"/>
          <w:szCs w:val="20"/>
          <w:lang w:eastAsia="en-US"/>
        </w:rPr>
        <w:t>ből eredő állományváltozások összegét</w:t>
      </w:r>
      <w:r w:rsidR="000C7FB3" w:rsidRPr="00BF5086">
        <w:rPr>
          <w:rFonts w:ascii="Arial" w:eastAsia="Times New Roman" w:hAnsi="Arial" w:cs="Arial"/>
          <w:sz w:val="20"/>
          <w:szCs w:val="20"/>
          <w:lang w:eastAsia="en-US"/>
        </w:rPr>
        <w:t xml:space="preserve"> is </w:t>
      </w:r>
      <w:r w:rsidR="00ED7C85" w:rsidRPr="00BF5086">
        <w:rPr>
          <w:rFonts w:ascii="Arial" w:eastAsia="Times New Roman" w:hAnsi="Arial" w:cs="Arial"/>
          <w:sz w:val="20"/>
          <w:szCs w:val="20"/>
          <w:lang w:eastAsia="en-US"/>
        </w:rPr>
        <w:t>a „Tranzakciós növekmény (egyéb)”</w:t>
      </w:r>
      <w:r w:rsidR="0080344B" w:rsidRPr="00BF5086">
        <w:rPr>
          <w:rFonts w:ascii="Arial" w:eastAsia="Times New Roman" w:hAnsi="Arial" w:cs="Arial"/>
          <w:sz w:val="20"/>
          <w:szCs w:val="20"/>
          <w:lang w:eastAsia="en-US"/>
        </w:rPr>
        <w:t xml:space="preserve"> vagy </w:t>
      </w:r>
      <w:r w:rsidR="00ED7C85" w:rsidRPr="00BF5086">
        <w:rPr>
          <w:rFonts w:ascii="Arial" w:eastAsia="Times New Roman" w:hAnsi="Arial" w:cs="Arial"/>
          <w:sz w:val="20"/>
          <w:szCs w:val="20"/>
          <w:lang w:eastAsia="en-US"/>
        </w:rPr>
        <w:t xml:space="preserve">a </w:t>
      </w:r>
      <w:r w:rsidR="00D86A8B" w:rsidRPr="00BF5086">
        <w:rPr>
          <w:rFonts w:ascii="Arial" w:eastAsia="Times New Roman" w:hAnsi="Arial" w:cs="Arial"/>
          <w:sz w:val="20"/>
          <w:szCs w:val="20"/>
          <w:lang w:eastAsia="en-US"/>
        </w:rPr>
        <w:t>„</w:t>
      </w:r>
      <w:r w:rsidR="00ED7C85" w:rsidRPr="00BF5086">
        <w:rPr>
          <w:rFonts w:ascii="Arial" w:eastAsia="Times New Roman" w:hAnsi="Arial" w:cs="Arial"/>
          <w:sz w:val="20"/>
          <w:szCs w:val="20"/>
          <w:lang w:eastAsia="en-US"/>
        </w:rPr>
        <w:t>Tranzakciós csökkenés (egyéb)” oszlopban kell bemutatnia.</w:t>
      </w:r>
      <w:r w:rsidR="00ED7C85">
        <w:rPr>
          <w:rFonts w:ascii="Arial" w:eastAsia="Times New Roman" w:hAnsi="Arial" w:cs="Arial"/>
          <w:sz w:val="20"/>
          <w:szCs w:val="20"/>
          <w:lang w:eastAsia="en-US"/>
        </w:rPr>
        <w:t xml:space="preserve"> </w:t>
      </w:r>
      <w:r w:rsidR="00ED7C85" w:rsidRPr="00841B81">
        <w:rPr>
          <w:rFonts w:ascii="Arial" w:eastAsia="Times New Roman" w:hAnsi="Arial" w:cs="Arial"/>
          <w:sz w:val="20"/>
          <w:szCs w:val="20"/>
          <w:lang w:eastAsia="en-US"/>
        </w:rPr>
        <w:t xml:space="preserve"> </w:t>
      </w:r>
    </w:p>
    <w:p w14:paraId="6C50203D" w14:textId="28561A08" w:rsidR="00CE0BD5" w:rsidRPr="005C35FB" w:rsidRDefault="00CE0BD5" w:rsidP="00C00A35">
      <w:pPr>
        <w:autoSpaceDE w:val="0"/>
        <w:autoSpaceDN w:val="0"/>
        <w:adjustRightInd w:val="0"/>
        <w:spacing w:before="240"/>
        <w:jc w:val="both"/>
        <w:rPr>
          <w:rFonts w:ascii="Arial" w:hAnsi="Arial" w:cs="Arial"/>
          <w:sz w:val="20"/>
          <w:szCs w:val="20"/>
        </w:rPr>
      </w:pPr>
      <w:bookmarkStart w:id="151" w:name="_Hlk76654131"/>
      <w:r w:rsidRPr="005C35FB">
        <w:rPr>
          <w:rFonts w:ascii="Arial" w:hAnsi="Arial" w:cs="Arial"/>
          <w:sz w:val="20"/>
          <w:szCs w:val="20"/>
        </w:rPr>
        <w:t xml:space="preserve">Záró bruttó érték: </w:t>
      </w:r>
      <w:r w:rsidR="006E72DB" w:rsidRPr="005C35FB">
        <w:rPr>
          <w:rFonts w:ascii="Arial" w:hAnsi="Arial" w:cs="Arial"/>
          <w:sz w:val="20"/>
          <w:szCs w:val="20"/>
        </w:rPr>
        <w:t>a</w:t>
      </w:r>
      <w:r w:rsidRPr="005C35FB">
        <w:rPr>
          <w:rFonts w:ascii="Arial" w:hAnsi="Arial" w:cs="Arial"/>
          <w:sz w:val="20"/>
          <w:szCs w:val="20"/>
        </w:rPr>
        <w:t xml:space="preserve">z adott beszámolási időszak végén az összes, ügyfelekkel szembeni követelés könyv szerinti záró bruttó értéke, valamint </w:t>
      </w:r>
      <w:r w:rsidR="007D73D1">
        <w:rPr>
          <w:rFonts w:ascii="Arial" w:hAnsi="Arial" w:cs="Arial"/>
          <w:sz w:val="20"/>
          <w:szCs w:val="20"/>
        </w:rPr>
        <w:t>a</w:t>
      </w:r>
      <w:r w:rsidR="00A3130D">
        <w:rPr>
          <w:rFonts w:ascii="Arial" w:hAnsi="Arial" w:cs="Arial"/>
          <w:sz w:val="20"/>
          <w:szCs w:val="20"/>
        </w:rPr>
        <w:t>z állományhoz tartozó</w:t>
      </w:r>
      <w:r w:rsidR="007D73D1">
        <w:rPr>
          <w:rFonts w:ascii="Arial" w:hAnsi="Arial" w:cs="Arial"/>
          <w:sz w:val="20"/>
          <w:szCs w:val="20"/>
        </w:rPr>
        <w:t xml:space="preserve"> </w:t>
      </w:r>
      <w:r w:rsidRPr="005C35FB">
        <w:rPr>
          <w:rFonts w:ascii="Arial" w:hAnsi="Arial" w:cs="Arial"/>
          <w:sz w:val="20"/>
          <w:szCs w:val="20"/>
        </w:rPr>
        <w:t>szerződések darabszáma.</w:t>
      </w:r>
      <w:r w:rsidR="00871128">
        <w:rPr>
          <w:rFonts w:ascii="Arial" w:hAnsi="Arial" w:cs="Arial"/>
          <w:sz w:val="20"/>
          <w:szCs w:val="20"/>
        </w:rPr>
        <w:t xml:space="preserve"> Csak azon szerződések számát kell jelenteni, a</w:t>
      </w:r>
      <w:r w:rsidR="00795056">
        <w:rPr>
          <w:rFonts w:ascii="Arial" w:hAnsi="Arial" w:cs="Arial"/>
          <w:sz w:val="20"/>
          <w:szCs w:val="20"/>
        </w:rPr>
        <w:t>melyek esetében</w:t>
      </w:r>
      <w:r w:rsidR="00C948F0">
        <w:rPr>
          <w:rFonts w:ascii="Arial" w:hAnsi="Arial" w:cs="Arial"/>
          <w:sz w:val="20"/>
          <w:szCs w:val="20"/>
        </w:rPr>
        <w:t xml:space="preserve"> a tárgynegyedév végén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végére a követelésállomány 0 egyenleget mutat (vagyis a teljes követelés törlesztésre került).</w:t>
      </w:r>
    </w:p>
    <w:bookmarkEnd w:id="151"/>
    <w:p w14:paraId="58F1BE38" w14:textId="00307C05" w:rsidR="00CE0BD5"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Az adatokat minden oszlopban </w:t>
      </w:r>
      <w:r w:rsidR="006E72DB" w:rsidRPr="005C35FB">
        <w:rPr>
          <w:rFonts w:ascii="Arial" w:hAnsi="Arial" w:cs="Arial"/>
          <w:sz w:val="20"/>
          <w:szCs w:val="20"/>
        </w:rPr>
        <w:t>–</w:t>
      </w:r>
      <w:r w:rsidRPr="005C35FB">
        <w:rPr>
          <w:rFonts w:ascii="Arial" w:hAnsi="Arial" w:cs="Arial"/>
          <w:sz w:val="20"/>
          <w:szCs w:val="20"/>
        </w:rPr>
        <w:t xml:space="preserve"> a tranzakció jogcímétől függetlenül </w:t>
      </w:r>
      <w:r w:rsidR="006E72DB" w:rsidRPr="005C35FB">
        <w:rPr>
          <w:rFonts w:ascii="Arial" w:hAnsi="Arial" w:cs="Arial"/>
          <w:sz w:val="20"/>
          <w:szCs w:val="20"/>
        </w:rPr>
        <w:t>–</w:t>
      </w:r>
      <w:r w:rsidRPr="005C35FB">
        <w:rPr>
          <w:rFonts w:ascii="Arial" w:hAnsi="Arial" w:cs="Arial"/>
          <w:sz w:val="20"/>
          <w:szCs w:val="20"/>
        </w:rPr>
        <w:t xml:space="preserve"> pozitív előjellel kell feltüntetni.</w:t>
      </w:r>
    </w:p>
    <w:p w14:paraId="4D1B402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záró állomány összesen értéke megegyezik a</w:t>
      </w:r>
      <w:r w:rsidR="006E4D53" w:rsidRPr="005C35FB">
        <w:rPr>
          <w:rFonts w:ascii="Arial" w:hAnsi="Arial" w:cs="Arial"/>
          <w:sz w:val="20"/>
          <w:szCs w:val="20"/>
        </w:rPr>
        <w:t xml:space="preserve"> 21R</w:t>
      </w:r>
      <w:r w:rsidR="00D92B65" w:rsidRPr="005C35FB">
        <w:rPr>
          <w:rFonts w:ascii="Arial" w:hAnsi="Arial" w:cs="Arial"/>
          <w:sz w:val="20"/>
          <w:szCs w:val="20"/>
        </w:rPr>
        <w:t xml:space="preserve"> </w:t>
      </w:r>
      <w:r w:rsidR="00CF381D" w:rsidRPr="005C35FB">
        <w:rPr>
          <w:rFonts w:ascii="Arial" w:hAnsi="Arial" w:cs="Arial"/>
          <w:sz w:val="20"/>
          <w:szCs w:val="20"/>
        </w:rPr>
        <w:t xml:space="preserve">kódú </w:t>
      </w:r>
      <w:r w:rsidR="006E4D53" w:rsidRPr="005C35FB">
        <w:rPr>
          <w:rFonts w:ascii="Arial" w:hAnsi="Arial" w:cs="Arial"/>
          <w:sz w:val="20"/>
          <w:szCs w:val="20"/>
        </w:rPr>
        <w:t>tábla</w:t>
      </w:r>
      <w:r w:rsidRPr="005C35FB">
        <w:rPr>
          <w:rFonts w:ascii="Arial" w:hAnsi="Arial" w:cs="Arial"/>
          <w:sz w:val="20"/>
          <w:szCs w:val="20"/>
        </w:rPr>
        <w:t xml:space="preserve"> </w:t>
      </w:r>
      <w:r w:rsidR="006E4D53" w:rsidRPr="005C35FB">
        <w:rPr>
          <w:rFonts w:ascii="Arial" w:hAnsi="Arial" w:cs="Arial"/>
          <w:sz w:val="20"/>
          <w:szCs w:val="20"/>
        </w:rPr>
        <w:t>Ü</w:t>
      </w:r>
      <w:r w:rsidRPr="005C35FB">
        <w:rPr>
          <w:rFonts w:ascii="Arial" w:hAnsi="Arial" w:cs="Arial"/>
          <w:sz w:val="20"/>
          <w:szCs w:val="20"/>
        </w:rPr>
        <w:t>gyfelekkel szembeni követelés sor</w:t>
      </w:r>
      <w:r w:rsidR="005F4E98" w:rsidRPr="005C35FB">
        <w:rPr>
          <w:rFonts w:ascii="Arial" w:hAnsi="Arial" w:cs="Arial"/>
          <w:sz w:val="20"/>
          <w:szCs w:val="20"/>
        </w:rPr>
        <w:t>á</w:t>
      </w:r>
      <w:r w:rsidRPr="005C35FB">
        <w:rPr>
          <w:rFonts w:ascii="Arial" w:hAnsi="Arial" w:cs="Arial"/>
          <w:sz w:val="20"/>
          <w:szCs w:val="20"/>
        </w:rPr>
        <w:t xml:space="preserve">n </w:t>
      </w:r>
      <w:r w:rsidRPr="005C35FB">
        <w:rPr>
          <w:rFonts w:ascii="Arial" w:hAnsi="Arial" w:cs="Arial"/>
          <w:iCs/>
          <w:sz w:val="20"/>
          <w:szCs w:val="20"/>
        </w:rPr>
        <w:t>(21</w:t>
      </w:r>
      <w:r w:rsidR="00D92B65" w:rsidRPr="005C35FB">
        <w:rPr>
          <w:rFonts w:ascii="Arial" w:hAnsi="Arial" w:cs="Arial"/>
          <w:iCs/>
          <w:sz w:val="20"/>
          <w:szCs w:val="20"/>
        </w:rPr>
        <w:t>R1</w:t>
      </w:r>
      <w:r w:rsidRPr="005C35FB">
        <w:rPr>
          <w:rFonts w:ascii="Arial" w:hAnsi="Arial" w:cs="Arial"/>
          <w:iCs/>
          <w:sz w:val="20"/>
          <w:szCs w:val="20"/>
        </w:rPr>
        <w:t xml:space="preserve">) </w:t>
      </w:r>
      <w:r w:rsidRPr="005C35FB">
        <w:rPr>
          <w:rFonts w:ascii="Arial" w:hAnsi="Arial" w:cs="Arial"/>
          <w:sz w:val="20"/>
          <w:szCs w:val="20"/>
        </w:rPr>
        <w:t xml:space="preserve">kimutatott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 összegével.</w:t>
      </w:r>
    </w:p>
    <w:p w14:paraId="297857BB" w14:textId="77777777" w:rsidR="00346938" w:rsidRPr="005C35FB" w:rsidRDefault="001E39D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auditált adatokat tartalmazó táblában forgalmi tételként csak a negyedik negyedévi folyósítás, vásárlás, törlesztés eladás stb. adatokat kell szerepeltetni.</w:t>
      </w:r>
    </w:p>
    <w:p w14:paraId="08CA72A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52" w:name="_Hlk520795916"/>
      <w:r w:rsidRPr="005C35FB">
        <w:rPr>
          <w:rFonts w:ascii="Arial" w:hAnsi="Arial" w:cs="Arial"/>
          <w:b/>
          <w:bCs/>
          <w:sz w:val="20"/>
          <w:szCs w:val="20"/>
        </w:rPr>
        <w:t>A tábla sorai</w:t>
      </w:r>
    </w:p>
    <w:bookmarkEnd w:id="152"/>
    <w:p w14:paraId="599E5D91" w14:textId="77777777" w:rsidR="00CC11AF"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lastRenderedPageBreak/>
        <w:t>A tábla soraiban az ügyfelekkel szembeni követelést részletezni kell az engedélyezett tevékenységek</w:t>
      </w:r>
      <w:r w:rsidR="007610A6">
        <w:rPr>
          <w:rFonts w:ascii="Arial" w:hAnsi="Arial" w:cs="Arial"/>
          <w:sz w:val="20"/>
          <w:szCs w:val="20"/>
        </w:rPr>
        <w:t xml:space="preserve"> </w:t>
      </w:r>
      <w:r w:rsidR="007610A6" w:rsidRPr="007610A6">
        <w:rPr>
          <w:rFonts w:ascii="Arial" w:hAnsi="Arial" w:cs="Arial"/>
          <w:sz w:val="20"/>
          <w:szCs w:val="20"/>
        </w:rPr>
        <w:t>szerinti bontásban</w:t>
      </w:r>
      <w:r w:rsidRPr="007610A6">
        <w:rPr>
          <w:rFonts w:ascii="Arial" w:hAnsi="Arial" w:cs="Arial"/>
          <w:sz w:val="20"/>
          <w:szCs w:val="20"/>
        </w:rPr>
        <w:t xml:space="preserve"> (pénzügyi lízing, hitel és pénzkölcsön, faktoring</w:t>
      </w:r>
      <w:r w:rsidR="009230B3" w:rsidRPr="007610A6">
        <w:rPr>
          <w:rFonts w:ascii="Arial" w:hAnsi="Arial" w:cs="Arial"/>
          <w:sz w:val="20"/>
          <w:szCs w:val="20"/>
        </w:rPr>
        <w:t>, egyéb</w:t>
      </w:r>
      <w:r w:rsidRPr="007610A6">
        <w:rPr>
          <w:rFonts w:ascii="Arial" w:hAnsi="Arial" w:cs="Arial"/>
          <w:sz w:val="20"/>
          <w:szCs w:val="20"/>
        </w:rPr>
        <w:t>)</w:t>
      </w:r>
      <w:r w:rsidR="00525AE3">
        <w:rPr>
          <w:rFonts w:ascii="Arial" w:hAnsi="Arial" w:cs="Arial"/>
          <w:sz w:val="20"/>
          <w:szCs w:val="20"/>
        </w:rPr>
        <w:t>,</w:t>
      </w:r>
      <w:r w:rsidRPr="007610A6">
        <w:rPr>
          <w:rFonts w:ascii="Arial" w:hAnsi="Arial" w:cs="Arial"/>
          <w:sz w:val="20"/>
          <w:szCs w:val="20"/>
        </w:rPr>
        <w:t xml:space="preserve"> összérték és darabszám</w:t>
      </w:r>
      <w:r w:rsidRPr="005C35FB">
        <w:rPr>
          <w:rFonts w:ascii="Arial" w:hAnsi="Arial" w:cs="Arial"/>
          <w:sz w:val="20"/>
          <w:szCs w:val="20"/>
        </w:rPr>
        <w:t xml:space="preserve"> szerint. </w:t>
      </w:r>
    </w:p>
    <w:p w14:paraId="5F07B0FC" w14:textId="77777777" w:rsidR="005F42CF" w:rsidRDefault="00CC11AF"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követelésekből – </w:t>
      </w:r>
      <w:bookmarkStart w:id="153" w:name="_Hlk514241897"/>
      <w:r w:rsidR="009230B3" w:rsidRPr="005C35FB">
        <w:rPr>
          <w:rFonts w:ascii="Arial" w:hAnsi="Arial" w:cs="Arial"/>
          <w:sz w:val="20"/>
          <w:szCs w:val="20"/>
        </w:rPr>
        <w:t>pénzügyi lízing, hitel és pénzkölcsön, faktoring</w:t>
      </w:r>
      <w:r w:rsidR="009230B3">
        <w:rPr>
          <w:rFonts w:ascii="Arial" w:hAnsi="Arial" w:cs="Arial"/>
          <w:sz w:val="20"/>
          <w:szCs w:val="20"/>
        </w:rPr>
        <w:t xml:space="preserve"> </w:t>
      </w:r>
      <w:bookmarkEnd w:id="153"/>
      <w:r w:rsidRPr="005C35FB">
        <w:rPr>
          <w:rFonts w:ascii="Arial" w:hAnsi="Arial" w:cs="Arial"/>
          <w:sz w:val="20"/>
          <w:szCs w:val="20"/>
        </w:rPr>
        <w:t xml:space="preserve">esetén </w:t>
      </w:r>
      <w:r w:rsidR="00270F4B" w:rsidRPr="005C35FB">
        <w:rPr>
          <w:rFonts w:ascii="Arial" w:hAnsi="Arial" w:cs="Arial"/>
          <w:sz w:val="20"/>
          <w:szCs w:val="20"/>
        </w:rPr>
        <w:t>–</w:t>
      </w:r>
      <w:r w:rsidRPr="005C35FB">
        <w:rPr>
          <w:rFonts w:ascii="Arial" w:hAnsi="Arial" w:cs="Arial"/>
          <w:sz w:val="20"/>
          <w:szCs w:val="20"/>
        </w:rPr>
        <w:t xml:space="preserve"> kiemelésre kerül a fogyasztót érintő szerződések összege és darabszáma. A Követelések összesen értékéből/darabszámából</w:t>
      </w:r>
      <w:r w:rsidR="005F4E98" w:rsidRPr="005C35FB">
        <w:rPr>
          <w:rFonts w:ascii="Arial" w:hAnsi="Arial" w:cs="Arial"/>
          <w:sz w:val="20"/>
          <w:szCs w:val="20"/>
        </w:rPr>
        <w:t>,</w:t>
      </w:r>
      <w:r w:rsidRPr="005C35FB">
        <w:rPr>
          <w:rFonts w:ascii="Arial" w:hAnsi="Arial" w:cs="Arial"/>
          <w:sz w:val="20"/>
          <w:szCs w:val="20"/>
        </w:rPr>
        <w:t xml:space="preserve"> valamint a </w:t>
      </w:r>
      <w:proofErr w:type="spellStart"/>
      <w:r w:rsidRPr="005C35FB">
        <w:rPr>
          <w:rFonts w:ascii="Arial" w:hAnsi="Arial" w:cs="Arial"/>
          <w:sz w:val="20"/>
          <w:szCs w:val="20"/>
        </w:rPr>
        <w:t>work</w:t>
      </w:r>
      <w:proofErr w:type="spellEnd"/>
      <w:r w:rsidR="00FA37AD">
        <w:rPr>
          <w:rFonts w:ascii="Arial" w:hAnsi="Arial" w:cs="Arial"/>
          <w:sz w:val="20"/>
          <w:szCs w:val="20"/>
        </w:rPr>
        <w:t>-</w:t>
      </w:r>
      <w:r w:rsidRPr="005C35FB">
        <w:rPr>
          <w:rFonts w:ascii="Arial" w:hAnsi="Arial" w:cs="Arial"/>
          <w:sz w:val="20"/>
          <w:szCs w:val="20"/>
        </w:rPr>
        <w:t>out követelések összegéből/szerződések darabszámából kiemelésre kerül az ingatlan</w:t>
      </w:r>
      <w:r w:rsidR="00886C93">
        <w:rPr>
          <w:rFonts w:ascii="Arial" w:hAnsi="Arial" w:cs="Arial"/>
          <w:sz w:val="20"/>
          <w:szCs w:val="20"/>
        </w:rPr>
        <w:t xml:space="preserve">on alapított </w:t>
      </w:r>
      <w:r w:rsidRPr="005C35FB">
        <w:rPr>
          <w:rFonts w:ascii="Arial" w:hAnsi="Arial" w:cs="Arial"/>
          <w:sz w:val="20"/>
          <w:szCs w:val="20"/>
        </w:rPr>
        <w:t>jelzálog</w:t>
      </w:r>
      <w:r w:rsidR="004F3D69">
        <w:rPr>
          <w:rFonts w:ascii="Arial" w:hAnsi="Arial" w:cs="Arial"/>
          <w:sz w:val="20"/>
          <w:szCs w:val="20"/>
        </w:rPr>
        <w:t>jog</w:t>
      </w:r>
      <w:r w:rsidRPr="005C35FB">
        <w:rPr>
          <w:rFonts w:ascii="Arial" w:hAnsi="Arial" w:cs="Arial"/>
          <w:sz w:val="20"/>
          <w:szCs w:val="20"/>
        </w:rPr>
        <w:t>gal fedezett követelések összege és darabszáma</w:t>
      </w:r>
      <w:r w:rsidR="005F4E98" w:rsidRPr="005C35FB">
        <w:rPr>
          <w:rFonts w:ascii="Arial" w:hAnsi="Arial" w:cs="Arial"/>
          <w:sz w:val="20"/>
          <w:szCs w:val="20"/>
        </w:rPr>
        <w:t>,</w:t>
      </w:r>
      <w:r w:rsidR="006E4D53" w:rsidRPr="005C35FB">
        <w:rPr>
          <w:rFonts w:ascii="Arial" w:hAnsi="Arial" w:cs="Arial"/>
          <w:sz w:val="20"/>
          <w:szCs w:val="20"/>
        </w:rPr>
        <w:t xml:space="preserve"> valamint a jogi eljárás alatti ügyletek értéke és darabszáma</w:t>
      </w:r>
      <w:r w:rsidRPr="00CC70F2">
        <w:rPr>
          <w:rFonts w:ascii="Arial" w:hAnsi="Arial" w:cs="Arial"/>
          <w:sz w:val="20"/>
          <w:szCs w:val="20"/>
        </w:rPr>
        <w:t>.</w:t>
      </w:r>
      <w:r w:rsidR="00EC4DBA" w:rsidRPr="00CC70F2">
        <w:rPr>
          <w:rFonts w:ascii="Arial" w:hAnsi="Arial" w:cs="Arial"/>
          <w:sz w:val="20"/>
          <w:szCs w:val="20"/>
        </w:rPr>
        <w:t xml:space="preserve"> </w:t>
      </w:r>
    </w:p>
    <w:p w14:paraId="1CB9DEA0" w14:textId="77777777" w:rsidR="005F42CF" w:rsidRDefault="005F42CF" w:rsidP="00C00A35">
      <w:pPr>
        <w:autoSpaceDE w:val="0"/>
        <w:autoSpaceDN w:val="0"/>
        <w:adjustRightInd w:val="0"/>
        <w:jc w:val="both"/>
        <w:rPr>
          <w:rFonts w:ascii="Arial" w:hAnsi="Arial" w:cs="Arial"/>
          <w:sz w:val="20"/>
          <w:szCs w:val="20"/>
        </w:rPr>
      </w:pPr>
    </w:p>
    <w:p w14:paraId="55FF6F93" w14:textId="25BB67B5" w:rsidR="009F60CC" w:rsidRDefault="00EC4DBA" w:rsidP="00C00A35">
      <w:pPr>
        <w:autoSpaceDE w:val="0"/>
        <w:autoSpaceDN w:val="0"/>
        <w:adjustRightInd w:val="0"/>
        <w:jc w:val="both"/>
        <w:rPr>
          <w:rFonts w:ascii="Arial" w:hAnsi="Arial" w:cs="Arial"/>
          <w:sz w:val="20"/>
          <w:szCs w:val="20"/>
        </w:rPr>
      </w:pPr>
      <w:r w:rsidRPr="00CC70F2">
        <w:rPr>
          <w:rFonts w:ascii="Arial" w:hAnsi="Arial" w:cs="Arial"/>
          <w:sz w:val="20"/>
          <w:szCs w:val="20"/>
        </w:rPr>
        <w:t>I</w:t>
      </w:r>
      <w:r w:rsidR="00E94D14" w:rsidRPr="00CC70F2">
        <w:rPr>
          <w:rFonts w:ascii="Arial" w:hAnsi="Arial" w:cs="Arial"/>
          <w:sz w:val="20"/>
          <w:szCs w:val="20"/>
        </w:rPr>
        <w:t>ngatlan</w:t>
      </w:r>
      <w:r w:rsidR="00886C93">
        <w:rPr>
          <w:rFonts w:ascii="Arial" w:hAnsi="Arial" w:cs="Arial"/>
          <w:sz w:val="20"/>
          <w:szCs w:val="20"/>
        </w:rPr>
        <w:t xml:space="preserve">on alapított </w:t>
      </w:r>
      <w:r w:rsidR="00E94D14" w:rsidRPr="00CC70F2">
        <w:rPr>
          <w:rFonts w:ascii="Arial" w:hAnsi="Arial" w:cs="Arial"/>
          <w:sz w:val="20"/>
          <w:szCs w:val="20"/>
        </w:rPr>
        <w:t>jelzálog</w:t>
      </w:r>
      <w:r w:rsidR="004F3D69">
        <w:rPr>
          <w:rFonts w:ascii="Arial" w:hAnsi="Arial" w:cs="Arial"/>
          <w:sz w:val="20"/>
          <w:szCs w:val="20"/>
        </w:rPr>
        <w:t>jog</w:t>
      </w:r>
      <w:r w:rsidR="00E94D14" w:rsidRPr="00CC70F2">
        <w:rPr>
          <w:rFonts w:ascii="Arial" w:hAnsi="Arial" w:cs="Arial"/>
          <w:sz w:val="20"/>
          <w:szCs w:val="20"/>
        </w:rPr>
        <w:t>gal fedezett hitelek folyósítása eseté</w:t>
      </w:r>
      <w:r w:rsidR="0093138A" w:rsidRPr="00CC70F2">
        <w:rPr>
          <w:rFonts w:ascii="Arial" w:hAnsi="Arial" w:cs="Arial"/>
          <w:sz w:val="20"/>
          <w:szCs w:val="20"/>
        </w:rPr>
        <w:t>n tranzakciós növekményként azokat a</w:t>
      </w:r>
      <w:r w:rsidR="00E94D14" w:rsidRPr="00CC70F2">
        <w:rPr>
          <w:rFonts w:ascii="Arial" w:hAnsi="Arial" w:cs="Arial"/>
          <w:sz w:val="20"/>
          <w:szCs w:val="20"/>
        </w:rPr>
        <w:t xml:space="preserve"> követeléseket kell feltüntetni, amelyek a folyósításkor ingatlannal fedezettek voltak, követelések vásárlása</w:t>
      </w:r>
      <w:r w:rsidR="00542BA4" w:rsidRPr="00CC70F2">
        <w:rPr>
          <w:rFonts w:ascii="Arial" w:hAnsi="Arial" w:cs="Arial"/>
          <w:sz w:val="20"/>
          <w:szCs w:val="20"/>
        </w:rPr>
        <w:t xml:space="preserve"> </w:t>
      </w:r>
      <w:r w:rsidR="00E94D14" w:rsidRPr="00CC70F2">
        <w:rPr>
          <w:rFonts w:ascii="Arial" w:hAnsi="Arial" w:cs="Arial"/>
          <w:sz w:val="20"/>
          <w:szCs w:val="20"/>
        </w:rPr>
        <w:t xml:space="preserve">esetén tranzakciós növekményként </w:t>
      </w:r>
      <w:r w:rsidR="0093138A" w:rsidRPr="00CC70F2">
        <w:rPr>
          <w:rFonts w:ascii="Arial" w:hAnsi="Arial" w:cs="Arial"/>
          <w:sz w:val="20"/>
          <w:szCs w:val="20"/>
        </w:rPr>
        <w:t>pedig azokat a</w:t>
      </w:r>
      <w:r w:rsidR="00E94D14" w:rsidRPr="00CC70F2">
        <w:rPr>
          <w:rFonts w:ascii="Arial" w:hAnsi="Arial" w:cs="Arial"/>
          <w:sz w:val="20"/>
          <w:szCs w:val="20"/>
        </w:rPr>
        <w:t xml:space="preserve"> követeléseket kell f</w:t>
      </w:r>
      <w:r w:rsidR="0093138A" w:rsidRPr="00CC70F2">
        <w:rPr>
          <w:rFonts w:ascii="Arial" w:hAnsi="Arial" w:cs="Arial"/>
          <w:sz w:val="20"/>
          <w:szCs w:val="20"/>
        </w:rPr>
        <w:t>eltüntetni, amelyek a vásárláskor</w:t>
      </w:r>
      <w:r w:rsidR="00E94D14" w:rsidRPr="00CC70F2">
        <w:rPr>
          <w:rFonts w:ascii="Arial" w:hAnsi="Arial" w:cs="Arial"/>
          <w:sz w:val="20"/>
          <w:szCs w:val="20"/>
        </w:rPr>
        <w:t xml:space="preserve"> ingatlannal fedezettek voltak.</w:t>
      </w:r>
      <w:r w:rsidR="00EF637D" w:rsidRPr="00CC70F2">
        <w:rPr>
          <w:rFonts w:ascii="Arial" w:hAnsi="Arial" w:cs="Arial"/>
          <w:sz w:val="20"/>
          <w:szCs w:val="20"/>
        </w:rPr>
        <w:t xml:space="preserve"> </w:t>
      </w:r>
      <w:r w:rsidR="007B0850" w:rsidRPr="00CC70F2">
        <w:rPr>
          <w:rFonts w:ascii="Arial" w:hAnsi="Arial" w:cs="Arial"/>
          <w:sz w:val="20"/>
          <w:szCs w:val="20"/>
        </w:rPr>
        <w:t xml:space="preserve">Ingatlannal fedezett követelések eladása esetén a „tranzakciós csökkenés eladásból” oszlopban a bekerüléskor ingatlannal fedezett, értékesített követelések értékét kell </w:t>
      </w:r>
      <w:r w:rsidR="0010764A">
        <w:rPr>
          <w:rFonts w:ascii="Arial" w:hAnsi="Arial" w:cs="Arial"/>
          <w:sz w:val="20"/>
          <w:szCs w:val="20"/>
        </w:rPr>
        <w:t>jelen</w:t>
      </w:r>
      <w:r w:rsidR="007B0850" w:rsidRPr="00CC70F2">
        <w:rPr>
          <w:rFonts w:ascii="Arial" w:hAnsi="Arial" w:cs="Arial"/>
          <w:sz w:val="20"/>
          <w:szCs w:val="20"/>
        </w:rPr>
        <w:t xml:space="preserve">teni. </w:t>
      </w:r>
    </w:p>
    <w:p w14:paraId="5E7BB020" w14:textId="7CFB7FCE" w:rsidR="00834ACB" w:rsidRDefault="00EF637D" w:rsidP="00514532">
      <w:pPr>
        <w:jc w:val="both"/>
      </w:pPr>
      <w:r w:rsidRPr="00CC70F2">
        <w:rPr>
          <w:rFonts w:ascii="Arial" w:hAnsi="Arial" w:cs="Arial"/>
          <w:sz w:val="20"/>
          <w:szCs w:val="20"/>
        </w:rPr>
        <w:t>A fogyasztót érintő, jogi eljárás alatti ügyletek összege és darabszáma esetén azon ügyletek</w:t>
      </w:r>
      <w:r w:rsidR="00886C93">
        <w:rPr>
          <w:rFonts w:ascii="Arial" w:hAnsi="Arial" w:cs="Arial"/>
          <w:sz w:val="20"/>
          <w:szCs w:val="20"/>
        </w:rPr>
        <w:t>et kell</w:t>
      </w:r>
      <w:r w:rsidRPr="00CC70F2">
        <w:rPr>
          <w:rFonts w:ascii="Arial" w:hAnsi="Arial" w:cs="Arial"/>
          <w:sz w:val="20"/>
          <w:szCs w:val="20"/>
        </w:rPr>
        <w:t xml:space="preserve"> feltüntet</w:t>
      </w:r>
      <w:r w:rsidR="00886C93">
        <w:rPr>
          <w:rFonts w:ascii="Arial" w:hAnsi="Arial" w:cs="Arial"/>
          <w:sz w:val="20"/>
          <w:szCs w:val="20"/>
        </w:rPr>
        <w:t>ni</w:t>
      </w:r>
      <w:r w:rsidRPr="00CC70F2">
        <w:rPr>
          <w:rFonts w:ascii="Arial" w:hAnsi="Arial" w:cs="Arial"/>
          <w:sz w:val="20"/>
          <w:szCs w:val="20"/>
        </w:rPr>
        <w:t xml:space="preserve">, ahol a követelés bármely kötelezettjével szemben az adatszolgáltatás időpontjában </w:t>
      </w:r>
      <w:r w:rsidR="00921FD0">
        <w:rPr>
          <w:rFonts w:ascii="Arial" w:hAnsi="Arial" w:cs="Arial"/>
          <w:sz w:val="20"/>
          <w:szCs w:val="20"/>
        </w:rPr>
        <w:t xml:space="preserve">fizetési meghagyásos </w:t>
      </w:r>
      <w:r w:rsidR="00921FD0" w:rsidRPr="009B58A9">
        <w:rPr>
          <w:rFonts w:ascii="Arial" w:hAnsi="Arial" w:cs="Arial"/>
          <w:sz w:val="20"/>
          <w:szCs w:val="20"/>
        </w:rPr>
        <w:t xml:space="preserve">eljárás, per vagy </w:t>
      </w:r>
      <w:r w:rsidRPr="009B58A9">
        <w:rPr>
          <w:rFonts w:ascii="Arial" w:hAnsi="Arial" w:cs="Arial"/>
          <w:sz w:val="20"/>
          <w:szCs w:val="20"/>
        </w:rPr>
        <w:t>végrehajtási eljárás van folyamatban</w:t>
      </w:r>
      <w:r w:rsidR="00737CE9" w:rsidRPr="009B58A9">
        <w:rPr>
          <w:rFonts w:ascii="Arial" w:hAnsi="Arial" w:cs="Arial"/>
          <w:sz w:val="20"/>
          <w:szCs w:val="20"/>
        </w:rPr>
        <w:t>.</w:t>
      </w:r>
      <w:r w:rsidR="00834ACB" w:rsidRPr="00834ACB">
        <w:t xml:space="preserve"> </w:t>
      </w:r>
    </w:p>
    <w:p w14:paraId="5762F287" w14:textId="2A525829" w:rsidR="000C2AC6" w:rsidRDefault="000C2AC6" w:rsidP="00A63D92">
      <w:pPr>
        <w:jc w:val="both"/>
        <w:rPr>
          <w:rFonts w:ascii="Arial" w:hAnsi="Arial" w:cs="Arial"/>
          <w:sz w:val="20"/>
          <w:szCs w:val="20"/>
        </w:rPr>
      </w:pPr>
      <w:r w:rsidRPr="000C2AC6">
        <w:rPr>
          <w:rFonts w:ascii="Arial" w:hAnsi="Arial" w:cs="Arial"/>
          <w:sz w:val="20"/>
          <w:szCs w:val="20"/>
        </w:rPr>
        <w:t xml:space="preserve">A </w:t>
      </w:r>
      <w:proofErr w:type="spellStart"/>
      <w:r w:rsidRPr="000C2AC6">
        <w:rPr>
          <w:rFonts w:ascii="Arial" w:hAnsi="Arial" w:cs="Arial"/>
          <w:sz w:val="20"/>
          <w:szCs w:val="20"/>
        </w:rPr>
        <w:t>work</w:t>
      </w:r>
      <w:proofErr w:type="spellEnd"/>
      <w:r w:rsidR="00FA37AD">
        <w:rPr>
          <w:rFonts w:ascii="Arial" w:hAnsi="Arial" w:cs="Arial"/>
          <w:sz w:val="20"/>
          <w:szCs w:val="20"/>
        </w:rPr>
        <w:t>-</w:t>
      </w:r>
      <w:r w:rsidRPr="000C2AC6">
        <w:rPr>
          <w:rFonts w:ascii="Arial" w:hAnsi="Arial" w:cs="Arial"/>
          <w:sz w:val="20"/>
          <w:szCs w:val="20"/>
        </w:rPr>
        <w:t>out követeléseket a táblában könyv szerinti értéken</w:t>
      </w:r>
      <w:r>
        <w:rPr>
          <w:rFonts w:ascii="Arial" w:hAnsi="Arial" w:cs="Arial"/>
          <w:sz w:val="20"/>
          <w:szCs w:val="20"/>
        </w:rPr>
        <w:t xml:space="preserve"> (</w:t>
      </w:r>
      <w:r w:rsidR="00A63D92">
        <w:rPr>
          <w:rFonts w:ascii="Arial" w:hAnsi="Arial" w:cs="Arial"/>
          <w:sz w:val="20"/>
          <w:szCs w:val="20"/>
        </w:rPr>
        <w:t>23C41)</w:t>
      </w:r>
      <w:r w:rsidRPr="000C2AC6">
        <w:rPr>
          <w:rFonts w:ascii="Arial" w:hAnsi="Arial" w:cs="Arial"/>
          <w:sz w:val="20"/>
          <w:szCs w:val="20"/>
        </w:rPr>
        <w:t xml:space="preserve"> valamint a </w:t>
      </w:r>
      <w:r w:rsidR="007D407F">
        <w:rPr>
          <w:rFonts w:ascii="Arial" w:hAnsi="Arial" w:cs="Arial"/>
          <w:sz w:val="20"/>
          <w:szCs w:val="20"/>
        </w:rPr>
        <w:t>mérlegen kívül</w:t>
      </w:r>
      <w:r w:rsidRPr="000C2AC6">
        <w:rPr>
          <w:rFonts w:ascii="Arial" w:hAnsi="Arial" w:cs="Arial"/>
          <w:sz w:val="20"/>
          <w:szCs w:val="20"/>
        </w:rPr>
        <w:t xml:space="preserve"> nyilvántartott </w:t>
      </w:r>
      <w:r w:rsidR="00A63D92">
        <w:rPr>
          <w:rFonts w:ascii="Arial" w:hAnsi="Arial" w:cs="Arial"/>
          <w:sz w:val="20"/>
          <w:szCs w:val="20"/>
        </w:rPr>
        <w:t xml:space="preserve">teljes </w:t>
      </w:r>
      <w:r w:rsidRPr="000C2AC6">
        <w:rPr>
          <w:rFonts w:ascii="Arial" w:hAnsi="Arial" w:cs="Arial"/>
          <w:sz w:val="20"/>
          <w:szCs w:val="20"/>
        </w:rPr>
        <w:t>értéken</w:t>
      </w:r>
      <w:r w:rsidR="00A63D92">
        <w:rPr>
          <w:rFonts w:ascii="Arial" w:hAnsi="Arial" w:cs="Arial"/>
          <w:sz w:val="20"/>
          <w:szCs w:val="20"/>
        </w:rPr>
        <w:t xml:space="preserve"> (23C42)</w:t>
      </w:r>
      <w:r w:rsidRPr="000C2AC6">
        <w:rPr>
          <w:rFonts w:ascii="Arial" w:hAnsi="Arial" w:cs="Arial"/>
          <w:sz w:val="20"/>
          <w:szCs w:val="20"/>
        </w:rPr>
        <w:t xml:space="preserve"> is fel kell tüntetni.</w:t>
      </w:r>
      <w:r w:rsidR="00A63D92">
        <w:rPr>
          <w:rFonts w:ascii="Arial" w:hAnsi="Arial" w:cs="Arial"/>
          <w:sz w:val="20"/>
          <w:szCs w:val="20"/>
        </w:rPr>
        <w:t xml:space="preserve"> A darabszám adatokat ugyancsak kétféle módon kell megadni, egyrészt a mérlegben szereplő </w:t>
      </w:r>
      <w:proofErr w:type="spellStart"/>
      <w:r w:rsidR="00A63D92">
        <w:rPr>
          <w:rFonts w:ascii="Arial" w:hAnsi="Arial" w:cs="Arial"/>
          <w:sz w:val="20"/>
          <w:szCs w:val="20"/>
        </w:rPr>
        <w:t>work</w:t>
      </w:r>
      <w:proofErr w:type="spellEnd"/>
      <w:r w:rsidR="00FA37AD">
        <w:rPr>
          <w:rFonts w:ascii="Arial" w:hAnsi="Arial" w:cs="Arial"/>
          <w:sz w:val="20"/>
          <w:szCs w:val="20"/>
        </w:rPr>
        <w:t>-</w:t>
      </w:r>
      <w:r w:rsidR="00A63D92">
        <w:rPr>
          <w:rFonts w:ascii="Arial" w:hAnsi="Arial" w:cs="Arial"/>
          <w:sz w:val="20"/>
          <w:szCs w:val="20"/>
        </w:rPr>
        <w:t xml:space="preserve">out szerződések darabszámát (23C43), másrészt a </w:t>
      </w:r>
      <w:r w:rsidR="007D407F">
        <w:rPr>
          <w:rFonts w:ascii="Arial" w:hAnsi="Arial" w:cs="Arial"/>
          <w:sz w:val="20"/>
          <w:szCs w:val="20"/>
        </w:rPr>
        <w:t xml:space="preserve">mérlegen kívül nyilvántartott </w:t>
      </w:r>
      <w:proofErr w:type="spellStart"/>
      <w:r w:rsidR="007D407F">
        <w:rPr>
          <w:rFonts w:ascii="Arial" w:hAnsi="Arial" w:cs="Arial"/>
          <w:sz w:val="20"/>
          <w:szCs w:val="20"/>
        </w:rPr>
        <w:t>wo</w:t>
      </w:r>
      <w:r w:rsidR="00A63D92">
        <w:rPr>
          <w:rFonts w:ascii="Arial" w:hAnsi="Arial" w:cs="Arial"/>
          <w:sz w:val="20"/>
          <w:szCs w:val="20"/>
        </w:rPr>
        <w:t>rk</w:t>
      </w:r>
      <w:proofErr w:type="spellEnd"/>
      <w:r w:rsidR="00FA37AD">
        <w:rPr>
          <w:rFonts w:ascii="Arial" w:hAnsi="Arial" w:cs="Arial"/>
          <w:sz w:val="20"/>
          <w:szCs w:val="20"/>
        </w:rPr>
        <w:t>-</w:t>
      </w:r>
      <w:r w:rsidR="00A63D92">
        <w:rPr>
          <w:rFonts w:ascii="Arial" w:hAnsi="Arial" w:cs="Arial"/>
          <w:sz w:val="20"/>
          <w:szCs w:val="20"/>
        </w:rPr>
        <w:t>out szerződések darabszámát (23C44) k</w:t>
      </w:r>
      <w:r w:rsidR="00372EAD">
        <w:rPr>
          <w:rFonts w:ascii="Arial" w:hAnsi="Arial" w:cs="Arial"/>
          <w:sz w:val="20"/>
          <w:szCs w:val="20"/>
        </w:rPr>
        <w:t>ell</w:t>
      </w:r>
      <w:r w:rsidR="00A63D92">
        <w:rPr>
          <w:rFonts w:ascii="Arial" w:hAnsi="Arial" w:cs="Arial"/>
          <w:sz w:val="20"/>
          <w:szCs w:val="20"/>
        </w:rPr>
        <w:t xml:space="preserve"> jelenteni.</w:t>
      </w:r>
    </w:p>
    <w:p w14:paraId="370D513F" w14:textId="52292CE8" w:rsidR="00FD679C" w:rsidRDefault="00A63D92" w:rsidP="00A63D92">
      <w:pPr>
        <w:jc w:val="both"/>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work</w:t>
      </w:r>
      <w:proofErr w:type="spellEnd"/>
      <w:r w:rsidR="00FA37AD">
        <w:rPr>
          <w:rFonts w:ascii="Arial" w:hAnsi="Arial" w:cs="Arial"/>
          <w:sz w:val="20"/>
          <w:szCs w:val="20"/>
        </w:rPr>
        <w:t>-</w:t>
      </w:r>
      <w:r>
        <w:rPr>
          <w:rFonts w:ascii="Arial" w:hAnsi="Arial" w:cs="Arial"/>
          <w:sz w:val="20"/>
          <w:szCs w:val="20"/>
        </w:rPr>
        <w:t xml:space="preserve">out követelések </w:t>
      </w:r>
      <w:r w:rsidR="007D407F">
        <w:rPr>
          <w:rFonts w:ascii="Arial" w:hAnsi="Arial" w:cs="Arial"/>
          <w:sz w:val="20"/>
          <w:szCs w:val="20"/>
        </w:rPr>
        <w:t>mérlegen kívül nyilvántartott</w:t>
      </w:r>
      <w:r>
        <w:rPr>
          <w:rFonts w:ascii="Arial" w:hAnsi="Arial" w:cs="Arial"/>
          <w:sz w:val="20"/>
          <w:szCs w:val="20"/>
        </w:rPr>
        <w:t xml:space="preserve"> teljes összegéből</w:t>
      </w:r>
      <w:r w:rsidR="00F859C8">
        <w:rPr>
          <w:rFonts w:ascii="Arial" w:hAnsi="Arial" w:cs="Arial"/>
          <w:sz w:val="20"/>
          <w:szCs w:val="20"/>
        </w:rPr>
        <w:t xml:space="preserve"> (23C42)</w:t>
      </w:r>
      <w:r w:rsidR="00607946">
        <w:rPr>
          <w:rFonts w:ascii="Arial" w:hAnsi="Arial" w:cs="Arial"/>
          <w:sz w:val="20"/>
          <w:szCs w:val="20"/>
        </w:rPr>
        <w:t xml:space="preserve"> és </w:t>
      </w:r>
      <w:r>
        <w:rPr>
          <w:rFonts w:ascii="Arial" w:hAnsi="Arial" w:cs="Arial"/>
          <w:sz w:val="20"/>
          <w:szCs w:val="20"/>
        </w:rPr>
        <w:t>darabszámából</w:t>
      </w:r>
      <w:r w:rsidR="00F859C8">
        <w:rPr>
          <w:rFonts w:ascii="Arial" w:hAnsi="Arial" w:cs="Arial"/>
          <w:sz w:val="20"/>
          <w:szCs w:val="20"/>
        </w:rPr>
        <w:t xml:space="preserve"> (23C44)</w:t>
      </w:r>
      <w:r>
        <w:rPr>
          <w:rFonts w:ascii="Arial" w:hAnsi="Arial" w:cs="Arial"/>
          <w:sz w:val="20"/>
          <w:szCs w:val="20"/>
        </w:rPr>
        <w:t xml:space="preserve"> kiemelésre kerül</w:t>
      </w:r>
      <w:r w:rsidR="00FD679C">
        <w:rPr>
          <w:rFonts w:ascii="Arial" w:hAnsi="Arial" w:cs="Arial"/>
          <w:sz w:val="20"/>
          <w:szCs w:val="20"/>
        </w:rPr>
        <w:t>:</w:t>
      </w:r>
      <w:r>
        <w:rPr>
          <w:rFonts w:ascii="Arial" w:hAnsi="Arial" w:cs="Arial"/>
          <w:sz w:val="20"/>
          <w:szCs w:val="20"/>
        </w:rPr>
        <w:t xml:space="preserve"> </w:t>
      </w:r>
    </w:p>
    <w:p w14:paraId="40763736" w14:textId="10AC9328" w:rsidR="00FD679C" w:rsidRPr="00FD679C" w:rsidRDefault="00A63D92" w:rsidP="00261A8D">
      <w:pPr>
        <w:pStyle w:val="Listaszerbekezds"/>
        <w:numPr>
          <w:ilvl w:val="0"/>
          <w:numId w:val="16"/>
        </w:numPr>
        <w:rPr>
          <w:rFonts w:ascii="Arial" w:hAnsi="Arial" w:cs="Arial"/>
          <w:sz w:val="20"/>
          <w:szCs w:val="20"/>
        </w:rPr>
      </w:pPr>
      <w:r w:rsidRPr="00FD679C">
        <w:rPr>
          <w:rFonts w:ascii="Arial" w:hAnsi="Arial" w:cs="Arial"/>
          <w:sz w:val="20"/>
          <w:szCs w:val="20"/>
        </w:rPr>
        <w:t>a fedezettel rendelkező követelések</w:t>
      </w:r>
      <w:r w:rsidR="00F859C8" w:rsidRPr="00FD679C">
        <w:rPr>
          <w:rFonts w:ascii="Arial" w:hAnsi="Arial" w:cs="Arial"/>
          <w:sz w:val="20"/>
          <w:szCs w:val="20"/>
        </w:rPr>
        <w:t xml:space="preserve"> értéke </w:t>
      </w:r>
      <w:r w:rsidRPr="00FD679C">
        <w:rPr>
          <w:rFonts w:ascii="Arial" w:hAnsi="Arial" w:cs="Arial"/>
          <w:sz w:val="20"/>
          <w:szCs w:val="20"/>
        </w:rPr>
        <w:t>(23C421)</w:t>
      </w:r>
      <w:r w:rsidR="00F859C8" w:rsidRPr="00FD679C">
        <w:rPr>
          <w:rFonts w:ascii="Arial" w:hAnsi="Arial" w:cs="Arial"/>
          <w:sz w:val="20"/>
          <w:szCs w:val="20"/>
        </w:rPr>
        <w:t xml:space="preserve"> és darabszáma (23C441)</w:t>
      </w:r>
      <w:r w:rsidRPr="00FD679C">
        <w:rPr>
          <w:rFonts w:ascii="Arial" w:hAnsi="Arial" w:cs="Arial"/>
          <w:sz w:val="20"/>
          <w:szCs w:val="20"/>
        </w:rPr>
        <w:t>,</w:t>
      </w:r>
    </w:p>
    <w:p w14:paraId="7BDF142A" w14:textId="01365337" w:rsidR="00FD679C" w:rsidRPr="00FD679C" w:rsidRDefault="00FD679C" w:rsidP="007B154F">
      <w:pPr>
        <w:pStyle w:val="Listaszerbekezds"/>
        <w:numPr>
          <w:ilvl w:val="0"/>
          <w:numId w:val="16"/>
        </w:numPr>
        <w:spacing w:after="0"/>
        <w:ind w:left="714" w:hanging="357"/>
        <w:rPr>
          <w:rFonts w:ascii="Arial" w:hAnsi="Arial" w:cs="Arial"/>
          <w:sz w:val="20"/>
          <w:szCs w:val="20"/>
        </w:rPr>
      </w:pPr>
      <w:r w:rsidRPr="00FD679C">
        <w:rPr>
          <w:rFonts w:ascii="Arial" w:hAnsi="Arial" w:cs="Arial"/>
          <w:sz w:val="20"/>
          <w:szCs w:val="20"/>
        </w:rPr>
        <w:t>a fogyasztót érintő követelések értéke (23C422) és darabszáma (23C442)</w:t>
      </w:r>
      <w:r w:rsidR="00594D3D">
        <w:rPr>
          <w:rFonts w:ascii="Arial" w:hAnsi="Arial" w:cs="Arial"/>
          <w:sz w:val="20"/>
          <w:szCs w:val="20"/>
          <w:lang w:val="hu-HU"/>
        </w:rPr>
        <w:t xml:space="preserve"> </w:t>
      </w:r>
      <w:r w:rsidR="006034E9">
        <w:rPr>
          <w:rFonts w:ascii="Arial" w:hAnsi="Arial" w:cs="Arial"/>
          <w:sz w:val="20"/>
          <w:szCs w:val="20"/>
          <w:lang w:val="hu-HU"/>
        </w:rPr>
        <w:t>,</w:t>
      </w:r>
      <w:r w:rsidR="00A63D92" w:rsidRPr="00FD679C">
        <w:rPr>
          <w:rFonts w:ascii="Arial" w:hAnsi="Arial" w:cs="Arial"/>
          <w:sz w:val="20"/>
          <w:szCs w:val="20"/>
        </w:rPr>
        <w:t xml:space="preserve"> illetve </w:t>
      </w:r>
      <w:r w:rsidR="006034E9">
        <w:rPr>
          <w:rFonts w:ascii="Arial" w:hAnsi="Arial" w:cs="Arial"/>
          <w:sz w:val="20"/>
          <w:szCs w:val="20"/>
          <w:lang w:val="hu-HU"/>
        </w:rPr>
        <w:t>azon belül</w:t>
      </w:r>
    </w:p>
    <w:p w14:paraId="596BDB36" w14:textId="479614F6" w:rsidR="00FD679C" w:rsidRPr="007B154F" w:rsidRDefault="006034E9" w:rsidP="007B154F">
      <w:pPr>
        <w:ind w:left="1080"/>
        <w:rPr>
          <w:rFonts w:ascii="Arial" w:hAnsi="Arial" w:cs="Arial"/>
          <w:sz w:val="20"/>
          <w:szCs w:val="20"/>
        </w:rPr>
      </w:pPr>
      <w:proofErr w:type="spellStart"/>
      <w:r>
        <w:rPr>
          <w:rFonts w:ascii="Arial" w:hAnsi="Arial" w:cs="Arial"/>
          <w:sz w:val="20"/>
          <w:szCs w:val="20"/>
        </w:rPr>
        <w:t>ba</w:t>
      </w:r>
      <w:proofErr w:type="spellEnd"/>
      <w:r>
        <w:rPr>
          <w:rFonts w:ascii="Arial" w:hAnsi="Arial" w:cs="Arial"/>
          <w:sz w:val="20"/>
          <w:szCs w:val="20"/>
        </w:rPr>
        <w:t xml:space="preserve">) </w:t>
      </w:r>
      <w:r w:rsidR="00A63D92" w:rsidRPr="007B154F">
        <w:rPr>
          <w:rFonts w:ascii="Arial" w:hAnsi="Arial" w:cs="Arial"/>
          <w:sz w:val="20"/>
          <w:szCs w:val="20"/>
        </w:rPr>
        <w:t>a fogyasztót érintő, fedezettel rendelkező követelések(23C4221)</w:t>
      </w:r>
      <w:r w:rsidR="00F859C8" w:rsidRPr="007B154F">
        <w:rPr>
          <w:rFonts w:ascii="Arial" w:hAnsi="Arial" w:cs="Arial"/>
          <w:sz w:val="20"/>
          <w:szCs w:val="20"/>
        </w:rPr>
        <w:t xml:space="preserve"> értéke és darabszáma (23C4421), azon belül pedig</w:t>
      </w:r>
    </w:p>
    <w:p w14:paraId="5A0ECC3F" w14:textId="5AA66986" w:rsidR="00A63D92" w:rsidRPr="00261A8D" w:rsidRDefault="006034E9" w:rsidP="00261A8D">
      <w:pPr>
        <w:pStyle w:val="Listaszerbekezds"/>
        <w:ind w:left="1440"/>
        <w:rPr>
          <w:rFonts w:ascii="Arial" w:hAnsi="Arial" w:cs="Arial"/>
          <w:sz w:val="20"/>
          <w:szCs w:val="20"/>
        </w:rPr>
      </w:pPr>
      <w:proofErr w:type="spellStart"/>
      <w:r>
        <w:rPr>
          <w:rFonts w:ascii="Arial" w:hAnsi="Arial" w:cs="Arial"/>
          <w:sz w:val="20"/>
          <w:szCs w:val="20"/>
          <w:lang w:val="hu-HU"/>
        </w:rPr>
        <w:t>baa</w:t>
      </w:r>
      <w:proofErr w:type="spellEnd"/>
      <w:r>
        <w:rPr>
          <w:rFonts w:ascii="Arial" w:hAnsi="Arial" w:cs="Arial"/>
          <w:sz w:val="20"/>
          <w:szCs w:val="20"/>
          <w:lang w:val="hu-HU"/>
        </w:rPr>
        <w:t>)</w:t>
      </w:r>
      <w:r w:rsidR="00261A8D">
        <w:rPr>
          <w:rFonts w:ascii="Arial" w:hAnsi="Arial" w:cs="Arial"/>
          <w:sz w:val="20"/>
          <w:szCs w:val="20"/>
          <w:lang w:val="hu-HU"/>
        </w:rPr>
        <w:t xml:space="preserve"> a</w:t>
      </w:r>
      <w:r w:rsidR="00F859C8" w:rsidRPr="00261A8D">
        <w:rPr>
          <w:rFonts w:ascii="Arial" w:hAnsi="Arial" w:cs="Arial"/>
          <w:sz w:val="20"/>
          <w:szCs w:val="20"/>
        </w:rPr>
        <w:t xml:space="preserve"> fogyasztót érintő ingatlanjelzálogjoggal fedezett követelések értéke (23C42211) és darabszáma (23C44211)</w:t>
      </w:r>
      <w:r w:rsidR="00A63D92" w:rsidRPr="00261A8D">
        <w:rPr>
          <w:rFonts w:ascii="Arial" w:hAnsi="Arial" w:cs="Arial"/>
          <w:sz w:val="20"/>
          <w:szCs w:val="20"/>
        </w:rPr>
        <w:t>.</w:t>
      </w:r>
    </w:p>
    <w:p w14:paraId="490936E8" w14:textId="61411967" w:rsidR="002C22B4" w:rsidRDefault="002C22B4" w:rsidP="00607946">
      <w:pPr>
        <w:jc w:val="both"/>
        <w:rPr>
          <w:rFonts w:ascii="Arial" w:hAnsi="Arial" w:cs="Arial"/>
          <w:sz w:val="20"/>
          <w:szCs w:val="20"/>
        </w:rPr>
      </w:pPr>
      <w:r w:rsidRPr="00261A8D">
        <w:rPr>
          <w:rFonts w:ascii="Arial" w:hAnsi="Arial" w:cs="Arial"/>
          <w:sz w:val="20"/>
          <w:szCs w:val="20"/>
        </w:rPr>
        <w:t>Azon tételeket kell fedezettel rendelkező tételnek tekinteni, amelyek mögött a tárgynegyedév</w:t>
      </w:r>
      <w:r w:rsidR="00C1225C">
        <w:rPr>
          <w:rFonts w:ascii="Arial" w:hAnsi="Arial" w:cs="Arial"/>
          <w:sz w:val="20"/>
          <w:szCs w:val="20"/>
        </w:rPr>
        <w:t xml:space="preserve"> végén</w:t>
      </w:r>
      <w:r w:rsidRPr="00261A8D">
        <w:rPr>
          <w:rFonts w:ascii="Arial" w:hAnsi="Arial" w:cs="Arial"/>
          <w:sz w:val="20"/>
          <w:szCs w:val="20"/>
        </w:rPr>
        <w:t xml:space="preserve"> még bármilyen típusú biztosíték fedezetül szolgál.</w:t>
      </w:r>
    </w:p>
    <w:p w14:paraId="674A3B6A" w14:textId="280D11A2" w:rsidR="00261A8D" w:rsidRPr="00261A8D" w:rsidRDefault="00261A8D" w:rsidP="00607946">
      <w:pPr>
        <w:jc w:val="both"/>
        <w:rPr>
          <w:rFonts w:ascii="Arial" w:hAnsi="Arial" w:cs="Arial"/>
          <w:sz w:val="20"/>
          <w:szCs w:val="20"/>
        </w:rPr>
      </w:pPr>
      <w:r>
        <w:rPr>
          <w:rFonts w:ascii="Arial" w:hAnsi="Arial" w:cs="Arial"/>
          <w:sz w:val="20"/>
          <w:szCs w:val="20"/>
        </w:rPr>
        <w:t>Amennyiben egy, a nyitóállományban szereplő fedezettel rendelkező ügylet a tárgynegyedévben válik fedezetlenné, a fedezet érvényesítését a tranzakciós csökkenés (egyéb) oszlopban kell jelenteni.</w:t>
      </w:r>
      <w:r w:rsidR="00607946">
        <w:rPr>
          <w:rFonts w:ascii="Arial" w:hAnsi="Arial" w:cs="Arial"/>
          <w:sz w:val="20"/>
          <w:szCs w:val="20"/>
        </w:rPr>
        <w:t xml:space="preserve"> Hasonlóan ehhez, ha egy, a nyitóállományban szereplő fedezetlen ügylet mögé a tárgynegyedévben vonnak be fedezetet, a fedezetbevonást a tranzakciós növekedés (egyéb) oszlopban kell jelenteni</w:t>
      </w:r>
      <w:r w:rsidR="00A6239F">
        <w:rPr>
          <w:rFonts w:ascii="Arial" w:hAnsi="Arial" w:cs="Arial"/>
          <w:sz w:val="20"/>
          <w:szCs w:val="20"/>
        </w:rPr>
        <w:t>.</w:t>
      </w:r>
      <w:r w:rsidR="00607946">
        <w:rPr>
          <w:rFonts w:ascii="Arial" w:hAnsi="Arial" w:cs="Arial"/>
          <w:sz w:val="20"/>
          <w:szCs w:val="20"/>
        </w:rPr>
        <w:t xml:space="preserve"> </w:t>
      </w:r>
    </w:p>
    <w:p w14:paraId="2B787425" w14:textId="53BEB3AA" w:rsidR="00CC11AF" w:rsidRPr="007D407F" w:rsidRDefault="00CC11AF" w:rsidP="00C00A35">
      <w:pPr>
        <w:autoSpaceDE w:val="0"/>
        <w:autoSpaceDN w:val="0"/>
        <w:adjustRightInd w:val="0"/>
        <w:jc w:val="both"/>
        <w:rPr>
          <w:rFonts w:ascii="Arial" w:hAnsi="Arial" w:cs="Arial"/>
          <w:sz w:val="20"/>
          <w:szCs w:val="20"/>
        </w:rPr>
      </w:pPr>
    </w:p>
    <w:p w14:paraId="250654A5" w14:textId="4DDAA889" w:rsidR="009B58A9" w:rsidRPr="007D407F" w:rsidRDefault="009B58A9" w:rsidP="008C7480">
      <w:pPr>
        <w:jc w:val="both"/>
        <w:rPr>
          <w:rFonts w:ascii="Arial" w:hAnsi="Arial" w:cs="Arial"/>
          <w:sz w:val="20"/>
          <w:szCs w:val="20"/>
        </w:rPr>
      </w:pPr>
      <w:r w:rsidRPr="007D407F">
        <w:rPr>
          <w:rFonts w:ascii="Arial" w:hAnsi="Arial" w:cs="Arial"/>
          <w:sz w:val="20"/>
          <w:szCs w:val="20"/>
        </w:rPr>
        <w:t>Amennyiben egy</w:t>
      </w:r>
      <w:r w:rsidR="00215126" w:rsidRPr="007D407F">
        <w:rPr>
          <w:rFonts w:ascii="Arial" w:hAnsi="Arial" w:cs="Arial"/>
          <w:sz w:val="20"/>
          <w:szCs w:val="20"/>
        </w:rPr>
        <w:t>, a nyitóállományban szereplő</w:t>
      </w:r>
      <w:r w:rsidRPr="007D407F">
        <w:rPr>
          <w:rFonts w:ascii="Arial" w:hAnsi="Arial" w:cs="Arial"/>
          <w:sz w:val="20"/>
          <w:szCs w:val="20"/>
        </w:rPr>
        <w:t xml:space="preserve"> ügylet a tárgynegyedévben kerül jogi eljárás alá, a „státuszváltozást” elegendő csak az „ebből: jogi eljárás alatti</w:t>
      </w:r>
      <w:r w:rsidR="00BE68CA">
        <w:rPr>
          <w:rFonts w:ascii="Arial" w:hAnsi="Arial" w:cs="Arial"/>
          <w:sz w:val="20"/>
          <w:szCs w:val="20"/>
        </w:rPr>
        <w:t>”</w:t>
      </w:r>
      <w:r w:rsidRPr="007D407F">
        <w:rPr>
          <w:rFonts w:ascii="Arial" w:hAnsi="Arial" w:cs="Arial"/>
          <w:sz w:val="20"/>
          <w:szCs w:val="20"/>
        </w:rPr>
        <w:t xml:space="preserve"> </w:t>
      </w:r>
      <w:r w:rsidRPr="00C07EC1">
        <w:rPr>
          <w:rFonts w:ascii="Arial" w:hAnsi="Arial" w:cs="Arial"/>
          <w:sz w:val="20"/>
          <w:szCs w:val="20"/>
        </w:rPr>
        <w:t xml:space="preserve">soron </w:t>
      </w:r>
      <w:r w:rsidR="00372EAD" w:rsidRPr="00C07EC1">
        <w:rPr>
          <w:rFonts w:ascii="Arial" w:hAnsi="Arial" w:cs="Arial"/>
          <w:sz w:val="20"/>
          <w:szCs w:val="20"/>
        </w:rPr>
        <w:t xml:space="preserve">a </w:t>
      </w:r>
      <w:r w:rsidR="00372EAD">
        <w:rPr>
          <w:rFonts w:ascii="Arial" w:hAnsi="Arial" w:cs="Arial"/>
          <w:sz w:val="20"/>
          <w:szCs w:val="20"/>
        </w:rPr>
        <w:t>„</w:t>
      </w:r>
      <w:r w:rsidR="00372EAD" w:rsidRPr="008C7480">
        <w:rPr>
          <w:rFonts w:ascii="Arial" w:hAnsi="Arial" w:cs="Arial"/>
          <w:iCs/>
          <w:sz w:val="20"/>
          <w:szCs w:val="20"/>
        </w:rPr>
        <w:t>d) Tranzakciós növekmény</w:t>
      </w:r>
      <w:r w:rsidR="00372EAD" w:rsidRPr="008C7480">
        <w:rPr>
          <w:rFonts w:ascii="Arial" w:hAnsi="Arial" w:cs="Arial"/>
          <w:i/>
          <w:iCs/>
          <w:sz w:val="20"/>
          <w:szCs w:val="20"/>
        </w:rPr>
        <w:t xml:space="preserve"> </w:t>
      </w:r>
      <w:r w:rsidR="00372EAD" w:rsidRPr="008C7480">
        <w:rPr>
          <w:rFonts w:ascii="Arial" w:hAnsi="Arial" w:cs="Arial"/>
          <w:iCs/>
          <w:sz w:val="20"/>
          <w:szCs w:val="20"/>
        </w:rPr>
        <w:t>(egyéb)</w:t>
      </w:r>
      <w:r w:rsidR="00372EAD">
        <w:rPr>
          <w:rFonts w:ascii="Arial" w:hAnsi="Arial" w:cs="Arial"/>
          <w:iCs/>
          <w:sz w:val="20"/>
          <w:szCs w:val="20"/>
        </w:rPr>
        <w:t>”</w:t>
      </w:r>
      <w:r w:rsidR="00372EAD" w:rsidRPr="008C7480">
        <w:rPr>
          <w:rFonts w:ascii="Arial" w:hAnsi="Arial" w:cs="Arial"/>
          <w:sz w:val="20"/>
          <w:szCs w:val="20"/>
        </w:rPr>
        <w:t xml:space="preserve"> oszlopban </w:t>
      </w:r>
      <w:r w:rsidRPr="00C07EC1">
        <w:rPr>
          <w:rFonts w:ascii="Arial" w:hAnsi="Arial" w:cs="Arial"/>
          <w:sz w:val="20"/>
          <w:szCs w:val="20"/>
        </w:rPr>
        <w:t>jelenteni</w:t>
      </w:r>
      <w:r w:rsidR="00BE68CA">
        <w:rPr>
          <w:rFonts w:ascii="Arial" w:hAnsi="Arial" w:cs="Arial"/>
          <w:sz w:val="20"/>
          <w:szCs w:val="20"/>
        </w:rPr>
        <w:t>.</w:t>
      </w:r>
      <w:r w:rsidRPr="00C07EC1">
        <w:rPr>
          <w:rFonts w:ascii="Arial" w:hAnsi="Arial" w:cs="Arial"/>
          <w:sz w:val="20"/>
          <w:szCs w:val="20"/>
        </w:rPr>
        <w:t xml:space="preserve"> </w:t>
      </w:r>
      <w:r w:rsidR="00151E54" w:rsidRPr="00C07EC1">
        <w:rPr>
          <w:rFonts w:ascii="Arial" w:hAnsi="Arial" w:cs="Arial"/>
          <w:sz w:val="20"/>
          <w:szCs w:val="20"/>
        </w:rPr>
        <w:t>Amennyiben a tárgyidőszakban egyéb tranzakció is kapcsolódik a</w:t>
      </w:r>
      <w:r w:rsidR="00215126" w:rsidRPr="00C07EC1">
        <w:rPr>
          <w:rFonts w:ascii="Arial" w:hAnsi="Arial" w:cs="Arial"/>
          <w:sz w:val="20"/>
          <w:szCs w:val="20"/>
        </w:rPr>
        <w:t xml:space="preserve"> </w:t>
      </w:r>
      <w:r w:rsidR="00BE68CA" w:rsidRPr="00C07EC1">
        <w:rPr>
          <w:rFonts w:ascii="Arial" w:hAnsi="Arial" w:cs="Arial"/>
          <w:sz w:val="20"/>
          <w:szCs w:val="20"/>
        </w:rPr>
        <w:t xml:space="preserve">tárgynegyedévben </w:t>
      </w:r>
      <w:r w:rsidR="00215126" w:rsidRPr="00C07EC1">
        <w:rPr>
          <w:rFonts w:ascii="Arial" w:hAnsi="Arial" w:cs="Arial"/>
          <w:sz w:val="20"/>
          <w:szCs w:val="20"/>
        </w:rPr>
        <w:t xml:space="preserve">jogi eljárás </w:t>
      </w:r>
      <w:r w:rsidR="00BE68CA" w:rsidRPr="00C07EC1">
        <w:rPr>
          <w:rFonts w:ascii="Arial" w:hAnsi="Arial" w:cs="Arial"/>
          <w:sz w:val="20"/>
          <w:szCs w:val="20"/>
        </w:rPr>
        <w:t xml:space="preserve">alá kerülő </w:t>
      </w:r>
      <w:r w:rsidR="00151E54" w:rsidRPr="00C07EC1">
        <w:rPr>
          <w:rFonts w:ascii="Arial" w:hAnsi="Arial" w:cs="Arial"/>
          <w:sz w:val="20"/>
          <w:szCs w:val="20"/>
        </w:rPr>
        <w:t xml:space="preserve">követeléshez (pl. eladás, leírás, megtérülés), azt </w:t>
      </w:r>
      <w:r w:rsidR="00BE68CA" w:rsidRPr="00C07EC1">
        <w:rPr>
          <w:rFonts w:ascii="Arial" w:hAnsi="Arial" w:cs="Arial"/>
          <w:sz w:val="20"/>
          <w:szCs w:val="20"/>
        </w:rPr>
        <w:t xml:space="preserve">értelemszerűen </w:t>
      </w:r>
      <w:r w:rsidR="00151E54" w:rsidRPr="00C07EC1">
        <w:rPr>
          <w:rFonts w:ascii="Arial" w:hAnsi="Arial" w:cs="Arial"/>
          <w:sz w:val="20"/>
          <w:szCs w:val="20"/>
        </w:rPr>
        <w:t>elkülönítve, a megfelelő oszlopban k</w:t>
      </w:r>
      <w:r w:rsidR="00372EAD">
        <w:rPr>
          <w:rFonts w:ascii="Arial" w:hAnsi="Arial" w:cs="Arial"/>
          <w:sz w:val="20"/>
          <w:szCs w:val="20"/>
        </w:rPr>
        <w:t>ell</w:t>
      </w:r>
      <w:r w:rsidR="00151E54" w:rsidRPr="00B32AFD">
        <w:rPr>
          <w:rFonts w:ascii="Arial" w:hAnsi="Arial" w:cs="Arial"/>
          <w:sz w:val="20"/>
          <w:szCs w:val="20"/>
        </w:rPr>
        <w:t xml:space="preserve"> feltüntetni.</w:t>
      </w:r>
    </w:p>
    <w:p w14:paraId="470C7B92" w14:textId="77777777" w:rsidR="00CC11AF" w:rsidRPr="00CC70F2" w:rsidRDefault="00CC11AF" w:rsidP="00C00A35">
      <w:pPr>
        <w:autoSpaceDE w:val="0"/>
        <w:autoSpaceDN w:val="0"/>
        <w:adjustRightInd w:val="0"/>
        <w:jc w:val="both"/>
        <w:rPr>
          <w:rFonts w:ascii="Arial" w:hAnsi="Arial" w:cs="Arial"/>
          <w:sz w:val="20"/>
          <w:szCs w:val="20"/>
        </w:rPr>
      </w:pPr>
      <w:bookmarkStart w:id="154" w:name="_Hlk520795753"/>
    </w:p>
    <w:p w14:paraId="44ED587F" w14:textId="39341A73" w:rsidR="00CE0BD5" w:rsidRDefault="00CE0BD5" w:rsidP="00C00A35">
      <w:pPr>
        <w:autoSpaceDE w:val="0"/>
        <w:autoSpaceDN w:val="0"/>
        <w:adjustRightInd w:val="0"/>
        <w:jc w:val="both"/>
        <w:rPr>
          <w:rFonts w:ascii="Arial" w:hAnsi="Arial" w:cs="Arial"/>
          <w:sz w:val="20"/>
          <w:szCs w:val="20"/>
        </w:rPr>
      </w:pPr>
      <w:r w:rsidRPr="00CC70F2">
        <w:rPr>
          <w:rFonts w:ascii="Arial" w:hAnsi="Arial" w:cs="Arial"/>
          <w:sz w:val="20"/>
          <w:szCs w:val="20"/>
        </w:rPr>
        <w:t>A megvásárolt követeléseket (</w:t>
      </w:r>
      <w:r w:rsidR="003446A3" w:rsidRPr="00CC70F2">
        <w:rPr>
          <w:rFonts w:ascii="Arial" w:hAnsi="Arial" w:cs="Arial"/>
          <w:sz w:val="20"/>
          <w:szCs w:val="20"/>
        </w:rPr>
        <w:t xml:space="preserve">nem </w:t>
      </w:r>
      <w:r w:rsidR="000D447F">
        <w:rPr>
          <w:rFonts w:ascii="Arial" w:hAnsi="Arial" w:cs="Arial"/>
          <w:sz w:val="20"/>
          <w:szCs w:val="20"/>
        </w:rPr>
        <w:t>késedelmes</w:t>
      </w:r>
      <w:r w:rsidR="00434037">
        <w:rPr>
          <w:rFonts w:ascii="Arial" w:hAnsi="Arial" w:cs="Arial"/>
          <w:sz w:val="20"/>
          <w:szCs w:val="20"/>
        </w:rPr>
        <w:t>,</w:t>
      </w:r>
      <w:r w:rsidR="000D447F">
        <w:rPr>
          <w:rFonts w:ascii="Arial" w:hAnsi="Arial" w:cs="Arial"/>
          <w:sz w:val="20"/>
          <w:szCs w:val="20"/>
        </w:rPr>
        <w:t xml:space="preserve"> </w:t>
      </w:r>
      <w:r w:rsidR="003446A3" w:rsidRPr="00CC70F2">
        <w:rPr>
          <w:rFonts w:ascii="Arial" w:hAnsi="Arial" w:cs="Arial"/>
          <w:sz w:val="20"/>
          <w:szCs w:val="20"/>
        </w:rPr>
        <w:t xml:space="preserve">vásárolt: </w:t>
      </w:r>
      <w:r w:rsidRPr="00CC70F2">
        <w:rPr>
          <w:rFonts w:ascii="Arial" w:hAnsi="Arial" w:cs="Arial"/>
          <w:sz w:val="20"/>
          <w:szCs w:val="20"/>
        </w:rPr>
        <w:t>folyó faktoring, illetve</w:t>
      </w:r>
      <w:r w:rsidR="00434037">
        <w:rPr>
          <w:rFonts w:ascii="Arial" w:hAnsi="Arial" w:cs="Arial"/>
          <w:sz w:val="20"/>
          <w:szCs w:val="20"/>
        </w:rPr>
        <w:t xml:space="preserve"> már késedelmesen</w:t>
      </w:r>
      <w:r w:rsidR="003446A3" w:rsidRPr="00CC70F2">
        <w:rPr>
          <w:rFonts w:ascii="Arial" w:hAnsi="Arial" w:cs="Arial"/>
          <w:sz w:val="20"/>
          <w:szCs w:val="20"/>
        </w:rPr>
        <w:t xml:space="preserve"> vásárolt:</w:t>
      </w:r>
      <w:r w:rsidRPr="00CC70F2">
        <w:rPr>
          <w:rFonts w:ascii="Arial" w:hAnsi="Arial" w:cs="Arial"/>
          <w:sz w:val="20"/>
          <w:szCs w:val="20"/>
        </w:rPr>
        <w:t xml:space="preserve"> </w:t>
      </w:r>
      <w:proofErr w:type="spellStart"/>
      <w:r w:rsidRPr="00CC70F2">
        <w:rPr>
          <w:rFonts w:ascii="Arial" w:hAnsi="Arial" w:cs="Arial"/>
          <w:sz w:val="20"/>
          <w:szCs w:val="20"/>
        </w:rPr>
        <w:t>work</w:t>
      </w:r>
      <w:proofErr w:type="spellEnd"/>
      <w:r w:rsidRPr="00CC70F2">
        <w:rPr>
          <w:rFonts w:ascii="Arial" w:hAnsi="Arial" w:cs="Arial"/>
          <w:sz w:val="20"/>
          <w:szCs w:val="20"/>
        </w:rPr>
        <w:t>-out ügyletek</w:t>
      </w:r>
      <w:r w:rsidR="006B3358">
        <w:rPr>
          <w:rFonts w:ascii="Arial" w:hAnsi="Arial" w:cs="Arial"/>
          <w:sz w:val="20"/>
          <w:szCs w:val="20"/>
        </w:rPr>
        <w:t>)</w:t>
      </w:r>
      <w:r w:rsidRPr="00CC70F2">
        <w:rPr>
          <w:rFonts w:ascii="Arial" w:hAnsi="Arial" w:cs="Arial"/>
          <w:sz w:val="20"/>
          <w:szCs w:val="20"/>
        </w:rPr>
        <w:t xml:space="preserve"> </w:t>
      </w:r>
      <w:r w:rsidR="00737CE9" w:rsidRPr="00CC70F2">
        <w:rPr>
          <w:rFonts w:ascii="Arial" w:hAnsi="Arial" w:cs="Arial"/>
          <w:sz w:val="20"/>
          <w:szCs w:val="20"/>
        </w:rPr>
        <w:t xml:space="preserve">vásárláskor </w:t>
      </w:r>
      <w:r w:rsidRPr="00CC70F2">
        <w:rPr>
          <w:rFonts w:ascii="Arial" w:hAnsi="Arial" w:cs="Arial"/>
          <w:sz w:val="20"/>
          <w:szCs w:val="20"/>
        </w:rPr>
        <w:t>bruttó bekerülési értéken kell kimutatni</w:t>
      </w:r>
      <w:r w:rsidR="00737CE9" w:rsidRPr="00CC70F2">
        <w:rPr>
          <w:rFonts w:ascii="Arial" w:hAnsi="Arial" w:cs="Arial"/>
          <w:sz w:val="20"/>
          <w:szCs w:val="20"/>
        </w:rPr>
        <w:t xml:space="preserve">, eladáskor pedig a mérlegben szereplő </w:t>
      </w:r>
      <w:r w:rsidR="00737CE9" w:rsidRPr="00BF5086">
        <w:rPr>
          <w:rFonts w:ascii="Arial" w:hAnsi="Arial" w:cs="Arial"/>
          <w:sz w:val="20"/>
          <w:szCs w:val="20"/>
        </w:rPr>
        <w:t xml:space="preserve">bruttó </w:t>
      </w:r>
      <w:r w:rsidR="000C7FB3" w:rsidRPr="00BF5086">
        <w:rPr>
          <w:rFonts w:ascii="Arial" w:hAnsi="Arial" w:cs="Arial"/>
          <w:sz w:val="20"/>
          <w:szCs w:val="20"/>
        </w:rPr>
        <w:t>könyv szerinti</w:t>
      </w:r>
      <w:r w:rsidR="000C7FB3">
        <w:rPr>
          <w:rFonts w:ascii="Arial" w:hAnsi="Arial" w:cs="Arial"/>
          <w:sz w:val="20"/>
          <w:szCs w:val="20"/>
        </w:rPr>
        <w:t xml:space="preserve"> </w:t>
      </w:r>
      <w:r w:rsidR="00737CE9" w:rsidRPr="00CC70F2">
        <w:rPr>
          <w:rFonts w:ascii="Arial" w:hAnsi="Arial" w:cs="Arial"/>
          <w:sz w:val="20"/>
          <w:szCs w:val="20"/>
        </w:rPr>
        <w:t>értéken.</w:t>
      </w:r>
    </w:p>
    <w:p w14:paraId="1EE76EAB" w14:textId="195E61A8" w:rsidR="00651B8F" w:rsidRPr="00CC70F2" w:rsidRDefault="00651B8F" w:rsidP="00C00A35">
      <w:pPr>
        <w:autoSpaceDE w:val="0"/>
        <w:autoSpaceDN w:val="0"/>
        <w:adjustRightInd w:val="0"/>
        <w:jc w:val="both"/>
        <w:rPr>
          <w:rFonts w:ascii="Arial" w:hAnsi="Arial" w:cs="Arial"/>
          <w:sz w:val="20"/>
          <w:szCs w:val="20"/>
        </w:rPr>
      </w:pPr>
    </w:p>
    <w:p w14:paraId="6068CC69" w14:textId="1C8A8DAE" w:rsidR="006402A3" w:rsidRPr="00A60EF0" w:rsidRDefault="00911F54" w:rsidP="008109A0">
      <w:pPr>
        <w:pStyle w:val="Csakszveg"/>
        <w:jc w:val="both"/>
        <w:rPr>
          <w:rFonts w:ascii="Arial" w:hAnsi="Arial" w:cs="Arial"/>
          <w:sz w:val="20"/>
          <w:szCs w:val="20"/>
        </w:rPr>
      </w:pPr>
      <w:r w:rsidRPr="00D06080">
        <w:rPr>
          <w:rFonts w:ascii="Arial" w:hAnsi="Arial" w:cs="Arial"/>
          <w:sz w:val="20"/>
          <w:szCs w:val="20"/>
        </w:rPr>
        <w:t xml:space="preserve">Az </w:t>
      </w:r>
      <w:bookmarkStart w:id="155" w:name="_Hlk519070225"/>
      <w:r w:rsidR="006402A3" w:rsidRPr="00D06080">
        <w:rPr>
          <w:rFonts w:ascii="Arial" w:hAnsi="Arial" w:cs="Arial"/>
          <w:sz w:val="20"/>
          <w:szCs w:val="20"/>
        </w:rPr>
        <w:t>Ügyfelekkel szembeni egyéb követelések összege (23C</w:t>
      </w:r>
      <w:r w:rsidR="00101FBE" w:rsidRPr="00D06080">
        <w:rPr>
          <w:rFonts w:ascii="Arial" w:hAnsi="Arial" w:cs="Arial"/>
          <w:sz w:val="20"/>
          <w:szCs w:val="20"/>
        </w:rPr>
        <w:t>51</w:t>
      </w:r>
      <w:r w:rsidR="006402A3" w:rsidRPr="00D06080">
        <w:rPr>
          <w:rFonts w:ascii="Arial" w:hAnsi="Arial" w:cs="Arial"/>
          <w:sz w:val="20"/>
          <w:szCs w:val="20"/>
        </w:rPr>
        <w:t>) és Ügyfelekkel kötött egyéb szerződések darabszáma (23C</w:t>
      </w:r>
      <w:r w:rsidR="00101FBE" w:rsidRPr="00D06080">
        <w:rPr>
          <w:rFonts w:ascii="Arial" w:hAnsi="Arial" w:cs="Arial"/>
          <w:sz w:val="20"/>
          <w:szCs w:val="20"/>
        </w:rPr>
        <w:t>52</w:t>
      </w:r>
      <w:r w:rsidR="006402A3" w:rsidRPr="00D06080">
        <w:rPr>
          <w:rFonts w:ascii="Arial" w:hAnsi="Arial" w:cs="Arial"/>
          <w:sz w:val="20"/>
          <w:szCs w:val="20"/>
        </w:rPr>
        <w:t xml:space="preserve">) soron azon követelésállományt és szerződésszámot kell jelenteni, melyek az előző </w:t>
      </w:r>
      <w:r w:rsidR="006B1FC7" w:rsidRPr="00D06080">
        <w:rPr>
          <w:rFonts w:ascii="Arial" w:hAnsi="Arial" w:cs="Arial"/>
          <w:sz w:val="20"/>
          <w:szCs w:val="20"/>
        </w:rPr>
        <w:t>sorok</w:t>
      </w:r>
      <w:r w:rsidRPr="00D06080">
        <w:rPr>
          <w:rFonts w:ascii="Arial" w:hAnsi="Arial" w:cs="Arial"/>
          <w:sz w:val="20"/>
          <w:szCs w:val="20"/>
        </w:rPr>
        <w:t>b</w:t>
      </w:r>
      <w:r w:rsidR="006B1FC7" w:rsidRPr="00D06080">
        <w:rPr>
          <w:rFonts w:ascii="Arial" w:hAnsi="Arial" w:cs="Arial"/>
          <w:sz w:val="20"/>
          <w:szCs w:val="20"/>
        </w:rPr>
        <w:t xml:space="preserve">a </w:t>
      </w:r>
      <w:r w:rsidRPr="00D06080">
        <w:rPr>
          <w:rFonts w:ascii="Arial" w:hAnsi="Arial" w:cs="Arial"/>
          <w:sz w:val="20"/>
          <w:szCs w:val="20"/>
        </w:rPr>
        <w:t>–</w:t>
      </w:r>
      <w:r w:rsidR="006B1FC7" w:rsidRPr="00D06080">
        <w:rPr>
          <w:rFonts w:ascii="Arial" w:hAnsi="Arial" w:cs="Arial"/>
          <w:sz w:val="20"/>
          <w:szCs w:val="20"/>
        </w:rPr>
        <w:t xml:space="preserve"> Pénzügyi lízing (23C11 és 23C12), Hitel és pénzkölcsön (23C21 és 23C22)</w:t>
      </w:r>
      <w:r w:rsidR="0064380F" w:rsidRPr="00D06080">
        <w:rPr>
          <w:rFonts w:ascii="Arial" w:hAnsi="Arial" w:cs="Arial"/>
          <w:sz w:val="20"/>
          <w:szCs w:val="20"/>
        </w:rPr>
        <w:t>, Faktoring-Folyó (23C31 és 23C32), Faktoring-</w:t>
      </w:r>
      <w:proofErr w:type="spellStart"/>
      <w:r w:rsidR="0064380F" w:rsidRPr="00D06080">
        <w:rPr>
          <w:rFonts w:ascii="Arial" w:hAnsi="Arial" w:cs="Arial"/>
          <w:sz w:val="20"/>
          <w:szCs w:val="20"/>
        </w:rPr>
        <w:t>Work</w:t>
      </w:r>
      <w:proofErr w:type="spellEnd"/>
      <w:r w:rsidR="00FA37AD">
        <w:rPr>
          <w:rFonts w:ascii="Arial" w:hAnsi="Arial" w:cs="Arial"/>
          <w:sz w:val="20"/>
          <w:szCs w:val="20"/>
        </w:rPr>
        <w:t>-</w:t>
      </w:r>
      <w:r w:rsidR="0064380F" w:rsidRPr="00D06080">
        <w:rPr>
          <w:rFonts w:ascii="Arial" w:hAnsi="Arial" w:cs="Arial"/>
          <w:sz w:val="20"/>
          <w:szCs w:val="20"/>
        </w:rPr>
        <w:t>out (23C41 és 23C42) – nem sorolhatók be, azonban ügyféllel szembeni követelést testesítenek meg.</w:t>
      </w:r>
      <w:r w:rsidR="00A60EF0">
        <w:rPr>
          <w:rFonts w:ascii="Arial" w:hAnsi="Arial" w:cs="Arial"/>
          <w:sz w:val="20"/>
          <w:szCs w:val="20"/>
        </w:rPr>
        <w:t xml:space="preserve"> </w:t>
      </w:r>
      <w:r w:rsidR="00A60EF0" w:rsidRPr="00BF5086">
        <w:rPr>
          <w:rFonts w:ascii="Arial" w:hAnsi="Arial" w:cs="Arial"/>
          <w:sz w:val="20"/>
          <w:szCs w:val="20"/>
        </w:rPr>
        <w:t xml:space="preserve">Idetartozik például </w:t>
      </w:r>
      <w:r w:rsidR="00A60EF0" w:rsidRPr="00BF5086">
        <w:rPr>
          <w:rFonts w:ascii="Arial" w:hAnsi="Arial" w:cs="Arial"/>
          <w:sz w:val="20"/>
          <w:szCs w:val="20"/>
          <w:lang w:eastAsia="hu-HU"/>
        </w:rPr>
        <w:t>a halasztott fizetéssel eladott követelés eladási árának összegében a vevővel szemben fennálló követelés összege.</w:t>
      </w:r>
      <w:r w:rsidR="006402A3" w:rsidRPr="00A60EF0">
        <w:rPr>
          <w:rFonts w:ascii="Arial" w:hAnsi="Arial" w:cs="Arial"/>
          <w:sz w:val="20"/>
          <w:szCs w:val="20"/>
        </w:rPr>
        <w:t xml:space="preserve"> </w:t>
      </w:r>
    </w:p>
    <w:bookmarkEnd w:id="154"/>
    <w:bookmarkEnd w:id="155"/>
    <w:p w14:paraId="2F76D4E7" w14:textId="0E8B2C58" w:rsidR="00C3404B" w:rsidRPr="005C35FB" w:rsidRDefault="006B3358" w:rsidP="00C00A35">
      <w:pPr>
        <w:autoSpaceDE w:val="0"/>
        <w:autoSpaceDN w:val="0"/>
        <w:adjustRightInd w:val="0"/>
        <w:jc w:val="both"/>
        <w:rPr>
          <w:rFonts w:ascii="Arial" w:hAnsi="Arial" w:cs="Arial"/>
          <w:sz w:val="20"/>
          <w:szCs w:val="20"/>
        </w:rPr>
      </w:pPr>
      <w:r>
        <w:rPr>
          <w:rFonts w:ascii="Arial" w:hAnsi="Arial" w:cs="Arial"/>
          <w:sz w:val="20"/>
          <w:szCs w:val="20"/>
        </w:rPr>
        <w:t xml:space="preserve">A </w:t>
      </w:r>
      <w:r w:rsidR="00C3404B" w:rsidRPr="005C35FB">
        <w:rPr>
          <w:rFonts w:ascii="Arial" w:hAnsi="Arial" w:cs="Arial"/>
          <w:sz w:val="20"/>
          <w:szCs w:val="20"/>
        </w:rPr>
        <w:t xml:space="preserve">Tájékoztató adatok között </w:t>
      </w:r>
      <w:r w:rsidR="009C1701" w:rsidRPr="005C35FB">
        <w:rPr>
          <w:rFonts w:ascii="Arial" w:hAnsi="Arial" w:cs="Arial"/>
          <w:sz w:val="20"/>
          <w:szCs w:val="20"/>
        </w:rPr>
        <w:t>kell</w:t>
      </w:r>
      <w:r w:rsidR="00C3404B" w:rsidRPr="005C35FB">
        <w:rPr>
          <w:rFonts w:ascii="Arial" w:hAnsi="Arial" w:cs="Arial"/>
          <w:sz w:val="20"/>
          <w:szCs w:val="20"/>
        </w:rPr>
        <w:t xml:space="preserve"> kiemelni a </w:t>
      </w:r>
      <w:proofErr w:type="spellStart"/>
      <w:r w:rsidR="00C3404B" w:rsidRPr="005C35FB">
        <w:rPr>
          <w:rFonts w:ascii="Arial" w:hAnsi="Arial" w:cs="Arial"/>
          <w:sz w:val="20"/>
          <w:szCs w:val="20"/>
        </w:rPr>
        <w:t>Továbbengedményezett</w:t>
      </w:r>
      <w:proofErr w:type="spellEnd"/>
      <w:r w:rsidR="00C3404B" w:rsidRPr="005C35FB">
        <w:rPr>
          <w:rFonts w:ascii="Arial" w:hAnsi="Arial" w:cs="Arial"/>
          <w:sz w:val="20"/>
          <w:szCs w:val="20"/>
        </w:rPr>
        <w:t xml:space="preserve"> </w:t>
      </w:r>
      <w:proofErr w:type="spellStart"/>
      <w:r w:rsidR="00C3404B" w:rsidRPr="005C35FB">
        <w:rPr>
          <w:rFonts w:ascii="Arial" w:hAnsi="Arial" w:cs="Arial"/>
          <w:sz w:val="20"/>
          <w:szCs w:val="20"/>
        </w:rPr>
        <w:t>work</w:t>
      </w:r>
      <w:proofErr w:type="spellEnd"/>
      <w:r w:rsidR="00FA37AD">
        <w:rPr>
          <w:rFonts w:ascii="Arial" w:hAnsi="Arial" w:cs="Arial"/>
          <w:sz w:val="20"/>
          <w:szCs w:val="20"/>
        </w:rPr>
        <w:t>-</w:t>
      </w:r>
      <w:r w:rsidR="00C3404B" w:rsidRPr="005C35FB">
        <w:rPr>
          <w:rFonts w:ascii="Arial" w:hAnsi="Arial" w:cs="Arial"/>
          <w:sz w:val="20"/>
          <w:szCs w:val="20"/>
        </w:rPr>
        <w:t>out szerződések (jan. 1-től halmozott) darabszámát</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w:t>
      </w:r>
      <w:r w:rsidR="00C3404B" w:rsidRPr="005C35FB">
        <w:rPr>
          <w:rFonts w:ascii="Arial" w:hAnsi="Arial" w:cs="Arial"/>
          <w:sz w:val="20"/>
          <w:szCs w:val="20"/>
        </w:rPr>
        <w:t>,</w:t>
      </w:r>
      <w:r w:rsidR="00493A74" w:rsidRPr="005C35FB">
        <w:rPr>
          <w:rFonts w:ascii="Arial" w:hAnsi="Arial" w:cs="Arial"/>
          <w:sz w:val="20"/>
          <w:szCs w:val="20"/>
        </w:rPr>
        <w:t xml:space="preserve"> melyből külön sorokon kiemelésre kerülnek a</w:t>
      </w:r>
      <w:r w:rsidR="00C3404B" w:rsidRPr="005C35FB">
        <w:rPr>
          <w:rFonts w:ascii="Arial" w:hAnsi="Arial" w:cs="Arial"/>
          <w:sz w:val="20"/>
          <w:szCs w:val="20"/>
        </w:rPr>
        <w:t xml:space="preserve"> fogyasztót érintő</w:t>
      </w:r>
      <w:r w:rsidR="00493A74" w:rsidRPr="005C35FB">
        <w:rPr>
          <w:rFonts w:ascii="Arial" w:hAnsi="Arial" w:cs="Arial"/>
          <w:sz w:val="20"/>
          <w:szCs w:val="20"/>
        </w:rPr>
        <w:t xml:space="preserve"> </w:t>
      </w:r>
      <w:proofErr w:type="spellStart"/>
      <w:r w:rsidR="00493A74" w:rsidRPr="005C35FB">
        <w:rPr>
          <w:rFonts w:ascii="Arial" w:hAnsi="Arial" w:cs="Arial"/>
          <w:sz w:val="20"/>
          <w:szCs w:val="20"/>
        </w:rPr>
        <w:t>továbbengedményezett</w:t>
      </w:r>
      <w:proofErr w:type="spellEnd"/>
      <w:r w:rsidR="00493A74" w:rsidRPr="005C35FB">
        <w:rPr>
          <w:rFonts w:ascii="Arial" w:hAnsi="Arial" w:cs="Arial"/>
          <w:sz w:val="20"/>
          <w:szCs w:val="20"/>
        </w:rPr>
        <w:t xml:space="preserve"> </w:t>
      </w:r>
      <w:proofErr w:type="spellStart"/>
      <w:r w:rsidR="00493A74" w:rsidRPr="005C35FB">
        <w:rPr>
          <w:rFonts w:ascii="Arial" w:hAnsi="Arial" w:cs="Arial"/>
          <w:sz w:val="20"/>
          <w:szCs w:val="20"/>
        </w:rPr>
        <w:t>work</w:t>
      </w:r>
      <w:proofErr w:type="spellEnd"/>
      <w:r w:rsidR="00FA37AD">
        <w:rPr>
          <w:rFonts w:ascii="Arial" w:hAnsi="Arial" w:cs="Arial"/>
          <w:sz w:val="20"/>
          <w:szCs w:val="20"/>
        </w:rPr>
        <w:t>-</w:t>
      </w:r>
      <w:r w:rsidR="00493A74" w:rsidRPr="005C35FB">
        <w:rPr>
          <w:rFonts w:ascii="Arial" w:hAnsi="Arial" w:cs="Arial"/>
          <w:sz w:val="20"/>
          <w:szCs w:val="20"/>
        </w:rPr>
        <w:t>out szerződések (23C</w:t>
      </w:r>
      <w:r w:rsidR="00226B93">
        <w:rPr>
          <w:rFonts w:ascii="Arial" w:hAnsi="Arial" w:cs="Arial"/>
          <w:sz w:val="20"/>
          <w:szCs w:val="20"/>
        </w:rPr>
        <w:t>6</w:t>
      </w:r>
      <w:r w:rsidR="00493A74" w:rsidRPr="005C35FB">
        <w:rPr>
          <w:rFonts w:ascii="Arial" w:hAnsi="Arial" w:cs="Arial"/>
          <w:sz w:val="20"/>
          <w:szCs w:val="20"/>
        </w:rPr>
        <w:t>1),</w:t>
      </w:r>
      <w:r w:rsidR="00C3404B" w:rsidRPr="005C35FB">
        <w:t xml:space="preserve"> </w:t>
      </w:r>
      <w:r w:rsidR="00493A74" w:rsidRPr="005C35FB">
        <w:t xml:space="preserve">a </w:t>
      </w:r>
      <w:r w:rsidR="00C3404B" w:rsidRPr="005C35FB">
        <w:rPr>
          <w:rFonts w:ascii="Arial" w:hAnsi="Arial" w:cs="Arial"/>
          <w:sz w:val="20"/>
          <w:szCs w:val="20"/>
        </w:rPr>
        <w:t>pénzügyi intézmény</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11) és a nem pénzügyi intézmény számára</w:t>
      </w:r>
      <w:r w:rsidR="00C3404B" w:rsidRPr="005C35FB">
        <w:rPr>
          <w:rFonts w:ascii="Arial" w:hAnsi="Arial" w:cs="Arial"/>
          <w:sz w:val="20"/>
          <w:szCs w:val="20"/>
        </w:rPr>
        <w:t xml:space="preserve"> tovább engedményezett</w:t>
      </w:r>
      <w:r w:rsidR="00493A74" w:rsidRPr="005C35FB">
        <w:rPr>
          <w:rFonts w:ascii="Arial" w:hAnsi="Arial" w:cs="Arial"/>
          <w:sz w:val="20"/>
          <w:szCs w:val="20"/>
        </w:rPr>
        <w:t xml:space="preserve"> szerződések darabszáma (23C</w:t>
      </w:r>
      <w:r w:rsidR="00226B93">
        <w:rPr>
          <w:rFonts w:ascii="Arial" w:hAnsi="Arial" w:cs="Arial"/>
          <w:sz w:val="20"/>
          <w:szCs w:val="20"/>
        </w:rPr>
        <w:t>6</w:t>
      </w:r>
      <w:r w:rsidR="00493A74" w:rsidRPr="005C35FB">
        <w:rPr>
          <w:rFonts w:ascii="Arial" w:hAnsi="Arial" w:cs="Arial"/>
          <w:sz w:val="20"/>
          <w:szCs w:val="20"/>
        </w:rPr>
        <w:t>12)</w:t>
      </w:r>
      <w:r w:rsidR="00D57557">
        <w:rPr>
          <w:rFonts w:ascii="Arial" w:hAnsi="Arial" w:cs="Arial"/>
          <w:sz w:val="20"/>
          <w:szCs w:val="20"/>
        </w:rPr>
        <w:t>.</w:t>
      </w:r>
    </w:p>
    <w:p w14:paraId="7CD265F3" w14:textId="77777777" w:rsidR="00493A74" w:rsidRPr="005C35FB" w:rsidRDefault="00493A74" w:rsidP="00C00A35">
      <w:pPr>
        <w:autoSpaceDE w:val="0"/>
        <w:autoSpaceDN w:val="0"/>
        <w:adjustRightInd w:val="0"/>
        <w:jc w:val="both"/>
        <w:rPr>
          <w:rFonts w:ascii="Arial" w:hAnsi="Arial" w:cs="Arial"/>
          <w:sz w:val="20"/>
          <w:szCs w:val="20"/>
        </w:rPr>
      </w:pPr>
    </w:p>
    <w:p w14:paraId="2E9E18C9" w14:textId="77777777" w:rsidR="00493A74" w:rsidRPr="00D71A64" w:rsidRDefault="009C1701" w:rsidP="00493A74">
      <w:pPr>
        <w:rPr>
          <w:rFonts w:ascii="Arial" w:hAnsi="Arial" w:cs="Arial"/>
          <w:sz w:val="20"/>
          <w:szCs w:val="20"/>
        </w:rPr>
      </w:pPr>
      <w:r w:rsidRPr="005C35FB">
        <w:rPr>
          <w:rFonts w:ascii="Arial" w:hAnsi="Arial" w:cs="Arial"/>
          <w:sz w:val="20"/>
          <w:szCs w:val="20"/>
        </w:rPr>
        <w:lastRenderedPageBreak/>
        <w:t>F</w:t>
      </w:r>
      <w:r w:rsidR="00493A74" w:rsidRPr="005C35FB">
        <w:rPr>
          <w:rFonts w:ascii="Arial" w:hAnsi="Arial" w:cs="Arial"/>
          <w:sz w:val="20"/>
          <w:szCs w:val="20"/>
        </w:rPr>
        <w:t xml:space="preserve">ogyasztó alatt az </w:t>
      </w:r>
      <w:r w:rsidR="00D01CA5" w:rsidRPr="005C35FB">
        <w:rPr>
          <w:rFonts w:ascii="Arial" w:hAnsi="Arial" w:cs="Arial"/>
          <w:sz w:val="20"/>
          <w:szCs w:val="20"/>
        </w:rPr>
        <w:t xml:space="preserve">önálló foglalkozásán és gazdasági tevékenységén kívül eső célok érdekében eljáró azon természetes személyt kell érteni, aki az </w:t>
      </w:r>
      <w:r w:rsidR="00493A74" w:rsidRPr="005C35FB">
        <w:rPr>
          <w:rFonts w:ascii="Arial" w:hAnsi="Arial" w:cs="Arial"/>
          <w:sz w:val="20"/>
          <w:szCs w:val="20"/>
        </w:rPr>
        <w:t>MNB tv</w:t>
      </w:r>
      <w:r w:rsidRPr="005C35FB">
        <w:rPr>
          <w:rFonts w:ascii="Arial" w:hAnsi="Arial" w:cs="Arial"/>
          <w:sz w:val="20"/>
          <w:szCs w:val="20"/>
        </w:rPr>
        <w:t>.</w:t>
      </w:r>
      <w:r w:rsidR="00493A74" w:rsidRPr="005C35FB">
        <w:rPr>
          <w:rFonts w:ascii="Arial" w:hAnsi="Arial" w:cs="Arial"/>
          <w:sz w:val="20"/>
          <w:szCs w:val="20"/>
        </w:rPr>
        <w:t xml:space="preserve"> 39. §-</w:t>
      </w:r>
      <w:r w:rsidRPr="005C35FB">
        <w:rPr>
          <w:rFonts w:ascii="Arial" w:hAnsi="Arial" w:cs="Arial"/>
          <w:sz w:val="20"/>
          <w:szCs w:val="20"/>
        </w:rPr>
        <w:t>á</w:t>
      </w:r>
      <w:r w:rsidR="00493A74" w:rsidRPr="005C35FB">
        <w:rPr>
          <w:rFonts w:ascii="Arial" w:hAnsi="Arial" w:cs="Arial"/>
          <w:sz w:val="20"/>
          <w:szCs w:val="20"/>
        </w:rPr>
        <w:t xml:space="preserve">ban meghatározott törvények hatálya alá tartozó személy vagy szervezet által nyújtott szolgáltatást </w:t>
      </w:r>
      <w:r w:rsidR="00D01CA5" w:rsidRPr="005C35FB">
        <w:rPr>
          <w:rFonts w:ascii="Arial" w:hAnsi="Arial" w:cs="Arial"/>
          <w:sz w:val="20"/>
          <w:szCs w:val="20"/>
        </w:rPr>
        <w:t>vesz igénybe</w:t>
      </w:r>
      <w:r w:rsidR="00493A74" w:rsidRPr="00D71A64">
        <w:rPr>
          <w:rFonts w:ascii="Arial" w:hAnsi="Arial" w:cs="Arial"/>
          <w:sz w:val="20"/>
          <w:szCs w:val="20"/>
        </w:rPr>
        <w:t>.</w:t>
      </w:r>
    </w:p>
    <w:p w14:paraId="02299417" w14:textId="4FD573F1" w:rsidR="00493A74" w:rsidRDefault="00493A74" w:rsidP="00C00A35">
      <w:pPr>
        <w:autoSpaceDE w:val="0"/>
        <w:autoSpaceDN w:val="0"/>
        <w:adjustRightInd w:val="0"/>
        <w:jc w:val="both"/>
        <w:rPr>
          <w:rFonts w:ascii="Arial" w:hAnsi="Arial" w:cs="Arial"/>
          <w:sz w:val="20"/>
          <w:szCs w:val="20"/>
        </w:rPr>
      </w:pPr>
    </w:p>
    <w:p w14:paraId="4ACDC390" w14:textId="77777777" w:rsidR="00460307" w:rsidRPr="005C35FB" w:rsidRDefault="00460307" w:rsidP="00C00A35">
      <w:pPr>
        <w:autoSpaceDE w:val="0"/>
        <w:autoSpaceDN w:val="0"/>
        <w:adjustRightInd w:val="0"/>
        <w:jc w:val="both"/>
        <w:rPr>
          <w:rFonts w:ascii="Arial" w:hAnsi="Arial" w:cs="Arial"/>
          <w:sz w:val="20"/>
          <w:szCs w:val="20"/>
        </w:rPr>
      </w:pPr>
    </w:p>
    <w:p w14:paraId="1022EB42" w14:textId="7E72DBA0" w:rsidR="00CE0BD5" w:rsidRPr="005C35FB" w:rsidRDefault="00CE0BD5"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24E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Portfólió összetétel</w:t>
      </w:r>
      <w:r w:rsidR="00E37D2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Kockázatvállalás szerződésenként a </w:t>
      </w:r>
      <w:proofErr w:type="spellStart"/>
      <w:r w:rsidRPr="005C35FB">
        <w:rPr>
          <w:rFonts w:ascii="Arial" w:hAnsi="Arial" w:cs="Arial"/>
          <w:i w:val="0"/>
          <w:color w:val="auto"/>
          <w:sz w:val="20"/>
          <w:szCs w:val="20"/>
          <w:lang w:val="hu-HU"/>
        </w:rPr>
        <w:t>legrégebbi</w:t>
      </w:r>
      <w:proofErr w:type="spellEnd"/>
      <w:r w:rsidRPr="005C35FB">
        <w:rPr>
          <w:rFonts w:ascii="Arial" w:hAnsi="Arial" w:cs="Arial"/>
          <w:i w:val="0"/>
          <w:color w:val="auto"/>
          <w:sz w:val="20"/>
          <w:szCs w:val="20"/>
          <w:lang w:val="hu-HU"/>
        </w:rPr>
        <w:t xml:space="preserve"> hátralék szerint (bruttó könyv szerinti értéken)</w:t>
      </w:r>
    </w:p>
    <w:p w14:paraId="26A7FF99" w14:textId="77777777" w:rsidR="00A163DB" w:rsidRPr="005C35FB" w:rsidRDefault="00A163DB" w:rsidP="0098394D">
      <w:pPr>
        <w:keepNext/>
        <w:autoSpaceDE w:val="0"/>
        <w:autoSpaceDN w:val="0"/>
        <w:adjustRightInd w:val="0"/>
        <w:jc w:val="both"/>
        <w:rPr>
          <w:rFonts w:ascii="Arial" w:hAnsi="Arial" w:cs="Arial"/>
          <w:sz w:val="20"/>
          <w:szCs w:val="20"/>
        </w:rPr>
      </w:pPr>
    </w:p>
    <w:p w14:paraId="1605590A" w14:textId="1113CD34" w:rsidR="00CE0BD5" w:rsidRPr="005C35FB" w:rsidRDefault="00CE0BD5" w:rsidP="00C00A35">
      <w:pPr>
        <w:autoSpaceDE w:val="0"/>
        <w:autoSpaceDN w:val="0"/>
        <w:adjustRightInd w:val="0"/>
        <w:jc w:val="both"/>
        <w:rPr>
          <w:rFonts w:ascii="Arial" w:hAnsi="Arial" w:cs="Arial"/>
          <w:sz w:val="20"/>
          <w:szCs w:val="20"/>
        </w:rPr>
      </w:pPr>
      <w:bookmarkStart w:id="156" w:name="_Hlk42249722"/>
      <w:r w:rsidRPr="005C35FB">
        <w:rPr>
          <w:rFonts w:ascii="Arial" w:hAnsi="Arial" w:cs="Arial"/>
          <w:sz w:val="20"/>
          <w:szCs w:val="20"/>
        </w:rPr>
        <w:t>A tábla a</w:t>
      </w:r>
      <w:r w:rsidR="00950057" w:rsidRPr="005C35FB">
        <w:rPr>
          <w:rFonts w:ascii="Arial" w:hAnsi="Arial" w:cs="Arial"/>
          <w:sz w:val="20"/>
          <w:szCs w:val="20"/>
        </w:rPr>
        <w:t>z ügyfelekkel szembeni</w:t>
      </w:r>
      <w:r w:rsidR="009638BE" w:rsidRPr="005C35FB">
        <w:rPr>
          <w:rFonts w:ascii="Arial" w:hAnsi="Arial" w:cs="Arial"/>
          <w:bCs/>
          <w:sz w:val="20"/>
          <w:szCs w:val="20"/>
        </w:rPr>
        <w:t xml:space="preserve"> követeléseket </w:t>
      </w:r>
      <w:r w:rsidRPr="005C35FB">
        <w:rPr>
          <w:rFonts w:ascii="Arial" w:hAnsi="Arial" w:cs="Arial"/>
          <w:sz w:val="20"/>
          <w:szCs w:val="20"/>
        </w:rPr>
        <w:t xml:space="preserve">tartalmazza, </w:t>
      </w:r>
      <w:r w:rsidR="009638BE" w:rsidRPr="005C35FB">
        <w:rPr>
          <w:rFonts w:ascii="Arial" w:hAnsi="Arial" w:cs="Arial"/>
          <w:bCs/>
          <w:sz w:val="20"/>
          <w:szCs w:val="20"/>
        </w:rPr>
        <w:t>a jelentéskor érvényes</w:t>
      </w:r>
      <w:r w:rsidR="00BD7F2F">
        <w:rPr>
          <w:rFonts w:ascii="Arial" w:hAnsi="Arial" w:cs="Arial"/>
          <w:bCs/>
          <w:sz w:val="20"/>
          <w:szCs w:val="20"/>
        </w:rPr>
        <w:t xml:space="preserve"> (nem lezárt)</w:t>
      </w:r>
      <w:r w:rsidR="009638BE" w:rsidRPr="005C35FB">
        <w:rPr>
          <w:rFonts w:ascii="Arial" w:hAnsi="Arial" w:cs="Arial"/>
          <w:bCs/>
          <w:sz w:val="20"/>
          <w:szCs w:val="20"/>
        </w:rPr>
        <w:t xml:space="preserve"> szerződés szerinti </w:t>
      </w:r>
      <w:r w:rsidR="00FC1E04">
        <w:rPr>
          <w:rFonts w:ascii="Arial" w:hAnsi="Arial" w:cs="Arial"/>
          <w:bCs/>
          <w:sz w:val="20"/>
          <w:szCs w:val="20"/>
        </w:rPr>
        <w:t xml:space="preserve">(nem leírt) </w:t>
      </w:r>
      <w:r w:rsidR="009638BE" w:rsidRPr="005C35FB">
        <w:rPr>
          <w:rFonts w:ascii="Arial" w:hAnsi="Arial" w:cs="Arial"/>
          <w:bCs/>
          <w:sz w:val="20"/>
          <w:szCs w:val="20"/>
        </w:rPr>
        <w:t xml:space="preserve">követelések fizetési késedelmességét vizsgálja </w:t>
      </w:r>
      <w:r w:rsidRPr="005C35FB">
        <w:rPr>
          <w:rFonts w:ascii="Arial" w:hAnsi="Arial" w:cs="Arial"/>
          <w:sz w:val="20"/>
          <w:szCs w:val="20"/>
        </w:rPr>
        <w:t xml:space="preserve">oly módon, hogy a portfolió összetételében a nemfizetésbe forduló szerződések teljes értéke szerepel az egyedi szerződések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hátralékának késedelmességi időpontjához igazítva.</w:t>
      </w:r>
    </w:p>
    <w:bookmarkEnd w:id="156"/>
    <w:p w14:paraId="6635A0E8"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kockázatvállalásokat </w:t>
      </w:r>
      <w:r w:rsidR="009638BE" w:rsidRPr="005C35FB">
        <w:rPr>
          <w:rFonts w:ascii="Arial" w:hAnsi="Arial" w:cs="Arial"/>
          <w:bCs/>
          <w:sz w:val="20"/>
          <w:szCs w:val="20"/>
        </w:rPr>
        <w:t xml:space="preserve">szerződésenként,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kell besorolni, attól függetlenül, hogy a pénzügyi vállalkozásnak az adott ügyféllel szemben több </w:t>
      </w:r>
      <w:r w:rsidR="00096CB5">
        <w:rPr>
          <w:rFonts w:ascii="Arial" w:hAnsi="Arial" w:cs="Arial"/>
          <w:sz w:val="20"/>
          <w:szCs w:val="20"/>
        </w:rPr>
        <w:t>késedelmes (</w:t>
      </w:r>
      <w:r w:rsidRPr="005C35FB">
        <w:rPr>
          <w:rFonts w:ascii="Arial" w:hAnsi="Arial" w:cs="Arial"/>
          <w:sz w:val="20"/>
          <w:szCs w:val="20"/>
        </w:rPr>
        <w:t>lejárt</w:t>
      </w:r>
      <w:r w:rsidR="00096CB5">
        <w:rPr>
          <w:rFonts w:ascii="Arial" w:hAnsi="Arial" w:cs="Arial"/>
          <w:sz w:val="20"/>
          <w:szCs w:val="20"/>
        </w:rPr>
        <w:t>)</w:t>
      </w:r>
      <w:r w:rsidRPr="005C35FB">
        <w:rPr>
          <w:rFonts w:ascii="Arial" w:hAnsi="Arial" w:cs="Arial"/>
          <w:sz w:val="20"/>
          <w:szCs w:val="20"/>
        </w:rPr>
        <w:t xml:space="preserve"> követelése is van.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545BB4">
        <w:rPr>
          <w:rFonts w:ascii="Arial" w:hAnsi="Arial" w:cs="Arial"/>
          <w:sz w:val="20"/>
          <w:szCs w:val="20"/>
        </w:rPr>
        <w:t>késedelemnek (</w:t>
      </w:r>
      <w:r w:rsidRPr="005C35FB">
        <w:rPr>
          <w:rFonts w:ascii="Arial" w:hAnsi="Arial" w:cs="Arial"/>
          <w:sz w:val="20"/>
          <w:szCs w:val="20"/>
        </w:rPr>
        <w:t>lejáratnak</w:t>
      </w:r>
      <w:r w:rsidR="00545BB4">
        <w:rPr>
          <w:rFonts w:ascii="Arial" w:hAnsi="Arial" w:cs="Arial"/>
          <w:sz w:val="20"/>
          <w:szCs w:val="20"/>
        </w:rPr>
        <w:t>)</w:t>
      </w:r>
      <w:r w:rsidRPr="005C35FB">
        <w:rPr>
          <w:rFonts w:ascii="Arial" w:hAnsi="Arial" w:cs="Arial"/>
          <w:sz w:val="20"/>
          <w:szCs w:val="20"/>
        </w:rPr>
        <w:t xml:space="preserve"> minősül az a lejárt</w:t>
      </w:r>
      <w:r w:rsidR="00FB1F62">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 A </w:t>
      </w:r>
      <w:r w:rsidR="00545BB4">
        <w:rPr>
          <w:rFonts w:ascii="Arial" w:hAnsi="Arial" w:cs="Arial"/>
          <w:sz w:val="20"/>
          <w:szCs w:val="20"/>
        </w:rPr>
        <w:t xml:space="preserve">már késedelmesen </w:t>
      </w:r>
      <w:r w:rsidRPr="005C35FB">
        <w:rPr>
          <w:rFonts w:ascii="Arial" w:hAnsi="Arial" w:cs="Arial"/>
          <w:sz w:val="20"/>
          <w:szCs w:val="20"/>
        </w:rPr>
        <w:t xml:space="preserve">vásárolt követelések esetén a </w:t>
      </w:r>
      <w:r w:rsidR="00545BB4">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45BB4">
        <w:rPr>
          <w:rFonts w:ascii="Arial" w:hAnsi="Arial" w:cs="Arial"/>
          <w:sz w:val="20"/>
          <w:szCs w:val="20"/>
        </w:rPr>
        <w:t>)</w:t>
      </w:r>
      <w:r w:rsidRPr="005C35FB">
        <w:rPr>
          <w:rFonts w:ascii="Arial" w:hAnsi="Arial" w:cs="Arial"/>
          <w:sz w:val="20"/>
          <w:szCs w:val="20"/>
        </w:rPr>
        <w:t xml:space="preserve"> az eredeti szerződés szerinti nemfizetés időpontjától kell számítani, függetlenül attól, hogy a pénzügyi vállalkozás a követelést mikor vásárolta. </w:t>
      </w:r>
    </w:p>
    <w:p w14:paraId="326AE10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494800AB" w14:textId="77777777" w:rsidR="00CE0BD5" w:rsidRPr="005C35FB" w:rsidRDefault="009E7C4F"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kézizálog-hitelezés során az ügyfelek késedelmét – a konstrukció sajátosságából adódóan – a zálog futamideje alatt nem lehet jelenteni, azonban a zálog lejártától kezdődően – amennyiben a zálogtárgy kiváltására nem került sor – szükséges a késedelem számítása a lejárattól eltelt napok alapján.</w:t>
      </w:r>
      <w:r w:rsidR="003D0219" w:rsidRPr="005C35FB">
        <w:rPr>
          <w:rFonts w:ascii="Arial" w:hAnsi="Arial" w:cs="Arial"/>
          <w:sz w:val="20"/>
          <w:szCs w:val="20"/>
        </w:rPr>
        <w:t xml:space="preserve"> </w:t>
      </w:r>
      <w:r w:rsidR="00CE0BD5" w:rsidRPr="005C35FB">
        <w:rPr>
          <w:rFonts w:ascii="Arial" w:hAnsi="Arial" w:cs="Arial"/>
          <w:sz w:val="20"/>
          <w:szCs w:val="20"/>
        </w:rPr>
        <w:t>A portfolió összetételének meghatározása bruttó értéken történik.</w:t>
      </w:r>
    </w:p>
    <w:p w14:paraId="6A4E7743"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Az összes követelésből kiemelésre kerülnek a 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és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kitettségek.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kitettség fogalmát az 1. melléklet </w:t>
      </w:r>
      <w:r w:rsidR="00E34629" w:rsidRPr="005C35FB">
        <w:rPr>
          <w:rFonts w:ascii="Arial" w:hAnsi="Arial" w:cs="Arial"/>
          <w:bCs/>
          <w:color w:val="auto"/>
          <w:sz w:val="20"/>
          <w:szCs w:val="20"/>
        </w:rPr>
        <w:t xml:space="preserve">2. pontja </w:t>
      </w:r>
      <w:r w:rsidRPr="005C35FB">
        <w:rPr>
          <w:rFonts w:ascii="Arial" w:hAnsi="Arial" w:cs="Arial"/>
          <w:bCs/>
          <w:color w:val="auto"/>
          <w:sz w:val="20"/>
          <w:szCs w:val="20"/>
        </w:rPr>
        <w:t>tartalmazza.</w:t>
      </w:r>
    </w:p>
    <w:p w14:paraId="5F4228B1"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E34629"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valamennyi követelés kategóriára, valamint a mérlegen kívüli tételekre (</w:t>
      </w:r>
      <w:r w:rsidR="00D5653B" w:rsidRPr="005C35FB">
        <w:rPr>
          <w:rFonts w:ascii="Arial" w:hAnsi="Arial" w:cs="Arial"/>
          <w:bCs/>
          <w:color w:val="auto"/>
          <w:sz w:val="20"/>
          <w:szCs w:val="20"/>
        </w:rPr>
        <w:t>h</w:t>
      </w:r>
      <w:r w:rsidRPr="005C35FB">
        <w:rPr>
          <w:rFonts w:ascii="Arial" w:hAnsi="Arial" w:cs="Arial"/>
          <w:bCs/>
          <w:color w:val="auto"/>
          <w:sz w:val="20"/>
          <w:szCs w:val="20"/>
        </w:rPr>
        <w:t>itelígérvények,</w:t>
      </w:r>
      <w:r w:rsidR="00D5653B" w:rsidRPr="005C35FB">
        <w:rPr>
          <w:rFonts w:ascii="Arial" w:hAnsi="Arial" w:cs="Arial"/>
          <w:bCs/>
          <w:color w:val="auto"/>
          <w:sz w:val="20"/>
          <w:szCs w:val="20"/>
        </w:rPr>
        <w:t xml:space="preserve"> vállalt kezességek</w:t>
      </w:r>
      <w:r w:rsidRPr="005C35FB">
        <w:rPr>
          <w:rFonts w:ascii="Arial" w:hAnsi="Arial" w:cs="Arial"/>
          <w:bCs/>
          <w:color w:val="auto"/>
          <w:sz w:val="20"/>
          <w:szCs w:val="20"/>
        </w:rPr>
        <w:t xml:space="preserve">) </w:t>
      </w:r>
      <w:r w:rsidR="00D5653B" w:rsidRPr="005C35FB">
        <w:rPr>
          <w:rFonts w:ascii="Arial" w:hAnsi="Arial" w:cs="Arial"/>
          <w:bCs/>
          <w:color w:val="auto"/>
          <w:sz w:val="20"/>
          <w:szCs w:val="20"/>
        </w:rPr>
        <w:t xml:space="preserve">is </w:t>
      </w:r>
      <w:r w:rsidRPr="005C35FB">
        <w:rPr>
          <w:rFonts w:ascii="Arial" w:hAnsi="Arial" w:cs="Arial"/>
          <w:bCs/>
          <w:color w:val="auto"/>
          <w:sz w:val="20"/>
          <w:szCs w:val="20"/>
        </w:rPr>
        <w:t xml:space="preserve">alkalmazni szükséges. </w:t>
      </w:r>
    </w:p>
    <w:p w14:paraId="082008F6" w14:textId="77777777" w:rsidR="00020E98" w:rsidRPr="005C35FB" w:rsidRDefault="00020E98" w:rsidP="00020E98">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5004861B" w14:textId="77777777" w:rsidR="00E34629" w:rsidRPr="005C35FB" w:rsidRDefault="00020E98" w:rsidP="00D5653B">
      <w:pPr>
        <w:pStyle w:val="Default"/>
        <w:spacing w:after="120"/>
        <w:jc w:val="both"/>
        <w:rPr>
          <w:rFonts w:ascii="Arial" w:hAnsi="Arial" w:cs="Arial"/>
          <w:sz w:val="20"/>
          <w:szCs w:val="20"/>
        </w:rPr>
      </w:pPr>
      <w:bookmarkStart w:id="157" w:name="_Hlk42249599"/>
      <w:r w:rsidRPr="005C35FB">
        <w:rPr>
          <w:rFonts w:ascii="Arial" w:hAnsi="Arial" w:cs="Arial"/>
          <w:bCs/>
          <w:sz w:val="20"/>
          <w:szCs w:val="20"/>
        </w:rPr>
        <w:t>A kitettségek teljesítő és nem</w:t>
      </w:r>
      <w:r w:rsidR="00E34629" w:rsidRPr="005C35FB">
        <w:rPr>
          <w:rFonts w:ascii="Arial" w:hAnsi="Arial" w:cs="Arial"/>
          <w:bCs/>
          <w:sz w:val="20"/>
          <w:szCs w:val="20"/>
        </w:rPr>
        <w:t xml:space="preserve"> </w:t>
      </w:r>
      <w:r w:rsidRPr="005C35FB">
        <w:rPr>
          <w:rFonts w:ascii="Arial" w:hAnsi="Arial" w:cs="Arial"/>
          <w:bCs/>
          <w:sz w:val="20"/>
          <w:szCs w:val="20"/>
        </w:rPr>
        <w:t xml:space="preserve">teljesítő kategóriákba történő </w:t>
      </w:r>
      <w:r w:rsidR="00B76C46" w:rsidRPr="005C35FB">
        <w:rPr>
          <w:rFonts w:ascii="Arial" w:hAnsi="Arial" w:cs="Arial"/>
          <w:bCs/>
          <w:sz w:val="20"/>
          <w:szCs w:val="20"/>
        </w:rPr>
        <w:t>be</w:t>
      </w:r>
      <w:r w:rsidRPr="005C35FB">
        <w:rPr>
          <w:rFonts w:ascii="Arial" w:hAnsi="Arial" w:cs="Arial"/>
          <w:bCs/>
          <w:sz w:val="20"/>
          <w:szCs w:val="20"/>
        </w:rPr>
        <w:t>sorolásánál a</w:t>
      </w:r>
      <w:r w:rsidR="00D5653B" w:rsidRPr="005C35FB">
        <w:rPr>
          <w:rFonts w:ascii="Arial" w:hAnsi="Arial" w:cs="Arial"/>
          <w:bCs/>
          <w:sz w:val="20"/>
          <w:szCs w:val="20"/>
        </w:rPr>
        <w:t xml:space="preserve"> </w:t>
      </w:r>
      <w:r w:rsidR="00D5653B" w:rsidRPr="001F2316">
        <w:rPr>
          <w:rFonts w:ascii="Arial" w:hAnsi="Arial" w:cs="Arial"/>
          <w:bCs/>
          <w:sz w:val="20"/>
          <w:szCs w:val="20"/>
        </w:rPr>
        <w:t xml:space="preserve">39/2016. </w:t>
      </w:r>
      <w:r w:rsidR="008B30B9" w:rsidRPr="001F2316">
        <w:rPr>
          <w:rFonts w:ascii="Arial" w:hAnsi="Arial" w:cs="Arial"/>
          <w:bCs/>
          <w:sz w:val="20"/>
          <w:szCs w:val="20"/>
        </w:rPr>
        <w:t xml:space="preserve">(X. 11.) </w:t>
      </w:r>
      <w:r w:rsidR="00D5653B" w:rsidRPr="001F2316">
        <w:rPr>
          <w:rFonts w:ascii="Arial" w:hAnsi="Arial" w:cs="Arial"/>
          <w:bCs/>
          <w:sz w:val="20"/>
          <w:szCs w:val="20"/>
        </w:rPr>
        <w:t>MNB</w:t>
      </w:r>
      <w:r w:rsidR="00D5653B" w:rsidRPr="005C35FB">
        <w:rPr>
          <w:rFonts w:ascii="Arial" w:hAnsi="Arial" w:cs="Arial"/>
          <w:bCs/>
          <w:sz w:val="20"/>
          <w:szCs w:val="20"/>
        </w:rPr>
        <w:t xml:space="preserve"> rendelet előírásai az irányadók.</w:t>
      </w:r>
      <w:r w:rsidRPr="005C35FB">
        <w:rPr>
          <w:rFonts w:ascii="Arial" w:hAnsi="Arial" w:cs="Arial"/>
          <w:bCs/>
          <w:sz w:val="20"/>
          <w:szCs w:val="20"/>
        </w:rPr>
        <w:t xml:space="preserve"> </w:t>
      </w:r>
    </w:p>
    <w:bookmarkEnd w:id="157"/>
    <w:p w14:paraId="589991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16661D1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a) </w:t>
      </w:r>
      <w:r w:rsidRPr="005C35FB">
        <w:rPr>
          <w:rFonts w:ascii="Arial" w:hAnsi="Arial" w:cs="Arial"/>
          <w:sz w:val="20"/>
          <w:szCs w:val="20"/>
        </w:rPr>
        <w:t xml:space="preserve">oszlopban </w:t>
      </w:r>
      <w:r w:rsidR="00D5653B" w:rsidRPr="005C35FB">
        <w:rPr>
          <w:rFonts w:ascii="Arial" w:hAnsi="Arial" w:cs="Arial"/>
          <w:sz w:val="20"/>
          <w:szCs w:val="20"/>
        </w:rPr>
        <w:t>valamennyi, ügyféllel szembeni követelést</w:t>
      </w:r>
      <w:r w:rsidRPr="005C35FB">
        <w:rPr>
          <w:rFonts w:ascii="Arial" w:hAnsi="Arial" w:cs="Arial"/>
          <w:sz w:val="20"/>
          <w:szCs w:val="20"/>
        </w:rPr>
        <w:t xml:space="preserve"> szerepel</w:t>
      </w:r>
      <w:r w:rsidR="00D5653B" w:rsidRPr="005C35FB">
        <w:rPr>
          <w:rFonts w:ascii="Arial" w:hAnsi="Arial" w:cs="Arial"/>
          <w:sz w:val="20"/>
          <w:szCs w:val="20"/>
        </w:rPr>
        <w:t>tetni kell</w:t>
      </w:r>
      <w:r w:rsidR="00D14114" w:rsidRPr="005C35FB">
        <w:rPr>
          <w:rFonts w:ascii="Arial" w:hAnsi="Arial" w:cs="Arial"/>
          <w:sz w:val="20"/>
          <w:szCs w:val="20"/>
        </w:rPr>
        <w:t xml:space="preserve"> (teljesítő és nem</w:t>
      </w:r>
      <w:r w:rsidR="00B17ABE" w:rsidRPr="005C35FB">
        <w:rPr>
          <w:rFonts w:ascii="Arial" w:hAnsi="Arial" w:cs="Arial"/>
          <w:sz w:val="20"/>
          <w:szCs w:val="20"/>
        </w:rPr>
        <w:t xml:space="preserve"> </w:t>
      </w:r>
      <w:r w:rsidR="00D14114" w:rsidRPr="005C35FB">
        <w:rPr>
          <w:rFonts w:ascii="Arial" w:hAnsi="Arial" w:cs="Arial"/>
          <w:sz w:val="20"/>
          <w:szCs w:val="20"/>
        </w:rPr>
        <w:t>teljesítő kitettségek összesen)</w:t>
      </w:r>
      <w:r w:rsidR="00D5653B" w:rsidRPr="005C35FB">
        <w:rPr>
          <w:rFonts w:ascii="Arial" w:hAnsi="Arial" w:cs="Arial"/>
          <w:sz w:val="20"/>
          <w:szCs w:val="20"/>
        </w:rPr>
        <w:t>.</w:t>
      </w:r>
    </w:p>
    <w:p w14:paraId="6677CBB5" w14:textId="0F652C00"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D14114" w:rsidRPr="005C35FB">
        <w:rPr>
          <w:rFonts w:ascii="Arial" w:hAnsi="Arial" w:cs="Arial"/>
          <w:sz w:val="20"/>
          <w:szCs w:val="20"/>
        </w:rPr>
        <w:t>z a1)</w:t>
      </w:r>
      <w:r w:rsidR="00B047CA">
        <w:rPr>
          <w:rFonts w:ascii="Arial" w:hAnsi="Arial" w:cs="Arial"/>
          <w:sz w:val="20"/>
          <w:szCs w:val="20"/>
        </w:rPr>
        <w:t>–</w:t>
      </w:r>
      <w:r w:rsidR="00D14114" w:rsidRPr="005C35FB">
        <w:rPr>
          <w:rFonts w:ascii="Arial" w:hAnsi="Arial" w:cs="Arial"/>
          <w:sz w:val="20"/>
          <w:szCs w:val="20"/>
        </w:rPr>
        <w:t>a7)</w:t>
      </w:r>
      <w:r w:rsidRPr="005C35FB">
        <w:rPr>
          <w:rFonts w:ascii="Arial" w:hAnsi="Arial" w:cs="Arial"/>
          <w:iCs/>
          <w:sz w:val="20"/>
          <w:szCs w:val="20"/>
        </w:rPr>
        <w:t xml:space="preserve"> </w:t>
      </w:r>
      <w:r w:rsidRPr="005C35FB">
        <w:rPr>
          <w:rFonts w:ascii="Arial" w:hAnsi="Arial" w:cs="Arial"/>
          <w:sz w:val="20"/>
          <w:szCs w:val="20"/>
        </w:rPr>
        <w:t>oszlopba</w:t>
      </w:r>
      <w:r w:rsidR="00D14114" w:rsidRPr="005C35FB">
        <w:rPr>
          <w:rFonts w:ascii="Arial" w:hAnsi="Arial" w:cs="Arial"/>
          <w:sz w:val="20"/>
          <w:szCs w:val="20"/>
        </w:rPr>
        <w:t>n</w:t>
      </w:r>
      <w:r w:rsidRPr="005C35FB">
        <w:rPr>
          <w:rFonts w:ascii="Arial" w:hAnsi="Arial" w:cs="Arial"/>
          <w:sz w:val="20"/>
          <w:szCs w:val="20"/>
        </w:rPr>
        <w:t xml:space="preserve"> a</w:t>
      </w:r>
      <w:r w:rsidR="002E72A3" w:rsidRPr="005C35FB">
        <w:rPr>
          <w:rFonts w:ascii="Arial" w:hAnsi="Arial" w:cs="Arial"/>
          <w:sz w:val="20"/>
          <w:szCs w:val="20"/>
        </w:rPr>
        <w:t xml:space="preserve"> </w:t>
      </w:r>
      <w:r w:rsidR="00D14114" w:rsidRPr="005C35FB">
        <w:rPr>
          <w:rFonts w:ascii="Arial" w:hAnsi="Arial" w:cs="Arial"/>
          <w:sz w:val="20"/>
          <w:szCs w:val="20"/>
        </w:rPr>
        <w:t>követelése</w:t>
      </w:r>
      <w:r w:rsidRPr="005C35FB">
        <w:rPr>
          <w:rFonts w:ascii="Arial" w:hAnsi="Arial" w:cs="Arial"/>
          <w:sz w:val="20"/>
          <w:szCs w:val="20"/>
        </w:rPr>
        <w:t>ket a késedelembe esés időpontjától eltelt időszak alapján kell sávonként besorolni a következők szerint</w:t>
      </w:r>
      <w:r w:rsidR="003F229D" w:rsidRPr="005C35FB">
        <w:rPr>
          <w:rFonts w:ascii="Arial" w:hAnsi="Arial" w:cs="Arial"/>
          <w:sz w:val="20"/>
          <w:szCs w:val="20"/>
        </w:rPr>
        <w:t>.</w:t>
      </w:r>
    </w:p>
    <w:p w14:paraId="1CCEC75B" w14:textId="77777777" w:rsidR="004F0AEE"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a pénzügyi vállalkozás egy ügyféllel szemben több késedelmes szerződéssel, kockázatvállalással is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lejárati időintervallumokba kell besorolni. </w:t>
      </w:r>
    </w:p>
    <w:p w14:paraId="43C2B76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Egy szerződés vagy kockázatvállalás lejárt</w:t>
      </w:r>
      <w:r w:rsidR="00545BB4">
        <w:rPr>
          <w:rFonts w:ascii="Arial" w:hAnsi="Arial" w:cs="Arial"/>
          <w:sz w:val="20"/>
          <w:szCs w:val="20"/>
        </w:rPr>
        <w:t xml:space="preserve"> esedékességű</w:t>
      </w:r>
      <w:r w:rsidRPr="005C35FB">
        <w:rPr>
          <w:rFonts w:ascii="Arial" w:hAnsi="Arial" w:cs="Arial"/>
          <w:sz w:val="20"/>
          <w:szCs w:val="20"/>
        </w:rPr>
        <w:t xml:space="preserve"> kamatkövetelését a</w:t>
      </w:r>
      <w:r w:rsidR="00A9705C"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545BB4">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lejárati sáv meghatározása szempontjából a tőkeköveteléstől elkülönítetten figyelembe kell venni, de annak összegét </w:t>
      </w:r>
      <w:r w:rsidR="00A9705C" w:rsidRPr="005C35FB">
        <w:rPr>
          <w:rFonts w:ascii="Arial" w:hAnsi="Arial" w:cs="Arial"/>
          <w:sz w:val="20"/>
          <w:szCs w:val="20"/>
        </w:rPr>
        <w:t>a táblában nem kell jelenteni.</w:t>
      </w:r>
      <w:r w:rsidR="00003A7D" w:rsidRPr="005C35FB">
        <w:rPr>
          <w:rFonts w:ascii="Arial" w:hAnsi="Arial" w:cs="Arial"/>
          <w:sz w:val="20"/>
          <w:szCs w:val="20"/>
        </w:rPr>
        <w:t xml:space="preserve"> </w:t>
      </w:r>
      <w:r w:rsidRPr="005C35FB">
        <w:rPr>
          <w:rFonts w:ascii="Arial" w:hAnsi="Arial" w:cs="Arial"/>
          <w:sz w:val="20"/>
          <w:szCs w:val="20"/>
        </w:rPr>
        <w:t>Amennyiben a pénzügyi vállalkozás lejárt</w:t>
      </w:r>
      <w:r w:rsidR="00545BB4">
        <w:rPr>
          <w:rFonts w:ascii="Arial" w:hAnsi="Arial" w:cs="Arial"/>
          <w:sz w:val="20"/>
          <w:szCs w:val="20"/>
        </w:rPr>
        <w:t xml:space="preserve"> esedékességű</w:t>
      </w:r>
      <w:r w:rsidRPr="005C35FB">
        <w:rPr>
          <w:rFonts w:ascii="Arial" w:hAnsi="Arial" w:cs="Arial"/>
          <w:sz w:val="20"/>
          <w:szCs w:val="20"/>
        </w:rPr>
        <w:t xml:space="preserve"> követelést v</w:t>
      </w:r>
      <w:r w:rsidR="00FA252C" w:rsidRPr="005C35FB">
        <w:rPr>
          <w:rFonts w:ascii="Arial" w:hAnsi="Arial" w:cs="Arial"/>
          <w:sz w:val="20"/>
          <w:szCs w:val="20"/>
        </w:rPr>
        <w:t xml:space="preserve">ásárol, akkor a bruttó értéket </w:t>
      </w:r>
      <w:r w:rsidR="00FA252C" w:rsidRPr="005C35FB">
        <w:rPr>
          <w:rFonts w:ascii="Calibri" w:hAnsi="Calibri" w:cs="Arial"/>
          <w:sz w:val="20"/>
          <w:szCs w:val="20"/>
        </w:rPr>
        <w:t>–</w:t>
      </w:r>
      <w:r w:rsidRPr="005C35FB">
        <w:rPr>
          <w:rFonts w:ascii="Arial" w:hAnsi="Arial" w:cs="Arial"/>
          <w:sz w:val="20"/>
          <w:szCs w:val="20"/>
        </w:rPr>
        <w:t xml:space="preserve"> amely bekerüléskor m</w:t>
      </w:r>
      <w:r w:rsidR="00FA252C" w:rsidRPr="005C35FB">
        <w:rPr>
          <w:rFonts w:ascii="Arial" w:hAnsi="Arial" w:cs="Arial"/>
          <w:sz w:val="20"/>
          <w:szCs w:val="20"/>
        </w:rPr>
        <w:t xml:space="preserve">egegyezik a vételár összegével </w:t>
      </w:r>
      <w:r w:rsidR="00FA252C" w:rsidRPr="005C35FB">
        <w:rPr>
          <w:rFonts w:ascii="Calibri" w:hAnsi="Calibri" w:cs="Arial"/>
          <w:sz w:val="20"/>
          <w:szCs w:val="20"/>
        </w:rPr>
        <w:t>–</w:t>
      </w:r>
      <w:r w:rsidRPr="005C35FB">
        <w:rPr>
          <w:rFonts w:ascii="Arial" w:hAnsi="Arial" w:cs="Arial"/>
          <w:sz w:val="20"/>
          <w:szCs w:val="20"/>
        </w:rPr>
        <w:t xml:space="preserve"> a </w:t>
      </w:r>
      <w:r w:rsidR="00545BB4">
        <w:rPr>
          <w:rFonts w:ascii="Arial" w:hAnsi="Arial" w:cs="Arial"/>
          <w:sz w:val="20"/>
          <w:szCs w:val="20"/>
        </w:rPr>
        <w:t>késedelmes (</w:t>
      </w:r>
      <w:r w:rsidRPr="005C35FB">
        <w:rPr>
          <w:rFonts w:ascii="Arial" w:hAnsi="Arial" w:cs="Arial"/>
          <w:sz w:val="20"/>
          <w:szCs w:val="20"/>
        </w:rPr>
        <w:t>lejárt</w:t>
      </w:r>
      <w:r w:rsidR="00545BB4">
        <w:rPr>
          <w:rFonts w:ascii="Arial" w:hAnsi="Arial" w:cs="Arial"/>
          <w:sz w:val="20"/>
          <w:szCs w:val="20"/>
        </w:rPr>
        <w:t>)</w:t>
      </w:r>
      <w:r w:rsidRPr="005C35FB">
        <w:rPr>
          <w:rFonts w:ascii="Arial" w:hAnsi="Arial" w:cs="Arial"/>
          <w:sz w:val="20"/>
          <w:szCs w:val="20"/>
        </w:rPr>
        <w:t xml:space="preserve"> tételek között kell szerepeltetni.</w:t>
      </w:r>
    </w:p>
    <w:p w14:paraId="200330A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átstrukturált hitel vagy annak része késedelmessé válik, a teljes állományt át kell helyezni a késedelmes napok száma alapján a megfelelő </w:t>
      </w:r>
      <w:r w:rsidR="00545BB4">
        <w:rPr>
          <w:rFonts w:ascii="Arial" w:hAnsi="Arial" w:cs="Arial"/>
          <w:sz w:val="20"/>
          <w:szCs w:val="20"/>
        </w:rPr>
        <w:t>késedelmességi (</w:t>
      </w:r>
      <w:r w:rsidRPr="005C35FB">
        <w:rPr>
          <w:rFonts w:ascii="Arial" w:hAnsi="Arial" w:cs="Arial"/>
          <w:sz w:val="20"/>
          <w:szCs w:val="20"/>
        </w:rPr>
        <w:t>lejárt</w:t>
      </w:r>
      <w:r w:rsidR="00545BB4">
        <w:rPr>
          <w:rFonts w:ascii="Arial" w:hAnsi="Arial" w:cs="Arial"/>
          <w:sz w:val="20"/>
          <w:szCs w:val="20"/>
        </w:rPr>
        <w:t>ság</w:t>
      </w:r>
      <w:r w:rsidRPr="005C35FB">
        <w:rPr>
          <w:rFonts w:ascii="Arial" w:hAnsi="Arial" w:cs="Arial"/>
          <w:sz w:val="20"/>
          <w:szCs w:val="20"/>
        </w:rPr>
        <w:t>i</w:t>
      </w:r>
      <w:r w:rsidR="00545BB4">
        <w:rPr>
          <w:rFonts w:ascii="Arial" w:hAnsi="Arial" w:cs="Arial"/>
          <w:sz w:val="20"/>
          <w:szCs w:val="20"/>
        </w:rPr>
        <w:t>)</w:t>
      </w:r>
      <w:r w:rsidRPr="005C35FB">
        <w:rPr>
          <w:rFonts w:ascii="Arial" w:hAnsi="Arial" w:cs="Arial"/>
          <w:sz w:val="20"/>
          <w:szCs w:val="20"/>
        </w:rPr>
        <w:t xml:space="preserve"> oszlopba.</w:t>
      </w:r>
    </w:p>
    <w:p w14:paraId="356F4E84" w14:textId="77777777" w:rsidR="00D14114" w:rsidRPr="005C35FB" w:rsidRDefault="00D14114"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b) oszlopban kell összesíteni a teljesítő kitettségeket, a c) oszlopban pedig a nem</w:t>
      </w:r>
      <w:r w:rsidR="00B17ABE" w:rsidRPr="005C35FB">
        <w:rPr>
          <w:rFonts w:ascii="Arial" w:hAnsi="Arial" w:cs="Arial"/>
          <w:sz w:val="20"/>
          <w:szCs w:val="20"/>
        </w:rPr>
        <w:t xml:space="preserve"> </w:t>
      </w:r>
      <w:r w:rsidRPr="005C35FB">
        <w:rPr>
          <w:rFonts w:ascii="Arial" w:hAnsi="Arial" w:cs="Arial"/>
          <w:sz w:val="20"/>
          <w:szCs w:val="20"/>
        </w:rPr>
        <w:t>teljesítő kitettségeket.</w:t>
      </w:r>
    </w:p>
    <w:p w14:paraId="0A23E67D" w14:textId="3755C1AF" w:rsidR="00FA5F45" w:rsidRPr="005C35FB" w:rsidRDefault="00FA5F45" w:rsidP="005A5A52">
      <w:pPr>
        <w:jc w:val="both"/>
        <w:rPr>
          <w:rFonts w:ascii="Arial" w:hAnsi="Arial" w:cs="Arial"/>
          <w:sz w:val="20"/>
          <w:szCs w:val="20"/>
        </w:rPr>
      </w:pPr>
      <w:r w:rsidRPr="005C35FB">
        <w:rPr>
          <w:rFonts w:ascii="Arial" w:hAnsi="Arial" w:cs="Arial"/>
          <w:sz w:val="20"/>
          <w:szCs w:val="20"/>
        </w:rPr>
        <w:lastRenderedPageBreak/>
        <w:t xml:space="preserve">A </w:t>
      </w:r>
      <w:r w:rsidRPr="005C35FB">
        <w:rPr>
          <w:rFonts w:ascii="Arial" w:hAnsi="Arial" w:cs="Arial"/>
          <w:iCs/>
          <w:sz w:val="20"/>
          <w:szCs w:val="20"/>
        </w:rPr>
        <w:t>d)</w:t>
      </w:r>
      <w:r w:rsidR="00B047CA">
        <w:rPr>
          <w:rFonts w:ascii="Arial" w:hAnsi="Arial" w:cs="Arial"/>
          <w:iCs/>
          <w:sz w:val="20"/>
          <w:szCs w:val="20"/>
        </w:rPr>
        <w:t>–</w:t>
      </w:r>
      <w:r w:rsidRPr="005C35FB">
        <w:rPr>
          <w:rFonts w:ascii="Arial" w:hAnsi="Arial" w:cs="Arial"/>
          <w:iCs/>
          <w:sz w:val="20"/>
          <w:szCs w:val="20"/>
        </w:rPr>
        <w:t xml:space="preserve">f) </w:t>
      </w:r>
      <w:r w:rsidRPr="005C35FB">
        <w:rPr>
          <w:rFonts w:ascii="Arial" w:hAnsi="Arial" w:cs="Arial"/>
          <w:sz w:val="20"/>
          <w:szCs w:val="20"/>
        </w:rPr>
        <w:t xml:space="preserve">oszlopban a követeléseken fennálló értékvesztés állományát kell kimutatni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lejárati összetételnek megfelelő bontásban. Az adatokat </w:t>
      </w:r>
      <w:r w:rsidRPr="005C35FB">
        <w:rPr>
          <w:rFonts w:ascii="Arial" w:hAnsi="Arial" w:cs="Arial"/>
          <w:iCs/>
          <w:sz w:val="20"/>
          <w:szCs w:val="20"/>
        </w:rPr>
        <w:t xml:space="preserve">negatív előjellel </w:t>
      </w:r>
      <w:r w:rsidRPr="005C35FB">
        <w:rPr>
          <w:rFonts w:ascii="Arial" w:hAnsi="Arial" w:cs="Arial"/>
          <w:sz w:val="20"/>
          <w:szCs w:val="20"/>
        </w:rPr>
        <w:t>kell feltüntetni.</w:t>
      </w:r>
      <w:r w:rsidR="00D32E29" w:rsidRPr="005C35FB">
        <w:rPr>
          <w:rFonts w:ascii="Arial" w:hAnsi="Arial" w:cs="Arial"/>
          <w:sz w:val="20"/>
          <w:szCs w:val="20"/>
        </w:rPr>
        <w:t xml:space="preserve"> A hitelkockázat változásából származó negatív valósérték-változás halmozott összegét csak az IFRS-</w:t>
      </w:r>
      <w:r w:rsidR="004A126E" w:rsidRPr="005C35FB">
        <w:rPr>
          <w:rFonts w:ascii="Arial" w:hAnsi="Arial" w:cs="Arial"/>
          <w:sz w:val="20"/>
          <w:szCs w:val="20"/>
        </w:rPr>
        <w:t>eke</w:t>
      </w:r>
      <w:r w:rsidR="00D32E29" w:rsidRPr="005C35FB">
        <w:rPr>
          <w:rFonts w:ascii="Arial" w:hAnsi="Arial" w:cs="Arial"/>
          <w:sz w:val="20"/>
          <w:szCs w:val="20"/>
        </w:rPr>
        <w:t>t alkalmazó adatszolgáltatónak kell jelentenie.</w:t>
      </w:r>
      <w:r w:rsidR="00A8592F">
        <w:rPr>
          <w:rFonts w:ascii="Arial" w:hAnsi="Arial" w:cs="Arial"/>
          <w:sz w:val="20"/>
          <w:szCs w:val="20"/>
        </w:rPr>
        <w:t xml:space="preserve"> </w:t>
      </w:r>
      <w:r w:rsidR="00A8592F" w:rsidRPr="00A8592F">
        <w:rPr>
          <w:rFonts w:ascii="Arial" w:hAnsi="Arial" w:cs="Arial"/>
          <w:sz w:val="20"/>
          <w:szCs w:val="20"/>
        </w:rPr>
        <w:t>Csak a nem teljesítő kitettségekre vonatkozó valósérték-változás összegét kell a táblában szerepeltetni.</w:t>
      </w:r>
      <w:r w:rsidR="00416B48" w:rsidRPr="005C35FB">
        <w:rPr>
          <w:rFonts w:ascii="Arial" w:hAnsi="Arial" w:cs="Arial"/>
          <w:sz w:val="20"/>
          <w:szCs w:val="20"/>
        </w:rPr>
        <w:t xml:space="preserve"> A hitelkockázat változásából származó negatív valósérték-változás halmozott összegének kiszámítására vonatkozó előírásokat az </w:t>
      </w:r>
      <w:proofErr w:type="spellStart"/>
      <w:r w:rsidR="00416B48" w:rsidRPr="005C35FB">
        <w:rPr>
          <w:rFonts w:ascii="Arial" w:hAnsi="Arial" w:cs="Arial"/>
          <w:sz w:val="20"/>
          <w:szCs w:val="20"/>
        </w:rPr>
        <w:t>NPET-NPEB</w:t>
      </w:r>
      <w:proofErr w:type="spellEnd"/>
      <w:r w:rsidR="00416B48" w:rsidRPr="005C35FB">
        <w:rPr>
          <w:rFonts w:ascii="Arial" w:hAnsi="Arial" w:cs="Arial"/>
          <w:sz w:val="20"/>
          <w:szCs w:val="20"/>
        </w:rPr>
        <w:t xml:space="preserve"> </w:t>
      </w:r>
      <w:r w:rsidR="003F229D" w:rsidRPr="005C35FB">
        <w:rPr>
          <w:rFonts w:ascii="Arial" w:hAnsi="Arial" w:cs="Arial"/>
          <w:sz w:val="20"/>
          <w:szCs w:val="20"/>
        </w:rPr>
        <w:t xml:space="preserve">kódú </w:t>
      </w:r>
      <w:r w:rsidR="00416B48" w:rsidRPr="005C35FB">
        <w:rPr>
          <w:rFonts w:ascii="Arial" w:hAnsi="Arial" w:cs="Arial"/>
          <w:sz w:val="20"/>
          <w:szCs w:val="20"/>
        </w:rPr>
        <w:t>táblák kitöltési előírásai tartalmazzák.</w:t>
      </w:r>
    </w:p>
    <w:p w14:paraId="1E4DF64B" w14:textId="6FF42D90" w:rsidR="00CE0BD5" w:rsidRPr="005C35FB" w:rsidRDefault="00CE0BD5" w:rsidP="007C6E5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g)</w:t>
      </w:r>
      <w:r w:rsidR="00B047CA">
        <w:rPr>
          <w:rFonts w:ascii="Arial" w:hAnsi="Arial" w:cs="Arial"/>
          <w:iCs/>
          <w:sz w:val="20"/>
          <w:szCs w:val="20"/>
        </w:rPr>
        <w:t>–</w:t>
      </w:r>
      <w:r w:rsidR="00FA5F45" w:rsidRPr="005C35FB">
        <w:rPr>
          <w:rFonts w:ascii="Arial" w:hAnsi="Arial" w:cs="Arial"/>
          <w:iCs/>
          <w:sz w:val="20"/>
          <w:szCs w:val="20"/>
        </w:rPr>
        <w:t>i)</w:t>
      </w:r>
      <w:r w:rsidRPr="005C35FB">
        <w:rPr>
          <w:rFonts w:ascii="Arial" w:hAnsi="Arial" w:cs="Arial"/>
          <w:iCs/>
          <w:sz w:val="20"/>
          <w:szCs w:val="20"/>
        </w:rPr>
        <w:t xml:space="preserve"> Fedezetek értéke a k</w:t>
      </w:r>
      <w:r w:rsidR="00FA5F45" w:rsidRPr="005C35FB">
        <w:rPr>
          <w:rFonts w:ascii="Arial" w:hAnsi="Arial" w:cs="Arial"/>
          <w:iCs/>
          <w:sz w:val="20"/>
          <w:szCs w:val="20"/>
        </w:rPr>
        <w:t xml:space="preserve">itettség könyv szerinti értékének </w:t>
      </w:r>
      <w:r w:rsidRPr="005C35FB">
        <w:rPr>
          <w:rFonts w:ascii="Arial" w:hAnsi="Arial" w:cs="Arial"/>
          <w:iCs/>
          <w:sz w:val="20"/>
          <w:szCs w:val="20"/>
        </w:rPr>
        <w:t xml:space="preserve">erejéig </w:t>
      </w:r>
      <w:r w:rsidRPr="005C35FB">
        <w:rPr>
          <w:rFonts w:ascii="Arial" w:hAnsi="Arial" w:cs="Arial"/>
          <w:sz w:val="20"/>
          <w:szCs w:val="20"/>
        </w:rPr>
        <w:t xml:space="preserve">oszlopban a fedezetek besorolását a kapcsolódó szerződés </w:t>
      </w:r>
      <w:r w:rsidR="00545BB4">
        <w:rPr>
          <w:rFonts w:ascii="Arial" w:hAnsi="Arial" w:cs="Arial"/>
          <w:sz w:val="20"/>
          <w:szCs w:val="20"/>
        </w:rPr>
        <w:t>késedelmesség (</w:t>
      </w:r>
      <w:proofErr w:type="spellStart"/>
      <w:r w:rsidRPr="005C35FB">
        <w:rPr>
          <w:rFonts w:ascii="Arial" w:hAnsi="Arial" w:cs="Arial"/>
          <w:sz w:val="20"/>
          <w:szCs w:val="20"/>
        </w:rPr>
        <w:t>lejártság</w:t>
      </w:r>
      <w:proofErr w:type="spellEnd"/>
      <w:r w:rsidR="00545BB4">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a fedezeteket a pénzügyi vállalkozás által meghatározott bevonási sorrendben kell szerepeltetni a kapcsolódó szerződés </w:t>
      </w:r>
      <w:r w:rsidR="00BF780E" w:rsidRPr="005C35FB">
        <w:rPr>
          <w:rFonts w:ascii="Arial" w:hAnsi="Arial" w:cs="Arial"/>
          <w:sz w:val="20"/>
          <w:szCs w:val="20"/>
        </w:rPr>
        <w:t>hátralék szerinti</w:t>
      </w:r>
      <w:r w:rsidRPr="005C35FB">
        <w:rPr>
          <w:rFonts w:ascii="Arial" w:hAnsi="Arial" w:cs="Arial"/>
          <w:sz w:val="20"/>
          <w:szCs w:val="20"/>
        </w:rPr>
        <w:t xml:space="preserve"> összetételének megfelelően.</w:t>
      </w:r>
      <w:r w:rsidR="007C6E52" w:rsidRPr="007C6E52">
        <w:rPr>
          <w:rFonts w:ascii="Arial" w:hAnsi="Arial" w:cs="Arial"/>
          <w:sz w:val="20"/>
          <w:szCs w:val="20"/>
        </w:rPr>
        <w:t xml:space="preserve"> </w:t>
      </w:r>
      <w:r w:rsidR="007C6E52" w:rsidRPr="006B7C60">
        <w:rPr>
          <w:rFonts w:ascii="Arial" w:hAnsi="Arial" w:cs="Arial"/>
          <w:sz w:val="20"/>
          <w:szCs w:val="20"/>
        </w:rPr>
        <w:t xml:space="preserve">A </w:t>
      </w:r>
      <w:r w:rsidR="006034E9">
        <w:rPr>
          <w:rFonts w:ascii="Arial" w:hAnsi="Arial" w:cs="Arial"/>
          <w:sz w:val="20"/>
          <w:szCs w:val="20"/>
        </w:rPr>
        <w:t xml:space="preserve">pénzügyi </w:t>
      </w:r>
      <w:r w:rsidR="007C6E52" w:rsidRPr="006B7C60">
        <w:rPr>
          <w:rFonts w:ascii="Arial" w:hAnsi="Arial" w:cs="Arial"/>
          <w:sz w:val="20"/>
          <w:szCs w:val="20"/>
        </w:rPr>
        <w:t>lízing tárgyát képező eszközök</w:t>
      </w:r>
      <w:r w:rsidR="006034E9">
        <w:rPr>
          <w:rFonts w:ascii="Arial" w:hAnsi="Arial" w:cs="Arial"/>
          <w:sz w:val="20"/>
          <w:szCs w:val="20"/>
        </w:rPr>
        <w:t xml:space="preserve"> - </w:t>
      </w:r>
      <w:r w:rsidR="007C6E52"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7C6E52">
        <w:rPr>
          <w:rFonts w:ascii="Arial" w:hAnsi="Arial" w:cs="Arial"/>
          <w:sz w:val="20"/>
          <w:szCs w:val="20"/>
        </w:rPr>
        <w:t>aktuális nyilvántartási érték</w:t>
      </w:r>
      <w:r w:rsidR="006034E9">
        <w:rPr>
          <w:rFonts w:ascii="Arial" w:hAnsi="Arial" w:cs="Arial"/>
          <w:sz w:val="20"/>
          <w:szCs w:val="20"/>
        </w:rPr>
        <w:t>e</w:t>
      </w:r>
      <w:r w:rsidR="007C6E52" w:rsidRPr="006B7C60">
        <w:rPr>
          <w:rFonts w:ascii="Arial" w:hAnsi="Arial" w:cs="Arial"/>
          <w:sz w:val="20"/>
          <w:szCs w:val="20"/>
        </w:rPr>
        <w:t xml:space="preserve"> ugyancsak szerepeltetendő a fedezetek</w:t>
      </w:r>
      <w:r w:rsidR="007C6E52">
        <w:rPr>
          <w:rFonts w:ascii="Arial" w:hAnsi="Arial" w:cs="Arial"/>
          <w:sz w:val="20"/>
          <w:szCs w:val="20"/>
        </w:rPr>
        <w:t xml:space="preserve"> között.</w:t>
      </w:r>
    </w:p>
    <w:p w14:paraId="2FEE6D85" w14:textId="0584E919" w:rsidR="00FA5F45" w:rsidRPr="005C35FB" w:rsidRDefault="00FA5F4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j)</w:t>
      </w:r>
      <w:r w:rsidR="00B047CA">
        <w:rPr>
          <w:rFonts w:ascii="Arial" w:hAnsi="Arial" w:cs="Arial"/>
          <w:sz w:val="20"/>
          <w:szCs w:val="20"/>
        </w:rPr>
        <w:t>–</w:t>
      </w:r>
      <w:r w:rsidRPr="005C35FB">
        <w:rPr>
          <w:rFonts w:ascii="Arial" w:hAnsi="Arial" w:cs="Arial"/>
          <w:sz w:val="20"/>
          <w:szCs w:val="20"/>
        </w:rPr>
        <w:t xml:space="preserve">l) oszlopban kell feltüntetni az a)-c) oszlopban jelentett állományadatokhoz tartozó szerződésszámokat, azokkal egyező </w:t>
      </w:r>
      <w:r w:rsidR="00BF780E" w:rsidRPr="005C35FB">
        <w:rPr>
          <w:rFonts w:ascii="Arial" w:hAnsi="Arial" w:cs="Arial"/>
          <w:sz w:val="20"/>
          <w:szCs w:val="20"/>
        </w:rPr>
        <w:t xml:space="preserve">hátralék </w:t>
      </w:r>
      <w:r w:rsidR="000A3564" w:rsidRPr="005C35FB">
        <w:rPr>
          <w:rFonts w:ascii="Arial" w:hAnsi="Arial" w:cs="Arial"/>
          <w:sz w:val="20"/>
          <w:szCs w:val="20"/>
        </w:rPr>
        <w:t>szerinti</w:t>
      </w:r>
      <w:r w:rsidRPr="005C35FB">
        <w:rPr>
          <w:rFonts w:ascii="Arial" w:hAnsi="Arial" w:cs="Arial"/>
          <w:sz w:val="20"/>
          <w:szCs w:val="20"/>
        </w:rPr>
        <w:t xml:space="preserve"> megbontásban.</w:t>
      </w:r>
    </w:p>
    <w:p w14:paraId="68EC4BB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C21F23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 </w:t>
      </w:r>
      <w:r w:rsidR="00FA5F45" w:rsidRPr="005C35FB">
        <w:rPr>
          <w:rFonts w:ascii="Arial" w:hAnsi="Arial" w:cs="Arial"/>
          <w:sz w:val="20"/>
          <w:szCs w:val="20"/>
        </w:rPr>
        <w:t>Ügyfelekkel szembeni követelések</w:t>
      </w:r>
    </w:p>
    <w:p w14:paraId="4D55108D" w14:textId="7F43A6C0" w:rsidR="00A05822"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Itt kell kimutatni a követelésállomány </w:t>
      </w:r>
      <w:r w:rsidR="00E969E3">
        <w:rPr>
          <w:rFonts w:ascii="Arial" w:hAnsi="Arial" w:cs="Arial"/>
          <w:sz w:val="20"/>
          <w:szCs w:val="20"/>
        </w:rPr>
        <w:t xml:space="preserve">késedelmességi </w:t>
      </w:r>
      <w:r w:rsidRPr="005C35FB">
        <w:rPr>
          <w:rFonts w:ascii="Arial" w:hAnsi="Arial" w:cs="Arial"/>
          <w:sz w:val="20"/>
          <w:szCs w:val="20"/>
        </w:rPr>
        <w:t xml:space="preserve">összetételére, a kapcsolódó fedezetek értékére, a különböző </w:t>
      </w:r>
      <w:r w:rsidR="00E969E3">
        <w:rPr>
          <w:rFonts w:ascii="Arial" w:hAnsi="Arial" w:cs="Arial"/>
          <w:sz w:val="20"/>
          <w:szCs w:val="20"/>
        </w:rPr>
        <w:t xml:space="preserve">késedelmességi </w:t>
      </w:r>
      <w:r w:rsidRPr="005C35FB">
        <w:rPr>
          <w:rFonts w:ascii="Arial" w:hAnsi="Arial" w:cs="Arial"/>
          <w:sz w:val="20"/>
          <w:szCs w:val="20"/>
        </w:rPr>
        <w:t>sávokra vonatkozóan megképzett értékvesztések értékére</w:t>
      </w:r>
      <w:r w:rsidR="00907E51" w:rsidRPr="00B060DB">
        <w:rPr>
          <w:rFonts w:ascii="Arial" w:hAnsi="Arial" w:cs="Arial"/>
          <w:sz w:val="20"/>
          <w:szCs w:val="20"/>
        </w:rPr>
        <w:t>, a negatív valósérték-változás összegére</w:t>
      </w:r>
      <w:r w:rsidRPr="005C35FB">
        <w:rPr>
          <w:rFonts w:ascii="Arial" w:hAnsi="Arial" w:cs="Arial"/>
          <w:sz w:val="20"/>
          <w:szCs w:val="20"/>
        </w:rPr>
        <w:t xml:space="preserve"> vonatkozó adatokat a sorokban meghatározott szektorbontás szerint. A tábla szektorbontása megegyezik a 2</w:t>
      </w:r>
      <w:r w:rsidR="00687E82" w:rsidRPr="005C35FB">
        <w:rPr>
          <w:rFonts w:ascii="Arial" w:hAnsi="Arial" w:cs="Arial"/>
          <w:sz w:val="20"/>
          <w:szCs w:val="20"/>
        </w:rPr>
        <w:t>1R</w:t>
      </w:r>
      <w:r w:rsidRPr="005C35FB">
        <w:rPr>
          <w:rFonts w:ascii="Arial" w:hAnsi="Arial" w:cs="Arial"/>
          <w:sz w:val="20"/>
          <w:szCs w:val="20"/>
        </w:rPr>
        <w:t xml:space="preserve"> </w:t>
      </w:r>
      <w:r w:rsidR="008C54B7" w:rsidRPr="005C35FB">
        <w:rPr>
          <w:rFonts w:ascii="Arial" w:hAnsi="Arial" w:cs="Arial"/>
          <w:sz w:val="20"/>
          <w:szCs w:val="20"/>
        </w:rPr>
        <w:t xml:space="preserve">kódú </w:t>
      </w:r>
      <w:r w:rsidRPr="005C35FB">
        <w:rPr>
          <w:rFonts w:ascii="Arial" w:hAnsi="Arial" w:cs="Arial"/>
          <w:sz w:val="20"/>
          <w:szCs w:val="20"/>
        </w:rPr>
        <w:t>táblával, a kitöltésnél az ott leírtakat kell figyelembe venni.</w:t>
      </w:r>
      <w:r w:rsidR="00A05822">
        <w:rPr>
          <w:rFonts w:ascii="Arial" w:hAnsi="Arial" w:cs="Arial"/>
          <w:sz w:val="20"/>
          <w:szCs w:val="20"/>
        </w:rPr>
        <w:t xml:space="preserve"> A 24E4 Egyéb követelések soron a 23C51 és 23C52 soron kimutatott ügyfelekkel szembeni</w:t>
      </w:r>
      <w:r w:rsidR="004036F7">
        <w:rPr>
          <w:rFonts w:ascii="Arial" w:hAnsi="Arial" w:cs="Arial"/>
          <w:sz w:val="20"/>
          <w:szCs w:val="20"/>
        </w:rPr>
        <w:t xml:space="preserve"> egyéb</w:t>
      </w:r>
      <w:r w:rsidR="00A05822">
        <w:rPr>
          <w:rFonts w:ascii="Arial" w:hAnsi="Arial" w:cs="Arial"/>
          <w:sz w:val="20"/>
          <w:szCs w:val="20"/>
        </w:rPr>
        <w:t xml:space="preserve"> követelések portfolióösszetételét kell megadni.</w:t>
      </w:r>
    </w:p>
    <w:p w14:paraId="5368C764" w14:textId="77777777" w:rsidR="00CE0BD5" w:rsidRPr="005C35FB" w:rsidRDefault="00CE0BD5" w:rsidP="0006372F">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24E5 részletező sorai, a tábla II. KÖVETELÉSEKRE VONATKOZÓ TÁJÉKOZTATÓ ADATOK című részében</w:t>
      </w:r>
      <w:r w:rsidR="0006372F" w:rsidRPr="005C35FB">
        <w:rPr>
          <w:rFonts w:ascii="Arial" w:hAnsi="Arial" w:cs="Arial"/>
          <w:sz w:val="20"/>
          <w:szCs w:val="20"/>
        </w:rPr>
        <w:t xml:space="preserve"> az alábbi adatokat kell jelenteni:</w:t>
      </w:r>
      <w:r w:rsidRPr="005C35FB">
        <w:rPr>
          <w:rFonts w:ascii="Arial" w:hAnsi="Arial" w:cs="Arial"/>
          <w:sz w:val="20"/>
          <w:szCs w:val="20"/>
        </w:rPr>
        <w:t xml:space="preserve"> </w:t>
      </w:r>
    </w:p>
    <w:p w14:paraId="75B61CD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24E5</w:t>
      </w:r>
      <w:r w:rsidR="0006372F" w:rsidRPr="005C35FB">
        <w:rPr>
          <w:rFonts w:ascii="Arial" w:hAnsi="Arial" w:cs="Arial"/>
          <w:iCs/>
          <w:sz w:val="20"/>
          <w:szCs w:val="20"/>
        </w:rPr>
        <w:t>1</w:t>
      </w:r>
      <w:r w:rsidRPr="005C35FB">
        <w:rPr>
          <w:rFonts w:ascii="Arial" w:hAnsi="Arial" w:cs="Arial"/>
          <w:iCs/>
          <w:sz w:val="20"/>
          <w:szCs w:val="20"/>
        </w:rPr>
        <w:t xml:space="preserve"> Követeléskezelésre megvásárolt faktoring (</w:t>
      </w:r>
      <w:proofErr w:type="spellStart"/>
      <w:r w:rsidRPr="005C35FB">
        <w:rPr>
          <w:rFonts w:ascii="Arial" w:hAnsi="Arial" w:cs="Arial"/>
          <w:iCs/>
          <w:sz w:val="20"/>
          <w:szCs w:val="20"/>
        </w:rPr>
        <w:t>work</w:t>
      </w:r>
      <w:proofErr w:type="spellEnd"/>
      <w:r w:rsidRPr="005C35FB">
        <w:rPr>
          <w:rFonts w:ascii="Arial" w:hAnsi="Arial" w:cs="Arial"/>
          <w:iCs/>
          <w:sz w:val="20"/>
          <w:szCs w:val="20"/>
        </w:rPr>
        <w:t>-out) - követelések teljes összege</w:t>
      </w:r>
    </w:p>
    <w:p w14:paraId="667C87CB" w14:textId="1F09FB05" w:rsidR="00BF51BC" w:rsidRPr="00FA37AD" w:rsidRDefault="00CE0BD5" w:rsidP="00BF51BC">
      <w:pPr>
        <w:autoSpaceDE w:val="0"/>
        <w:autoSpaceDN w:val="0"/>
        <w:jc w:val="both"/>
        <w:rPr>
          <w:rFonts w:ascii="Arial" w:hAnsi="Arial" w:cs="Arial"/>
          <w:sz w:val="20"/>
          <w:szCs w:val="20"/>
        </w:rPr>
      </w:pPr>
      <w:r w:rsidRPr="005C35FB">
        <w:rPr>
          <w:rFonts w:ascii="Arial" w:hAnsi="Arial" w:cs="Arial"/>
          <w:sz w:val="20"/>
          <w:szCs w:val="20"/>
        </w:rPr>
        <w:t>Ebben a szakaszban kell bemutatni a pénzügyi vállalkozás által követeléskezelésre megvásárolt ügyletekből fennálló, az adóssal szembeni követelés teljes értékét.</w:t>
      </w:r>
      <w:r w:rsidR="00BF51BC" w:rsidRPr="005C35FB">
        <w:rPr>
          <w:rFonts w:ascii="Arial" w:hAnsi="Arial" w:cs="Arial"/>
          <w:color w:val="FF0000"/>
          <w:sz w:val="20"/>
          <w:szCs w:val="20"/>
        </w:rPr>
        <w:t xml:space="preserve"> </w:t>
      </w:r>
      <w:bookmarkStart w:id="158" w:name="_Hlk9252253"/>
      <w:r w:rsidR="00BE68CA" w:rsidRPr="00FA37AD">
        <w:rPr>
          <w:rFonts w:ascii="Arial" w:hAnsi="Arial" w:cs="Arial"/>
          <w:sz w:val="20"/>
          <w:szCs w:val="20"/>
        </w:rPr>
        <w:t>Ezen a soron ki kell tölteni a fedezetekre vonatkozó adatokat is, azok teljes értékét kell szerepeltetni, a 21D kódú tábla 21D3 szakaszában szereplő értékekkel egyezően.</w:t>
      </w:r>
    </w:p>
    <w:p w14:paraId="7A1C2E18" w14:textId="2EBCCD5F" w:rsidR="002C22B4" w:rsidRPr="005C35FB" w:rsidRDefault="002C22B4" w:rsidP="008C7480">
      <w:pPr>
        <w:autoSpaceDE w:val="0"/>
        <w:autoSpaceDN w:val="0"/>
        <w:adjustRightInd w:val="0"/>
        <w:jc w:val="both"/>
        <w:rPr>
          <w:rFonts w:ascii="Arial" w:hAnsi="Arial" w:cs="Arial"/>
          <w:sz w:val="20"/>
          <w:szCs w:val="20"/>
        </w:rPr>
      </w:pPr>
      <w:r>
        <w:rPr>
          <w:rFonts w:ascii="Arial" w:hAnsi="Arial" w:cs="Arial"/>
          <w:sz w:val="20"/>
          <w:szCs w:val="20"/>
        </w:rPr>
        <w:t>A követeléskezelésre megvásárolt faktoring (</w:t>
      </w:r>
      <w:proofErr w:type="spellStart"/>
      <w:r>
        <w:rPr>
          <w:rFonts w:ascii="Arial" w:hAnsi="Arial" w:cs="Arial"/>
          <w:sz w:val="20"/>
          <w:szCs w:val="20"/>
        </w:rPr>
        <w:t>work</w:t>
      </w:r>
      <w:proofErr w:type="spellEnd"/>
      <w:r>
        <w:rPr>
          <w:rFonts w:ascii="Arial" w:hAnsi="Arial" w:cs="Arial"/>
          <w:sz w:val="20"/>
          <w:szCs w:val="20"/>
        </w:rPr>
        <w:t>-out) követelések</w:t>
      </w:r>
      <w:r w:rsidR="00AA211D">
        <w:rPr>
          <w:rFonts w:ascii="Arial" w:hAnsi="Arial" w:cs="Arial"/>
          <w:sz w:val="20"/>
          <w:szCs w:val="20"/>
        </w:rPr>
        <w:t xml:space="preserve"> 0. számlaosztályban kimutatott</w:t>
      </w:r>
      <w:r>
        <w:rPr>
          <w:rFonts w:ascii="Arial" w:hAnsi="Arial" w:cs="Arial"/>
          <w:sz w:val="20"/>
          <w:szCs w:val="20"/>
        </w:rPr>
        <w:t xml:space="preserve"> teljes összegéből ki kell emelni a fedezettel rendelkező követeléskezelésre megvásárolt faktoring (</w:t>
      </w:r>
      <w:proofErr w:type="spellStart"/>
      <w:r>
        <w:rPr>
          <w:rFonts w:ascii="Arial" w:hAnsi="Arial" w:cs="Arial"/>
          <w:sz w:val="20"/>
          <w:szCs w:val="20"/>
        </w:rPr>
        <w:t>work</w:t>
      </w:r>
      <w:proofErr w:type="spellEnd"/>
      <w:r>
        <w:rPr>
          <w:rFonts w:ascii="Arial" w:hAnsi="Arial" w:cs="Arial"/>
          <w:sz w:val="20"/>
          <w:szCs w:val="20"/>
        </w:rPr>
        <w:t>-out) teljes összegét (</w:t>
      </w:r>
      <w:r w:rsidRPr="00C54EEC">
        <w:rPr>
          <w:rFonts w:ascii="Arial" w:hAnsi="Arial" w:cs="Arial"/>
          <w:sz w:val="20"/>
          <w:szCs w:val="20"/>
        </w:rPr>
        <w:t>24E</w:t>
      </w:r>
      <w:r>
        <w:rPr>
          <w:rFonts w:ascii="Arial" w:hAnsi="Arial" w:cs="Arial"/>
          <w:sz w:val="20"/>
          <w:szCs w:val="20"/>
        </w:rPr>
        <w:t>51</w:t>
      </w:r>
      <w:r w:rsidRPr="00C54EEC">
        <w:rPr>
          <w:rFonts w:ascii="Arial" w:hAnsi="Arial" w:cs="Arial"/>
          <w:sz w:val="20"/>
          <w:szCs w:val="20"/>
        </w:rPr>
        <w:t>1</w:t>
      </w:r>
      <w:r>
        <w:rPr>
          <w:rFonts w:ascii="Arial" w:hAnsi="Arial" w:cs="Arial"/>
          <w:sz w:val="20"/>
          <w:szCs w:val="20"/>
        </w:rPr>
        <w:t>)</w:t>
      </w:r>
      <w:r w:rsidR="00C14F5A">
        <w:rPr>
          <w:rFonts w:ascii="Arial" w:hAnsi="Arial" w:cs="Arial"/>
          <w:sz w:val="20"/>
          <w:szCs w:val="20"/>
        </w:rPr>
        <w:t xml:space="preserve">, </w:t>
      </w:r>
      <w:r>
        <w:rPr>
          <w:rFonts w:ascii="Arial" w:hAnsi="Arial" w:cs="Arial"/>
          <w:sz w:val="20"/>
          <w:szCs w:val="20"/>
        </w:rPr>
        <w:t xml:space="preserve">illetve azt külön soron </w:t>
      </w:r>
      <w:r w:rsidR="00BE68CA">
        <w:rPr>
          <w:rFonts w:ascii="Arial" w:hAnsi="Arial" w:cs="Arial"/>
          <w:sz w:val="20"/>
          <w:szCs w:val="20"/>
        </w:rPr>
        <w:t>kell feltüntetni</w:t>
      </w:r>
      <w:r w:rsidR="00C14F5A">
        <w:rPr>
          <w:rFonts w:ascii="Arial" w:hAnsi="Arial" w:cs="Arial"/>
          <w:sz w:val="20"/>
          <w:szCs w:val="20"/>
        </w:rPr>
        <w:t xml:space="preserve"> </w:t>
      </w:r>
      <w:r>
        <w:rPr>
          <w:rFonts w:ascii="Arial" w:hAnsi="Arial" w:cs="Arial"/>
          <w:sz w:val="20"/>
          <w:szCs w:val="20"/>
        </w:rPr>
        <w:t xml:space="preserve">attól függően, hogy </w:t>
      </w:r>
      <w:r w:rsidR="00BE68CA">
        <w:rPr>
          <w:rFonts w:ascii="Arial" w:hAnsi="Arial" w:cs="Arial"/>
          <w:sz w:val="20"/>
          <w:szCs w:val="20"/>
        </w:rPr>
        <w:t>p</w:t>
      </w:r>
      <w:r w:rsidRPr="008C7480">
        <w:rPr>
          <w:rFonts w:ascii="Arial" w:hAnsi="Arial" w:cs="Arial"/>
          <w:sz w:val="20"/>
          <w:szCs w:val="20"/>
        </w:rPr>
        <w:t>énzügyi intézménytől</w:t>
      </w:r>
      <w:r w:rsidRPr="007105F0">
        <w:rPr>
          <w:rFonts w:ascii="Arial" w:hAnsi="Arial" w:cs="Arial"/>
          <w:sz w:val="20"/>
          <w:szCs w:val="20"/>
        </w:rPr>
        <w:t xml:space="preserve"> (24E</w:t>
      </w:r>
      <w:r w:rsidRPr="008F6468">
        <w:rPr>
          <w:rFonts w:ascii="Arial" w:hAnsi="Arial" w:cs="Arial"/>
          <w:sz w:val="20"/>
          <w:szCs w:val="20"/>
        </w:rPr>
        <w:t xml:space="preserve">5121) vagy </w:t>
      </w:r>
      <w:r w:rsidR="00BE68CA">
        <w:rPr>
          <w:rFonts w:ascii="Arial" w:hAnsi="Arial" w:cs="Arial"/>
          <w:sz w:val="20"/>
          <w:szCs w:val="20"/>
        </w:rPr>
        <w:t>n</w:t>
      </w:r>
      <w:r w:rsidRPr="008C7480">
        <w:rPr>
          <w:rFonts w:ascii="Arial" w:hAnsi="Arial" w:cs="Arial"/>
          <w:sz w:val="20"/>
          <w:szCs w:val="20"/>
        </w:rPr>
        <w:t xml:space="preserve">em pénzügyi intézménytől </w:t>
      </w:r>
      <w:r w:rsidRPr="007105F0">
        <w:rPr>
          <w:rFonts w:ascii="Arial" w:hAnsi="Arial" w:cs="Arial"/>
          <w:sz w:val="20"/>
          <w:szCs w:val="20"/>
        </w:rPr>
        <w:t>(24E</w:t>
      </w:r>
      <w:r w:rsidRPr="008F6468">
        <w:rPr>
          <w:rFonts w:ascii="Arial" w:hAnsi="Arial" w:cs="Arial"/>
          <w:sz w:val="20"/>
          <w:szCs w:val="20"/>
        </w:rPr>
        <w:t xml:space="preserve">5131) került-e megvásárlásra. </w:t>
      </w:r>
      <w:r w:rsidRPr="008F6468">
        <w:rPr>
          <w:rFonts w:ascii="Arial" w:eastAsia="Times New Roman" w:hAnsi="Arial" w:cs="Arial"/>
          <w:sz w:val="20"/>
          <w:szCs w:val="20"/>
        </w:rPr>
        <w:t xml:space="preserve">Azon tételeket kell fedezettel rendelkező tételnek tekinteni, amelyek mögött a </w:t>
      </w:r>
      <w:r w:rsidRPr="008C7480">
        <w:rPr>
          <w:rFonts w:ascii="Arial" w:eastAsia="Times New Roman" w:hAnsi="Arial" w:cs="Arial"/>
          <w:sz w:val="20"/>
          <w:szCs w:val="20"/>
        </w:rPr>
        <w:t>tárgynegyedévben</w:t>
      </w:r>
      <w:r w:rsidRPr="007105F0">
        <w:rPr>
          <w:rFonts w:ascii="Arial" w:eastAsia="Times New Roman" w:hAnsi="Arial" w:cs="Arial"/>
          <w:sz w:val="20"/>
          <w:szCs w:val="20"/>
        </w:rPr>
        <w:t xml:space="preserve"> még</w:t>
      </w:r>
      <w:r w:rsidRPr="007D407F">
        <w:rPr>
          <w:rFonts w:ascii="Arial" w:eastAsia="Times New Roman" w:hAnsi="Arial" w:cs="Arial"/>
          <w:sz w:val="20"/>
          <w:szCs w:val="20"/>
        </w:rPr>
        <w:t xml:space="preserve"> bármilyen típusú biztosíték fedezetül szolgál.</w:t>
      </w:r>
    </w:p>
    <w:bookmarkEnd w:id="158"/>
    <w:p w14:paraId="527258FA" w14:textId="77777777" w:rsidR="0006372F" w:rsidRPr="005C35FB" w:rsidRDefault="0006372F" w:rsidP="00BF51BC">
      <w:pPr>
        <w:autoSpaceDE w:val="0"/>
        <w:autoSpaceDN w:val="0"/>
        <w:jc w:val="both"/>
        <w:rPr>
          <w:rFonts w:ascii="Arial" w:hAnsi="Arial" w:cs="Arial"/>
          <w:sz w:val="20"/>
          <w:szCs w:val="20"/>
        </w:rPr>
      </w:pPr>
    </w:p>
    <w:p w14:paraId="07CC4DAF" w14:textId="77777777" w:rsidR="0006372F" w:rsidRPr="005C35FB" w:rsidRDefault="0006372F" w:rsidP="00BF51BC">
      <w:pPr>
        <w:autoSpaceDE w:val="0"/>
        <w:autoSpaceDN w:val="0"/>
        <w:jc w:val="both"/>
        <w:rPr>
          <w:rFonts w:ascii="Arial" w:hAnsi="Arial" w:cs="Arial"/>
          <w:sz w:val="20"/>
          <w:szCs w:val="20"/>
        </w:rPr>
      </w:pPr>
      <w:r w:rsidRPr="005C35FB">
        <w:rPr>
          <w:rFonts w:ascii="Arial" w:hAnsi="Arial" w:cs="Arial"/>
          <w:sz w:val="20"/>
          <w:szCs w:val="20"/>
        </w:rPr>
        <w:t>24E52 Kézizálog hitelezésre vonatkozó speciális adatok</w:t>
      </w:r>
    </w:p>
    <w:p w14:paraId="43CCE467" w14:textId="77777777" w:rsidR="0006372F" w:rsidRPr="005C35FB" w:rsidRDefault="0006372F" w:rsidP="0006372F">
      <w:pPr>
        <w:jc w:val="both"/>
        <w:rPr>
          <w:rFonts w:ascii="Arial" w:hAnsi="Arial" w:cs="Arial"/>
          <w:bCs/>
          <w:sz w:val="20"/>
          <w:szCs w:val="20"/>
        </w:rPr>
      </w:pPr>
      <w:r w:rsidRPr="005C35FB">
        <w:rPr>
          <w:rFonts w:ascii="Arial" w:hAnsi="Arial" w:cs="Arial"/>
          <w:sz w:val="20"/>
          <w:szCs w:val="20"/>
        </w:rPr>
        <w:t xml:space="preserve">Ebben a szakaszban kell bemutatni </w:t>
      </w:r>
      <w:r w:rsidRPr="005C35FB">
        <w:rPr>
          <w:rFonts w:ascii="Arial" w:hAnsi="Arial" w:cs="Arial"/>
          <w:bCs/>
          <w:sz w:val="20"/>
          <w:szCs w:val="20"/>
        </w:rPr>
        <w:t>a kézizálog hitelezés</w:t>
      </w:r>
      <w:r w:rsidR="00A9705C" w:rsidRPr="005C35FB">
        <w:rPr>
          <w:rFonts w:ascii="Arial" w:hAnsi="Arial" w:cs="Arial"/>
          <w:bCs/>
          <w:sz w:val="20"/>
          <w:szCs w:val="20"/>
        </w:rPr>
        <w:t>i</w:t>
      </w:r>
      <w:r w:rsidRPr="005C35FB">
        <w:rPr>
          <w:rFonts w:ascii="Arial" w:hAnsi="Arial" w:cs="Arial"/>
          <w:bCs/>
          <w:sz w:val="20"/>
          <w:szCs w:val="20"/>
        </w:rPr>
        <w:t xml:space="preserve"> tevékenységi kör specifikus kockázatainak felmérésére szolgáló adatokat.</w:t>
      </w:r>
    </w:p>
    <w:p w14:paraId="2663153E" w14:textId="77777777" w:rsidR="0006372F" w:rsidRPr="005C35FB" w:rsidRDefault="0006372F" w:rsidP="0006372F">
      <w:pPr>
        <w:jc w:val="both"/>
        <w:rPr>
          <w:rFonts w:ascii="Arial" w:hAnsi="Arial" w:cs="Arial"/>
          <w:bCs/>
          <w:sz w:val="20"/>
          <w:szCs w:val="20"/>
        </w:rPr>
      </w:pPr>
    </w:p>
    <w:p w14:paraId="4232AC7D"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z</w:t>
      </w:r>
      <w:r w:rsidRPr="005C35FB">
        <w:rPr>
          <w:rFonts w:ascii="Arial" w:hAnsi="Arial" w:cs="Arial"/>
          <w:bCs/>
          <w:sz w:val="20"/>
          <w:szCs w:val="20"/>
        </w:rPr>
        <w:t xml:space="preserve"> állomán</w:t>
      </w:r>
      <w:r w:rsidR="00B748EB" w:rsidRPr="005C35FB">
        <w:rPr>
          <w:rFonts w:ascii="Arial" w:hAnsi="Arial" w:cs="Arial"/>
          <w:bCs/>
          <w:sz w:val="20"/>
          <w:szCs w:val="20"/>
        </w:rPr>
        <w:t>yi és a darabszámokat egyaránt</w:t>
      </w:r>
      <w:r w:rsidRPr="005C35FB">
        <w:rPr>
          <w:rFonts w:ascii="Arial" w:hAnsi="Arial" w:cs="Arial"/>
          <w:bCs/>
          <w:sz w:val="20"/>
          <w:szCs w:val="20"/>
        </w:rPr>
        <w:t xml:space="preserve"> a</w:t>
      </w:r>
      <w:r w:rsidR="00B748EB" w:rsidRPr="005C35FB">
        <w:rPr>
          <w:rFonts w:ascii="Arial" w:hAnsi="Arial" w:cs="Arial"/>
          <w:bCs/>
          <w:sz w:val="20"/>
          <w:szCs w:val="20"/>
        </w:rPr>
        <w:t xml:space="preserve"> tábla első részében </w:t>
      </w:r>
      <w:r w:rsidR="00BD3BA6" w:rsidRPr="005C35FB">
        <w:rPr>
          <w:rFonts w:ascii="Arial" w:hAnsi="Arial" w:cs="Arial"/>
          <w:bCs/>
          <w:sz w:val="20"/>
          <w:szCs w:val="20"/>
        </w:rPr>
        <w:t>–</w:t>
      </w:r>
      <w:r w:rsidR="00B748EB" w:rsidRPr="005C35FB">
        <w:rPr>
          <w:rFonts w:ascii="Arial" w:hAnsi="Arial" w:cs="Arial"/>
          <w:bCs/>
          <w:sz w:val="20"/>
          <w:szCs w:val="20"/>
        </w:rPr>
        <w:t xml:space="preserve"> </w:t>
      </w:r>
      <w:r w:rsidR="00BD3BA6" w:rsidRPr="005C35FB">
        <w:rPr>
          <w:rFonts w:ascii="Arial" w:hAnsi="Arial" w:cs="Arial"/>
          <w:bCs/>
          <w:sz w:val="20"/>
          <w:szCs w:val="20"/>
        </w:rPr>
        <w:t xml:space="preserve">a </w:t>
      </w:r>
      <w:r w:rsidR="00B748EB" w:rsidRPr="005C35FB">
        <w:rPr>
          <w:rFonts w:ascii="Arial" w:hAnsi="Arial" w:cs="Arial"/>
          <w:bCs/>
          <w:sz w:val="20"/>
          <w:szCs w:val="20"/>
        </w:rPr>
        <w:t>24E111</w:t>
      </w:r>
      <w:r w:rsidR="00D16DAA" w:rsidRPr="005C35FB">
        <w:rPr>
          <w:rFonts w:ascii="Arial" w:hAnsi="Arial" w:cs="Arial"/>
          <w:bCs/>
          <w:sz w:val="20"/>
          <w:szCs w:val="20"/>
        </w:rPr>
        <w:t>5</w:t>
      </w:r>
      <w:r w:rsidR="00B748EB" w:rsidRPr="005C35FB">
        <w:rPr>
          <w:rFonts w:ascii="Arial" w:hAnsi="Arial" w:cs="Arial"/>
          <w:bCs/>
          <w:sz w:val="20"/>
          <w:szCs w:val="20"/>
        </w:rPr>
        <w:t xml:space="preserve">1 soron </w:t>
      </w:r>
      <w:r w:rsidR="00BD3BA6" w:rsidRPr="005C35FB">
        <w:rPr>
          <w:rFonts w:ascii="Arial" w:hAnsi="Arial" w:cs="Arial"/>
          <w:bCs/>
          <w:sz w:val="20"/>
          <w:szCs w:val="20"/>
        </w:rPr>
        <w:t>–</w:t>
      </w:r>
      <w:r w:rsidR="00B748EB" w:rsidRPr="005C35FB">
        <w:rPr>
          <w:rFonts w:ascii="Arial" w:hAnsi="Arial" w:cs="Arial"/>
          <w:bCs/>
          <w:sz w:val="20"/>
          <w:szCs w:val="20"/>
        </w:rPr>
        <w:t xml:space="preserve"> jelentettekkel összhangban, ahhoz hasonlóan kell jelenteni,</w:t>
      </w:r>
      <w:r w:rsidRPr="005C35FB">
        <w:rPr>
          <w:rFonts w:ascii="Arial" w:hAnsi="Arial" w:cs="Arial"/>
          <w:bCs/>
          <w:sz w:val="20"/>
          <w:szCs w:val="20"/>
        </w:rPr>
        <w:t xml:space="preserve"> azzal az eltéréssel, hogy a fedezetek értékét itt nem a követelés erejéig, hanem teljes értéken szükséges feltüntetni. A szerződések számába a zálogjegy útján nyújtott zálogkölcsön ügyletek száma is beleértendő.</w:t>
      </w:r>
    </w:p>
    <w:p w14:paraId="2D0FFD65" w14:textId="77777777" w:rsidR="0006372F" w:rsidRPr="005C35FB" w:rsidRDefault="0006372F" w:rsidP="0006372F">
      <w:pPr>
        <w:jc w:val="both"/>
        <w:rPr>
          <w:rFonts w:ascii="Arial" w:hAnsi="Arial" w:cs="Arial"/>
          <w:bCs/>
          <w:sz w:val="20"/>
          <w:szCs w:val="20"/>
        </w:rPr>
      </w:pPr>
    </w:p>
    <w:p w14:paraId="5978D831" w14:textId="1384BB6D"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24E5211</w:t>
      </w:r>
      <w:r w:rsidR="00B047CA">
        <w:rPr>
          <w:rFonts w:ascii="Arial" w:hAnsi="Arial" w:cs="Arial"/>
          <w:bCs/>
          <w:sz w:val="20"/>
          <w:szCs w:val="20"/>
        </w:rPr>
        <w:t>–</w:t>
      </w:r>
      <w:r w:rsidR="00B748EB" w:rsidRPr="005C35FB">
        <w:rPr>
          <w:rFonts w:ascii="Arial" w:hAnsi="Arial" w:cs="Arial"/>
          <w:bCs/>
          <w:sz w:val="20"/>
          <w:szCs w:val="20"/>
        </w:rPr>
        <w:t>24E5217 soron</w:t>
      </w:r>
      <w:r w:rsidRPr="005C35FB">
        <w:rPr>
          <w:rFonts w:ascii="Arial" w:hAnsi="Arial" w:cs="Arial"/>
          <w:bCs/>
          <w:sz w:val="20"/>
          <w:szCs w:val="20"/>
        </w:rPr>
        <w:t xml:space="preserve"> a vonatkozási időszak végén fennálló kézizálog állományt, a mögöttes fedezetek értékét és a szerződések számát szükséges lejárat szerint, illetve a fedezetek típusa szerint bontva feltüntetni.</w:t>
      </w:r>
    </w:p>
    <w:p w14:paraId="0C0ABB1A" w14:textId="77777777" w:rsidR="0006372F" w:rsidRPr="005C35FB" w:rsidRDefault="0006372F" w:rsidP="0006372F">
      <w:pPr>
        <w:jc w:val="both"/>
        <w:rPr>
          <w:rFonts w:ascii="Arial" w:hAnsi="Arial" w:cs="Arial"/>
          <w:bCs/>
          <w:sz w:val="20"/>
          <w:szCs w:val="20"/>
        </w:rPr>
      </w:pPr>
    </w:p>
    <w:p w14:paraId="12B88C1F"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 xml:space="preserve"> 24E522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szintén lejárat szerinti megbontásban kell a követelés állományból az adott negyedév folyamán kényszerértékesített állomány bruttó értékét, az érintett szerződések számát és a fedezetek érték</w:t>
      </w:r>
      <w:r w:rsidR="00F13CCD" w:rsidRPr="005C35FB">
        <w:rPr>
          <w:rFonts w:ascii="Arial" w:hAnsi="Arial" w:cs="Arial"/>
          <w:bCs/>
          <w:sz w:val="20"/>
          <w:szCs w:val="20"/>
        </w:rPr>
        <w:t>é</w:t>
      </w:r>
      <w:r w:rsidRPr="005C35FB">
        <w:rPr>
          <w:rFonts w:ascii="Arial" w:hAnsi="Arial" w:cs="Arial"/>
          <w:bCs/>
          <w:sz w:val="20"/>
          <w:szCs w:val="20"/>
        </w:rPr>
        <w:t>t feltüntetni.</w:t>
      </w:r>
    </w:p>
    <w:p w14:paraId="4CE4332A"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24E5221</w:t>
      </w:r>
      <w:r w:rsidRPr="005C35FB">
        <w:rPr>
          <w:rFonts w:ascii="Arial" w:hAnsi="Arial" w:cs="Arial"/>
          <w:bCs/>
          <w:sz w:val="20"/>
          <w:szCs w:val="20"/>
        </w:rPr>
        <w:t xml:space="preserve"> sor</w:t>
      </w:r>
      <w:r w:rsidR="00B748EB" w:rsidRPr="005C35FB">
        <w:rPr>
          <w:rFonts w:ascii="Arial" w:hAnsi="Arial" w:cs="Arial"/>
          <w:bCs/>
          <w:sz w:val="20"/>
          <w:szCs w:val="20"/>
        </w:rPr>
        <w:t>on</w:t>
      </w:r>
      <w:r w:rsidRPr="005C35FB">
        <w:rPr>
          <w:rFonts w:ascii="Arial" w:hAnsi="Arial" w:cs="Arial"/>
          <w:bCs/>
          <w:sz w:val="20"/>
          <w:szCs w:val="20"/>
        </w:rPr>
        <w:t xml:space="preserve"> a kényszerértékesítésből az adott negyedévben keletkezett bevételeket szükséges feltüntetni.</w:t>
      </w:r>
    </w:p>
    <w:p w14:paraId="698BAB0C" w14:textId="77777777" w:rsidR="0006372F" w:rsidRPr="005C35FB" w:rsidRDefault="0006372F" w:rsidP="0006372F">
      <w:pPr>
        <w:jc w:val="both"/>
        <w:rPr>
          <w:rFonts w:ascii="Arial" w:hAnsi="Arial" w:cs="Arial"/>
          <w:bCs/>
          <w:sz w:val="20"/>
          <w:szCs w:val="20"/>
        </w:rPr>
      </w:pPr>
    </w:p>
    <w:p w14:paraId="2E2DCE91"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a fedezetek kényszerértékesítése miatt az adott negyedévben keletkezett elszámolási kötelezettség összegét szükséges feltüntetni.</w:t>
      </w:r>
    </w:p>
    <w:p w14:paraId="2E5A5709" w14:textId="77777777" w:rsidR="0006372F" w:rsidRPr="005C35FB" w:rsidRDefault="0006372F" w:rsidP="0006372F">
      <w:pPr>
        <w:jc w:val="both"/>
        <w:rPr>
          <w:rFonts w:ascii="Arial" w:hAnsi="Arial" w:cs="Arial"/>
          <w:bCs/>
          <w:sz w:val="20"/>
          <w:szCs w:val="20"/>
        </w:rPr>
      </w:pPr>
    </w:p>
    <w:p w14:paraId="5AC9BD40"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24E5223 soron</w:t>
      </w:r>
      <w:r w:rsidRPr="005C35FB">
        <w:rPr>
          <w:rFonts w:ascii="Arial" w:hAnsi="Arial" w:cs="Arial"/>
          <w:bCs/>
          <w:sz w:val="20"/>
          <w:szCs w:val="20"/>
        </w:rPr>
        <w:t xml:space="preserve"> a fedezetek kényszerértékesítése miatt az adott negyedévben kifizetett elszámolási kötelezettség összegét szükséges feltüntetni.</w:t>
      </w:r>
    </w:p>
    <w:p w14:paraId="086E16F2" w14:textId="77777777" w:rsidR="00A55874" w:rsidRPr="005C35FB" w:rsidRDefault="00A55874" w:rsidP="0006372F">
      <w:pPr>
        <w:jc w:val="both"/>
        <w:rPr>
          <w:rFonts w:ascii="Arial" w:hAnsi="Arial" w:cs="Arial"/>
          <w:bCs/>
          <w:sz w:val="20"/>
          <w:szCs w:val="20"/>
        </w:rPr>
      </w:pPr>
    </w:p>
    <w:p w14:paraId="0272FB77" w14:textId="77777777" w:rsidR="00A55874" w:rsidRPr="005C35FB" w:rsidRDefault="00A55874" w:rsidP="00A55874">
      <w:pPr>
        <w:jc w:val="both"/>
        <w:rPr>
          <w:rFonts w:ascii="Arial" w:hAnsi="Arial" w:cs="Arial"/>
          <w:bCs/>
          <w:sz w:val="20"/>
          <w:szCs w:val="20"/>
        </w:rPr>
      </w:pPr>
      <w:r w:rsidRPr="005C35FB">
        <w:rPr>
          <w:rFonts w:ascii="Arial" w:hAnsi="Arial" w:cs="Arial"/>
          <w:bCs/>
          <w:sz w:val="20"/>
          <w:szCs w:val="20"/>
        </w:rPr>
        <w:t>A 24E5224 soron az ügyfelek felé fennálló elszámolási kötelezettség teljes (időszak végéig felhalmozódott) összegét kell feltüntetni.</w:t>
      </w:r>
    </w:p>
    <w:p w14:paraId="1025A487" w14:textId="77777777" w:rsidR="00A55874" w:rsidRPr="005C35FB" w:rsidRDefault="00A55874" w:rsidP="0006372F">
      <w:pPr>
        <w:jc w:val="both"/>
        <w:rPr>
          <w:rFonts w:ascii="Arial" w:hAnsi="Arial" w:cs="Arial"/>
          <w:bCs/>
          <w:sz w:val="20"/>
          <w:szCs w:val="20"/>
        </w:rPr>
      </w:pPr>
    </w:p>
    <w:p w14:paraId="0F258D8A"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24E6 részletező sorai, a III. MÉRLEGEN KÍVÜLI TÉTELEK</w:t>
      </w:r>
    </w:p>
    <w:p w14:paraId="2EB39DFB" w14:textId="77777777" w:rsidR="003E4857" w:rsidRPr="005C35FB" w:rsidRDefault="003E4857" w:rsidP="003E4857">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24E6 Mérlegen kívüli tételek </w:t>
      </w:r>
      <w:r w:rsidRPr="005C35FB">
        <w:rPr>
          <w:rFonts w:ascii="Arial" w:hAnsi="Arial" w:cs="Arial"/>
          <w:sz w:val="20"/>
          <w:szCs w:val="20"/>
        </w:rPr>
        <w:t>között kell szerepeltetni</w:t>
      </w:r>
      <w:r w:rsidR="00192D95" w:rsidRPr="005C35FB">
        <w:rPr>
          <w:rFonts w:ascii="Arial" w:hAnsi="Arial" w:cs="Arial"/>
          <w:sz w:val="20"/>
          <w:szCs w:val="20"/>
        </w:rPr>
        <w:t>:</w:t>
      </w:r>
    </w:p>
    <w:p w14:paraId="3BC07E86" w14:textId="2A4691F4" w:rsidR="003E4857" w:rsidRPr="005C35FB" w:rsidRDefault="00B047CA" w:rsidP="009A5278">
      <w:pPr>
        <w:pStyle w:val="Listaszerbekezds"/>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2C14A1" w:rsidRPr="005C35FB">
        <w:rPr>
          <w:rFonts w:ascii="Arial" w:hAnsi="Arial" w:cs="Arial"/>
          <w:sz w:val="20"/>
          <w:szCs w:val="20"/>
          <w:lang w:val="hu-HU"/>
        </w:rPr>
        <w:t xml:space="preserve"> </w:t>
      </w:r>
      <w:r w:rsidR="009D43B4" w:rsidRPr="005C35FB">
        <w:rPr>
          <w:rFonts w:ascii="Arial" w:hAnsi="Arial" w:cs="Arial"/>
          <w:sz w:val="20"/>
          <w:szCs w:val="20"/>
          <w:lang w:val="hu-HU"/>
        </w:rPr>
        <w:t xml:space="preserve">24E61 </w:t>
      </w:r>
      <w:r w:rsidR="003E4857" w:rsidRPr="005C35FB">
        <w:rPr>
          <w:rFonts w:ascii="Arial" w:hAnsi="Arial" w:cs="Arial"/>
          <w:sz w:val="20"/>
          <w:szCs w:val="20"/>
          <w:lang w:val="hu-HU"/>
        </w:rPr>
        <w:t>soron kell kimutatni a hitelszerződés előre meghatározott jövőbeni időpontban vagy feltételek bekövetkezésekor történő megkötésére vonatkozó kötelezettségvállalások összegét</w:t>
      </w:r>
      <w:r>
        <w:rPr>
          <w:rFonts w:ascii="Arial" w:hAnsi="Arial" w:cs="Arial"/>
          <w:sz w:val="20"/>
          <w:szCs w:val="20"/>
          <w:lang w:val="hu-HU"/>
        </w:rPr>
        <w:t>,</w:t>
      </w:r>
    </w:p>
    <w:p w14:paraId="62C2BA70" w14:textId="089816F3" w:rsidR="003E4857" w:rsidRPr="005C35FB" w:rsidRDefault="00B047CA" w:rsidP="009A5278">
      <w:pPr>
        <w:pStyle w:val="Listaszerbekezds"/>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3E4857" w:rsidRPr="005C35FB">
        <w:rPr>
          <w:rFonts w:ascii="Arial" w:hAnsi="Arial" w:cs="Arial"/>
          <w:sz w:val="20"/>
          <w:szCs w:val="20"/>
          <w:lang w:val="hu-HU"/>
        </w:rPr>
        <w:t xml:space="preserve"> 24E6</w:t>
      </w:r>
      <w:r w:rsidR="00B748EB" w:rsidRPr="005C35FB">
        <w:rPr>
          <w:rFonts w:ascii="Arial" w:hAnsi="Arial" w:cs="Arial"/>
          <w:sz w:val="20"/>
          <w:szCs w:val="20"/>
          <w:lang w:val="hu-HU"/>
        </w:rPr>
        <w:t>2</w:t>
      </w:r>
      <w:r w:rsidR="003E4857" w:rsidRPr="005C35FB">
        <w:rPr>
          <w:rFonts w:ascii="Arial" w:hAnsi="Arial" w:cs="Arial"/>
          <w:sz w:val="20"/>
          <w:szCs w:val="20"/>
          <w:lang w:val="hu-HU"/>
        </w:rPr>
        <w:t xml:space="preserve"> soron kell szerepeltetni a pénzügyi vállalkozás által vállalt kezesség tárgyidőszak végén fennálló összegét.</w:t>
      </w:r>
    </w:p>
    <w:p w14:paraId="637739C5" w14:textId="2910D230" w:rsidR="00F13CCD" w:rsidRDefault="00F13CCD" w:rsidP="00A931CA">
      <w:pPr>
        <w:rPr>
          <w:rFonts w:ascii="Arial" w:hAnsi="Arial" w:cs="Arial"/>
          <w:sz w:val="20"/>
          <w:szCs w:val="20"/>
        </w:rPr>
      </w:pPr>
    </w:p>
    <w:p w14:paraId="055C4027" w14:textId="77777777" w:rsidR="00AC4949" w:rsidRPr="00D71A64" w:rsidRDefault="00AC4949" w:rsidP="00A931CA">
      <w:pPr>
        <w:rPr>
          <w:rFonts w:ascii="Arial" w:hAnsi="Arial" w:cs="Arial"/>
          <w:sz w:val="20"/>
          <w:szCs w:val="20"/>
        </w:rPr>
      </w:pPr>
    </w:p>
    <w:p w14:paraId="6FF027A9" w14:textId="5BCEBFAF" w:rsidR="00963237" w:rsidRPr="005C35FB" w:rsidRDefault="00963237"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Portfólió-elemzés táblák</w:t>
      </w:r>
    </w:p>
    <w:p w14:paraId="6B2E6A37" w14:textId="77777777" w:rsidR="00963237" w:rsidRPr="00D71A64" w:rsidRDefault="00963237" w:rsidP="00963237">
      <w:pPr>
        <w:rPr>
          <w:rFonts w:ascii="Arial" w:hAnsi="Arial" w:cs="Arial"/>
          <w:sz w:val="20"/>
          <w:szCs w:val="20"/>
        </w:rPr>
      </w:pPr>
    </w:p>
    <w:p w14:paraId="6EADA881" w14:textId="77777777" w:rsidR="00F059AE" w:rsidRPr="005C35FB" w:rsidRDefault="00F059AE" w:rsidP="00F059AE">
      <w:pPr>
        <w:rPr>
          <w:rFonts w:ascii="Arial" w:hAnsi="Arial" w:cs="Arial"/>
          <w:sz w:val="20"/>
          <w:szCs w:val="20"/>
        </w:rPr>
      </w:pPr>
      <w:r w:rsidRPr="005C35FB">
        <w:rPr>
          <w:rFonts w:ascii="Arial" w:hAnsi="Arial" w:cs="Arial"/>
          <w:b/>
          <w:sz w:val="20"/>
          <w:szCs w:val="20"/>
        </w:rPr>
        <w:t>Általános előírások</w:t>
      </w:r>
    </w:p>
    <w:p w14:paraId="172645B1" w14:textId="77777777" w:rsidR="00F059AE" w:rsidRPr="005C35FB" w:rsidRDefault="00F059AE" w:rsidP="00221A5E">
      <w:pPr>
        <w:pStyle w:val="Listaszerbekezds"/>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forintosításából</w:t>
      </w:r>
      <w:proofErr w:type="spellEnd"/>
      <w:r w:rsidRPr="005C35FB">
        <w:rPr>
          <w:rFonts w:ascii="Arial" w:hAnsi="Arial" w:cs="Arial"/>
          <w:sz w:val="20"/>
          <w:szCs w:val="20"/>
          <w:lang w:val="hu-HU"/>
        </w:rPr>
        <w:t xml:space="preserve"> származó forintköveteléseket a mérleggel egyezően, a FORINT táblákban, a devizahitel-szerződésnek megfelelő eredeti hitelcél soron kell jelenteni a kapcsolódó értékvesztésse</w:t>
      </w:r>
      <w:r w:rsidR="00192D95" w:rsidRPr="005C35FB">
        <w:rPr>
          <w:rFonts w:ascii="Arial" w:hAnsi="Arial" w:cs="Arial"/>
          <w:sz w:val="20"/>
          <w:szCs w:val="20"/>
          <w:lang w:val="hu-HU"/>
        </w:rPr>
        <w:t>l és fedezetértékekkel együtt.</w:t>
      </w:r>
    </w:p>
    <w:p w14:paraId="324C4F46" w14:textId="77777777" w:rsidR="00F059AE" w:rsidRPr="005C35FB" w:rsidRDefault="00F059AE" w:rsidP="00221A5E">
      <w:pPr>
        <w:pStyle w:val="Listaszerbekezds"/>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A</w:t>
      </w:r>
      <w:r w:rsidR="0038033F" w:rsidRPr="005C35FB">
        <w:rPr>
          <w:rFonts w:ascii="Arial" w:hAnsi="Arial" w:cs="Arial"/>
          <w:sz w:val="20"/>
          <w:szCs w:val="20"/>
          <w:lang w:val="hu-HU"/>
        </w:rPr>
        <w:t>mennyiben a pénzügyi vállalkozás a</w:t>
      </w:r>
      <w:r w:rsidR="007C6782" w:rsidRPr="005C35FB">
        <w:rPr>
          <w:rFonts w:ascii="Arial" w:hAnsi="Arial" w:cs="Arial"/>
          <w:sz w:val="20"/>
          <w:szCs w:val="20"/>
          <w:lang w:val="hu-HU"/>
        </w:rPr>
        <w:t>z átstrukturálás során a</w:t>
      </w:r>
      <w:r w:rsidR="0038033F" w:rsidRPr="005C35FB">
        <w:rPr>
          <w:rFonts w:ascii="Arial" w:hAnsi="Arial" w:cs="Arial"/>
          <w:sz w:val="20"/>
          <w:szCs w:val="20"/>
          <w:lang w:val="hu-HU"/>
        </w:rPr>
        <w:t xml:space="preserve"> devizahitel</w:t>
      </w:r>
      <w:r w:rsidR="007C6782" w:rsidRPr="005C35FB">
        <w:rPr>
          <w:rFonts w:ascii="Arial" w:hAnsi="Arial" w:cs="Arial"/>
          <w:sz w:val="20"/>
          <w:szCs w:val="20"/>
          <w:lang w:val="hu-HU"/>
        </w:rPr>
        <w:t>t</w:t>
      </w:r>
      <w:r w:rsidRPr="005C35FB">
        <w:rPr>
          <w:rFonts w:ascii="Arial" w:hAnsi="Arial" w:cs="Arial"/>
          <w:sz w:val="20"/>
          <w:szCs w:val="20"/>
          <w:lang w:val="hu-HU"/>
        </w:rPr>
        <w:t xml:space="preserve"> forintra konvertált</w:t>
      </w:r>
      <w:r w:rsidR="0038033F" w:rsidRPr="005C35FB">
        <w:rPr>
          <w:rFonts w:ascii="Arial" w:hAnsi="Arial" w:cs="Arial"/>
          <w:sz w:val="20"/>
          <w:szCs w:val="20"/>
          <w:lang w:val="hu-HU"/>
        </w:rPr>
        <w:t xml:space="preserve">a, a </w:t>
      </w:r>
      <w:r w:rsidRPr="005C35FB">
        <w:rPr>
          <w:rFonts w:ascii="Arial" w:hAnsi="Arial" w:cs="Arial"/>
          <w:sz w:val="20"/>
          <w:szCs w:val="20"/>
          <w:lang w:val="hu-HU"/>
        </w:rPr>
        <w:t>hitel összegét átstrukturált hitelként, forintban, az eredeti hitelcélnak megfelelő soron kell kimutatni.</w:t>
      </w:r>
    </w:p>
    <w:p w14:paraId="3489FE35" w14:textId="77777777" w:rsidR="00F059AE" w:rsidRPr="00D71A64" w:rsidRDefault="00F059AE" w:rsidP="00A931CA">
      <w:pPr>
        <w:rPr>
          <w:rFonts w:ascii="Arial" w:hAnsi="Arial" w:cs="Arial"/>
          <w:sz w:val="20"/>
          <w:szCs w:val="20"/>
        </w:rPr>
      </w:pPr>
    </w:p>
    <w:p w14:paraId="2CE9FF90" w14:textId="77777777" w:rsidR="00F059AE" w:rsidRPr="00D71A64" w:rsidRDefault="00F059AE" w:rsidP="00A931CA">
      <w:pPr>
        <w:rPr>
          <w:rFonts w:ascii="Arial" w:hAnsi="Arial" w:cs="Arial"/>
          <w:sz w:val="20"/>
          <w:szCs w:val="20"/>
        </w:rPr>
      </w:pPr>
    </w:p>
    <w:p w14:paraId="27FDF5A8" w14:textId="7200B418" w:rsidR="00A931CA" w:rsidRPr="005C35FB" w:rsidRDefault="00A931CA" w:rsidP="00177F3B">
      <w:pPr>
        <w:pStyle w:val="Cmsor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NPET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NPE</w:t>
      </w:r>
      <w:r w:rsidR="004A27B9"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BE68CA">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és nem</w:t>
      </w:r>
      <w:r w:rsidR="00B17ABE" w:rsidRPr="005C35FB">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kitettségek</w:t>
      </w:r>
    </w:p>
    <w:p w14:paraId="54C5E64D" w14:textId="77777777" w:rsidR="00A931CA" w:rsidRPr="00D71A64" w:rsidRDefault="00A931CA" w:rsidP="00A931CA">
      <w:pPr>
        <w:rPr>
          <w:rFonts w:ascii="Arial" w:hAnsi="Arial" w:cs="Arial"/>
          <w:sz w:val="20"/>
          <w:szCs w:val="20"/>
        </w:rPr>
      </w:pPr>
    </w:p>
    <w:p w14:paraId="4721019F" w14:textId="77777777"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B748EB" w:rsidRPr="005C35FB">
        <w:rPr>
          <w:rFonts w:ascii="Arial" w:hAnsi="Arial" w:cs="Arial"/>
          <w:sz w:val="20"/>
          <w:szCs w:val="20"/>
        </w:rPr>
        <w:t xml:space="preserve">, valamint az összevont </w:t>
      </w:r>
      <w:r w:rsidR="00F467C8" w:rsidRPr="005C35FB">
        <w:rPr>
          <w:rFonts w:ascii="Arial" w:hAnsi="Arial" w:cs="Arial"/>
          <w:sz w:val="20"/>
          <w:szCs w:val="20"/>
        </w:rPr>
        <w:t xml:space="preserve">alapú </w:t>
      </w:r>
      <w:r w:rsidR="00B748EB" w:rsidRPr="005C35FB">
        <w:rPr>
          <w:rFonts w:ascii="Arial" w:hAnsi="Arial" w:cs="Arial"/>
          <w:sz w:val="20"/>
          <w:szCs w:val="20"/>
        </w:rPr>
        <w:t>felügyelet</w:t>
      </w:r>
      <w:r w:rsidR="00F467C8" w:rsidRPr="005C35FB">
        <w:rPr>
          <w:rFonts w:ascii="Arial" w:hAnsi="Arial" w:cs="Arial"/>
          <w:sz w:val="20"/>
          <w:szCs w:val="20"/>
        </w:rPr>
        <w:t xml:space="preserve"> alá</w:t>
      </w:r>
      <w:r w:rsidR="00B748EB"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4C19A7" w:rsidRPr="005C35FB">
        <w:rPr>
          <w:rFonts w:ascii="Arial" w:hAnsi="Arial" w:cs="Arial"/>
          <w:sz w:val="20"/>
          <w:szCs w:val="20"/>
        </w:rPr>
        <w:t>e</w:t>
      </w:r>
      <w:r w:rsidRPr="005C35FB">
        <w:rPr>
          <w:rFonts w:ascii="Arial" w:hAnsi="Arial" w:cs="Arial"/>
          <w:sz w:val="20"/>
          <w:szCs w:val="20"/>
        </w:rPr>
        <w:t>.</w:t>
      </w:r>
    </w:p>
    <w:p w14:paraId="58480EF2" w14:textId="77777777" w:rsidR="00EA4330" w:rsidRPr="005C35FB" w:rsidRDefault="00EA4330" w:rsidP="00EA4330">
      <w:pPr>
        <w:pStyle w:val="Default"/>
        <w:jc w:val="both"/>
        <w:rPr>
          <w:rFonts w:ascii="Arial" w:hAnsi="Arial" w:cs="Arial"/>
          <w:sz w:val="20"/>
          <w:szCs w:val="20"/>
        </w:rPr>
      </w:pPr>
    </w:p>
    <w:p w14:paraId="5F72401D" w14:textId="77777777" w:rsidR="00EA4330" w:rsidRPr="005C35FB" w:rsidRDefault="00EA4330" w:rsidP="00EA4330">
      <w:pPr>
        <w:pStyle w:val="Default"/>
        <w:jc w:val="both"/>
        <w:rPr>
          <w:rFonts w:ascii="Arial" w:hAnsi="Arial" w:cs="Arial"/>
          <w:sz w:val="20"/>
          <w:szCs w:val="20"/>
        </w:rPr>
      </w:pPr>
      <w:bookmarkStart w:id="159" w:name="_Hlk487703145"/>
      <w:r w:rsidRPr="005C35FB">
        <w:rPr>
          <w:rFonts w:ascii="Arial" w:hAnsi="Arial" w:cs="Arial"/>
          <w:sz w:val="20"/>
          <w:szCs w:val="20"/>
        </w:rPr>
        <w:t>Az adatszolgáltató</w:t>
      </w:r>
      <w:r w:rsidR="00FB6F46" w:rsidRPr="005C35FB">
        <w:rPr>
          <w:rFonts w:ascii="Arial" w:hAnsi="Arial" w:cs="Arial"/>
          <w:sz w:val="20"/>
          <w:szCs w:val="20"/>
        </w:rPr>
        <w:t>nak a mérethatár</w:t>
      </w:r>
      <w:r w:rsidRPr="005C35FB">
        <w:rPr>
          <w:rFonts w:ascii="Arial" w:hAnsi="Arial" w:cs="Arial"/>
          <w:sz w:val="20"/>
          <w:szCs w:val="20"/>
        </w:rPr>
        <w:t xml:space="preserve"> felülvizsgálatá</w:t>
      </w:r>
      <w:r w:rsidR="00FB6F46" w:rsidRPr="005C35FB">
        <w:rPr>
          <w:rFonts w:ascii="Arial" w:hAnsi="Arial" w:cs="Arial"/>
          <w:sz w:val="20"/>
          <w:szCs w:val="20"/>
        </w:rPr>
        <w:t>t</w:t>
      </w:r>
      <w:r w:rsidRPr="005C35FB">
        <w:rPr>
          <w:rFonts w:ascii="Arial" w:hAnsi="Arial" w:cs="Arial"/>
          <w:sz w:val="20"/>
          <w:szCs w:val="20"/>
        </w:rPr>
        <w:t xml:space="preserve"> a</w:t>
      </w:r>
      <w:r w:rsidR="00FB6F46" w:rsidRPr="005C35FB">
        <w:rPr>
          <w:rFonts w:ascii="Arial" w:hAnsi="Arial" w:cs="Arial"/>
          <w:sz w:val="20"/>
          <w:szCs w:val="20"/>
        </w:rPr>
        <w:t xml:space="preserve"> tárgyévet megelőző év</w:t>
      </w:r>
      <w:r w:rsidRPr="005C35FB">
        <w:rPr>
          <w:rFonts w:ascii="Arial" w:hAnsi="Arial" w:cs="Arial"/>
          <w:sz w:val="20"/>
          <w:szCs w:val="20"/>
        </w:rPr>
        <w:t xml:space="preserve"> </w:t>
      </w:r>
      <w:r w:rsidR="007F5037" w:rsidRPr="00B060DB">
        <w:rPr>
          <w:rFonts w:ascii="Arial" w:hAnsi="Arial" w:cs="Arial"/>
          <w:sz w:val="20"/>
          <w:szCs w:val="20"/>
        </w:rPr>
        <w:t xml:space="preserve">december </w:t>
      </w:r>
      <w:r w:rsidRPr="00B060DB">
        <w:rPr>
          <w:rFonts w:ascii="Arial" w:hAnsi="Arial" w:cs="Arial"/>
          <w:sz w:val="20"/>
          <w:szCs w:val="20"/>
        </w:rPr>
        <w:t>3</w:t>
      </w:r>
      <w:r w:rsidR="004B2943" w:rsidRPr="00B060DB">
        <w:rPr>
          <w:rFonts w:ascii="Arial" w:hAnsi="Arial" w:cs="Arial"/>
          <w:sz w:val="20"/>
          <w:szCs w:val="20"/>
        </w:rPr>
        <w:t>1</w:t>
      </w:r>
      <w:r w:rsidRPr="00B060DB">
        <w:rPr>
          <w:rFonts w:ascii="Arial" w:hAnsi="Arial" w:cs="Arial"/>
          <w:sz w:val="20"/>
          <w:szCs w:val="20"/>
        </w:rPr>
        <w:t>-</w:t>
      </w:r>
      <w:r w:rsidR="007F5037" w:rsidRPr="00B060DB">
        <w:rPr>
          <w:rFonts w:ascii="Arial" w:hAnsi="Arial" w:cs="Arial"/>
          <w:sz w:val="20"/>
          <w:szCs w:val="20"/>
        </w:rPr>
        <w:t>e</w:t>
      </w:r>
      <w:r w:rsidRPr="00B060DB">
        <w:rPr>
          <w:rFonts w:ascii="Arial" w:hAnsi="Arial" w:cs="Arial"/>
          <w:sz w:val="20"/>
          <w:szCs w:val="20"/>
        </w:rPr>
        <w:t>i</w:t>
      </w:r>
      <w:r w:rsidRPr="005C35FB">
        <w:rPr>
          <w:rFonts w:ascii="Arial" w:hAnsi="Arial" w:cs="Arial"/>
          <w:sz w:val="20"/>
          <w:szCs w:val="20"/>
        </w:rPr>
        <w:t xml:space="preserve"> 21A</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FB6F46" w:rsidRPr="005C35FB">
        <w:rPr>
          <w:rFonts w:ascii="Arial" w:hAnsi="Arial" w:cs="Arial"/>
          <w:sz w:val="20"/>
          <w:szCs w:val="20"/>
        </w:rPr>
        <w:t xml:space="preserve">tábla </w:t>
      </w:r>
      <w:r w:rsidR="00CF0CC6" w:rsidRPr="005C35FB">
        <w:rPr>
          <w:rFonts w:ascii="Arial" w:hAnsi="Arial" w:cs="Arial"/>
          <w:sz w:val="20"/>
          <w:szCs w:val="20"/>
        </w:rPr>
        <w:t>összesen</w:t>
      </w:r>
      <w:r w:rsidR="00B33F64" w:rsidRPr="005C35FB">
        <w:rPr>
          <w:rFonts w:ascii="Arial" w:hAnsi="Arial" w:cs="Arial"/>
          <w:sz w:val="20"/>
          <w:szCs w:val="20"/>
        </w:rPr>
        <w:t xml:space="preserve"> sora</w:t>
      </w:r>
      <w:r w:rsidR="00CF0CC6" w:rsidRPr="005C35FB">
        <w:rPr>
          <w:rFonts w:ascii="Arial" w:hAnsi="Arial" w:cs="Arial"/>
          <w:sz w:val="20"/>
          <w:szCs w:val="20"/>
        </w:rPr>
        <w:t xml:space="preserve"> (21A0</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w:t>
      </w:r>
      <w:r w:rsidR="00060ECF" w:rsidRPr="005C35FB">
        <w:rPr>
          <w:rFonts w:ascii="Arial" w:hAnsi="Arial" w:cs="Arial"/>
          <w:sz w:val="20"/>
          <w:szCs w:val="20"/>
        </w:rPr>
        <w:t>21A</w:t>
      </w:r>
      <w:r w:rsidR="004A27B9" w:rsidRPr="005C35FB">
        <w:rPr>
          <w:rFonts w:ascii="Arial" w:hAnsi="Arial" w:cs="Arial"/>
          <w:sz w:val="20"/>
          <w:szCs w:val="20"/>
        </w:rPr>
        <w:t>380</w:t>
      </w:r>
      <w:r w:rsidR="00346938"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w:t>
      </w:r>
      <w:r w:rsidR="000D2F6B" w:rsidRPr="005C35FB">
        <w:rPr>
          <w:rFonts w:ascii="Arial" w:hAnsi="Arial" w:cs="Arial"/>
          <w:sz w:val="20"/>
          <w:szCs w:val="20"/>
        </w:rPr>
        <w:t>ll elvégeznie</w:t>
      </w:r>
      <w:bookmarkEnd w:id="159"/>
      <w:r w:rsidRPr="005C35FB">
        <w:rPr>
          <w:rFonts w:ascii="Arial" w:hAnsi="Arial" w:cs="Arial"/>
          <w:sz w:val="20"/>
          <w:szCs w:val="20"/>
        </w:rPr>
        <w:t xml:space="preserve">. </w:t>
      </w:r>
    </w:p>
    <w:p w14:paraId="3D128F72" w14:textId="77777777" w:rsidR="00EA4330" w:rsidRPr="005C35FB" w:rsidRDefault="00EA4330" w:rsidP="00EA4330">
      <w:pPr>
        <w:pStyle w:val="Default"/>
        <w:ind w:firstLine="720"/>
        <w:jc w:val="both"/>
        <w:rPr>
          <w:rFonts w:ascii="Arial" w:hAnsi="Arial" w:cs="Arial"/>
          <w:sz w:val="20"/>
          <w:szCs w:val="20"/>
        </w:rPr>
      </w:pPr>
    </w:p>
    <w:p w14:paraId="0C15EC5F"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céltartalékot tartalmazza</w:t>
      </w:r>
      <w:r w:rsidRPr="005C35FB">
        <w:rPr>
          <w:rFonts w:ascii="Arial" w:hAnsi="Arial" w:cs="Arial"/>
          <w:snapToGrid w:val="0"/>
          <w:sz w:val="20"/>
          <w:szCs w:val="20"/>
        </w:rPr>
        <w:t>.</w:t>
      </w:r>
    </w:p>
    <w:p w14:paraId="4019B7D4" w14:textId="77777777" w:rsidR="00EA4330" w:rsidRPr="005C35FB" w:rsidRDefault="00EA4330" w:rsidP="00EA4330">
      <w:pPr>
        <w:pStyle w:val="Default"/>
        <w:spacing w:after="120"/>
        <w:jc w:val="both"/>
        <w:rPr>
          <w:rFonts w:ascii="Arial" w:hAnsi="Arial" w:cs="Arial"/>
          <w:bCs/>
          <w:color w:val="auto"/>
          <w:sz w:val="20"/>
          <w:szCs w:val="20"/>
        </w:rPr>
      </w:pPr>
    </w:p>
    <w:p w14:paraId="35AE0626" w14:textId="77777777" w:rsidR="00EA4330" w:rsidRPr="005C35FB" w:rsidRDefault="00EA4330" w:rsidP="00D32E29">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nem</w:t>
      </w:r>
      <w:r w:rsidR="005E405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 fogalmát az 1. melléklet </w:t>
      </w:r>
      <w:r w:rsidR="00431FB5" w:rsidRPr="005C35FB">
        <w:rPr>
          <w:rFonts w:ascii="Arial" w:hAnsi="Arial" w:cs="Arial"/>
          <w:bCs/>
          <w:sz w:val="20"/>
          <w:szCs w:val="20"/>
          <w:lang w:val="hu-HU"/>
        </w:rPr>
        <w:t xml:space="preserve">2. pontja </w:t>
      </w:r>
      <w:r w:rsidRPr="005C35FB">
        <w:rPr>
          <w:rFonts w:ascii="Arial" w:hAnsi="Arial" w:cs="Arial"/>
          <w:bCs/>
          <w:sz w:val="20"/>
          <w:szCs w:val="20"/>
          <w:lang w:val="hu-HU"/>
        </w:rPr>
        <w:t>tartalmazza.</w:t>
      </w:r>
      <w:r w:rsidR="00D32E29" w:rsidRPr="005C35FB">
        <w:rPr>
          <w:rFonts w:ascii="Arial" w:hAnsi="Arial" w:cs="Arial"/>
          <w:bCs/>
          <w:sz w:val="20"/>
          <w:szCs w:val="20"/>
          <w:lang w:val="hu-HU"/>
        </w:rPr>
        <w:t xml:space="preserve"> </w:t>
      </w:r>
      <w:r w:rsidR="00D32E29" w:rsidRPr="005C35FB">
        <w:rPr>
          <w:rFonts w:ascii="Arial" w:hAnsi="Arial" w:cs="Arial"/>
          <w:sz w:val="20"/>
          <w:szCs w:val="20"/>
          <w:lang w:val="hu-HU"/>
        </w:rPr>
        <w:t>A kitettségek minősítését a 39/2016. (X. 11.) MNB rendelet szabályai szerint kell elvégezni.</w:t>
      </w:r>
    </w:p>
    <w:p w14:paraId="702EBA3E"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5E405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 a kereskedési célú értékpapírok kivételével – valamennyi adósságeszközre (</w:t>
      </w:r>
      <w:r w:rsidR="004A27B9" w:rsidRPr="005C35FB">
        <w:rPr>
          <w:rFonts w:ascii="Arial" w:hAnsi="Arial" w:cs="Arial"/>
          <w:sz w:val="20"/>
          <w:szCs w:val="20"/>
        </w:rPr>
        <w:t>számlakövetelések központi bankkal és hitelintézetekkel szemben,</w:t>
      </w:r>
      <w:r w:rsidR="004A27B9" w:rsidRPr="005C35FB">
        <w:rPr>
          <w:rFonts w:ascii="Arial" w:hAnsi="Arial" w:cs="Arial"/>
          <w:bCs/>
          <w:color w:val="auto"/>
          <w:sz w:val="20"/>
          <w:szCs w:val="20"/>
        </w:rPr>
        <w:t xml:space="preserve"> </w:t>
      </w:r>
      <w:r w:rsidRPr="005C35FB">
        <w:rPr>
          <w:rFonts w:ascii="Arial" w:hAnsi="Arial" w:cs="Arial"/>
          <w:bCs/>
          <w:color w:val="auto"/>
          <w:sz w:val="20"/>
          <w:szCs w:val="20"/>
        </w:rPr>
        <w:t xml:space="preserve">hitelviszonyt megtestesítő értékpapírok, jegybanki és bankközi betétek, hitelek), valamint a mérlegen kívüli kitettségekre (adott hitelnyújtási elkötelezettségek, adott pénzügyi garanciavállalások, egyéb kötelezettségvállalások) alkalmazni szükséges. </w:t>
      </w:r>
    </w:p>
    <w:p w14:paraId="4BABBF94" w14:textId="77777777" w:rsidR="004A27B9" w:rsidRPr="005C35FB" w:rsidRDefault="004A27B9" w:rsidP="004A27B9">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16E16FB4"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kitettségek teljesítő és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kategóriákba történő sorolásánál a szerződés szerinti vagy ügyfél szerinti megközelítést kell alkalmazni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178. cikkében előírtakkal összhangban. </w:t>
      </w:r>
    </w:p>
    <w:p w14:paraId="6187052F"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lastRenderedPageBreak/>
        <w:t xml:space="preserve">Azon pénzügyi vállalkozás, amely nem tagja valamely hitelintézeti csoportnak, és így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előírásait nem alkalmazz</w:t>
      </w:r>
      <w:r w:rsidR="004747DA">
        <w:rPr>
          <w:rFonts w:ascii="Arial" w:hAnsi="Arial" w:cs="Arial"/>
          <w:bCs/>
          <w:color w:val="auto"/>
          <w:sz w:val="20"/>
          <w:szCs w:val="20"/>
        </w:rPr>
        <w:t>a</w:t>
      </w:r>
      <w:r w:rsidRPr="005C35FB">
        <w:rPr>
          <w:rFonts w:ascii="Arial" w:hAnsi="Arial" w:cs="Arial"/>
          <w:bCs/>
          <w:color w:val="auto"/>
          <w:sz w:val="20"/>
          <w:szCs w:val="20"/>
        </w:rPr>
        <w:t>, a kitettségek teljesítő/nem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kategóriába sorolása során a következőképpen járhat el: </w:t>
      </w:r>
    </w:p>
    <w:p w14:paraId="13DED024" w14:textId="6632D358"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 xml:space="preserve">A háztartásokkal szembeni kitettségek kivételével az </w:t>
      </w:r>
      <w:r w:rsidRPr="00D06080">
        <w:rPr>
          <w:rFonts w:ascii="Arial" w:hAnsi="Arial" w:cs="Arial"/>
          <w:bCs/>
          <w:color w:val="auto"/>
          <w:sz w:val="20"/>
          <w:szCs w:val="20"/>
        </w:rPr>
        <w:t>ügyfél szerinti megközelítést</w:t>
      </w:r>
      <w:r w:rsidRPr="005C35FB">
        <w:rPr>
          <w:rFonts w:ascii="Arial" w:hAnsi="Arial" w:cs="Arial"/>
          <w:bCs/>
          <w:color w:val="auto"/>
          <w:sz w:val="20"/>
          <w:szCs w:val="20"/>
        </w:rPr>
        <w:t xml:space="preserve"> kell alkalmazni, azaz amennyiben az ügyféllel szembeni egyik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minősül, az adott ügyféllel szembeni összes mérlegen belüli és kívüli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teljesítőnek tekintendő. A </w:t>
      </w:r>
      <w:r w:rsidRPr="00D06080">
        <w:rPr>
          <w:rFonts w:ascii="Arial" w:hAnsi="Arial" w:cs="Arial"/>
          <w:bCs/>
          <w:color w:val="auto"/>
          <w:sz w:val="20"/>
          <w:szCs w:val="20"/>
        </w:rPr>
        <w:t>háztartásokkal szembeni kitettségek</w:t>
      </w:r>
      <w:r w:rsidRPr="005C35FB">
        <w:rPr>
          <w:rFonts w:ascii="Arial" w:hAnsi="Arial" w:cs="Arial"/>
          <w:bCs/>
          <w:color w:val="auto"/>
          <w:sz w:val="20"/>
          <w:szCs w:val="20"/>
        </w:rPr>
        <w:t xml:space="preserve"> esetében a pénzügyi vállalkozásnak a teljesítő/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minősítést az egyes ügyletek szintjén, azaz </w:t>
      </w:r>
      <w:proofErr w:type="spellStart"/>
      <w:r w:rsidRPr="00D06080">
        <w:rPr>
          <w:rFonts w:ascii="Arial" w:hAnsi="Arial" w:cs="Arial"/>
          <w:bCs/>
          <w:color w:val="auto"/>
          <w:sz w:val="20"/>
          <w:szCs w:val="20"/>
        </w:rPr>
        <w:t>szerződésenkénti</w:t>
      </w:r>
      <w:proofErr w:type="spellEnd"/>
      <w:r w:rsidRPr="00D06080">
        <w:rPr>
          <w:rFonts w:ascii="Arial" w:hAnsi="Arial" w:cs="Arial"/>
          <w:bCs/>
          <w:color w:val="auto"/>
          <w:sz w:val="20"/>
          <w:szCs w:val="20"/>
        </w:rPr>
        <w:t xml:space="preserve"> szemléletet</w:t>
      </w:r>
      <w:r w:rsidRPr="005C35FB">
        <w:rPr>
          <w:rFonts w:ascii="Arial" w:hAnsi="Arial" w:cs="Arial"/>
          <w:bCs/>
          <w:color w:val="auto"/>
          <w:sz w:val="20"/>
          <w:szCs w:val="20"/>
        </w:rPr>
        <w:t xml:space="preserve"> alkalmazva kell elvégeznie azzal, hogy ha egy adóssal szembeni 90 napon túli hátralékban lévő összes mérlegen belüli követelés bruttó könyv szerinti értéke eléri az adóssal szembeni összes mérlegen belüli követelés 20%-át, akkor ezen adóssal szembeni minden mérlegen belüli és mérlegen kívüli kitettségét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kell tekinteni.</w:t>
      </w:r>
    </w:p>
    <w:p w14:paraId="65E3B66A" w14:textId="77777777" w:rsidR="00EA4330" w:rsidRPr="005C35FB" w:rsidRDefault="00EA4330" w:rsidP="00EA4330">
      <w:pPr>
        <w:pStyle w:val="Default"/>
        <w:jc w:val="both"/>
        <w:rPr>
          <w:rFonts w:ascii="Arial" w:hAnsi="Arial" w:cs="Arial"/>
          <w:bCs/>
          <w:color w:val="auto"/>
          <w:sz w:val="20"/>
          <w:szCs w:val="20"/>
        </w:rPr>
      </w:pPr>
    </w:p>
    <w:p w14:paraId="6BD9E955" w14:textId="77777777" w:rsidR="00EA4330" w:rsidRPr="005C35FB" w:rsidRDefault="00EA4330" w:rsidP="00EA4330">
      <w:pPr>
        <w:pStyle w:val="Default"/>
        <w:jc w:val="both"/>
        <w:rPr>
          <w:rFonts w:ascii="Arial" w:hAnsi="Arial" w:cs="Arial"/>
          <w:b/>
          <w:bCs/>
          <w:color w:val="auto"/>
          <w:sz w:val="20"/>
          <w:szCs w:val="20"/>
        </w:rPr>
      </w:pPr>
      <w:r w:rsidRPr="005C35FB">
        <w:rPr>
          <w:rFonts w:ascii="Arial" w:hAnsi="Arial" w:cs="Arial"/>
          <w:b/>
          <w:bCs/>
          <w:color w:val="auto"/>
          <w:sz w:val="20"/>
          <w:szCs w:val="20"/>
        </w:rPr>
        <w:t>A tábla oszlopai</w:t>
      </w:r>
    </w:p>
    <w:p w14:paraId="21D94024" w14:textId="77777777" w:rsidR="00EA4330" w:rsidRPr="00D71A64" w:rsidRDefault="00EA4330" w:rsidP="00EA4330">
      <w:pPr>
        <w:pStyle w:val="Default"/>
        <w:jc w:val="both"/>
        <w:rPr>
          <w:rFonts w:ascii="Arial" w:hAnsi="Arial" w:cs="Arial"/>
          <w:bCs/>
          <w:color w:val="auto"/>
          <w:sz w:val="20"/>
          <w:szCs w:val="20"/>
        </w:rPr>
      </w:pPr>
    </w:p>
    <w:p w14:paraId="267E6C09"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teljes portfóliót az </w:t>
      </w:r>
      <w:r w:rsidRPr="00D06080">
        <w:rPr>
          <w:rFonts w:ascii="Arial" w:hAnsi="Arial" w:cs="Arial"/>
          <w:sz w:val="20"/>
          <w:szCs w:val="20"/>
        </w:rPr>
        <w:t>a) Teljesítő és nem</w:t>
      </w:r>
      <w:r w:rsidR="00B17ABE" w:rsidRPr="00D06080">
        <w:rPr>
          <w:rFonts w:ascii="Arial" w:hAnsi="Arial" w:cs="Arial"/>
          <w:sz w:val="20"/>
          <w:szCs w:val="20"/>
        </w:rPr>
        <w:t xml:space="preserve"> </w:t>
      </w:r>
      <w:r w:rsidRPr="00D06080">
        <w:rPr>
          <w:rFonts w:ascii="Arial" w:hAnsi="Arial" w:cs="Arial"/>
          <w:sz w:val="20"/>
          <w:szCs w:val="20"/>
        </w:rPr>
        <w:t>teljesítő kitettségek összesen</w:t>
      </w:r>
      <w:r w:rsidRPr="005C35FB">
        <w:rPr>
          <w:rFonts w:ascii="Arial" w:hAnsi="Arial" w:cs="Arial"/>
          <w:sz w:val="20"/>
          <w:szCs w:val="20"/>
        </w:rPr>
        <w:t xml:space="preserve"> oszlopban kell szerepeltetni. A teljesítő kitettségeket a </w:t>
      </w:r>
      <w:r w:rsidRPr="00D06080">
        <w:rPr>
          <w:rFonts w:ascii="Arial" w:hAnsi="Arial" w:cs="Arial"/>
          <w:sz w:val="20"/>
          <w:szCs w:val="20"/>
        </w:rPr>
        <w:t>b),</w:t>
      </w:r>
      <w:r w:rsidRPr="005C35FB">
        <w:rPr>
          <w:rFonts w:ascii="Arial" w:hAnsi="Arial" w:cs="Arial"/>
          <w:sz w:val="20"/>
          <w:szCs w:val="20"/>
        </w:rPr>
        <w:t xml:space="preserve"> a nem</w:t>
      </w:r>
      <w:r w:rsidR="00B17ABE" w:rsidRPr="005C35FB">
        <w:rPr>
          <w:rFonts w:ascii="Arial" w:hAnsi="Arial" w:cs="Arial"/>
          <w:sz w:val="20"/>
          <w:szCs w:val="20"/>
        </w:rPr>
        <w:t xml:space="preserve"> </w:t>
      </w:r>
      <w:r w:rsidRPr="005C35FB">
        <w:rPr>
          <w:rFonts w:ascii="Arial" w:hAnsi="Arial" w:cs="Arial"/>
          <w:sz w:val="20"/>
          <w:szCs w:val="20"/>
        </w:rPr>
        <w:t xml:space="preserve">teljesítő kitettségeket a </w:t>
      </w:r>
      <w:r w:rsidRPr="00D06080">
        <w:rPr>
          <w:rFonts w:ascii="Arial" w:hAnsi="Arial" w:cs="Arial"/>
          <w:sz w:val="20"/>
          <w:szCs w:val="20"/>
        </w:rPr>
        <w:t>c)</w:t>
      </w:r>
      <w:r w:rsidRPr="005C35FB">
        <w:rPr>
          <w:rFonts w:ascii="Arial" w:hAnsi="Arial" w:cs="Arial"/>
          <w:sz w:val="20"/>
          <w:szCs w:val="20"/>
        </w:rPr>
        <w:t xml:space="preserve"> oszlopban kell feltüntetni. </w:t>
      </w:r>
    </w:p>
    <w:p w14:paraId="5B036FA2" w14:textId="77777777" w:rsidR="00EF0FCC" w:rsidRPr="005C35FB" w:rsidRDefault="00EF0FCC" w:rsidP="00EA4330">
      <w:pPr>
        <w:jc w:val="both"/>
        <w:rPr>
          <w:rFonts w:ascii="Arial" w:hAnsi="Arial" w:cs="Arial"/>
          <w:sz w:val="20"/>
          <w:szCs w:val="20"/>
        </w:rPr>
      </w:pPr>
    </w:p>
    <w:p w14:paraId="2DDE75F1" w14:textId="77777777" w:rsidR="00EF0FCC" w:rsidRPr="005C35FB" w:rsidRDefault="00EF0FCC" w:rsidP="00EF0FCC">
      <w:pPr>
        <w:jc w:val="both"/>
        <w:rPr>
          <w:rFonts w:ascii="Arial" w:hAnsi="Arial" w:cs="Arial"/>
          <w:sz w:val="20"/>
          <w:szCs w:val="20"/>
        </w:rPr>
      </w:pPr>
      <w:r w:rsidRPr="005C35FB">
        <w:rPr>
          <w:rFonts w:ascii="Arial" w:hAnsi="Arial" w:cs="Arial"/>
          <w:sz w:val="20"/>
          <w:szCs w:val="20"/>
        </w:rPr>
        <w:t>Kitettség alatt mérlegen belüli követelés esetén a bruttó könyv szerinti érték, mérlegen kívüli tétel esetén a nyilvántartási érték</w:t>
      </w:r>
      <w:r w:rsidR="00B24DEF">
        <w:rPr>
          <w:rFonts w:ascii="Arial" w:hAnsi="Arial" w:cs="Arial"/>
          <w:sz w:val="20"/>
          <w:szCs w:val="20"/>
        </w:rPr>
        <w:t xml:space="preserve"> (névérték)</w:t>
      </w:r>
      <w:r w:rsidRPr="005C35FB">
        <w:rPr>
          <w:rFonts w:ascii="Arial" w:hAnsi="Arial" w:cs="Arial"/>
          <w:sz w:val="20"/>
          <w:szCs w:val="20"/>
        </w:rPr>
        <w:t xml:space="preserve"> értendő.</w:t>
      </w:r>
    </w:p>
    <w:p w14:paraId="4A5F5B18" w14:textId="77777777" w:rsidR="00EA4330" w:rsidRPr="005C35FB" w:rsidRDefault="00EA4330" w:rsidP="00EA4330">
      <w:pPr>
        <w:jc w:val="both"/>
        <w:rPr>
          <w:rFonts w:ascii="Arial" w:hAnsi="Arial" w:cs="Arial"/>
          <w:sz w:val="20"/>
          <w:szCs w:val="20"/>
        </w:rPr>
      </w:pPr>
    </w:p>
    <w:p w14:paraId="47367891" w14:textId="77777777" w:rsidR="00EA4330" w:rsidRPr="005C35FB" w:rsidRDefault="00EA4330" w:rsidP="00EA4330">
      <w:pPr>
        <w:jc w:val="both"/>
        <w:rPr>
          <w:rFonts w:ascii="Arial" w:hAnsi="Arial" w:cs="Arial"/>
          <w:sz w:val="20"/>
          <w:szCs w:val="20"/>
        </w:rPr>
      </w:pPr>
      <w:r w:rsidRPr="005C35FB">
        <w:rPr>
          <w:rFonts w:ascii="Arial" w:hAnsi="Arial" w:cs="Arial"/>
          <w:bCs/>
          <w:sz w:val="20"/>
          <w:szCs w:val="20"/>
        </w:rPr>
        <w:t>Mind a teljesítő, mind a nem</w:t>
      </w:r>
      <w:r w:rsidR="00B17ABE" w:rsidRPr="005C35FB">
        <w:rPr>
          <w:rFonts w:ascii="Arial" w:hAnsi="Arial" w:cs="Arial"/>
          <w:bCs/>
          <w:sz w:val="20"/>
          <w:szCs w:val="20"/>
        </w:rPr>
        <w:t xml:space="preserve"> </w:t>
      </w:r>
      <w:r w:rsidRPr="005C35FB">
        <w:rPr>
          <w:rFonts w:ascii="Arial" w:hAnsi="Arial" w:cs="Arial"/>
          <w:bCs/>
          <w:sz w:val="20"/>
          <w:szCs w:val="20"/>
        </w:rPr>
        <w:t xml:space="preserve">teljesítő kategórián belül a kitettségeket </w:t>
      </w:r>
      <w:r w:rsidRPr="00D06080">
        <w:rPr>
          <w:rFonts w:ascii="Arial" w:hAnsi="Arial" w:cs="Arial"/>
          <w:bCs/>
          <w:sz w:val="20"/>
          <w:szCs w:val="20"/>
        </w:rPr>
        <w:t>szerződésenként</w:t>
      </w:r>
      <w:r w:rsidRPr="005C35FB">
        <w:rPr>
          <w:rFonts w:ascii="Arial" w:hAnsi="Arial" w:cs="Arial"/>
          <w:bCs/>
          <w:sz w:val="20"/>
          <w:szCs w:val="20"/>
        </w:rPr>
        <w:t xml:space="preserve">,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w:t>
      </w:r>
      <w:r w:rsidRPr="005C35FB">
        <w:rPr>
          <w:rFonts w:ascii="Arial" w:hAnsi="Arial" w:cs="Arial"/>
          <w:bCs/>
          <w:sz w:val="20"/>
          <w:szCs w:val="20"/>
        </w:rPr>
        <w:t xml:space="preserve">kell besorolni a </w:t>
      </w:r>
      <w:r w:rsidR="00E93D01">
        <w:rPr>
          <w:rFonts w:ascii="Arial" w:hAnsi="Arial" w:cs="Arial"/>
          <w:bCs/>
          <w:sz w:val="20"/>
          <w:szCs w:val="20"/>
        </w:rPr>
        <w:t>késedelmességi (</w:t>
      </w:r>
      <w:r w:rsidRPr="005C35FB">
        <w:rPr>
          <w:rFonts w:ascii="Arial" w:hAnsi="Arial" w:cs="Arial"/>
          <w:bCs/>
          <w:sz w:val="20"/>
          <w:szCs w:val="20"/>
        </w:rPr>
        <w:t>lejártsági</w:t>
      </w:r>
      <w:r w:rsidR="00E93D01">
        <w:rPr>
          <w:rFonts w:ascii="Arial" w:hAnsi="Arial" w:cs="Arial"/>
          <w:bCs/>
          <w:sz w:val="20"/>
          <w:szCs w:val="20"/>
        </w:rPr>
        <w:t>)</w:t>
      </w:r>
      <w:r w:rsidRPr="005C35FB">
        <w:rPr>
          <w:rFonts w:ascii="Arial" w:hAnsi="Arial" w:cs="Arial"/>
          <w:bCs/>
          <w:sz w:val="20"/>
          <w:szCs w:val="20"/>
        </w:rPr>
        <w:t xml:space="preserve"> kategóriákba. </w:t>
      </w:r>
    </w:p>
    <w:p w14:paraId="0FBC2C25" w14:textId="77777777" w:rsidR="00EA4330" w:rsidRPr="005C35FB" w:rsidRDefault="00EA4330" w:rsidP="00EA4330">
      <w:pPr>
        <w:jc w:val="both"/>
        <w:rPr>
          <w:rFonts w:ascii="Arial" w:hAnsi="Arial" w:cs="Arial"/>
          <w:bCs/>
          <w:sz w:val="20"/>
          <w:szCs w:val="20"/>
        </w:rPr>
      </w:pPr>
    </w:p>
    <w:p w14:paraId="40F6364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b1) Nem késedelmes</w:t>
      </w:r>
      <w:r w:rsidRPr="00D71A64">
        <w:rPr>
          <w:rFonts w:ascii="Arial" w:hAnsi="Arial" w:cs="Arial"/>
          <w:sz w:val="20"/>
          <w:szCs w:val="20"/>
        </w:rPr>
        <w:t xml:space="preserve"> </w:t>
      </w:r>
      <w:r w:rsidRPr="005C35FB">
        <w:rPr>
          <w:rFonts w:ascii="Arial" w:hAnsi="Arial" w:cs="Arial"/>
          <w:sz w:val="20"/>
          <w:szCs w:val="20"/>
        </w:rPr>
        <w:t>és a</w:t>
      </w:r>
      <w:r w:rsidRPr="00D71A64">
        <w:rPr>
          <w:rFonts w:ascii="Arial" w:hAnsi="Arial" w:cs="Arial"/>
          <w:sz w:val="20"/>
          <w:szCs w:val="20"/>
        </w:rPr>
        <w:t xml:space="preserve"> </w:t>
      </w:r>
      <w:r w:rsidRPr="00D06080">
        <w:rPr>
          <w:rFonts w:ascii="Arial" w:hAnsi="Arial" w:cs="Arial"/>
          <w:sz w:val="20"/>
          <w:szCs w:val="20"/>
        </w:rPr>
        <w:t>c1) Nem késedelmes, de nem valószínű, hogy fizet</w:t>
      </w:r>
      <w:r w:rsidRPr="005C35FB">
        <w:rPr>
          <w:rFonts w:ascii="Arial" w:hAnsi="Arial" w:cs="Arial"/>
          <w:sz w:val="20"/>
          <w:szCs w:val="20"/>
        </w:rPr>
        <w:t xml:space="preserve"> oszlopban csak azok a szerződéses kockázatvállalások szerepelhetnek, amelyeknél az aktuális szerződés szerinti teljesítés nem esik késedelembe, azaz a szerződés hátralékos tétellel nem rendelkezik, függetlenül attól, hogy a hitel átstrukturált vagy sem.</w:t>
      </w:r>
    </w:p>
    <w:p w14:paraId="408CE310" w14:textId="77777777" w:rsidR="00EA4330" w:rsidRPr="005C35FB" w:rsidRDefault="00EA4330" w:rsidP="00EA4330">
      <w:pPr>
        <w:jc w:val="both"/>
        <w:rPr>
          <w:rFonts w:ascii="Arial" w:hAnsi="Arial" w:cs="Arial"/>
          <w:sz w:val="20"/>
          <w:szCs w:val="20"/>
        </w:rPr>
      </w:pPr>
    </w:p>
    <w:p w14:paraId="77EFA929" w14:textId="71BB50DA"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b2)</w:t>
      </w:r>
      <w:r w:rsidR="00B047CA">
        <w:rPr>
          <w:rFonts w:ascii="Arial" w:hAnsi="Arial" w:cs="Arial"/>
          <w:sz w:val="20"/>
          <w:szCs w:val="20"/>
        </w:rPr>
        <w:t>–</w:t>
      </w:r>
      <w:r w:rsidRPr="00D06080">
        <w:rPr>
          <w:rFonts w:ascii="Arial" w:hAnsi="Arial" w:cs="Arial"/>
          <w:sz w:val="20"/>
          <w:szCs w:val="20"/>
        </w:rPr>
        <w:t>b4) és c2)</w:t>
      </w:r>
      <w:r w:rsidR="00B047CA">
        <w:rPr>
          <w:rFonts w:ascii="Arial" w:hAnsi="Arial" w:cs="Arial"/>
          <w:sz w:val="20"/>
          <w:szCs w:val="20"/>
        </w:rPr>
        <w:t>–</w:t>
      </w:r>
      <w:r w:rsidRPr="00D06080">
        <w:rPr>
          <w:rFonts w:ascii="Arial" w:hAnsi="Arial" w:cs="Arial"/>
          <w:sz w:val="20"/>
          <w:szCs w:val="20"/>
        </w:rPr>
        <w:t xml:space="preserve">c7) </w:t>
      </w:r>
      <w:r w:rsidRPr="005C35FB">
        <w:rPr>
          <w:rFonts w:ascii="Arial" w:hAnsi="Arial" w:cs="Arial"/>
          <w:sz w:val="20"/>
          <w:szCs w:val="20"/>
        </w:rPr>
        <w:t xml:space="preserve">oszlopba a szerződéseket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 (hátralék) időpontjától eltelt napok száma szerint kell sávonként besorolni.</w:t>
      </w:r>
    </w:p>
    <w:p w14:paraId="40398D9E" w14:textId="46E2D67F" w:rsidR="00EA4330" w:rsidRPr="005C35FB" w:rsidRDefault="00EA4330" w:rsidP="00EA4330">
      <w:pPr>
        <w:jc w:val="both"/>
        <w:rPr>
          <w:rFonts w:ascii="Arial" w:hAnsi="Arial" w:cs="Arial"/>
          <w:sz w:val="20"/>
          <w:szCs w:val="20"/>
        </w:rPr>
      </w:pP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130C77">
        <w:rPr>
          <w:rFonts w:ascii="Arial" w:hAnsi="Arial" w:cs="Arial"/>
          <w:sz w:val="20"/>
          <w:szCs w:val="20"/>
        </w:rPr>
        <w:t>késedelemnek (</w:t>
      </w:r>
      <w:r w:rsidRPr="005C35FB">
        <w:rPr>
          <w:rFonts w:ascii="Arial" w:hAnsi="Arial" w:cs="Arial"/>
          <w:sz w:val="20"/>
          <w:szCs w:val="20"/>
        </w:rPr>
        <w:t>lejáratnak</w:t>
      </w:r>
      <w:r w:rsidR="00130C77">
        <w:rPr>
          <w:rFonts w:ascii="Arial" w:hAnsi="Arial" w:cs="Arial"/>
          <w:sz w:val="20"/>
          <w:szCs w:val="20"/>
        </w:rPr>
        <w:t>)</w:t>
      </w:r>
      <w:r w:rsidRPr="005C35FB">
        <w:rPr>
          <w:rFonts w:ascii="Arial" w:hAnsi="Arial" w:cs="Arial"/>
          <w:sz w:val="20"/>
          <w:szCs w:val="20"/>
        </w:rPr>
        <w:t xml:space="preserve"> minősül az a lejárt</w:t>
      </w:r>
      <w:r w:rsidR="00545BB4">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w:t>
      </w:r>
      <w:r w:rsidR="00E445E3">
        <w:rPr>
          <w:rFonts w:ascii="Arial" w:hAnsi="Arial" w:cs="Arial"/>
          <w:sz w:val="20"/>
          <w:szCs w:val="20"/>
        </w:rPr>
        <w:t>,</w:t>
      </w:r>
      <w:r w:rsidRPr="005C35FB">
        <w:rPr>
          <w:rFonts w:ascii="Arial" w:hAnsi="Arial" w:cs="Arial"/>
          <w:sz w:val="20"/>
          <w:szCs w:val="20"/>
        </w:rPr>
        <w:t xml:space="preserve"> </w:t>
      </w:r>
      <w:r w:rsidRPr="005C35FB">
        <w:rPr>
          <w:rFonts w:ascii="Arial" w:hAnsi="Arial" w:cs="Arial"/>
          <w:snapToGrid w:val="0"/>
          <w:sz w:val="20"/>
          <w:szCs w:val="20"/>
        </w:rPr>
        <w:t xml:space="preserve">függetlenül attól, hogy a 30 napon túl </w:t>
      </w:r>
      <w:r w:rsidR="00130C77">
        <w:rPr>
          <w:rFonts w:ascii="Arial" w:hAnsi="Arial" w:cs="Arial"/>
          <w:snapToGrid w:val="0"/>
          <w:sz w:val="20"/>
          <w:szCs w:val="20"/>
        </w:rPr>
        <w:t>késedelmes (</w:t>
      </w:r>
      <w:r w:rsidRPr="005C35FB">
        <w:rPr>
          <w:rFonts w:ascii="Arial" w:hAnsi="Arial" w:cs="Arial"/>
          <w:snapToGrid w:val="0"/>
          <w:sz w:val="20"/>
          <w:szCs w:val="20"/>
        </w:rPr>
        <w:t>lejárt</w:t>
      </w:r>
      <w:r w:rsidR="00130C77">
        <w:rPr>
          <w:rFonts w:ascii="Arial" w:hAnsi="Arial" w:cs="Arial"/>
          <w:snapToGrid w:val="0"/>
          <w:sz w:val="20"/>
          <w:szCs w:val="20"/>
        </w:rPr>
        <w:t>)</w:t>
      </w:r>
      <w:r w:rsidRPr="005C35FB">
        <w:rPr>
          <w:rFonts w:ascii="Arial" w:hAnsi="Arial" w:cs="Arial"/>
          <w:snapToGrid w:val="0"/>
          <w:sz w:val="20"/>
          <w:szCs w:val="20"/>
        </w:rPr>
        <w:t xml:space="preserve"> kamatköveteléseket a </w:t>
      </w:r>
      <w:r w:rsidR="004A27B9" w:rsidRPr="005C35FB">
        <w:rPr>
          <w:rFonts w:ascii="Arial" w:hAnsi="Arial" w:cs="Arial"/>
          <w:snapToGrid w:val="0"/>
          <w:sz w:val="20"/>
          <w:szCs w:val="20"/>
        </w:rPr>
        <w:t xml:space="preserve">magyar </w:t>
      </w:r>
      <w:r w:rsidRPr="005C35FB">
        <w:rPr>
          <w:rFonts w:ascii="Arial" w:hAnsi="Arial" w:cs="Arial"/>
          <w:snapToGrid w:val="0"/>
          <w:sz w:val="20"/>
          <w:szCs w:val="20"/>
        </w:rPr>
        <w:t>számviteli szabályok szerint függővé kell tenni, és nem szerepeltethetők a követelések között</w:t>
      </w:r>
      <w:r w:rsidRPr="005C35FB">
        <w:rPr>
          <w:rFonts w:ascii="Arial" w:hAnsi="Arial" w:cs="Arial"/>
          <w:sz w:val="20"/>
          <w:szCs w:val="20"/>
        </w:rPr>
        <w:t xml:space="preserve">. Egy szerződés vagy kockázatvállalás </w:t>
      </w:r>
      <w:r w:rsidR="00130C77">
        <w:rPr>
          <w:rFonts w:ascii="Arial" w:hAnsi="Arial" w:cs="Arial"/>
          <w:sz w:val="20"/>
          <w:szCs w:val="20"/>
        </w:rPr>
        <w:t>késedelmes (</w:t>
      </w:r>
      <w:r w:rsidRPr="005C35FB">
        <w:rPr>
          <w:rFonts w:ascii="Arial" w:hAnsi="Arial" w:cs="Arial"/>
          <w:sz w:val="20"/>
          <w:szCs w:val="20"/>
        </w:rPr>
        <w:t>lejárt</w:t>
      </w:r>
      <w:r w:rsidR="00130C77">
        <w:rPr>
          <w:rFonts w:ascii="Arial" w:hAnsi="Arial" w:cs="Arial"/>
          <w:sz w:val="20"/>
          <w:szCs w:val="20"/>
        </w:rPr>
        <w:t>)</w:t>
      </w:r>
      <w:r w:rsidRPr="005C35FB">
        <w:rPr>
          <w:rFonts w:ascii="Arial" w:hAnsi="Arial" w:cs="Arial"/>
          <w:sz w:val="20"/>
          <w:szCs w:val="20"/>
        </w:rPr>
        <w:t xml:space="preserve"> kamatkövetelését a</w:t>
      </w:r>
      <w:r w:rsidR="004A27B9"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B91EF5">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w:t>
      </w:r>
      <w:r w:rsidR="00B91EF5">
        <w:rPr>
          <w:rFonts w:ascii="Arial" w:hAnsi="Arial" w:cs="Arial"/>
          <w:sz w:val="20"/>
          <w:szCs w:val="20"/>
        </w:rPr>
        <w:t>késedelmességi kategória</w:t>
      </w:r>
      <w:r w:rsidRPr="005C35FB">
        <w:rPr>
          <w:rFonts w:ascii="Arial" w:hAnsi="Arial" w:cs="Arial"/>
          <w:sz w:val="20"/>
          <w:szCs w:val="20"/>
        </w:rPr>
        <w:t xml:space="preserve"> meghatározása szempontjából a tőkeköveteléstől elkülönítetten figyelembe kell venni, de annak összegét a táblában nem kell megjeleníteni. </w:t>
      </w:r>
    </w:p>
    <w:p w14:paraId="7AFACCD2" w14:textId="77777777" w:rsidR="00EA4330" w:rsidRPr="005C35FB" w:rsidRDefault="00EA4330" w:rsidP="00EA4330">
      <w:pPr>
        <w:jc w:val="both"/>
        <w:rPr>
          <w:rFonts w:ascii="Arial" w:hAnsi="Arial" w:cs="Arial"/>
          <w:sz w:val="20"/>
          <w:szCs w:val="20"/>
        </w:rPr>
      </w:pPr>
    </w:p>
    <w:p w14:paraId="0290A01C" w14:textId="55EDE496"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A</w:t>
      </w:r>
      <w:r w:rsidR="00581579">
        <w:rPr>
          <w:rFonts w:ascii="Arial" w:hAnsi="Arial" w:cs="Arial"/>
          <w:sz w:val="20"/>
          <w:szCs w:val="20"/>
        </w:rPr>
        <w:t xml:space="preserve"> már késedelmesen</w:t>
      </w:r>
      <w:r w:rsidRPr="005C35FB">
        <w:rPr>
          <w:rFonts w:ascii="Arial" w:hAnsi="Arial" w:cs="Arial"/>
          <w:sz w:val="20"/>
          <w:szCs w:val="20"/>
        </w:rPr>
        <w:t xml:space="preserve"> vásárolt követelések esetén a </w:t>
      </w:r>
      <w:r w:rsidR="00581579">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81579">
        <w:rPr>
          <w:rFonts w:ascii="Arial" w:hAnsi="Arial" w:cs="Arial"/>
          <w:sz w:val="20"/>
          <w:szCs w:val="20"/>
        </w:rPr>
        <w:t>)</w:t>
      </w:r>
      <w:r w:rsidRPr="005C35FB">
        <w:rPr>
          <w:rFonts w:ascii="Arial" w:hAnsi="Arial" w:cs="Arial"/>
          <w:sz w:val="20"/>
          <w:szCs w:val="20"/>
        </w:rPr>
        <w:t xml:space="preserve"> az eredeti szerződés szerinti nemfizetés időpontjától kell számítani</w:t>
      </w:r>
      <w:r w:rsidR="00FC610C">
        <w:rPr>
          <w:rFonts w:ascii="Arial" w:hAnsi="Arial" w:cs="Arial"/>
          <w:sz w:val="20"/>
          <w:szCs w:val="20"/>
        </w:rPr>
        <w:t>,</w:t>
      </w:r>
      <w:r w:rsidRPr="005C35FB">
        <w:rPr>
          <w:rFonts w:ascii="Arial" w:hAnsi="Arial" w:cs="Arial"/>
          <w:sz w:val="20"/>
          <w:szCs w:val="20"/>
        </w:rPr>
        <w:t xml:space="preserve"> függetlenül attól, hogy a pénzügyi intézmény a követelést mikor vásárolta. Ha a követelés átstrukturálásakor a szerződésben a lejárati esedékesség módosításra kerül, a fizetési késedelmet az érvényes szerződés ütemezésének megfelelően kell meghatározni.</w:t>
      </w:r>
    </w:p>
    <w:p w14:paraId="015B038E" w14:textId="77777777" w:rsidR="00EA4330" w:rsidRPr="005C35FB" w:rsidRDefault="00EA4330" w:rsidP="00EA4330">
      <w:pPr>
        <w:jc w:val="both"/>
        <w:rPr>
          <w:rFonts w:ascii="Arial" w:hAnsi="Arial" w:cs="Arial"/>
          <w:snapToGrid w:val="0"/>
          <w:sz w:val="20"/>
          <w:szCs w:val="20"/>
        </w:rPr>
      </w:pPr>
    </w:p>
    <w:p w14:paraId="1BA4069A"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Ha egy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esetében egyszerre fennáll a lehetősége, hogy nem valószínű, hogy az adós a hitel teljes összegét visszafizeti, és már lejárt</w:t>
      </w:r>
      <w:r w:rsidR="003C7D9A">
        <w:rPr>
          <w:rFonts w:ascii="Arial" w:hAnsi="Arial" w:cs="Arial"/>
          <w:bCs/>
          <w:color w:val="auto"/>
          <w:sz w:val="20"/>
          <w:szCs w:val="20"/>
        </w:rPr>
        <w:t xml:space="preserve"> esedékességű tőke- vagy kamat</w:t>
      </w:r>
      <w:r w:rsidRPr="005C35FB">
        <w:rPr>
          <w:rFonts w:ascii="Arial" w:hAnsi="Arial" w:cs="Arial"/>
          <w:bCs/>
          <w:color w:val="auto"/>
          <w:sz w:val="20"/>
          <w:szCs w:val="20"/>
        </w:rPr>
        <w:t>követelés</w:t>
      </w:r>
      <w:r w:rsidR="003C7D9A">
        <w:rPr>
          <w:rFonts w:ascii="Arial" w:hAnsi="Arial" w:cs="Arial"/>
          <w:bCs/>
          <w:color w:val="auto"/>
          <w:sz w:val="20"/>
          <w:szCs w:val="20"/>
        </w:rPr>
        <w:t xml:space="preserve"> része</w:t>
      </w:r>
      <w:r w:rsidRPr="005C35FB">
        <w:rPr>
          <w:rFonts w:ascii="Arial" w:hAnsi="Arial" w:cs="Arial"/>
          <w:bCs/>
          <w:color w:val="auto"/>
          <w:sz w:val="20"/>
          <w:szCs w:val="20"/>
        </w:rPr>
        <w:t xml:space="preserve"> is van, akkor a kitettség összegét a </w:t>
      </w:r>
      <w:r w:rsidR="003C7D9A">
        <w:rPr>
          <w:rFonts w:ascii="Arial" w:hAnsi="Arial" w:cs="Arial"/>
          <w:bCs/>
          <w:color w:val="auto"/>
          <w:sz w:val="20"/>
          <w:szCs w:val="20"/>
        </w:rPr>
        <w:t>késedelmesség (</w:t>
      </w:r>
      <w:proofErr w:type="spellStart"/>
      <w:r w:rsidRPr="005C35FB">
        <w:rPr>
          <w:rFonts w:ascii="Arial" w:hAnsi="Arial" w:cs="Arial"/>
          <w:bCs/>
          <w:color w:val="auto"/>
          <w:sz w:val="20"/>
          <w:szCs w:val="20"/>
        </w:rPr>
        <w:t>lejártság</w:t>
      </w:r>
      <w:proofErr w:type="spellEnd"/>
      <w:r w:rsidR="003C7D9A">
        <w:rPr>
          <w:rFonts w:ascii="Arial" w:hAnsi="Arial" w:cs="Arial"/>
          <w:bCs/>
          <w:color w:val="auto"/>
          <w:sz w:val="20"/>
          <w:szCs w:val="20"/>
        </w:rPr>
        <w:t>)</w:t>
      </w:r>
      <w:r w:rsidRPr="005C35FB">
        <w:rPr>
          <w:rFonts w:ascii="Arial" w:hAnsi="Arial" w:cs="Arial"/>
          <w:bCs/>
          <w:color w:val="auto"/>
          <w:sz w:val="20"/>
          <w:szCs w:val="20"/>
        </w:rPr>
        <w:t xml:space="preserve"> szerint kell a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kategóriákba besorolni.</w:t>
      </w:r>
    </w:p>
    <w:p w14:paraId="7E9E0C44" w14:textId="0291AF10" w:rsidR="004A27B9" w:rsidRDefault="004A27B9" w:rsidP="004A27B9">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forintosítása</w:t>
      </w:r>
      <w:proofErr w:type="spellEnd"/>
      <w:r w:rsidRPr="005C35FB">
        <w:rPr>
          <w:rFonts w:ascii="Arial" w:hAnsi="Arial" w:cs="Arial"/>
          <w:sz w:val="20"/>
          <w:szCs w:val="20"/>
          <w:lang w:val="hu-HU"/>
        </w:rPr>
        <w:t xml:space="preserve">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w:t>
      </w:r>
      <w:proofErr w:type="spellStart"/>
      <w:r w:rsidRPr="005C35FB">
        <w:rPr>
          <w:rFonts w:ascii="Arial" w:hAnsi="Arial" w:cs="Arial"/>
          <w:sz w:val="20"/>
          <w:szCs w:val="20"/>
          <w:lang w:val="hu-HU"/>
        </w:rPr>
        <w:t>forintosítás</w:t>
      </w:r>
      <w:proofErr w:type="spellEnd"/>
      <w:r w:rsidRPr="005C35FB">
        <w:rPr>
          <w:rFonts w:ascii="Arial" w:hAnsi="Arial" w:cs="Arial"/>
          <w:sz w:val="20"/>
          <w:szCs w:val="20"/>
          <w:lang w:val="hu-HU"/>
        </w:rPr>
        <w:t xml:space="preserve"> feltételeit, azaz a forintra történő átváltásnak nem feltétele a szerződésmódosítás), a hitel forintosított és deviza részét egységes egészként (teljes követelésként) kell kezelni. Ez azt jelenti, hogy a teljes szerződéses </w:t>
      </w:r>
      <w:r w:rsidRPr="005C35FB">
        <w:rPr>
          <w:rFonts w:ascii="Arial" w:hAnsi="Arial" w:cs="Arial"/>
          <w:sz w:val="20"/>
          <w:szCs w:val="20"/>
          <w:lang w:val="hu-HU"/>
        </w:rPr>
        <w:lastRenderedPageBreak/>
        <w:t xml:space="preserve">állomány </w:t>
      </w:r>
      <w:proofErr w:type="spellStart"/>
      <w:r w:rsidRPr="005C35FB">
        <w:rPr>
          <w:rFonts w:ascii="Arial" w:hAnsi="Arial" w:cs="Arial"/>
          <w:sz w:val="20"/>
          <w:szCs w:val="20"/>
          <w:lang w:val="hu-HU"/>
        </w:rPr>
        <w:t>legrégebbi</w:t>
      </w:r>
      <w:proofErr w:type="spellEnd"/>
      <w:r w:rsidRPr="005C35FB">
        <w:rPr>
          <w:rFonts w:ascii="Arial" w:hAnsi="Arial" w:cs="Arial"/>
          <w:sz w:val="20"/>
          <w:szCs w:val="20"/>
          <w:lang w:val="hu-HU"/>
        </w:rPr>
        <w:t xml:space="preserve">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50C2A5D9" w14:textId="4CC212F3" w:rsidR="003A016C" w:rsidRPr="00D9381A" w:rsidRDefault="003A016C" w:rsidP="003A016C">
      <w:pPr>
        <w:pStyle w:val="Baseparagraphnumbered"/>
        <w:numPr>
          <w:ilvl w:val="0"/>
          <w:numId w:val="0"/>
        </w:numPr>
        <w:rPr>
          <w:rFonts w:ascii="Arial" w:hAnsi="Arial" w:cs="Arial"/>
          <w:sz w:val="20"/>
          <w:szCs w:val="20"/>
          <w:lang w:val="hu-HU"/>
        </w:rPr>
      </w:pPr>
      <w:r w:rsidRPr="00D9381A">
        <w:rPr>
          <w:rFonts w:ascii="Arial" w:hAnsi="Arial" w:cs="Arial"/>
          <w:sz w:val="20"/>
          <w:szCs w:val="20"/>
          <w:lang w:val="hu-HU"/>
        </w:rPr>
        <w:t>A 90 napot meghaladó</w:t>
      </w:r>
      <w:r w:rsidR="006D2487" w:rsidRPr="00D9381A">
        <w:rPr>
          <w:rFonts w:ascii="Arial" w:hAnsi="Arial" w:cs="Arial"/>
          <w:sz w:val="20"/>
          <w:szCs w:val="20"/>
          <w:lang w:val="hu-HU"/>
        </w:rPr>
        <w:t xml:space="preserve"> </w:t>
      </w:r>
      <w:r w:rsidR="00BE68CA" w:rsidRPr="00D9381A">
        <w:rPr>
          <w:rFonts w:ascii="Arial" w:hAnsi="Arial" w:cs="Arial"/>
          <w:sz w:val="20"/>
          <w:szCs w:val="20"/>
          <w:lang w:val="hu-HU"/>
        </w:rPr>
        <w:t>azon,</w:t>
      </w:r>
      <w:r w:rsidRPr="00D9381A">
        <w:rPr>
          <w:rFonts w:ascii="Arial" w:hAnsi="Arial" w:cs="Arial"/>
          <w:sz w:val="20"/>
          <w:szCs w:val="20"/>
          <w:lang w:val="hu-HU"/>
        </w:rPr>
        <w:t xml:space="preserve"> késedelemben lévő kitettségeket, amelyek esetében a hátralék összege a </w:t>
      </w:r>
      <w:proofErr w:type="spellStart"/>
      <w:r w:rsidRPr="00D9381A">
        <w:rPr>
          <w:rFonts w:ascii="Arial" w:hAnsi="Arial" w:cs="Arial"/>
          <w:sz w:val="20"/>
          <w:szCs w:val="20"/>
          <w:lang w:val="hu-HU"/>
        </w:rPr>
        <w:t>CRR</w:t>
      </w:r>
      <w:proofErr w:type="spellEnd"/>
      <w:r w:rsidRPr="00D9381A">
        <w:rPr>
          <w:rFonts w:ascii="Arial" w:hAnsi="Arial" w:cs="Arial"/>
          <w:sz w:val="20"/>
          <w:szCs w:val="20"/>
          <w:lang w:val="hu-HU"/>
        </w:rPr>
        <w:t xml:space="preserve"> 178. cikkének megfelelően nem </w:t>
      </w:r>
      <w:r w:rsidR="00BE68CA" w:rsidRPr="00D9381A">
        <w:rPr>
          <w:rFonts w:ascii="Arial" w:hAnsi="Arial" w:cs="Arial"/>
          <w:sz w:val="20"/>
          <w:szCs w:val="20"/>
          <w:lang w:val="hu-HU"/>
        </w:rPr>
        <w:t>jelentős</w:t>
      </w:r>
      <w:r w:rsidRPr="00D9381A">
        <w:rPr>
          <w:rFonts w:ascii="Arial" w:hAnsi="Arial" w:cs="Arial"/>
          <w:sz w:val="20"/>
          <w:szCs w:val="20"/>
          <w:lang w:val="hu-HU"/>
        </w:rPr>
        <w:t>, és ezért a kitettség teljesítő minősítést kapott, az adatszolgáltatásban a 61-90 nap közötti késedelmű kitettségekkel együtt</w:t>
      </w:r>
      <w:r w:rsidR="00676ED3" w:rsidRPr="00D9381A">
        <w:rPr>
          <w:rFonts w:ascii="Arial" w:hAnsi="Arial" w:cs="Arial"/>
          <w:sz w:val="20"/>
          <w:szCs w:val="20"/>
          <w:lang w:val="hu-HU"/>
        </w:rPr>
        <w:t xml:space="preserve">, </w:t>
      </w:r>
      <w:r w:rsidRPr="00D9381A">
        <w:rPr>
          <w:rFonts w:ascii="Arial" w:hAnsi="Arial" w:cs="Arial"/>
          <w:sz w:val="20"/>
          <w:szCs w:val="20"/>
          <w:lang w:val="hu-HU"/>
        </w:rPr>
        <w:t>a b4) oszlopban kell jelenteni.</w:t>
      </w:r>
    </w:p>
    <w:p w14:paraId="104980F5" w14:textId="2909CB51" w:rsidR="00EA4330" w:rsidRPr="005C35FB" w:rsidRDefault="00EA4330" w:rsidP="0007669F">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c)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 összesen oszlopból való kiemelésként a </w:t>
      </w:r>
      <w:r w:rsidRPr="004E2802">
        <w:rPr>
          <w:rFonts w:ascii="Arial" w:hAnsi="Arial" w:cs="Arial"/>
          <w:bCs/>
          <w:sz w:val="20"/>
          <w:szCs w:val="20"/>
          <w:lang w:val="hu-HU"/>
        </w:rPr>
        <w:t>c8) oszlopban</w:t>
      </w:r>
      <w:r w:rsidRPr="005C35FB">
        <w:rPr>
          <w:rFonts w:ascii="Arial" w:hAnsi="Arial" w:cs="Arial"/>
          <w:bCs/>
          <w:sz w:val="20"/>
          <w:szCs w:val="20"/>
          <w:lang w:val="hu-HU"/>
        </w:rPr>
        <w:t xml:space="preserve"> kell szerepeltetni azokat a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kitettségeket, amelyek a </w:t>
      </w:r>
      <w:proofErr w:type="spellStart"/>
      <w:r w:rsidRPr="005C35FB">
        <w:rPr>
          <w:rFonts w:ascii="Arial" w:hAnsi="Arial" w:cs="Arial"/>
          <w:bCs/>
          <w:sz w:val="20"/>
          <w:szCs w:val="20"/>
          <w:lang w:val="hu-HU"/>
        </w:rPr>
        <w:t>CRR</w:t>
      </w:r>
      <w:proofErr w:type="spellEnd"/>
      <w:r w:rsidRPr="005C35FB">
        <w:rPr>
          <w:rFonts w:ascii="Arial" w:hAnsi="Arial" w:cs="Arial"/>
          <w:bCs/>
          <w:sz w:val="20"/>
          <w:szCs w:val="20"/>
          <w:lang w:val="hu-HU"/>
        </w:rPr>
        <w:t xml:space="preserve"> 178. cikke szerint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teljesítő (</w:t>
      </w:r>
      <w:proofErr w:type="spellStart"/>
      <w:r w:rsidRPr="005C35FB">
        <w:rPr>
          <w:rFonts w:ascii="Arial" w:hAnsi="Arial" w:cs="Arial"/>
          <w:bCs/>
          <w:sz w:val="20"/>
          <w:szCs w:val="20"/>
          <w:lang w:val="hu-HU"/>
        </w:rPr>
        <w:t>defaulted</w:t>
      </w:r>
      <w:proofErr w:type="spellEnd"/>
      <w:r w:rsidRPr="005C35FB">
        <w:rPr>
          <w:rFonts w:ascii="Arial" w:hAnsi="Arial" w:cs="Arial"/>
          <w:bCs/>
          <w:sz w:val="20"/>
          <w:szCs w:val="20"/>
          <w:lang w:val="hu-HU"/>
        </w:rPr>
        <w:t>) kitettségnek minősülnek. Ehhez hasonlóan a c) oszlopból ki kell emelni</w:t>
      </w:r>
      <w:r w:rsidR="00274AC2">
        <w:rPr>
          <w:rFonts w:ascii="Arial" w:hAnsi="Arial" w:cs="Arial"/>
          <w:bCs/>
          <w:sz w:val="20"/>
          <w:szCs w:val="20"/>
          <w:lang w:val="hu-HU"/>
        </w:rPr>
        <w:t>,</w:t>
      </w:r>
      <w:r w:rsidRPr="005C35FB">
        <w:rPr>
          <w:rFonts w:ascii="Arial" w:hAnsi="Arial" w:cs="Arial"/>
          <w:bCs/>
          <w:sz w:val="20"/>
          <w:szCs w:val="20"/>
          <w:lang w:val="hu-HU"/>
        </w:rPr>
        <w:t xml:space="preserve"> és a </w:t>
      </w:r>
      <w:r w:rsidRPr="004E2802">
        <w:rPr>
          <w:rFonts w:ascii="Arial" w:hAnsi="Arial" w:cs="Arial"/>
          <w:bCs/>
          <w:sz w:val="20"/>
          <w:szCs w:val="20"/>
          <w:lang w:val="hu-HU"/>
        </w:rPr>
        <w:t>c9) oszlopban</w:t>
      </w:r>
      <w:r w:rsidRPr="005C35FB">
        <w:rPr>
          <w:rFonts w:ascii="Arial" w:hAnsi="Arial" w:cs="Arial"/>
          <w:bCs/>
          <w:sz w:val="20"/>
          <w:szCs w:val="20"/>
          <w:lang w:val="hu-HU"/>
        </w:rPr>
        <w:t xml:space="preserve"> kell feltüntetni </w:t>
      </w:r>
      <w:r w:rsidR="004A27B9" w:rsidRPr="005C35FB">
        <w:rPr>
          <w:rFonts w:ascii="Arial" w:hAnsi="Arial" w:cs="Arial"/>
          <w:bCs/>
          <w:sz w:val="20"/>
          <w:szCs w:val="20"/>
          <w:lang w:val="hu-HU"/>
        </w:rPr>
        <w:t>az értékvesztett állományt</w:t>
      </w:r>
      <w:r w:rsidRPr="005C35FB">
        <w:rPr>
          <w:rFonts w:ascii="Arial" w:hAnsi="Arial" w:cs="Arial"/>
          <w:bCs/>
          <w:sz w:val="20"/>
          <w:szCs w:val="20"/>
          <w:lang w:val="hu-HU"/>
        </w:rPr>
        <w:t>.</w:t>
      </w:r>
      <w:r w:rsidR="0007669F" w:rsidRPr="005C35FB">
        <w:rPr>
          <w:rFonts w:ascii="Arial" w:hAnsi="Arial" w:cs="Arial"/>
          <w:bCs/>
          <w:sz w:val="20"/>
          <w:szCs w:val="20"/>
          <w:lang w:val="hu-HU"/>
        </w:rPr>
        <w:t xml:space="preserve"> </w:t>
      </w:r>
      <w:r w:rsidR="0007669F" w:rsidRPr="005C35FB">
        <w:rPr>
          <w:rFonts w:ascii="Arial" w:hAnsi="Arial" w:cs="Arial"/>
          <w:sz w:val="20"/>
          <w:szCs w:val="20"/>
          <w:lang w:val="hu-HU"/>
        </w:rPr>
        <w:t>IFRS-</w:t>
      </w:r>
      <w:r w:rsidR="00AC7990" w:rsidRPr="005C35FB">
        <w:rPr>
          <w:rFonts w:ascii="Arial" w:hAnsi="Arial" w:cs="Arial"/>
          <w:sz w:val="20"/>
          <w:szCs w:val="20"/>
          <w:lang w:val="hu-HU"/>
        </w:rPr>
        <w:t>eke</w:t>
      </w:r>
      <w:r w:rsidR="0007669F" w:rsidRPr="005C35FB">
        <w:rPr>
          <w:rFonts w:ascii="Arial" w:hAnsi="Arial" w:cs="Arial"/>
          <w:sz w:val="20"/>
          <w:szCs w:val="20"/>
          <w:lang w:val="hu-HU"/>
        </w:rPr>
        <w:t>t alkalmazó adatszolgáltató esetében értékvesztett állománynak az IFRS 9 szerinti 3. értékvesztési szakaszban lévő állomány tekintendő.</w:t>
      </w:r>
    </w:p>
    <w:p w14:paraId="6EE4F69E" w14:textId="3A19B960" w:rsidR="00C75C58" w:rsidRPr="005C35FB" w:rsidRDefault="00EA4330" w:rsidP="00C75C58">
      <w:pPr>
        <w:pStyle w:val="Default"/>
        <w:jc w:val="both"/>
        <w:rPr>
          <w:rFonts w:ascii="Arial" w:hAnsi="Arial" w:cs="Arial"/>
          <w:sz w:val="20"/>
          <w:szCs w:val="20"/>
        </w:rPr>
      </w:pPr>
      <w:r w:rsidRPr="005C35FB">
        <w:rPr>
          <w:rFonts w:ascii="Arial" w:hAnsi="Arial" w:cs="Arial"/>
          <w:sz w:val="20"/>
          <w:szCs w:val="20"/>
        </w:rPr>
        <w:t xml:space="preserve">A </w:t>
      </w:r>
      <w:r w:rsidRPr="004E2802">
        <w:rPr>
          <w:rFonts w:ascii="Arial" w:hAnsi="Arial" w:cs="Arial"/>
          <w:sz w:val="20"/>
          <w:szCs w:val="20"/>
        </w:rPr>
        <w:t>d)</w:t>
      </w:r>
      <w:r w:rsidR="00D24E90">
        <w:rPr>
          <w:rFonts w:ascii="Arial" w:hAnsi="Arial" w:cs="Arial"/>
          <w:sz w:val="20"/>
          <w:szCs w:val="20"/>
        </w:rPr>
        <w:t>–</w:t>
      </w:r>
      <w:r w:rsidRPr="004E2802">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4A27B9" w:rsidRPr="005C35FB">
        <w:rPr>
          <w:rFonts w:ascii="Arial" w:hAnsi="Arial" w:cs="Arial"/>
          <w:sz w:val="20"/>
          <w:szCs w:val="20"/>
        </w:rPr>
        <w:t>magyar számvitel</w:t>
      </w:r>
      <w:r w:rsidR="00305EB3" w:rsidRPr="005C35FB">
        <w:rPr>
          <w:rFonts w:ascii="Arial" w:hAnsi="Arial" w:cs="Arial"/>
          <w:sz w:val="20"/>
          <w:szCs w:val="20"/>
        </w:rPr>
        <w:t>i előírásoka</w:t>
      </w:r>
      <w:r w:rsidR="004A27B9" w:rsidRPr="005C35FB">
        <w:rPr>
          <w:rFonts w:ascii="Arial" w:hAnsi="Arial" w:cs="Arial"/>
          <w:sz w:val="20"/>
          <w:szCs w:val="20"/>
        </w:rPr>
        <w:t xml:space="preserve">t alkalmazó </w:t>
      </w:r>
      <w:r w:rsidR="00305EB3" w:rsidRPr="005C35FB">
        <w:rPr>
          <w:rFonts w:ascii="Arial" w:hAnsi="Arial" w:cs="Arial"/>
          <w:sz w:val="20"/>
          <w:szCs w:val="20"/>
        </w:rPr>
        <w:t>adatszolgáltató</w:t>
      </w:r>
      <w:r w:rsidR="004A27B9" w:rsidRPr="005C35FB">
        <w:rPr>
          <w:rFonts w:ascii="Arial" w:hAnsi="Arial" w:cs="Arial"/>
          <w:sz w:val="20"/>
          <w:szCs w:val="20"/>
        </w:rPr>
        <w:t xml:space="preserve"> esetében </w:t>
      </w:r>
      <w:r w:rsidRPr="005C35FB">
        <w:rPr>
          <w:rFonts w:ascii="Arial" w:hAnsi="Arial" w:cs="Arial"/>
          <w:sz w:val="20"/>
          <w:szCs w:val="20"/>
        </w:rPr>
        <w:t>a mérlegen belüli követelések utáni értékvesztés és a mérlegen kívüli tételeken fennálló céltartalék állományát kell kimutatni</w:t>
      </w:r>
      <w:r w:rsidR="00305EB3" w:rsidRPr="005C35FB">
        <w:rPr>
          <w:rFonts w:ascii="Arial" w:hAnsi="Arial" w:cs="Arial"/>
          <w:sz w:val="20"/>
          <w:szCs w:val="20"/>
        </w:rPr>
        <w:t>.</w:t>
      </w:r>
      <w:r w:rsidR="004A27B9" w:rsidRPr="005C35FB">
        <w:rPr>
          <w:rFonts w:ascii="Arial" w:hAnsi="Arial" w:cs="Arial"/>
          <w:sz w:val="20"/>
          <w:szCs w:val="20"/>
        </w:rPr>
        <w:t xml:space="preserve"> IFRS</w:t>
      </w:r>
      <w:r w:rsidR="00305EB3" w:rsidRPr="005C35FB">
        <w:rPr>
          <w:rFonts w:ascii="Arial" w:hAnsi="Arial" w:cs="Arial"/>
          <w:sz w:val="20"/>
          <w:szCs w:val="20"/>
        </w:rPr>
        <w:t>-</w:t>
      </w:r>
      <w:r w:rsidR="004A126E" w:rsidRPr="005C35FB">
        <w:rPr>
          <w:rFonts w:ascii="Arial" w:hAnsi="Arial" w:cs="Arial"/>
          <w:sz w:val="20"/>
          <w:szCs w:val="20"/>
        </w:rPr>
        <w:t>eke</w:t>
      </w:r>
      <w:r w:rsidR="00305EB3" w:rsidRPr="005C35FB">
        <w:rPr>
          <w:rFonts w:ascii="Arial" w:hAnsi="Arial" w:cs="Arial"/>
          <w:sz w:val="20"/>
          <w:szCs w:val="20"/>
        </w:rPr>
        <w:t>t alkalmazó adatszolgáltató</w:t>
      </w:r>
      <w:r w:rsidR="004A27B9" w:rsidRPr="005C35FB">
        <w:rPr>
          <w:rFonts w:ascii="Arial" w:hAnsi="Arial" w:cs="Arial"/>
          <w:sz w:val="20"/>
          <w:szCs w:val="20"/>
        </w:rPr>
        <w:t xml:space="preserve"> esetében ezekben az oszlopokban kell jelenteni</w:t>
      </w:r>
      <w:r w:rsidRPr="005C35FB">
        <w:rPr>
          <w:rFonts w:ascii="Arial" w:hAnsi="Arial" w:cs="Arial"/>
          <w:sz w:val="20"/>
          <w:szCs w:val="20"/>
        </w:rPr>
        <w:t xml:space="preserve"> </w:t>
      </w:r>
      <w:r w:rsidR="004A27B9" w:rsidRPr="005C35FB">
        <w:rPr>
          <w:rFonts w:ascii="Arial" w:hAnsi="Arial" w:cs="Arial"/>
          <w:sz w:val="20"/>
          <w:szCs w:val="20"/>
        </w:rPr>
        <w:t xml:space="preserve">a mérlegen belüli követelések utáni értékvesztés és a hitelkockázat változásából származó </w:t>
      </w:r>
      <w:r w:rsidR="00D32E29" w:rsidRPr="005C35FB">
        <w:rPr>
          <w:rFonts w:ascii="Arial" w:hAnsi="Arial" w:cs="Arial"/>
          <w:sz w:val="20"/>
          <w:szCs w:val="20"/>
        </w:rPr>
        <w:t xml:space="preserve">negatív </w:t>
      </w:r>
      <w:r w:rsidR="004A27B9" w:rsidRPr="005C35FB">
        <w:rPr>
          <w:rFonts w:ascii="Arial" w:hAnsi="Arial" w:cs="Arial"/>
          <w:sz w:val="20"/>
          <w:szCs w:val="20"/>
        </w:rPr>
        <w:t>valósérték-változás halmozott összegét, valamint a mérlegen kívüli tételeken fennálló céltartalék állományát.</w:t>
      </w:r>
      <w:r w:rsidR="00C75C58" w:rsidRPr="005C35FB">
        <w:rPr>
          <w:rFonts w:ascii="Arial" w:hAnsi="Arial" w:cs="Arial"/>
          <w:sz w:val="20"/>
          <w:szCs w:val="20"/>
        </w:rPr>
        <w:t xml:space="preserve"> </w:t>
      </w:r>
      <w:r w:rsidR="005907B2" w:rsidRPr="005C35FB">
        <w:rPr>
          <w:rFonts w:ascii="Arial" w:hAnsi="Arial" w:cs="Arial"/>
          <w:sz w:val="20"/>
          <w:szCs w:val="20"/>
        </w:rPr>
        <w:t>A hitelkockázat</w:t>
      </w:r>
      <w:r w:rsidR="00CB377D" w:rsidRPr="005C35FB">
        <w:rPr>
          <w:rFonts w:ascii="Arial" w:hAnsi="Arial" w:cs="Arial"/>
          <w:sz w:val="20"/>
          <w:szCs w:val="20"/>
        </w:rPr>
        <w:t xml:space="preserve"> </w:t>
      </w:r>
      <w:r w:rsidR="005907B2" w:rsidRPr="005C35FB">
        <w:rPr>
          <w:rFonts w:ascii="Arial" w:hAnsi="Arial" w:cs="Arial"/>
          <w:sz w:val="20"/>
          <w:szCs w:val="20"/>
        </w:rPr>
        <w:t>változás</w:t>
      </w:r>
      <w:r w:rsidR="00CB377D" w:rsidRPr="005C35FB">
        <w:rPr>
          <w:rFonts w:ascii="Arial" w:hAnsi="Arial" w:cs="Arial"/>
          <w:sz w:val="20"/>
          <w:szCs w:val="20"/>
        </w:rPr>
        <w:t>á</w:t>
      </w:r>
      <w:r w:rsidR="005907B2" w:rsidRPr="005C35FB">
        <w:rPr>
          <w:rFonts w:ascii="Arial" w:hAnsi="Arial" w:cs="Arial"/>
          <w:sz w:val="20"/>
          <w:szCs w:val="20"/>
        </w:rPr>
        <w:t>ból származó negatív valós</w:t>
      </w:r>
      <w:r w:rsidR="00CB377D" w:rsidRPr="005C35FB">
        <w:rPr>
          <w:rFonts w:ascii="Arial" w:hAnsi="Arial" w:cs="Arial"/>
          <w:sz w:val="20"/>
          <w:szCs w:val="20"/>
        </w:rPr>
        <w:t>érték-változás halmozott összege</w:t>
      </w:r>
      <w:r w:rsidR="005907B2" w:rsidRPr="005C35FB">
        <w:rPr>
          <w:rFonts w:ascii="Arial" w:hAnsi="Arial" w:cs="Arial"/>
          <w:sz w:val="20"/>
          <w:szCs w:val="20"/>
        </w:rPr>
        <w:t xml:space="preserve"> a valós érték hitelkockázat változásból származó halmozott változását jelenti, ahol a halmozott nettó változás negatív</w:t>
      </w:r>
      <w:r w:rsidR="00CB377D" w:rsidRPr="005C35FB">
        <w:rPr>
          <w:rFonts w:ascii="Arial" w:hAnsi="Arial" w:cs="Arial"/>
          <w:sz w:val="20"/>
          <w:szCs w:val="20"/>
        </w:rPr>
        <w:t>.</w:t>
      </w:r>
      <w:r w:rsidR="005907B2" w:rsidRPr="005C35FB">
        <w:rPr>
          <w:rFonts w:ascii="Arial" w:hAnsi="Arial" w:cs="Arial"/>
          <w:sz w:val="20"/>
          <w:szCs w:val="20"/>
        </w:rPr>
        <w:t xml:space="preserve"> </w:t>
      </w:r>
      <w:r w:rsidR="003A016C">
        <w:rPr>
          <w:rFonts w:ascii="Arial" w:hAnsi="Arial" w:cs="Arial"/>
          <w:sz w:val="20"/>
          <w:szCs w:val="20"/>
        </w:rPr>
        <w:t>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FA37AD">
        <w:rPr>
          <w:rFonts w:ascii="Arial" w:hAnsi="Arial" w:cs="Arial"/>
          <w:color w:val="auto"/>
          <w:sz w:val="20"/>
          <w:szCs w:val="20"/>
        </w:rPr>
        <w:t>nem teljesítő</w:t>
      </w:r>
      <w:r w:rsidR="00676ED3" w:rsidRPr="00FA37AD">
        <w:rPr>
          <w:rFonts w:ascii="Arial" w:hAnsi="Arial" w:cs="Arial"/>
          <w:color w:val="auto"/>
          <w:sz w:val="20"/>
          <w:szCs w:val="20"/>
        </w:rPr>
        <w:t xml:space="preserve">, </w:t>
      </w:r>
      <w:r w:rsidR="00BE68CA" w:rsidRPr="00FA37AD">
        <w:rPr>
          <w:rFonts w:ascii="Arial" w:hAnsi="Arial" w:cs="Arial"/>
          <w:color w:val="auto"/>
          <w:sz w:val="20"/>
          <w:szCs w:val="20"/>
        </w:rPr>
        <w:t>az</w:t>
      </w:r>
      <w:r w:rsidR="003A016C" w:rsidRPr="00FA37AD">
        <w:rPr>
          <w:rFonts w:ascii="Arial" w:hAnsi="Arial" w:cs="Arial"/>
          <w:color w:val="auto"/>
          <w:sz w:val="20"/>
          <w:szCs w:val="20"/>
        </w:rPr>
        <w:t xml:space="preserve"> eredménnyel szemben valós értéken értékelt</w:t>
      </w:r>
      <w:r w:rsidR="00676ED3" w:rsidRPr="00FA37AD">
        <w:rPr>
          <w:rFonts w:ascii="Arial" w:hAnsi="Arial" w:cs="Arial"/>
          <w:color w:val="auto"/>
          <w:sz w:val="20"/>
          <w:szCs w:val="20"/>
        </w:rPr>
        <w:t xml:space="preserve">, </w:t>
      </w:r>
      <w:r w:rsidR="003A016C" w:rsidRPr="00FA37AD">
        <w:rPr>
          <w:rFonts w:ascii="Arial" w:hAnsi="Arial" w:cs="Arial"/>
          <w:color w:val="auto"/>
          <w:sz w:val="20"/>
          <w:szCs w:val="20"/>
        </w:rPr>
        <w:t xml:space="preserve">hitelviszonyt megtestesítő instrumentumok esetében (a kereskedési céllal tartottak kivételével) kell meghatározni és jelenteni. </w:t>
      </w:r>
      <w:r w:rsidR="00C75C58" w:rsidRPr="005C35FB">
        <w:rPr>
          <w:rFonts w:ascii="Arial" w:hAnsi="Arial" w:cs="Arial"/>
          <w:sz w:val="20"/>
          <w:szCs w:val="20"/>
        </w:rPr>
        <w:t>A hitelkockázat-változásból származó nettó valósérték-változás halmozott összegét úgy kell meghatározni,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60D5ED67" w14:textId="77777777" w:rsidR="004A27B9" w:rsidRPr="005C35FB" w:rsidRDefault="004A27B9" w:rsidP="00EA4330">
      <w:pPr>
        <w:jc w:val="both"/>
        <w:rPr>
          <w:rFonts w:ascii="Arial" w:hAnsi="Arial" w:cs="Arial"/>
          <w:sz w:val="20"/>
          <w:szCs w:val="20"/>
        </w:rPr>
      </w:pPr>
      <w:r w:rsidRPr="005C35FB">
        <w:rPr>
          <w:rFonts w:ascii="Arial" w:hAnsi="Arial" w:cs="Arial"/>
          <w:sz w:val="20"/>
          <w:szCs w:val="20"/>
        </w:rPr>
        <w:t xml:space="preserve"> </w:t>
      </w:r>
    </w:p>
    <w:p w14:paraId="0A0178BD"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értékvesztést</w:t>
      </w:r>
      <w:r w:rsidR="00187EF5">
        <w:rPr>
          <w:rFonts w:ascii="Arial" w:hAnsi="Arial" w:cs="Arial"/>
          <w:sz w:val="20"/>
          <w:szCs w:val="20"/>
        </w:rPr>
        <w:t xml:space="preserve"> és a nem</w:t>
      </w:r>
      <w:r w:rsidR="00355DAC">
        <w:rPr>
          <w:rFonts w:ascii="Arial" w:hAnsi="Arial" w:cs="Arial"/>
          <w:sz w:val="20"/>
          <w:szCs w:val="20"/>
        </w:rPr>
        <w:t xml:space="preserve"> </w:t>
      </w:r>
      <w:r w:rsidR="00187EF5">
        <w:rPr>
          <w:rFonts w:ascii="Arial" w:hAnsi="Arial" w:cs="Arial"/>
          <w:sz w:val="20"/>
          <w:szCs w:val="20"/>
        </w:rPr>
        <w:t>teljesítő kitettségek hitelkockázat változásából származó</w:t>
      </w:r>
      <w:r w:rsidR="00190F9B" w:rsidRPr="00190F9B">
        <w:rPr>
          <w:rFonts w:ascii="Arial" w:hAnsi="Arial" w:cs="Arial"/>
          <w:sz w:val="20"/>
          <w:szCs w:val="20"/>
        </w:rPr>
        <w:t xml:space="preserve"> </w:t>
      </w:r>
      <w:r w:rsidR="00190F9B" w:rsidRPr="005C35FB">
        <w:rPr>
          <w:rFonts w:ascii="Arial" w:hAnsi="Arial" w:cs="Arial"/>
          <w:sz w:val="20"/>
          <w:szCs w:val="20"/>
        </w:rPr>
        <w:t>negatív valósérték-változás</w:t>
      </w:r>
      <w:r w:rsidR="00190F9B">
        <w:rPr>
          <w:rFonts w:ascii="Arial" w:hAnsi="Arial" w:cs="Arial"/>
          <w:sz w:val="20"/>
          <w:szCs w:val="20"/>
        </w:rPr>
        <w:t>t</w:t>
      </w:r>
      <w:r w:rsidR="00187EF5" w:rsidRPr="005C35FB">
        <w:rPr>
          <w:rFonts w:ascii="Arial" w:hAnsi="Arial" w:cs="Arial"/>
          <w:sz w:val="20"/>
          <w:szCs w:val="20"/>
        </w:rPr>
        <w:t xml:space="preserve"> </w:t>
      </w:r>
      <w:r w:rsidRPr="005C35FB">
        <w:rPr>
          <w:rFonts w:ascii="Arial" w:hAnsi="Arial" w:cs="Arial"/>
          <w:sz w:val="20"/>
          <w:szCs w:val="20"/>
        </w:rPr>
        <w:t>tovább kell bontani a lejárati összetételnek megfelelően. Az értékvesztés</w:t>
      </w:r>
      <w:r w:rsidR="0007669F" w:rsidRPr="005C35FB">
        <w:rPr>
          <w:rFonts w:ascii="Arial" w:hAnsi="Arial" w:cs="Arial"/>
          <w:sz w:val="20"/>
          <w:szCs w:val="20"/>
        </w:rPr>
        <w:t xml:space="preserve"> és</w:t>
      </w:r>
      <w:r w:rsidR="00A53D46">
        <w:rPr>
          <w:rFonts w:ascii="Arial" w:hAnsi="Arial" w:cs="Arial"/>
          <w:sz w:val="20"/>
          <w:szCs w:val="20"/>
        </w:rPr>
        <w:t xml:space="preserve"> a hitelkockázat változásából származó</w:t>
      </w:r>
      <w:r w:rsidR="0007669F" w:rsidRPr="005C35FB">
        <w:rPr>
          <w:rFonts w:ascii="Arial" w:hAnsi="Arial" w:cs="Arial"/>
          <w:sz w:val="20"/>
          <w:szCs w:val="20"/>
        </w:rPr>
        <w:t xml:space="preserve"> </w:t>
      </w:r>
      <w:r w:rsidR="00A668D9" w:rsidRPr="005C35FB">
        <w:rPr>
          <w:rFonts w:ascii="Arial" w:hAnsi="Arial" w:cs="Arial"/>
          <w:sz w:val="20"/>
          <w:szCs w:val="20"/>
        </w:rPr>
        <w:t xml:space="preserve">negatív </w:t>
      </w:r>
      <w:r w:rsidR="0007669F" w:rsidRPr="005C35FB">
        <w:rPr>
          <w:rFonts w:ascii="Arial" w:hAnsi="Arial" w:cs="Arial"/>
          <w:sz w:val="20"/>
          <w:szCs w:val="20"/>
        </w:rPr>
        <w:t>valósérték-változás</w:t>
      </w:r>
      <w:r w:rsidRPr="005C35FB">
        <w:rPr>
          <w:rFonts w:ascii="Arial" w:hAnsi="Arial" w:cs="Arial"/>
          <w:sz w:val="20"/>
          <w:szCs w:val="20"/>
        </w:rPr>
        <w:t xml:space="preserve"> adatokat negatív, a céltartalékokat pozitív előjellel kell a táblában szerepeltetni. </w:t>
      </w:r>
    </w:p>
    <w:p w14:paraId="7581A8D9" w14:textId="77777777" w:rsidR="00EA4330" w:rsidRPr="005C35FB" w:rsidRDefault="00EA4330" w:rsidP="00EA4330">
      <w:pPr>
        <w:jc w:val="both"/>
        <w:rPr>
          <w:rFonts w:ascii="Arial" w:hAnsi="Arial" w:cs="Arial"/>
          <w:sz w:val="20"/>
          <w:szCs w:val="20"/>
        </w:rPr>
      </w:pPr>
    </w:p>
    <w:p w14:paraId="0A3783E6" w14:textId="07E96D39"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r w:rsidRPr="004E2802">
        <w:rPr>
          <w:rFonts w:ascii="Arial" w:hAnsi="Arial" w:cs="Arial"/>
          <w:sz w:val="20"/>
          <w:szCs w:val="20"/>
        </w:rPr>
        <w:t>g)</w:t>
      </w:r>
      <w:r w:rsidR="00D24E90">
        <w:rPr>
          <w:rFonts w:ascii="Arial" w:hAnsi="Arial" w:cs="Arial"/>
          <w:sz w:val="20"/>
          <w:szCs w:val="20"/>
        </w:rPr>
        <w:t>–</w:t>
      </w:r>
      <w:r w:rsidRPr="004E2802">
        <w:rPr>
          <w:rFonts w:ascii="Arial" w:hAnsi="Arial" w:cs="Arial"/>
          <w:sz w:val="20"/>
          <w:szCs w:val="20"/>
        </w:rPr>
        <w:t>i7) Fedezetek értéke a kitettség könyv szerinti értékének erejéig</w:t>
      </w:r>
      <w:r w:rsidRPr="00D71A64">
        <w:rPr>
          <w:rFonts w:ascii="Arial" w:hAnsi="Arial" w:cs="Arial"/>
          <w:sz w:val="20"/>
          <w:szCs w:val="20"/>
        </w:rPr>
        <w:t xml:space="preserve"> </w:t>
      </w:r>
      <w:r w:rsidRPr="005C35FB">
        <w:rPr>
          <w:rFonts w:ascii="Arial" w:hAnsi="Arial" w:cs="Arial"/>
          <w:sz w:val="20"/>
          <w:szCs w:val="20"/>
        </w:rPr>
        <w:t>oszlopban a fedezetek (beleértve a pénzügyi garanciákat is) besorolását a kapcsolódó szerződés devizaneme és</w:t>
      </w:r>
      <w:r w:rsidR="003C7D9A">
        <w:rPr>
          <w:rFonts w:ascii="Arial" w:hAnsi="Arial" w:cs="Arial"/>
          <w:sz w:val="20"/>
          <w:szCs w:val="20"/>
        </w:rPr>
        <w:t xml:space="preserve"> késedelmesség</w:t>
      </w:r>
      <w:r w:rsidRPr="005C35FB">
        <w:rPr>
          <w:rFonts w:ascii="Arial" w:hAnsi="Arial" w:cs="Arial"/>
          <w:sz w:val="20"/>
          <w:szCs w:val="20"/>
        </w:rPr>
        <w:t xml:space="preserve"> </w:t>
      </w:r>
      <w:r w:rsidR="003C7D9A">
        <w:rPr>
          <w:rFonts w:ascii="Arial" w:hAnsi="Arial" w:cs="Arial"/>
          <w:sz w:val="20"/>
          <w:szCs w:val="20"/>
        </w:rPr>
        <w:t>(</w:t>
      </w:r>
      <w:proofErr w:type="spellStart"/>
      <w:r w:rsidRPr="005C35FB">
        <w:rPr>
          <w:rFonts w:ascii="Arial" w:hAnsi="Arial" w:cs="Arial"/>
          <w:sz w:val="20"/>
          <w:szCs w:val="20"/>
        </w:rPr>
        <w:t>lejártság</w:t>
      </w:r>
      <w:proofErr w:type="spellEnd"/>
      <w:r w:rsidR="003C7D9A">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w:t>
      </w:r>
      <w:r w:rsidRPr="005C35FB">
        <w:rPr>
          <w:rFonts w:ascii="Arial" w:hAnsi="Arial" w:cs="Arial"/>
          <w:snapToGrid w:val="0"/>
          <w:sz w:val="20"/>
          <w:szCs w:val="20"/>
        </w:rPr>
        <w:t>a fedezeteket a</w:t>
      </w:r>
      <w:r w:rsidR="008F2B65">
        <w:rPr>
          <w:rFonts w:ascii="Arial" w:hAnsi="Arial" w:cs="Arial"/>
          <w:snapToGrid w:val="0"/>
          <w:sz w:val="20"/>
          <w:szCs w:val="20"/>
        </w:rPr>
        <w:t xml:space="preserve"> pénzügyi vállalkozás</w:t>
      </w:r>
      <w:r w:rsidRPr="005C35FB">
        <w:rPr>
          <w:rFonts w:ascii="Arial" w:hAnsi="Arial" w:cs="Arial"/>
          <w:snapToGrid w:val="0"/>
          <w:sz w:val="20"/>
          <w:szCs w:val="20"/>
        </w:rPr>
        <w:t xml:space="preserve"> által meghatározott bevonási sorrendben kell szerepeltetni a kapcsolódó szerződéseknek megfelelő deviza-részletező táblában, a szerződések</w:t>
      </w:r>
      <w:r w:rsidR="003C7D9A">
        <w:rPr>
          <w:rFonts w:ascii="Arial" w:hAnsi="Arial" w:cs="Arial"/>
          <w:snapToGrid w:val="0"/>
          <w:sz w:val="20"/>
          <w:szCs w:val="20"/>
        </w:rPr>
        <w:t xml:space="preserve"> késedelmességi</w:t>
      </w:r>
      <w:r w:rsidRPr="005C35FB">
        <w:rPr>
          <w:rFonts w:ascii="Arial" w:hAnsi="Arial" w:cs="Arial"/>
          <w:snapToGrid w:val="0"/>
          <w:sz w:val="20"/>
          <w:szCs w:val="20"/>
        </w:rPr>
        <w:t xml:space="preserve"> </w:t>
      </w:r>
      <w:r w:rsidR="003C7D9A">
        <w:rPr>
          <w:rFonts w:ascii="Arial" w:hAnsi="Arial" w:cs="Arial"/>
          <w:snapToGrid w:val="0"/>
          <w:sz w:val="20"/>
          <w:szCs w:val="20"/>
        </w:rPr>
        <w:t>(</w:t>
      </w:r>
      <w:r w:rsidRPr="005C35FB">
        <w:rPr>
          <w:rFonts w:ascii="Arial" w:hAnsi="Arial" w:cs="Arial"/>
          <w:snapToGrid w:val="0"/>
          <w:sz w:val="20"/>
          <w:szCs w:val="20"/>
        </w:rPr>
        <w:t>lejártsági</w:t>
      </w:r>
      <w:r w:rsidR="003C7D9A">
        <w:rPr>
          <w:rFonts w:ascii="Arial" w:hAnsi="Arial" w:cs="Arial"/>
          <w:snapToGrid w:val="0"/>
          <w:sz w:val="20"/>
          <w:szCs w:val="20"/>
        </w:rPr>
        <w:t>)</w:t>
      </w:r>
      <w:r w:rsidRPr="005C35FB">
        <w:rPr>
          <w:rFonts w:ascii="Arial" w:hAnsi="Arial" w:cs="Arial"/>
          <w:snapToGrid w:val="0"/>
          <w:sz w:val="20"/>
          <w:szCs w:val="20"/>
        </w:rPr>
        <w:t xml:space="preserve"> összetételének megfelelően. </w:t>
      </w:r>
    </w:p>
    <w:p w14:paraId="0ECBB3CC" w14:textId="77777777" w:rsidR="00EA4330" w:rsidRPr="005C35FB" w:rsidRDefault="00EA4330" w:rsidP="00D069C5">
      <w:pPr>
        <w:pStyle w:val="Listaszerbekezds"/>
        <w:spacing w:line="240" w:lineRule="auto"/>
        <w:ind w:left="0"/>
        <w:rPr>
          <w:rFonts w:ascii="Arial" w:hAnsi="Arial" w:cs="Arial"/>
          <w:sz w:val="20"/>
          <w:szCs w:val="20"/>
          <w:lang w:val="hu-HU"/>
        </w:rPr>
      </w:pPr>
      <w:r w:rsidRPr="005C35FB">
        <w:rPr>
          <w:rFonts w:ascii="Arial" w:hAnsi="Arial" w:cs="Arial"/>
          <w:sz w:val="20"/>
          <w:szCs w:val="20"/>
          <w:lang w:val="hu-HU"/>
        </w:rPr>
        <w:t>A figyelembe vehető fedezetet a biztosítéki értéken lehet figyelembe venni a mérlegen belüli követelés nettó könyv szerinti értéke, illetve a mérlegen kívüli kitettség nyilvántartási értékének céltartalékkal csökkentett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37BD5727" w14:textId="77777777" w:rsidR="00EA4330" w:rsidRPr="005C35FB" w:rsidRDefault="00EA4330" w:rsidP="00EA4330">
      <w:pPr>
        <w:pStyle w:val="Default"/>
        <w:spacing w:after="120"/>
        <w:jc w:val="both"/>
        <w:rPr>
          <w:rFonts w:ascii="Arial" w:hAnsi="Arial" w:cs="Arial"/>
          <w:b/>
          <w:bCs/>
          <w:color w:val="auto"/>
          <w:sz w:val="20"/>
          <w:szCs w:val="20"/>
        </w:rPr>
      </w:pPr>
      <w:r w:rsidRPr="005C35FB">
        <w:rPr>
          <w:rFonts w:ascii="Arial" w:hAnsi="Arial" w:cs="Arial"/>
          <w:b/>
          <w:bCs/>
          <w:color w:val="auto"/>
          <w:sz w:val="20"/>
          <w:szCs w:val="20"/>
        </w:rPr>
        <w:t>A tábla sorai</w:t>
      </w:r>
    </w:p>
    <w:p w14:paraId="75C535ED"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belföldi hitelintézetek között jelentendők a C szektorba tartozó egyéb monetáris pénzügyi intézmények (</w:t>
      </w:r>
      <w:r w:rsidR="002D6663" w:rsidRPr="005C35FB">
        <w:rPr>
          <w:rFonts w:ascii="Arial" w:hAnsi="Arial" w:cs="Arial"/>
          <w:sz w:val="20"/>
          <w:szCs w:val="20"/>
        </w:rPr>
        <w:t xml:space="preserve">ide nem </w:t>
      </w:r>
      <w:r w:rsidRPr="005C35FB">
        <w:rPr>
          <w:rFonts w:ascii="Arial" w:hAnsi="Arial" w:cs="Arial"/>
          <w:sz w:val="20"/>
          <w:szCs w:val="20"/>
        </w:rPr>
        <w:t>értve az MNB-t).</w:t>
      </w:r>
    </w:p>
    <w:p w14:paraId="29B2BF3C"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w:t>
      </w:r>
      <w:r w:rsidR="002D6663" w:rsidRPr="005C35FB">
        <w:rPr>
          <w:rFonts w:ascii="Arial" w:hAnsi="Arial" w:cs="Arial"/>
          <w:sz w:val="20"/>
          <w:szCs w:val="20"/>
        </w:rPr>
        <w:t>l</w:t>
      </w:r>
      <w:r w:rsidRPr="005C35FB">
        <w:rPr>
          <w:rFonts w:ascii="Arial" w:hAnsi="Arial" w:cs="Arial"/>
          <w:sz w:val="20"/>
          <w:szCs w:val="20"/>
        </w:rPr>
        <w:t xml:space="preserve">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 </w:t>
      </w:r>
      <w:r w:rsidR="00FF564A" w:rsidRPr="005C35FB">
        <w:rPr>
          <w:rFonts w:ascii="Arial" w:hAnsi="Arial" w:cs="Arial"/>
          <w:sz w:val="20"/>
          <w:szCs w:val="20"/>
        </w:rPr>
        <w:t>m</w:t>
      </w:r>
      <w:r w:rsidRPr="005C35FB">
        <w:rPr>
          <w:rFonts w:ascii="Arial" w:hAnsi="Arial" w:cs="Arial"/>
          <w:sz w:val="20"/>
          <w:szCs w:val="20"/>
        </w:rPr>
        <w:t>agyarország</w:t>
      </w:r>
      <w:r w:rsidR="00FF564A" w:rsidRPr="005C35FB">
        <w:rPr>
          <w:rFonts w:ascii="Arial" w:hAnsi="Arial" w:cs="Arial"/>
          <w:sz w:val="20"/>
          <w:szCs w:val="20"/>
        </w:rPr>
        <w:t>i</w:t>
      </w:r>
      <w:r w:rsidRPr="005C35FB">
        <w:rPr>
          <w:rFonts w:ascii="Arial" w:hAnsi="Arial" w:cs="Arial"/>
          <w:sz w:val="20"/>
          <w:szCs w:val="20"/>
        </w:rPr>
        <w:t xml:space="preserve"> </w:t>
      </w:r>
      <w:proofErr w:type="spellStart"/>
      <w:r w:rsidRPr="005C35FB">
        <w:rPr>
          <w:rFonts w:ascii="Arial" w:hAnsi="Arial" w:cs="Arial"/>
          <w:sz w:val="20"/>
          <w:szCs w:val="20"/>
        </w:rPr>
        <w:t>fióktelepeit</w:t>
      </w:r>
      <w:proofErr w:type="spellEnd"/>
      <w:r w:rsidRPr="005C35FB">
        <w:rPr>
          <w:rFonts w:ascii="Arial" w:hAnsi="Arial" w:cs="Arial"/>
          <w:sz w:val="20"/>
          <w:szCs w:val="20"/>
        </w:rPr>
        <w:t xml:space="preserve"> foglalja magában (D, E, F szektor).</w:t>
      </w:r>
    </w:p>
    <w:p w14:paraId="495F1745" w14:textId="77777777" w:rsidR="00EA4330" w:rsidRPr="005C35FB" w:rsidRDefault="00EA4330" w:rsidP="00EA4330">
      <w:pPr>
        <w:jc w:val="both"/>
        <w:rPr>
          <w:rFonts w:ascii="Arial" w:hAnsi="Arial" w:cs="Arial"/>
          <w:sz w:val="20"/>
          <w:szCs w:val="20"/>
        </w:rPr>
      </w:pPr>
    </w:p>
    <w:p w14:paraId="600C8DED" w14:textId="77777777" w:rsidR="0032652D" w:rsidRPr="005C35FB" w:rsidRDefault="0032652D" w:rsidP="0032652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Pr="00D06080">
        <w:rPr>
          <w:rFonts w:ascii="Arial" w:hAnsi="Arial" w:cs="Arial"/>
          <w:sz w:val="20"/>
          <w:szCs w:val="20"/>
          <w:lang w:val="hu-HU"/>
        </w:rPr>
        <w:t>NPE0</w:t>
      </w:r>
      <w:r w:rsidRPr="005C35FB">
        <w:rPr>
          <w:rFonts w:ascii="Arial" w:hAnsi="Arial" w:cs="Arial"/>
          <w:sz w:val="20"/>
          <w:szCs w:val="20"/>
          <w:lang w:val="hu-HU"/>
        </w:rPr>
        <w:t xml:space="preserve"> sorban a központi bankkal</w:t>
      </w:r>
      <w:r w:rsidR="00CF0DCE">
        <w:rPr>
          <w:rFonts w:ascii="Arial" w:hAnsi="Arial" w:cs="Arial"/>
          <w:sz w:val="20"/>
          <w:szCs w:val="20"/>
          <w:lang w:val="hu-HU"/>
        </w:rPr>
        <w:t>,</w:t>
      </w:r>
      <w:r w:rsidRPr="005C35FB">
        <w:rPr>
          <w:rFonts w:ascii="Arial" w:hAnsi="Arial" w:cs="Arial"/>
          <w:sz w:val="20"/>
          <w:szCs w:val="20"/>
          <w:lang w:val="hu-HU"/>
        </w:rPr>
        <w:t xml:space="preserve"> valamint a belföldi és külföldi hitelintézetekkel szembeni látra szóló követeléseket kell jelenteni.</w:t>
      </w:r>
      <w:r w:rsidR="00540BBF" w:rsidRPr="005C35FB">
        <w:rPr>
          <w:rFonts w:ascii="Arial" w:hAnsi="Arial" w:cs="Arial"/>
          <w:sz w:val="20"/>
          <w:szCs w:val="20"/>
          <w:lang w:val="hu-HU"/>
        </w:rPr>
        <w:t xml:space="preserve"> </w:t>
      </w:r>
      <w:r w:rsidRPr="005C35FB">
        <w:rPr>
          <w:rFonts w:ascii="Arial" w:hAnsi="Arial" w:cs="Arial"/>
          <w:sz w:val="20"/>
          <w:szCs w:val="20"/>
          <w:lang w:val="hu-HU"/>
        </w:rPr>
        <w:t>Magyar számvitel</w:t>
      </w:r>
      <w:r w:rsidR="00305EB3" w:rsidRPr="005C35FB">
        <w:rPr>
          <w:rFonts w:ascii="Arial" w:hAnsi="Arial" w:cs="Arial"/>
          <w:sz w:val="20"/>
          <w:szCs w:val="20"/>
          <w:lang w:val="hu-HU"/>
        </w:rPr>
        <w:t xml:space="preserve">t </w:t>
      </w:r>
      <w:proofErr w:type="spellStart"/>
      <w:r w:rsidR="00305EB3" w:rsidRPr="005C35FB">
        <w:rPr>
          <w:rFonts w:ascii="Arial" w:hAnsi="Arial" w:cs="Arial"/>
          <w:sz w:val="20"/>
          <w:szCs w:val="20"/>
          <w:lang w:val="hu-HU"/>
        </w:rPr>
        <w:t>akalmazó</w:t>
      </w:r>
      <w:proofErr w:type="spellEnd"/>
      <w:r w:rsidR="00305EB3"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ezek a követelések a 21A tábla 21A3 sor részét képezik. IFRS</w:t>
      </w:r>
      <w:r w:rsidR="00305EB3" w:rsidRPr="005C35FB">
        <w:rPr>
          <w:rFonts w:ascii="Arial" w:hAnsi="Arial" w:cs="Arial"/>
          <w:sz w:val="20"/>
          <w:szCs w:val="20"/>
          <w:lang w:val="hu-HU"/>
        </w:rPr>
        <w:t>-</w:t>
      </w:r>
      <w:r w:rsidR="004A126E" w:rsidRPr="005C35FB">
        <w:rPr>
          <w:rFonts w:ascii="Arial" w:hAnsi="Arial" w:cs="Arial"/>
          <w:sz w:val="20"/>
          <w:szCs w:val="20"/>
          <w:lang w:val="hu-HU"/>
        </w:rPr>
        <w:t>eke</w:t>
      </w:r>
      <w:r w:rsidR="00305EB3" w:rsidRPr="005C35FB">
        <w:rPr>
          <w:rFonts w:ascii="Arial" w:hAnsi="Arial" w:cs="Arial"/>
          <w:sz w:val="20"/>
          <w:szCs w:val="20"/>
          <w:lang w:val="hu-HU"/>
        </w:rPr>
        <w:t>t alkalmazó adatszolgáltató</w:t>
      </w:r>
      <w:r w:rsidRPr="005C35FB">
        <w:rPr>
          <w:rFonts w:ascii="Arial" w:hAnsi="Arial" w:cs="Arial"/>
          <w:sz w:val="20"/>
          <w:szCs w:val="20"/>
          <w:lang w:val="hu-HU"/>
        </w:rPr>
        <w:t xml:space="preserve"> esetében az itt jelentett követeléseket a PFV</w:t>
      </w:r>
      <w:r w:rsidR="00006946" w:rsidRPr="005C35FB">
        <w:rPr>
          <w:rFonts w:ascii="Arial" w:hAnsi="Arial" w:cs="Arial"/>
          <w:sz w:val="20"/>
          <w:szCs w:val="20"/>
          <w:lang w:val="hu-HU"/>
        </w:rPr>
        <w:t>21A</w:t>
      </w:r>
      <w:r w:rsidRPr="005C35FB">
        <w:rPr>
          <w:rFonts w:ascii="Arial" w:hAnsi="Arial" w:cs="Arial"/>
          <w:sz w:val="20"/>
          <w:szCs w:val="20"/>
          <w:lang w:val="hu-HU"/>
        </w:rPr>
        <w:t xml:space="preserve"> </w:t>
      </w:r>
      <w:r w:rsidR="00A76D25" w:rsidRPr="005C35FB">
        <w:rPr>
          <w:rFonts w:ascii="Arial" w:hAnsi="Arial" w:cs="Arial"/>
          <w:sz w:val="20"/>
          <w:szCs w:val="20"/>
          <w:lang w:val="hu-HU"/>
        </w:rPr>
        <w:t xml:space="preserve">kódú </w:t>
      </w:r>
      <w:r w:rsidRPr="005C35FB">
        <w:rPr>
          <w:rFonts w:ascii="Arial" w:hAnsi="Arial" w:cs="Arial"/>
          <w:sz w:val="20"/>
          <w:szCs w:val="20"/>
          <w:lang w:val="hu-HU"/>
        </w:rPr>
        <w:t>tábla PVF</w:t>
      </w:r>
      <w:r w:rsidR="00540BBF" w:rsidRPr="005C35FB">
        <w:rPr>
          <w:rFonts w:ascii="Arial" w:hAnsi="Arial" w:cs="Arial"/>
          <w:sz w:val="20"/>
          <w:szCs w:val="20"/>
          <w:lang w:val="hu-HU"/>
        </w:rPr>
        <w:t>21A</w:t>
      </w:r>
      <w:r w:rsidRPr="005C35FB">
        <w:rPr>
          <w:rFonts w:ascii="Arial" w:hAnsi="Arial" w:cs="Arial"/>
          <w:sz w:val="20"/>
          <w:szCs w:val="20"/>
          <w:lang w:val="hu-HU"/>
        </w:rPr>
        <w:t>030 és PVF</w:t>
      </w:r>
      <w:r w:rsidR="00540BBF" w:rsidRPr="005C35FB">
        <w:rPr>
          <w:rFonts w:ascii="Arial" w:hAnsi="Arial" w:cs="Arial"/>
          <w:sz w:val="20"/>
          <w:szCs w:val="20"/>
          <w:lang w:val="hu-HU"/>
        </w:rPr>
        <w:t>21A</w:t>
      </w:r>
      <w:r w:rsidRPr="005C35FB">
        <w:rPr>
          <w:rFonts w:ascii="Arial" w:hAnsi="Arial" w:cs="Arial"/>
          <w:sz w:val="20"/>
          <w:szCs w:val="20"/>
          <w:lang w:val="hu-HU"/>
        </w:rPr>
        <w:t>040 sorai tartalmazzák.</w:t>
      </w:r>
    </w:p>
    <w:p w14:paraId="5CADB17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NPE1</w:t>
      </w:r>
      <w:r w:rsidRPr="00D71A64">
        <w:rPr>
          <w:rFonts w:ascii="Arial" w:hAnsi="Arial" w:cs="Arial"/>
          <w:sz w:val="20"/>
          <w:szCs w:val="20"/>
        </w:rPr>
        <w:t xml:space="preserve"> </w:t>
      </w:r>
      <w:r w:rsidRPr="005C35FB">
        <w:rPr>
          <w:rFonts w:ascii="Arial" w:hAnsi="Arial" w:cs="Arial"/>
          <w:sz w:val="20"/>
          <w:szCs w:val="20"/>
        </w:rPr>
        <w:t xml:space="preserve">sor </w:t>
      </w:r>
      <w:r w:rsidR="00100235" w:rsidRPr="005C35FB">
        <w:rPr>
          <w:rFonts w:ascii="Arial" w:hAnsi="Arial" w:cs="Arial"/>
          <w:sz w:val="20"/>
          <w:szCs w:val="20"/>
        </w:rPr>
        <w:t>magyar számvitel</w:t>
      </w:r>
      <w:r w:rsidR="00305EB3" w:rsidRPr="005C35FB">
        <w:rPr>
          <w:rFonts w:ascii="Arial" w:hAnsi="Arial" w:cs="Arial"/>
          <w:sz w:val="20"/>
          <w:szCs w:val="20"/>
        </w:rPr>
        <w:t>i előírásokat alkalmazó adatszolgáltató</w:t>
      </w:r>
      <w:r w:rsidR="00100235" w:rsidRPr="005C35FB">
        <w:rPr>
          <w:rFonts w:ascii="Arial" w:hAnsi="Arial" w:cs="Arial"/>
          <w:sz w:val="20"/>
          <w:szCs w:val="20"/>
        </w:rPr>
        <w:t xml:space="preserve"> esetében </w:t>
      </w:r>
      <w:r w:rsidRPr="005C35FB">
        <w:rPr>
          <w:rFonts w:ascii="Arial" w:hAnsi="Arial" w:cs="Arial"/>
          <w:sz w:val="20"/>
          <w:szCs w:val="20"/>
        </w:rPr>
        <w:t xml:space="preserve">a </w:t>
      </w:r>
      <w:r w:rsidRPr="005C35FB">
        <w:rPr>
          <w:rFonts w:ascii="Arial" w:hAnsi="Arial" w:cs="Arial"/>
          <w:i/>
          <w:sz w:val="20"/>
          <w:szCs w:val="20"/>
        </w:rPr>
        <w:t>21A2 Állampapírok</w:t>
      </w:r>
      <w:r w:rsidRPr="005C35FB">
        <w:rPr>
          <w:rFonts w:ascii="Arial" w:hAnsi="Arial" w:cs="Arial"/>
          <w:sz w:val="20"/>
          <w:szCs w:val="20"/>
        </w:rPr>
        <w:t xml:space="preserve"> és a </w:t>
      </w:r>
      <w:r w:rsidRPr="005C35FB">
        <w:rPr>
          <w:rFonts w:ascii="Arial" w:hAnsi="Arial" w:cs="Arial"/>
          <w:i/>
          <w:sz w:val="20"/>
          <w:szCs w:val="20"/>
        </w:rPr>
        <w:t>21A51 Hitelviszonyt megtestesítő értékpapírok</w:t>
      </w:r>
      <w:r w:rsidRPr="005C35FB">
        <w:rPr>
          <w:rFonts w:ascii="Arial" w:hAnsi="Arial" w:cs="Arial"/>
          <w:sz w:val="20"/>
          <w:szCs w:val="20"/>
        </w:rPr>
        <w:t xml:space="preserve"> állományát tartalmazza a kereskedési céllal tartott értékpapírok kivételével. Az értékpapírok könyv szerinti bruttó értéke a vételárban megfizetett kamatot, az értékvesztést és a piaci értékelési különbözetet nem tartalmazza.</w:t>
      </w:r>
      <w:r w:rsidR="00100235" w:rsidRPr="005C35FB">
        <w:rPr>
          <w:rFonts w:ascii="Arial" w:hAnsi="Arial" w:cs="Arial"/>
          <w:sz w:val="20"/>
          <w:szCs w:val="20"/>
        </w:rPr>
        <w:t xml:space="preserve"> IFRS-</w:t>
      </w:r>
      <w:r w:rsidR="004A126E" w:rsidRPr="005C35FB">
        <w:rPr>
          <w:rFonts w:ascii="Arial" w:hAnsi="Arial" w:cs="Arial"/>
          <w:sz w:val="20"/>
          <w:szCs w:val="20"/>
        </w:rPr>
        <w:t>eke</w:t>
      </w:r>
      <w:r w:rsidR="00100235" w:rsidRPr="005C35FB">
        <w:rPr>
          <w:rFonts w:ascii="Arial" w:hAnsi="Arial" w:cs="Arial"/>
          <w:sz w:val="20"/>
          <w:szCs w:val="20"/>
        </w:rPr>
        <w:t>t alkalmazó</w:t>
      </w:r>
      <w:r w:rsidR="00305EB3" w:rsidRPr="005C35FB">
        <w:rPr>
          <w:rFonts w:ascii="Arial" w:hAnsi="Arial" w:cs="Arial"/>
          <w:sz w:val="20"/>
          <w:szCs w:val="20"/>
        </w:rPr>
        <w:t xml:space="preserve"> adatszolgáltató</w:t>
      </w:r>
      <w:r w:rsidR="00100235" w:rsidRPr="005C35FB">
        <w:rPr>
          <w:rFonts w:ascii="Arial" w:hAnsi="Arial" w:cs="Arial"/>
          <w:sz w:val="20"/>
          <w:szCs w:val="20"/>
        </w:rPr>
        <w:t xml:space="preserve"> esetében</w:t>
      </w:r>
      <w:r w:rsidRPr="005C35FB">
        <w:rPr>
          <w:rFonts w:ascii="Arial" w:hAnsi="Arial" w:cs="Arial"/>
          <w:sz w:val="20"/>
          <w:szCs w:val="20"/>
        </w:rPr>
        <w:t xml:space="preserve"> </w:t>
      </w:r>
      <w:r w:rsidR="00100235" w:rsidRPr="005C35FB">
        <w:rPr>
          <w:rFonts w:ascii="Arial" w:hAnsi="Arial" w:cs="Arial"/>
          <w:sz w:val="20"/>
          <w:szCs w:val="20"/>
        </w:rPr>
        <w:t>a sor a hitelviszonyt megtestesítő értékpapírok állományát tartalmazza</w:t>
      </w:r>
      <w:r w:rsidR="00A401FD" w:rsidRPr="005C35FB">
        <w:rPr>
          <w:rFonts w:ascii="Arial" w:hAnsi="Arial" w:cs="Arial"/>
          <w:sz w:val="20"/>
          <w:szCs w:val="20"/>
        </w:rPr>
        <w:t>,</w:t>
      </w:r>
      <w:r w:rsidR="00100235" w:rsidRPr="005C35FB">
        <w:rPr>
          <w:rFonts w:ascii="Arial" w:hAnsi="Arial" w:cs="Arial"/>
          <w:sz w:val="20"/>
          <w:szCs w:val="20"/>
        </w:rPr>
        <w:t xml:space="preserve"> a kereskedési célú értékpapírok kivételével (</w:t>
      </w:r>
      <w:r w:rsidR="00A12BDB" w:rsidRPr="005C35FB">
        <w:rPr>
          <w:rFonts w:ascii="Arial" w:hAnsi="Arial" w:cs="Arial"/>
          <w:sz w:val="20"/>
          <w:szCs w:val="20"/>
        </w:rPr>
        <w:t xml:space="preserve">PVF21A095,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120, PVF</w:t>
      </w:r>
      <w:r w:rsidR="00540BBF" w:rsidRPr="005C35FB">
        <w:rPr>
          <w:rFonts w:ascii="Arial" w:hAnsi="Arial" w:cs="Arial"/>
          <w:sz w:val="20"/>
          <w:szCs w:val="20"/>
        </w:rPr>
        <w:t>21A</w:t>
      </w:r>
      <w:r w:rsidR="00A12BDB" w:rsidRPr="005C35FB">
        <w:rPr>
          <w:rFonts w:ascii="Arial" w:hAnsi="Arial" w:cs="Arial"/>
          <w:sz w:val="20"/>
          <w:szCs w:val="20"/>
        </w:rPr>
        <w:t>143</w:t>
      </w:r>
      <w:r w:rsidR="00100235" w:rsidRPr="005C35FB">
        <w:rPr>
          <w:rFonts w:ascii="Arial" w:hAnsi="Arial" w:cs="Arial"/>
          <w:sz w:val="20"/>
          <w:szCs w:val="20"/>
        </w:rPr>
        <w:t>,</w:t>
      </w:r>
      <w:r w:rsidR="00100235" w:rsidRPr="005C35FB">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w:t>
      </w:r>
      <w:r w:rsidR="00A12BDB" w:rsidRPr="005C35FB">
        <w:rPr>
          <w:rFonts w:ascii="Arial" w:hAnsi="Arial" w:cs="Arial"/>
          <w:sz w:val="20"/>
          <w:szCs w:val="20"/>
        </w:rPr>
        <w:t>82</w:t>
      </w:r>
      <w:r w:rsidR="00100235" w:rsidRPr="005C35FB">
        <w:rPr>
          <w:rFonts w:ascii="Arial" w:hAnsi="Arial" w:cs="Arial"/>
          <w:sz w:val="20"/>
          <w:szCs w:val="20"/>
        </w:rPr>
        <w:t>,</w:t>
      </w:r>
      <w:r w:rsidR="00FA252C" w:rsidRPr="005C35FB">
        <w:rPr>
          <w:rFonts w:ascii="Arial" w:hAnsi="Arial" w:cs="Arial"/>
          <w:sz w:val="20"/>
          <w:szCs w:val="20"/>
        </w:rPr>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37</w:t>
      </w:r>
      <w:r w:rsidR="00A12BDB" w:rsidRPr="005C35FB">
        <w:rPr>
          <w:rFonts w:ascii="Arial" w:hAnsi="Arial" w:cs="Arial"/>
          <w:sz w:val="20"/>
          <w:szCs w:val="20"/>
        </w:rPr>
        <w:t>2</w:t>
      </w:r>
      <w:r w:rsidR="00100235" w:rsidRPr="005C35FB">
        <w:rPr>
          <w:rFonts w:ascii="Arial" w:hAnsi="Arial" w:cs="Arial"/>
          <w:sz w:val="20"/>
          <w:szCs w:val="20"/>
        </w:rPr>
        <w:t xml:space="preserve"> sor).</w:t>
      </w:r>
    </w:p>
    <w:p w14:paraId="0E7DD915" w14:textId="77777777" w:rsidR="00EA4330" w:rsidRPr="005C35FB" w:rsidRDefault="00EA4330" w:rsidP="00EA4330">
      <w:pPr>
        <w:ind w:firstLine="180"/>
        <w:jc w:val="both"/>
        <w:rPr>
          <w:rFonts w:ascii="Arial" w:hAnsi="Arial" w:cs="Arial"/>
          <w:sz w:val="20"/>
          <w:szCs w:val="20"/>
        </w:rPr>
      </w:pPr>
    </w:p>
    <w:p w14:paraId="0CFDAC9C" w14:textId="77777777" w:rsidR="00006946" w:rsidRPr="005C35FB" w:rsidRDefault="00006946" w:rsidP="00006946">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NPE21</w:t>
      </w:r>
      <w:r w:rsidRPr="00D71A64">
        <w:rPr>
          <w:rFonts w:ascii="Arial" w:hAnsi="Arial" w:cs="Arial"/>
          <w:sz w:val="20"/>
          <w:szCs w:val="20"/>
        </w:rPr>
        <w:t xml:space="preserve"> </w:t>
      </w:r>
      <w:r w:rsidRPr="005C35FB">
        <w:rPr>
          <w:rFonts w:ascii="Arial" w:hAnsi="Arial" w:cs="Arial"/>
          <w:sz w:val="20"/>
          <w:szCs w:val="20"/>
        </w:rPr>
        <w:t>sorban a</w:t>
      </w:r>
      <w:r w:rsidR="00F53546" w:rsidRPr="005C35FB">
        <w:rPr>
          <w:rFonts w:ascii="Arial" w:hAnsi="Arial" w:cs="Arial"/>
          <w:sz w:val="20"/>
          <w:szCs w:val="20"/>
        </w:rPr>
        <w:t xml:space="preserve"> hitelintézetnél elhelyezett </w:t>
      </w:r>
      <w:r w:rsidRPr="005C35FB">
        <w:rPr>
          <w:rFonts w:ascii="Arial" w:hAnsi="Arial" w:cs="Arial"/>
          <w:sz w:val="20"/>
          <w:szCs w:val="20"/>
        </w:rPr>
        <w:t>betétek szerepeltetendők.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tábla 21A3 sor részét képezik. IFRS</w:t>
      </w:r>
      <w:r w:rsidR="00A401FD" w:rsidRPr="005C35FB">
        <w:rPr>
          <w:rFonts w:ascii="Arial" w:hAnsi="Arial" w:cs="Arial"/>
          <w:sz w:val="20"/>
          <w:szCs w:val="20"/>
        </w:rPr>
        <w:t>-</w:t>
      </w:r>
      <w:r w:rsidR="004A126E" w:rsidRPr="005C35FB">
        <w:rPr>
          <w:rFonts w:ascii="Arial" w:hAnsi="Arial" w:cs="Arial"/>
          <w:sz w:val="20"/>
          <w:szCs w:val="20"/>
        </w:rPr>
        <w:t>eke</w:t>
      </w:r>
      <w:r w:rsidR="00A401FD" w:rsidRPr="005C35FB">
        <w:rPr>
          <w:rFonts w:ascii="Arial" w:hAnsi="Arial" w:cs="Arial"/>
          <w:sz w:val="20"/>
          <w:szCs w:val="20"/>
        </w:rPr>
        <w:t>t alkalmazó adatszolgáltató</w:t>
      </w:r>
      <w:r w:rsidRPr="005C35FB">
        <w:rPr>
          <w:rFonts w:ascii="Arial" w:hAnsi="Arial" w:cs="Arial"/>
          <w:sz w:val="20"/>
          <w:szCs w:val="20"/>
        </w:rPr>
        <w:t xml:space="preserve"> esetében az </w:t>
      </w:r>
      <w:r w:rsidR="001B78D3" w:rsidRPr="005C35FB">
        <w:rPr>
          <w:rFonts w:ascii="Arial" w:hAnsi="Arial" w:cs="Arial"/>
          <w:sz w:val="20"/>
          <w:szCs w:val="20"/>
        </w:rPr>
        <w:t>itt jelentett követeléseket a P</w:t>
      </w:r>
      <w:r w:rsidRPr="005C35FB">
        <w:rPr>
          <w:rFonts w:ascii="Arial" w:hAnsi="Arial" w:cs="Arial"/>
          <w:sz w:val="20"/>
          <w:szCs w:val="20"/>
        </w:rPr>
        <w:t>V</w:t>
      </w:r>
      <w:r w:rsidR="001B78D3" w:rsidRPr="005C35FB">
        <w:rPr>
          <w:rFonts w:ascii="Arial" w:hAnsi="Arial" w:cs="Arial"/>
          <w:sz w:val="20"/>
          <w:szCs w:val="20"/>
        </w:rPr>
        <w:t>F</w:t>
      </w:r>
      <w:r w:rsidR="00540BBF" w:rsidRPr="005C35FB">
        <w:rPr>
          <w:rFonts w:ascii="Arial" w:hAnsi="Arial" w:cs="Arial"/>
          <w:sz w:val="20"/>
          <w:szCs w:val="20"/>
        </w:rPr>
        <w:t>21A</w:t>
      </w:r>
      <w:r w:rsidRPr="005C35FB">
        <w:rPr>
          <w:rFonts w:ascii="Arial" w:hAnsi="Arial" w:cs="Arial"/>
          <w:sz w:val="20"/>
          <w:szCs w:val="20"/>
        </w:rPr>
        <w:t xml:space="preserve"> </w:t>
      </w:r>
      <w:r w:rsidR="00A76D25" w:rsidRPr="005C35FB">
        <w:rPr>
          <w:rFonts w:ascii="Arial" w:hAnsi="Arial" w:cs="Arial"/>
          <w:sz w:val="20"/>
          <w:szCs w:val="20"/>
        </w:rPr>
        <w:t xml:space="preserve">kódú </w:t>
      </w:r>
      <w:r w:rsidRPr="005C35FB">
        <w:rPr>
          <w:rFonts w:ascii="Arial" w:hAnsi="Arial" w:cs="Arial"/>
          <w:sz w:val="20"/>
          <w:szCs w:val="20"/>
        </w:rPr>
        <w:t xml:space="preserve">tábla </w:t>
      </w:r>
      <w:r w:rsidR="00A12BDB" w:rsidRPr="005C35FB">
        <w:rPr>
          <w:rFonts w:ascii="Arial" w:hAnsi="Arial" w:cs="Arial"/>
          <w:sz w:val="20"/>
          <w:szCs w:val="20"/>
        </w:rPr>
        <w:t xml:space="preserve">PVF21A098, </w:t>
      </w:r>
      <w:r w:rsidR="00BC6D32" w:rsidRPr="005C35FB">
        <w:rPr>
          <w:rFonts w:ascii="Arial" w:hAnsi="Arial" w:cs="Arial"/>
          <w:sz w:val="20"/>
          <w:szCs w:val="20"/>
        </w:rPr>
        <w:t>PVF</w:t>
      </w:r>
      <w:r w:rsidR="00540BBF" w:rsidRPr="005C35FB">
        <w:rPr>
          <w:rFonts w:ascii="Arial" w:hAnsi="Arial" w:cs="Arial"/>
          <w:sz w:val="20"/>
          <w:szCs w:val="20"/>
        </w:rPr>
        <w:t>21A</w:t>
      </w:r>
      <w:r w:rsidR="00BC6D32" w:rsidRPr="005C35FB">
        <w:rPr>
          <w:rFonts w:ascii="Arial" w:hAnsi="Arial" w:cs="Arial"/>
          <w:sz w:val="20"/>
          <w:szCs w:val="20"/>
        </w:rPr>
        <w:t>132, PVF</w:t>
      </w:r>
      <w:r w:rsidR="00540BBF" w:rsidRPr="005C35FB">
        <w:rPr>
          <w:rFonts w:ascii="Arial" w:hAnsi="Arial" w:cs="Arial"/>
          <w:sz w:val="20"/>
          <w:szCs w:val="20"/>
        </w:rPr>
        <w:t>21A</w:t>
      </w:r>
      <w:r w:rsidR="00A12BDB" w:rsidRPr="005C35FB">
        <w:rPr>
          <w:rFonts w:ascii="Arial" w:hAnsi="Arial" w:cs="Arial"/>
          <w:sz w:val="20"/>
          <w:szCs w:val="20"/>
        </w:rPr>
        <w:t>146</w:t>
      </w:r>
      <w:r w:rsidR="00BC6D32"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 xml:space="preserve">185 </w:t>
      </w:r>
      <w:r w:rsidRPr="005C35FB">
        <w:rPr>
          <w:rFonts w:ascii="Arial" w:hAnsi="Arial" w:cs="Arial"/>
          <w:sz w:val="20"/>
          <w:szCs w:val="20"/>
        </w:rPr>
        <w:t>sora tartalmazz</w:t>
      </w:r>
      <w:r w:rsidR="00A401FD" w:rsidRPr="005C35FB">
        <w:rPr>
          <w:rFonts w:ascii="Arial" w:hAnsi="Arial" w:cs="Arial"/>
          <w:sz w:val="20"/>
          <w:szCs w:val="20"/>
        </w:rPr>
        <w:t>a</w:t>
      </w:r>
      <w:r w:rsidRPr="005C35FB">
        <w:rPr>
          <w:rFonts w:ascii="Arial" w:hAnsi="Arial" w:cs="Arial"/>
          <w:sz w:val="20"/>
          <w:szCs w:val="20"/>
        </w:rPr>
        <w:t>.</w:t>
      </w:r>
    </w:p>
    <w:p w14:paraId="7AD39610" w14:textId="77777777" w:rsidR="00006946" w:rsidRPr="005C35FB" w:rsidRDefault="00006946" w:rsidP="00006946">
      <w:pPr>
        <w:jc w:val="both"/>
        <w:rPr>
          <w:rFonts w:ascii="Arial" w:hAnsi="Arial" w:cs="Arial"/>
          <w:sz w:val="20"/>
          <w:szCs w:val="20"/>
        </w:rPr>
      </w:pPr>
    </w:p>
    <w:p w14:paraId="2230E943" w14:textId="77777777" w:rsidR="00F66394" w:rsidRPr="005C35FB" w:rsidRDefault="00BC6D32" w:rsidP="00F66394">
      <w:pPr>
        <w:jc w:val="both"/>
        <w:rPr>
          <w:rFonts w:ascii="Arial" w:hAnsi="Arial" w:cs="Arial"/>
          <w:sz w:val="20"/>
          <w:szCs w:val="20"/>
        </w:rPr>
      </w:pPr>
      <w:r w:rsidRPr="005C35FB">
        <w:rPr>
          <w:rFonts w:ascii="Arial" w:hAnsi="Arial" w:cs="Arial"/>
          <w:sz w:val="20"/>
          <w:szCs w:val="20"/>
        </w:rPr>
        <w:t>A</w:t>
      </w:r>
      <w:r w:rsidR="00006946" w:rsidRPr="005C35FB">
        <w:rPr>
          <w:rFonts w:ascii="Arial" w:hAnsi="Arial" w:cs="Arial"/>
          <w:sz w:val="20"/>
          <w:szCs w:val="20"/>
        </w:rPr>
        <w:t xml:space="preserve">z </w:t>
      </w:r>
      <w:r w:rsidR="00006946" w:rsidRPr="00D06080">
        <w:rPr>
          <w:rFonts w:ascii="Arial" w:hAnsi="Arial" w:cs="Arial"/>
          <w:sz w:val="20"/>
          <w:szCs w:val="20"/>
        </w:rPr>
        <w:t>NPE22</w:t>
      </w:r>
      <w:r w:rsidR="00006946" w:rsidRPr="005C35FB">
        <w:rPr>
          <w:rFonts w:ascii="Arial" w:hAnsi="Arial" w:cs="Arial"/>
          <w:sz w:val="20"/>
          <w:szCs w:val="20"/>
        </w:rPr>
        <w:t xml:space="preserve"> sorban </w:t>
      </w:r>
      <w:r w:rsidRPr="005C35FB">
        <w:rPr>
          <w:rFonts w:ascii="Arial" w:hAnsi="Arial" w:cs="Arial"/>
          <w:sz w:val="20"/>
          <w:szCs w:val="20"/>
        </w:rPr>
        <w:t>a hitelintézetekkel és ügyfelekkel szembeni követeléseket</w:t>
      </w:r>
      <w:r w:rsidR="00F66394" w:rsidRPr="005C35FB">
        <w:rPr>
          <w:rFonts w:ascii="Arial" w:hAnsi="Arial" w:cs="Arial"/>
          <w:sz w:val="20"/>
          <w:szCs w:val="20"/>
        </w:rPr>
        <w:t xml:space="preserve"> (hitelek, pénzügyi lízing, faktoring)</w:t>
      </w:r>
      <w:r w:rsidRPr="005C35FB">
        <w:rPr>
          <w:rFonts w:ascii="Arial" w:hAnsi="Arial" w:cs="Arial"/>
          <w:sz w:val="20"/>
          <w:szCs w:val="20"/>
        </w:rPr>
        <w:t xml:space="preserve"> kell jelenteni (a látra szóló követelések és betétek kivételével, melyek az előző sorokban szerepelnek)</w:t>
      </w:r>
      <w:r w:rsidR="001B78D3" w:rsidRPr="005C35FB">
        <w:rPr>
          <w:rFonts w:ascii="Arial" w:hAnsi="Arial" w:cs="Arial"/>
          <w:sz w:val="20"/>
          <w:szCs w:val="20"/>
        </w:rPr>
        <w:t>.</w:t>
      </w:r>
      <w:r w:rsidRPr="005C35FB">
        <w:rPr>
          <w:rFonts w:ascii="Arial" w:hAnsi="Arial" w:cs="Arial"/>
          <w:sz w:val="20"/>
          <w:szCs w:val="20"/>
        </w:rPr>
        <w:t xml:space="preserve">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 xml:space="preserve">tábla 21A3 és 21A4 sor részét képezik. </w:t>
      </w:r>
      <w:r w:rsidR="00F66394" w:rsidRPr="005C35FB">
        <w:rPr>
          <w:rFonts w:ascii="Arial" w:hAnsi="Arial" w:cs="Arial"/>
          <w:sz w:val="20"/>
          <w:szCs w:val="20"/>
        </w:rPr>
        <w:t>IFRS</w:t>
      </w:r>
      <w:r w:rsidR="00A401FD" w:rsidRPr="005C35FB">
        <w:rPr>
          <w:rFonts w:ascii="Arial" w:hAnsi="Arial" w:cs="Arial"/>
          <w:sz w:val="20"/>
          <w:szCs w:val="20"/>
        </w:rPr>
        <w:t>-</w:t>
      </w:r>
      <w:r w:rsidR="001F1BB5" w:rsidRPr="005C35FB">
        <w:rPr>
          <w:rFonts w:ascii="Arial" w:hAnsi="Arial" w:cs="Arial"/>
          <w:sz w:val="20"/>
          <w:szCs w:val="20"/>
        </w:rPr>
        <w:t>eke</w:t>
      </w:r>
      <w:r w:rsidR="00A401FD" w:rsidRPr="005C35FB">
        <w:rPr>
          <w:rFonts w:ascii="Arial" w:hAnsi="Arial" w:cs="Arial"/>
          <w:sz w:val="20"/>
          <w:szCs w:val="20"/>
        </w:rPr>
        <w:t>t alkalmazó adatszolgáltató</w:t>
      </w:r>
      <w:r w:rsidR="00F66394" w:rsidRPr="005C35FB">
        <w:rPr>
          <w:rFonts w:ascii="Arial" w:hAnsi="Arial" w:cs="Arial"/>
          <w:sz w:val="20"/>
          <w:szCs w:val="20"/>
        </w:rPr>
        <w:t xml:space="preserve"> esetében az itt jelentett követeléseket a PVF21A tábla </w:t>
      </w:r>
      <w:r w:rsidR="00A12BDB" w:rsidRPr="005C35FB">
        <w:rPr>
          <w:rFonts w:ascii="Arial" w:hAnsi="Arial" w:cs="Arial"/>
          <w:sz w:val="20"/>
          <w:szCs w:val="20"/>
        </w:rPr>
        <w:t xml:space="preserve">PVF21A096, </w:t>
      </w:r>
      <w:r w:rsidR="00F66394" w:rsidRPr="005C35FB">
        <w:rPr>
          <w:rFonts w:ascii="Arial" w:hAnsi="Arial" w:cs="Arial"/>
          <w:sz w:val="20"/>
          <w:szCs w:val="20"/>
        </w:rPr>
        <w:t>PVF</w:t>
      </w:r>
      <w:r w:rsidR="001B78D3" w:rsidRPr="005C35FB">
        <w:rPr>
          <w:rFonts w:ascii="Arial" w:hAnsi="Arial" w:cs="Arial"/>
          <w:sz w:val="20"/>
          <w:szCs w:val="20"/>
        </w:rPr>
        <w:t>21A</w:t>
      </w:r>
      <w:r w:rsidR="00F66394" w:rsidRPr="005C35FB">
        <w:rPr>
          <w:rFonts w:ascii="Arial" w:hAnsi="Arial" w:cs="Arial"/>
          <w:sz w:val="20"/>
          <w:szCs w:val="20"/>
        </w:rPr>
        <w:t>130, PVF</w:t>
      </w:r>
      <w:r w:rsidR="001B78D3" w:rsidRPr="005C35FB">
        <w:rPr>
          <w:rFonts w:ascii="Arial" w:hAnsi="Arial" w:cs="Arial"/>
          <w:sz w:val="20"/>
          <w:szCs w:val="20"/>
        </w:rPr>
        <w:t>21A</w:t>
      </w:r>
      <w:r w:rsidR="00A12BDB" w:rsidRPr="005C35FB">
        <w:rPr>
          <w:rFonts w:ascii="Arial" w:hAnsi="Arial" w:cs="Arial"/>
          <w:sz w:val="20"/>
          <w:szCs w:val="20"/>
        </w:rPr>
        <w:t>144</w:t>
      </w:r>
      <w:r w:rsidR="00F66394"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183</w:t>
      </w:r>
      <w:r w:rsidR="00F66394" w:rsidRPr="005C35FB">
        <w:rPr>
          <w:rFonts w:ascii="Arial" w:hAnsi="Arial" w:cs="Arial"/>
          <w:sz w:val="20"/>
          <w:szCs w:val="20"/>
        </w:rPr>
        <w:t>, PVF</w:t>
      </w:r>
      <w:r w:rsidR="001B78D3" w:rsidRPr="005C35FB">
        <w:rPr>
          <w:rFonts w:ascii="Arial" w:hAnsi="Arial" w:cs="Arial"/>
          <w:sz w:val="20"/>
          <w:szCs w:val="20"/>
        </w:rPr>
        <w:t>21A</w:t>
      </w:r>
      <w:r w:rsidR="00F66394" w:rsidRPr="005C35FB">
        <w:rPr>
          <w:rFonts w:ascii="Arial" w:hAnsi="Arial" w:cs="Arial"/>
          <w:sz w:val="20"/>
          <w:szCs w:val="20"/>
        </w:rPr>
        <w:t>372</w:t>
      </w:r>
      <w:r w:rsidR="001B78D3" w:rsidRPr="005C35FB">
        <w:rPr>
          <w:rFonts w:ascii="Arial" w:hAnsi="Arial" w:cs="Arial"/>
          <w:sz w:val="20"/>
          <w:szCs w:val="20"/>
        </w:rPr>
        <w:t xml:space="preserve"> sora tartalmazz</w:t>
      </w:r>
      <w:r w:rsidR="00A401FD" w:rsidRPr="005C35FB">
        <w:rPr>
          <w:rFonts w:ascii="Arial" w:hAnsi="Arial" w:cs="Arial"/>
          <w:sz w:val="20"/>
          <w:szCs w:val="20"/>
        </w:rPr>
        <w:t>a</w:t>
      </w:r>
      <w:r w:rsidR="001B78D3" w:rsidRPr="005C35FB">
        <w:rPr>
          <w:rFonts w:ascii="Arial" w:hAnsi="Arial" w:cs="Arial"/>
          <w:sz w:val="20"/>
          <w:szCs w:val="20"/>
        </w:rPr>
        <w:t>.</w:t>
      </w:r>
    </w:p>
    <w:p w14:paraId="49717626" w14:textId="77777777" w:rsidR="00EA4330" w:rsidRPr="005C35FB" w:rsidRDefault="00EA4330" w:rsidP="00EA4330">
      <w:pPr>
        <w:pStyle w:val="Default"/>
        <w:jc w:val="both"/>
        <w:rPr>
          <w:rFonts w:ascii="Arial" w:eastAsia="Times New Roman" w:hAnsi="Arial" w:cs="Arial"/>
          <w:color w:val="auto"/>
          <w:sz w:val="20"/>
          <w:szCs w:val="20"/>
        </w:rPr>
      </w:pPr>
      <w:r w:rsidRPr="005C35FB">
        <w:rPr>
          <w:rFonts w:ascii="Arial" w:eastAsia="Times New Roman" w:hAnsi="Arial" w:cs="Arial"/>
          <w:color w:val="auto"/>
          <w:sz w:val="20"/>
          <w:szCs w:val="20"/>
        </w:rPr>
        <w:t>Az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 soron szereplő nem pénzügyi vállalatoknak nyújtott hitelekből ki kell emelni és külön soron kell szerepeltetni a KKV-knak nyújtott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501 sor), a kereskedelmi célú ingatlannal fedezett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502 sor), valamint a projektfinanszírozási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 sor). A projekthitelekből kiemelten be kell mutatni a kereskedelmi ingatlannal fedezett projekthiteleket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5031 sor).</w:t>
      </w:r>
    </w:p>
    <w:p w14:paraId="20CE5C3C" w14:textId="77777777" w:rsidR="0081427C" w:rsidRPr="005C35FB" w:rsidRDefault="00EA4330" w:rsidP="00EA4330">
      <w:pPr>
        <w:jc w:val="both"/>
        <w:rPr>
          <w:rFonts w:ascii="Arial" w:hAnsi="Arial" w:cs="Arial"/>
          <w:sz w:val="20"/>
          <w:szCs w:val="20"/>
        </w:rPr>
      </w:pPr>
      <w:r w:rsidRPr="005C35FB">
        <w:rPr>
          <w:rFonts w:ascii="Arial" w:hAnsi="Arial" w:cs="Arial"/>
          <w:sz w:val="20"/>
          <w:szCs w:val="20"/>
        </w:rPr>
        <w:t>A KKV fogalmát a</w:t>
      </w:r>
      <w:r w:rsidR="002D6663" w:rsidRPr="005C35FB">
        <w:rPr>
          <w:rFonts w:ascii="Arial" w:hAnsi="Arial" w:cs="Arial"/>
          <w:sz w:val="20"/>
          <w:szCs w:val="20"/>
        </w:rPr>
        <w:t>z</w:t>
      </w:r>
      <w:r w:rsidRPr="005C35FB">
        <w:rPr>
          <w:rFonts w:ascii="Arial" w:hAnsi="Arial" w:cs="Arial"/>
          <w:sz w:val="20"/>
          <w:szCs w:val="20"/>
        </w:rPr>
        <w:t xml:space="preserve"> 1. melléklet </w:t>
      </w:r>
      <w:r w:rsidR="00CB2361" w:rsidRPr="005C35FB">
        <w:rPr>
          <w:rFonts w:ascii="Arial" w:hAnsi="Arial" w:cs="Arial"/>
          <w:sz w:val="20"/>
          <w:szCs w:val="20"/>
        </w:rPr>
        <w:t xml:space="preserve">2. pontja </w:t>
      </w:r>
      <w:r w:rsidRPr="005C35FB">
        <w:rPr>
          <w:rFonts w:ascii="Arial" w:hAnsi="Arial" w:cs="Arial"/>
          <w:sz w:val="20"/>
          <w:szCs w:val="20"/>
        </w:rPr>
        <w:t xml:space="preserve">tartalmazza. </w:t>
      </w:r>
    </w:p>
    <w:p w14:paraId="27B527C4" w14:textId="177FA11A" w:rsidR="0081427C" w:rsidRPr="005C35FB" w:rsidRDefault="00EA4330" w:rsidP="00EA4330">
      <w:pPr>
        <w:jc w:val="both"/>
        <w:rPr>
          <w:rFonts w:ascii="Arial" w:hAnsi="Arial" w:cs="Arial"/>
          <w:sz w:val="20"/>
          <w:szCs w:val="20"/>
        </w:rPr>
      </w:pPr>
      <w:r w:rsidRPr="005C35FB">
        <w:rPr>
          <w:rFonts w:ascii="Arial" w:hAnsi="Arial" w:cs="Arial"/>
          <w:sz w:val="20"/>
          <w:szCs w:val="20"/>
        </w:rPr>
        <w:t>Kereskedelmi ingatlannal fedezett hitelnek tekintendő minden olyan hitel, amely mögött részben vagy egészben kereskedelmi ingatlan fedezet áll</w:t>
      </w:r>
      <w:r w:rsidR="00B07228">
        <w:rPr>
          <w:rFonts w:ascii="Arial" w:hAnsi="Arial" w:cs="Arial"/>
          <w:sz w:val="20"/>
          <w:szCs w:val="20"/>
        </w:rPr>
        <w:t>,</w:t>
      </w:r>
      <w:r w:rsidR="003A016C">
        <w:rPr>
          <w:rFonts w:ascii="Arial" w:hAnsi="Arial" w:cs="Arial"/>
          <w:sz w:val="20"/>
          <w:szCs w:val="20"/>
        </w:rPr>
        <w:t xml:space="preserve"> függetlenül attól, hogy </w:t>
      </w:r>
      <w:r w:rsidR="003A016C" w:rsidRPr="005C35FB">
        <w:rPr>
          <w:rFonts w:ascii="Arial" w:hAnsi="Arial" w:cs="Arial"/>
          <w:sz w:val="20"/>
          <w:szCs w:val="20"/>
        </w:rPr>
        <w:t>az összevont alapú felügyelet alá tartozó pénzügyi vállalkozás</w:t>
      </w:r>
      <w:r w:rsidR="003A016C">
        <w:rPr>
          <w:rFonts w:ascii="Arial" w:hAnsi="Arial" w:cs="Arial"/>
          <w:sz w:val="20"/>
          <w:szCs w:val="20"/>
        </w:rPr>
        <w:t xml:space="preserve"> esetében a hitelintézet anyavállalata a csoportszintű tőkekövetelmény számítás során az ingatlanfedezetet mint elismert hitelkockázat-mérséklő eszközt figyelembe veszi vagy nem</w:t>
      </w:r>
      <w:r w:rsidR="003A016C" w:rsidRPr="005C35FB">
        <w:rPr>
          <w:rFonts w:ascii="Arial" w:hAnsi="Arial" w:cs="Arial"/>
          <w:sz w:val="20"/>
          <w:szCs w:val="20"/>
        </w:rPr>
        <w:t>.</w:t>
      </w:r>
      <w:r w:rsidRPr="005C35FB">
        <w:rPr>
          <w:rFonts w:ascii="Arial" w:hAnsi="Arial" w:cs="Arial"/>
          <w:sz w:val="20"/>
          <w:szCs w:val="20"/>
        </w:rPr>
        <w:t xml:space="preserve"> A tábla vonatkozásában kereskedelmi ingatlannak minősül minden olyan ingatlan, amely nem lakóingatlan. </w:t>
      </w:r>
    </w:p>
    <w:p w14:paraId="6BC345FE" w14:textId="186A4993" w:rsidR="0081427C" w:rsidRPr="005C35FB" w:rsidRDefault="0081427C" w:rsidP="0081427C">
      <w:pPr>
        <w:jc w:val="both"/>
        <w:rPr>
          <w:rFonts w:ascii="Arial" w:hAnsi="Arial" w:cs="Arial"/>
          <w:sz w:val="20"/>
          <w:szCs w:val="20"/>
        </w:rPr>
      </w:pPr>
      <w:r w:rsidRPr="005C35FB">
        <w:rPr>
          <w:rFonts w:ascii="Arial" w:hAnsi="Arial" w:cs="Arial"/>
          <w:snapToGrid w:val="0"/>
          <w:sz w:val="20"/>
          <w:szCs w:val="20"/>
        </w:rPr>
        <w:t>Lakóingatlan</w:t>
      </w:r>
      <w:r w:rsidR="00361EA8">
        <w:rPr>
          <w:rFonts w:ascii="Arial" w:hAnsi="Arial" w:cs="Arial"/>
          <w:snapToGrid w:val="0"/>
          <w:sz w:val="20"/>
          <w:szCs w:val="20"/>
        </w:rPr>
        <w:t>nak</w:t>
      </w:r>
      <w:r w:rsidRPr="005C35FB">
        <w:rPr>
          <w:rFonts w:ascii="Arial" w:hAnsi="Arial" w:cs="Arial"/>
          <w:snapToGrid w:val="0"/>
          <w:sz w:val="20"/>
          <w:szCs w:val="20"/>
        </w:rPr>
        <w:t xml:space="preserve"> </w:t>
      </w:r>
      <w:r w:rsidR="00361EA8">
        <w:rPr>
          <w:rFonts w:ascii="Arial" w:hAnsi="Arial" w:cs="Arial"/>
          <w:snapToGrid w:val="0"/>
          <w:sz w:val="20"/>
          <w:szCs w:val="20"/>
        </w:rPr>
        <w:t>az 1. melléklet 2. pontjában ekként meghatározott ingatlan minősül</w:t>
      </w:r>
      <w:r w:rsidRPr="005C35FB">
        <w:rPr>
          <w:rFonts w:ascii="Arial" w:hAnsi="Arial" w:cs="Arial"/>
          <w:snapToGrid w:val="0"/>
          <w:sz w:val="20"/>
          <w:szCs w:val="20"/>
        </w:rPr>
        <w:t xml:space="preserve">. </w:t>
      </w:r>
    </w:p>
    <w:p w14:paraId="3D611F87" w14:textId="77777777" w:rsidR="0081427C" w:rsidRPr="005C35FB" w:rsidRDefault="0081427C" w:rsidP="00EA4330">
      <w:pPr>
        <w:jc w:val="both"/>
        <w:rPr>
          <w:rFonts w:ascii="Arial" w:hAnsi="Arial" w:cs="Arial"/>
          <w:sz w:val="20"/>
          <w:szCs w:val="20"/>
        </w:rPr>
      </w:pPr>
    </w:p>
    <w:p w14:paraId="52035A6E"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Projektfinanszírozási hitelnek</w:t>
      </w:r>
      <w:r w:rsidRPr="005C35FB">
        <w:rPr>
          <w:rFonts w:ascii="Arial" w:hAnsi="Arial" w:cs="Arial"/>
          <w:sz w:val="20"/>
          <w:szCs w:val="20"/>
        </w:rPr>
        <w:t xml:space="preserve"> az 1. melléklet</w:t>
      </w:r>
      <w:r w:rsidR="00CB2361" w:rsidRPr="005C35FB">
        <w:rPr>
          <w:rFonts w:ascii="Arial" w:hAnsi="Arial" w:cs="Arial"/>
          <w:sz w:val="20"/>
          <w:szCs w:val="20"/>
        </w:rPr>
        <w:t xml:space="preserve"> 2. pontjában</w:t>
      </w:r>
      <w:r w:rsidRPr="005C35FB">
        <w:rPr>
          <w:rFonts w:ascii="Arial" w:hAnsi="Arial" w:cs="Arial"/>
          <w:sz w:val="20"/>
          <w:szCs w:val="20"/>
        </w:rPr>
        <w:t xml:space="preserve"> ekként meghatározott hitel minősül.</w:t>
      </w:r>
    </w:p>
    <w:p w14:paraId="65B10660" w14:textId="77777777" w:rsidR="00EA4330" w:rsidRPr="005C35FB" w:rsidRDefault="00EA4330" w:rsidP="00EA4330">
      <w:pPr>
        <w:pStyle w:val="Default"/>
        <w:jc w:val="both"/>
        <w:rPr>
          <w:rFonts w:ascii="Arial" w:hAnsi="Arial" w:cs="Arial"/>
          <w:color w:val="auto"/>
          <w:sz w:val="20"/>
          <w:szCs w:val="20"/>
        </w:rPr>
      </w:pPr>
    </w:p>
    <w:p w14:paraId="534E779A" w14:textId="77777777" w:rsidR="00EA4330" w:rsidRPr="005C35FB" w:rsidRDefault="00EA4330" w:rsidP="00EA4330">
      <w:pPr>
        <w:pStyle w:val="Default"/>
        <w:jc w:val="both"/>
        <w:rPr>
          <w:rFonts w:ascii="Arial" w:hAnsi="Arial" w:cs="Arial"/>
          <w:sz w:val="20"/>
          <w:szCs w:val="20"/>
          <w:lang w:eastAsia="en-US"/>
        </w:rPr>
      </w:pPr>
      <w:r w:rsidRPr="005C35FB">
        <w:rPr>
          <w:rFonts w:ascii="Arial" w:hAnsi="Arial" w:cs="Arial"/>
          <w:snapToGrid w:val="0"/>
          <w:sz w:val="20"/>
          <w:szCs w:val="20"/>
        </w:rPr>
        <w:t>Az NPE2</w:t>
      </w:r>
      <w:r w:rsidR="00F214CF" w:rsidRPr="005C35FB">
        <w:rPr>
          <w:rFonts w:ascii="Arial" w:hAnsi="Arial" w:cs="Arial"/>
          <w:snapToGrid w:val="0"/>
          <w:sz w:val="20"/>
          <w:szCs w:val="20"/>
        </w:rPr>
        <w:t>2</w:t>
      </w:r>
      <w:r w:rsidRPr="005C35FB">
        <w:rPr>
          <w:rFonts w:ascii="Arial" w:hAnsi="Arial" w:cs="Arial"/>
          <w:snapToGrid w:val="0"/>
          <w:sz w:val="20"/>
          <w:szCs w:val="20"/>
        </w:rPr>
        <w:t>5 soron szereplő</w:t>
      </w:r>
      <w:r w:rsidRPr="005C35FB">
        <w:rPr>
          <w:rFonts w:ascii="Arial" w:hAnsi="Arial" w:cs="Arial"/>
          <w:color w:val="auto"/>
          <w:sz w:val="20"/>
          <w:szCs w:val="20"/>
        </w:rPr>
        <w:t xml:space="preserve"> nem-pénzügyi vállalati hitelek állományát tovább kell bontani forgóeszköz hitel, beruházási hitel és egyéb hitel sorokra.</w:t>
      </w:r>
    </w:p>
    <w:p w14:paraId="044F29EA" w14:textId="77777777" w:rsidR="00EA4330" w:rsidRPr="005C35FB" w:rsidRDefault="00EA4330" w:rsidP="00EA4330">
      <w:pPr>
        <w:pStyle w:val="Listaszerbekezds"/>
        <w:ind w:left="0"/>
        <w:rPr>
          <w:rFonts w:ascii="Arial" w:hAnsi="Arial" w:cs="Arial"/>
          <w:sz w:val="20"/>
          <w:szCs w:val="20"/>
          <w:lang w:val="hu-HU"/>
        </w:rPr>
      </w:pPr>
      <w:r w:rsidRPr="005C35FB">
        <w:rPr>
          <w:rFonts w:ascii="Arial" w:hAnsi="Arial" w:cs="Arial"/>
          <w:snapToGrid w:val="0"/>
          <w:sz w:val="20"/>
          <w:szCs w:val="20"/>
          <w:lang w:val="hu-HU"/>
        </w:rPr>
        <w:t>Forgóeszköz hitelnek tekintendő minden</w:t>
      </w:r>
      <w:r w:rsidRPr="005C35FB">
        <w:rPr>
          <w:rFonts w:ascii="Arial" w:hAnsi="Arial" w:cs="Arial"/>
          <w:i/>
          <w:snapToGrid w:val="0"/>
          <w:sz w:val="20"/>
          <w:szCs w:val="20"/>
          <w:lang w:val="hu-HU"/>
        </w:rPr>
        <w:t xml:space="preserve"> </w:t>
      </w:r>
      <w:r w:rsidRPr="005C35FB">
        <w:rPr>
          <w:rFonts w:ascii="Arial" w:hAnsi="Arial" w:cs="Arial"/>
          <w:snapToGrid w:val="0"/>
          <w:sz w:val="20"/>
          <w:szCs w:val="20"/>
          <w:lang w:val="hu-HU"/>
        </w:rPr>
        <w:t>olyan, általában 1 éves vagy rövidebb futamidejű hitel</w:t>
      </w:r>
      <w:r w:rsidRPr="005C35FB">
        <w:rPr>
          <w:rFonts w:ascii="Arial" w:hAnsi="Arial" w:cs="Arial"/>
          <w:sz w:val="20"/>
          <w:szCs w:val="20"/>
          <w:lang w:val="hu-HU"/>
        </w:rPr>
        <w:t>, amelyet forgóeszközök finanszírozás</w:t>
      </w:r>
      <w:r w:rsidR="00D06080">
        <w:rPr>
          <w:rFonts w:ascii="Arial" w:hAnsi="Arial" w:cs="Arial"/>
          <w:sz w:val="20"/>
          <w:szCs w:val="20"/>
          <w:lang w:val="hu-HU"/>
        </w:rPr>
        <w:t>ár</w:t>
      </w:r>
      <w:r w:rsidRPr="005C35FB">
        <w:rPr>
          <w:rFonts w:ascii="Arial" w:hAnsi="Arial" w:cs="Arial"/>
          <w:sz w:val="20"/>
          <w:szCs w:val="20"/>
          <w:lang w:val="hu-HU"/>
        </w:rPr>
        <w:t>a nyújt a</w:t>
      </w:r>
      <w:r w:rsidR="00F16236">
        <w:rPr>
          <w:rFonts w:ascii="Arial" w:hAnsi="Arial" w:cs="Arial"/>
          <w:sz w:val="20"/>
          <w:szCs w:val="20"/>
          <w:lang w:val="hu-HU"/>
        </w:rPr>
        <w:t xml:space="preserve"> pénzügyi vállalkozás</w:t>
      </w:r>
      <w:r w:rsidRPr="005C35FB">
        <w:rPr>
          <w:rFonts w:ascii="Arial" w:hAnsi="Arial" w:cs="Arial"/>
          <w:sz w:val="20"/>
          <w:szCs w:val="20"/>
          <w:lang w:val="hu-HU"/>
        </w:rPr>
        <w:t>.</w:t>
      </w:r>
    </w:p>
    <w:p w14:paraId="6C0796C0" w14:textId="77777777" w:rsidR="00EA4330" w:rsidRPr="005C35FB" w:rsidRDefault="00EA4330" w:rsidP="00EA4330">
      <w:pPr>
        <w:pStyle w:val="Listaszerbekezds"/>
        <w:ind w:left="0"/>
        <w:rPr>
          <w:rFonts w:ascii="Arial" w:hAnsi="Arial" w:cs="Arial"/>
          <w:snapToGrid w:val="0"/>
          <w:sz w:val="20"/>
          <w:szCs w:val="20"/>
          <w:lang w:val="hu-HU"/>
        </w:rPr>
      </w:pPr>
      <w:r w:rsidRPr="005C35FB">
        <w:rPr>
          <w:rFonts w:ascii="Arial" w:hAnsi="Arial" w:cs="Arial"/>
          <w:snapToGrid w:val="0"/>
          <w:sz w:val="20"/>
          <w:szCs w:val="20"/>
          <w:lang w:val="hu-HU"/>
        </w:rPr>
        <w:t>Beruházási hitel: az 1. melléklet</w:t>
      </w:r>
      <w:r w:rsidR="00CB2361" w:rsidRPr="005C35FB">
        <w:rPr>
          <w:rFonts w:ascii="Arial" w:hAnsi="Arial" w:cs="Arial"/>
          <w:snapToGrid w:val="0"/>
          <w:sz w:val="20"/>
          <w:szCs w:val="20"/>
          <w:lang w:val="hu-HU"/>
        </w:rPr>
        <w:t xml:space="preserve"> 2. pontjában</w:t>
      </w:r>
      <w:r w:rsidRPr="005C35FB">
        <w:rPr>
          <w:rFonts w:ascii="Arial" w:hAnsi="Arial" w:cs="Arial"/>
          <w:snapToGrid w:val="0"/>
          <w:sz w:val="20"/>
          <w:szCs w:val="20"/>
          <w:lang w:val="hu-HU"/>
        </w:rPr>
        <w:t xml:space="preserve"> meghatározott fogalom.</w:t>
      </w:r>
    </w:p>
    <w:p w14:paraId="7A2F2C0C" w14:textId="77777777" w:rsidR="00EA4330" w:rsidRPr="005C35FB" w:rsidRDefault="00EA4330" w:rsidP="00EA4330">
      <w:pPr>
        <w:pStyle w:val="Listaszerbekezds"/>
        <w:ind w:left="0"/>
        <w:rPr>
          <w:rFonts w:ascii="Arial" w:hAnsi="Arial" w:cs="Arial"/>
          <w:snapToGrid w:val="0"/>
          <w:sz w:val="20"/>
          <w:szCs w:val="20"/>
          <w:lang w:val="hu-HU"/>
        </w:rPr>
      </w:pPr>
      <w:r w:rsidRPr="005C35FB">
        <w:rPr>
          <w:rFonts w:ascii="Arial" w:hAnsi="Arial" w:cs="Arial"/>
          <w:snapToGrid w:val="0"/>
          <w:sz w:val="20"/>
          <w:szCs w:val="20"/>
          <w:lang w:val="hu-HU"/>
        </w:rPr>
        <w:t>Egyéb hitelnek minősül minden, az előző két kategóriába nem sorolható hitel.</w:t>
      </w:r>
    </w:p>
    <w:p w14:paraId="7EB9C290" w14:textId="77777777" w:rsidR="00862321" w:rsidRPr="005C35FB" w:rsidRDefault="00862321" w:rsidP="00EA4330">
      <w:pPr>
        <w:pStyle w:val="Listaszerbekezds"/>
        <w:ind w:left="0"/>
        <w:rPr>
          <w:rFonts w:ascii="Arial" w:hAnsi="Arial" w:cs="Arial"/>
          <w:snapToGrid w:val="0"/>
          <w:sz w:val="20"/>
          <w:szCs w:val="20"/>
          <w:lang w:val="hu-HU"/>
        </w:rPr>
      </w:pPr>
    </w:p>
    <w:p w14:paraId="376A1868" w14:textId="4D5F5374" w:rsidR="00AC7990" w:rsidRDefault="00AC7990" w:rsidP="00AC7990">
      <w:pPr>
        <w:pStyle w:val="Listaszerbekezds"/>
        <w:spacing w:line="240" w:lineRule="auto"/>
        <w:ind w:left="0"/>
        <w:rPr>
          <w:rFonts w:ascii="Arial" w:hAnsi="Arial" w:cs="Arial"/>
          <w:sz w:val="20"/>
          <w:szCs w:val="20"/>
          <w:lang w:val="hu-HU"/>
        </w:rPr>
      </w:pPr>
      <w:bookmarkStart w:id="160" w:name="_Hlk494129083"/>
      <w:r w:rsidRPr="005C35FB">
        <w:rPr>
          <w:rFonts w:ascii="Arial" w:hAnsi="Arial" w:cs="Arial"/>
          <w:snapToGrid w:val="0"/>
          <w:sz w:val="20"/>
          <w:szCs w:val="20"/>
          <w:lang w:val="hu-HU"/>
        </w:rPr>
        <w:t>Az</w:t>
      </w:r>
      <w:r w:rsidRPr="005C35FB">
        <w:rPr>
          <w:rFonts w:ascii="Arial" w:hAnsi="Arial" w:cs="Arial"/>
          <w:sz w:val="20"/>
          <w:szCs w:val="20"/>
          <w:lang w:val="hu-HU"/>
        </w:rPr>
        <w:t xml:space="preserve"> NPE226 soron szereplő háztartásokkal szemben fennálló követelésekből ki kell emelni és külön soron is be kell mutatni a lakóingatlannal fedezett jelzáloghiteleket (NPE22601), azokat a hiteleket, amelyek ingatlannal fedezettek, de a fedezet nem lakóingatlan (NPE22602), valamint a fogyasztási hiteleket (NPE22603).</w:t>
      </w:r>
    </w:p>
    <w:p w14:paraId="085DA140" w14:textId="66DEEB73" w:rsidR="003A016C" w:rsidRDefault="003A016C" w:rsidP="003A016C">
      <w:pPr>
        <w:pStyle w:val="Listaszerbekezds"/>
        <w:ind w:left="0"/>
        <w:rPr>
          <w:rFonts w:ascii="Arial" w:hAnsi="Arial" w:cs="Arial"/>
          <w:sz w:val="20"/>
          <w:szCs w:val="20"/>
          <w:lang w:eastAsia="en-US"/>
        </w:rPr>
      </w:pPr>
      <w:r w:rsidRPr="00C5065D">
        <w:rPr>
          <w:rFonts w:ascii="Arial" w:hAnsi="Arial" w:cs="Arial"/>
          <w:sz w:val="20"/>
          <w:szCs w:val="20"/>
          <w:lang w:val="hu-HU" w:eastAsia="en-US"/>
        </w:rPr>
        <w:t>Az ingatlannal fedezett hitelek esetében (</w:t>
      </w:r>
      <w:r>
        <w:rPr>
          <w:rFonts w:ascii="Arial" w:hAnsi="Arial" w:cs="Arial"/>
          <w:sz w:val="20"/>
          <w:szCs w:val="20"/>
          <w:lang w:val="hu-HU" w:eastAsia="en-US"/>
        </w:rPr>
        <w:t>NPE22601</w:t>
      </w:r>
      <w:r w:rsidRPr="00C5065D">
        <w:rPr>
          <w:rFonts w:ascii="Arial" w:hAnsi="Arial" w:cs="Arial"/>
          <w:sz w:val="20"/>
          <w:szCs w:val="20"/>
          <w:lang w:val="hu-HU" w:eastAsia="en-US"/>
        </w:rPr>
        <w:t xml:space="preserve"> és </w:t>
      </w:r>
      <w:r>
        <w:rPr>
          <w:rFonts w:ascii="Arial" w:hAnsi="Arial" w:cs="Arial"/>
          <w:sz w:val="20"/>
          <w:szCs w:val="20"/>
          <w:lang w:val="hu-HU" w:eastAsia="en-US"/>
        </w:rPr>
        <w:t>NPE22602</w:t>
      </w:r>
      <w:r w:rsidRPr="00C5065D">
        <w:rPr>
          <w:rFonts w:ascii="Arial" w:hAnsi="Arial" w:cs="Arial"/>
          <w:sz w:val="20"/>
          <w:szCs w:val="20"/>
          <w:lang w:val="hu-HU" w:eastAsia="en-US"/>
        </w:rPr>
        <w:t xml:space="preserve"> sor) a besorolás </w:t>
      </w:r>
      <w:r w:rsidRPr="00C5065D">
        <w:rPr>
          <w:rFonts w:ascii="Arial" w:hAnsi="Arial" w:cs="Arial"/>
          <w:sz w:val="20"/>
          <w:szCs w:val="20"/>
          <w:lang w:eastAsia="en-US"/>
        </w:rPr>
        <w:t>független a</w:t>
      </w:r>
      <w:r>
        <w:rPr>
          <w:rFonts w:ascii="Arial" w:hAnsi="Arial" w:cs="Arial"/>
          <w:sz w:val="20"/>
          <w:szCs w:val="20"/>
          <w:lang w:val="hu-HU" w:eastAsia="en-US"/>
        </w:rPr>
        <w:t xml:space="preserve"> hitelfedezeti (</w:t>
      </w:r>
      <w:proofErr w:type="spellStart"/>
      <w:r w:rsidRPr="00C5065D">
        <w:rPr>
          <w:rFonts w:ascii="Arial" w:hAnsi="Arial" w:cs="Arial"/>
          <w:sz w:val="20"/>
          <w:szCs w:val="20"/>
          <w:lang w:eastAsia="en-US"/>
        </w:rPr>
        <w:t>LTV</w:t>
      </w:r>
      <w:proofErr w:type="spellEnd"/>
      <w:r>
        <w:rPr>
          <w:rFonts w:ascii="Arial" w:hAnsi="Arial" w:cs="Arial"/>
          <w:sz w:val="20"/>
          <w:szCs w:val="20"/>
          <w:lang w:val="hu-HU" w:eastAsia="en-US"/>
        </w:rPr>
        <w:t>)</w:t>
      </w:r>
      <w:r w:rsidRPr="00C5065D">
        <w:rPr>
          <w:rFonts w:ascii="Arial" w:hAnsi="Arial" w:cs="Arial"/>
          <w:sz w:val="20"/>
          <w:szCs w:val="20"/>
          <w:lang w:eastAsia="en-US"/>
        </w:rPr>
        <w:t xml:space="preserve"> aránytól, </w:t>
      </w:r>
      <w:r>
        <w:rPr>
          <w:rFonts w:ascii="Arial" w:hAnsi="Arial" w:cs="Arial"/>
          <w:sz w:val="20"/>
          <w:szCs w:val="20"/>
          <w:lang w:val="hu-HU" w:eastAsia="en-US"/>
        </w:rPr>
        <w:t>és</w:t>
      </w:r>
      <w:r w:rsidRPr="00C5065D">
        <w:rPr>
          <w:rFonts w:ascii="Arial" w:hAnsi="Arial" w:cs="Arial"/>
          <w:sz w:val="20"/>
          <w:szCs w:val="20"/>
          <w:lang w:eastAsia="en-US"/>
        </w:rPr>
        <w:t xml:space="preserve"> </w:t>
      </w:r>
      <w:r w:rsidRPr="005C35FB">
        <w:rPr>
          <w:rFonts w:ascii="Arial" w:hAnsi="Arial" w:cs="Arial"/>
          <w:sz w:val="20"/>
          <w:szCs w:val="20"/>
        </w:rPr>
        <w:t>összevont alapú felügyelet alá tartozó pénzügyi vállalkozás</w:t>
      </w:r>
      <w:r>
        <w:rPr>
          <w:rFonts w:ascii="Arial" w:hAnsi="Arial" w:cs="Arial"/>
          <w:sz w:val="20"/>
          <w:szCs w:val="20"/>
        </w:rPr>
        <w:t xml:space="preserve"> esetében </w:t>
      </w:r>
      <w:r w:rsidRPr="00C5065D">
        <w:rPr>
          <w:rFonts w:ascii="Arial" w:hAnsi="Arial" w:cs="Arial"/>
          <w:sz w:val="20"/>
          <w:szCs w:val="20"/>
          <w:lang w:eastAsia="en-US"/>
        </w:rPr>
        <w:t>attól is</w:t>
      </w:r>
      <w:r>
        <w:rPr>
          <w:rFonts w:ascii="Arial" w:hAnsi="Arial" w:cs="Arial"/>
          <w:sz w:val="20"/>
          <w:szCs w:val="20"/>
          <w:lang w:val="hu-HU" w:eastAsia="en-US"/>
        </w:rPr>
        <w:t xml:space="preserve"> független</w:t>
      </w:r>
      <w:r w:rsidRPr="00C5065D">
        <w:rPr>
          <w:rFonts w:ascii="Arial" w:hAnsi="Arial" w:cs="Arial"/>
          <w:sz w:val="20"/>
          <w:szCs w:val="20"/>
          <w:lang w:eastAsia="en-US"/>
        </w:rPr>
        <w:t>, hogy az</w:t>
      </w:r>
      <w:r w:rsidRPr="00C5065D">
        <w:rPr>
          <w:rFonts w:ascii="Arial" w:hAnsi="Arial" w:cs="Arial"/>
          <w:sz w:val="20"/>
          <w:szCs w:val="20"/>
          <w:lang w:val="hu-HU" w:eastAsia="en-US"/>
        </w:rPr>
        <w:t xml:space="preserve"> ingatlant</w:t>
      </w:r>
      <w:r w:rsidR="002E2C16">
        <w:rPr>
          <w:rFonts w:ascii="Arial" w:hAnsi="Arial" w:cs="Arial"/>
          <w:sz w:val="20"/>
          <w:szCs w:val="20"/>
          <w:lang w:val="hu-HU" w:eastAsia="en-US"/>
        </w:rPr>
        <w:t>,</w:t>
      </w:r>
      <w:r w:rsidRPr="00C5065D">
        <w:rPr>
          <w:rFonts w:ascii="Arial" w:hAnsi="Arial" w:cs="Arial"/>
          <w:sz w:val="20"/>
          <w:szCs w:val="20"/>
          <w:lang w:val="hu-HU" w:eastAsia="en-US"/>
        </w:rPr>
        <w:t xml:space="preserve"> mint elismert hitelkockázat-mérséklő eszközt</w:t>
      </w:r>
      <w:r w:rsidRPr="00C5065D">
        <w:rPr>
          <w:rFonts w:ascii="Arial" w:hAnsi="Arial" w:cs="Arial"/>
          <w:sz w:val="20"/>
          <w:szCs w:val="20"/>
          <w:lang w:eastAsia="en-US"/>
        </w:rPr>
        <w:t xml:space="preserve"> a</w:t>
      </w:r>
      <w:r>
        <w:rPr>
          <w:rFonts w:ascii="Arial" w:hAnsi="Arial" w:cs="Arial"/>
          <w:sz w:val="20"/>
          <w:szCs w:val="20"/>
          <w:lang w:val="hu-HU" w:eastAsia="en-US"/>
        </w:rPr>
        <w:t xml:space="preserve"> hitelintézeti anyavállalat a</w:t>
      </w:r>
      <w:r w:rsidRPr="00C5065D">
        <w:rPr>
          <w:rFonts w:ascii="Arial" w:hAnsi="Arial" w:cs="Arial"/>
          <w:sz w:val="20"/>
          <w:szCs w:val="20"/>
          <w:lang w:eastAsia="en-US"/>
        </w:rPr>
        <w:t xml:space="preserve"> </w:t>
      </w:r>
      <w:r>
        <w:rPr>
          <w:rFonts w:ascii="Arial" w:hAnsi="Arial" w:cs="Arial"/>
          <w:sz w:val="20"/>
          <w:szCs w:val="20"/>
          <w:lang w:val="hu-HU" w:eastAsia="en-US"/>
        </w:rPr>
        <w:t xml:space="preserve">csoportszintű </w:t>
      </w:r>
      <w:r w:rsidRPr="00C5065D">
        <w:rPr>
          <w:rFonts w:ascii="Arial" w:hAnsi="Arial" w:cs="Arial"/>
          <w:sz w:val="20"/>
          <w:szCs w:val="20"/>
          <w:lang w:val="hu-HU" w:eastAsia="en-US"/>
        </w:rPr>
        <w:t>tőkekövetelmény</w:t>
      </w:r>
      <w:r w:rsidR="006F2806">
        <w:rPr>
          <w:rFonts w:ascii="Arial" w:hAnsi="Arial" w:cs="Arial"/>
          <w:sz w:val="20"/>
          <w:szCs w:val="20"/>
          <w:lang w:val="hu-HU" w:eastAsia="en-US"/>
        </w:rPr>
        <w:t>-</w:t>
      </w:r>
      <w:r w:rsidRPr="00C5065D">
        <w:rPr>
          <w:rFonts w:ascii="Arial" w:hAnsi="Arial" w:cs="Arial"/>
          <w:sz w:val="20"/>
          <w:szCs w:val="20"/>
          <w:lang w:val="hu-HU" w:eastAsia="en-US"/>
        </w:rPr>
        <w:t>számítás</w:t>
      </w:r>
      <w:r w:rsidRPr="00C5065D">
        <w:rPr>
          <w:rFonts w:ascii="Arial" w:hAnsi="Arial" w:cs="Arial"/>
          <w:sz w:val="20"/>
          <w:szCs w:val="20"/>
          <w:lang w:eastAsia="en-US"/>
        </w:rPr>
        <w:t xml:space="preserve"> során figyelembe</w:t>
      </w:r>
      <w:r w:rsidRPr="00C5065D">
        <w:rPr>
          <w:rFonts w:ascii="Arial" w:hAnsi="Arial" w:cs="Arial"/>
          <w:sz w:val="20"/>
          <w:szCs w:val="20"/>
          <w:lang w:val="hu-HU" w:eastAsia="en-US"/>
        </w:rPr>
        <w:t xml:space="preserve"> veszi vagy sem.</w:t>
      </w:r>
      <w:r w:rsidRPr="00C5065D">
        <w:rPr>
          <w:rFonts w:ascii="Arial" w:hAnsi="Arial" w:cs="Arial"/>
          <w:sz w:val="20"/>
          <w:szCs w:val="20"/>
          <w:lang w:eastAsia="en-US"/>
        </w:rPr>
        <w:t xml:space="preserve"> </w:t>
      </w:r>
    </w:p>
    <w:p w14:paraId="16A8AD1F" w14:textId="60062BD1" w:rsidR="003A016C" w:rsidRDefault="003A016C" w:rsidP="003A016C">
      <w:pPr>
        <w:pStyle w:val="Listaszerbekezds"/>
        <w:ind w:left="0"/>
        <w:rPr>
          <w:rFonts w:ascii="Arial" w:hAnsi="Arial" w:cs="Arial"/>
          <w:sz w:val="20"/>
          <w:szCs w:val="20"/>
          <w:lang w:eastAsia="en-US"/>
        </w:rPr>
      </w:pPr>
    </w:p>
    <w:p w14:paraId="12B275E9" w14:textId="05236BC6" w:rsidR="003A016C" w:rsidRPr="002A6B71" w:rsidRDefault="003A016C" w:rsidP="003A016C">
      <w:pPr>
        <w:pStyle w:val="Listaszerbekezds"/>
        <w:ind w:left="0"/>
        <w:rPr>
          <w:rFonts w:ascii="Arial" w:hAnsi="Arial" w:cs="Arial"/>
          <w:sz w:val="20"/>
          <w:szCs w:val="20"/>
        </w:rPr>
      </w:pPr>
      <w:r w:rsidRPr="002A6B71">
        <w:rPr>
          <w:rFonts w:ascii="Arial" w:hAnsi="Arial" w:cs="Arial"/>
          <w:sz w:val="20"/>
          <w:szCs w:val="20"/>
          <w:lang w:val="hu-HU"/>
        </w:rPr>
        <w:t>A</w:t>
      </w:r>
      <w:r>
        <w:rPr>
          <w:rFonts w:ascii="Arial" w:hAnsi="Arial" w:cs="Arial"/>
          <w:sz w:val="20"/>
          <w:szCs w:val="20"/>
          <w:lang w:val="hu-HU"/>
        </w:rPr>
        <w:t xml:space="preserve">z </w:t>
      </w:r>
      <w:r>
        <w:rPr>
          <w:rFonts w:ascii="Arial" w:hAnsi="Arial" w:cs="Arial"/>
          <w:sz w:val="20"/>
          <w:szCs w:val="20"/>
          <w:lang w:val="hu-HU" w:eastAsia="en-US"/>
        </w:rPr>
        <w:t>NPE22601</w:t>
      </w:r>
      <w:r w:rsidRPr="002A6B71">
        <w:rPr>
          <w:rFonts w:ascii="Arial" w:hAnsi="Arial" w:cs="Arial"/>
          <w:sz w:val="20"/>
          <w:szCs w:val="20"/>
          <w:lang w:val="hu-HU"/>
        </w:rPr>
        <w:t xml:space="preserve"> és</w:t>
      </w:r>
      <w:r w:rsidRPr="009C2B35">
        <w:rPr>
          <w:rFonts w:ascii="Arial" w:hAnsi="Arial" w:cs="Arial"/>
          <w:sz w:val="20"/>
          <w:szCs w:val="20"/>
          <w:lang w:val="hu-HU" w:eastAsia="en-US"/>
        </w:rPr>
        <w:t xml:space="preserve"> </w:t>
      </w:r>
      <w:r>
        <w:rPr>
          <w:rFonts w:ascii="Arial" w:hAnsi="Arial" w:cs="Arial"/>
          <w:sz w:val="20"/>
          <w:szCs w:val="20"/>
          <w:lang w:val="hu-HU" w:eastAsia="en-US"/>
        </w:rPr>
        <w:t>NPE22602</w:t>
      </w:r>
      <w:r w:rsidRPr="002A6B71">
        <w:rPr>
          <w:rFonts w:ascii="Arial" w:hAnsi="Arial" w:cs="Arial"/>
          <w:sz w:val="20"/>
          <w:szCs w:val="20"/>
          <w:lang w:val="hu-HU"/>
        </w:rPr>
        <w:t xml:space="preserve"> sor között átfedés nem lehet. Így amennyiben egy</w:t>
      </w:r>
      <w:r w:rsidRPr="002A6B71">
        <w:rPr>
          <w:rFonts w:ascii="Arial" w:hAnsi="Arial" w:cs="Arial"/>
          <w:sz w:val="20"/>
          <w:szCs w:val="20"/>
        </w:rPr>
        <w:t xml:space="preserve"> </w:t>
      </w:r>
      <w:r>
        <w:rPr>
          <w:rFonts w:ascii="Arial" w:hAnsi="Arial" w:cs="Arial"/>
          <w:sz w:val="20"/>
          <w:szCs w:val="20"/>
          <w:lang w:val="hu-HU"/>
        </w:rPr>
        <w:t>hitel</w:t>
      </w:r>
      <w:r w:rsidRPr="002A6B71">
        <w:rPr>
          <w:rFonts w:ascii="Arial" w:hAnsi="Arial" w:cs="Arial"/>
          <w:sz w:val="20"/>
          <w:szCs w:val="20"/>
        </w:rPr>
        <w:t xml:space="preserve">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w:t>
      </w:r>
      <w:r>
        <w:rPr>
          <w:rFonts w:ascii="Arial" w:hAnsi="Arial" w:cs="Arial"/>
          <w:sz w:val="20"/>
          <w:szCs w:val="20"/>
          <w:lang w:val="hu-HU"/>
        </w:rPr>
        <w:t>hitelt</w:t>
      </w:r>
      <w:r w:rsidRPr="002A6B71">
        <w:rPr>
          <w:rFonts w:ascii="Arial" w:hAnsi="Arial" w:cs="Arial"/>
          <w:sz w:val="20"/>
          <w:szCs w:val="20"/>
          <w:lang w:val="hu-HU"/>
        </w:rPr>
        <w:t xml:space="preserve"> a</w:t>
      </w:r>
      <w:r w:rsidRPr="002A6B71">
        <w:rPr>
          <w:rFonts w:ascii="Arial" w:hAnsi="Arial" w:cs="Arial"/>
          <w:sz w:val="20"/>
          <w:szCs w:val="20"/>
        </w:rPr>
        <w:t xml:space="preserve"> fedezetek rangsorolásával</w:t>
      </w:r>
      <w:r w:rsidR="002C1289">
        <w:rPr>
          <w:rFonts w:ascii="Arial" w:hAnsi="Arial" w:cs="Arial"/>
          <w:sz w:val="20"/>
          <w:szCs w:val="20"/>
          <w:lang w:val="hu-HU"/>
        </w:rPr>
        <w:t>,</w:t>
      </w:r>
      <w:r w:rsidRPr="002A6B71">
        <w:rPr>
          <w:rFonts w:ascii="Arial" w:hAnsi="Arial" w:cs="Arial"/>
          <w:sz w:val="20"/>
          <w:szCs w:val="20"/>
        </w:rPr>
        <w:t xml:space="preserve">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63621C45" w14:textId="1077D932" w:rsidR="003A016C" w:rsidRPr="002A6B71" w:rsidRDefault="003A016C" w:rsidP="003A016C">
      <w:pPr>
        <w:pStyle w:val="Listaszerbekezds"/>
        <w:ind w:left="284" w:hanging="284"/>
        <w:rPr>
          <w:rFonts w:ascii="Arial" w:hAnsi="Arial" w:cs="Arial"/>
          <w:sz w:val="20"/>
          <w:szCs w:val="20"/>
          <w:lang w:val="hu-HU"/>
        </w:rPr>
      </w:pPr>
      <w:r w:rsidRPr="002A6B71">
        <w:rPr>
          <w:rFonts w:ascii="Arial" w:hAnsi="Arial" w:cs="Arial"/>
          <w:sz w:val="20"/>
          <w:szCs w:val="20"/>
          <w:lang w:val="hu-HU"/>
        </w:rPr>
        <w:lastRenderedPageBreak/>
        <w:t>a)</w:t>
      </w:r>
      <w:r w:rsidR="006F2806">
        <w:rPr>
          <w:rFonts w:ascii="Arial" w:hAnsi="Arial" w:cs="Arial"/>
          <w:sz w:val="20"/>
          <w:szCs w:val="20"/>
          <w:lang w:val="hu-HU"/>
        </w:rPr>
        <w:t xml:space="preserve"> </w:t>
      </w:r>
      <w:r w:rsidRPr="002A6B71">
        <w:rPr>
          <w:rFonts w:ascii="Arial" w:hAnsi="Arial" w:cs="Arial"/>
          <w:sz w:val="20"/>
          <w:szCs w:val="20"/>
          <w:lang w:val="hu-HU"/>
        </w:rPr>
        <w:t>h</w:t>
      </w:r>
      <w:r w:rsidRPr="002A6B71">
        <w:rPr>
          <w:rFonts w:ascii="Arial" w:hAnsi="Arial" w:cs="Arial"/>
          <w:sz w:val="20"/>
          <w:szCs w:val="20"/>
        </w:rPr>
        <w:t xml:space="preserve">a egy </w:t>
      </w:r>
      <w:r>
        <w:rPr>
          <w:rFonts w:ascii="Arial" w:hAnsi="Arial" w:cs="Arial"/>
          <w:sz w:val="20"/>
          <w:szCs w:val="20"/>
          <w:lang w:val="hu-HU"/>
        </w:rPr>
        <w:t>hitel</w:t>
      </w:r>
      <w:r w:rsidRPr="002A6B71">
        <w:rPr>
          <w:rFonts w:ascii="Arial" w:hAnsi="Arial" w:cs="Arial"/>
          <w:sz w:val="20"/>
          <w:szCs w:val="20"/>
        </w:rPr>
        <w:t xml:space="preserve"> mögött lakóingatlan fedezet áll, a </w:t>
      </w:r>
      <w:r>
        <w:rPr>
          <w:rFonts w:ascii="Arial" w:hAnsi="Arial" w:cs="Arial"/>
          <w:sz w:val="20"/>
          <w:szCs w:val="20"/>
          <w:lang w:val="hu-HU"/>
        </w:rPr>
        <w:t>hitelt</w:t>
      </w:r>
      <w:r w:rsidRPr="002A6B71">
        <w:rPr>
          <w:rFonts w:ascii="Arial" w:hAnsi="Arial" w:cs="Arial"/>
          <w:sz w:val="20"/>
          <w:szCs w:val="20"/>
        </w:rPr>
        <w:t xml:space="preserve"> a lakóingatlannal fedezett jelzáloghitelek </w:t>
      </w:r>
      <w:r w:rsidRPr="002A6B71">
        <w:rPr>
          <w:rFonts w:ascii="Arial" w:hAnsi="Arial" w:cs="Arial"/>
          <w:sz w:val="20"/>
          <w:szCs w:val="20"/>
          <w:lang w:val="hu-HU"/>
        </w:rPr>
        <w:t>között (</w:t>
      </w:r>
      <w:r>
        <w:rPr>
          <w:rFonts w:ascii="Arial" w:hAnsi="Arial" w:cs="Arial"/>
          <w:sz w:val="20"/>
          <w:szCs w:val="20"/>
          <w:lang w:val="hu-HU"/>
        </w:rPr>
        <w:t>NPE22601</w:t>
      </w:r>
      <w:r w:rsidRPr="002A6B71">
        <w:rPr>
          <w:rFonts w:ascii="Arial" w:hAnsi="Arial" w:cs="Arial"/>
          <w:sz w:val="20"/>
          <w:szCs w:val="20"/>
          <w:lang w:val="hu-HU"/>
        </w:rPr>
        <w:t xml:space="preserve">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002C1289">
        <w:rPr>
          <w:rFonts w:ascii="Arial" w:hAnsi="Arial" w:cs="Arial"/>
          <w:sz w:val="20"/>
          <w:szCs w:val="20"/>
          <w:lang w:val="hu-HU"/>
        </w:rPr>
        <w:t xml:space="preserve"> </w:t>
      </w:r>
      <w:r w:rsidR="00BE68CA">
        <w:rPr>
          <w:rFonts w:ascii="Arial" w:hAnsi="Arial" w:cs="Arial"/>
          <w:sz w:val="20"/>
          <w:szCs w:val="20"/>
          <w:lang w:val="hu-HU"/>
        </w:rPr>
        <w:t>vagy sem</w:t>
      </w:r>
      <w:r w:rsidRPr="002A6B71">
        <w:rPr>
          <w:rFonts w:ascii="Arial" w:hAnsi="Arial" w:cs="Arial"/>
          <w:sz w:val="20"/>
          <w:szCs w:val="20"/>
          <w:lang w:val="hu-HU"/>
        </w:rPr>
        <w:t>;</w:t>
      </w:r>
    </w:p>
    <w:p w14:paraId="45E37ED9" w14:textId="430D1B0A" w:rsidR="003A016C" w:rsidRPr="00C5065D" w:rsidRDefault="003A016C" w:rsidP="003A016C">
      <w:pPr>
        <w:pStyle w:val="Listaszerbekezds"/>
        <w:ind w:left="284" w:hanging="284"/>
        <w:rPr>
          <w:rFonts w:ascii="Arial" w:hAnsi="Arial" w:cs="Arial"/>
          <w:sz w:val="20"/>
          <w:szCs w:val="20"/>
          <w:lang w:val="hu-HU"/>
        </w:rPr>
      </w:pPr>
      <w:r w:rsidRPr="002A6B71">
        <w:rPr>
          <w:rFonts w:ascii="Arial" w:hAnsi="Arial" w:cs="Arial"/>
          <w:sz w:val="20"/>
          <w:szCs w:val="20"/>
          <w:lang w:val="hu-HU"/>
        </w:rPr>
        <w:t>b)</w:t>
      </w:r>
      <w:r w:rsidR="006F2806">
        <w:rPr>
          <w:rFonts w:ascii="Arial" w:hAnsi="Arial" w:cs="Arial"/>
          <w:sz w:val="20"/>
          <w:szCs w:val="20"/>
          <w:lang w:val="hu-HU"/>
        </w:rPr>
        <w:t xml:space="preserve"> </w:t>
      </w:r>
      <w:r w:rsidRPr="002A6B71">
        <w:rPr>
          <w:rFonts w:ascii="Arial" w:hAnsi="Arial" w:cs="Arial"/>
          <w:sz w:val="20"/>
          <w:szCs w:val="20"/>
          <w:lang w:val="hu-HU"/>
        </w:rPr>
        <w:t>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NPE22602</w:t>
      </w:r>
      <w:r w:rsidRPr="002A6B71">
        <w:rPr>
          <w:rFonts w:ascii="Arial" w:hAnsi="Arial" w:cs="Arial"/>
          <w:sz w:val="20"/>
          <w:szCs w:val="20"/>
          <w:lang w:val="hu-HU"/>
        </w:rPr>
        <w:t xml:space="preserve">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w:t>
      </w:r>
      <w:r w:rsidR="00E445E3">
        <w:rPr>
          <w:rFonts w:ascii="Arial" w:hAnsi="Arial" w:cs="Arial"/>
          <w:sz w:val="20"/>
          <w:szCs w:val="20"/>
          <w:lang w:val="hu-HU"/>
        </w:rPr>
        <w:t>,</w:t>
      </w:r>
      <w:r w:rsidRPr="002A6B71">
        <w:rPr>
          <w:rFonts w:ascii="Arial" w:hAnsi="Arial" w:cs="Arial"/>
          <w:sz w:val="20"/>
          <w:szCs w:val="20"/>
        </w:rPr>
        <w:t xml:space="preserve">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(NPE22601</w:t>
      </w:r>
      <w:r w:rsidRPr="002A6B71">
        <w:rPr>
          <w:rFonts w:ascii="Arial" w:hAnsi="Arial" w:cs="Arial"/>
          <w:sz w:val="20"/>
          <w:szCs w:val="20"/>
          <w:lang w:val="hu-HU"/>
        </w:rPr>
        <w:t xml:space="preserve"> sor)</w:t>
      </w:r>
      <w:r w:rsidRPr="002A6B71">
        <w:rPr>
          <w:rFonts w:ascii="Arial" w:hAnsi="Arial" w:cs="Arial"/>
          <w:sz w:val="20"/>
          <w:szCs w:val="20"/>
        </w:rPr>
        <w:t xml:space="preserve"> közé sorolt</w:t>
      </w:r>
      <w:r w:rsidR="008A615B">
        <w:rPr>
          <w:rFonts w:ascii="Arial" w:hAnsi="Arial" w:cs="Arial"/>
          <w:sz w:val="20"/>
          <w:szCs w:val="20"/>
          <w:lang w:val="hu-HU"/>
        </w:rPr>
        <w:t xml:space="preserve"> </w:t>
      </w:r>
      <w:r w:rsidR="00BE68CA">
        <w:rPr>
          <w:rFonts w:ascii="Arial" w:hAnsi="Arial" w:cs="Arial"/>
          <w:sz w:val="20"/>
          <w:szCs w:val="20"/>
          <w:lang w:val="hu-HU"/>
        </w:rPr>
        <w:t>az adatszolgáltató</w:t>
      </w:r>
      <w:r w:rsidRPr="002A6B71">
        <w:rPr>
          <w:rFonts w:ascii="Arial" w:hAnsi="Arial" w:cs="Arial"/>
          <w:sz w:val="20"/>
          <w:szCs w:val="20"/>
        </w:rPr>
        <w:t>.</w:t>
      </w:r>
    </w:p>
    <w:bookmarkEnd w:id="160"/>
    <w:p w14:paraId="7C371EA0" w14:textId="77777777" w:rsidR="00B1208F" w:rsidRPr="005C35FB" w:rsidRDefault="00B1208F" w:rsidP="00EA4330">
      <w:pPr>
        <w:pStyle w:val="Listaszerbekezds"/>
        <w:ind w:left="0"/>
        <w:rPr>
          <w:rFonts w:ascii="Arial" w:hAnsi="Arial" w:cs="Arial"/>
          <w:snapToGrid w:val="0"/>
          <w:sz w:val="20"/>
          <w:szCs w:val="20"/>
          <w:lang w:val="hu-HU"/>
        </w:rPr>
      </w:pPr>
    </w:p>
    <w:p w14:paraId="699EDFF3" w14:textId="77777777" w:rsidR="00B1208F" w:rsidRPr="005C35FB" w:rsidRDefault="00B1208F" w:rsidP="00C26B46">
      <w:pPr>
        <w:pStyle w:val="Listaszerbekezds"/>
        <w:spacing w:line="240" w:lineRule="auto"/>
        <w:ind w:left="0"/>
        <w:rPr>
          <w:rFonts w:ascii="Arial" w:hAnsi="Arial" w:cs="Arial"/>
          <w:snapToGrid w:val="0"/>
          <w:sz w:val="20"/>
          <w:szCs w:val="20"/>
          <w:lang w:val="hu-HU"/>
        </w:rPr>
      </w:pPr>
      <w:r w:rsidRPr="005C35FB">
        <w:rPr>
          <w:rFonts w:ascii="Arial" w:hAnsi="Arial" w:cs="Arial"/>
          <w:snapToGrid w:val="0"/>
          <w:sz w:val="20"/>
          <w:szCs w:val="20"/>
          <w:lang w:val="hu-HU"/>
        </w:rPr>
        <w:t>Az NPE2</w:t>
      </w:r>
      <w:r w:rsidR="00F214CF" w:rsidRPr="005C35FB">
        <w:rPr>
          <w:rFonts w:ascii="Arial" w:hAnsi="Arial" w:cs="Arial"/>
          <w:snapToGrid w:val="0"/>
          <w:sz w:val="20"/>
          <w:szCs w:val="20"/>
          <w:lang w:val="hu-HU"/>
        </w:rPr>
        <w:t>2</w:t>
      </w:r>
      <w:r w:rsidRPr="005C35FB">
        <w:rPr>
          <w:rFonts w:ascii="Arial" w:hAnsi="Arial" w:cs="Arial"/>
          <w:snapToGrid w:val="0"/>
          <w:sz w:val="20"/>
          <w:szCs w:val="20"/>
          <w:lang w:val="hu-HU"/>
        </w:rPr>
        <w:t xml:space="preserve">611 soron kell szerepeltetni azon, korábban devizában denominált lakossági jelzáloghitelek állományát, amelyet az adatszolgáltató a </w:t>
      </w:r>
      <w:proofErr w:type="spellStart"/>
      <w:r w:rsidRPr="005C35FB">
        <w:rPr>
          <w:rFonts w:ascii="Arial" w:hAnsi="Arial" w:cs="Arial"/>
          <w:snapToGrid w:val="0"/>
          <w:sz w:val="20"/>
          <w:szCs w:val="20"/>
          <w:lang w:val="hu-HU"/>
        </w:rPr>
        <w:t>Forintosítási</w:t>
      </w:r>
      <w:proofErr w:type="spellEnd"/>
      <w:r w:rsidRPr="005C35FB">
        <w:rPr>
          <w:rFonts w:ascii="Arial" w:hAnsi="Arial" w:cs="Arial"/>
          <w:snapToGrid w:val="0"/>
          <w:sz w:val="20"/>
          <w:szCs w:val="20"/>
          <w:lang w:val="hu-HU"/>
        </w:rPr>
        <w:t xml:space="preserve"> tv. 10. §-a alapján forintkövetelésre váltott át. </w:t>
      </w:r>
    </w:p>
    <w:p w14:paraId="0F0268FD" w14:textId="210FD2EA" w:rsidR="00861B57" w:rsidRPr="005C35FB" w:rsidRDefault="00861B57" w:rsidP="00861B57">
      <w:pPr>
        <w:jc w:val="both"/>
        <w:rPr>
          <w:rFonts w:ascii="Arial" w:hAnsi="Arial" w:cs="Arial"/>
          <w:sz w:val="20"/>
          <w:szCs w:val="20"/>
        </w:rPr>
      </w:pPr>
      <w:r w:rsidRPr="005C35FB">
        <w:rPr>
          <w:rFonts w:ascii="Arial" w:hAnsi="Arial" w:cs="Arial"/>
          <w:sz w:val="20"/>
          <w:szCs w:val="20"/>
        </w:rPr>
        <w:t>Az NPE4</w:t>
      </w:r>
      <w:r w:rsidR="00D24E90">
        <w:rPr>
          <w:rFonts w:ascii="Arial" w:hAnsi="Arial" w:cs="Arial"/>
          <w:sz w:val="20"/>
          <w:szCs w:val="20"/>
        </w:rPr>
        <w:t>–</w:t>
      </w:r>
      <w:r w:rsidRPr="005C35FB">
        <w:rPr>
          <w:rFonts w:ascii="Arial" w:hAnsi="Arial" w:cs="Arial"/>
          <w:sz w:val="20"/>
          <w:szCs w:val="20"/>
        </w:rPr>
        <w:t xml:space="preserve">NPE6 sorban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kötelezettségeket kell feltüntetni. Ezek a mérlegen kívüli kötelezettségek hitelezési kockázatot keletkeztetnek, jellemzőjük, hogy az ügylet megszűnésekor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keletkezik. Ennek megfelelően a tábla nem tartalmazza a hitelezési kockázattal nem rendelkező mérlegen kívüli kötelezettségeket (pl. peres ügyekkel</w:t>
      </w:r>
      <w:r w:rsidRPr="005C35FB">
        <w:rPr>
          <w:sz w:val="20"/>
          <w:szCs w:val="20"/>
        </w:rPr>
        <w:t xml:space="preserve"> </w:t>
      </w:r>
      <w:r w:rsidRPr="005C35FB">
        <w:rPr>
          <w:rFonts w:ascii="Arial" w:hAnsi="Arial" w:cs="Arial"/>
          <w:sz w:val="20"/>
          <w:szCs w:val="20"/>
        </w:rPr>
        <w:t>kapcsolatos függő kötelezettségek, származtatott ügyletek</w:t>
      </w:r>
      <w:r w:rsidR="00EA0658" w:rsidRPr="005C35FB">
        <w:rPr>
          <w:rFonts w:ascii="Arial" w:hAnsi="Arial" w:cs="Arial"/>
          <w:sz w:val="20"/>
          <w:szCs w:val="20"/>
        </w:rPr>
        <w:t>,</w:t>
      </w:r>
      <w:r w:rsidRPr="005C35FB">
        <w:rPr>
          <w:rFonts w:ascii="Arial" w:hAnsi="Arial" w:cs="Arial"/>
          <w:sz w:val="20"/>
          <w:szCs w:val="20"/>
        </w:rPr>
        <w:t xml:space="preserve"> a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kivételével), melyek megszűnésekor nem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hanem veszteség jellegű fizetési kötelezettség jelentkezik. </w:t>
      </w:r>
    </w:p>
    <w:p w14:paraId="6A82611D" w14:textId="77777777" w:rsidR="00861B57" w:rsidRPr="005C35FB" w:rsidRDefault="00861B57" w:rsidP="00EA4330">
      <w:pPr>
        <w:jc w:val="both"/>
        <w:rPr>
          <w:rFonts w:ascii="Arial" w:hAnsi="Arial" w:cs="Arial"/>
          <w:sz w:val="20"/>
          <w:szCs w:val="20"/>
        </w:rPr>
      </w:pPr>
    </w:p>
    <w:p w14:paraId="26D4800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NPE4</w:t>
      </w:r>
      <w:r w:rsidRPr="005C35FB">
        <w:rPr>
          <w:rFonts w:ascii="Arial" w:hAnsi="Arial" w:cs="Arial"/>
          <w:sz w:val="20"/>
          <w:szCs w:val="20"/>
        </w:rPr>
        <w:t xml:space="preserve"> sorban a </w:t>
      </w:r>
      <w:r w:rsidRPr="00D06080">
        <w:rPr>
          <w:rFonts w:ascii="Arial" w:hAnsi="Arial" w:cs="Arial"/>
          <w:sz w:val="20"/>
          <w:szCs w:val="20"/>
        </w:rPr>
        <w:t>hitelnyújtási elkötelezettségek</w:t>
      </w:r>
      <w:r w:rsidRPr="005C35FB">
        <w:rPr>
          <w:rFonts w:ascii="Arial" w:hAnsi="Arial" w:cs="Arial"/>
          <w:sz w:val="20"/>
          <w:szCs w:val="20"/>
        </w:rPr>
        <w:t xml:space="preserve"> állományát kell szerepeltetni. A hitelnyújtási elkötelezettségek előre meghatározott feltételek mellett történő hitelnyújtásra vonatkozó határozott kötelezettségvállalások.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413FAAD6" w14:textId="77777777" w:rsidR="00EA4330" w:rsidRPr="005C35FB" w:rsidRDefault="00EA4330" w:rsidP="00EA4330">
      <w:pPr>
        <w:jc w:val="both"/>
        <w:rPr>
          <w:rFonts w:ascii="Arial" w:hAnsi="Arial" w:cs="Arial"/>
          <w:sz w:val="20"/>
          <w:szCs w:val="20"/>
        </w:rPr>
      </w:pPr>
    </w:p>
    <w:p w14:paraId="4289B2FA"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NPE5</w:t>
      </w:r>
      <w:r w:rsidRPr="005C35FB">
        <w:rPr>
          <w:rFonts w:ascii="Arial" w:hAnsi="Arial" w:cs="Arial"/>
          <w:sz w:val="20"/>
          <w:szCs w:val="20"/>
        </w:rPr>
        <w:t xml:space="preserve"> sorban a vállalt </w:t>
      </w:r>
      <w:r w:rsidRPr="00D06080">
        <w:rPr>
          <w:rFonts w:ascii="Arial" w:hAnsi="Arial" w:cs="Arial"/>
          <w:sz w:val="20"/>
          <w:szCs w:val="20"/>
        </w:rPr>
        <w:t>pénzügyi garanciák</w:t>
      </w:r>
      <w:r w:rsidRPr="005C35FB">
        <w:rPr>
          <w:rFonts w:ascii="Arial" w:hAnsi="Arial" w:cs="Arial"/>
          <w:sz w:val="20"/>
          <w:szCs w:val="20"/>
        </w:rPr>
        <w:t xml:space="preserve">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hitelhelyettesítő jellegű garanciák, a pénzügyi garancia definíciójának megfelelő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és a hitelhelyettesítő jellegű visszavonhatatlan készenléti hitellevelek.</w:t>
      </w:r>
    </w:p>
    <w:p w14:paraId="37A3F57D" w14:textId="77777777" w:rsidR="00EA4330" w:rsidRPr="005C35FB" w:rsidRDefault="00EA4330" w:rsidP="00EA4330">
      <w:pPr>
        <w:jc w:val="both"/>
        <w:rPr>
          <w:rFonts w:ascii="Arial" w:hAnsi="Arial" w:cs="Arial"/>
          <w:sz w:val="20"/>
          <w:szCs w:val="20"/>
        </w:rPr>
      </w:pPr>
    </w:p>
    <w:p w14:paraId="280D9F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NPE6</w:t>
      </w:r>
      <w:r w:rsidRPr="005C35FB">
        <w:rPr>
          <w:rFonts w:ascii="Arial" w:hAnsi="Arial" w:cs="Arial"/>
          <w:sz w:val="20"/>
          <w:szCs w:val="20"/>
        </w:rPr>
        <w:t xml:space="preserve"> sor tartalmazza a</w:t>
      </w:r>
      <w:r w:rsidR="0038033F" w:rsidRPr="005C35FB">
        <w:rPr>
          <w:rFonts w:ascii="Arial" w:hAnsi="Arial" w:cs="Arial"/>
          <w:sz w:val="20"/>
          <w:szCs w:val="20"/>
        </w:rPr>
        <w:t xml:space="preserve"> </w:t>
      </w:r>
      <w:proofErr w:type="spellStart"/>
      <w:r w:rsidR="0038033F" w:rsidRPr="005C35FB">
        <w:rPr>
          <w:rFonts w:ascii="Arial" w:hAnsi="Arial" w:cs="Arial"/>
          <w:sz w:val="20"/>
          <w:szCs w:val="20"/>
        </w:rPr>
        <w:t>CRR</w:t>
      </w:r>
      <w:proofErr w:type="spellEnd"/>
      <w:r w:rsidR="0038033F" w:rsidRPr="005C35FB">
        <w:rPr>
          <w:rFonts w:ascii="Arial" w:hAnsi="Arial" w:cs="Arial"/>
          <w:sz w:val="20"/>
          <w:szCs w:val="20"/>
        </w:rPr>
        <w:t xml:space="preserve"> I. mellékletében felsorolt</w:t>
      </w:r>
      <w:r w:rsidRPr="005C35FB">
        <w:rPr>
          <w:rFonts w:ascii="Arial" w:hAnsi="Arial" w:cs="Arial"/>
          <w:sz w:val="20"/>
          <w:szCs w:val="20"/>
        </w:rPr>
        <w:t xml:space="preserve"> egyéb mérlegen kívüli kötelezettségvállalásokat.</w:t>
      </w:r>
    </w:p>
    <w:p w14:paraId="2DBF961C" w14:textId="77777777" w:rsidR="00E75C05" w:rsidRPr="005C35FB" w:rsidRDefault="00E75C05" w:rsidP="00EA4330">
      <w:pPr>
        <w:jc w:val="both"/>
        <w:rPr>
          <w:rFonts w:ascii="Arial" w:hAnsi="Arial" w:cs="Arial"/>
          <w:sz w:val="20"/>
          <w:szCs w:val="20"/>
        </w:rPr>
      </w:pPr>
    </w:p>
    <w:p w14:paraId="29EE8AE9" w14:textId="77777777" w:rsidR="00EA4330" w:rsidRPr="005C35FB" w:rsidRDefault="00EA4330" w:rsidP="00EA4330">
      <w:pPr>
        <w:rPr>
          <w:rFonts w:ascii="Arial" w:hAnsi="Arial" w:cs="Arial"/>
          <w:sz w:val="20"/>
          <w:szCs w:val="20"/>
        </w:rPr>
      </w:pPr>
    </w:p>
    <w:p w14:paraId="3F53E536" w14:textId="11CDB3A6" w:rsidR="00EA4330" w:rsidRPr="005C35FB" w:rsidRDefault="00EA4330" w:rsidP="00177F3B">
      <w:pPr>
        <w:pStyle w:val="Cmsor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FBET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FBE</w:t>
      </w:r>
      <w:r w:rsidR="00520CFF"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8C7480">
        <w:rPr>
          <w:rFonts w:ascii="Arial" w:hAnsi="Arial" w:cs="Arial"/>
          <w:i w:val="0"/>
          <w:color w:val="auto"/>
          <w:sz w:val="20"/>
          <w:szCs w:val="20"/>
          <w:lang w:val="hu-HU"/>
        </w:rPr>
        <w:t xml:space="preserve"> </w:t>
      </w:r>
      <w:r w:rsidRPr="005C35FB">
        <w:rPr>
          <w:rFonts w:ascii="Arial" w:hAnsi="Arial" w:cs="Arial"/>
          <w:i w:val="0"/>
          <w:color w:val="auto"/>
          <w:sz w:val="20"/>
          <w:szCs w:val="20"/>
          <w:lang w:val="hu-HU"/>
        </w:rPr>
        <w:t>Átstrukturált követelések</w:t>
      </w:r>
    </w:p>
    <w:p w14:paraId="108D16EC" w14:textId="77777777" w:rsidR="00EA4330" w:rsidRPr="00D71A64" w:rsidRDefault="00EA4330" w:rsidP="00EA4330">
      <w:pPr>
        <w:pStyle w:val="Default"/>
        <w:spacing w:after="120"/>
        <w:jc w:val="both"/>
        <w:rPr>
          <w:rFonts w:ascii="Arial" w:hAnsi="Arial" w:cs="Arial"/>
          <w:bCs/>
          <w:color w:val="auto"/>
          <w:sz w:val="20"/>
          <w:szCs w:val="20"/>
        </w:rPr>
      </w:pPr>
    </w:p>
    <w:p w14:paraId="0FB50818" w14:textId="77777777" w:rsidR="00EA4330" w:rsidRPr="005C35FB" w:rsidRDefault="00EA4330" w:rsidP="00EA4330">
      <w:pPr>
        <w:rPr>
          <w:rFonts w:ascii="Arial" w:hAnsi="Arial" w:cs="Arial"/>
          <w:sz w:val="20"/>
          <w:szCs w:val="20"/>
        </w:rPr>
      </w:pPr>
      <w:r w:rsidRPr="005C35FB">
        <w:rPr>
          <w:rFonts w:ascii="Arial" w:hAnsi="Arial" w:cs="Arial"/>
          <w:sz w:val="20"/>
          <w:szCs w:val="20"/>
        </w:rPr>
        <w:t>A tábla a veszteség megelőzése érdekében kényszerű átstrukturáláson átesett követelésállomány változásának, illetve minősítésének nyomon</w:t>
      </w:r>
      <w:r w:rsidR="00D1303C" w:rsidRPr="005C35FB">
        <w:rPr>
          <w:rFonts w:ascii="Arial" w:hAnsi="Arial" w:cs="Arial"/>
          <w:sz w:val="20"/>
          <w:szCs w:val="20"/>
        </w:rPr>
        <w:t xml:space="preserve"> </w:t>
      </w:r>
      <w:r w:rsidRPr="005C35FB">
        <w:rPr>
          <w:rFonts w:ascii="Arial" w:hAnsi="Arial" w:cs="Arial"/>
          <w:sz w:val="20"/>
          <w:szCs w:val="20"/>
        </w:rPr>
        <w:t xml:space="preserve">követésére szolgál. </w:t>
      </w:r>
    </w:p>
    <w:p w14:paraId="2F044894" w14:textId="77777777" w:rsidR="00EA4330" w:rsidRPr="005C35FB" w:rsidRDefault="00EA4330" w:rsidP="00EA4330">
      <w:pPr>
        <w:rPr>
          <w:rFonts w:ascii="Arial" w:hAnsi="Arial" w:cs="Arial"/>
          <w:sz w:val="20"/>
          <w:szCs w:val="20"/>
        </w:rPr>
      </w:pPr>
    </w:p>
    <w:p w14:paraId="526110A9" w14:textId="77777777" w:rsidR="00EA4330" w:rsidRPr="005C35FB" w:rsidRDefault="00EA4330" w:rsidP="00EA4330">
      <w:pPr>
        <w:pStyle w:val="Default"/>
        <w:jc w:val="both"/>
        <w:rPr>
          <w:rFonts w:ascii="Arial" w:hAnsi="Arial" w:cs="Arial"/>
          <w:sz w:val="20"/>
          <w:szCs w:val="20"/>
        </w:rPr>
      </w:pPr>
      <w:bookmarkStart w:id="161" w:name="_Hlk487703253"/>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A55144" w:rsidRPr="005C35FB">
        <w:rPr>
          <w:rFonts w:ascii="Arial" w:hAnsi="Arial" w:cs="Arial"/>
          <w:sz w:val="20"/>
          <w:szCs w:val="20"/>
        </w:rPr>
        <w:t>,</w:t>
      </w:r>
      <w:r w:rsidR="00862321" w:rsidRPr="005C35FB">
        <w:rPr>
          <w:rFonts w:ascii="Arial" w:hAnsi="Arial" w:cs="Arial"/>
          <w:sz w:val="20"/>
          <w:szCs w:val="20"/>
        </w:rPr>
        <w:t xml:space="preserve"> valamint az összevont </w:t>
      </w:r>
      <w:r w:rsidR="00A55144" w:rsidRPr="005C35FB">
        <w:rPr>
          <w:rFonts w:ascii="Arial" w:hAnsi="Arial" w:cs="Arial"/>
          <w:sz w:val="20"/>
          <w:szCs w:val="20"/>
        </w:rPr>
        <w:t xml:space="preserve">alapú </w:t>
      </w:r>
      <w:r w:rsidR="00862321" w:rsidRPr="005C35FB">
        <w:rPr>
          <w:rFonts w:ascii="Arial" w:hAnsi="Arial" w:cs="Arial"/>
          <w:sz w:val="20"/>
          <w:szCs w:val="20"/>
        </w:rPr>
        <w:t>felügyelet</w:t>
      </w:r>
      <w:r w:rsidR="00A55144" w:rsidRPr="005C35FB">
        <w:rPr>
          <w:rFonts w:ascii="Arial" w:hAnsi="Arial" w:cs="Arial"/>
          <w:sz w:val="20"/>
          <w:szCs w:val="20"/>
        </w:rPr>
        <w:t xml:space="preserve"> alá</w:t>
      </w:r>
      <w:r w:rsidR="00862321"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A55144" w:rsidRPr="005C35FB">
        <w:rPr>
          <w:rFonts w:ascii="Arial" w:hAnsi="Arial" w:cs="Arial"/>
          <w:sz w:val="20"/>
          <w:szCs w:val="20"/>
        </w:rPr>
        <w:t>e</w:t>
      </w:r>
      <w:r w:rsidRPr="005C35FB">
        <w:rPr>
          <w:rFonts w:ascii="Arial" w:hAnsi="Arial" w:cs="Arial"/>
          <w:sz w:val="20"/>
          <w:szCs w:val="20"/>
        </w:rPr>
        <w:t>.</w:t>
      </w:r>
    </w:p>
    <w:p w14:paraId="70C8F464" w14:textId="77777777" w:rsidR="00EA4330" w:rsidRPr="005C35FB" w:rsidRDefault="00EA4330" w:rsidP="00EA4330">
      <w:pPr>
        <w:pStyle w:val="Default"/>
        <w:jc w:val="both"/>
        <w:rPr>
          <w:rFonts w:ascii="Arial" w:hAnsi="Arial" w:cs="Arial"/>
          <w:sz w:val="20"/>
          <w:szCs w:val="20"/>
        </w:rPr>
      </w:pPr>
    </w:p>
    <w:p w14:paraId="685487BA" w14:textId="5B35740B"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Az adatszolgáltató</w:t>
      </w:r>
      <w:r w:rsidR="00125E81" w:rsidRPr="005C35FB">
        <w:rPr>
          <w:rFonts w:ascii="Arial" w:hAnsi="Arial" w:cs="Arial"/>
          <w:sz w:val="20"/>
          <w:szCs w:val="20"/>
        </w:rPr>
        <w:t>nak a mérethatár</w:t>
      </w:r>
      <w:r w:rsidRPr="005C35FB">
        <w:rPr>
          <w:rFonts w:ascii="Arial" w:hAnsi="Arial" w:cs="Arial"/>
          <w:sz w:val="20"/>
          <w:szCs w:val="20"/>
        </w:rPr>
        <w:t xml:space="preserve"> felülvizsgálatá</w:t>
      </w:r>
      <w:r w:rsidR="00125E81" w:rsidRPr="005C35FB">
        <w:rPr>
          <w:rFonts w:ascii="Arial" w:hAnsi="Arial" w:cs="Arial"/>
          <w:sz w:val="20"/>
          <w:szCs w:val="20"/>
        </w:rPr>
        <w:t>t a tárgyévet megelőző</w:t>
      </w:r>
      <w:r w:rsidRPr="005C35FB">
        <w:rPr>
          <w:rFonts w:ascii="Arial" w:hAnsi="Arial" w:cs="Arial"/>
          <w:sz w:val="20"/>
          <w:szCs w:val="20"/>
        </w:rPr>
        <w:t xml:space="preserve"> év </w:t>
      </w:r>
      <w:r w:rsidR="003B38D9">
        <w:rPr>
          <w:rFonts w:ascii="Arial" w:hAnsi="Arial" w:cs="Arial"/>
          <w:sz w:val="20"/>
          <w:szCs w:val="20"/>
        </w:rPr>
        <w:t xml:space="preserve">december 31-ei </w:t>
      </w:r>
      <w:r w:rsidRPr="005C35FB">
        <w:rPr>
          <w:rFonts w:ascii="Arial" w:hAnsi="Arial" w:cs="Arial"/>
          <w:sz w:val="20"/>
          <w:szCs w:val="20"/>
        </w:rPr>
        <w:t>21A</w:t>
      </w:r>
      <w:r w:rsidR="00E92BD4" w:rsidRPr="005C35FB">
        <w:rPr>
          <w:rFonts w:ascii="Arial" w:hAnsi="Arial" w:cs="Arial"/>
          <w:sz w:val="20"/>
          <w:szCs w:val="20"/>
        </w:rPr>
        <w:t xml:space="preserve"> kódú</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125E81" w:rsidRPr="005C35FB">
        <w:rPr>
          <w:rFonts w:ascii="Arial" w:hAnsi="Arial" w:cs="Arial"/>
          <w:sz w:val="20"/>
          <w:szCs w:val="20"/>
        </w:rPr>
        <w:t xml:space="preserve">tábla </w:t>
      </w:r>
      <w:r w:rsidR="00CF0CC6" w:rsidRPr="005C35FB">
        <w:rPr>
          <w:rFonts w:ascii="Arial" w:hAnsi="Arial" w:cs="Arial"/>
          <w:sz w:val="20"/>
          <w:szCs w:val="20"/>
        </w:rPr>
        <w:t xml:space="preserve">összesen </w:t>
      </w:r>
      <w:r w:rsidR="00125E81" w:rsidRPr="005C35FB">
        <w:rPr>
          <w:rFonts w:ascii="Arial" w:hAnsi="Arial" w:cs="Arial"/>
          <w:sz w:val="20"/>
          <w:szCs w:val="20"/>
        </w:rPr>
        <w:t xml:space="preserve">sora </w:t>
      </w:r>
      <w:r w:rsidR="00CF0CC6" w:rsidRPr="005C35FB">
        <w:rPr>
          <w:rFonts w:ascii="Arial" w:hAnsi="Arial" w:cs="Arial"/>
          <w:sz w:val="20"/>
          <w:szCs w:val="20"/>
        </w:rPr>
        <w:t>(21A0</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w:t>
      </w:r>
      <w:r w:rsidR="00540BBF" w:rsidRPr="005C35FB">
        <w:rPr>
          <w:rFonts w:ascii="Arial" w:hAnsi="Arial" w:cs="Arial"/>
          <w:sz w:val="20"/>
          <w:szCs w:val="20"/>
        </w:rPr>
        <w:t>21A</w:t>
      </w:r>
      <w:r w:rsidR="00520CFF" w:rsidRPr="005C35FB">
        <w:rPr>
          <w:rFonts w:ascii="Arial" w:hAnsi="Arial" w:cs="Arial"/>
          <w:sz w:val="20"/>
          <w:szCs w:val="20"/>
        </w:rPr>
        <w:t>380</w:t>
      </w:r>
      <w:r w:rsidR="00D4388D"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kel</w:t>
      </w:r>
      <w:r w:rsidR="00125E81" w:rsidRPr="005C35FB">
        <w:rPr>
          <w:rFonts w:ascii="Arial" w:hAnsi="Arial" w:cs="Arial"/>
          <w:sz w:val="20"/>
          <w:szCs w:val="20"/>
        </w:rPr>
        <w:t>l</w:t>
      </w:r>
      <w:r w:rsidRPr="005C35FB">
        <w:rPr>
          <w:rFonts w:ascii="Arial" w:hAnsi="Arial" w:cs="Arial"/>
          <w:sz w:val="20"/>
          <w:szCs w:val="20"/>
        </w:rPr>
        <w:t xml:space="preserve"> </w:t>
      </w:r>
      <w:r w:rsidR="00125E81" w:rsidRPr="005C35FB">
        <w:rPr>
          <w:rFonts w:ascii="Arial" w:hAnsi="Arial" w:cs="Arial"/>
          <w:sz w:val="20"/>
          <w:szCs w:val="20"/>
        </w:rPr>
        <w:t>elvégeznie</w:t>
      </w:r>
      <w:r w:rsidRPr="005C35FB">
        <w:rPr>
          <w:rFonts w:ascii="Arial" w:hAnsi="Arial" w:cs="Arial"/>
          <w:sz w:val="20"/>
          <w:szCs w:val="20"/>
        </w:rPr>
        <w:t>.</w:t>
      </w:r>
    </w:p>
    <w:bookmarkEnd w:id="161"/>
    <w:p w14:paraId="0DE7DDE3" w14:textId="77777777" w:rsidR="00EA4330" w:rsidRPr="005C35FB" w:rsidRDefault="00EA4330" w:rsidP="00EA4330">
      <w:pPr>
        <w:jc w:val="both"/>
        <w:rPr>
          <w:rFonts w:ascii="Arial" w:hAnsi="Arial" w:cs="Arial"/>
          <w:sz w:val="20"/>
          <w:szCs w:val="20"/>
        </w:rPr>
      </w:pPr>
    </w:p>
    <w:p w14:paraId="133815D9"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tartalmazza forintban</w:t>
      </w:r>
      <w:r w:rsidRPr="005C35FB">
        <w:rPr>
          <w:rFonts w:ascii="Arial" w:hAnsi="Arial" w:cs="Arial"/>
          <w:snapToGrid w:val="0"/>
          <w:sz w:val="20"/>
          <w:szCs w:val="20"/>
        </w:rPr>
        <w:t>.</w:t>
      </w:r>
    </w:p>
    <w:p w14:paraId="69AAEB23" w14:textId="77777777" w:rsidR="00EA4330" w:rsidRPr="005C35FB" w:rsidRDefault="00EA4330" w:rsidP="00EA4330">
      <w:pPr>
        <w:pStyle w:val="Default"/>
        <w:jc w:val="both"/>
        <w:rPr>
          <w:rFonts w:ascii="Arial" w:hAnsi="Arial" w:cs="Arial"/>
          <w:sz w:val="20"/>
          <w:szCs w:val="20"/>
        </w:rPr>
      </w:pPr>
    </w:p>
    <w:p w14:paraId="5D0B9E97" w14:textId="77777777" w:rsidR="00520CFF" w:rsidRPr="005C35FB" w:rsidRDefault="00520CFF" w:rsidP="00520CFF">
      <w:pPr>
        <w:tabs>
          <w:tab w:val="left" w:pos="6060"/>
        </w:tabs>
        <w:jc w:val="both"/>
        <w:rPr>
          <w:rFonts w:ascii="Arial" w:hAnsi="Arial" w:cs="Arial"/>
          <w:sz w:val="20"/>
          <w:szCs w:val="20"/>
        </w:rPr>
      </w:pPr>
      <w:r w:rsidRPr="005C35FB">
        <w:rPr>
          <w:rFonts w:ascii="Arial" w:hAnsi="Arial" w:cs="Arial"/>
          <w:sz w:val="20"/>
          <w:szCs w:val="20"/>
        </w:rPr>
        <w:t xml:space="preserve">Az átstrukturált kitettség fogalmát az 1. melléklet </w:t>
      </w:r>
      <w:r w:rsidR="00D4388D" w:rsidRPr="005C35FB">
        <w:rPr>
          <w:rFonts w:ascii="Arial" w:hAnsi="Arial" w:cs="Arial"/>
          <w:sz w:val="20"/>
          <w:szCs w:val="20"/>
        </w:rPr>
        <w:t xml:space="preserve">2. pontja </w:t>
      </w:r>
      <w:r w:rsidRPr="005C35FB">
        <w:rPr>
          <w:rFonts w:ascii="Arial" w:hAnsi="Arial" w:cs="Arial"/>
          <w:sz w:val="20"/>
          <w:szCs w:val="20"/>
        </w:rPr>
        <w:t>tartalmazza.</w:t>
      </w:r>
    </w:p>
    <w:p w14:paraId="21CFF0E2" w14:textId="77777777" w:rsidR="00520CFF" w:rsidRPr="005C35FB" w:rsidRDefault="00520CFF" w:rsidP="00520CFF">
      <w:pPr>
        <w:tabs>
          <w:tab w:val="left" w:pos="6060"/>
        </w:tabs>
        <w:jc w:val="both"/>
        <w:rPr>
          <w:rFonts w:ascii="Arial" w:hAnsi="Arial" w:cs="Arial"/>
          <w:sz w:val="20"/>
          <w:szCs w:val="20"/>
        </w:rPr>
      </w:pPr>
    </w:p>
    <w:p w14:paraId="4158C267" w14:textId="77777777" w:rsidR="00520CFF" w:rsidRPr="005C35FB" w:rsidRDefault="00520CFF" w:rsidP="00520CFF">
      <w:pPr>
        <w:pStyle w:val="Default"/>
        <w:jc w:val="both"/>
        <w:rPr>
          <w:rFonts w:ascii="Arial" w:hAnsi="Arial" w:cs="Arial"/>
          <w:sz w:val="20"/>
          <w:szCs w:val="20"/>
        </w:rPr>
      </w:pPr>
      <w:r w:rsidRPr="005C35FB">
        <w:rPr>
          <w:rFonts w:ascii="Arial" w:hAnsi="Arial" w:cs="Arial"/>
          <w:sz w:val="20"/>
          <w:szCs w:val="20"/>
        </w:rPr>
        <w:t xml:space="preserve">Az átstrukturált kitettség fogalmát – a kereskedési célú értékpapírok kivételével – valamennyi adósságeszközre (számlakövetelések központi bankkal szemben és egyéb látra szóló betétek, </w:t>
      </w:r>
      <w:r w:rsidRPr="005C35FB">
        <w:rPr>
          <w:rFonts w:ascii="Arial" w:hAnsi="Arial" w:cs="Arial"/>
          <w:sz w:val="20"/>
          <w:szCs w:val="20"/>
        </w:rPr>
        <w:lastRenderedPageBreak/>
        <w:t>hitelviszonyt megtestesítő értékpapírok, jegybanki és bankközi betétek, hitelek), valamint a mérlegen kívüli kitettségek közül a visszavonható és visszavonhatatlan hitelnyújtási elkötelezettségekre kell alkalmazni.</w:t>
      </w:r>
    </w:p>
    <w:p w14:paraId="0526BB05" w14:textId="77777777" w:rsidR="00520CFF" w:rsidRPr="005C35FB" w:rsidRDefault="00520CFF" w:rsidP="00EA4330">
      <w:pPr>
        <w:pStyle w:val="Default"/>
        <w:spacing w:after="120"/>
        <w:jc w:val="both"/>
        <w:rPr>
          <w:rFonts w:ascii="Arial" w:hAnsi="Arial" w:cs="Arial"/>
          <w:sz w:val="20"/>
          <w:szCs w:val="20"/>
        </w:rPr>
      </w:pPr>
    </w:p>
    <w:p w14:paraId="156815B9" w14:textId="77777777" w:rsidR="00EA4330" w:rsidRPr="005C35FB" w:rsidRDefault="00EA4330" w:rsidP="00EA4330">
      <w:pPr>
        <w:jc w:val="both"/>
        <w:rPr>
          <w:rFonts w:ascii="Arial" w:hAnsi="Arial" w:cs="Arial"/>
          <w:b/>
          <w:sz w:val="20"/>
          <w:szCs w:val="20"/>
        </w:rPr>
      </w:pPr>
      <w:r w:rsidRPr="005C35FB">
        <w:rPr>
          <w:rFonts w:ascii="Arial" w:hAnsi="Arial" w:cs="Arial"/>
          <w:b/>
          <w:sz w:val="20"/>
          <w:szCs w:val="20"/>
        </w:rPr>
        <w:t>A tábla oszlopai</w:t>
      </w:r>
    </w:p>
    <w:p w14:paraId="55162595" w14:textId="77777777" w:rsidR="00EA4330" w:rsidRPr="00D71A64" w:rsidRDefault="00EA4330" w:rsidP="00EA4330">
      <w:pPr>
        <w:jc w:val="both"/>
        <w:rPr>
          <w:rFonts w:ascii="Arial" w:hAnsi="Arial" w:cs="Arial"/>
          <w:sz w:val="20"/>
          <w:szCs w:val="20"/>
        </w:rPr>
      </w:pPr>
    </w:p>
    <w:p w14:paraId="4DACBA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a) oszlopban</w:t>
      </w:r>
      <w:r w:rsidRPr="005C35FB">
        <w:rPr>
          <w:rFonts w:ascii="Arial" w:hAnsi="Arial" w:cs="Arial"/>
          <w:sz w:val="20"/>
          <w:szCs w:val="20"/>
        </w:rPr>
        <w:t xml:space="preserve"> kell szerepeltetni a teljes átstrukturált követelés állományt bruttó könyv szerinti értéken. </w:t>
      </w:r>
    </w:p>
    <w:p w14:paraId="768E7165" w14:textId="77777777" w:rsidR="00EA4330" w:rsidRPr="00D71A64" w:rsidRDefault="00EA4330" w:rsidP="00EA4330">
      <w:pPr>
        <w:jc w:val="both"/>
        <w:rPr>
          <w:rFonts w:ascii="Arial" w:hAnsi="Arial" w:cs="Arial"/>
          <w:sz w:val="20"/>
          <w:szCs w:val="20"/>
        </w:rPr>
      </w:pPr>
    </w:p>
    <w:p w14:paraId="51A128B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követeléseket tovább kell bontani teljesítő és nem</w:t>
      </w:r>
      <w:r w:rsidR="00B17ABE" w:rsidRPr="005C35FB">
        <w:rPr>
          <w:rFonts w:ascii="Arial" w:hAnsi="Arial" w:cs="Arial"/>
          <w:sz w:val="20"/>
          <w:szCs w:val="20"/>
        </w:rPr>
        <w:t xml:space="preserve"> </w:t>
      </w:r>
      <w:r w:rsidRPr="005C35FB">
        <w:rPr>
          <w:rFonts w:ascii="Arial" w:hAnsi="Arial" w:cs="Arial"/>
          <w:sz w:val="20"/>
          <w:szCs w:val="20"/>
        </w:rPr>
        <w:t xml:space="preserve">teljesítő átstrukturált követelésekre, amelyeket a tábla </w:t>
      </w:r>
      <w:r w:rsidRPr="00D71A64">
        <w:rPr>
          <w:rFonts w:ascii="Arial" w:hAnsi="Arial" w:cs="Arial"/>
          <w:sz w:val="20"/>
          <w:szCs w:val="20"/>
        </w:rPr>
        <w:t>b)</w:t>
      </w:r>
      <w:r w:rsidRPr="005C35FB">
        <w:rPr>
          <w:rFonts w:ascii="Arial" w:hAnsi="Arial" w:cs="Arial"/>
          <w:sz w:val="20"/>
          <w:szCs w:val="20"/>
        </w:rPr>
        <w:t xml:space="preserve"> és </w:t>
      </w:r>
      <w:r w:rsidR="00907E51">
        <w:rPr>
          <w:rFonts w:ascii="Arial" w:hAnsi="Arial" w:cs="Arial"/>
          <w:sz w:val="20"/>
          <w:szCs w:val="20"/>
        </w:rPr>
        <w:t>c</w:t>
      </w:r>
      <w:r w:rsidRPr="00D71A64">
        <w:rPr>
          <w:rFonts w:ascii="Arial" w:hAnsi="Arial" w:cs="Arial"/>
          <w:sz w:val="20"/>
          <w:szCs w:val="20"/>
        </w:rPr>
        <w:t>)</w:t>
      </w:r>
      <w:r w:rsidRPr="005C35FB">
        <w:rPr>
          <w:rFonts w:ascii="Arial" w:hAnsi="Arial" w:cs="Arial"/>
          <w:sz w:val="20"/>
          <w:szCs w:val="20"/>
        </w:rPr>
        <w:t xml:space="preserve"> oszlopában kell feltüntetni.</w:t>
      </w:r>
    </w:p>
    <w:p w14:paraId="2EA3425B"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Mind a teljesítő, mind a nem</w:t>
      </w:r>
      <w:r w:rsidR="00B17ABE" w:rsidRPr="005C35FB">
        <w:rPr>
          <w:rFonts w:ascii="Arial" w:hAnsi="Arial" w:cs="Arial"/>
          <w:sz w:val="20"/>
          <w:szCs w:val="20"/>
        </w:rPr>
        <w:t xml:space="preserve"> </w:t>
      </w:r>
      <w:r w:rsidRPr="005C35FB">
        <w:rPr>
          <w:rFonts w:ascii="Arial" w:hAnsi="Arial" w:cs="Arial"/>
          <w:sz w:val="20"/>
          <w:szCs w:val="20"/>
        </w:rPr>
        <w:t xml:space="preserve">teljesítő kategórián belül az átstrukturált követeléseket tovább kell részletezni </w:t>
      </w:r>
      <w:r w:rsidRPr="005C35FB">
        <w:rPr>
          <w:rFonts w:ascii="Arial" w:hAnsi="Arial" w:cs="Arial"/>
          <w:bCs/>
          <w:sz w:val="20"/>
          <w:szCs w:val="20"/>
        </w:rPr>
        <w:t>a fizetési késedelem napjai száma szerint</w:t>
      </w:r>
      <w:r w:rsidRPr="005C35FB">
        <w:rPr>
          <w:rFonts w:ascii="Arial" w:hAnsi="Arial" w:cs="Arial"/>
          <w:sz w:val="20"/>
          <w:szCs w:val="20"/>
        </w:rPr>
        <w:t>.</w:t>
      </w:r>
    </w:p>
    <w:p w14:paraId="4835630B" w14:textId="77777777" w:rsidR="00EA4330" w:rsidRPr="005C35FB" w:rsidRDefault="00EA4330" w:rsidP="00EA4330">
      <w:pPr>
        <w:jc w:val="both"/>
        <w:rPr>
          <w:rFonts w:ascii="Arial" w:hAnsi="Arial" w:cs="Arial"/>
          <w:sz w:val="20"/>
          <w:szCs w:val="20"/>
        </w:rPr>
      </w:pPr>
    </w:p>
    <w:p w14:paraId="4325697F"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 szerződéseit a késedelembe esés időpontjától eltelt időszak alapján kell sávonként besorolni.</w:t>
      </w:r>
    </w:p>
    <w:p w14:paraId="0D4D1870" w14:textId="77777777" w:rsidR="00EA4330" w:rsidRPr="005C35FB" w:rsidRDefault="00EA4330" w:rsidP="00221A5E">
      <w:pPr>
        <w:numPr>
          <w:ilvl w:val="0"/>
          <w:numId w:val="2"/>
        </w:numPr>
        <w:jc w:val="both"/>
        <w:rPr>
          <w:rFonts w:ascii="Arial" w:hAnsi="Arial" w:cs="Arial"/>
          <w:sz w:val="20"/>
          <w:szCs w:val="20"/>
        </w:rPr>
      </w:pPr>
      <w:r w:rsidRPr="005C35FB">
        <w:rPr>
          <w:rFonts w:ascii="Arial" w:hAnsi="Arial" w:cs="Arial"/>
          <w:sz w:val="20"/>
          <w:szCs w:val="20"/>
        </w:rPr>
        <w:t xml:space="preserve">Ha a </w:t>
      </w:r>
      <w:r w:rsidR="004D1665" w:rsidRPr="005C35FB">
        <w:rPr>
          <w:rFonts w:ascii="Arial" w:hAnsi="Arial" w:cs="Arial"/>
          <w:sz w:val="20"/>
          <w:szCs w:val="20"/>
        </w:rPr>
        <w:t xml:space="preserve">pénzügyi vállalkozás </w:t>
      </w:r>
      <w:r w:rsidRPr="005C35FB">
        <w:rPr>
          <w:rFonts w:ascii="Arial" w:hAnsi="Arial" w:cs="Arial"/>
          <w:sz w:val="20"/>
          <w:szCs w:val="20"/>
        </w:rPr>
        <w:t xml:space="preserve">egy ügyféllel szemben több késedelmes átstrukturált szerződéssel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w:t>
      </w:r>
      <w:r w:rsidR="003C7D9A">
        <w:rPr>
          <w:rFonts w:ascii="Arial" w:hAnsi="Arial" w:cs="Arial"/>
          <w:sz w:val="20"/>
          <w:szCs w:val="20"/>
        </w:rPr>
        <w:t>késedelmességi (</w:t>
      </w:r>
      <w:r w:rsidRPr="005C35FB">
        <w:rPr>
          <w:rFonts w:ascii="Arial" w:hAnsi="Arial" w:cs="Arial"/>
          <w:sz w:val="20"/>
          <w:szCs w:val="20"/>
        </w:rPr>
        <w:t>lejárt</w:t>
      </w:r>
      <w:r w:rsidR="003C7D9A">
        <w:rPr>
          <w:rFonts w:ascii="Arial" w:hAnsi="Arial" w:cs="Arial"/>
          <w:sz w:val="20"/>
          <w:szCs w:val="20"/>
        </w:rPr>
        <w:t>ság</w:t>
      </w:r>
      <w:r w:rsidRPr="005C35FB">
        <w:rPr>
          <w:rFonts w:ascii="Arial" w:hAnsi="Arial" w:cs="Arial"/>
          <w:sz w:val="20"/>
          <w:szCs w:val="20"/>
        </w:rPr>
        <w:t>i</w:t>
      </w:r>
      <w:r w:rsidR="003C7D9A">
        <w:rPr>
          <w:rFonts w:ascii="Arial" w:hAnsi="Arial" w:cs="Arial"/>
          <w:sz w:val="20"/>
          <w:szCs w:val="20"/>
        </w:rPr>
        <w:t>) kategóriákba</w:t>
      </w:r>
      <w:r w:rsidRPr="005C35FB">
        <w:rPr>
          <w:rFonts w:ascii="Arial" w:hAnsi="Arial" w:cs="Arial"/>
          <w:sz w:val="20"/>
          <w:szCs w:val="20"/>
        </w:rPr>
        <w:t xml:space="preserve"> kell besorolni. A 30 napon túl késedelmes, függővé tett kamat összegét a szerződés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tételének (így a </w:t>
      </w:r>
      <w:r w:rsidR="003C7D9A">
        <w:rPr>
          <w:rFonts w:ascii="Arial" w:hAnsi="Arial" w:cs="Arial"/>
          <w:sz w:val="20"/>
          <w:szCs w:val="20"/>
        </w:rPr>
        <w:t>késedelmességi kategóriának)</w:t>
      </w:r>
      <w:r w:rsidRPr="005C35FB">
        <w:rPr>
          <w:rFonts w:ascii="Arial" w:hAnsi="Arial" w:cs="Arial"/>
          <w:sz w:val="20"/>
          <w:szCs w:val="20"/>
        </w:rPr>
        <w:t xml:space="preserve"> meghatározásánál figyelembe kell venni, de annak összegét a szerződés értékében nem kell megjeleníteni. </w:t>
      </w:r>
    </w:p>
    <w:p w14:paraId="61AF385C" w14:textId="77777777" w:rsidR="00EA4330" w:rsidRPr="005C5998" w:rsidRDefault="00EA4330" w:rsidP="00221A5E">
      <w:pPr>
        <w:numPr>
          <w:ilvl w:val="0"/>
          <w:numId w:val="2"/>
        </w:numPr>
        <w:jc w:val="both"/>
        <w:rPr>
          <w:rFonts w:ascii="Arial" w:hAnsi="Arial" w:cs="Arial"/>
          <w:sz w:val="20"/>
          <w:szCs w:val="20"/>
        </w:rPr>
      </w:pPr>
      <w:r w:rsidRPr="00EB3C8D">
        <w:rPr>
          <w:rFonts w:ascii="Arial" w:hAnsi="Arial" w:cs="Arial"/>
          <w:sz w:val="20"/>
          <w:szCs w:val="20"/>
        </w:rPr>
        <w:t xml:space="preserve">A </w:t>
      </w:r>
      <w:r w:rsidR="00EB3C8D" w:rsidRPr="00EB3C8D">
        <w:rPr>
          <w:rFonts w:ascii="Arial" w:hAnsi="Arial" w:cs="Arial"/>
          <w:sz w:val="20"/>
          <w:szCs w:val="20"/>
        </w:rPr>
        <w:t xml:space="preserve">már késedelmesen </w:t>
      </w:r>
      <w:r w:rsidRPr="005C5998">
        <w:rPr>
          <w:rFonts w:ascii="Arial" w:hAnsi="Arial" w:cs="Arial"/>
          <w:sz w:val="20"/>
          <w:szCs w:val="20"/>
        </w:rPr>
        <w:t>vásárolt követelések esetén a</w:t>
      </w:r>
      <w:r w:rsidR="00EB3C8D" w:rsidRPr="005C5998">
        <w:rPr>
          <w:rFonts w:ascii="Arial" w:hAnsi="Arial" w:cs="Arial"/>
          <w:sz w:val="20"/>
          <w:szCs w:val="20"/>
        </w:rPr>
        <w:t xml:space="preserve"> késedelmességet</w:t>
      </w:r>
      <w:r w:rsidRPr="005C5998">
        <w:rPr>
          <w:rFonts w:ascii="Arial" w:hAnsi="Arial" w:cs="Arial"/>
          <w:sz w:val="20"/>
          <w:szCs w:val="20"/>
        </w:rPr>
        <w:t xml:space="preserve"> </w:t>
      </w:r>
      <w:r w:rsidR="00EB3C8D" w:rsidRPr="005C5998">
        <w:rPr>
          <w:rFonts w:ascii="Arial" w:hAnsi="Arial" w:cs="Arial"/>
          <w:sz w:val="20"/>
          <w:szCs w:val="20"/>
        </w:rPr>
        <w:t>(</w:t>
      </w:r>
      <w:proofErr w:type="spellStart"/>
      <w:r w:rsidRPr="00672E64">
        <w:rPr>
          <w:rFonts w:ascii="Arial" w:hAnsi="Arial" w:cs="Arial"/>
          <w:sz w:val="20"/>
          <w:szCs w:val="20"/>
        </w:rPr>
        <w:t>lejártságot</w:t>
      </w:r>
      <w:proofErr w:type="spellEnd"/>
      <w:r w:rsidR="00EB3C8D" w:rsidRPr="00672E64">
        <w:rPr>
          <w:rFonts w:ascii="Arial" w:hAnsi="Arial" w:cs="Arial"/>
          <w:sz w:val="20"/>
          <w:szCs w:val="20"/>
        </w:rPr>
        <w:t>)</w:t>
      </w:r>
      <w:r w:rsidRPr="00672E64">
        <w:rPr>
          <w:rFonts w:ascii="Arial" w:hAnsi="Arial" w:cs="Arial"/>
          <w:sz w:val="20"/>
          <w:szCs w:val="20"/>
        </w:rPr>
        <w:t xml:space="preserve"> az eredeti szerződés szerinti nem fizetés időpon</w:t>
      </w:r>
      <w:r w:rsidRPr="00096CB5">
        <w:rPr>
          <w:rFonts w:ascii="Arial" w:hAnsi="Arial" w:cs="Arial"/>
          <w:sz w:val="20"/>
          <w:szCs w:val="20"/>
        </w:rPr>
        <w:t xml:space="preserve">tjától kell számítani, függetlenül attól, hogy a </w:t>
      </w:r>
      <w:r w:rsidR="004433AC" w:rsidRPr="00953C63">
        <w:rPr>
          <w:rFonts w:ascii="Arial" w:hAnsi="Arial" w:cs="Arial"/>
          <w:sz w:val="20"/>
          <w:szCs w:val="20"/>
        </w:rPr>
        <w:t xml:space="preserve">pénzügyi vállalkozás </w:t>
      </w:r>
      <w:r w:rsidRPr="00953C63">
        <w:rPr>
          <w:rFonts w:ascii="Arial" w:hAnsi="Arial" w:cs="Arial"/>
          <w:sz w:val="20"/>
          <w:szCs w:val="20"/>
        </w:rPr>
        <w:t xml:space="preserve">a követelést mikor vásárolta. </w:t>
      </w:r>
      <w:r w:rsidRPr="00EB3C8D">
        <w:rPr>
          <w:rFonts w:ascii="Arial" w:hAnsi="Arial" w:cs="Arial"/>
          <w:sz w:val="20"/>
          <w:szCs w:val="20"/>
        </w:rPr>
        <w:t>Ha a követelés átstrukturálásakor a szerződésben a lejárati esedékesség módosításra kerül, a fiz</w:t>
      </w:r>
      <w:r w:rsidRPr="005C5998">
        <w:rPr>
          <w:rFonts w:ascii="Arial" w:hAnsi="Arial" w:cs="Arial"/>
          <w:sz w:val="20"/>
          <w:szCs w:val="20"/>
        </w:rPr>
        <w:t>etési késedelmet az érvényes szerződés ütemezésének megfelelően kell meghatározni.</w:t>
      </w:r>
    </w:p>
    <w:p w14:paraId="1A11F9B1" w14:textId="77777777" w:rsidR="00EA4330" w:rsidRPr="005C35FB" w:rsidRDefault="00EA4330" w:rsidP="00EA4330">
      <w:pPr>
        <w:jc w:val="both"/>
        <w:rPr>
          <w:rFonts w:ascii="Arial" w:hAnsi="Arial" w:cs="Arial"/>
          <w:sz w:val="20"/>
          <w:szCs w:val="20"/>
        </w:rPr>
      </w:pPr>
    </w:p>
    <w:p w14:paraId="3EA4ADBA" w14:textId="77777777" w:rsidR="00520CFF" w:rsidRPr="005C35FB"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b5)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4EA99BC6" w14:textId="77777777" w:rsidR="00DD100B" w:rsidRPr="005C35FB" w:rsidRDefault="00DD100B" w:rsidP="00DD100B">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nem teljesítő átstrukturált követelésekből ki kell emelni és külön oszlopban be kell mutatni a </w:t>
      </w:r>
      <w:proofErr w:type="spellStart"/>
      <w:r w:rsidRPr="005C35FB">
        <w:rPr>
          <w:rFonts w:ascii="Arial" w:hAnsi="Arial" w:cs="Arial"/>
          <w:sz w:val="20"/>
          <w:szCs w:val="20"/>
          <w:lang w:val="hu-HU"/>
        </w:rPr>
        <w:t>CRR</w:t>
      </w:r>
      <w:proofErr w:type="spellEnd"/>
      <w:r w:rsidRPr="005C35FB">
        <w:rPr>
          <w:rFonts w:ascii="Arial" w:hAnsi="Arial" w:cs="Arial"/>
          <w:sz w:val="20"/>
          <w:szCs w:val="20"/>
          <w:lang w:val="hu-HU"/>
        </w:rPr>
        <w:t xml:space="preserve"> 178. cikk szerinti nem</w:t>
      </w:r>
      <w:r w:rsidR="00B17ABE" w:rsidRPr="005C35FB">
        <w:rPr>
          <w:rFonts w:ascii="Arial" w:hAnsi="Arial" w:cs="Arial"/>
          <w:sz w:val="20"/>
          <w:szCs w:val="20"/>
          <w:lang w:val="hu-HU"/>
        </w:rPr>
        <w:t xml:space="preserve"> </w:t>
      </w:r>
      <w:r w:rsidRPr="005C35FB">
        <w:rPr>
          <w:rFonts w:ascii="Arial" w:hAnsi="Arial" w:cs="Arial"/>
          <w:sz w:val="20"/>
          <w:szCs w:val="20"/>
          <w:lang w:val="hu-HU"/>
        </w:rPr>
        <w:t>teljesítő (</w:t>
      </w:r>
      <w:proofErr w:type="spellStart"/>
      <w:r w:rsidRPr="005C35FB">
        <w:rPr>
          <w:rFonts w:ascii="Arial" w:hAnsi="Arial" w:cs="Arial"/>
          <w:sz w:val="20"/>
          <w:szCs w:val="20"/>
          <w:lang w:val="hu-HU"/>
        </w:rPr>
        <w:t>defaulted</w:t>
      </w:r>
      <w:proofErr w:type="spellEnd"/>
      <w:r w:rsidRPr="005C35FB">
        <w:rPr>
          <w:rFonts w:ascii="Arial" w:hAnsi="Arial" w:cs="Arial"/>
          <w:sz w:val="20"/>
          <w:szCs w:val="20"/>
          <w:lang w:val="hu-HU"/>
        </w:rPr>
        <w:t xml:space="preserve">) és az értékvesztett követelések állományát </w:t>
      </w:r>
      <w:r w:rsidR="0007669F" w:rsidRPr="005C35FB">
        <w:rPr>
          <w:rFonts w:ascii="Arial" w:hAnsi="Arial" w:cs="Arial"/>
          <w:sz w:val="20"/>
          <w:szCs w:val="20"/>
          <w:lang w:val="hu-HU"/>
        </w:rPr>
        <w:t>(</w:t>
      </w:r>
      <w:r w:rsidRPr="005C35FB">
        <w:rPr>
          <w:rFonts w:ascii="Arial" w:hAnsi="Arial" w:cs="Arial"/>
          <w:sz w:val="20"/>
          <w:szCs w:val="20"/>
          <w:lang w:val="hu-HU"/>
        </w:rPr>
        <w:t>c8) és c9) oszlop).</w:t>
      </w:r>
      <w:r w:rsidR="0007669F" w:rsidRPr="005C35FB">
        <w:rPr>
          <w:rFonts w:ascii="Arial" w:hAnsi="Arial" w:cs="Arial"/>
          <w:sz w:val="20"/>
          <w:szCs w:val="20"/>
          <w:lang w:val="hu-HU"/>
        </w:rPr>
        <w:t xml:space="preserve"> IFRS-</w:t>
      </w:r>
      <w:r w:rsidR="00AC7990" w:rsidRPr="005C35FB">
        <w:rPr>
          <w:rFonts w:ascii="Arial" w:hAnsi="Arial" w:cs="Arial"/>
          <w:sz w:val="20"/>
          <w:szCs w:val="20"/>
          <w:lang w:val="hu-HU"/>
        </w:rPr>
        <w:t>eke</w:t>
      </w:r>
      <w:r w:rsidR="0007669F" w:rsidRPr="005C35FB">
        <w:rPr>
          <w:rFonts w:ascii="Arial" w:hAnsi="Arial" w:cs="Arial"/>
          <w:sz w:val="20"/>
          <w:szCs w:val="20"/>
          <w:lang w:val="hu-HU"/>
        </w:rPr>
        <w:t>t alkalmazó adatszolgáltató esetében értékvesztett követelésnek az IFRS 9 szerinti 3. értékvesztési szakaszban lévő állomány tekintendő.</w:t>
      </w:r>
    </w:p>
    <w:p w14:paraId="5BC9E7A6" w14:textId="77777777" w:rsidR="00EA4330" w:rsidRPr="00E81353"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c10) oszlopban azon nem teljesítő átstrukturált kitettségek állományát kell feltüntetni, amelyek az átstrukturálásukat megelőzően is nem teljesítőek voltak (azaz az adatszolgáltató egy nem teljesítő </w:t>
      </w:r>
      <w:r w:rsidRPr="00E81353">
        <w:rPr>
          <w:rFonts w:ascii="Arial" w:hAnsi="Arial" w:cs="Arial"/>
          <w:sz w:val="20"/>
          <w:szCs w:val="20"/>
          <w:lang w:val="hu-HU"/>
        </w:rPr>
        <w:t>kitettséget strukturált át).</w:t>
      </w:r>
    </w:p>
    <w:p w14:paraId="6BC8BAA5" w14:textId="2F584BF6" w:rsidR="00973A43" w:rsidRPr="005C35FB" w:rsidRDefault="00EA4330" w:rsidP="00973A43">
      <w:pPr>
        <w:jc w:val="both"/>
        <w:rPr>
          <w:rFonts w:ascii="Arial" w:hAnsi="Arial" w:cs="Arial"/>
          <w:sz w:val="20"/>
          <w:szCs w:val="20"/>
        </w:rPr>
      </w:pPr>
      <w:r w:rsidRPr="00E81353">
        <w:rPr>
          <w:rFonts w:ascii="Arial" w:hAnsi="Arial" w:cs="Arial"/>
          <w:sz w:val="20"/>
          <w:szCs w:val="20"/>
        </w:rPr>
        <w:t>A d)</w:t>
      </w:r>
      <w:r w:rsidR="00D24E90">
        <w:rPr>
          <w:rFonts w:ascii="Arial" w:hAnsi="Arial" w:cs="Arial"/>
          <w:sz w:val="20"/>
          <w:szCs w:val="20"/>
        </w:rPr>
        <w:t>–</w:t>
      </w:r>
      <w:r w:rsidRPr="00E81353">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973A43" w:rsidRPr="005C35FB">
        <w:rPr>
          <w:rFonts w:ascii="Arial" w:hAnsi="Arial" w:cs="Arial"/>
          <w:sz w:val="20"/>
          <w:szCs w:val="20"/>
        </w:rPr>
        <w:t>magyar számvitel</w:t>
      </w:r>
      <w:r w:rsidR="00625667" w:rsidRPr="005C35FB">
        <w:rPr>
          <w:rFonts w:ascii="Arial" w:hAnsi="Arial" w:cs="Arial"/>
          <w:sz w:val="20"/>
          <w:szCs w:val="20"/>
        </w:rPr>
        <w:t>i előírásoka</w:t>
      </w:r>
      <w:r w:rsidR="00973A43" w:rsidRPr="005C35FB">
        <w:rPr>
          <w:rFonts w:ascii="Arial" w:hAnsi="Arial" w:cs="Arial"/>
          <w:sz w:val="20"/>
          <w:szCs w:val="20"/>
        </w:rPr>
        <w:t xml:space="preserve">t alkalmazó </w:t>
      </w:r>
      <w:r w:rsidR="00625667" w:rsidRPr="005C35FB">
        <w:rPr>
          <w:rFonts w:ascii="Arial" w:hAnsi="Arial" w:cs="Arial"/>
          <w:sz w:val="20"/>
          <w:szCs w:val="20"/>
        </w:rPr>
        <w:t>adatszolgáltató</w:t>
      </w:r>
      <w:r w:rsidR="00973A43" w:rsidRPr="005C35FB">
        <w:rPr>
          <w:rFonts w:ascii="Arial" w:hAnsi="Arial" w:cs="Arial"/>
          <w:sz w:val="20"/>
          <w:szCs w:val="20"/>
        </w:rPr>
        <w:t xml:space="preserve"> esetében </w:t>
      </w:r>
      <w:r w:rsidRPr="005C35FB">
        <w:rPr>
          <w:rFonts w:ascii="Arial" w:hAnsi="Arial" w:cs="Arial"/>
          <w:sz w:val="20"/>
          <w:szCs w:val="20"/>
        </w:rPr>
        <w:t xml:space="preserve">az átstrukturált </w:t>
      </w:r>
      <w:r w:rsidR="00DD100B" w:rsidRPr="005C35FB">
        <w:rPr>
          <w:rFonts w:ascii="Arial" w:hAnsi="Arial" w:cs="Arial"/>
          <w:sz w:val="20"/>
          <w:szCs w:val="20"/>
        </w:rPr>
        <w:t xml:space="preserve">kitettségekhez </w:t>
      </w:r>
      <w:r w:rsidRPr="005C35FB">
        <w:rPr>
          <w:rFonts w:ascii="Arial" w:hAnsi="Arial" w:cs="Arial"/>
          <w:sz w:val="20"/>
          <w:szCs w:val="20"/>
        </w:rPr>
        <w:t xml:space="preserve">kapcsolódó értékvesztés </w:t>
      </w:r>
      <w:r w:rsidR="00973A43" w:rsidRPr="005C35FB">
        <w:rPr>
          <w:rFonts w:ascii="Arial" w:hAnsi="Arial" w:cs="Arial"/>
          <w:sz w:val="20"/>
          <w:szCs w:val="20"/>
        </w:rPr>
        <w:t xml:space="preserve">és </w:t>
      </w:r>
      <w:r w:rsidR="00DD100B" w:rsidRPr="005C35FB">
        <w:rPr>
          <w:rFonts w:ascii="Arial" w:hAnsi="Arial" w:cs="Arial"/>
          <w:sz w:val="20"/>
          <w:szCs w:val="20"/>
        </w:rPr>
        <w:t xml:space="preserve">céltartalék </w:t>
      </w:r>
      <w:r w:rsidRPr="005C35FB">
        <w:rPr>
          <w:rFonts w:ascii="Arial" w:hAnsi="Arial" w:cs="Arial"/>
          <w:sz w:val="20"/>
          <w:szCs w:val="20"/>
        </w:rPr>
        <w:t xml:space="preserve">állományát kell kimutatni. </w:t>
      </w:r>
      <w:r w:rsidR="00973A43" w:rsidRPr="005C35FB">
        <w:rPr>
          <w:rFonts w:ascii="Arial" w:hAnsi="Arial" w:cs="Arial"/>
          <w:sz w:val="20"/>
          <w:szCs w:val="20"/>
        </w:rPr>
        <w:t>IFRS</w:t>
      </w:r>
      <w:r w:rsidR="00625667" w:rsidRPr="005C35FB">
        <w:rPr>
          <w:rFonts w:ascii="Arial" w:hAnsi="Arial" w:cs="Arial"/>
          <w:sz w:val="20"/>
          <w:szCs w:val="20"/>
        </w:rPr>
        <w:t>-</w:t>
      </w:r>
      <w:r w:rsidR="00AC7990" w:rsidRPr="005C35FB">
        <w:rPr>
          <w:rFonts w:ascii="Arial" w:hAnsi="Arial" w:cs="Arial"/>
          <w:sz w:val="20"/>
          <w:szCs w:val="20"/>
        </w:rPr>
        <w:t>eke</w:t>
      </w:r>
      <w:r w:rsidR="00625667" w:rsidRPr="005C35FB">
        <w:rPr>
          <w:rFonts w:ascii="Arial" w:hAnsi="Arial" w:cs="Arial"/>
          <w:sz w:val="20"/>
          <w:szCs w:val="20"/>
        </w:rPr>
        <w:t>t alk</w:t>
      </w:r>
      <w:r w:rsidR="00A11D36" w:rsidRPr="005C35FB">
        <w:rPr>
          <w:rFonts w:ascii="Arial" w:hAnsi="Arial" w:cs="Arial"/>
          <w:sz w:val="20"/>
          <w:szCs w:val="20"/>
        </w:rPr>
        <w:t>a</w:t>
      </w:r>
      <w:r w:rsidR="00625667" w:rsidRPr="005C35FB">
        <w:rPr>
          <w:rFonts w:ascii="Arial" w:hAnsi="Arial" w:cs="Arial"/>
          <w:sz w:val="20"/>
          <w:szCs w:val="20"/>
        </w:rPr>
        <w:t>lmazó adatszolgáltató</w:t>
      </w:r>
      <w:r w:rsidR="00973A43" w:rsidRPr="005C35FB">
        <w:rPr>
          <w:rFonts w:ascii="Arial" w:hAnsi="Arial" w:cs="Arial"/>
          <w:sz w:val="20"/>
          <w:szCs w:val="20"/>
        </w:rPr>
        <w:t xml:space="preserve"> esetében ezekben az oszlopokban kell jelenteni a mérlegen belüli követelések utáni értékvesztés és a hitelkockázat változásából származó </w:t>
      </w:r>
      <w:r w:rsidR="0007669F" w:rsidRPr="005C35FB">
        <w:rPr>
          <w:rFonts w:ascii="Arial" w:hAnsi="Arial" w:cs="Arial"/>
          <w:sz w:val="20"/>
          <w:szCs w:val="20"/>
        </w:rPr>
        <w:t xml:space="preserve">negatív </w:t>
      </w:r>
      <w:r w:rsidR="00973A43" w:rsidRPr="005C35FB">
        <w:rPr>
          <w:rFonts w:ascii="Arial" w:hAnsi="Arial" w:cs="Arial"/>
          <w:sz w:val="20"/>
          <w:szCs w:val="20"/>
        </w:rPr>
        <w:t>valósérték-változás halmozott összegét, valamint a mérlegen kívüli tételeken fennálló céltartalék állományát.</w:t>
      </w:r>
      <w:r w:rsidR="003A016C">
        <w:rPr>
          <w:rFonts w:ascii="Arial" w:hAnsi="Arial" w:cs="Arial"/>
          <w:sz w:val="20"/>
          <w:szCs w:val="20"/>
        </w:rPr>
        <w:t xml:space="preserve"> 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w:t>
      </w:r>
      <w:del w:id="162" w:author="MNB" w:date="2024-08-23T14:21:00Z">
        <w:r w:rsidR="003A016C">
          <w:rPr>
            <w:rFonts w:ascii="Arial" w:hAnsi="Arial" w:cs="Arial"/>
            <w:sz w:val="20"/>
            <w:szCs w:val="20"/>
          </w:rPr>
          <w:delText>19.</w:delText>
        </w:r>
      </w:del>
      <w:r w:rsidR="003A016C">
        <w:rPr>
          <w:rFonts w:ascii="Arial" w:hAnsi="Arial" w:cs="Arial"/>
          <w:sz w:val="20"/>
          <w:szCs w:val="20"/>
        </w:rPr>
        <w:t xml:space="preserve">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66239F">
        <w:rPr>
          <w:rFonts w:ascii="Arial" w:hAnsi="Arial" w:cs="Arial"/>
          <w:sz w:val="20"/>
          <w:szCs w:val="20"/>
        </w:rPr>
        <w:t>nem teljesítő</w:t>
      </w:r>
      <w:r w:rsidR="006A5E82" w:rsidRPr="0066239F">
        <w:rPr>
          <w:rFonts w:ascii="Arial" w:hAnsi="Arial" w:cs="Arial"/>
          <w:sz w:val="20"/>
          <w:szCs w:val="20"/>
        </w:rPr>
        <w:t>,</w:t>
      </w:r>
      <w:r w:rsidR="003A016C" w:rsidRPr="0066239F">
        <w:rPr>
          <w:rFonts w:ascii="Arial" w:hAnsi="Arial" w:cs="Arial"/>
          <w:sz w:val="20"/>
          <w:szCs w:val="20"/>
        </w:rPr>
        <w:t xml:space="preserve"> eredménnyel szemben valós értéken értékelt</w:t>
      </w:r>
      <w:r w:rsidR="002E2C16" w:rsidRPr="0066239F">
        <w:rPr>
          <w:rFonts w:ascii="Arial" w:hAnsi="Arial" w:cs="Arial"/>
          <w:sz w:val="20"/>
          <w:szCs w:val="20"/>
        </w:rPr>
        <w:t>,</w:t>
      </w:r>
      <w:r w:rsidR="003A016C" w:rsidRPr="0066239F">
        <w:rPr>
          <w:rFonts w:ascii="Arial" w:hAnsi="Arial" w:cs="Arial"/>
          <w:sz w:val="20"/>
          <w:szCs w:val="20"/>
        </w:rPr>
        <w:t xml:space="preserve"> hitelviszonyt megtestesítő instrumentumok esetében (a kereskedési céllal tartottak kivételével) kell meghatározni és</w:t>
      </w:r>
      <w:r w:rsidR="00907E51" w:rsidRPr="0066239F">
        <w:rPr>
          <w:rFonts w:ascii="Arial" w:hAnsi="Arial" w:cs="Arial"/>
          <w:sz w:val="20"/>
          <w:szCs w:val="20"/>
        </w:rPr>
        <w:t xml:space="preserve"> </w:t>
      </w:r>
      <w:r w:rsidR="00907E51" w:rsidRPr="00B060DB">
        <w:rPr>
          <w:rFonts w:ascii="Arial" w:hAnsi="Arial" w:cs="Arial"/>
          <w:sz w:val="20"/>
          <w:szCs w:val="20"/>
        </w:rPr>
        <w:t>jelenteni, a</w:t>
      </w:r>
      <w:r w:rsidR="00CB377D" w:rsidRPr="005C35FB">
        <w:rPr>
          <w:rFonts w:ascii="Arial" w:hAnsi="Arial" w:cs="Arial"/>
          <w:sz w:val="20"/>
          <w:szCs w:val="20"/>
        </w:rPr>
        <w:t xml:space="preserve"> kiszámítására vonatkozó előírásokat az </w:t>
      </w:r>
      <w:proofErr w:type="spellStart"/>
      <w:r w:rsidR="00CB377D" w:rsidRPr="005C35FB">
        <w:rPr>
          <w:rFonts w:ascii="Arial" w:hAnsi="Arial" w:cs="Arial"/>
          <w:sz w:val="20"/>
          <w:szCs w:val="20"/>
        </w:rPr>
        <w:t>NPET</w:t>
      </w:r>
      <w:proofErr w:type="spellEnd"/>
      <w:r w:rsidR="00132E7A">
        <w:rPr>
          <w:rFonts w:ascii="Arial" w:hAnsi="Arial" w:cs="Arial"/>
          <w:sz w:val="20"/>
          <w:szCs w:val="20"/>
        </w:rPr>
        <w:t>–</w:t>
      </w:r>
      <w:proofErr w:type="spellStart"/>
      <w:r w:rsidR="00CB377D" w:rsidRPr="005C35FB">
        <w:rPr>
          <w:rFonts w:ascii="Arial" w:hAnsi="Arial" w:cs="Arial"/>
          <w:sz w:val="20"/>
          <w:szCs w:val="20"/>
        </w:rPr>
        <w:t>NPEB</w:t>
      </w:r>
      <w:proofErr w:type="spellEnd"/>
      <w:r w:rsidR="00CB377D" w:rsidRPr="005C35FB">
        <w:rPr>
          <w:rFonts w:ascii="Arial" w:hAnsi="Arial" w:cs="Arial"/>
          <w:sz w:val="20"/>
          <w:szCs w:val="20"/>
        </w:rPr>
        <w:t xml:space="preserve"> táblák kitöltési előírásai tartalmazzák.</w:t>
      </w:r>
    </w:p>
    <w:p w14:paraId="0EAD4900"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értékvesztés</w:t>
      </w:r>
      <w:r w:rsidRPr="005C35FB">
        <w:rPr>
          <w:rFonts w:ascii="Arial" w:hAnsi="Arial" w:cs="Arial"/>
          <w:sz w:val="20"/>
          <w:szCs w:val="20"/>
        </w:rPr>
        <w:t xml:space="preserve"> </w:t>
      </w:r>
      <w:r w:rsidR="0007669F" w:rsidRPr="005C35FB">
        <w:rPr>
          <w:rFonts w:ascii="Arial" w:hAnsi="Arial" w:cs="Arial"/>
          <w:sz w:val="20"/>
          <w:szCs w:val="20"/>
        </w:rPr>
        <w:t>és</w:t>
      </w:r>
      <w:r w:rsidR="00015212" w:rsidRPr="005C35FB">
        <w:rPr>
          <w:rFonts w:ascii="Arial" w:hAnsi="Arial" w:cs="Arial"/>
          <w:sz w:val="20"/>
          <w:szCs w:val="20"/>
        </w:rPr>
        <w:t xml:space="preserve"> </w:t>
      </w:r>
      <w:r w:rsidR="00AC7990" w:rsidRPr="005C35FB">
        <w:rPr>
          <w:rFonts w:ascii="Arial" w:hAnsi="Arial" w:cs="Arial"/>
          <w:sz w:val="20"/>
          <w:szCs w:val="20"/>
        </w:rPr>
        <w:t>a negatív</w:t>
      </w:r>
      <w:r w:rsidR="0007669F" w:rsidRPr="005C35FB">
        <w:rPr>
          <w:rFonts w:ascii="Arial" w:hAnsi="Arial" w:cs="Arial"/>
          <w:sz w:val="20"/>
          <w:szCs w:val="20"/>
        </w:rPr>
        <w:t xml:space="preserve"> valósérték-változás </w:t>
      </w:r>
      <w:r w:rsidRPr="005C35FB">
        <w:rPr>
          <w:rFonts w:ascii="Arial" w:hAnsi="Arial" w:cs="Arial"/>
          <w:sz w:val="20"/>
          <w:szCs w:val="20"/>
        </w:rPr>
        <w:t xml:space="preserve">adatokat </w:t>
      </w:r>
      <w:r w:rsidRPr="00E81353">
        <w:rPr>
          <w:rFonts w:ascii="Arial" w:hAnsi="Arial" w:cs="Arial"/>
          <w:sz w:val="20"/>
          <w:szCs w:val="20"/>
        </w:rPr>
        <w:t>negatív</w:t>
      </w:r>
      <w:r w:rsidR="00DD100B" w:rsidRPr="00D71A64">
        <w:rPr>
          <w:rFonts w:ascii="Arial" w:hAnsi="Arial" w:cs="Arial"/>
          <w:sz w:val="20"/>
          <w:szCs w:val="20"/>
        </w:rPr>
        <w:t>,</w:t>
      </w:r>
      <w:r w:rsidR="00DD100B" w:rsidRPr="005C35FB">
        <w:rPr>
          <w:rFonts w:ascii="Arial" w:hAnsi="Arial" w:cs="Arial"/>
          <w:sz w:val="20"/>
          <w:szCs w:val="20"/>
        </w:rPr>
        <w:t xml:space="preserve"> a céltartalék adatokat pozitív</w:t>
      </w:r>
      <w:r w:rsidRPr="00D71A64">
        <w:rPr>
          <w:rFonts w:ascii="Arial" w:hAnsi="Arial" w:cs="Arial"/>
          <w:sz w:val="20"/>
          <w:szCs w:val="20"/>
        </w:rPr>
        <w:t xml:space="preserve"> </w:t>
      </w:r>
      <w:r w:rsidRPr="005C35FB">
        <w:rPr>
          <w:rFonts w:ascii="Arial" w:hAnsi="Arial" w:cs="Arial"/>
          <w:sz w:val="20"/>
          <w:szCs w:val="20"/>
        </w:rPr>
        <w:t xml:space="preserve">előjellel kell feltüntetni. </w:t>
      </w:r>
    </w:p>
    <w:p w14:paraId="28D63E9F" w14:textId="77777777" w:rsidR="00EA4330" w:rsidRPr="005C35FB" w:rsidRDefault="00EA4330" w:rsidP="00EA4330">
      <w:pPr>
        <w:jc w:val="both"/>
        <w:rPr>
          <w:rFonts w:ascii="Arial" w:hAnsi="Arial" w:cs="Arial"/>
          <w:sz w:val="20"/>
          <w:szCs w:val="20"/>
        </w:rPr>
      </w:pPr>
    </w:p>
    <w:p w14:paraId="3E2D2763" w14:textId="6685A002"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r w:rsidRPr="00E81353">
        <w:rPr>
          <w:rFonts w:ascii="Arial" w:hAnsi="Arial" w:cs="Arial"/>
          <w:sz w:val="20"/>
          <w:szCs w:val="20"/>
        </w:rPr>
        <w:t>g)</w:t>
      </w:r>
      <w:r w:rsidR="00132E7A">
        <w:rPr>
          <w:rFonts w:ascii="Arial" w:hAnsi="Arial" w:cs="Arial"/>
          <w:sz w:val="20"/>
          <w:szCs w:val="20"/>
        </w:rPr>
        <w:t>–</w:t>
      </w:r>
      <w:r w:rsidRPr="00E81353">
        <w:rPr>
          <w:rFonts w:ascii="Arial" w:hAnsi="Arial" w:cs="Arial"/>
          <w:sz w:val="20"/>
          <w:szCs w:val="20"/>
        </w:rPr>
        <w:t>i7) Fedezetek értéke a követelés könyv szerinti értékének erejéig</w:t>
      </w:r>
      <w:r w:rsidRPr="005C35FB">
        <w:rPr>
          <w:rFonts w:ascii="Arial" w:hAnsi="Arial" w:cs="Arial"/>
          <w:sz w:val="20"/>
          <w:szCs w:val="20"/>
        </w:rPr>
        <w:t xml:space="preserve"> oszlopban kell szerepeltetni az átstrukturált követelések fedezetéül kapott fedezetek, biztosítékok (beleértve a pénzügyi garanciákat is) értékét a követelés nettó könyv szerinti értékének erejéig. A fedezetek a kapcsolódó szerződés devizaneme határozza meg. Ha egy fedezet több különböző szerződéshez tartozik, </w:t>
      </w:r>
      <w:r w:rsidRPr="005C35FB">
        <w:rPr>
          <w:rFonts w:ascii="Arial" w:hAnsi="Arial" w:cs="Arial"/>
          <w:snapToGrid w:val="0"/>
          <w:sz w:val="20"/>
          <w:szCs w:val="20"/>
        </w:rPr>
        <w:t>a fedezeteket az adatszolgáltató által meghatározott bevonási sorrendben kell szerepeltetni a kapcsolódó szerződéseknek megfelelő deviza-részletező táblában.</w:t>
      </w:r>
    </w:p>
    <w:p w14:paraId="654CE1B2" w14:textId="77777777" w:rsidR="00EA4330" w:rsidRPr="005C35FB" w:rsidRDefault="00EA4330" w:rsidP="00514532">
      <w:pPr>
        <w:pStyle w:val="Listaszerbekezds"/>
        <w:spacing w:after="0"/>
        <w:ind w:left="0"/>
        <w:rPr>
          <w:rFonts w:ascii="Arial" w:hAnsi="Arial" w:cs="Arial"/>
          <w:sz w:val="20"/>
          <w:szCs w:val="20"/>
          <w:lang w:val="hu-HU"/>
        </w:rPr>
      </w:pPr>
      <w:r w:rsidRPr="005C35FB">
        <w:rPr>
          <w:rFonts w:ascii="Arial" w:hAnsi="Arial" w:cs="Arial"/>
          <w:sz w:val="20"/>
          <w:szCs w:val="20"/>
          <w:lang w:val="hu-HU"/>
        </w:rPr>
        <w:lastRenderedPageBreak/>
        <w:t>A figyelembe vehető fedezetet a biztosítéki értéken lehet figyelembe venni a követelés, azaz a követelés nettó könyv szerinti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517B569C" w14:textId="77777777" w:rsidR="00EA4330" w:rsidRPr="00D71A64" w:rsidRDefault="00EA4330" w:rsidP="00EA4330">
      <w:pPr>
        <w:jc w:val="center"/>
        <w:rPr>
          <w:rFonts w:ascii="Arial" w:hAnsi="Arial" w:cs="Arial"/>
          <w:sz w:val="20"/>
          <w:szCs w:val="20"/>
        </w:rPr>
      </w:pPr>
    </w:p>
    <w:p w14:paraId="03B67C90" w14:textId="77777777" w:rsidR="00EA4330" w:rsidRPr="005C35FB" w:rsidRDefault="00EA4330" w:rsidP="0049647A">
      <w:pPr>
        <w:pStyle w:val="Default"/>
        <w:jc w:val="both"/>
        <w:rPr>
          <w:rFonts w:ascii="Arial" w:hAnsi="Arial" w:cs="Arial"/>
          <w:b/>
          <w:bCs/>
          <w:color w:val="auto"/>
          <w:sz w:val="20"/>
          <w:szCs w:val="20"/>
        </w:rPr>
      </w:pPr>
      <w:r w:rsidRPr="005C35FB">
        <w:rPr>
          <w:rFonts w:ascii="Arial" w:hAnsi="Arial" w:cs="Arial"/>
          <w:b/>
          <w:bCs/>
          <w:color w:val="auto"/>
          <w:sz w:val="20"/>
          <w:szCs w:val="20"/>
        </w:rPr>
        <w:t>A tábla sorai</w:t>
      </w:r>
    </w:p>
    <w:p w14:paraId="0AD54448" w14:textId="77777777" w:rsidR="00EA4330" w:rsidRPr="005C35FB" w:rsidRDefault="00EA4330" w:rsidP="00EA4330">
      <w:pPr>
        <w:jc w:val="both"/>
        <w:rPr>
          <w:rFonts w:ascii="Arial" w:hAnsi="Arial" w:cs="Arial"/>
          <w:sz w:val="20"/>
          <w:szCs w:val="20"/>
        </w:rPr>
      </w:pPr>
    </w:p>
    <w:p w14:paraId="32A938D4" w14:textId="17DD58C4" w:rsidR="00EA4330" w:rsidRPr="005C35FB" w:rsidRDefault="00EA4330" w:rsidP="00514532">
      <w:pPr>
        <w:pStyle w:val="Default"/>
        <w:jc w:val="both"/>
        <w:rPr>
          <w:rFonts w:ascii="Arial" w:hAnsi="Arial" w:cs="Arial"/>
          <w:sz w:val="20"/>
          <w:szCs w:val="20"/>
        </w:rPr>
      </w:pPr>
      <w:r w:rsidRPr="005C35FB">
        <w:rPr>
          <w:rFonts w:ascii="Arial" w:hAnsi="Arial" w:cs="Arial"/>
          <w:bCs/>
          <w:color w:val="auto"/>
          <w:sz w:val="20"/>
          <w:szCs w:val="20"/>
        </w:rPr>
        <w:t xml:space="preserve">A tábla szektor és terméktípus megbontása megegyezik a </w:t>
      </w:r>
      <w:proofErr w:type="spellStart"/>
      <w:r w:rsidRPr="005C35FB">
        <w:rPr>
          <w:rFonts w:ascii="Arial" w:hAnsi="Arial" w:cs="Arial"/>
          <w:bCs/>
          <w:color w:val="auto"/>
          <w:sz w:val="20"/>
          <w:szCs w:val="20"/>
        </w:rPr>
        <w:t>NPE</w:t>
      </w:r>
      <w:r w:rsidR="00C66C99" w:rsidRPr="005C35FB">
        <w:rPr>
          <w:rFonts w:ascii="Arial" w:hAnsi="Arial" w:cs="Arial"/>
          <w:bCs/>
          <w:color w:val="auto"/>
          <w:sz w:val="20"/>
          <w:szCs w:val="20"/>
        </w:rPr>
        <w:t>T</w:t>
      </w:r>
      <w:proofErr w:type="spellEnd"/>
      <w:r w:rsidR="00132E7A">
        <w:rPr>
          <w:rFonts w:ascii="Arial" w:hAnsi="Arial" w:cs="Arial"/>
          <w:bCs/>
          <w:color w:val="auto"/>
          <w:sz w:val="20"/>
          <w:szCs w:val="20"/>
        </w:rPr>
        <w:t>–</w:t>
      </w:r>
      <w:proofErr w:type="spellStart"/>
      <w:r w:rsidR="00C66C99" w:rsidRPr="005C35FB">
        <w:rPr>
          <w:rFonts w:ascii="Arial" w:hAnsi="Arial" w:cs="Arial"/>
          <w:bCs/>
          <w:color w:val="auto"/>
          <w:sz w:val="20"/>
          <w:szCs w:val="20"/>
        </w:rPr>
        <w:t>NPEB</w:t>
      </w:r>
      <w:proofErr w:type="spellEnd"/>
      <w:r w:rsidRPr="005C35FB">
        <w:rPr>
          <w:rFonts w:ascii="Arial" w:hAnsi="Arial" w:cs="Arial"/>
          <w:bCs/>
          <w:color w:val="auto"/>
          <w:sz w:val="20"/>
          <w:szCs w:val="20"/>
        </w:rPr>
        <w:t xml:space="preserve"> táblával, a kitöltésnél az ott leírtakat kell figyelembe venni.</w:t>
      </w:r>
    </w:p>
    <w:p w14:paraId="5F1F3032" w14:textId="77777777" w:rsidR="00FB67D9" w:rsidRDefault="00FB67D9" w:rsidP="00772262">
      <w:pPr>
        <w:pStyle w:val="Default"/>
        <w:jc w:val="both"/>
        <w:rPr>
          <w:rFonts w:ascii="Arial" w:hAnsi="Arial" w:cs="Arial"/>
          <w:sz w:val="20"/>
          <w:szCs w:val="20"/>
        </w:rPr>
      </w:pPr>
    </w:p>
    <w:p w14:paraId="46BFD569" w14:textId="77777777" w:rsidR="00772262" w:rsidRPr="005C35FB" w:rsidRDefault="00772262" w:rsidP="00514532">
      <w:pPr>
        <w:pStyle w:val="Default"/>
        <w:jc w:val="both"/>
        <w:rPr>
          <w:rFonts w:ascii="Arial" w:hAnsi="Arial" w:cs="Arial"/>
          <w:sz w:val="20"/>
          <w:szCs w:val="20"/>
        </w:rPr>
      </w:pPr>
    </w:p>
    <w:p w14:paraId="1296D493" w14:textId="2B64FCBD" w:rsidR="00CE0BD5" w:rsidRPr="005C35FB" w:rsidRDefault="00CE0BD5" w:rsidP="00591B93">
      <w:pPr>
        <w:pStyle w:val="Cmsor4"/>
        <w:keepLines w:val="0"/>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24F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Értékvesztés </w:t>
      </w:r>
      <w:r w:rsidR="00DD5AEF" w:rsidRPr="005C35FB">
        <w:rPr>
          <w:rFonts w:ascii="Arial" w:hAnsi="Arial" w:cs="Arial"/>
          <w:i w:val="0"/>
          <w:color w:val="auto"/>
          <w:sz w:val="20"/>
          <w:szCs w:val="20"/>
          <w:lang w:val="hu-HU"/>
        </w:rPr>
        <w:t xml:space="preserve">képzés, értékvesztés csökkentés visszaírással </w:t>
      </w:r>
      <w:r w:rsidR="002E13BF" w:rsidRPr="005C35FB">
        <w:rPr>
          <w:rFonts w:ascii="Arial" w:hAnsi="Arial" w:cs="Arial"/>
          <w:i w:val="0"/>
          <w:color w:val="auto"/>
          <w:sz w:val="20"/>
          <w:szCs w:val="20"/>
          <w:lang w:val="hu-HU"/>
        </w:rPr>
        <w:t xml:space="preserve">és értékvesztés </w:t>
      </w:r>
      <w:r w:rsidR="00DD5AEF" w:rsidRPr="005C35FB">
        <w:rPr>
          <w:rFonts w:ascii="Arial" w:hAnsi="Arial" w:cs="Arial"/>
          <w:i w:val="0"/>
          <w:color w:val="auto"/>
          <w:sz w:val="20"/>
          <w:szCs w:val="20"/>
          <w:lang w:val="hu-HU"/>
        </w:rPr>
        <w:t>felhasználás</w:t>
      </w:r>
    </w:p>
    <w:p w14:paraId="3F65D73B" w14:textId="77777777" w:rsidR="00103807" w:rsidRPr="005C35FB" w:rsidRDefault="00103807" w:rsidP="00591B93">
      <w:pPr>
        <w:keepNext/>
        <w:rPr>
          <w:lang w:eastAsia="x-none"/>
        </w:rPr>
      </w:pPr>
    </w:p>
    <w:p w14:paraId="40FEC561" w14:textId="77777777"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08E6F701" w14:textId="77777777" w:rsidR="005348B4" w:rsidRPr="005C35FB" w:rsidRDefault="005348B4" w:rsidP="005348B4">
      <w:pPr>
        <w:pStyle w:val="Default"/>
        <w:jc w:val="both"/>
        <w:rPr>
          <w:rFonts w:ascii="Arial" w:hAnsi="Arial" w:cs="Arial"/>
          <w:sz w:val="20"/>
          <w:szCs w:val="20"/>
        </w:rPr>
      </w:pPr>
    </w:p>
    <w:p w14:paraId="1F9E8FE5" w14:textId="46F93AD2"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 illetve PVF21A Pénzügyi vállalkozások mérlege – Eszközök tábla összesen sora (21A0, illetve PVF21A380 sor) alapján kell elvégeznie.</w:t>
      </w:r>
    </w:p>
    <w:p w14:paraId="21031651"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E7BD7E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00401A31" w:rsidRPr="005C35FB">
        <w:rPr>
          <w:rFonts w:ascii="Arial" w:hAnsi="Arial" w:cs="Arial"/>
          <w:sz w:val="20"/>
          <w:szCs w:val="20"/>
        </w:rPr>
        <w:t>táblában</w:t>
      </w:r>
      <w:r w:rsidRPr="005C35FB">
        <w:rPr>
          <w:rFonts w:ascii="Arial" w:hAnsi="Arial" w:cs="Arial"/>
          <w:sz w:val="20"/>
          <w:szCs w:val="20"/>
        </w:rPr>
        <w:t xml:space="preserve"> a pénzügyi vállalkozás által az Eszközök és források értékelési szabályzata keretében kialakított minősítési rendszer alapján megképzett/visszaírt értékvesztést kell feltüntetni. A táblában csak azokat a sorokat kell kitölteni, amellyel kapcsolatban értékvesztés elszámolására, vagy értékvesztés visszaírására a tárgyidőszak</w:t>
      </w:r>
      <w:r w:rsidR="00963237" w:rsidRPr="005C35FB">
        <w:rPr>
          <w:rFonts w:ascii="Arial" w:hAnsi="Arial" w:cs="Arial"/>
          <w:sz w:val="20"/>
          <w:szCs w:val="20"/>
        </w:rPr>
        <w:t>ban</w:t>
      </w:r>
      <w:r w:rsidRPr="005C35FB">
        <w:rPr>
          <w:rFonts w:ascii="Arial" w:hAnsi="Arial" w:cs="Arial"/>
          <w:sz w:val="20"/>
          <w:szCs w:val="20"/>
        </w:rPr>
        <w:t xml:space="preserve"> </w:t>
      </w:r>
      <w:r w:rsidR="00401A31" w:rsidRPr="005C35FB">
        <w:rPr>
          <w:rFonts w:ascii="Arial" w:hAnsi="Arial" w:cs="Arial"/>
          <w:sz w:val="20"/>
          <w:szCs w:val="20"/>
        </w:rPr>
        <w:t>(január 1-től a vonatkozási időpontig)</w:t>
      </w:r>
      <w:r w:rsidRPr="005C35FB">
        <w:rPr>
          <w:rFonts w:ascii="Arial" w:hAnsi="Arial" w:cs="Arial"/>
          <w:sz w:val="20"/>
          <w:szCs w:val="20"/>
        </w:rPr>
        <w:t xml:space="preserve"> került</w:t>
      </w:r>
      <w:r w:rsidR="00963237" w:rsidRPr="005C35FB">
        <w:rPr>
          <w:rFonts w:ascii="Arial" w:hAnsi="Arial" w:cs="Arial"/>
          <w:sz w:val="20"/>
          <w:szCs w:val="20"/>
        </w:rPr>
        <w:t xml:space="preserve"> sor</w:t>
      </w:r>
      <w:r w:rsidRPr="005C35FB">
        <w:rPr>
          <w:rFonts w:ascii="Arial" w:hAnsi="Arial" w:cs="Arial"/>
          <w:sz w:val="20"/>
          <w:szCs w:val="20"/>
        </w:rPr>
        <w:t>.</w:t>
      </w:r>
    </w:p>
    <w:p w14:paraId="40166E6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változások és a záró állomány megállapításához külön kell kimutatni az értékvesztés nyitó állományát.</w:t>
      </w:r>
    </w:p>
    <w:p w14:paraId="3796CCDF"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2F3E643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bCs/>
          <w:iCs/>
          <w:sz w:val="20"/>
          <w:szCs w:val="20"/>
        </w:rPr>
        <w:t xml:space="preserve">a) </w:t>
      </w:r>
      <w:r w:rsidRPr="005C35FB">
        <w:rPr>
          <w:rFonts w:ascii="Arial" w:hAnsi="Arial" w:cs="Arial"/>
          <w:sz w:val="20"/>
          <w:szCs w:val="20"/>
        </w:rPr>
        <w:t>oszlopban feltüntetett nyitóállomány a január 1-jén fennálló értékvesztés állománya.</w:t>
      </w:r>
    </w:p>
    <w:p w14:paraId="0797B70D"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bCs/>
          <w:iCs/>
          <w:sz w:val="20"/>
          <w:szCs w:val="20"/>
        </w:rPr>
        <w:t xml:space="preserve">b) </w:t>
      </w:r>
      <w:r w:rsidRPr="00E81353">
        <w:rPr>
          <w:rFonts w:ascii="Arial" w:hAnsi="Arial" w:cs="Arial"/>
          <w:sz w:val="20"/>
          <w:szCs w:val="20"/>
        </w:rPr>
        <w:t xml:space="preserve">és </w:t>
      </w:r>
      <w:r w:rsidRPr="00E81353">
        <w:rPr>
          <w:rFonts w:ascii="Arial" w:hAnsi="Arial" w:cs="Arial"/>
          <w:bCs/>
          <w:iCs/>
          <w:sz w:val="20"/>
          <w:szCs w:val="20"/>
        </w:rPr>
        <w:t>c)</w:t>
      </w:r>
      <w:r w:rsidRPr="00D71A64">
        <w:rPr>
          <w:rFonts w:ascii="Arial" w:hAnsi="Arial" w:cs="Arial"/>
          <w:bCs/>
          <w:iCs/>
          <w:sz w:val="20"/>
          <w:szCs w:val="20"/>
        </w:rPr>
        <w:t xml:space="preserve"> </w:t>
      </w:r>
      <w:r w:rsidRPr="005C35FB">
        <w:rPr>
          <w:rFonts w:ascii="Arial" w:hAnsi="Arial" w:cs="Arial"/>
          <w:sz w:val="20"/>
          <w:szCs w:val="20"/>
        </w:rPr>
        <w:t>oszlopban kimutatandó képzés soraiban a tárgyév január 1-jétől a beszámolási időszak végéig megképzett értékvesztés összegét kell szerepeltetni.</w:t>
      </w:r>
    </w:p>
    <w:p w14:paraId="6256271E" w14:textId="77777777" w:rsidR="00401A31" w:rsidRPr="005C35FB" w:rsidRDefault="00401A31" w:rsidP="00401A3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b) Értékvesztés képzése</w:t>
      </w:r>
      <w:r w:rsidR="002B5C11" w:rsidRPr="00E81353">
        <w:rPr>
          <w:rFonts w:ascii="Arial" w:hAnsi="Arial" w:cs="Arial"/>
          <w:snapToGrid w:val="0"/>
          <w:sz w:val="20"/>
          <w:szCs w:val="20"/>
        </w:rPr>
        <w:t xml:space="preserve"> – Egyedi értékvesztés</w:t>
      </w:r>
      <w:r w:rsidRPr="00D71A64">
        <w:rPr>
          <w:rFonts w:ascii="Arial" w:hAnsi="Arial" w:cs="Arial"/>
          <w:snapToGrid w:val="0"/>
          <w:sz w:val="20"/>
          <w:szCs w:val="20"/>
        </w:rPr>
        <w:t xml:space="preserve"> </w:t>
      </w:r>
      <w:r w:rsidRPr="005C35FB">
        <w:rPr>
          <w:rFonts w:ascii="Arial" w:hAnsi="Arial" w:cs="Arial"/>
          <w:snapToGrid w:val="0"/>
          <w:sz w:val="20"/>
          <w:szCs w:val="20"/>
        </w:rPr>
        <w:t xml:space="preserve">oszlopban az állomány </w:t>
      </w:r>
      <w:r w:rsidR="00034853" w:rsidRPr="005C35FB">
        <w:rPr>
          <w:rFonts w:ascii="Arial" w:hAnsi="Arial" w:cs="Arial"/>
          <w:snapToGrid w:val="0"/>
          <w:sz w:val="20"/>
          <w:szCs w:val="20"/>
        </w:rPr>
        <w:t>minőségének</w:t>
      </w:r>
      <w:r w:rsidRPr="005C35FB">
        <w:rPr>
          <w:rFonts w:ascii="Arial" w:hAnsi="Arial" w:cs="Arial"/>
          <w:snapToGrid w:val="0"/>
          <w:sz w:val="20"/>
          <w:szCs w:val="20"/>
        </w:rPr>
        <w:t xml:space="preserve"> negatív irányú változása miatti, a tárgyév január 1-jétől a beszámolási időszak végéig megképzett értékveszt</w:t>
      </w:r>
      <w:r w:rsidR="00192D95" w:rsidRPr="005C35FB">
        <w:rPr>
          <w:rFonts w:ascii="Arial" w:hAnsi="Arial" w:cs="Arial"/>
          <w:snapToGrid w:val="0"/>
          <w:sz w:val="20"/>
          <w:szCs w:val="20"/>
        </w:rPr>
        <w:t>és összegét kell szerepeltetni.</w:t>
      </w:r>
    </w:p>
    <w:p w14:paraId="1E2788FC" w14:textId="77777777" w:rsidR="002B5C11" w:rsidRPr="005C35FB" w:rsidRDefault="002B5C11" w:rsidP="002B5C1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 xml:space="preserve">c) Értékvesztés képzése – Portfoliószintű értékvesztés </w:t>
      </w:r>
      <w:r w:rsidRPr="005C35FB">
        <w:rPr>
          <w:rFonts w:ascii="Arial" w:hAnsi="Arial" w:cs="Arial"/>
          <w:snapToGrid w:val="0"/>
          <w:sz w:val="20"/>
          <w:szCs w:val="20"/>
        </w:rPr>
        <w:t>oszlopban az állományra képzett, nem egyedi értékvesztésnek a tárgyév január 1-jétől a beszámolási időszak végéig megképze</w:t>
      </w:r>
      <w:r w:rsidR="00192D95" w:rsidRPr="005C35FB">
        <w:rPr>
          <w:rFonts w:ascii="Arial" w:hAnsi="Arial" w:cs="Arial"/>
          <w:snapToGrid w:val="0"/>
          <w:sz w:val="20"/>
          <w:szCs w:val="20"/>
        </w:rPr>
        <w:t>tt összegét kell szerepeltetni.</w:t>
      </w:r>
    </w:p>
    <w:p w14:paraId="6DBEF247" w14:textId="77777777" w:rsidR="002B5C11" w:rsidRPr="005C35FB" w:rsidRDefault="002B5C11" w:rsidP="002B5C11">
      <w:pPr>
        <w:jc w:val="both"/>
        <w:rPr>
          <w:rFonts w:ascii="Arial" w:hAnsi="Arial" w:cs="Arial"/>
          <w:snapToGrid w:val="0"/>
          <w:sz w:val="20"/>
          <w:szCs w:val="20"/>
        </w:rPr>
      </w:pPr>
    </w:p>
    <w:p w14:paraId="5161799D" w14:textId="77777777" w:rsidR="002B5C11" w:rsidRPr="005C35FB" w:rsidRDefault="002B5C11" w:rsidP="002B5C11">
      <w:pPr>
        <w:jc w:val="both"/>
        <w:rPr>
          <w:rFonts w:ascii="Arial" w:hAnsi="Arial" w:cs="Arial"/>
          <w:snapToGrid w:val="0"/>
          <w:sz w:val="20"/>
          <w:szCs w:val="20"/>
        </w:rPr>
      </w:pPr>
      <w:r w:rsidRPr="005C35FB">
        <w:rPr>
          <w:rFonts w:ascii="Arial" w:hAnsi="Arial" w:cs="Arial"/>
          <w:snapToGrid w:val="0"/>
          <w:sz w:val="20"/>
          <w:szCs w:val="20"/>
        </w:rPr>
        <w:t>IFRS</w:t>
      </w:r>
      <w:r w:rsidR="00625667" w:rsidRPr="005C35FB">
        <w:rPr>
          <w:rFonts w:ascii="Arial" w:hAnsi="Arial" w:cs="Arial"/>
          <w:snapToGrid w:val="0"/>
          <w:sz w:val="20"/>
          <w:szCs w:val="20"/>
        </w:rPr>
        <w:t>-</w:t>
      </w:r>
      <w:r w:rsidR="001F1BB5" w:rsidRPr="005C35FB">
        <w:rPr>
          <w:rFonts w:ascii="Arial" w:hAnsi="Arial" w:cs="Arial"/>
          <w:snapToGrid w:val="0"/>
          <w:sz w:val="20"/>
          <w:szCs w:val="20"/>
        </w:rPr>
        <w:t>eke</w:t>
      </w:r>
      <w:r w:rsidR="00625667" w:rsidRPr="005C35FB">
        <w:rPr>
          <w:rFonts w:ascii="Arial" w:hAnsi="Arial" w:cs="Arial"/>
          <w:snapToGrid w:val="0"/>
          <w:sz w:val="20"/>
          <w:szCs w:val="20"/>
        </w:rPr>
        <w:t>t alkalmazó adatszolgáltató</w:t>
      </w:r>
      <w:r w:rsidRPr="005C35FB">
        <w:rPr>
          <w:rFonts w:ascii="Arial" w:hAnsi="Arial" w:cs="Arial"/>
          <w:snapToGrid w:val="0"/>
          <w:sz w:val="20"/>
          <w:szCs w:val="20"/>
        </w:rPr>
        <w:t xml:space="preserve"> a megképzett értékvesztést tovább bontj</w:t>
      </w:r>
      <w:r w:rsidR="00625667" w:rsidRPr="005C35FB">
        <w:rPr>
          <w:rFonts w:ascii="Arial" w:hAnsi="Arial" w:cs="Arial"/>
          <w:snapToGrid w:val="0"/>
          <w:sz w:val="20"/>
          <w:szCs w:val="20"/>
        </w:rPr>
        <w:t>a</w:t>
      </w:r>
      <w:r w:rsidRPr="005C35FB">
        <w:rPr>
          <w:rFonts w:ascii="Arial" w:hAnsi="Arial" w:cs="Arial"/>
          <w:snapToGrid w:val="0"/>
          <w:sz w:val="20"/>
          <w:szCs w:val="20"/>
        </w:rPr>
        <w:t xml:space="preserve"> egyedi és portfolió</w:t>
      </w:r>
      <w:r w:rsidR="00AC7E6F" w:rsidRPr="005C35FB">
        <w:rPr>
          <w:rFonts w:ascii="Arial" w:hAnsi="Arial" w:cs="Arial"/>
          <w:snapToGrid w:val="0"/>
          <w:sz w:val="20"/>
          <w:szCs w:val="20"/>
        </w:rPr>
        <w:t xml:space="preserve"> szintű</w:t>
      </w:r>
      <w:r w:rsidRPr="005C35FB">
        <w:rPr>
          <w:rFonts w:ascii="Arial" w:hAnsi="Arial" w:cs="Arial"/>
          <w:snapToGrid w:val="0"/>
          <w:sz w:val="20"/>
          <w:szCs w:val="20"/>
        </w:rPr>
        <w:t xml:space="preserve"> értékvesztés szerint. A magyar számviteli </w:t>
      </w:r>
      <w:r w:rsidR="00625667" w:rsidRPr="005C35FB">
        <w:rPr>
          <w:rFonts w:ascii="Arial" w:hAnsi="Arial" w:cs="Arial"/>
          <w:snapToGrid w:val="0"/>
          <w:sz w:val="20"/>
          <w:szCs w:val="20"/>
        </w:rPr>
        <w:t>előírásokat alkalmazó adatszolgáltató</w:t>
      </w:r>
      <w:r w:rsidRPr="005C35FB">
        <w:rPr>
          <w:rFonts w:ascii="Arial" w:hAnsi="Arial" w:cs="Arial"/>
          <w:snapToGrid w:val="0"/>
          <w:sz w:val="20"/>
          <w:szCs w:val="20"/>
        </w:rPr>
        <w:t xml:space="preserve"> a portfolió</w:t>
      </w:r>
      <w:r w:rsidR="00AC7E6F" w:rsidRPr="005C35FB">
        <w:rPr>
          <w:rFonts w:ascii="Arial" w:hAnsi="Arial" w:cs="Arial"/>
          <w:snapToGrid w:val="0"/>
          <w:sz w:val="20"/>
          <w:szCs w:val="20"/>
        </w:rPr>
        <w:t xml:space="preserve"> szintű </w:t>
      </w:r>
      <w:r w:rsidRPr="005C35FB">
        <w:rPr>
          <w:rFonts w:ascii="Arial" w:hAnsi="Arial" w:cs="Arial"/>
          <w:snapToGrid w:val="0"/>
          <w:sz w:val="20"/>
          <w:szCs w:val="20"/>
        </w:rPr>
        <w:t>értékvesztés oszlopát üresen hagyhatj</w:t>
      </w:r>
      <w:r w:rsidR="00625667" w:rsidRPr="005C35FB">
        <w:rPr>
          <w:rFonts w:ascii="Arial" w:hAnsi="Arial" w:cs="Arial"/>
          <w:snapToGrid w:val="0"/>
          <w:sz w:val="20"/>
          <w:szCs w:val="20"/>
        </w:rPr>
        <w:t>a</w:t>
      </w:r>
      <w:r w:rsidRPr="005C35FB">
        <w:rPr>
          <w:rFonts w:ascii="Arial" w:hAnsi="Arial" w:cs="Arial"/>
          <w:snapToGrid w:val="0"/>
          <w:sz w:val="20"/>
          <w:szCs w:val="20"/>
        </w:rPr>
        <w:t>.</w:t>
      </w:r>
    </w:p>
    <w:p w14:paraId="23836490" w14:textId="77777777" w:rsidR="00631B27" w:rsidRPr="005C35FB" w:rsidRDefault="00631B27" w:rsidP="002B5C11">
      <w:pPr>
        <w:jc w:val="both"/>
        <w:rPr>
          <w:rFonts w:ascii="Arial" w:hAnsi="Arial" w:cs="Arial"/>
          <w:snapToGrid w:val="0"/>
          <w:sz w:val="20"/>
          <w:szCs w:val="20"/>
        </w:rPr>
      </w:pPr>
    </w:p>
    <w:p w14:paraId="02B5AAB4" w14:textId="77777777" w:rsidR="00631B27" w:rsidRPr="005C35FB" w:rsidRDefault="00631B27" w:rsidP="00631B27">
      <w:pPr>
        <w:autoSpaceDE w:val="0"/>
        <w:autoSpaceDN w:val="0"/>
        <w:adjustRightInd w:val="0"/>
        <w:jc w:val="both"/>
        <w:rPr>
          <w:rFonts w:ascii="Arial" w:hAnsi="Arial" w:cs="Arial"/>
          <w:snapToGrid w:val="0"/>
          <w:sz w:val="20"/>
          <w:szCs w:val="20"/>
        </w:rPr>
      </w:pPr>
      <w:r w:rsidRPr="005C35FB">
        <w:rPr>
          <w:rFonts w:ascii="Arial" w:hAnsi="Arial" w:cs="Arial"/>
          <w:sz w:val="20"/>
          <w:szCs w:val="20"/>
        </w:rPr>
        <w:t>A d</w:t>
      </w:r>
      <w:r w:rsidRPr="00D71A64">
        <w:rPr>
          <w:rFonts w:ascii="Arial" w:hAnsi="Arial" w:cs="Arial"/>
          <w:sz w:val="20"/>
          <w:szCs w:val="20"/>
        </w:rPr>
        <w:t>)</w:t>
      </w:r>
      <w:r w:rsidRPr="005C35FB">
        <w:rPr>
          <w:rFonts w:ascii="Arial" w:hAnsi="Arial" w:cs="Arial"/>
          <w:sz w:val="20"/>
          <w:szCs w:val="20"/>
        </w:rPr>
        <w:t xml:space="preserve"> oszlopban kell feltüntetni a </w:t>
      </w:r>
      <w:r w:rsidRPr="005C35FB">
        <w:rPr>
          <w:rFonts w:ascii="Arial" w:hAnsi="Arial" w:cs="Arial"/>
          <w:snapToGrid w:val="0"/>
          <w:sz w:val="20"/>
          <w:szCs w:val="20"/>
        </w:rPr>
        <w:t xml:space="preserve">deviza </w:t>
      </w:r>
      <w:r w:rsidRPr="00E81353">
        <w:rPr>
          <w:rFonts w:ascii="Arial" w:hAnsi="Arial" w:cs="Arial"/>
          <w:snapToGrid w:val="0"/>
          <w:sz w:val="20"/>
          <w:szCs w:val="20"/>
        </w:rPr>
        <w:t>árfolyamveszteség</w:t>
      </w:r>
      <w:r w:rsidRPr="005C35FB">
        <w:rPr>
          <w:rFonts w:ascii="Arial" w:hAnsi="Arial" w:cs="Arial"/>
          <w:snapToGrid w:val="0"/>
          <w:sz w:val="20"/>
          <w:szCs w:val="20"/>
        </w:rPr>
        <w:t xml:space="preserve"> miatti értékvesztés képzést.</w:t>
      </w:r>
    </w:p>
    <w:p w14:paraId="0E626C52" w14:textId="77777777" w:rsidR="00401A31" w:rsidRPr="005C35FB" w:rsidRDefault="00401A31" w:rsidP="00401A31">
      <w:pPr>
        <w:jc w:val="both"/>
        <w:rPr>
          <w:rFonts w:ascii="Arial" w:hAnsi="Arial" w:cs="Arial"/>
          <w:snapToGrid w:val="0"/>
          <w:sz w:val="20"/>
          <w:szCs w:val="20"/>
        </w:rPr>
      </w:pPr>
    </w:p>
    <w:p w14:paraId="70E250B8" w14:textId="77777777" w:rsidR="00AC7E6F" w:rsidRPr="005C35FB" w:rsidRDefault="00401A31" w:rsidP="00AC7E6F">
      <w:pPr>
        <w:jc w:val="both"/>
        <w:rPr>
          <w:rFonts w:ascii="Arial" w:hAnsi="Arial" w:cs="Arial"/>
          <w:snapToGrid w:val="0"/>
          <w:sz w:val="20"/>
          <w:szCs w:val="20"/>
        </w:rPr>
      </w:pPr>
      <w:r w:rsidRPr="005C35FB">
        <w:rPr>
          <w:rFonts w:ascii="Arial" w:hAnsi="Arial" w:cs="Arial"/>
          <w:snapToGrid w:val="0"/>
          <w:sz w:val="20"/>
          <w:szCs w:val="20"/>
        </w:rPr>
        <w:t>A</w:t>
      </w:r>
      <w:r w:rsidR="00625667" w:rsidRPr="005C35FB">
        <w:rPr>
          <w:rFonts w:ascii="Arial" w:hAnsi="Arial" w:cs="Arial"/>
          <w:snapToGrid w:val="0"/>
          <w:sz w:val="20"/>
          <w:szCs w:val="20"/>
        </w:rPr>
        <w:t>z</w:t>
      </w:r>
      <w:r w:rsidRPr="005C35FB">
        <w:rPr>
          <w:rFonts w:ascii="Arial" w:hAnsi="Arial" w:cs="Arial"/>
          <w:snapToGrid w:val="0"/>
          <w:sz w:val="20"/>
          <w:szCs w:val="20"/>
        </w:rPr>
        <w:t xml:space="preserve"> </w:t>
      </w:r>
      <w:r w:rsidR="00AC7E6F" w:rsidRPr="004E2802">
        <w:rPr>
          <w:rFonts w:ascii="Arial" w:hAnsi="Arial" w:cs="Arial"/>
          <w:snapToGrid w:val="0"/>
          <w:sz w:val="20"/>
          <w:szCs w:val="20"/>
        </w:rPr>
        <w:t>e</w:t>
      </w:r>
      <w:r w:rsidRPr="004E2802">
        <w:rPr>
          <w:rFonts w:ascii="Arial" w:hAnsi="Arial" w:cs="Arial"/>
          <w:snapToGrid w:val="0"/>
          <w:sz w:val="20"/>
          <w:szCs w:val="20"/>
        </w:rPr>
        <w:t>)</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f</w:t>
      </w:r>
      <w:r w:rsidRPr="004E2802">
        <w:rPr>
          <w:rFonts w:ascii="Arial" w:hAnsi="Arial" w:cs="Arial"/>
          <w:snapToGrid w:val="0"/>
          <w:sz w:val="20"/>
          <w:szCs w:val="20"/>
        </w:rPr>
        <w:t>)</w:t>
      </w:r>
      <w:r w:rsidRPr="00EF0C1E">
        <w:rPr>
          <w:rFonts w:ascii="Arial" w:hAnsi="Arial" w:cs="Arial"/>
          <w:snapToGrid w:val="0"/>
          <w:sz w:val="20"/>
          <w:szCs w:val="20"/>
        </w:rPr>
        <w:t xml:space="preserve"> </w:t>
      </w:r>
      <w:r w:rsidRPr="004E2802">
        <w:rPr>
          <w:rFonts w:ascii="Arial" w:hAnsi="Arial" w:cs="Arial"/>
          <w:snapToGrid w:val="0"/>
          <w:sz w:val="20"/>
          <w:szCs w:val="20"/>
        </w:rPr>
        <w:t>Értékvesztés visszaírása</w:t>
      </w:r>
      <w:r w:rsidRPr="005C35FB">
        <w:rPr>
          <w:rFonts w:ascii="Arial" w:hAnsi="Arial" w:cs="Arial"/>
          <w:snapToGrid w:val="0"/>
          <w:sz w:val="20"/>
          <w:szCs w:val="20"/>
        </w:rPr>
        <w:t xml:space="preserve"> oszlopban</w:t>
      </w:r>
      <w:r w:rsidRPr="005C35FB">
        <w:rPr>
          <w:rFonts w:ascii="Arial" w:hAnsi="Arial" w:cs="Arial"/>
          <w:snapToGrid w:val="0"/>
        </w:rPr>
        <w:t xml:space="preserve"> </w:t>
      </w:r>
      <w:r w:rsidR="00CE0BD5" w:rsidRPr="005C35FB">
        <w:rPr>
          <w:rFonts w:ascii="Arial" w:hAnsi="Arial" w:cs="Arial"/>
          <w:sz w:val="20"/>
          <w:szCs w:val="20"/>
        </w:rPr>
        <w:t>el kell különíteni</w:t>
      </w:r>
      <w:r w:rsidR="00AC7E6F" w:rsidRPr="005C35FB">
        <w:rPr>
          <w:rFonts w:ascii="Arial" w:hAnsi="Arial" w:cs="Arial"/>
          <w:sz w:val="20"/>
          <w:szCs w:val="20"/>
        </w:rPr>
        <w:t xml:space="preserve"> az egyedi értékvesztésből és a portfoliószintű értékvesztésből történő visszaírásokat.</w:t>
      </w:r>
      <w:r w:rsidR="00AC7E6F" w:rsidRPr="005C35FB">
        <w:rPr>
          <w:rFonts w:ascii="Arial" w:hAnsi="Arial" w:cs="Arial"/>
          <w:snapToGrid w:val="0"/>
          <w:sz w:val="20"/>
          <w:szCs w:val="20"/>
        </w:rPr>
        <w:t xml:space="preserve"> A magyar számviteli </w:t>
      </w:r>
      <w:r w:rsidR="00625667" w:rsidRPr="005C35FB">
        <w:rPr>
          <w:rFonts w:ascii="Arial" w:hAnsi="Arial" w:cs="Arial"/>
          <w:snapToGrid w:val="0"/>
          <w:sz w:val="20"/>
          <w:szCs w:val="20"/>
        </w:rPr>
        <w:t>előírásokat alkalmazó adatszolgáltató</w:t>
      </w:r>
      <w:r w:rsidR="00AC7E6F" w:rsidRPr="005C35FB">
        <w:rPr>
          <w:rFonts w:ascii="Arial" w:hAnsi="Arial" w:cs="Arial"/>
          <w:snapToGrid w:val="0"/>
          <w:sz w:val="20"/>
          <w:szCs w:val="20"/>
        </w:rPr>
        <w:t xml:space="preserve"> a Visszaírás -portfolió szintű értékvesztésből oszlopát üresen hagyhatj</w:t>
      </w:r>
      <w:r w:rsidR="00625667" w:rsidRPr="005C35FB">
        <w:rPr>
          <w:rFonts w:ascii="Arial" w:hAnsi="Arial" w:cs="Arial"/>
          <w:snapToGrid w:val="0"/>
          <w:sz w:val="20"/>
          <w:szCs w:val="20"/>
        </w:rPr>
        <w:t>a</w:t>
      </w:r>
      <w:r w:rsidR="00AC7E6F" w:rsidRPr="005C35FB">
        <w:rPr>
          <w:rFonts w:ascii="Arial" w:hAnsi="Arial" w:cs="Arial"/>
          <w:snapToGrid w:val="0"/>
          <w:sz w:val="20"/>
          <w:szCs w:val="20"/>
        </w:rPr>
        <w:t>.</w:t>
      </w:r>
    </w:p>
    <w:p w14:paraId="353F85E6" w14:textId="77777777" w:rsidR="00963237" w:rsidRPr="005C35FB" w:rsidRDefault="00963237" w:rsidP="00C00A35">
      <w:pPr>
        <w:autoSpaceDE w:val="0"/>
        <w:autoSpaceDN w:val="0"/>
        <w:adjustRightInd w:val="0"/>
        <w:jc w:val="both"/>
        <w:rPr>
          <w:rFonts w:ascii="Arial" w:hAnsi="Arial" w:cs="Arial"/>
          <w:sz w:val="20"/>
          <w:szCs w:val="20"/>
        </w:rPr>
      </w:pPr>
    </w:p>
    <w:p w14:paraId="6100A77D" w14:textId="77777777" w:rsidR="001A2946" w:rsidRPr="005C35FB" w:rsidRDefault="001A2946" w:rsidP="00625667">
      <w:pPr>
        <w:autoSpaceDE w:val="0"/>
        <w:autoSpaceDN w:val="0"/>
        <w:adjustRightInd w:val="0"/>
        <w:jc w:val="both"/>
        <w:rPr>
          <w:rFonts w:ascii="Arial" w:hAnsi="Arial" w:cs="Arial"/>
          <w:sz w:val="20"/>
          <w:szCs w:val="20"/>
        </w:rPr>
      </w:pPr>
      <w:r w:rsidRPr="005C35FB">
        <w:rPr>
          <w:rFonts w:ascii="Arial" w:hAnsi="Arial" w:cs="Arial"/>
          <w:sz w:val="20"/>
          <w:szCs w:val="20"/>
        </w:rPr>
        <w:t>IFRS</w:t>
      </w:r>
      <w:r w:rsidR="00625667" w:rsidRPr="005C35FB">
        <w:rPr>
          <w:rFonts w:ascii="Arial" w:hAnsi="Arial" w:cs="Arial"/>
          <w:sz w:val="20"/>
          <w:szCs w:val="20"/>
        </w:rPr>
        <w:t>-</w:t>
      </w:r>
      <w:r w:rsidR="001F1BB5" w:rsidRPr="005C35FB">
        <w:rPr>
          <w:rFonts w:ascii="Arial" w:hAnsi="Arial" w:cs="Arial"/>
          <w:sz w:val="20"/>
          <w:szCs w:val="20"/>
        </w:rPr>
        <w:t>eke</w:t>
      </w:r>
      <w:r w:rsidR="00625667" w:rsidRPr="005C35FB">
        <w:rPr>
          <w:rFonts w:ascii="Arial" w:hAnsi="Arial" w:cs="Arial"/>
          <w:sz w:val="20"/>
          <w:szCs w:val="20"/>
        </w:rPr>
        <w:t>t alkalmazó adatszolgáltató</w:t>
      </w:r>
      <w:r w:rsidRPr="005C35FB">
        <w:rPr>
          <w:rFonts w:ascii="Arial" w:hAnsi="Arial" w:cs="Arial"/>
          <w:sz w:val="20"/>
          <w:szCs w:val="20"/>
        </w:rPr>
        <w:t xml:space="preserve"> a visszaírt értékvesztést tovább bontj</w:t>
      </w:r>
      <w:r w:rsidR="00344463" w:rsidRPr="005C35FB">
        <w:rPr>
          <w:rFonts w:ascii="Arial" w:hAnsi="Arial" w:cs="Arial"/>
          <w:sz w:val="20"/>
          <w:szCs w:val="20"/>
        </w:rPr>
        <w:t>a</w:t>
      </w:r>
      <w:r w:rsidRPr="005C35FB">
        <w:rPr>
          <w:rFonts w:ascii="Arial" w:hAnsi="Arial" w:cs="Arial"/>
          <w:sz w:val="20"/>
          <w:szCs w:val="20"/>
        </w:rPr>
        <w:t xml:space="preserve"> egyedi és portfolió</w:t>
      </w:r>
      <w:r w:rsidR="00AC7E6F" w:rsidRPr="005C35FB">
        <w:rPr>
          <w:rFonts w:ascii="Arial" w:hAnsi="Arial" w:cs="Arial"/>
          <w:sz w:val="20"/>
          <w:szCs w:val="20"/>
        </w:rPr>
        <w:t>szintű</w:t>
      </w:r>
      <w:r w:rsidRPr="005C35FB">
        <w:rPr>
          <w:rFonts w:ascii="Arial" w:hAnsi="Arial" w:cs="Arial"/>
          <w:sz w:val="20"/>
          <w:szCs w:val="20"/>
        </w:rPr>
        <w:t xml:space="preserve"> értékvesztés szerint.</w:t>
      </w:r>
    </w:p>
    <w:p w14:paraId="71264591" w14:textId="77777777" w:rsidR="00AC7E6F" w:rsidRPr="005C35FB" w:rsidRDefault="00AC7E6F" w:rsidP="00AC7E6F">
      <w:pPr>
        <w:autoSpaceDE w:val="0"/>
        <w:autoSpaceDN w:val="0"/>
        <w:adjustRightInd w:val="0"/>
        <w:jc w:val="both"/>
        <w:rPr>
          <w:rFonts w:ascii="Arial" w:hAnsi="Arial" w:cs="Arial"/>
          <w:sz w:val="20"/>
          <w:szCs w:val="20"/>
        </w:rPr>
      </w:pPr>
    </w:p>
    <w:p w14:paraId="6447BFBD" w14:textId="77777777" w:rsidR="00AC7E6F" w:rsidRPr="005C35FB" w:rsidRDefault="00AC7E6F" w:rsidP="00AC7E6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g)</w:t>
      </w:r>
      <w:r w:rsidRPr="005C35FB">
        <w:rPr>
          <w:rFonts w:ascii="Arial" w:hAnsi="Arial" w:cs="Arial"/>
          <w:sz w:val="20"/>
          <w:szCs w:val="20"/>
        </w:rPr>
        <w:t xml:space="preserve"> oszlopban kell feltüntetni a </w:t>
      </w:r>
      <w:r w:rsidR="00631B27" w:rsidRPr="005C35FB">
        <w:rPr>
          <w:rFonts w:ascii="Arial" w:hAnsi="Arial" w:cs="Arial"/>
          <w:snapToGrid w:val="0"/>
          <w:sz w:val="20"/>
          <w:szCs w:val="20"/>
        </w:rPr>
        <w:t>deviza</w:t>
      </w:r>
      <w:r w:rsidRPr="005C35FB">
        <w:rPr>
          <w:rFonts w:ascii="Arial" w:hAnsi="Arial" w:cs="Arial"/>
          <w:snapToGrid w:val="0"/>
          <w:sz w:val="20"/>
          <w:szCs w:val="20"/>
        </w:rPr>
        <w:t xml:space="preserve"> </w:t>
      </w:r>
      <w:r w:rsidRPr="00E81353">
        <w:rPr>
          <w:rFonts w:ascii="Arial" w:hAnsi="Arial" w:cs="Arial"/>
          <w:snapToGrid w:val="0"/>
          <w:sz w:val="20"/>
          <w:szCs w:val="20"/>
        </w:rPr>
        <w:t>árfolyamnyereség</w:t>
      </w:r>
      <w:r w:rsidR="00631B27" w:rsidRPr="005C35FB">
        <w:rPr>
          <w:rFonts w:ascii="Arial" w:hAnsi="Arial" w:cs="Arial"/>
          <w:snapToGrid w:val="0"/>
          <w:sz w:val="20"/>
          <w:szCs w:val="20"/>
        </w:rPr>
        <w:t xml:space="preserve"> miatti értékvesztés visszaírást</w:t>
      </w:r>
      <w:r w:rsidRPr="005C35FB">
        <w:rPr>
          <w:rFonts w:ascii="Arial" w:hAnsi="Arial" w:cs="Arial"/>
          <w:snapToGrid w:val="0"/>
          <w:sz w:val="20"/>
          <w:szCs w:val="20"/>
        </w:rPr>
        <w:t>.</w:t>
      </w:r>
    </w:p>
    <w:p w14:paraId="2F939D70" w14:textId="77777777" w:rsidR="00B50765" w:rsidRPr="005C35FB" w:rsidRDefault="00B50765" w:rsidP="00B50765">
      <w:pPr>
        <w:jc w:val="both"/>
        <w:rPr>
          <w:rFonts w:ascii="Arial" w:hAnsi="Arial" w:cs="Arial"/>
          <w:sz w:val="20"/>
          <w:szCs w:val="20"/>
        </w:rPr>
      </w:pPr>
    </w:p>
    <w:p w14:paraId="4D0B9B1E" w14:textId="77777777" w:rsidR="00B50765" w:rsidRPr="005C35FB" w:rsidRDefault="00B50765" w:rsidP="00B50765">
      <w:pPr>
        <w:jc w:val="both"/>
        <w:rPr>
          <w:rFonts w:ascii="Arial" w:hAnsi="Arial" w:cs="Arial"/>
          <w:snapToGrid w:val="0"/>
          <w:sz w:val="20"/>
          <w:szCs w:val="20"/>
        </w:rPr>
      </w:pPr>
      <w:r w:rsidRPr="005C35FB">
        <w:rPr>
          <w:rFonts w:ascii="Arial" w:hAnsi="Arial" w:cs="Arial"/>
          <w:snapToGrid w:val="0"/>
          <w:sz w:val="20"/>
          <w:szCs w:val="20"/>
        </w:rPr>
        <w:lastRenderedPageBreak/>
        <w:t>A</w:t>
      </w:r>
      <w:r w:rsidR="00AC7E6F" w:rsidRPr="00D71A64">
        <w:rPr>
          <w:rFonts w:ascii="Arial" w:hAnsi="Arial" w:cs="Arial"/>
          <w:snapToGrid w:val="0"/>
          <w:sz w:val="20"/>
          <w:szCs w:val="20"/>
        </w:rPr>
        <w:t xml:space="preserve"> </w:t>
      </w:r>
      <w:r w:rsidR="00AC7E6F" w:rsidRPr="004E2802">
        <w:rPr>
          <w:rFonts w:ascii="Arial" w:hAnsi="Arial" w:cs="Arial"/>
          <w:snapToGrid w:val="0"/>
          <w:sz w:val="20"/>
          <w:szCs w:val="20"/>
        </w:rPr>
        <w:t>h)</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j)</w:t>
      </w:r>
      <w:r w:rsidRPr="004E2802">
        <w:rPr>
          <w:rFonts w:ascii="Arial" w:hAnsi="Arial" w:cs="Arial"/>
          <w:snapToGrid w:val="0"/>
          <w:sz w:val="20"/>
          <w:szCs w:val="20"/>
        </w:rPr>
        <w:t xml:space="preserve"> Értékvesztés felhasználás</w:t>
      </w:r>
      <w:r w:rsidRPr="005C35FB">
        <w:rPr>
          <w:rFonts w:ascii="Arial" w:hAnsi="Arial" w:cs="Arial"/>
          <w:snapToGrid w:val="0"/>
          <w:sz w:val="20"/>
          <w:szCs w:val="20"/>
        </w:rPr>
        <w:t xml:space="preserve"> oszlopban kell szerepeltetni a követelés értékesítés, leírás és elengedés miatt felhasznált, kivezetett</w:t>
      </w:r>
      <w:r w:rsidR="00403050" w:rsidRPr="005C35FB">
        <w:rPr>
          <w:rFonts w:ascii="Arial" w:hAnsi="Arial" w:cs="Arial"/>
          <w:snapToGrid w:val="0"/>
          <w:sz w:val="20"/>
          <w:szCs w:val="20"/>
        </w:rPr>
        <w:t xml:space="preserve"> állományt.</w:t>
      </w:r>
    </w:p>
    <w:p w14:paraId="514AA809" w14:textId="77777777" w:rsidR="00B50765" w:rsidRPr="005C35FB" w:rsidRDefault="00B50765" w:rsidP="00B50765">
      <w:pPr>
        <w:jc w:val="both"/>
        <w:rPr>
          <w:rFonts w:ascii="Arial" w:hAnsi="Arial" w:cs="Arial"/>
          <w:snapToGrid w:val="0"/>
          <w:sz w:val="20"/>
          <w:szCs w:val="20"/>
          <w:highlight w:val="yellow"/>
        </w:rPr>
      </w:pPr>
    </w:p>
    <w:p w14:paraId="381D4ED1" w14:textId="77777777" w:rsidR="0081427C" w:rsidRPr="005C35FB" w:rsidRDefault="0081427C" w:rsidP="0081427C">
      <w:pPr>
        <w:jc w:val="both"/>
        <w:rPr>
          <w:rFonts w:ascii="Arial" w:hAnsi="Arial" w:cs="Arial"/>
          <w:snapToGrid w:val="0"/>
          <w:sz w:val="20"/>
          <w:szCs w:val="20"/>
        </w:rPr>
      </w:pPr>
      <w:r w:rsidRPr="005C35FB">
        <w:rPr>
          <w:rFonts w:ascii="Arial" w:hAnsi="Arial" w:cs="Arial"/>
          <w:snapToGrid w:val="0"/>
          <w:sz w:val="20"/>
          <w:szCs w:val="20"/>
        </w:rPr>
        <w:t>A</w:t>
      </w:r>
      <w:r w:rsidR="00344463" w:rsidRPr="005C35FB">
        <w:rPr>
          <w:rFonts w:ascii="Arial" w:hAnsi="Arial" w:cs="Arial"/>
          <w:snapToGrid w:val="0"/>
          <w:sz w:val="20"/>
          <w:szCs w:val="20"/>
        </w:rPr>
        <w:t xml:space="preserve"> </w:t>
      </w:r>
      <w:r w:rsidR="00AC7E6F" w:rsidRPr="00E81353">
        <w:rPr>
          <w:rFonts w:ascii="Arial" w:hAnsi="Arial" w:cs="Arial"/>
          <w:snapToGrid w:val="0"/>
          <w:sz w:val="20"/>
          <w:szCs w:val="20"/>
        </w:rPr>
        <w:t>k</w:t>
      </w:r>
      <w:r w:rsidRPr="00E81353">
        <w:rPr>
          <w:rFonts w:ascii="Arial" w:hAnsi="Arial" w:cs="Arial"/>
          <w:snapToGrid w:val="0"/>
          <w:sz w:val="20"/>
          <w:szCs w:val="20"/>
        </w:rPr>
        <w:t>)</w:t>
      </w:r>
      <w:r w:rsidRPr="005C35FB">
        <w:rPr>
          <w:rFonts w:ascii="Arial" w:hAnsi="Arial" w:cs="Arial"/>
          <w:snapToGrid w:val="0"/>
          <w:sz w:val="20"/>
          <w:szCs w:val="20"/>
        </w:rPr>
        <w:t xml:space="preserve"> oszlopban az egyes sorok közötti átsorolásokból fakadó értékvesztés változást kell szerepeltetni</w:t>
      </w:r>
      <w:r w:rsidR="00AC7E6F" w:rsidRPr="005C35FB">
        <w:rPr>
          <w:rFonts w:ascii="Arial" w:hAnsi="Arial" w:cs="Arial"/>
          <w:snapToGrid w:val="0"/>
          <w:sz w:val="20"/>
          <w:szCs w:val="20"/>
        </w:rPr>
        <w:t>, illetve az előzőekben nem részletezett jogcímen elszámolt értékvesztés képzést, visszaírást, felhasználást.</w:t>
      </w:r>
      <w:r w:rsidRPr="005C35FB">
        <w:rPr>
          <w:rFonts w:ascii="Arial" w:hAnsi="Arial" w:cs="Arial"/>
          <w:snapToGrid w:val="0"/>
          <w:sz w:val="20"/>
          <w:szCs w:val="20"/>
        </w:rPr>
        <w:t xml:space="preserve"> </w:t>
      </w:r>
      <w:r w:rsidR="00525026" w:rsidRPr="005C35FB">
        <w:rPr>
          <w:rFonts w:ascii="Arial" w:hAnsi="Arial" w:cs="Arial"/>
          <w:snapToGrid w:val="0"/>
          <w:sz w:val="20"/>
          <w:szCs w:val="20"/>
        </w:rPr>
        <w:t>Ennek megfelelően</w:t>
      </w:r>
      <w:r w:rsidRPr="005C35FB">
        <w:rPr>
          <w:rFonts w:ascii="Arial" w:hAnsi="Arial" w:cs="Arial"/>
          <w:snapToGrid w:val="0"/>
          <w:sz w:val="20"/>
          <w:szCs w:val="20"/>
        </w:rPr>
        <w:t xml:space="preserve"> itt kell előjelhelyesen feltüntetni a nem pénzügyi vállalati szektorba tartozó ügyfél méret szerinti</w:t>
      </w:r>
      <w:r w:rsidR="00192D95" w:rsidRPr="005C35FB">
        <w:rPr>
          <w:rFonts w:ascii="Arial" w:hAnsi="Arial" w:cs="Arial"/>
          <w:snapToGrid w:val="0"/>
          <w:sz w:val="20"/>
          <w:szCs w:val="20"/>
        </w:rPr>
        <w:t xml:space="preserve"> </w:t>
      </w:r>
      <w:r w:rsidR="00192D95" w:rsidRPr="005C35FB">
        <w:rPr>
          <w:rFonts w:ascii="Calibri" w:hAnsi="Calibri" w:cs="Arial"/>
          <w:snapToGrid w:val="0"/>
          <w:sz w:val="20"/>
          <w:szCs w:val="20"/>
        </w:rPr>
        <w:t>–</w:t>
      </w:r>
      <w:r w:rsidR="00192D95" w:rsidRPr="005C35FB">
        <w:rPr>
          <w:rFonts w:ascii="Arial" w:hAnsi="Arial" w:cs="Arial"/>
          <w:snapToGrid w:val="0"/>
          <w:sz w:val="20"/>
          <w:szCs w:val="20"/>
        </w:rPr>
        <w:t xml:space="preserve"> </w:t>
      </w:r>
      <w:r w:rsidRPr="005C35FB">
        <w:rPr>
          <w:rFonts w:ascii="Arial" w:hAnsi="Arial" w:cs="Arial"/>
          <w:snapToGrid w:val="0"/>
          <w:sz w:val="20"/>
          <w:szCs w:val="20"/>
        </w:rPr>
        <w:t xml:space="preserve">azaz KKV besorolás változás miatti </w:t>
      </w:r>
      <w:r w:rsidR="00192D95" w:rsidRPr="005C35FB">
        <w:rPr>
          <w:rFonts w:ascii="Calibri" w:hAnsi="Calibri" w:cs="Arial"/>
          <w:snapToGrid w:val="0"/>
          <w:sz w:val="20"/>
          <w:szCs w:val="20"/>
        </w:rPr>
        <w:t>–</w:t>
      </w:r>
      <w:r w:rsidR="00525026" w:rsidRPr="005C35FB">
        <w:rPr>
          <w:rFonts w:ascii="Arial" w:hAnsi="Arial" w:cs="Arial"/>
          <w:snapToGrid w:val="0"/>
          <w:sz w:val="20"/>
          <w:szCs w:val="20"/>
        </w:rPr>
        <w:t xml:space="preserve"> </w:t>
      </w:r>
      <w:r w:rsidRPr="005C35FB">
        <w:rPr>
          <w:rFonts w:ascii="Arial" w:hAnsi="Arial" w:cs="Arial"/>
          <w:snapToGrid w:val="0"/>
          <w:sz w:val="20"/>
          <w:szCs w:val="20"/>
        </w:rPr>
        <w:t xml:space="preserve">értékvesztés változás összegét (pl. </w:t>
      </w:r>
      <w:proofErr w:type="spellStart"/>
      <w:r w:rsidRPr="005C35FB">
        <w:rPr>
          <w:rFonts w:ascii="Arial" w:hAnsi="Arial" w:cs="Arial"/>
          <w:snapToGrid w:val="0"/>
          <w:sz w:val="20"/>
          <w:szCs w:val="20"/>
        </w:rPr>
        <w:t>mikrovállalkozásból</w:t>
      </w:r>
      <w:proofErr w:type="spellEnd"/>
      <w:r w:rsidRPr="005C35FB">
        <w:rPr>
          <w:rFonts w:ascii="Arial" w:hAnsi="Arial" w:cs="Arial"/>
          <w:snapToGrid w:val="0"/>
          <w:sz w:val="20"/>
          <w:szCs w:val="20"/>
        </w:rPr>
        <w:t xml:space="preserve"> kisvállalkozás, középvállalkozásból nagyvállalkozás lesz).</w:t>
      </w:r>
    </w:p>
    <w:p w14:paraId="576570D4" w14:textId="77777777" w:rsidR="0081427C" w:rsidRPr="005C35FB" w:rsidRDefault="0081427C" w:rsidP="0081427C">
      <w:pPr>
        <w:jc w:val="both"/>
        <w:rPr>
          <w:rFonts w:ascii="Arial" w:hAnsi="Arial" w:cs="Arial"/>
          <w:snapToGrid w:val="0"/>
          <w:sz w:val="20"/>
          <w:szCs w:val="20"/>
        </w:rPr>
      </w:pPr>
    </w:p>
    <w:p w14:paraId="69A66B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Az</w:t>
      </w:r>
      <w:r w:rsidR="00344463" w:rsidRPr="005C35FB">
        <w:rPr>
          <w:rFonts w:ascii="Arial" w:hAnsi="Arial" w:cs="Arial"/>
          <w:sz w:val="20"/>
          <w:szCs w:val="20"/>
        </w:rPr>
        <w:t xml:space="preserve"> </w:t>
      </w:r>
      <w:r w:rsidR="00AC7E6F" w:rsidRPr="00E81353">
        <w:rPr>
          <w:rFonts w:ascii="Arial" w:hAnsi="Arial" w:cs="Arial"/>
          <w:bCs/>
          <w:iCs/>
          <w:sz w:val="20"/>
          <w:szCs w:val="20"/>
        </w:rPr>
        <w:t>l</w:t>
      </w:r>
      <w:r w:rsidRPr="00E81353">
        <w:rPr>
          <w:rFonts w:ascii="Arial" w:hAnsi="Arial" w:cs="Arial"/>
          <w:bCs/>
          <w:iCs/>
          <w:sz w:val="20"/>
          <w:szCs w:val="20"/>
        </w:rPr>
        <w:t xml:space="preserve">) </w:t>
      </w:r>
      <w:r w:rsidRPr="005C35FB">
        <w:rPr>
          <w:rFonts w:ascii="Arial" w:hAnsi="Arial" w:cs="Arial"/>
          <w:sz w:val="20"/>
          <w:szCs w:val="20"/>
        </w:rPr>
        <w:t>oszlopban kimutatandó értékvesztés-változásához az értékvesztés képzésének összegét pozitív tényezőként, a visszaírások</w:t>
      </w:r>
      <w:r w:rsidR="00403050" w:rsidRPr="005C35FB">
        <w:rPr>
          <w:rFonts w:ascii="Arial" w:hAnsi="Arial" w:cs="Arial"/>
          <w:sz w:val="20"/>
          <w:szCs w:val="20"/>
        </w:rPr>
        <w:t xml:space="preserve"> és felhasználások</w:t>
      </w:r>
      <w:r w:rsidRPr="005C35FB">
        <w:rPr>
          <w:rFonts w:ascii="Arial" w:hAnsi="Arial" w:cs="Arial"/>
          <w:sz w:val="20"/>
          <w:szCs w:val="20"/>
        </w:rPr>
        <w:t xml:space="preserve"> összegét levonandó tételként, de negatív előjel nélkül kell számításba venni. Ha a változás eredményeként az értékvesztés-visszaírások </w:t>
      </w:r>
      <w:r w:rsidR="00403050" w:rsidRPr="005C35FB">
        <w:rPr>
          <w:rFonts w:ascii="Arial" w:hAnsi="Arial" w:cs="Arial"/>
          <w:sz w:val="20"/>
          <w:szCs w:val="20"/>
        </w:rPr>
        <w:t xml:space="preserve">és felhasználások </w:t>
      </w:r>
      <w:proofErr w:type="spellStart"/>
      <w:r w:rsidRPr="005C35FB">
        <w:rPr>
          <w:rFonts w:ascii="Arial" w:hAnsi="Arial" w:cs="Arial"/>
          <w:sz w:val="20"/>
          <w:szCs w:val="20"/>
        </w:rPr>
        <w:t>soronkénti</w:t>
      </w:r>
      <w:proofErr w:type="spellEnd"/>
      <w:r w:rsidRPr="005C35FB">
        <w:rPr>
          <w:rFonts w:ascii="Arial" w:hAnsi="Arial" w:cs="Arial"/>
          <w:sz w:val="20"/>
          <w:szCs w:val="20"/>
        </w:rPr>
        <w:t xml:space="preserve"> összege nagyobb, mint a képzés összege, a negatív előjelet ki kell tenni.</w:t>
      </w:r>
    </w:p>
    <w:p w14:paraId="3067A87A" w14:textId="77777777" w:rsidR="00403050" w:rsidRPr="005C35FB" w:rsidRDefault="00403050" w:rsidP="00C00A35">
      <w:pPr>
        <w:autoSpaceDE w:val="0"/>
        <w:autoSpaceDN w:val="0"/>
        <w:adjustRightInd w:val="0"/>
        <w:jc w:val="both"/>
        <w:rPr>
          <w:rFonts w:ascii="Arial" w:hAnsi="Arial" w:cs="Arial"/>
          <w:sz w:val="20"/>
          <w:szCs w:val="20"/>
        </w:rPr>
      </w:pPr>
    </w:p>
    <w:p w14:paraId="13B7169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00BB4A10" w:rsidRPr="00E81353">
        <w:rPr>
          <w:rFonts w:ascii="Arial" w:hAnsi="Arial" w:cs="Arial"/>
          <w:bCs/>
          <w:iCs/>
          <w:sz w:val="20"/>
          <w:szCs w:val="20"/>
        </w:rPr>
        <w:t>m</w:t>
      </w:r>
      <w:r w:rsidRPr="00E81353">
        <w:rPr>
          <w:rFonts w:ascii="Arial" w:hAnsi="Arial" w:cs="Arial"/>
          <w:bCs/>
          <w:iCs/>
          <w:sz w:val="20"/>
          <w:szCs w:val="20"/>
        </w:rPr>
        <w:t xml:space="preserve">) </w:t>
      </w:r>
      <w:r w:rsidRPr="005C35FB">
        <w:rPr>
          <w:rFonts w:ascii="Arial" w:hAnsi="Arial" w:cs="Arial"/>
          <w:sz w:val="20"/>
          <w:szCs w:val="20"/>
        </w:rPr>
        <w:t>oszlopban kell szerepeltetni az értékvesztés záró állományát, amely az értékvesztés nyitó állománynak és változásának az együttes összege. A záró állomány megegyezik a beszámolási időszak végén fennálló értékvesztés állományával.</w:t>
      </w:r>
    </w:p>
    <w:p w14:paraId="71EAFA51" w14:textId="77777777" w:rsidR="00CE0BD5" w:rsidRPr="005C35FB" w:rsidRDefault="00CE0BD5" w:rsidP="00887482">
      <w:pPr>
        <w:jc w:val="both"/>
        <w:rPr>
          <w:rFonts w:ascii="Arial" w:hAnsi="Arial" w:cs="Arial"/>
          <w:sz w:val="20"/>
          <w:szCs w:val="20"/>
        </w:rPr>
      </w:pPr>
    </w:p>
    <w:p w14:paraId="5E91F69A" w14:textId="77777777" w:rsidR="00B50765" w:rsidRPr="005C35FB" w:rsidRDefault="00B50765" w:rsidP="00B50765">
      <w:pPr>
        <w:jc w:val="both"/>
        <w:rPr>
          <w:rFonts w:ascii="Arial" w:hAnsi="Arial" w:cs="Arial"/>
          <w:b/>
          <w:snapToGrid w:val="0"/>
          <w:sz w:val="20"/>
          <w:szCs w:val="20"/>
        </w:rPr>
      </w:pPr>
      <w:r w:rsidRPr="005C35FB">
        <w:rPr>
          <w:rFonts w:ascii="Arial" w:hAnsi="Arial" w:cs="Arial"/>
          <w:b/>
          <w:snapToGrid w:val="0"/>
          <w:sz w:val="20"/>
          <w:szCs w:val="20"/>
        </w:rPr>
        <w:t>A tábla sorai</w:t>
      </w:r>
    </w:p>
    <w:p w14:paraId="20AE517B" w14:textId="77777777" w:rsidR="00B50765" w:rsidRPr="005C35FB" w:rsidRDefault="00B50765" w:rsidP="00B50765">
      <w:pPr>
        <w:jc w:val="both"/>
        <w:rPr>
          <w:rFonts w:ascii="Arial" w:hAnsi="Arial" w:cs="Arial"/>
          <w:sz w:val="20"/>
          <w:szCs w:val="20"/>
        </w:rPr>
      </w:pPr>
    </w:p>
    <w:p w14:paraId="5A78A5DC" w14:textId="77777777" w:rsidR="00F53546" w:rsidRPr="005C35FB" w:rsidRDefault="00F53546" w:rsidP="00F53546">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w:t>
      </w:r>
      <w:r w:rsidRPr="00E81353">
        <w:rPr>
          <w:rFonts w:ascii="Arial" w:hAnsi="Arial" w:cs="Arial"/>
          <w:sz w:val="20"/>
          <w:szCs w:val="20"/>
          <w:lang w:val="hu-HU"/>
        </w:rPr>
        <w:t>24F0</w:t>
      </w:r>
      <w:r w:rsidRPr="005C35FB">
        <w:rPr>
          <w:rFonts w:ascii="Arial" w:hAnsi="Arial" w:cs="Arial"/>
          <w:sz w:val="20"/>
          <w:szCs w:val="20"/>
          <w:lang w:val="hu-HU"/>
        </w:rPr>
        <w:t xml:space="preserve"> sorban a belföldi és külföldi hitelintézetekkel sz</w:t>
      </w:r>
      <w:r w:rsidR="00F7032D" w:rsidRPr="005C35FB">
        <w:rPr>
          <w:rFonts w:ascii="Arial" w:hAnsi="Arial" w:cs="Arial"/>
          <w:sz w:val="20"/>
          <w:szCs w:val="20"/>
          <w:lang w:val="hu-HU"/>
        </w:rPr>
        <w:t>embeni látra szóló követelésekre képzett értékvesztést</w:t>
      </w:r>
      <w:r w:rsidRPr="005C35FB">
        <w:rPr>
          <w:rFonts w:ascii="Arial" w:hAnsi="Arial" w:cs="Arial"/>
          <w:sz w:val="20"/>
          <w:szCs w:val="20"/>
          <w:lang w:val="hu-HU"/>
        </w:rPr>
        <w:t xml:space="preserve"> kell jelenteni. Magyar számvitel</w:t>
      </w:r>
      <w:r w:rsidR="00266AE7" w:rsidRPr="005C35FB">
        <w:rPr>
          <w:rFonts w:ascii="Arial" w:hAnsi="Arial" w:cs="Arial"/>
          <w:sz w:val="20"/>
          <w:szCs w:val="20"/>
          <w:lang w:val="hu-HU"/>
        </w:rPr>
        <w:t>i előírásokat</w:t>
      </w:r>
      <w:r w:rsidRPr="005C35FB">
        <w:rPr>
          <w:rFonts w:ascii="Arial" w:hAnsi="Arial" w:cs="Arial"/>
          <w:sz w:val="20"/>
          <w:szCs w:val="20"/>
          <w:lang w:val="hu-HU"/>
        </w:rPr>
        <w:t xml:space="preserve"> </w:t>
      </w:r>
      <w:r w:rsidR="00266AE7" w:rsidRPr="005C35FB">
        <w:rPr>
          <w:rFonts w:ascii="Arial" w:hAnsi="Arial" w:cs="Arial"/>
          <w:sz w:val="20"/>
          <w:szCs w:val="20"/>
          <w:lang w:val="hu-HU"/>
        </w:rPr>
        <w:t>alkalmazó adatszolgáltató</w:t>
      </w:r>
      <w:r w:rsidRPr="005C35FB">
        <w:rPr>
          <w:rFonts w:ascii="Arial" w:hAnsi="Arial" w:cs="Arial"/>
          <w:sz w:val="20"/>
          <w:szCs w:val="20"/>
          <w:lang w:val="hu-HU"/>
        </w:rPr>
        <w:t xml:space="preserve"> esetében ezek a követelések a 21A tábla 21A3 sor részét képezik. IFRS</w:t>
      </w:r>
      <w:r w:rsidR="00266AE7" w:rsidRPr="005C35FB">
        <w:rPr>
          <w:rFonts w:ascii="Arial" w:hAnsi="Arial" w:cs="Arial"/>
          <w:sz w:val="20"/>
          <w:szCs w:val="20"/>
          <w:lang w:val="hu-HU"/>
        </w:rPr>
        <w:t>-</w:t>
      </w:r>
      <w:r w:rsidR="001F1BB5" w:rsidRPr="005C35FB">
        <w:rPr>
          <w:rFonts w:ascii="Arial" w:hAnsi="Arial" w:cs="Arial"/>
          <w:sz w:val="20"/>
          <w:szCs w:val="20"/>
          <w:lang w:val="hu-HU"/>
        </w:rPr>
        <w:t>eke</w:t>
      </w:r>
      <w:r w:rsidR="00266AE7" w:rsidRPr="005C35FB">
        <w:rPr>
          <w:rFonts w:ascii="Arial" w:hAnsi="Arial" w:cs="Arial"/>
          <w:sz w:val="20"/>
          <w:szCs w:val="20"/>
          <w:lang w:val="hu-HU"/>
        </w:rPr>
        <w:t>t alkalmazó adatszolgáltató</w:t>
      </w:r>
      <w:r w:rsidRPr="005C35FB">
        <w:rPr>
          <w:rFonts w:ascii="Arial" w:hAnsi="Arial" w:cs="Arial"/>
          <w:sz w:val="20"/>
          <w:szCs w:val="20"/>
          <w:lang w:val="hu-HU"/>
        </w:rPr>
        <w:t xml:space="preserve"> esetében az itt jelentett követeléseket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 PVF</w:t>
      </w:r>
      <w:r w:rsidR="00BD5554" w:rsidRPr="005C35FB">
        <w:rPr>
          <w:rFonts w:ascii="Arial" w:hAnsi="Arial" w:cs="Arial"/>
          <w:sz w:val="20"/>
          <w:szCs w:val="20"/>
          <w:lang w:val="hu-HU"/>
        </w:rPr>
        <w:t>21A</w:t>
      </w:r>
      <w:r w:rsidRPr="005C35FB">
        <w:rPr>
          <w:rFonts w:ascii="Arial" w:hAnsi="Arial" w:cs="Arial"/>
          <w:sz w:val="20"/>
          <w:szCs w:val="20"/>
          <w:lang w:val="hu-HU"/>
        </w:rPr>
        <w:t>030 és PVF</w:t>
      </w:r>
      <w:r w:rsidR="00BD5554" w:rsidRPr="005C35FB">
        <w:rPr>
          <w:rFonts w:ascii="Arial" w:hAnsi="Arial" w:cs="Arial"/>
          <w:sz w:val="20"/>
          <w:szCs w:val="20"/>
          <w:lang w:val="hu-HU"/>
        </w:rPr>
        <w:t>21A</w:t>
      </w:r>
      <w:r w:rsidRPr="005C35FB">
        <w:rPr>
          <w:rFonts w:ascii="Arial" w:hAnsi="Arial" w:cs="Arial"/>
          <w:sz w:val="20"/>
          <w:szCs w:val="20"/>
          <w:lang w:val="hu-HU"/>
        </w:rPr>
        <w:t>040 sora tartalmazz</w:t>
      </w:r>
      <w:r w:rsidR="00266AE7" w:rsidRPr="005C35FB">
        <w:rPr>
          <w:rFonts w:ascii="Arial" w:hAnsi="Arial" w:cs="Arial"/>
          <w:sz w:val="20"/>
          <w:szCs w:val="20"/>
          <w:lang w:val="hu-HU"/>
        </w:rPr>
        <w:t>a</w:t>
      </w:r>
      <w:r w:rsidRPr="005C35FB">
        <w:rPr>
          <w:rFonts w:ascii="Arial" w:hAnsi="Arial" w:cs="Arial"/>
          <w:sz w:val="20"/>
          <w:szCs w:val="20"/>
          <w:lang w:val="hu-HU"/>
        </w:rPr>
        <w:t>.</w:t>
      </w:r>
    </w:p>
    <w:p w14:paraId="617FE261"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24F1</w:t>
      </w:r>
      <w:r w:rsidRPr="00D71A64">
        <w:rPr>
          <w:rFonts w:ascii="Arial" w:hAnsi="Arial" w:cs="Arial"/>
          <w:sz w:val="20"/>
          <w:szCs w:val="20"/>
        </w:rPr>
        <w:t xml:space="preserve"> </w:t>
      </w:r>
      <w:r w:rsidR="00F53546" w:rsidRPr="005C35FB">
        <w:rPr>
          <w:rFonts w:ascii="Arial" w:hAnsi="Arial" w:cs="Arial"/>
          <w:sz w:val="20"/>
          <w:szCs w:val="20"/>
        </w:rPr>
        <w:t>sorban a h</w:t>
      </w:r>
      <w:r w:rsidRPr="005C35FB">
        <w:rPr>
          <w:rFonts w:ascii="Arial" w:hAnsi="Arial" w:cs="Arial"/>
          <w:sz w:val="20"/>
          <w:szCs w:val="20"/>
        </w:rPr>
        <w:t>itelviszonyt megtestesítő értékpapírok</w:t>
      </w:r>
      <w:r w:rsidR="00F53546" w:rsidRPr="005C35FB">
        <w:rPr>
          <w:rFonts w:ascii="Arial" w:hAnsi="Arial" w:cs="Arial"/>
          <w:sz w:val="20"/>
          <w:szCs w:val="20"/>
        </w:rPr>
        <w:t xml:space="preserve"> értékvesztését kell jelenteni.</w:t>
      </w:r>
      <w:r w:rsidR="00F53546" w:rsidRPr="00D71A64">
        <w:rPr>
          <w:rFonts w:ascii="Arial" w:hAnsi="Arial" w:cs="Arial"/>
          <w:sz w:val="20"/>
          <w:szCs w:val="20"/>
        </w:rPr>
        <w:t xml:space="preserve"> </w:t>
      </w:r>
      <w:r w:rsidR="00F53546" w:rsidRPr="005C35FB">
        <w:rPr>
          <w:rFonts w:ascii="Arial" w:hAnsi="Arial" w:cs="Arial"/>
          <w:sz w:val="20"/>
          <w:szCs w:val="20"/>
        </w:rPr>
        <w:t>Magyar számvitel</w:t>
      </w:r>
      <w:r w:rsidR="00266AE7" w:rsidRPr="005C35FB">
        <w:rPr>
          <w:rFonts w:ascii="Arial" w:hAnsi="Arial" w:cs="Arial"/>
          <w:sz w:val="20"/>
          <w:szCs w:val="20"/>
        </w:rPr>
        <w:t>i előírásokat alkalmazó</w:t>
      </w:r>
      <w:r w:rsidR="00667ABC" w:rsidRPr="005C35FB">
        <w:rPr>
          <w:rFonts w:ascii="Arial" w:hAnsi="Arial" w:cs="Arial"/>
          <w:sz w:val="20"/>
          <w:szCs w:val="20"/>
        </w:rPr>
        <w:t xml:space="preserve"> adatszolgáltató</w:t>
      </w:r>
      <w:r w:rsidR="00F53546" w:rsidRPr="005C35FB">
        <w:rPr>
          <w:rFonts w:ascii="Arial" w:hAnsi="Arial" w:cs="Arial"/>
          <w:sz w:val="20"/>
          <w:szCs w:val="20"/>
        </w:rPr>
        <w:t xml:space="preserve"> ese</w:t>
      </w:r>
      <w:r w:rsidR="00667ABC" w:rsidRPr="005C35FB">
        <w:rPr>
          <w:rFonts w:ascii="Arial" w:hAnsi="Arial" w:cs="Arial"/>
          <w:sz w:val="20"/>
          <w:szCs w:val="20"/>
        </w:rPr>
        <w:t>t</w:t>
      </w:r>
      <w:r w:rsidR="00F53546" w:rsidRPr="005C35FB">
        <w:rPr>
          <w:rFonts w:ascii="Arial" w:hAnsi="Arial" w:cs="Arial"/>
          <w:sz w:val="20"/>
          <w:szCs w:val="20"/>
        </w:rPr>
        <w:t>ében a</w:t>
      </w:r>
      <w:r w:rsidRPr="005C35FB">
        <w:rPr>
          <w:rFonts w:ascii="Arial" w:hAnsi="Arial" w:cs="Arial"/>
          <w:sz w:val="20"/>
          <w:szCs w:val="20"/>
        </w:rPr>
        <w:t xml:space="preserve"> sor tartalmazza a 21A2 és 21A51 soron szereplő értékpapírok, köztük az </w:t>
      </w:r>
      <w:proofErr w:type="spellStart"/>
      <w:r w:rsidRPr="005C35FB">
        <w:rPr>
          <w:rFonts w:ascii="Arial" w:hAnsi="Arial" w:cs="Arial"/>
          <w:sz w:val="20"/>
          <w:szCs w:val="20"/>
        </w:rPr>
        <w:t>ÁHT</w:t>
      </w:r>
      <w:proofErr w:type="spellEnd"/>
      <w:r w:rsidRPr="005C35FB">
        <w:rPr>
          <w:rFonts w:ascii="Arial" w:hAnsi="Arial" w:cs="Arial"/>
          <w:sz w:val="20"/>
          <w:szCs w:val="20"/>
        </w:rPr>
        <w:t xml:space="preserve"> értékpapírok (beleértve az önkormányzati kötvények) értékvesztését. </w:t>
      </w:r>
    </w:p>
    <w:p w14:paraId="021C8DF1" w14:textId="77777777" w:rsidR="00B50765" w:rsidRPr="005C35FB" w:rsidRDefault="00F53546" w:rsidP="00F53546">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IFRS</w:t>
      </w:r>
      <w:r w:rsidR="00667ABC" w:rsidRPr="005C35FB">
        <w:rPr>
          <w:rFonts w:ascii="Arial" w:hAnsi="Arial" w:cs="Arial"/>
          <w:sz w:val="20"/>
          <w:szCs w:val="20"/>
          <w:lang w:val="hu-HU"/>
        </w:rPr>
        <w:t>-</w:t>
      </w:r>
      <w:r w:rsidR="001F1BB5" w:rsidRPr="005C35FB">
        <w:rPr>
          <w:rFonts w:ascii="Arial" w:hAnsi="Arial" w:cs="Arial"/>
          <w:sz w:val="20"/>
          <w:szCs w:val="20"/>
          <w:lang w:val="hu-HU"/>
        </w:rPr>
        <w:t>eke</w:t>
      </w:r>
      <w:r w:rsidR="00667ABC" w:rsidRPr="005C35FB">
        <w:rPr>
          <w:rFonts w:ascii="Arial" w:hAnsi="Arial" w:cs="Arial"/>
          <w:sz w:val="20"/>
          <w:szCs w:val="20"/>
          <w:lang w:val="hu-HU"/>
        </w:rPr>
        <w:t>t alkalmazó adatszolgáltató</w:t>
      </w:r>
      <w:r w:rsidRPr="005C35FB">
        <w:rPr>
          <w:rFonts w:ascii="Arial" w:hAnsi="Arial" w:cs="Arial"/>
          <w:sz w:val="20"/>
          <w:szCs w:val="20"/>
          <w:lang w:val="hu-HU"/>
        </w:rPr>
        <w:t xml:space="preserve"> esetében itt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w:t>
      </w:r>
      <w:r w:rsidRPr="005C35FB">
        <w:rPr>
          <w:lang w:val="hu-HU"/>
        </w:rPr>
        <w:t xml:space="preserve"> </w:t>
      </w:r>
      <w:r w:rsidR="0066368D" w:rsidRPr="005C35FB">
        <w:rPr>
          <w:rFonts w:ascii="Arial" w:hAnsi="Arial" w:cs="Arial"/>
          <w:sz w:val="20"/>
          <w:szCs w:val="20"/>
          <w:lang w:val="hu-HU"/>
        </w:rPr>
        <w:t xml:space="preserve">PVF21A143, PVF21A182, PVF21A372 </w:t>
      </w:r>
      <w:r w:rsidRPr="005C35FB">
        <w:rPr>
          <w:rFonts w:ascii="Arial" w:hAnsi="Arial" w:cs="Arial"/>
          <w:sz w:val="20"/>
          <w:szCs w:val="20"/>
          <w:lang w:val="hu-HU"/>
        </w:rPr>
        <w:t>sor</w:t>
      </w:r>
      <w:r w:rsidR="00667ABC" w:rsidRPr="005C35FB">
        <w:rPr>
          <w:rFonts w:ascii="Arial" w:hAnsi="Arial" w:cs="Arial"/>
          <w:sz w:val="20"/>
          <w:szCs w:val="20"/>
          <w:lang w:val="hu-HU"/>
        </w:rPr>
        <w:t>á</w:t>
      </w:r>
      <w:r w:rsidRPr="005C35FB">
        <w:rPr>
          <w:rFonts w:ascii="Arial" w:hAnsi="Arial" w:cs="Arial"/>
          <w:sz w:val="20"/>
          <w:szCs w:val="20"/>
          <w:lang w:val="hu-HU"/>
        </w:rPr>
        <w:t>n szereplő hitelviszonyt megtestesítő értékpapírokra képzett értékvesztés állomány jelentendő.</w:t>
      </w:r>
    </w:p>
    <w:p w14:paraId="1C7DFCD7"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24F2</w:t>
      </w:r>
      <w:r w:rsidRPr="00D71A64">
        <w:rPr>
          <w:rFonts w:ascii="Arial" w:hAnsi="Arial" w:cs="Arial"/>
          <w:sz w:val="20"/>
          <w:szCs w:val="20"/>
        </w:rPr>
        <w:t xml:space="preserve"> </w:t>
      </w:r>
      <w:r w:rsidRPr="005C35FB">
        <w:rPr>
          <w:rFonts w:ascii="Arial" w:hAnsi="Arial" w:cs="Arial"/>
          <w:sz w:val="20"/>
          <w:szCs w:val="20"/>
        </w:rPr>
        <w:t xml:space="preserve">Tulajdonviszonyt megtestesítő értékpapírok soron </w:t>
      </w:r>
      <w:r w:rsidR="00F53546" w:rsidRPr="005C35FB">
        <w:rPr>
          <w:rFonts w:ascii="Arial" w:hAnsi="Arial" w:cs="Arial"/>
          <w:sz w:val="20"/>
          <w:szCs w:val="20"/>
        </w:rPr>
        <w:t>magyar számvitel</w:t>
      </w:r>
      <w:r w:rsidR="00667ABC" w:rsidRPr="005C35FB">
        <w:rPr>
          <w:rFonts w:ascii="Arial" w:hAnsi="Arial" w:cs="Arial"/>
          <w:sz w:val="20"/>
          <w:szCs w:val="20"/>
        </w:rPr>
        <w:t>i előírásokat alkalmazó adatszolgáltató</w:t>
      </w:r>
      <w:r w:rsidR="00F53546" w:rsidRPr="005C35FB">
        <w:rPr>
          <w:rFonts w:ascii="Arial" w:hAnsi="Arial" w:cs="Arial"/>
          <w:sz w:val="20"/>
          <w:szCs w:val="20"/>
        </w:rPr>
        <w:t xml:space="preserve"> esetében </w:t>
      </w:r>
      <w:r w:rsidRPr="005C35FB">
        <w:rPr>
          <w:rFonts w:ascii="Arial" w:hAnsi="Arial" w:cs="Arial"/>
          <w:sz w:val="20"/>
          <w:szCs w:val="20"/>
        </w:rPr>
        <w:t>a</w:t>
      </w:r>
      <w:r w:rsidR="00F53546" w:rsidRPr="005C35FB">
        <w:rPr>
          <w:rFonts w:ascii="Arial" w:hAnsi="Arial" w:cs="Arial"/>
          <w:sz w:val="20"/>
          <w:szCs w:val="20"/>
        </w:rPr>
        <w:t xml:space="preserve"> 21A </w:t>
      </w:r>
      <w:r w:rsidR="001304A7" w:rsidRPr="005C35FB">
        <w:rPr>
          <w:rFonts w:ascii="Arial" w:hAnsi="Arial" w:cs="Arial"/>
          <w:sz w:val="20"/>
          <w:szCs w:val="20"/>
        </w:rPr>
        <w:t xml:space="preserve">kódú </w:t>
      </w:r>
      <w:r w:rsidR="00F53546" w:rsidRPr="005C35FB">
        <w:rPr>
          <w:rFonts w:ascii="Arial" w:hAnsi="Arial" w:cs="Arial"/>
          <w:sz w:val="20"/>
          <w:szCs w:val="20"/>
        </w:rPr>
        <w:t>tábla</w:t>
      </w:r>
      <w:r w:rsidRPr="005C35FB">
        <w:rPr>
          <w:rFonts w:ascii="Arial" w:hAnsi="Arial" w:cs="Arial"/>
          <w:sz w:val="20"/>
          <w:szCs w:val="20"/>
        </w:rPr>
        <w:t xml:space="preserve"> 21A52, 21A53 és 21A54 soron</w:t>
      </w:r>
      <w:r w:rsidR="00F53546" w:rsidRPr="005C35FB">
        <w:rPr>
          <w:rFonts w:ascii="Arial" w:hAnsi="Arial" w:cs="Arial"/>
          <w:sz w:val="20"/>
          <w:szCs w:val="20"/>
        </w:rPr>
        <w:t>, 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 alkalmazó adatszolgáltató</w:t>
      </w:r>
      <w:r w:rsidR="00F53546" w:rsidRPr="005C35FB">
        <w:rPr>
          <w:rFonts w:ascii="Arial" w:hAnsi="Arial" w:cs="Arial"/>
          <w:sz w:val="20"/>
          <w:szCs w:val="20"/>
        </w:rPr>
        <w:t xml:space="preserve"> esetében a PVF21A </w:t>
      </w:r>
      <w:r w:rsidR="001304A7" w:rsidRPr="005C35FB">
        <w:rPr>
          <w:rFonts w:ascii="Arial" w:hAnsi="Arial" w:cs="Arial"/>
          <w:sz w:val="20"/>
          <w:szCs w:val="20"/>
        </w:rPr>
        <w:t xml:space="preserve">kódú </w:t>
      </w:r>
      <w:r w:rsidR="00F53546" w:rsidRPr="005C35FB">
        <w:rPr>
          <w:rFonts w:ascii="Arial" w:hAnsi="Arial" w:cs="Arial"/>
          <w:sz w:val="20"/>
          <w:szCs w:val="20"/>
        </w:rPr>
        <w:t xml:space="preserve">tábla </w:t>
      </w:r>
      <w:r w:rsidR="0066368D" w:rsidRPr="005C35FB">
        <w:rPr>
          <w:rFonts w:ascii="Arial" w:hAnsi="Arial" w:cs="Arial"/>
          <w:sz w:val="20"/>
          <w:szCs w:val="20"/>
        </w:rPr>
        <w:t>PVF21A142,</w:t>
      </w:r>
      <w:r w:rsidR="007A402F" w:rsidRPr="005C35FB">
        <w:rPr>
          <w:rFonts w:ascii="Arial" w:hAnsi="Arial" w:cs="Arial"/>
          <w:sz w:val="20"/>
          <w:szCs w:val="20"/>
        </w:rPr>
        <w:t xml:space="preserve"> PVF21A260,</w:t>
      </w:r>
      <w:r w:rsidR="0066368D" w:rsidRPr="005C35FB">
        <w:rPr>
          <w:rFonts w:ascii="Arial" w:hAnsi="Arial" w:cs="Arial"/>
          <w:sz w:val="20"/>
          <w:szCs w:val="20"/>
        </w:rPr>
        <w:t xml:space="preserve"> PVF21A371 </w:t>
      </w:r>
      <w:r w:rsidR="00F53546" w:rsidRPr="005C35FB">
        <w:rPr>
          <w:rFonts w:ascii="Arial" w:hAnsi="Arial" w:cs="Arial"/>
          <w:sz w:val="20"/>
          <w:szCs w:val="20"/>
        </w:rPr>
        <w:t>soron</w:t>
      </w:r>
      <w:r w:rsidRPr="005C35FB">
        <w:rPr>
          <w:rFonts w:ascii="Arial" w:hAnsi="Arial" w:cs="Arial"/>
          <w:sz w:val="20"/>
          <w:szCs w:val="20"/>
        </w:rPr>
        <w:t xml:space="preserve"> kimutatott részesedések értékvesztését kell szerepeltetni.</w:t>
      </w:r>
    </w:p>
    <w:p w14:paraId="285996FB" w14:textId="77777777" w:rsidR="00B50765" w:rsidRPr="005C35FB" w:rsidRDefault="00B50765" w:rsidP="00B50765">
      <w:pPr>
        <w:jc w:val="both"/>
        <w:rPr>
          <w:rFonts w:ascii="Arial" w:hAnsi="Arial" w:cs="Arial"/>
          <w:sz w:val="20"/>
          <w:szCs w:val="20"/>
        </w:rPr>
      </w:pPr>
    </w:p>
    <w:p w14:paraId="1001E19F" w14:textId="77777777" w:rsidR="00F53546" w:rsidRPr="005C35FB" w:rsidRDefault="00F53546" w:rsidP="00F53546">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24F31</w:t>
      </w:r>
      <w:r w:rsidRPr="00D71A64">
        <w:rPr>
          <w:rFonts w:ascii="Arial" w:hAnsi="Arial" w:cs="Arial"/>
          <w:sz w:val="20"/>
          <w:szCs w:val="20"/>
        </w:rPr>
        <w:t xml:space="preserve"> </w:t>
      </w:r>
      <w:r w:rsidRPr="005C35FB">
        <w:rPr>
          <w:rFonts w:ascii="Arial" w:hAnsi="Arial" w:cs="Arial"/>
          <w:sz w:val="20"/>
          <w:szCs w:val="20"/>
        </w:rPr>
        <w:t>sorban a hitelintézetnél elhelyezett betétekre képzett értékvesztés szerepeltetendő. Magyar számvitel</w:t>
      </w:r>
      <w:r w:rsidR="00667ABC"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tábla 21A3 sor részét képezik. 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 alkalmazó adatszolgáltató</w:t>
      </w:r>
      <w:r w:rsidRPr="005C35FB">
        <w:rPr>
          <w:rFonts w:ascii="Arial" w:hAnsi="Arial" w:cs="Arial"/>
          <w:sz w:val="20"/>
          <w:szCs w:val="20"/>
        </w:rPr>
        <w:t xml:space="preserve"> esetében az </w:t>
      </w:r>
      <w:r w:rsidR="00BD5554" w:rsidRPr="005C35FB">
        <w:rPr>
          <w:rFonts w:ascii="Arial" w:hAnsi="Arial" w:cs="Arial"/>
          <w:sz w:val="20"/>
          <w:szCs w:val="20"/>
        </w:rPr>
        <w:t>itt jelentett követeléseket a P</w:t>
      </w:r>
      <w:r w:rsidRPr="005C35FB">
        <w:rPr>
          <w:rFonts w:ascii="Arial" w:hAnsi="Arial" w:cs="Arial"/>
          <w:sz w:val="20"/>
          <w:szCs w:val="20"/>
        </w:rPr>
        <w:t>V</w:t>
      </w:r>
      <w:r w:rsidR="00BD5554" w:rsidRPr="005C35FB">
        <w:rPr>
          <w:rFonts w:ascii="Arial" w:hAnsi="Arial" w:cs="Arial"/>
          <w:sz w:val="20"/>
          <w:szCs w:val="20"/>
        </w:rPr>
        <w:t>F21A</w:t>
      </w:r>
      <w:r w:rsidRPr="005C35FB">
        <w:rPr>
          <w:rFonts w:ascii="Arial" w:hAnsi="Arial" w:cs="Arial"/>
          <w:sz w:val="20"/>
          <w:szCs w:val="20"/>
        </w:rPr>
        <w:t xml:space="preserve"> </w:t>
      </w:r>
      <w:r w:rsidR="001304A7" w:rsidRPr="005C35FB">
        <w:rPr>
          <w:rFonts w:ascii="Arial" w:hAnsi="Arial" w:cs="Arial"/>
          <w:sz w:val="20"/>
          <w:szCs w:val="20"/>
        </w:rPr>
        <w:t xml:space="preserve">kódú </w:t>
      </w:r>
      <w:r w:rsidRPr="005C35FB">
        <w:rPr>
          <w:rFonts w:ascii="Arial" w:hAnsi="Arial" w:cs="Arial"/>
          <w:sz w:val="20"/>
          <w:szCs w:val="20"/>
        </w:rPr>
        <w:t>tábla</w:t>
      </w:r>
      <w:r w:rsidR="00A76035" w:rsidRPr="005C35FB">
        <w:rPr>
          <w:rFonts w:ascii="Arial" w:hAnsi="Arial" w:cs="Arial"/>
          <w:sz w:val="20"/>
          <w:szCs w:val="20"/>
        </w:rPr>
        <w:t xml:space="preserve"> </w:t>
      </w:r>
      <w:r w:rsidR="0066368D" w:rsidRPr="005C35FB">
        <w:rPr>
          <w:rFonts w:ascii="Arial" w:hAnsi="Arial" w:cs="Arial"/>
          <w:sz w:val="20"/>
          <w:szCs w:val="20"/>
        </w:rPr>
        <w:t>PVF21A146,</w:t>
      </w:r>
      <w:r w:rsidR="00A76035" w:rsidRPr="005C35FB">
        <w:rPr>
          <w:rFonts w:ascii="Arial" w:hAnsi="Arial" w:cs="Arial"/>
          <w:sz w:val="20"/>
          <w:szCs w:val="20"/>
        </w:rPr>
        <w:t xml:space="preserve"> PVF21A185</w:t>
      </w:r>
      <w:r w:rsidR="0066368D" w:rsidRPr="005C35FB">
        <w:rPr>
          <w:rFonts w:ascii="Arial" w:hAnsi="Arial" w:cs="Arial"/>
          <w:sz w:val="20"/>
          <w:szCs w:val="20"/>
        </w:rPr>
        <w:t xml:space="preserve"> </w:t>
      </w:r>
      <w:r w:rsidRPr="005C35FB">
        <w:rPr>
          <w:rFonts w:ascii="Arial" w:hAnsi="Arial" w:cs="Arial"/>
          <w:sz w:val="20"/>
          <w:szCs w:val="20"/>
        </w:rPr>
        <w:t>sora tartalmazz</w:t>
      </w:r>
      <w:r w:rsidR="00667ABC" w:rsidRPr="005C35FB">
        <w:rPr>
          <w:rFonts w:ascii="Arial" w:hAnsi="Arial" w:cs="Arial"/>
          <w:sz w:val="20"/>
          <w:szCs w:val="20"/>
        </w:rPr>
        <w:t>a</w:t>
      </w:r>
      <w:r w:rsidRPr="005C35FB">
        <w:rPr>
          <w:rFonts w:ascii="Arial" w:hAnsi="Arial" w:cs="Arial"/>
          <w:sz w:val="20"/>
          <w:szCs w:val="20"/>
        </w:rPr>
        <w:t>.)</w:t>
      </w:r>
    </w:p>
    <w:p w14:paraId="33393A59" w14:textId="77777777" w:rsidR="00F53546" w:rsidRPr="005C35FB" w:rsidRDefault="00F53546" w:rsidP="00F53546">
      <w:pPr>
        <w:jc w:val="both"/>
        <w:rPr>
          <w:rFonts w:ascii="Arial" w:hAnsi="Arial" w:cs="Arial"/>
          <w:sz w:val="20"/>
          <w:szCs w:val="20"/>
        </w:rPr>
      </w:pPr>
    </w:p>
    <w:p w14:paraId="35803AE7" w14:textId="77777777" w:rsidR="00F53546" w:rsidRPr="005C35FB" w:rsidRDefault="00F53546"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24F32</w:t>
      </w:r>
      <w:r w:rsidRPr="005C35FB">
        <w:rPr>
          <w:rFonts w:ascii="Arial" w:hAnsi="Arial" w:cs="Arial"/>
          <w:sz w:val="20"/>
          <w:szCs w:val="20"/>
        </w:rPr>
        <w:t xml:space="preserve"> sorban a hitelintézetekkel és ügyfelekkel szembeni követelésekre (hitelek, pénzügyi lízing, faktoring, a látra szóló követelések és betétek nélkül) képzett értékvesztést kell jelenteni. Magyar számvitel szerint jelentők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tábla 21A3 és 21A4 sor részét képezik. IFRS</w:t>
      </w:r>
      <w:r w:rsidR="001F1BB5" w:rsidRPr="005C35FB">
        <w:rPr>
          <w:rFonts w:ascii="Arial" w:hAnsi="Arial" w:cs="Arial"/>
          <w:sz w:val="20"/>
          <w:szCs w:val="20"/>
        </w:rPr>
        <w:t>-ek</w:t>
      </w:r>
      <w:r w:rsidRPr="005C35FB">
        <w:rPr>
          <w:rFonts w:ascii="Arial" w:hAnsi="Arial" w:cs="Arial"/>
          <w:sz w:val="20"/>
          <w:szCs w:val="20"/>
        </w:rPr>
        <w:t xml:space="preserve"> szerint jelentők esetében a követeléseket a PVF21A </w:t>
      </w:r>
      <w:r w:rsidR="00FB6D14" w:rsidRPr="005C35FB">
        <w:rPr>
          <w:rFonts w:ascii="Arial" w:hAnsi="Arial" w:cs="Arial"/>
          <w:sz w:val="20"/>
          <w:szCs w:val="20"/>
        </w:rPr>
        <w:t xml:space="preserve">kódú </w:t>
      </w:r>
      <w:r w:rsidRPr="005C35FB">
        <w:rPr>
          <w:rFonts w:ascii="Arial" w:hAnsi="Arial" w:cs="Arial"/>
          <w:sz w:val="20"/>
          <w:szCs w:val="20"/>
        </w:rPr>
        <w:t xml:space="preserve">tábla </w:t>
      </w:r>
      <w:r w:rsidR="00A76035" w:rsidRPr="005C35FB">
        <w:rPr>
          <w:rFonts w:ascii="Arial" w:hAnsi="Arial" w:cs="Arial"/>
          <w:sz w:val="20"/>
          <w:szCs w:val="20"/>
        </w:rPr>
        <w:t xml:space="preserve">PVF21A144, PVF21A183, PVF21A373 </w:t>
      </w:r>
      <w:r w:rsidRPr="005C35FB">
        <w:rPr>
          <w:rFonts w:ascii="Arial" w:hAnsi="Arial" w:cs="Arial"/>
          <w:sz w:val="20"/>
          <w:szCs w:val="20"/>
        </w:rPr>
        <w:t>sorai tartalmazzák.)</w:t>
      </w:r>
    </w:p>
    <w:p w14:paraId="13609034" w14:textId="77777777" w:rsidR="00B50765" w:rsidRPr="005C35FB" w:rsidRDefault="00B50765" w:rsidP="00B50765">
      <w:pPr>
        <w:jc w:val="both"/>
        <w:rPr>
          <w:rFonts w:ascii="Arial" w:hAnsi="Arial" w:cs="Arial"/>
          <w:sz w:val="20"/>
          <w:szCs w:val="20"/>
        </w:rPr>
      </w:pPr>
    </w:p>
    <w:p w14:paraId="7A88DE06"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24F4</w:t>
      </w:r>
      <w:r w:rsidRPr="00D71A64">
        <w:rPr>
          <w:rFonts w:ascii="Arial" w:hAnsi="Arial" w:cs="Arial"/>
          <w:sz w:val="20"/>
          <w:szCs w:val="20"/>
        </w:rPr>
        <w:t xml:space="preserve"> </w:t>
      </w:r>
      <w:r w:rsidRPr="005C35FB">
        <w:rPr>
          <w:rFonts w:ascii="Arial" w:hAnsi="Arial" w:cs="Arial"/>
          <w:sz w:val="20"/>
          <w:szCs w:val="20"/>
        </w:rPr>
        <w:t xml:space="preserve">Egyéb eszközök sor tartalma az előző sorokon nem szereplő eszköztételek után elszámolt értékvesztés összege. </w:t>
      </w:r>
    </w:p>
    <w:p w14:paraId="6FBA82CA" w14:textId="77777777" w:rsidR="00B50765" w:rsidRPr="005C35FB" w:rsidRDefault="00B50765" w:rsidP="00B50765">
      <w:pPr>
        <w:jc w:val="both"/>
        <w:rPr>
          <w:rFonts w:ascii="Arial" w:hAnsi="Arial" w:cs="Arial"/>
          <w:snapToGrid w:val="0"/>
          <w:sz w:val="20"/>
          <w:szCs w:val="20"/>
        </w:rPr>
      </w:pPr>
    </w:p>
    <w:p w14:paraId="61386DE6" w14:textId="77777777" w:rsidR="0042624A" w:rsidRPr="005C35FB" w:rsidRDefault="0042624A" w:rsidP="00514532">
      <w:pPr>
        <w:pStyle w:val="Default"/>
        <w:jc w:val="both"/>
        <w:rPr>
          <w:rFonts w:ascii="Arial" w:hAnsi="Arial" w:cs="Arial"/>
          <w:bCs/>
          <w:color w:val="auto"/>
          <w:sz w:val="20"/>
          <w:szCs w:val="20"/>
        </w:rPr>
      </w:pPr>
      <w:r w:rsidRPr="005C35FB">
        <w:rPr>
          <w:rFonts w:ascii="Arial" w:hAnsi="Arial" w:cs="Arial"/>
          <w:bCs/>
          <w:color w:val="auto"/>
          <w:sz w:val="20"/>
          <w:szCs w:val="20"/>
        </w:rPr>
        <w:t>A tábla szektor és terméktípus megbontása megegyezik a</w:t>
      </w:r>
      <w:r w:rsidR="00D42A53" w:rsidRPr="005C35FB">
        <w:rPr>
          <w:rFonts w:ascii="Arial" w:hAnsi="Arial" w:cs="Arial"/>
          <w:bCs/>
          <w:color w:val="auto"/>
          <w:sz w:val="20"/>
          <w:szCs w:val="20"/>
        </w:rPr>
        <w:t>z</w:t>
      </w:r>
      <w:r w:rsidRPr="005C35FB">
        <w:rPr>
          <w:rFonts w:ascii="Arial" w:hAnsi="Arial" w:cs="Arial"/>
          <w:bCs/>
          <w:color w:val="auto"/>
          <w:sz w:val="20"/>
          <w:szCs w:val="20"/>
        </w:rPr>
        <w:t xml:space="preserve"> NPE táblával, a kitöltésnél az ott leírtakat kell figyelembe venni.</w:t>
      </w:r>
    </w:p>
    <w:p w14:paraId="4CDD0DC2" w14:textId="2240C2A3" w:rsidR="00946DC5" w:rsidRDefault="00946DC5" w:rsidP="00514532">
      <w:pPr>
        <w:pStyle w:val="Default"/>
        <w:jc w:val="both"/>
        <w:rPr>
          <w:rFonts w:ascii="Arial" w:hAnsi="Arial" w:cs="Arial"/>
          <w:bCs/>
          <w:color w:val="auto"/>
          <w:sz w:val="20"/>
          <w:szCs w:val="20"/>
        </w:rPr>
      </w:pPr>
    </w:p>
    <w:p w14:paraId="2977B930" w14:textId="77777777" w:rsidR="006E5730" w:rsidRPr="005C35FB" w:rsidRDefault="006E5730" w:rsidP="00514532">
      <w:pPr>
        <w:pStyle w:val="Default"/>
        <w:jc w:val="both"/>
        <w:rPr>
          <w:rFonts w:ascii="Arial" w:hAnsi="Arial" w:cs="Arial"/>
          <w:bCs/>
          <w:color w:val="auto"/>
          <w:sz w:val="20"/>
          <w:szCs w:val="20"/>
        </w:rPr>
      </w:pPr>
    </w:p>
    <w:p w14:paraId="5765B952" w14:textId="621F3BFE" w:rsidR="000747A4" w:rsidRPr="005C35FB" w:rsidRDefault="000747A4"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lastRenderedPageBreak/>
        <w:t xml:space="preserve">24G Mikro-, kis- és középvállalkozások részesedése a pénzügyi vállalkozások által nyújtott szolgáltatásokból </w:t>
      </w:r>
    </w:p>
    <w:p w14:paraId="74836391" w14:textId="77777777" w:rsidR="001E0406" w:rsidRPr="005C35FB" w:rsidRDefault="001E0406" w:rsidP="0098394D">
      <w:pPr>
        <w:pStyle w:val="Default"/>
        <w:keepNext/>
        <w:jc w:val="both"/>
        <w:rPr>
          <w:rFonts w:ascii="Arial" w:hAnsi="Arial" w:cs="Arial"/>
          <w:sz w:val="20"/>
          <w:szCs w:val="20"/>
        </w:rPr>
      </w:pPr>
    </w:p>
    <w:p w14:paraId="6F8F9747" w14:textId="77777777"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72AB6451" w14:textId="77777777" w:rsidR="009A07D7" w:rsidRPr="005C35FB" w:rsidRDefault="009A07D7" w:rsidP="009A07D7">
      <w:pPr>
        <w:pStyle w:val="Default"/>
        <w:jc w:val="both"/>
        <w:rPr>
          <w:rFonts w:ascii="Arial" w:hAnsi="Arial" w:cs="Arial"/>
          <w:sz w:val="20"/>
          <w:szCs w:val="20"/>
        </w:rPr>
      </w:pPr>
    </w:p>
    <w:p w14:paraId="34347C6D" w14:textId="0C768792"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w:t>
      </w:r>
      <w:r w:rsidR="00FB6D14" w:rsidRPr="005C35FB">
        <w:rPr>
          <w:rFonts w:ascii="Arial" w:hAnsi="Arial" w:cs="Arial"/>
          <w:sz w:val="20"/>
          <w:szCs w:val="20"/>
        </w:rPr>
        <w:t xml:space="preserve"> kódú</w:t>
      </w:r>
      <w:r w:rsidRPr="005C35FB">
        <w:rPr>
          <w:rFonts w:ascii="Arial" w:hAnsi="Arial" w:cs="Arial"/>
          <w:sz w:val="20"/>
          <w:szCs w:val="20"/>
        </w:rPr>
        <w:t>, illetve PVF21A Pénzügyi vállalkozások mérlege – Eszközök tábla összesen sora (21A0, illetve PVF21A380 sor) alapján kell elvégeznie.</w:t>
      </w:r>
    </w:p>
    <w:p w14:paraId="5C9624F5" w14:textId="77777777" w:rsidR="000747A4" w:rsidRPr="00D71A64" w:rsidRDefault="000747A4" w:rsidP="000747A4">
      <w:pPr>
        <w:pStyle w:val="Default"/>
        <w:jc w:val="both"/>
        <w:rPr>
          <w:rFonts w:ascii="Arial" w:hAnsi="Arial" w:cs="Arial"/>
          <w:bCs/>
          <w:color w:val="auto"/>
          <w:sz w:val="20"/>
          <w:szCs w:val="20"/>
        </w:rPr>
      </w:pPr>
    </w:p>
    <w:p w14:paraId="0714B02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táblában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 által meghatározott </w:t>
      </w:r>
      <w:r w:rsidR="004836B2" w:rsidRPr="005C35FB">
        <w:rPr>
          <w:rFonts w:ascii="Arial" w:hAnsi="Arial" w:cs="Arial"/>
          <w:color w:val="auto"/>
          <w:sz w:val="20"/>
          <w:szCs w:val="20"/>
        </w:rPr>
        <w:t xml:space="preserve">belföldi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 (</w:t>
      </w:r>
      <w:r w:rsidR="00FB40C9" w:rsidRPr="005C35FB">
        <w:rPr>
          <w:rFonts w:ascii="Arial" w:hAnsi="Arial" w:cs="Arial"/>
          <w:color w:val="auto"/>
          <w:sz w:val="20"/>
          <w:szCs w:val="20"/>
        </w:rPr>
        <w:t xml:space="preserve">a továbbiakban: </w:t>
      </w:r>
      <w:r w:rsidRPr="005C35FB">
        <w:rPr>
          <w:rFonts w:ascii="Arial" w:hAnsi="Arial" w:cs="Arial"/>
          <w:color w:val="auto"/>
          <w:sz w:val="20"/>
          <w:szCs w:val="20"/>
        </w:rPr>
        <w:t xml:space="preserve">KKV) részére nyújtott, valamint az ezen vállalkozásokkal szemben, a tárgynegyedév végén fennálló követelésállományt kell bruttó értéken feltüntetni. A meglévő hitelállomány adata független a folyósított hitelek nagyságától. </w:t>
      </w:r>
    </w:p>
    <w:p w14:paraId="3FB6D09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KKV-k méretének meghatározásánál, illetve egyes vállalkozói típusokba sorolásakor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xml:space="preserve">-, kis- és középvállalkozások)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.-ben előírtak szerint a létszámot és az éves nettó árbevételt vagy a mérlegfőösszeget együttesen, valamint a hivatkozott jogszabályban meghatározott egyéb feltételeket is figyelembe kell venni. </w:t>
      </w:r>
    </w:p>
    <w:p w14:paraId="636DE7F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vállalkozások nettó árbevétel vagy mérlegfőösszeg szerinti nagyságának és a KKV alapján történő besorolás megállapításához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.-ben euróban meghatározott összegek forintra történő átszámításakor a tárgyévet megelőző év utolsó napján érvényes MNB hivatalos devizaárfolyamot kell alkalmazni. </w:t>
      </w:r>
    </w:p>
    <w:p w14:paraId="0A688271" w14:textId="77628B48"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 fogalmát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19. § 5. pontja határozza meg, amelybe beletartoznak az</w:t>
      </w:r>
      <w:r w:rsidR="0007669F" w:rsidRPr="005C35FB">
        <w:rPr>
          <w:rFonts w:ascii="Arial" w:hAnsi="Arial" w:cs="Arial"/>
          <w:color w:val="auto"/>
          <w:sz w:val="20"/>
          <w:szCs w:val="20"/>
        </w:rPr>
        <w:t xml:space="preserve"> </w:t>
      </w:r>
      <w:r w:rsidR="00FE168B" w:rsidRPr="005C35FB">
        <w:rPr>
          <w:rFonts w:ascii="Arial" w:hAnsi="Arial" w:cs="Arial"/>
          <w:color w:val="auto"/>
          <w:sz w:val="20"/>
          <w:szCs w:val="20"/>
        </w:rPr>
        <w:t xml:space="preserve">MNB szektorbesorolása szerinti önálló vállalkozókból a </w:t>
      </w:r>
      <w:r w:rsidR="0007669F" w:rsidRPr="005C35FB">
        <w:rPr>
          <w:rFonts w:ascii="Arial" w:hAnsi="Arial" w:cs="Arial"/>
          <w:color w:val="auto"/>
          <w:sz w:val="20"/>
          <w:szCs w:val="20"/>
        </w:rPr>
        <w:t>KKV-nak minősülő</w:t>
      </w:r>
      <w:r w:rsidRPr="005C35FB">
        <w:rPr>
          <w:rFonts w:ascii="Arial" w:hAnsi="Arial" w:cs="Arial"/>
          <w:color w:val="auto"/>
          <w:sz w:val="20"/>
          <w:szCs w:val="20"/>
        </w:rPr>
        <w:t xml:space="preserve"> önálló vállalkozók </w:t>
      </w:r>
      <w:r w:rsidR="0007669F" w:rsidRPr="005C35FB">
        <w:rPr>
          <w:rFonts w:ascii="Arial" w:hAnsi="Arial" w:cs="Arial"/>
          <w:color w:val="auto"/>
          <w:sz w:val="20"/>
          <w:szCs w:val="20"/>
        </w:rPr>
        <w:t>(</w:t>
      </w:r>
      <w:r w:rsidR="00FE168B" w:rsidRPr="005C35FB">
        <w:rPr>
          <w:rFonts w:ascii="Arial" w:hAnsi="Arial" w:cs="Arial"/>
          <w:color w:val="auto"/>
          <w:sz w:val="20"/>
          <w:szCs w:val="20"/>
        </w:rPr>
        <w:t>pl</w:t>
      </w:r>
      <w:r w:rsidR="007B1ECB">
        <w:rPr>
          <w:rFonts w:ascii="Arial" w:hAnsi="Arial" w:cs="Arial"/>
          <w:color w:val="auto"/>
          <w:sz w:val="20"/>
          <w:szCs w:val="20"/>
        </w:rPr>
        <w:t>.</w:t>
      </w:r>
      <w:r w:rsidR="00FE168B" w:rsidRPr="005C35FB">
        <w:rPr>
          <w:rFonts w:ascii="Arial" w:hAnsi="Arial" w:cs="Arial"/>
          <w:color w:val="auto"/>
          <w:sz w:val="20"/>
          <w:szCs w:val="20"/>
        </w:rPr>
        <w:t xml:space="preserve"> egyéni vállalkozó,</w:t>
      </w:r>
      <w:r w:rsidR="0007669F" w:rsidRPr="005C35FB">
        <w:rPr>
          <w:rFonts w:ascii="Arial" w:hAnsi="Arial" w:cs="Arial"/>
          <w:color w:val="auto"/>
          <w:sz w:val="20"/>
          <w:szCs w:val="20"/>
        </w:rPr>
        <w:t xml:space="preserve"> őstermelő</w:t>
      </w:r>
      <w:r w:rsidR="00FE168B" w:rsidRPr="005C35FB">
        <w:rPr>
          <w:rFonts w:ascii="Arial" w:hAnsi="Arial" w:cs="Arial"/>
          <w:color w:val="auto"/>
          <w:sz w:val="20"/>
          <w:szCs w:val="20"/>
        </w:rPr>
        <w:t>,</w:t>
      </w:r>
      <w:r w:rsidR="0007669F" w:rsidRPr="005C35FB">
        <w:rPr>
          <w:rFonts w:ascii="Arial" w:hAnsi="Arial" w:cs="Arial"/>
          <w:color w:val="auto"/>
          <w:sz w:val="20"/>
          <w:szCs w:val="20"/>
        </w:rPr>
        <w:t xml:space="preserve"> családi vállalkozás</w:t>
      </w:r>
      <w:r w:rsidR="00E44B3C" w:rsidRPr="005C35FB">
        <w:rPr>
          <w:rFonts w:ascii="Arial" w:hAnsi="Arial" w:cs="Arial"/>
          <w:color w:val="auto"/>
          <w:sz w:val="20"/>
          <w:szCs w:val="20"/>
        </w:rPr>
        <w:t>)</w:t>
      </w:r>
      <w:r w:rsidR="0007669F" w:rsidRPr="005C35FB">
        <w:rPr>
          <w:rFonts w:ascii="Arial" w:hAnsi="Arial" w:cs="Arial"/>
          <w:color w:val="auto"/>
          <w:sz w:val="20"/>
          <w:szCs w:val="20"/>
        </w:rPr>
        <w:t xml:space="preserve"> </w:t>
      </w:r>
      <w:r w:rsidRPr="005C35FB">
        <w:rPr>
          <w:rFonts w:ascii="Arial" w:hAnsi="Arial" w:cs="Arial"/>
          <w:color w:val="auto"/>
          <w:sz w:val="20"/>
          <w:szCs w:val="20"/>
        </w:rPr>
        <w:t>is, de a támogatott vállalkozások közé nem tartoznak sem a gazdasági társasági, sem a szövetkezeti formában működő hitelintézetek.</w:t>
      </w:r>
    </w:p>
    <w:p w14:paraId="6660D3C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Azokat a vállalkozásokat, amelyek a KKV-ra meghatározott együttes feltételnek nem felelnek meg, illetve a hitelintézeteket, valamint a külföldi vállalkozásokat nem szabad számításba venni.</w:t>
      </w:r>
    </w:p>
    <w:p w14:paraId="2BA8A7D9" w14:textId="77777777" w:rsidR="000747A4" w:rsidRPr="005C35FB" w:rsidRDefault="000747A4" w:rsidP="000747A4">
      <w:pPr>
        <w:pStyle w:val="Default"/>
        <w:jc w:val="both"/>
        <w:rPr>
          <w:rFonts w:ascii="Arial" w:hAnsi="Arial" w:cs="Arial"/>
          <w:color w:val="auto"/>
          <w:sz w:val="20"/>
          <w:szCs w:val="20"/>
        </w:rPr>
      </w:pPr>
    </w:p>
    <w:p w14:paraId="003BF8AB" w14:textId="77777777" w:rsidR="008925ED" w:rsidRPr="005C35FB" w:rsidRDefault="000747A4" w:rsidP="008925ED">
      <w:pPr>
        <w:pStyle w:val="Default"/>
        <w:jc w:val="both"/>
        <w:rPr>
          <w:rFonts w:ascii="Arial" w:hAnsi="Arial" w:cs="Arial"/>
          <w:color w:val="auto"/>
          <w:sz w:val="20"/>
          <w:szCs w:val="20"/>
        </w:rPr>
      </w:pPr>
      <w:r w:rsidRPr="005C35FB">
        <w:rPr>
          <w:rFonts w:ascii="Arial" w:hAnsi="Arial" w:cs="Arial"/>
          <w:color w:val="auto"/>
          <w:sz w:val="20"/>
          <w:szCs w:val="20"/>
        </w:rPr>
        <w:t xml:space="preserve">A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w:t>
      </w:r>
      <w:r w:rsidR="001E06D1" w:rsidRPr="005C35FB">
        <w:rPr>
          <w:rFonts w:ascii="Arial" w:hAnsi="Arial" w:cs="Arial"/>
          <w:color w:val="auto"/>
          <w:sz w:val="20"/>
          <w:szCs w:val="20"/>
        </w:rPr>
        <w:t xml:space="preserve"> </w:t>
      </w:r>
      <w:r w:rsidR="008925ED" w:rsidRPr="005C35FB">
        <w:rPr>
          <w:rFonts w:ascii="Arial" w:hAnsi="Arial" w:cs="Arial"/>
          <w:color w:val="auto"/>
          <w:sz w:val="20"/>
          <w:szCs w:val="20"/>
        </w:rPr>
        <w:t xml:space="preserve">az </w:t>
      </w:r>
      <w:r w:rsidRPr="00DA0982">
        <w:rPr>
          <w:rFonts w:ascii="Arial" w:hAnsi="Arial" w:cs="Arial"/>
          <w:color w:val="auto"/>
          <w:sz w:val="20"/>
          <w:szCs w:val="20"/>
        </w:rPr>
        <w:t>Egyéb pénzügyi vállalatok és Nem pénzügyi vállalatok</w:t>
      </w:r>
      <w:r w:rsidRPr="005C35FB">
        <w:rPr>
          <w:rFonts w:ascii="Arial" w:hAnsi="Arial" w:cs="Arial"/>
          <w:color w:val="auto"/>
          <w:sz w:val="20"/>
          <w:szCs w:val="20"/>
        </w:rPr>
        <w:t xml:space="preserve"> </w:t>
      </w:r>
      <w:r w:rsidR="008925ED" w:rsidRPr="005C35FB">
        <w:rPr>
          <w:rFonts w:ascii="Arial" w:hAnsi="Arial" w:cs="Arial"/>
          <w:color w:val="auto"/>
          <w:sz w:val="20"/>
          <w:szCs w:val="20"/>
        </w:rPr>
        <w:t>ügyfélszektorokba tartozhatnak.</w:t>
      </w:r>
      <w:r w:rsidRPr="005C35FB">
        <w:rPr>
          <w:rFonts w:ascii="Arial" w:hAnsi="Arial" w:cs="Arial"/>
          <w:color w:val="auto"/>
          <w:sz w:val="20"/>
          <w:szCs w:val="20"/>
        </w:rPr>
        <w:t xml:space="preserve"> Az egyéb pénzügyi vállalatokba tartoznak az egyéb pénzügyi közvetítők és a pénzügyi kiegészítő tevékenységet végző vállalkozások (a pénzügyi vállalkozások, befektetési vállalkozások, egyéb intézmények, biztosítók). A nem pénzügyi vállalatokhoz sorolandók az előző szektorba be nem sorolt vállalkozások, továbbá </w:t>
      </w:r>
      <w:r w:rsidR="008925ED" w:rsidRPr="005C35FB">
        <w:rPr>
          <w:rFonts w:ascii="Arial" w:hAnsi="Arial" w:cs="Arial"/>
          <w:color w:val="auto"/>
          <w:sz w:val="20"/>
          <w:szCs w:val="20"/>
        </w:rPr>
        <w:t>a KKV-nak minősülő</w:t>
      </w:r>
      <w:r w:rsidRPr="005C35FB">
        <w:rPr>
          <w:rFonts w:ascii="Arial" w:hAnsi="Arial" w:cs="Arial"/>
          <w:color w:val="auto"/>
          <w:sz w:val="20"/>
          <w:szCs w:val="20"/>
        </w:rPr>
        <w:t xml:space="preserve"> önálló vállalkozók is.</w:t>
      </w:r>
      <w:r w:rsidR="008925ED" w:rsidRPr="005C35FB">
        <w:rPr>
          <w:rFonts w:ascii="Arial" w:hAnsi="Arial" w:cs="Arial"/>
          <w:color w:val="auto"/>
          <w:sz w:val="20"/>
          <w:szCs w:val="20"/>
        </w:rPr>
        <w:t xml:space="preserve"> A táblában csak a nem pénzügyi vállalati körbe sorolt KKV-kat kell jelenteni. </w:t>
      </w:r>
    </w:p>
    <w:p w14:paraId="17BF5A84" w14:textId="77777777" w:rsidR="008925ED" w:rsidRPr="005C35FB" w:rsidRDefault="008925ED" w:rsidP="000747A4">
      <w:pPr>
        <w:pStyle w:val="Default"/>
        <w:jc w:val="both"/>
        <w:rPr>
          <w:rFonts w:ascii="Arial" w:hAnsi="Arial" w:cs="Arial"/>
          <w:color w:val="auto"/>
          <w:sz w:val="20"/>
          <w:szCs w:val="20"/>
        </w:rPr>
      </w:pPr>
    </w:p>
    <w:p w14:paraId="23003BBE" w14:textId="77777777" w:rsidR="00245940" w:rsidRPr="005C35FB" w:rsidRDefault="008925ED" w:rsidP="000747A4">
      <w:pPr>
        <w:pStyle w:val="Default"/>
        <w:jc w:val="both"/>
        <w:rPr>
          <w:rFonts w:ascii="Arial" w:hAnsi="Arial" w:cs="Arial"/>
          <w:color w:val="auto"/>
          <w:sz w:val="20"/>
          <w:szCs w:val="20"/>
        </w:rPr>
      </w:pPr>
      <w:r w:rsidRPr="005C35FB">
        <w:rPr>
          <w:rFonts w:ascii="Arial" w:hAnsi="Arial" w:cs="Arial"/>
          <w:color w:val="auto"/>
          <w:sz w:val="20"/>
          <w:szCs w:val="20"/>
        </w:rPr>
        <w:t>Az egyes állományokra vonatkozó szerződés darabszám adatokban csak a tárgyidőszak végén kitettséggel rendelkező szerződések számát kell szerepeltetni.</w:t>
      </w:r>
    </w:p>
    <w:p w14:paraId="5B00BC4C" w14:textId="77777777" w:rsidR="00245940" w:rsidRPr="005C35FB" w:rsidRDefault="00245940" w:rsidP="000747A4">
      <w:pPr>
        <w:pStyle w:val="Default"/>
        <w:jc w:val="both"/>
        <w:rPr>
          <w:rFonts w:ascii="Arial" w:hAnsi="Arial" w:cs="Arial"/>
          <w:color w:val="auto"/>
          <w:sz w:val="20"/>
          <w:szCs w:val="20"/>
        </w:rPr>
      </w:pPr>
    </w:p>
    <w:p w14:paraId="46449E94" w14:textId="77777777" w:rsidR="00245940" w:rsidRPr="005C35FB" w:rsidRDefault="00245940" w:rsidP="00514532">
      <w:pPr>
        <w:pStyle w:val="Baseparagraphnumbered"/>
        <w:numPr>
          <w:ilvl w:val="0"/>
          <w:numId w:val="0"/>
        </w:numPr>
        <w:spacing w:after="0"/>
        <w:rPr>
          <w:rFonts w:ascii="Arial" w:hAnsi="Arial"/>
          <w:sz w:val="20"/>
          <w:lang w:val="hu-HU"/>
        </w:rPr>
      </w:pPr>
      <w:r w:rsidRPr="005C35FB">
        <w:rPr>
          <w:rFonts w:ascii="Arial" w:hAnsi="Arial"/>
          <w:sz w:val="20"/>
          <w:lang w:val="hu-HU"/>
        </w:rPr>
        <w:t xml:space="preserve">A devizában fennálló állományi és forgalmi adatok forint értékének meghatározásánál </w:t>
      </w:r>
      <w:r w:rsidRPr="005C35FB">
        <w:rPr>
          <w:rFonts w:ascii="Arial" w:hAnsi="Arial" w:cs="Arial"/>
          <w:sz w:val="20"/>
          <w:szCs w:val="20"/>
          <w:lang w:val="hu-HU"/>
        </w:rPr>
        <w:t>az</w:t>
      </w:r>
      <w:r w:rsidRPr="005C35FB">
        <w:rPr>
          <w:rFonts w:ascii="Arial" w:hAnsi="Arial"/>
          <w:sz w:val="20"/>
          <w:lang w:val="hu-HU"/>
        </w:rPr>
        <w:t xml:space="preserve"> 1. melléklet 5.6. pont</w:t>
      </w:r>
      <w:r w:rsidR="004E1293" w:rsidRPr="005C35FB">
        <w:rPr>
          <w:rFonts w:ascii="Arial" w:hAnsi="Arial"/>
          <w:sz w:val="20"/>
          <w:lang w:val="hu-HU"/>
        </w:rPr>
        <w:t>ja</w:t>
      </w:r>
      <w:r w:rsidRPr="005C35FB">
        <w:rPr>
          <w:rFonts w:ascii="Arial" w:hAnsi="Arial"/>
          <w:sz w:val="20"/>
          <w:lang w:val="hu-HU"/>
        </w:rPr>
        <w:t xml:space="preserve"> szerint kell eljárni</w:t>
      </w:r>
      <w:r w:rsidR="00ED66EE" w:rsidRPr="005C35FB">
        <w:rPr>
          <w:rFonts w:ascii="Arial" w:hAnsi="Arial"/>
          <w:sz w:val="20"/>
          <w:lang w:val="hu-HU"/>
        </w:rPr>
        <w:t>.</w:t>
      </w:r>
    </w:p>
    <w:p w14:paraId="51846DFB" w14:textId="77777777" w:rsidR="000747A4" w:rsidRPr="00D71A64" w:rsidRDefault="000747A4" w:rsidP="00ED66EE">
      <w:pPr>
        <w:pStyle w:val="Default"/>
        <w:jc w:val="both"/>
        <w:rPr>
          <w:rFonts w:ascii="Arial" w:hAnsi="Arial" w:cs="Arial"/>
          <w:sz w:val="20"/>
          <w:szCs w:val="20"/>
        </w:rPr>
      </w:pPr>
    </w:p>
    <w:p w14:paraId="607C0455"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oszlopai</w:t>
      </w:r>
    </w:p>
    <w:p w14:paraId="10BF1C08" w14:textId="77777777" w:rsidR="000747A4" w:rsidRPr="005C35FB" w:rsidRDefault="000747A4" w:rsidP="000747A4">
      <w:pPr>
        <w:pStyle w:val="Default"/>
        <w:jc w:val="both"/>
        <w:rPr>
          <w:rFonts w:ascii="Arial" w:hAnsi="Arial" w:cs="Arial"/>
          <w:color w:val="auto"/>
          <w:sz w:val="20"/>
          <w:szCs w:val="20"/>
        </w:rPr>
      </w:pPr>
    </w:p>
    <w:p w14:paraId="0EA308A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w:t>
      </w:r>
      <w:r w:rsidRPr="00DA0982">
        <w:rPr>
          <w:rFonts w:ascii="Arial" w:hAnsi="Arial" w:cs="Arial"/>
          <w:color w:val="auto"/>
          <w:sz w:val="20"/>
          <w:szCs w:val="20"/>
        </w:rPr>
        <w:t>db</w:t>
      </w:r>
      <w:r w:rsidRPr="005C35FB">
        <w:rPr>
          <w:rFonts w:ascii="Arial" w:hAnsi="Arial" w:cs="Arial"/>
          <w:color w:val="auto"/>
          <w:sz w:val="20"/>
          <w:szCs w:val="20"/>
        </w:rPr>
        <w:t xml:space="preserve"> oszlopban kell szerepeltetni a </w:t>
      </w:r>
      <w:proofErr w:type="spellStart"/>
      <w:r w:rsidRPr="005C35FB">
        <w:rPr>
          <w:rFonts w:ascii="Arial" w:hAnsi="Arial" w:cs="Arial"/>
          <w:color w:val="auto"/>
          <w:sz w:val="20"/>
          <w:szCs w:val="20"/>
        </w:rPr>
        <w:t>szerződésenkénti</w:t>
      </w:r>
      <w:proofErr w:type="spellEnd"/>
      <w:r w:rsidRPr="005C35FB">
        <w:rPr>
          <w:rFonts w:ascii="Arial" w:hAnsi="Arial" w:cs="Arial"/>
          <w:color w:val="auto"/>
          <w:sz w:val="20"/>
          <w:szCs w:val="20"/>
        </w:rPr>
        <w:t xml:space="preserve"> folyósítások számát.</w:t>
      </w:r>
    </w:p>
    <w:p w14:paraId="59CC9008" w14:textId="77777777" w:rsidR="001E0406" w:rsidRPr="00D71A64" w:rsidRDefault="001E0406" w:rsidP="000747A4">
      <w:pPr>
        <w:jc w:val="both"/>
        <w:rPr>
          <w:rFonts w:ascii="Arial" w:hAnsi="Arial" w:cs="Arial"/>
          <w:sz w:val="20"/>
          <w:szCs w:val="20"/>
        </w:rPr>
      </w:pPr>
    </w:p>
    <w:p w14:paraId="17BE6D28"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sorai</w:t>
      </w:r>
    </w:p>
    <w:p w14:paraId="7F6E60BC" w14:textId="77777777" w:rsidR="000747A4" w:rsidRPr="005C35FB" w:rsidRDefault="000747A4" w:rsidP="000747A4">
      <w:pPr>
        <w:pStyle w:val="Default"/>
        <w:jc w:val="both"/>
        <w:rPr>
          <w:rFonts w:ascii="Arial" w:hAnsi="Arial" w:cs="Arial"/>
          <w:iCs/>
          <w:color w:val="auto"/>
          <w:sz w:val="20"/>
          <w:szCs w:val="20"/>
        </w:rPr>
      </w:pPr>
    </w:p>
    <w:p w14:paraId="4881F7E5"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24G1 Tárgyidőszakban nyújtott hitelek összesen (jan. 1-től halmozott) </w:t>
      </w:r>
    </w:p>
    <w:p w14:paraId="3D0FDFB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hitelek összege a tárgyév január elsejétől a tárgyidőszak végéig folyósított, halmozott adatokat jelenti. </w:t>
      </w:r>
      <w:r w:rsidR="00CC1F68" w:rsidRPr="005C35FB">
        <w:rPr>
          <w:rFonts w:ascii="Arial" w:hAnsi="Arial" w:cs="Arial"/>
          <w:color w:val="auto"/>
          <w:sz w:val="20"/>
          <w:szCs w:val="20"/>
        </w:rPr>
        <w:t>IFRS-</w:t>
      </w:r>
      <w:r w:rsidR="001F1BB5" w:rsidRPr="005C35FB">
        <w:rPr>
          <w:rFonts w:ascii="Arial" w:hAnsi="Arial" w:cs="Arial"/>
          <w:color w:val="auto"/>
          <w:sz w:val="20"/>
          <w:szCs w:val="20"/>
        </w:rPr>
        <w:t>eke</w:t>
      </w:r>
      <w:r w:rsidR="00CC1F68" w:rsidRPr="005C35FB">
        <w:rPr>
          <w:rFonts w:ascii="Arial" w:hAnsi="Arial" w:cs="Arial"/>
          <w:color w:val="auto"/>
          <w:sz w:val="20"/>
          <w:szCs w:val="20"/>
        </w:rPr>
        <w:t>t alkalmazó adatszolgáltató esetében az ügyfélnek folyósított hitel tőkeösszegét kell jelenteni, az IFRS</w:t>
      </w:r>
      <w:r w:rsidR="001F1BB5" w:rsidRPr="005C35FB">
        <w:rPr>
          <w:rFonts w:ascii="Arial" w:hAnsi="Arial" w:cs="Arial"/>
          <w:color w:val="auto"/>
          <w:sz w:val="20"/>
          <w:szCs w:val="20"/>
        </w:rPr>
        <w:t>-</w:t>
      </w:r>
      <w:r w:rsidR="00CC1F68" w:rsidRPr="005C35FB">
        <w:rPr>
          <w:rFonts w:ascii="Arial" w:hAnsi="Arial" w:cs="Arial"/>
          <w:color w:val="auto"/>
          <w:sz w:val="20"/>
          <w:szCs w:val="20"/>
        </w:rPr>
        <w:t>korrekciók figyelembevétele nélkül.</w:t>
      </w:r>
    </w:p>
    <w:p w14:paraId="25071D72" w14:textId="1ADFA4A2"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halmozott adatok éven belül minden negyedévben kizárólag nagyobbak vagy egyenlők lehetnek, mint a megelőző negyedévben. Az év utolsó negyedévére vonatkozó jelentésben az egész évi hitelnyújtást kell jelenteni. Az éves beszámoló elfogadásával egyidejűleg a „végleges adatokat” az auditált </w:t>
      </w:r>
      <w:r w:rsidR="009B0D45">
        <w:rPr>
          <w:rFonts w:ascii="Arial" w:hAnsi="Arial" w:cs="Arial"/>
          <w:color w:val="auto"/>
          <w:sz w:val="20"/>
          <w:szCs w:val="20"/>
        </w:rPr>
        <w:t xml:space="preserve">adatokon alapuló </w:t>
      </w:r>
      <w:r w:rsidRPr="005C35FB">
        <w:rPr>
          <w:rFonts w:ascii="Arial" w:hAnsi="Arial" w:cs="Arial"/>
          <w:color w:val="auto"/>
          <w:sz w:val="20"/>
          <w:szCs w:val="20"/>
        </w:rPr>
        <w:t>jelentéssel együtt megküldött 24G tábla tartalmazza.</w:t>
      </w:r>
    </w:p>
    <w:p w14:paraId="1D015258" w14:textId="77777777" w:rsidR="000747A4" w:rsidRPr="005C35FB" w:rsidRDefault="000747A4" w:rsidP="000747A4">
      <w:pPr>
        <w:pStyle w:val="Default"/>
        <w:jc w:val="both"/>
        <w:rPr>
          <w:rFonts w:ascii="Arial" w:hAnsi="Arial" w:cs="Arial"/>
          <w:color w:val="auto"/>
          <w:sz w:val="20"/>
          <w:szCs w:val="20"/>
        </w:rPr>
      </w:pPr>
    </w:p>
    <w:p w14:paraId="56C0A8B9" w14:textId="59F3B1AE" w:rsidR="000747A4" w:rsidRPr="005C35FB" w:rsidRDefault="000747A4" w:rsidP="000747A4">
      <w:pPr>
        <w:pStyle w:val="Default"/>
        <w:jc w:val="both"/>
        <w:rPr>
          <w:rFonts w:ascii="Arial" w:hAnsi="Arial" w:cs="Arial"/>
          <w:bCs/>
          <w:color w:val="auto"/>
          <w:sz w:val="20"/>
          <w:szCs w:val="20"/>
        </w:rPr>
      </w:pPr>
      <w:r w:rsidRPr="005C35FB">
        <w:rPr>
          <w:rFonts w:ascii="Arial" w:hAnsi="Arial" w:cs="Arial"/>
          <w:color w:val="auto"/>
          <w:sz w:val="20"/>
          <w:szCs w:val="20"/>
        </w:rPr>
        <w:t xml:space="preserve">A részletező sorokban a tárgyévben a tárgyidőszak végéig történt hitel-, lízing-, és faktoring </w:t>
      </w:r>
      <w:r w:rsidR="00122F50" w:rsidRPr="005C35FB">
        <w:rPr>
          <w:rFonts w:ascii="Arial" w:hAnsi="Arial" w:cs="Arial"/>
          <w:color w:val="auto"/>
          <w:sz w:val="20"/>
          <w:szCs w:val="20"/>
        </w:rPr>
        <w:t>folyósítások</w:t>
      </w:r>
      <w:r w:rsidR="00122F50">
        <w:rPr>
          <w:rFonts w:ascii="Arial" w:hAnsi="Arial" w:cs="Arial"/>
          <w:color w:val="auto"/>
          <w:sz w:val="20"/>
          <w:szCs w:val="20"/>
        </w:rPr>
        <w:t xml:space="preserve"> </w:t>
      </w:r>
      <w:r w:rsidRPr="005C35FB">
        <w:rPr>
          <w:rFonts w:ascii="Arial" w:hAnsi="Arial" w:cs="Arial"/>
          <w:color w:val="auto"/>
          <w:sz w:val="20"/>
          <w:szCs w:val="20"/>
        </w:rPr>
        <w:t xml:space="preserve">darabszámát, illetve összegét (mint forgalmi adatokat) kell szerepeltetni. Amennyiben tárgynapon adott </w:t>
      </w:r>
      <w:r w:rsidRPr="005C35FB">
        <w:rPr>
          <w:rFonts w:ascii="Arial" w:hAnsi="Arial" w:cs="Arial"/>
          <w:color w:val="auto"/>
          <w:sz w:val="20"/>
          <w:szCs w:val="20"/>
        </w:rPr>
        <w:lastRenderedPageBreak/>
        <w:t>ügyfél számára többször, de ugyanazon szerződés alapján történik folyósítás, azt egy darabként, összegezve kell kimutatni. Ha a hitelkeret rendelkezésre tartási ideje meghaladja az egy évet, a hitel az éven túli lejáratú soron jelentendő.</w:t>
      </w:r>
    </w:p>
    <w:p w14:paraId="3815A83C" w14:textId="77777777" w:rsidR="000747A4" w:rsidRPr="005C35FB" w:rsidRDefault="000747A4" w:rsidP="000747A4">
      <w:pPr>
        <w:jc w:val="both"/>
        <w:rPr>
          <w:rFonts w:ascii="Arial" w:hAnsi="Arial" w:cs="Arial"/>
          <w:sz w:val="20"/>
          <w:szCs w:val="20"/>
        </w:rPr>
      </w:pPr>
    </w:p>
    <w:p w14:paraId="31E3D64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kölcsönöket, lízinget, </w:t>
      </w:r>
      <w:proofErr w:type="spellStart"/>
      <w:r w:rsidRPr="005C35FB">
        <w:rPr>
          <w:rFonts w:ascii="Arial" w:hAnsi="Arial" w:cs="Arial"/>
          <w:color w:val="auto"/>
          <w:sz w:val="20"/>
          <w:szCs w:val="20"/>
        </w:rPr>
        <w:t>faktoringot</w:t>
      </w:r>
      <w:proofErr w:type="spellEnd"/>
      <w:r w:rsidRPr="005C35FB">
        <w:rPr>
          <w:rFonts w:ascii="Arial" w:hAnsi="Arial" w:cs="Arial"/>
          <w:color w:val="auto"/>
          <w:sz w:val="20"/>
          <w:szCs w:val="20"/>
        </w:rPr>
        <w:t xml:space="preserve"> részletezni kell lejárat (éven túli, illetve éven belüli) és ezen belül a szerződés devizaneme (forint, illetve deviza) szerint. </w:t>
      </w:r>
    </w:p>
    <w:p w14:paraId="0C9FF20E" w14:textId="77777777" w:rsidR="005843C6" w:rsidRPr="005C35FB" w:rsidRDefault="005843C6" w:rsidP="000747A4">
      <w:pPr>
        <w:pStyle w:val="Default"/>
        <w:jc w:val="both"/>
        <w:rPr>
          <w:rFonts w:ascii="Arial" w:hAnsi="Arial" w:cs="Arial"/>
          <w:color w:val="auto"/>
          <w:sz w:val="20"/>
          <w:szCs w:val="20"/>
        </w:rPr>
      </w:pPr>
      <w:r w:rsidRPr="005C35FB">
        <w:rPr>
          <w:rFonts w:ascii="Arial" w:hAnsi="Arial" w:cs="Times New Roman"/>
          <w:sz w:val="20"/>
        </w:rPr>
        <w:t>A tárgyidőszakban folyósított devizahitelek</w:t>
      </w:r>
      <w:r w:rsidRPr="005C35FB">
        <w:rPr>
          <w:rFonts w:ascii="Arial" w:hAnsi="Arial"/>
          <w:sz w:val="20"/>
        </w:rPr>
        <w:t xml:space="preserve"> esetében</w:t>
      </w:r>
      <w:r w:rsidRPr="005C35FB">
        <w:rPr>
          <w:rFonts w:ascii="Arial" w:hAnsi="Arial" w:cs="Times New Roman"/>
          <w:sz w:val="20"/>
        </w:rPr>
        <w:t xml:space="preserve"> a forintra átszámítás az ügylet napján érvényes árfolyammal történik az </w:t>
      </w:r>
      <w:r w:rsidR="004836B2" w:rsidRPr="005C35FB">
        <w:rPr>
          <w:rFonts w:ascii="Arial" w:hAnsi="Arial" w:cs="Times New Roman"/>
          <w:sz w:val="20"/>
        </w:rPr>
        <w:t>adatszolgáltató</w:t>
      </w:r>
      <w:r w:rsidRPr="005C35FB">
        <w:rPr>
          <w:rFonts w:ascii="Arial" w:hAnsi="Arial" w:cs="Times New Roman"/>
          <w:sz w:val="20"/>
        </w:rPr>
        <w:t xml:space="preserve"> számviteli politikájában lefektetetteknek megfelelően.</w:t>
      </w:r>
    </w:p>
    <w:p w14:paraId="6F15C685" w14:textId="77777777" w:rsidR="000747A4" w:rsidRPr="005C35FB" w:rsidRDefault="000747A4" w:rsidP="000747A4">
      <w:pPr>
        <w:pStyle w:val="Default"/>
        <w:jc w:val="both"/>
        <w:rPr>
          <w:rFonts w:ascii="Arial" w:hAnsi="Arial" w:cs="Arial"/>
          <w:color w:val="auto"/>
          <w:sz w:val="20"/>
          <w:szCs w:val="20"/>
        </w:rPr>
      </w:pPr>
    </w:p>
    <w:p w14:paraId="316DC870" w14:textId="77777777" w:rsidR="000747A4" w:rsidRPr="005C35FB" w:rsidRDefault="000747A4" w:rsidP="000747A4">
      <w:pPr>
        <w:pStyle w:val="Default"/>
        <w:jc w:val="both"/>
        <w:rPr>
          <w:rFonts w:ascii="Arial" w:hAnsi="Arial" w:cs="Arial"/>
          <w:color w:val="auto"/>
          <w:sz w:val="20"/>
          <w:szCs w:val="20"/>
        </w:rPr>
      </w:pPr>
      <w:r w:rsidRPr="00B54F39">
        <w:rPr>
          <w:rFonts w:ascii="Arial" w:hAnsi="Arial" w:cs="Arial"/>
          <w:color w:val="auto"/>
          <w:sz w:val="20"/>
          <w:szCs w:val="20"/>
        </w:rPr>
        <w:t>A 24G</w:t>
      </w:r>
      <w:r w:rsidRPr="00B54F39">
        <w:rPr>
          <w:rFonts w:ascii="Arial" w:hAnsi="Arial" w:cs="Arial"/>
          <w:iCs/>
          <w:color w:val="auto"/>
          <w:sz w:val="20"/>
          <w:szCs w:val="20"/>
        </w:rPr>
        <w:t xml:space="preserve">1 </w:t>
      </w:r>
      <w:r w:rsidRPr="00B54F39">
        <w:rPr>
          <w:rFonts w:ascii="Arial" w:hAnsi="Arial" w:cs="Arial"/>
          <w:color w:val="auto"/>
          <w:sz w:val="20"/>
          <w:szCs w:val="20"/>
        </w:rPr>
        <w:t>soron kimutatott tárgyévi hitelfolyósításból külön sorokon ki kell emelni a beruházási célú hitel (24G101</w:t>
      </w:r>
      <w:r w:rsidRPr="005C35FB">
        <w:rPr>
          <w:rFonts w:ascii="Arial" w:hAnsi="Arial" w:cs="Arial"/>
          <w:color w:val="auto"/>
          <w:sz w:val="20"/>
          <w:szCs w:val="20"/>
        </w:rPr>
        <w:t xml:space="preserve"> sor) darabszámát, valamint annak bruttó összegét. </w:t>
      </w:r>
    </w:p>
    <w:p w14:paraId="5BAF4EB9" w14:textId="77777777" w:rsidR="000747A4" w:rsidRPr="005C35FB" w:rsidRDefault="000747A4" w:rsidP="000747A4">
      <w:pPr>
        <w:pStyle w:val="Default"/>
        <w:jc w:val="both"/>
        <w:rPr>
          <w:rFonts w:ascii="Arial" w:hAnsi="Arial" w:cs="Arial"/>
          <w:color w:val="auto"/>
          <w:sz w:val="20"/>
          <w:szCs w:val="20"/>
        </w:rPr>
      </w:pPr>
    </w:p>
    <w:p w14:paraId="6F6BE778"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24G11 Éven túli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sorában kell a – tárgyévi – éven túli forinthitelek, illetve az éven túli devizahitel folyósításokat összesíteni. </w:t>
      </w:r>
    </w:p>
    <w:p w14:paraId="199BE5C0"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24G12 Éven belüli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sorban kell összesíteni a tárgyévben folyósított éven belüli forint- és az éven belüli devizahiteleket. </w:t>
      </w:r>
    </w:p>
    <w:p w14:paraId="0CC9B3AC"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éven belüli és éven túli lejáratú hitelfolyósítás összegének meg kell egyezni a </w:t>
      </w:r>
      <w:r w:rsidRPr="00B54F39">
        <w:rPr>
          <w:rFonts w:ascii="Arial" w:hAnsi="Arial" w:cs="Arial"/>
          <w:color w:val="auto"/>
          <w:sz w:val="20"/>
          <w:szCs w:val="20"/>
        </w:rPr>
        <w:t>24G1</w:t>
      </w:r>
      <w:r w:rsidRPr="00D71A64">
        <w:rPr>
          <w:rFonts w:ascii="Arial" w:hAnsi="Arial" w:cs="Arial"/>
          <w:color w:val="auto"/>
          <w:sz w:val="20"/>
          <w:szCs w:val="20"/>
        </w:rPr>
        <w:t xml:space="preserve"> </w:t>
      </w:r>
      <w:r w:rsidRPr="005C35FB">
        <w:rPr>
          <w:rFonts w:ascii="Arial" w:hAnsi="Arial" w:cs="Arial"/>
          <w:color w:val="auto"/>
          <w:sz w:val="20"/>
          <w:szCs w:val="20"/>
        </w:rPr>
        <w:t xml:space="preserve">sorral. </w:t>
      </w:r>
    </w:p>
    <w:p w14:paraId="30FE7473" w14:textId="4A88DD82" w:rsidR="000747A4" w:rsidRDefault="000747A4" w:rsidP="000747A4">
      <w:pPr>
        <w:jc w:val="both"/>
        <w:rPr>
          <w:rFonts w:ascii="Arial" w:hAnsi="Arial" w:cs="Arial"/>
          <w:iCs/>
          <w:sz w:val="20"/>
          <w:szCs w:val="20"/>
        </w:rPr>
      </w:pPr>
    </w:p>
    <w:p w14:paraId="7FA69AEA" w14:textId="77777777" w:rsidR="00FB67D9" w:rsidRPr="005C35FB" w:rsidRDefault="00FB67D9" w:rsidP="000747A4">
      <w:pPr>
        <w:jc w:val="both"/>
        <w:rPr>
          <w:rFonts w:ascii="Arial" w:hAnsi="Arial" w:cs="Arial"/>
          <w:iCs/>
          <w:sz w:val="20"/>
          <w:szCs w:val="20"/>
        </w:rPr>
      </w:pPr>
    </w:p>
    <w:p w14:paraId="2CC624A3" w14:textId="77777777" w:rsidR="000747A4" w:rsidRPr="005C35FB" w:rsidRDefault="000747A4" w:rsidP="000747A4">
      <w:pPr>
        <w:jc w:val="both"/>
        <w:rPr>
          <w:rFonts w:ascii="Arial" w:hAnsi="Arial" w:cs="Arial"/>
          <w:b/>
          <w:iCs/>
          <w:sz w:val="20"/>
          <w:szCs w:val="20"/>
        </w:rPr>
      </w:pPr>
      <w:r w:rsidRPr="005C35FB">
        <w:rPr>
          <w:rFonts w:ascii="Arial" w:hAnsi="Arial" w:cs="Arial"/>
          <w:b/>
          <w:iCs/>
          <w:sz w:val="20"/>
          <w:szCs w:val="20"/>
        </w:rPr>
        <w:t xml:space="preserve">24G2 Hitelállomány összesen (a tárgyidőszak végén) </w:t>
      </w:r>
    </w:p>
    <w:p w14:paraId="48785848" w14:textId="03FDA08A"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Ebben a sorban kell az összesített – a </w:t>
      </w:r>
      <w:del w:id="163" w:author="MNB" w:date="2024-08-23T14:21:00Z">
        <w:r w:rsidRPr="005C35FB">
          <w:rPr>
            <w:rFonts w:ascii="Arial" w:hAnsi="Arial" w:cs="Arial"/>
            <w:sz w:val="20"/>
            <w:szCs w:val="20"/>
          </w:rPr>
          <w:delText>fentiekben meghatározott</w:delText>
        </w:r>
      </w:del>
      <w:proofErr w:type="spellStart"/>
      <w:ins w:id="164" w:author="MNB" w:date="2024-08-23T14:21:00Z">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ins>
      <w:r w:rsidRPr="009A5278">
        <w:rPr>
          <w:rFonts w:ascii="Arial" w:hAnsi="Arial"/>
          <w:color w:val="FF0000"/>
          <w:sz w:val="20"/>
        </w:rPr>
        <w:t xml:space="preserve"> </w:t>
      </w:r>
      <w:r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Pr="005C35FB">
        <w:rPr>
          <w:rFonts w:ascii="Arial" w:hAnsi="Arial" w:cs="Arial"/>
          <w:sz w:val="20"/>
          <w:szCs w:val="20"/>
        </w:rPr>
        <w:t xml:space="preserve">hitelek darabszámát, valamint annak állományát bruttó értéken feltüntetni. A </w:t>
      </w:r>
      <w:r w:rsidRPr="00B54F39">
        <w:rPr>
          <w:rFonts w:ascii="Arial" w:hAnsi="Arial" w:cs="Arial"/>
          <w:iCs/>
          <w:sz w:val="20"/>
          <w:szCs w:val="20"/>
        </w:rPr>
        <w:t>darabszám</w:t>
      </w:r>
      <w:r w:rsidRPr="005C35FB">
        <w:rPr>
          <w:rFonts w:ascii="Arial" w:hAnsi="Arial" w:cs="Arial"/>
          <w:iCs/>
          <w:sz w:val="20"/>
          <w:szCs w:val="20"/>
        </w:rPr>
        <w:t xml:space="preserve"> </w:t>
      </w:r>
      <w:r w:rsidRPr="005C35FB">
        <w:rPr>
          <w:rFonts w:ascii="Arial" w:hAnsi="Arial" w:cs="Arial"/>
          <w:sz w:val="20"/>
          <w:szCs w:val="20"/>
        </w:rPr>
        <w:t>oszlopban a beszámolási időszak végén fennálló</w:t>
      </w:r>
      <w:r w:rsidR="005843C6" w:rsidRPr="005C35FB">
        <w:rPr>
          <w:rFonts w:ascii="Arial" w:hAnsi="Arial" w:cs="Arial"/>
          <w:sz w:val="20"/>
          <w:szCs w:val="20"/>
        </w:rPr>
        <w:t>, kitettséggel rendelkező</w:t>
      </w:r>
      <w:r w:rsidRPr="005C35FB">
        <w:rPr>
          <w:rFonts w:ascii="Arial" w:hAnsi="Arial" w:cs="Arial"/>
          <w:sz w:val="20"/>
          <w:szCs w:val="20"/>
        </w:rPr>
        <w:t xml:space="preserve"> hitelszerződések számát kell jelenteni. </w:t>
      </w:r>
    </w:p>
    <w:p w14:paraId="4BDF9E8B" w14:textId="77777777"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A </w:t>
      </w:r>
      <w:r w:rsidRPr="00B54F39">
        <w:rPr>
          <w:rFonts w:ascii="Arial" w:hAnsi="Arial" w:cs="Arial"/>
          <w:sz w:val="20"/>
          <w:szCs w:val="20"/>
        </w:rPr>
        <w:t>24G2</w:t>
      </w:r>
      <w:r w:rsidRPr="005C35FB">
        <w:rPr>
          <w:rFonts w:ascii="Arial" w:hAnsi="Arial" w:cs="Arial"/>
          <w:sz w:val="20"/>
          <w:szCs w:val="20"/>
        </w:rPr>
        <w:t xml:space="preserve"> soron kimutatott időszak végi hitelállomány adataiból külön soron be kell mutatni a beruházási célú hitel </w:t>
      </w:r>
      <w:r w:rsidRPr="00B54F39">
        <w:rPr>
          <w:rFonts w:ascii="Arial" w:hAnsi="Arial" w:cs="Arial"/>
          <w:sz w:val="20"/>
          <w:szCs w:val="20"/>
        </w:rPr>
        <w:t>(24G201</w:t>
      </w:r>
      <w:r w:rsidRPr="005C35FB">
        <w:rPr>
          <w:rFonts w:ascii="Arial" w:hAnsi="Arial" w:cs="Arial"/>
          <w:sz w:val="20"/>
          <w:szCs w:val="20"/>
        </w:rPr>
        <w:t xml:space="preserve"> sor) szerződés darabszámát, illetve a fennálló hitelállomány bruttó összegét. </w:t>
      </w:r>
    </w:p>
    <w:p w14:paraId="5CD212E9" w14:textId="77777777" w:rsidR="000747A4" w:rsidRPr="005C35FB" w:rsidRDefault="000747A4" w:rsidP="000747A4">
      <w:pPr>
        <w:jc w:val="both"/>
        <w:rPr>
          <w:rFonts w:ascii="Arial" w:hAnsi="Arial" w:cs="Arial"/>
          <w:sz w:val="20"/>
          <w:szCs w:val="20"/>
        </w:rPr>
      </w:pPr>
    </w:p>
    <w:p w14:paraId="022C5B60"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24G3 Tárgyidőszakban nyújtott pénzügyi lízing összesen (jan. 1-től halmozott) </w:t>
      </w:r>
    </w:p>
    <w:p w14:paraId="7ABA267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pénzügyi lízing összege a tárgyév január elsejétől a tárgyidőszak végéig halmozott adatokat jelenti. </w:t>
      </w:r>
    </w:p>
    <w:p w14:paraId="5262DD6E"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pénzügyi lízing nyújtását kell jelenteni.</w:t>
      </w:r>
    </w:p>
    <w:p w14:paraId="35D59DE7"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5F1771B2" w14:textId="77777777" w:rsidR="000747A4" w:rsidRPr="005C35FB" w:rsidRDefault="000747A4" w:rsidP="000747A4">
      <w:pPr>
        <w:jc w:val="both"/>
        <w:rPr>
          <w:rFonts w:ascii="Arial" w:hAnsi="Arial" w:cs="Arial"/>
          <w:sz w:val="20"/>
          <w:szCs w:val="20"/>
        </w:rPr>
      </w:pPr>
    </w:p>
    <w:p w14:paraId="21719E25" w14:textId="77777777" w:rsidR="00D440E3" w:rsidRDefault="000747A4" w:rsidP="000747A4">
      <w:pPr>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b/>
          <w:sz w:val="20"/>
          <w:szCs w:val="20"/>
        </w:rPr>
        <w:t>24G4</w:t>
      </w:r>
      <w:r w:rsidRPr="005C35FB">
        <w:rPr>
          <w:rFonts w:ascii="Arial" w:hAnsi="Arial" w:cs="Arial"/>
          <w:sz w:val="20"/>
          <w:szCs w:val="20"/>
        </w:rPr>
        <w:t xml:space="preserve"> </w:t>
      </w:r>
      <w:r w:rsidR="00D440E3" w:rsidRPr="00D440E3">
        <w:rPr>
          <w:rFonts w:ascii="Arial" w:hAnsi="Arial" w:cs="Arial"/>
          <w:b/>
          <w:sz w:val="20"/>
          <w:szCs w:val="20"/>
        </w:rPr>
        <w:t>Lízing</w:t>
      </w:r>
      <w:r w:rsidR="00D440E3">
        <w:rPr>
          <w:rFonts w:ascii="Arial" w:hAnsi="Arial" w:cs="Arial"/>
          <w:b/>
          <w:sz w:val="20"/>
          <w:szCs w:val="20"/>
        </w:rPr>
        <w:t>állomány</w:t>
      </w:r>
      <w:r w:rsidR="00D440E3" w:rsidRPr="005C35FB">
        <w:rPr>
          <w:rFonts w:ascii="Arial" w:hAnsi="Arial" w:cs="Arial"/>
          <w:b/>
          <w:iCs/>
          <w:sz w:val="20"/>
          <w:szCs w:val="20"/>
        </w:rPr>
        <w:t xml:space="preserve"> összesen (tárgyidőszak végén)</w:t>
      </w:r>
    </w:p>
    <w:p w14:paraId="1ECCBB2C" w14:textId="34047D44" w:rsidR="000747A4" w:rsidRPr="005C35FB" w:rsidRDefault="00D440E3" w:rsidP="000747A4">
      <w:pPr>
        <w:jc w:val="both"/>
        <w:rPr>
          <w:rFonts w:ascii="Arial" w:hAnsi="Arial" w:cs="Arial"/>
          <w:sz w:val="20"/>
          <w:szCs w:val="20"/>
        </w:rPr>
      </w:pPr>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w:t>
      </w:r>
      <w:r w:rsidR="000747A4" w:rsidRPr="005C35FB">
        <w:rPr>
          <w:rFonts w:ascii="Arial" w:hAnsi="Arial" w:cs="Arial"/>
          <w:sz w:val="20"/>
          <w:szCs w:val="20"/>
        </w:rPr>
        <w:t>n</w:t>
      </w:r>
      <w:r w:rsidR="004836B2" w:rsidRPr="005C35FB">
        <w:rPr>
          <w:rFonts w:ascii="Arial" w:hAnsi="Arial" w:cs="Arial"/>
          <w:sz w:val="20"/>
          <w:szCs w:val="20"/>
        </w:rPr>
        <w:t xml:space="preserve"> </w:t>
      </w:r>
      <w:r w:rsidR="000747A4" w:rsidRPr="005C35FB">
        <w:rPr>
          <w:rFonts w:ascii="Arial" w:hAnsi="Arial" w:cs="Arial"/>
          <w:sz w:val="20"/>
          <w:szCs w:val="20"/>
        </w:rPr>
        <w:t xml:space="preserve">kell az összesített – a </w:t>
      </w:r>
      <w:del w:id="165" w:author="MNB" w:date="2024-08-23T14:21:00Z">
        <w:r w:rsidR="000747A4" w:rsidRPr="005C35FB">
          <w:rPr>
            <w:rFonts w:ascii="Arial" w:hAnsi="Arial" w:cs="Arial"/>
            <w:sz w:val="20"/>
            <w:szCs w:val="20"/>
          </w:rPr>
          <w:delText>fentiekben meghatározott</w:delText>
        </w:r>
      </w:del>
      <w:proofErr w:type="spellStart"/>
      <w:ins w:id="166" w:author="MNB" w:date="2024-08-23T14:21:00Z">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ins>
      <w:r w:rsidR="000747A4" w:rsidRPr="00577510">
        <w:rPr>
          <w:rFonts w:ascii="Arial" w:hAnsi="Arial" w:cs="Arial"/>
          <w:sz w:val="20"/>
          <w:szCs w:val="20"/>
        </w:rPr>
        <w:t xml:space="preserve"> </w:t>
      </w:r>
      <w:r w:rsidR="000747A4"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000747A4" w:rsidRPr="005C35FB">
        <w:rPr>
          <w:rFonts w:ascii="Arial" w:hAnsi="Arial" w:cs="Arial"/>
          <w:sz w:val="20"/>
          <w:szCs w:val="20"/>
        </w:rPr>
        <w:t xml:space="preserve">pénzügyi lízing ügyletek darabszámát, valamint annak állományát bruttó értéken feltüntetni. A darabszám oszlopban a beszámolási időszak végén fennálló </w:t>
      </w:r>
      <w:r w:rsidR="005843C6" w:rsidRPr="005C35FB">
        <w:rPr>
          <w:rFonts w:ascii="Arial" w:hAnsi="Arial" w:cs="Arial"/>
          <w:sz w:val="20"/>
          <w:szCs w:val="20"/>
        </w:rPr>
        <w:t xml:space="preserve">– kitettséget tartalmazó </w:t>
      </w:r>
      <w:r w:rsidR="004E1293" w:rsidRPr="005C35FB">
        <w:rPr>
          <w:rFonts w:ascii="Arial" w:hAnsi="Arial" w:cs="Arial"/>
          <w:sz w:val="20"/>
          <w:szCs w:val="20"/>
        </w:rPr>
        <w:t>–</w:t>
      </w:r>
      <w:r w:rsidR="005843C6" w:rsidRPr="005C35FB">
        <w:rPr>
          <w:rFonts w:ascii="Arial" w:hAnsi="Arial" w:cs="Arial"/>
          <w:sz w:val="20"/>
          <w:szCs w:val="20"/>
        </w:rPr>
        <w:t xml:space="preserve"> </w:t>
      </w:r>
      <w:r w:rsidR="000747A4" w:rsidRPr="005C35FB">
        <w:rPr>
          <w:rFonts w:ascii="Arial" w:hAnsi="Arial" w:cs="Arial"/>
          <w:sz w:val="20"/>
          <w:szCs w:val="20"/>
        </w:rPr>
        <w:t>pénzügyi lízingsze</w:t>
      </w:r>
      <w:r w:rsidR="00192D95" w:rsidRPr="005C35FB">
        <w:rPr>
          <w:rFonts w:ascii="Arial" w:hAnsi="Arial" w:cs="Arial"/>
          <w:sz w:val="20"/>
          <w:szCs w:val="20"/>
        </w:rPr>
        <w:t>rződések számát kell jelenteni.</w:t>
      </w:r>
    </w:p>
    <w:p w14:paraId="2F3556A2" w14:textId="77777777" w:rsidR="000747A4" w:rsidRPr="005C35FB" w:rsidRDefault="000747A4" w:rsidP="000747A4">
      <w:pPr>
        <w:jc w:val="both"/>
        <w:rPr>
          <w:rFonts w:ascii="Arial" w:hAnsi="Arial" w:cs="Arial"/>
          <w:sz w:val="20"/>
          <w:szCs w:val="20"/>
        </w:rPr>
      </w:pPr>
    </w:p>
    <w:p w14:paraId="2C4961EA" w14:textId="77777777" w:rsidR="00945EAD" w:rsidRDefault="000747A4" w:rsidP="000747A4">
      <w:pPr>
        <w:pStyle w:val="Default"/>
        <w:jc w:val="both"/>
        <w:rPr>
          <w:rFonts w:ascii="Arial" w:hAnsi="Arial" w:cs="Arial"/>
          <w:b/>
          <w:iCs/>
          <w:color w:val="auto"/>
          <w:sz w:val="20"/>
          <w:szCs w:val="20"/>
        </w:rPr>
      </w:pPr>
      <w:bookmarkStart w:id="167" w:name="_Hlk515281393"/>
      <w:r w:rsidRPr="005C35FB">
        <w:rPr>
          <w:rFonts w:ascii="Arial" w:hAnsi="Arial" w:cs="Arial"/>
          <w:b/>
          <w:iCs/>
          <w:color w:val="auto"/>
          <w:sz w:val="20"/>
          <w:szCs w:val="20"/>
        </w:rPr>
        <w:t>24G5 Tárgyidőszakban nyújtott faktoring összesen (jan. 1-től halmozott)</w:t>
      </w:r>
      <w:r w:rsidR="007919DF" w:rsidRPr="005C35FB">
        <w:rPr>
          <w:rFonts w:ascii="Arial" w:hAnsi="Arial" w:cs="Arial"/>
          <w:b/>
          <w:iCs/>
          <w:color w:val="auto"/>
          <w:sz w:val="20"/>
          <w:szCs w:val="20"/>
        </w:rPr>
        <w:t xml:space="preserve"> </w:t>
      </w:r>
    </w:p>
    <w:p w14:paraId="163E186A"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tárgyidőszakban nyújtott faktoring</w:t>
      </w:r>
      <w:r w:rsidR="00436BCE">
        <w:rPr>
          <w:rFonts w:ascii="Arial" w:hAnsi="Arial" w:cs="Arial"/>
          <w:color w:val="auto"/>
          <w:sz w:val="20"/>
          <w:szCs w:val="20"/>
        </w:rPr>
        <w:t xml:space="preserve"> </w:t>
      </w:r>
      <w:r w:rsidRPr="005C35FB">
        <w:rPr>
          <w:rFonts w:ascii="Arial" w:hAnsi="Arial" w:cs="Arial"/>
          <w:color w:val="auto"/>
          <w:sz w:val="20"/>
          <w:szCs w:val="20"/>
        </w:rPr>
        <w:t xml:space="preserve">összege a tárgyév január elsejétől a tárgyidőszak végéig halmozott adatokat jelenti. </w:t>
      </w:r>
    </w:p>
    <w:p w14:paraId="673B5C2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faktoring nyújtást kell jelenteni.</w:t>
      </w:r>
    </w:p>
    <w:p w14:paraId="6B4AD5C6" w14:textId="77777777" w:rsidR="000747A4" w:rsidRPr="00D71A64" w:rsidRDefault="000747A4" w:rsidP="000747A4">
      <w:pPr>
        <w:pStyle w:val="Default"/>
        <w:jc w:val="both"/>
        <w:rPr>
          <w:rFonts w:ascii="Arial" w:hAnsi="Arial" w:cs="Arial"/>
          <w:iCs/>
          <w:color w:val="auto"/>
          <w:sz w:val="20"/>
          <w:szCs w:val="20"/>
        </w:rPr>
      </w:pPr>
    </w:p>
    <w:p w14:paraId="30F8011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354DD7FF" w14:textId="77777777" w:rsidR="004454CC" w:rsidRPr="005C35FB" w:rsidRDefault="004454CC" w:rsidP="000747A4">
      <w:pPr>
        <w:pStyle w:val="Default"/>
        <w:jc w:val="both"/>
        <w:rPr>
          <w:rFonts w:ascii="Arial" w:hAnsi="Arial" w:cs="Arial"/>
          <w:bCs/>
          <w:color w:val="auto"/>
          <w:sz w:val="20"/>
          <w:szCs w:val="20"/>
        </w:rPr>
      </w:pPr>
    </w:p>
    <w:p w14:paraId="06641DEB" w14:textId="77777777" w:rsidR="004454CC" w:rsidRDefault="004454CC" w:rsidP="000747A4">
      <w:pPr>
        <w:pStyle w:val="Default"/>
        <w:jc w:val="both"/>
        <w:rPr>
          <w:rFonts w:ascii="Arial" w:hAnsi="Arial" w:cs="Arial"/>
          <w:sz w:val="20"/>
          <w:szCs w:val="20"/>
        </w:rPr>
      </w:pPr>
      <w:r w:rsidRPr="005C35FB">
        <w:rPr>
          <w:rFonts w:ascii="Arial" w:hAnsi="Arial" w:cs="Arial"/>
          <w:sz w:val="20"/>
          <w:szCs w:val="20"/>
        </w:rPr>
        <w:t xml:space="preserve">A 24G5 sorban csak a </w:t>
      </w:r>
      <w:r w:rsidR="001347BA" w:rsidRPr="00D9381A">
        <w:rPr>
          <w:rFonts w:ascii="Arial" w:hAnsi="Arial" w:cs="Arial"/>
          <w:color w:val="auto"/>
          <w:sz w:val="20"/>
          <w:szCs w:val="20"/>
          <w:lang w:eastAsia="en-GB"/>
        </w:rPr>
        <w:t xml:space="preserve">faktoring és a </w:t>
      </w:r>
      <w:proofErr w:type="spellStart"/>
      <w:r w:rsidR="001347BA" w:rsidRPr="00D9381A">
        <w:rPr>
          <w:rFonts w:ascii="Arial" w:hAnsi="Arial" w:cs="Arial"/>
          <w:color w:val="auto"/>
          <w:sz w:val="20"/>
          <w:szCs w:val="20"/>
          <w:lang w:eastAsia="en-GB"/>
        </w:rPr>
        <w:t>forfetírozás</w:t>
      </w:r>
      <w:proofErr w:type="spellEnd"/>
      <w:r w:rsidR="001347BA" w:rsidRPr="00D9381A">
        <w:rPr>
          <w:rFonts w:ascii="Arial" w:hAnsi="Arial" w:cs="Arial"/>
          <w:color w:val="auto"/>
          <w:sz w:val="20"/>
          <w:szCs w:val="20"/>
          <w:lang w:eastAsia="en-GB"/>
        </w:rPr>
        <w:t xml:space="preserve"> keretében megelőlegezett összegeket</w:t>
      </w:r>
      <w:r w:rsidR="001347BA" w:rsidRPr="00D9381A">
        <w:rPr>
          <w:rFonts w:ascii="Arial" w:hAnsi="Arial" w:cs="Arial"/>
          <w:color w:val="FF0000"/>
          <w:sz w:val="20"/>
          <w:szCs w:val="20"/>
          <w:lang w:eastAsia="en-GB"/>
        </w:rPr>
        <w:t xml:space="preserve"> </w:t>
      </w:r>
      <w:r w:rsidRPr="005C35FB">
        <w:rPr>
          <w:rFonts w:ascii="Arial" w:hAnsi="Arial" w:cs="Arial"/>
          <w:sz w:val="20"/>
          <w:szCs w:val="20"/>
        </w:rPr>
        <w:t>kell feltüntetni.</w:t>
      </w:r>
    </w:p>
    <w:p w14:paraId="49DC7066" w14:textId="77777777" w:rsidR="00D440E3" w:rsidRPr="005C35FB" w:rsidRDefault="00D440E3" w:rsidP="000747A4">
      <w:pPr>
        <w:pStyle w:val="Default"/>
        <w:jc w:val="both"/>
        <w:rPr>
          <w:rFonts w:ascii="Arial" w:hAnsi="Arial" w:cs="Arial"/>
          <w:color w:val="auto"/>
          <w:sz w:val="20"/>
          <w:szCs w:val="20"/>
        </w:rPr>
      </w:pPr>
    </w:p>
    <w:bookmarkEnd w:id="167"/>
    <w:p w14:paraId="28D0E374" w14:textId="77777777" w:rsidR="000747A4" w:rsidRPr="005C35FB" w:rsidRDefault="00B54F39" w:rsidP="000747A4">
      <w:pPr>
        <w:jc w:val="both"/>
        <w:rPr>
          <w:rFonts w:ascii="Arial" w:hAnsi="Arial" w:cs="Arial"/>
          <w:sz w:val="20"/>
          <w:szCs w:val="20"/>
        </w:rPr>
      </w:pPr>
      <w:r w:rsidRPr="00B54F39">
        <w:rPr>
          <w:rFonts w:ascii="Arial" w:hAnsi="Arial" w:cs="Arial"/>
          <w:b/>
          <w:sz w:val="20"/>
          <w:szCs w:val="20"/>
        </w:rPr>
        <w:t xml:space="preserve">A 24G6 </w:t>
      </w:r>
      <w:r w:rsidR="00D440E3" w:rsidRPr="00B54F39">
        <w:rPr>
          <w:rFonts w:ascii="Arial" w:hAnsi="Arial" w:cs="Arial"/>
          <w:b/>
          <w:sz w:val="20"/>
          <w:szCs w:val="20"/>
        </w:rPr>
        <w:t>Nyújtott faktoringállomány összesen (tárgyidőszak végén)</w:t>
      </w:r>
      <w:r w:rsidR="00D440E3" w:rsidRPr="00D440E3">
        <w:rPr>
          <w:rFonts w:ascii="Arial" w:hAnsi="Arial" w:cs="Arial"/>
          <w:sz w:val="20"/>
          <w:szCs w:val="20"/>
        </w:rPr>
        <w:t xml:space="preserve"> </w:t>
      </w:r>
    </w:p>
    <w:p w14:paraId="70B2B048" w14:textId="2B4656D9" w:rsidR="000747A4" w:rsidRPr="005C35FB" w:rsidRDefault="00B54F39" w:rsidP="000747A4">
      <w:pPr>
        <w:jc w:val="both"/>
        <w:rPr>
          <w:rFonts w:ascii="Arial" w:hAnsi="Arial" w:cs="Arial"/>
          <w:sz w:val="20"/>
          <w:szCs w:val="20"/>
        </w:rPr>
      </w:pPr>
      <w:bookmarkStart w:id="168" w:name="_Hlk515286033"/>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ban</w:t>
      </w:r>
      <w:r w:rsidR="000747A4" w:rsidRPr="005C35FB">
        <w:rPr>
          <w:rFonts w:ascii="Arial" w:hAnsi="Arial" w:cs="Arial"/>
          <w:sz w:val="20"/>
          <w:szCs w:val="20"/>
        </w:rPr>
        <w:t xml:space="preserve"> kell az összesített – a </w:t>
      </w:r>
      <w:del w:id="169" w:author="MNB" w:date="2024-08-23T14:21:00Z">
        <w:r w:rsidR="000747A4" w:rsidRPr="005C35FB">
          <w:rPr>
            <w:rFonts w:ascii="Arial" w:hAnsi="Arial" w:cs="Arial"/>
            <w:sz w:val="20"/>
            <w:szCs w:val="20"/>
          </w:rPr>
          <w:delText>fentiekben meghatározott</w:delText>
        </w:r>
      </w:del>
      <w:proofErr w:type="spellStart"/>
      <w:ins w:id="170" w:author="MNB" w:date="2024-08-23T14:21:00Z">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ins>
      <w:r w:rsidR="000747A4" w:rsidRPr="005C35FB">
        <w:rPr>
          <w:rFonts w:ascii="Arial" w:hAnsi="Arial" w:cs="Arial"/>
          <w:sz w:val="20"/>
          <w:szCs w:val="20"/>
        </w:rPr>
        <w:t xml:space="preserve"> KKV-k </w:t>
      </w:r>
      <w:r w:rsidR="00DB4646" w:rsidRPr="005C35FB">
        <w:rPr>
          <w:rFonts w:ascii="Arial" w:hAnsi="Arial" w:cs="Arial"/>
          <w:sz w:val="20"/>
          <w:szCs w:val="20"/>
        </w:rPr>
        <w:t>javára szóló</w:t>
      </w:r>
      <w:r w:rsidR="000747A4" w:rsidRPr="005C35FB">
        <w:rPr>
          <w:rFonts w:ascii="Arial" w:hAnsi="Arial" w:cs="Arial"/>
          <w:sz w:val="20"/>
          <w:szCs w:val="20"/>
        </w:rPr>
        <w:t xml:space="preserve"> – a beszámolás időpontjában (negyedév végén) még fennálló </w:t>
      </w:r>
      <w:r w:rsidR="00C513A0"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 xml:space="preserve">faktoringszerződések darabszámát, valamint állományát bruttó értéken feltüntetni. A </w:t>
      </w:r>
      <w:r w:rsidR="000747A4" w:rsidRPr="00D440E3">
        <w:rPr>
          <w:rFonts w:ascii="Arial" w:hAnsi="Arial" w:cs="Arial"/>
          <w:iCs/>
          <w:sz w:val="20"/>
          <w:szCs w:val="20"/>
        </w:rPr>
        <w:t>darabszám</w:t>
      </w:r>
      <w:r w:rsidR="000747A4" w:rsidRPr="005C35FB">
        <w:rPr>
          <w:rFonts w:ascii="Arial" w:hAnsi="Arial" w:cs="Arial"/>
          <w:iCs/>
          <w:sz w:val="20"/>
          <w:szCs w:val="20"/>
        </w:rPr>
        <w:t xml:space="preserve"> </w:t>
      </w:r>
      <w:r w:rsidR="000747A4" w:rsidRPr="005C35FB">
        <w:rPr>
          <w:rFonts w:ascii="Arial" w:hAnsi="Arial" w:cs="Arial"/>
          <w:sz w:val="20"/>
          <w:szCs w:val="20"/>
        </w:rPr>
        <w:t>oszlopban a beszámolási időszak végén fennálló</w:t>
      </w:r>
      <w:r w:rsidR="005843C6" w:rsidRPr="005C35FB">
        <w:rPr>
          <w:rFonts w:ascii="Arial" w:hAnsi="Arial" w:cs="Arial"/>
          <w:sz w:val="20"/>
          <w:szCs w:val="20"/>
        </w:rPr>
        <w:t xml:space="preserve"> – kitettséget tartalmazó </w:t>
      </w:r>
      <w:r w:rsidR="004E1293" w:rsidRPr="005C35FB">
        <w:rPr>
          <w:rFonts w:ascii="Arial" w:hAnsi="Arial" w:cs="Arial"/>
          <w:sz w:val="20"/>
          <w:szCs w:val="20"/>
        </w:rPr>
        <w:t>–</w:t>
      </w:r>
      <w:r w:rsidR="000747A4"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faktoringszerződések számát kell jelenteni.</w:t>
      </w:r>
    </w:p>
    <w:p w14:paraId="12219D84" w14:textId="77777777" w:rsidR="0073070C" w:rsidRPr="00D71A64" w:rsidRDefault="0073070C" w:rsidP="009638BE">
      <w:pPr>
        <w:autoSpaceDE w:val="0"/>
        <w:autoSpaceDN w:val="0"/>
        <w:adjustRightInd w:val="0"/>
        <w:rPr>
          <w:rFonts w:ascii="Arial" w:hAnsi="Arial" w:cs="Arial"/>
          <w:bCs/>
          <w:sz w:val="20"/>
          <w:szCs w:val="20"/>
        </w:rPr>
      </w:pPr>
    </w:p>
    <w:p w14:paraId="2EA47F09" w14:textId="25718512" w:rsidR="004454CC" w:rsidRPr="00D71A64" w:rsidRDefault="00966B51" w:rsidP="00887482">
      <w:pPr>
        <w:autoSpaceDE w:val="0"/>
        <w:autoSpaceDN w:val="0"/>
        <w:adjustRightInd w:val="0"/>
        <w:jc w:val="both"/>
        <w:rPr>
          <w:rFonts w:ascii="Arial" w:hAnsi="Arial" w:cs="Arial"/>
          <w:bCs/>
          <w:sz w:val="20"/>
          <w:szCs w:val="20"/>
        </w:rPr>
      </w:pPr>
      <w:r w:rsidRPr="005C35FB">
        <w:rPr>
          <w:rFonts w:ascii="Arial" w:hAnsi="Arial" w:cs="Arial"/>
          <w:color w:val="000000"/>
          <w:sz w:val="20"/>
          <w:szCs w:val="20"/>
        </w:rPr>
        <w:lastRenderedPageBreak/>
        <w:t xml:space="preserve">A </w:t>
      </w:r>
      <w:r w:rsidR="004454CC" w:rsidRPr="005C35FB">
        <w:rPr>
          <w:rFonts w:ascii="Arial" w:hAnsi="Arial" w:cs="Arial"/>
          <w:color w:val="000000"/>
          <w:sz w:val="20"/>
          <w:szCs w:val="20"/>
        </w:rPr>
        <w:t xml:space="preserve">24G6 </w:t>
      </w:r>
      <w:r w:rsidR="004454CC" w:rsidRPr="005C35FB">
        <w:rPr>
          <w:rFonts w:ascii="Arial" w:hAnsi="Arial" w:cs="Arial"/>
          <w:sz w:val="20"/>
          <w:szCs w:val="20"/>
        </w:rPr>
        <w:t xml:space="preserve">sorban a 24G5 sor előírásait figyelembe véve ugyancsak a folyó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w:t>
      </w:r>
      <w:r w:rsidR="001347BA">
        <w:rPr>
          <w:rFonts w:ascii="Arial" w:hAnsi="Arial" w:cs="Arial"/>
          <w:sz w:val="20"/>
          <w:szCs w:val="20"/>
        </w:rPr>
        <w:t xml:space="preserve"> új kihelyezéseknek minősülő</w:t>
      </w:r>
      <w:r w:rsidR="004454CC" w:rsidRPr="005C35FB">
        <w:rPr>
          <w:rFonts w:ascii="Arial" w:hAnsi="Arial" w:cs="Arial"/>
          <w:sz w:val="20"/>
          <w:szCs w:val="20"/>
        </w:rPr>
        <w:t xml:space="preserve"> követeléseket kell figyelembe venni</w:t>
      </w:r>
      <w:r w:rsidR="001347BA">
        <w:rPr>
          <w:rFonts w:ascii="Arial" w:hAnsi="Arial" w:cs="Arial"/>
          <w:sz w:val="20"/>
          <w:szCs w:val="20"/>
        </w:rPr>
        <w:t>.</w:t>
      </w:r>
      <w:r w:rsidR="00913F9A">
        <w:rPr>
          <w:rFonts w:ascii="Arial" w:hAnsi="Arial" w:cs="Arial"/>
          <w:sz w:val="20"/>
          <w:szCs w:val="20"/>
        </w:rPr>
        <w:t xml:space="preserve"> </w:t>
      </w:r>
      <w:r w:rsidR="001347BA">
        <w:rPr>
          <w:rFonts w:ascii="Arial" w:hAnsi="Arial" w:cs="Arial"/>
          <w:sz w:val="20"/>
          <w:szCs w:val="20"/>
        </w:rPr>
        <w:t>A</w:t>
      </w:r>
      <w:r w:rsidR="006C459B">
        <w:rPr>
          <w:rFonts w:ascii="Arial" w:hAnsi="Arial" w:cs="Arial"/>
          <w:sz w:val="20"/>
          <w:szCs w:val="20"/>
        </w:rPr>
        <w:t xml:space="preserve"> megvásárolt követelések (</w:t>
      </w:r>
      <w:r w:rsidR="001347BA">
        <w:rPr>
          <w:rFonts w:ascii="Arial" w:hAnsi="Arial" w:cs="Arial"/>
          <w:sz w:val="20"/>
          <w:szCs w:val="20"/>
        </w:rPr>
        <w:t>nem</w:t>
      </w:r>
      <w:r w:rsidR="005C5998">
        <w:rPr>
          <w:rFonts w:ascii="Arial" w:hAnsi="Arial" w:cs="Arial"/>
          <w:sz w:val="20"/>
          <w:szCs w:val="20"/>
        </w:rPr>
        <w:t xml:space="preserve"> késedel</w:t>
      </w:r>
      <w:r w:rsidR="00672E64">
        <w:rPr>
          <w:rFonts w:ascii="Arial" w:hAnsi="Arial" w:cs="Arial"/>
          <w:sz w:val="20"/>
          <w:szCs w:val="20"/>
        </w:rPr>
        <w:t>mes,</w:t>
      </w:r>
      <w:r w:rsidR="001347BA">
        <w:rPr>
          <w:rFonts w:ascii="Arial" w:hAnsi="Arial" w:cs="Arial"/>
          <w:sz w:val="20"/>
          <w:szCs w:val="20"/>
        </w:rPr>
        <w:t xml:space="preserve"> vásárolt: folyó faktoring, illetve a</w:t>
      </w:r>
      <w:r w:rsidR="00672E64">
        <w:rPr>
          <w:rFonts w:ascii="Arial" w:hAnsi="Arial" w:cs="Arial"/>
          <w:sz w:val="20"/>
          <w:szCs w:val="20"/>
        </w:rPr>
        <w:t xml:space="preserve"> már késedelmesen</w:t>
      </w:r>
      <w:r w:rsidR="001347BA">
        <w:rPr>
          <w:rFonts w:ascii="Arial" w:hAnsi="Arial" w:cs="Arial"/>
          <w:sz w:val="20"/>
          <w:szCs w:val="20"/>
        </w:rPr>
        <w:t xml:space="preserve"> </w:t>
      </w:r>
      <w:r w:rsidR="006C459B">
        <w:rPr>
          <w:rFonts w:ascii="Arial" w:hAnsi="Arial" w:cs="Arial"/>
          <w:sz w:val="20"/>
          <w:szCs w:val="20"/>
        </w:rPr>
        <w:t>vásárolt:</w:t>
      </w:r>
      <w:r w:rsidR="004454CC" w:rsidRPr="005C35FB">
        <w:rPr>
          <w:rFonts w:ascii="Arial" w:hAnsi="Arial" w:cs="Arial"/>
          <w:sz w:val="20"/>
          <w:szCs w:val="20"/>
        </w:rPr>
        <w:t xml:space="preserve"> </w:t>
      </w:r>
      <w:proofErr w:type="spellStart"/>
      <w:r w:rsidR="004454CC" w:rsidRPr="005C35FB">
        <w:rPr>
          <w:rFonts w:ascii="Arial" w:hAnsi="Arial" w:cs="Arial"/>
          <w:sz w:val="20"/>
          <w:szCs w:val="20"/>
        </w:rPr>
        <w:t>work</w:t>
      </w:r>
      <w:proofErr w:type="spellEnd"/>
      <w:r w:rsidR="00FA37AD">
        <w:rPr>
          <w:rFonts w:ascii="Arial" w:hAnsi="Arial" w:cs="Arial"/>
          <w:sz w:val="20"/>
          <w:szCs w:val="20"/>
        </w:rPr>
        <w:t>-</w:t>
      </w:r>
      <w:r w:rsidR="004454CC" w:rsidRPr="005C35FB">
        <w:rPr>
          <w:rFonts w:ascii="Arial" w:hAnsi="Arial" w:cs="Arial"/>
          <w:sz w:val="20"/>
          <w:szCs w:val="20"/>
        </w:rPr>
        <w:t xml:space="preserve">out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 követelések</w:t>
      </w:r>
      <w:r w:rsidR="001347BA">
        <w:rPr>
          <w:rFonts w:ascii="Arial" w:hAnsi="Arial" w:cs="Arial"/>
          <w:sz w:val="20"/>
          <w:szCs w:val="20"/>
        </w:rPr>
        <w:t>)</w:t>
      </w:r>
      <w:r w:rsidR="007919DF" w:rsidRPr="005C35FB">
        <w:rPr>
          <w:rFonts w:ascii="Arial" w:hAnsi="Arial" w:cs="Arial"/>
          <w:sz w:val="20"/>
          <w:szCs w:val="20"/>
        </w:rPr>
        <w:t xml:space="preserve"> záróállománya a </w:t>
      </w:r>
      <w:r w:rsidR="007919DF" w:rsidRPr="00B54F39">
        <w:rPr>
          <w:rFonts w:ascii="Arial" w:hAnsi="Arial" w:cs="Arial"/>
          <w:b/>
          <w:sz w:val="20"/>
          <w:szCs w:val="20"/>
        </w:rPr>
        <w:t>24G7</w:t>
      </w:r>
      <w:r w:rsidR="00B54F39" w:rsidRPr="00B54F39">
        <w:rPr>
          <w:b/>
        </w:rPr>
        <w:t xml:space="preserve"> </w:t>
      </w:r>
      <w:r w:rsidR="00B54F39" w:rsidRPr="00B54F39">
        <w:rPr>
          <w:rFonts w:ascii="Arial" w:hAnsi="Arial" w:cs="Arial"/>
          <w:b/>
          <w:sz w:val="20"/>
          <w:szCs w:val="20"/>
        </w:rPr>
        <w:t>Vásárolt követelés állomány (tárgyidőszak végén)</w:t>
      </w:r>
      <w:r w:rsidR="007919DF" w:rsidRPr="005C35FB">
        <w:rPr>
          <w:rFonts w:ascii="Arial" w:hAnsi="Arial" w:cs="Arial"/>
          <w:sz w:val="20"/>
          <w:szCs w:val="20"/>
        </w:rPr>
        <w:t xml:space="preserve"> soron</w:t>
      </w:r>
      <w:r w:rsidR="00E45F39" w:rsidRPr="005C35FB">
        <w:rPr>
          <w:rFonts w:ascii="Arial" w:hAnsi="Arial" w:cs="Arial"/>
          <w:sz w:val="20"/>
          <w:szCs w:val="20"/>
        </w:rPr>
        <w:t xml:space="preserve"> </w:t>
      </w:r>
      <w:r w:rsidR="004454CC" w:rsidRPr="005C35FB">
        <w:rPr>
          <w:rFonts w:ascii="Arial" w:hAnsi="Arial" w:cs="Arial"/>
          <w:sz w:val="20"/>
          <w:szCs w:val="20"/>
        </w:rPr>
        <w:t>jelentendő.</w:t>
      </w:r>
    </w:p>
    <w:bookmarkEnd w:id="168"/>
    <w:p w14:paraId="77AA4AF1" w14:textId="77777777" w:rsidR="0073070C" w:rsidRPr="00D71A64" w:rsidRDefault="0073070C" w:rsidP="009638BE">
      <w:pPr>
        <w:autoSpaceDE w:val="0"/>
        <w:autoSpaceDN w:val="0"/>
        <w:adjustRightInd w:val="0"/>
        <w:rPr>
          <w:rFonts w:ascii="Arial" w:hAnsi="Arial" w:cs="Arial"/>
          <w:bCs/>
          <w:sz w:val="20"/>
          <w:szCs w:val="20"/>
        </w:rPr>
      </w:pPr>
    </w:p>
    <w:p w14:paraId="5B09F51D" w14:textId="77777777" w:rsidR="00AE17A7" w:rsidRPr="00D71A64" w:rsidRDefault="00AE17A7" w:rsidP="009638BE">
      <w:pPr>
        <w:autoSpaceDE w:val="0"/>
        <w:autoSpaceDN w:val="0"/>
        <w:adjustRightInd w:val="0"/>
        <w:rPr>
          <w:rFonts w:ascii="Arial" w:hAnsi="Arial" w:cs="Arial"/>
          <w:bCs/>
          <w:sz w:val="20"/>
          <w:szCs w:val="20"/>
        </w:rPr>
      </w:pPr>
    </w:p>
    <w:p w14:paraId="280D333A" w14:textId="287864DD" w:rsidR="00AE17A7" w:rsidRPr="005C35FB" w:rsidRDefault="00AE17A7"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24I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Követeléskezelésre megvásárolt, ingatlan</w:t>
      </w:r>
      <w:r w:rsidR="00376B2B">
        <w:rPr>
          <w:rFonts w:ascii="Arial" w:hAnsi="Arial" w:cs="Arial"/>
          <w:i w:val="0"/>
          <w:color w:val="auto"/>
          <w:sz w:val="20"/>
          <w:szCs w:val="20"/>
          <w:lang w:val="hu-HU"/>
        </w:rPr>
        <w:t>-</w:t>
      </w:r>
      <w:r w:rsidRPr="005C35FB">
        <w:rPr>
          <w:rFonts w:ascii="Arial" w:hAnsi="Arial" w:cs="Arial"/>
          <w:i w:val="0"/>
          <w:color w:val="auto"/>
          <w:sz w:val="20"/>
          <w:szCs w:val="20"/>
          <w:lang w:val="hu-HU"/>
        </w:rPr>
        <w:t>jelzálog</w:t>
      </w:r>
      <w:r w:rsidR="00376B2B">
        <w:rPr>
          <w:rFonts w:ascii="Arial" w:hAnsi="Arial" w:cs="Arial"/>
          <w:i w:val="0"/>
          <w:color w:val="auto"/>
          <w:sz w:val="20"/>
          <w:szCs w:val="20"/>
          <w:lang w:val="hu-HU"/>
        </w:rPr>
        <w:t>jog</w:t>
      </w:r>
      <w:r w:rsidRPr="005C35FB">
        <w:rPr>
          <w:rFonts w:ascii="Arial" w:hAnsi="Arial" w:cs="Arial"/>
          <w:i w:val="0"/>
          <w:color w:val="auto"/>
          <w:sz w:val="20"/>
          <w:szCs w:val="20"/>
          <w:lang w:val="hu-HU"/>
        </w:rPr>
        <w:t>gal fedezett lakossági hitelekből származó követelések</w:t>
      </w:r>
    </w:p>
    <w:p w14:paraId="1D72FBCF" w14:textId="77777777" w:rsidR="00BE3551" w:rsidRPr="00D71A64" w:rsidRDefault="00BE3551" w:rsidP="00BE3551">
      <w:pPr>
        <w:autoSpaceDE w:val="0"/>
        <w:autoSpaceDN w:val="0"/>
        <w:adjustRightInd w:val="0"/>
        <w:rPr>
          <w:rFonts w:ascii="Arial" w:hAnsi="Arial" w:cs="Arial"/>
          <w:bCs/>
          <w:sz w:val="22"/>
          <w:szCs w:val="20"/>
        </w:rPr>
      </w:pPr>
    </w:p>
    <w:p w14:paraId="5F32EF77"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a pénzügyi vállalkozás által pénzügyi intézményektől követeléskezelésre megvásárolt</w:t>
      </w:r>
      <w:r w:rsidR="00D8344E">
        <w:rPr>
          <w:rFonts w:ascii="Arial" w:hAnsi="Arial" w:cs="Arial"/>
          <w:color w:val="000000"/>
          <w:sz w:val="20"/>
          <w:szCs w:val="20"/>
        </w:rPr>
        <w:t>,</w:t>
      </w:r>
      <w:r w:rsidRPr="005C35FB">
        <w:rPr>
          <w:rFonts w:ascii="Arial" w:hAnsi="Arial" w:cs="Arial"/>
          <w:color w:val="000000"/>
          <w:sz w:val="20"/>
          <w:szCs w:val="20"/>
        </w:rPr>
        <w:t xml:space="preserve"> lakóingatlan</w:t>
      </w:r>
      <w:r w:rsidR="008A5C50">
        <w:rPr>
          <w:rFonts w:ascii="Arial" w:hAnsi="Arial" w:cs="Arial"/>
          <w:color w:val="000000"/>
          <w:sz w:val="20"/>
          <w:szCs w:val="20"/>
        </w:rPr>
        <w:t xml:space="preserve">ra alapított </w:t>
      </w:r>
      <w:r w:rsidRPr="005C35FB">
        <w:rPr>
          <w:rFonts w:ascii="Arial" w:hAnsi="Arial" w:cs="Arial"/>
          <w:color w:val="000000"/>
          <w:sz w:val="20"/>
          <w:szCs w:val="20"/>
        </w:rPr>
        <w:t>jelzálog</w:t>
      </w:r>
      <w:r w:rsidR="00277046">
        <w:rPr>
          <w:rFonts w:ascii="Arial" w:hAnsi="Arial" w:cs="Arial"/>
          <w:color w:val="000000"/>
          <w:sz w:val="20"/>
          <w:szCs w:val="20"/>
        </w:rPr>
        <w:t>jog</w:t>
      </w:r>
      <w:r w:rsidRPr="005C35FB">
        <w:rPr>
          <w:rFonts w:ascii="Arial" w:hAnsi="Arial" w:cs="Arial"/>
          <w:color w:val="000000"/>
          <w:sz w:val="20"/>
          <w:szCs w:val="20"/>
        </w:rPr>
        <w:t>gal fedezett lakossági jelzáloghitelekből eredő</w:t>
      </w:r>
      <w:r w:rsidR="00057A77" w:rsidRPr="005C35FB">
        <w:rPr>
          <w:rFonts w:ascii="Arial" w:hAnsi="Arial" w:cs="Arial"/>
          <w:color w:val="000000"/>
          <w:sz w:val="20"/>
          <w:szCs w:val="20"/>
        </w:rPr>
        <w:t>,</w:t>
      </w:r>
      <w:r w:rsidRPr="005C35FB">
        <w:rPr>
          <w:rFonts w:ascii="Arial" w:hAnsi="Arial" w:cs="Arial"/>
          <w:color w:val="000000"/>
          <w:sz w:val="20"/>
          <w:szCs w:val="20"/>
        </w:rPr>
        <w:t xml:space="preserve"> adósokkal szemben fennálló követelései kockázat</w:t>
      </w:r>
      <w:r w:rsidR="008A5015" w:rsidRPr="005C35FB">
        <w:rPr>
          <w:rFonts w:ascii="Arial" w:hAnsi="Arial" w:cs="Arial"/>
          <w:color w:val="000000"/>
          <w:sz w:val="20"/>
          <w:szCs w:val="20"/>
        </w:rPr>
        <w:t>á</w:t>
      </w:r>
      <w:r w:rsidRPr="005C35FB">
        <w:rPr>
          <w:rFonts w:ascii="Arial" w:hAnsi="Arial" w:cs="Arial"/>
          <w:color w:val="000000"/>
          <w:sz w:val="20"/>
          <w:szCs w:val="20"/>
        </w:rPr>
        <w:t>nak felmérésére szolgál.</w:t>
      </w:r>
    </w:p>
    <w:p w14:paraId="40199C12"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táblában a követeléskezelésre megvásárolt ügyletek vonatkozásában az adósokkal szemben fennálló követelés teljes értékét kell szerepeltetni.</w:t>
      </w:r>
    </w:p>
    <w:p w14:paraId="31853156" w14:textId="1B417A0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táblát a tárgyidőpontban a vonatkozó szerződésekkel, valamint a nullás számlaosztályban nyilvántartott adatokkal </w:t>
      </w:r>
      <w:r w:rsidRPr="00315312">
        <w:rPr>
          <w:rFonts w:ascii="Arial" w:hAnsi="Arial" w:cs="Arial"/>
          <w:color w:val="000000"/>
          <w:sz w:val="20"/>
          <w:szCs w:val="20"/>
        </w:rPr>
        <w:t>összhangban</w:t>
      </w:r>
      <w:r w:rsidR="00887316" w:rsidRPr="00315312">
        <w:rPr>
          <w:rFonts w:ascii="Arial" w:hAnsi="Arial" w:cs="Arial"/>
          <w:color w:val="000000"/>
          <w:sz w:val="20"/>
          <w:szCs w:val="20"/>
        </w:rPr>
        <w:t xml:space="preserve"> – az aktuális állapot szerint, </w:t>
      </w:r>
      <w:proofErr w:type="spellStart"/>
      <w:r w:rsidR="00887316" w:rsidRPr="00315312">
        <w:rPr>
          <w:rFonts w:ascii="Arial" w:hAnsi="Arial" w:cs="Arial"/>
          <w:color w:val="000000"/>
          <w:sz w:val="20"/>
          <w:szCs w:val="20"/>
        </w:rPr>
        <w:t>duplikáció</w:t>
      </w:r>
      <w:proofErr w:type="spellEnd"/>
      <w:r w:rsidR="00887316" w:rsidRPr="00315312">
        <w:rPr>
          <w:rFonts w:ascii="Arial" w:hAnsi="Arial" w:cs="Arial"/>
          <w:color w:val="000000"/>
          <w:sz w:val="20"/>
          <w:szCs w:val="20"/>
        </w:rPr>
        <w:t xml:space="preserve"> nélkül </w:t>
      </w:r>
      <w:r w:rsidR="00D54E2B" w:rsidRPr="00315312">
        <w:rPr>
          <w:rFonts w:ascii="Arial" w:hAnsi="Arial" w:cs="Arial"/>
          <w:color w:val="000000"/>
          <w:sz w:val="20"/>
          <w:szCs w:val="20"/>
        </w:rPr>
        <w:t>–</w:t>
      </w:r>
      <w:r w:rsidRPr="00315312">
        <w:rPr>
          <w:rFonts w:ascii="Arial" w:hAnsi="Arial" w:cs="Arial"/>
          <w:color w:val="000000"/>
          <w:sz w:val="20"/>
          <w:szCs w:val="20"/>
        </w:rPr>
        <w:t xml:space="preserve"> kell</w:t>
      </w:r>
      <w:r w:rsidRPr="005C35FB">
        <w:rPr>
          <w:rFonts w:ascii="Arial" w:hAnsi="Arial" w:cs="Arial"/>
          <w:color w:val="000000"/>
          <w:sz w:val="20"/>
          <w:szCs w:val="20"/>
        </w:rPr>
        <w:t xml:space="preserve"> kitölteni</w:t>
      </w:r>
      <w:r w:rsidRPr="003F4310">
        <w:rPr>
          <w:rFonts w:ascii="Arial" w:hAnsi="Arial" w:cs="Arial"/>
          <w:color w:val="000000"/>
          <w:sz w:val="20"/>
          <w:szCs w:val="20"/>
        </w:rPr>
        <w:t>.</w:t>
      </w:r>
      <w:r w:rsidR="006A5E82" w:rsidRPr="008B2863">
        <w:rPr>
          <w:rFonts w:ascii="Arial" w:hAnsi="Arial" w:cs="Arial"/>
          <w:color w:val="000000"/>
          <w:sz w:val="20"/>
          <w:szCs w:val="20"/>
        </w:rPr>
        <w:t xml:space="preserve"> </w:t>
      </w:r>
      <w:r w:rsidR="006A5E82" w:rsidRPr="00201876">
        <w:rPr>
          <w:rFonts w:ascii="Arial" w:hAnsi="Arial" w:cs="Arial"/>
          <w:color w:val="000000"/>
          <w:sz w:val="20"/>
          <w:szCs w:val="20"/>
        </w:rPr>
        <w:t>A táblát az átvétel időpontjában ingatlan</w:t>
      </w:r>
      <w:r w:rsidR="006A5E82" w:rsidRPr="00EA6B6D">
        <w:rPr>
          <w:rFonts w:ascii="Arial" w:hAnsi="Arial" w:cs="Arial"/>
          <w:color w:val="000000"/>
          <w:sz w:val="20"/>
          <w:szCs w:val="20"/>
        </w:rPr>
        <w:t>-jelzálog</w:t>
      </w:r>
      <w:r w:rsidR="006A5E82">
        <w:rPr>
          <w:rFonts w:ascii="Arial" w:hAnsi="Arial" w:cs="Arial"/>
          <w:color w:val="000000"/>
          <w:sz w:val="20"/>
          <w:szCs w:val="20"/>
        </w:rPr>
        <w:t>jog</w:t>
      </w:r>
      <w:r w:rsidR="006A5E82" w:rsidRPr="00EA6B6D">
        <w:rPr>
          <w:rFonts w:ascii="Arial" w:hAnsi="Arial" w:cs="Arial"/>
          <w:color w:val="000000"/>
          <w:sz w:val="20"/>
          <w:szCs w:val="20"/>
        </w:rPr>
        <w:t>gal</w:t>
      </w:r>
      <w:r w:rsidR="006A5E82" w:rsidRPr="009B58A9">
        <w:rPr>
          <w:rFonts w:ascii="Arial" w:hAnsi="Arial" w:cs="Arial"/>
          <w:color w:val="000000"/>
          <w:sz w:val="20"/>
          <w:szCs w:val="20"/>
        </w:rPr>
        <w:t xml:space="preserve"> fedezett</w:t>
      </w:r>
      <w:r w:rsidR="006A5E82" w:rsidRPr="00151E54">
        <w:rPr>
          <w:rFonts w:ascii="Arial" w:hAnsi="Arial" w:cs="Arial"/>
          <w:color w:val="000000"/>
          <w:sz w:val="20"/>
          <w:szCs w:val="20"/>
        </w:rPr>
        <w:t xml:space="preserve"> lakossági h</w:t>
      </w:r>
      <w:r w:rsidR="006A5E82" w:rsidRPr="003F4310">
        <w:rPr>
          <w:rFonts w:ascii="Arial" w:hAnsi="Arial" w:cs="Arial"/>
          <w:color w:val="000000"/>
          <w:sz w:val="20"/>
          <w:szCs w:val="20"/>
        </w:rPr>
        <w:t>itelekből származó állományra vonatkozóan kell kitölteni mindaddig, amíg az ingatlan-jelzálog</w:t>
      </w:r>
      <w:r w:rsidR="006A5E82">
        <w:rPr>
          <w:rFonts w:ascii="Arial" w:hAnsi="Arial" w:cs="Arial"/>
          <w:color w:val="000000"/>
          <w:sz w:val="20"/>
          <w:szCs w:val="20"/>
        </w:rPr>
        <w:t>jog</w:t>
      </w:r>
      <w:r w:rsidR="006A5E82" w:rsidRPr="003F4310">
        <w:rPr>
          <w:rFonts w:ascii="Arial" w:hAnsi="Arial" w:cs="Arial"/>
          <w:color w:val="000000"/>
          <w:sz w:val="20"/>
          <w:szCs w:val="20"/>
        </w:rPr>
        <w:t xml:space="preserve"> fedezet a követelés mögött fennáll.</w:t>
      </w:r>
      <w:r w:rsidR="004E217F" w:rsidRPr="008B2863">
        <w:rPr>
          <w:rFonts w:ascii="Arial" w:hAnsi="Arial" w:cs="Arial"/>
          <w:color w:val="000000"/>
          <w:sz w:val="20"/>
          <w:szCs w:val="20"/>
        </w:rPr>
        <w:t xml:space="preserve"> </w:t>
      </w:r>
    </w:p>
    <w:p w14:paraId="5DC27F11" w14:textId="77777777" w:rsidR="00087C9E" w:rsidRPr="005C35FB" w:rsidRDefault="00087C9E" w:rsidP="00087C9E">
      <w:pPr>
        <w:autoSpaceDE w:val="0"/>
        <w:autoSpaceDN w:val="0"/>
        <w:adjustRightInd w:val="0"/>
        <w:jc w:val="both"/>
        <w:rPr>
          <w:rFonts w:ascii="Arial" w:hAnsi="Arial" w:cs="Arial"/>
          <w:color w:val="000000"/>
          <w:sz w:val="20"/>
          <w:szCs w:val="20"/>
        </w:rPr>
      </w:pPr>
    </w:p>
    <w:p w14:paraId="09918C51"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oszlopai</w:t>
      </w:r>
    </w:p>
    <w:p w14:paraId="2FC0AA70" w14:textId="77777777" w:rsidR="00BE3551" w:rsidRPr="005C35FB" w:rsidRDefault="00BE3551" w:rsidP="00087C9E">
      <w:pPr>
        <w:autoSpaceDE w:val="0"/>
        <w:autoSpaceDN w:val="0"/>
        <w:adjustRightInd w:val="0"/>
        <w:jc w:val="both"/>
        <w:rPr>
          <w:rFonts w:ascii="Arial" w:hAnsi="Arial" w:cs="Arial"/>
          <w:color w:val="000000"/>
          <w:sz w:val="20"/>
          <w:szCs w:val="20"/>
        </w:rPr>
      </w:pPr>
    </w:p>
    <w:p w14:paraId="0D574835"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oszlopaiban az állomány adatokban az adósokkal szemben nyilvántartott követelések teljes összegét kell szerepeltetni</w:t>
      </w:r>
      <w:r w:rsidR="00D1542A" w:rsidRPr="005C35FB">
        <w:rPr>
          <w:rFonts w:ascii="Arial" w:hAnsi="Arial" w:cs="Arial"/>
          <w:color w:val="000000"/>
          <w:sz w:val="20"/>
          <w:szCs w:val="20"/>
        </w:rPr>
        <w:t xml:space="preserve"> a késedelmességi időtartam kategóriák</w:t>
      </w:r>
      <w:r w:rsidR="00AF2C87" w:rsidRPr="005C35FB">
        <w:rPr>
          <w:rFonts w:ascii="Arial" w:hAnsi="Arial" w:cs="Arial"/>
          <w:color w:val="000000"/>
          <w:sz w:val="20"/>
          <w:szCs w:val="20"/>
        </w:rPr>
        <w:t xml:space="preserve"> szerint</w:t>
      </w:r>
      <w:r w:rsidRPr="005C35FB">
        <w:rPr>
          <w:rFonts w:ascii="Arial" w:hAnsi="Arial" w:cs="Arial"/>
          <w:color w:val="000000"/>
          <w:sz w:val="20"/>
          <w:szCs w:val="20"/>
        </w:rPr>
        <w:t>.</w:t>
      </w:r>
    </w:p>
    <w:p w14:paraId="6879D199" w14:textId="77777777" w:rsidR="00BE3551" w:rsidRPr="005C35FB" w:rsidRDefault="00BE3551" w:rsidP="00087C9E">
      <w:pPr>
        <w:autoSpaceDE w:val="0"/>
        <w:autoSpaceDN w:val="0"/>
        <w:adjustRightInd w:val="0"/>
        <w:jc w:val="both"/>
        <w:rPr>
          <w:rFonts w:ascii="Arial" w:hAnsi="Arial" w:cs="Arial"/>
          <w:color w:val="000000"/>
          <w:sz w:val="20"/>
          <w:szCs w:val="20"/>
        </w:rPr>
      </w:pPr>
    </w:p>
    <w:p w14:paraId="246ACB34"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sorai</w:t>
      </w:r>
    </w:p>
    <w:p w14:paraId="30023D98" w14:textId="77777777" w:rsidR="00BE3551" w:rsidRPr="005C35FB" w:rsidRDefault="00BE3551" w:rsidP="00087C9E">
      <w:pPr>
        <w:autoSpaceDE w:val="0"/>
        <w:autoSpaceDN w:val="0"/>
        <w:adjustRightInd w:val="0"/>
        <w:jc w:val="both"/>
        <w:rPr>
          <w:rFonts w:ascii="Arial" w:hAnsi="Arial" w:cs="Arial"/>
          <w:color w:val="000000"/>
          <w:sz w:val="20"/>
          <w:szCs w:val="20"/>
        </w:rPr>
      </w:pPr>
    </w:p>
    <w:p w14:paraId="6101B06E"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w:t>
      </w:r>
      <w:r w:rsidR="006F63CE" w:rsidRPr="005C35FB">
        <w:rPr>
          <w:rFonts w:ascii="Arial" w:hAnsi="Arial" w:cs="Arial"/>
          <w:color w:val="000000"/>
          <w:sz w:val="20"/>
          <w:szCs w:val="20"/>
        </w:rPr>
        <w:t>24I</w:t>
      </w:r>
      <w:r w:rsidRPr="005C35FB">
        <w:rPr>
          <w:rFonts w:ascii="Arial" w:hAnsi="Arial" w:cs="Arial"/>
          <w:color w:val="000000"/>
          <w:sz w:val="20"/>
          <w:szCs w:val="20"/>
        </w:rPr>
        <w:t>0</w:t>
      </w:r>
      <w:r w:rsidR="006F63CE" w:rsidRPr="005C35FB">
        <w:rPr>
          <w:rFonts w:ascii="Arial" w:hAnsi="Arial" w:cs="Arial"/>
          <w:color w:val="000000"/>
          <w:sz w:val="20"/>
          <w:szCs w:val="20"/>
        </w:rPr>
        <w:t>1 sorban az adatokat a</w:t>
      </w:r>
      <w:r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Pr="005C35FB">
        <w:rPr>
          <w:rFonts w:ascii="Arial" w:hAnsi="Arial" w:cs="Arial"/>
          <w:color w:val="000000"/>
          <w:sz w:val="20"/>
          <w:szCs w:val="20"/>
        </w:rPr>
        <w:t xml:space="preserve"> elején fennálló lakossági jelzáloghitelekből eredő követelés</w:t>
      </w:r>
      <w:r w:rsidR="006F63CE" w:rsidRPr="005C35FB">
        <w:rPr>
          <w:rFonts w:ascii="Arial" w:hAnsi="Arial" w:cs="Arial"/>
          <w:color w:val="000000"/>
          <w:sz w:val="20"/>
          <w:szCs w:val="20"/>
        </w:rPr>
        <w:t>állományt kell szerepeltetni, mely</w:t>
      </w:r>
      <w:r w:rsidRPr="005C35FB">
        <w:rPr>
          <w:rFonts w:ascii="Arial" w:hAnsi="Arial" w:cs="Arial"/>
          <w:color w:val="000000"/>
          <w:sz w:val="20"/>
          <w:szCs w:val="20"/>
        </w:rPr>
        <w:t xml:space="preserve"> meg kell</w:t>
      </w:r>
      <w:r w:rsidR="006F63CE" w:rsidRPr="005C35FB">
        <w:rPr>
          <w:rFonts w:ascii="Arial" w:hAnsi="Arial" w:cs="Arial"/>
          <w:color w:val="000000"/>
          <w:sz w:val="20"/>
          <w:szCs w:val="20"/>
        </w:rPr>
        <w:t>, hogy</w:t>
      </w:r>
      <w:r w:rsidRPr="005C35FB">
        <w:rPr>
          <w:rFonts w:ascii="Arial" w:hAnsi="Arial" w:cs="Arial"/>
          <w:color w:val="000000"/>
          <w:sz w:val="20"/>
          <w:szCs w:val="20"/>
        </w:rPr>
        <w:t xml:space="preserve"> egyezzen a</w:t>
      </w:r>
      <w:r w:rsidR="00BF541B"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00AB5345" w:rsidRPr="005C35FB">
        <w:rPr>
          <w:rFonts w:ascii="Arial" w:hAnsi="Arial" w:cs="Arial"/>
          <w:color w:val="000000"/>
          <w:sz w:val="20"/>
          <w:szCs w:val="20"/>
        </w:rPr>
        <w:t>et megelőző negyedév</w:t>
      </w:r>
      <w:r w:rsidRPr="005C35FB">
        <w:rPr>
          <w:rFonts w:ascii="Arial" w:hAnsi="Arial" w:cs="Arial"/>
          <w:color w:val="000000"/>
          <w:sz w:val="20"/>
          <w:szCs w:val="20"/>
        </w:rPr>
        <w:t xml:space="preserve"> végén fennálló lakossági jelzáloghitelekből eredő követelés</w:t>
      </w:r>
      <w:r w:rsidR="006F63CE" w:rsidRPr="005C35FB">
        <w:rPr>
          <w:rFonts w:ascii="Arial" w:hAnsi="Arial" w:cs="Arial"/>
          <w:color w:val="000000"/>
          <w:sz w:val="20"/>
          <w:szCs w:val="20"/>
        </w:rPr>
        <w:t>állománnyal</w:t>
      </w:r>
      <w:r w:rsidRPr="005C35FB">
        <w:rPr>
          <w:rFonts w:ascii="Arial" w:hAnsi="Arial" w:cs="Arial"/>
          <w:color w:val="000000"/>
          <w:sz w:val="20"/>
          <w:szCs w:val="20"/>
        </w:rPr>
        <w:t>.</w:t>
      </w:r>
    </w:p>
    <w:p w14:paraId="18DA5F5A" w14:textId="77777777" w:rsidR="006F63CE" w:rsidRPr="005C35FB" w:rsidRDefault="006F63CE" w:rsidP="00087C9E">
      <w:pPr>
        <w:autoSpaceDE w:val="0"/>
        <w:autoSpaceDN w:val="0"/>
        <w:adjustRightInd w:val="0"/>
        <w:jc w:val="both"/>
        <w:rPr>
          <w:rFonts w:ascii="Arial" w:hAnsi="Arial" w:cs="Arial"/>
          <w:color w:val="000000"/>
          <w:sz w:val="20"/>
          <w:szCs w:val="20"/>
        </w:rPr>
      </w:pPr>
    </w:p>
    <w:p w14:paraId="0C88CF0C" w14:textId="21A31F10"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24I02 sorban a</w:t>
      </w:r>
      <w:r w:rsidR="009F3CE7" w:rsidRPr="005C35FB">
        <w:rPr>
          <w:rFonts w:ascii="Arial" w:hAnsi="Arial" w:cs="Arial"/>
          <w:color w:val="000000"/>
          <w:sz w:val="20"/>
          <w:szCs w:val="20"/>
        </w:rPr>
        <w:t xml:space="preserve"> 24I01 soron szereplő – </w:t>
      </w:r>
      <w:r w:rsidRPr="005C35FB">
        <w:rPr>
          <w:rFonts w:ascii="Arial" w:hAnsi="Arial" w:cs="Arial"/>
          <w:color w:val="000000"/>
          <w:sz w:val="20"/>
          <w:szCs w:val="20"/>
        </w:rPr>
        <w:t>nyitó</w:t>
      </w:r>
      <w:r w:rsidR="009F3CE7" w:rsidRPr="005C35FB">
        <w:rPr>
          <w:rFonts w:ascii="Arial" w:hAnsi="Arial" w:cs="Arial"/>
          <w:color w:val="000000"/>
          <w:sz w:val="20"/>
          <w:szCs w:val="20"/>
        </w:rPr>
        <w:t xml:space="preserve"> </w:t>
      </w:r>
      <w:r w:rsidR="00FC58AE">
        <w:rPr>
          <w:rFonts w:ascii="Arial" w:hAnsi="Arial" w:cs="Arial"/>
          <w:color w:val="000000"/>
          <w:sz w:val="20"/>
          <w:szCs w:val="20"/>
        </w:rPr>
        <w:t>–</w:t>
      </w:r>
      <w:r w:rsidRPr="005C35FB">
        <w:rPr>
          <w:rFonts w:ascii="Arial" w:hAnsi="Arial" w:cs="Arial"/>
          <w:color w:val="000000"/>
          <w:sz w:val="20"/>
          <w:szCs w:val="20"/>
        </w:rPr>
        <w:t xml:space="preserve"> állományt a </w:t>
      </w:r>
      <w:r w:rsidR="009F3CE7" w:rsidRPr="005C35FB">
        <w:rPr>
          <w:rFonts w:ascii="Arial" w:hAnsi="Arial" w:cs="Arial"/>
          <w:color w:val="000000"/>
          <w:sz w:val="20"/>
          <w:szCs w:val="20"/>
        </w:rPr>
        <w:t>tárgy</w:t>
      </w:r>
      <w:r w:rsidRPr="005C35FB">
        <w:rPr>
          <w:rFonts w:ascii="Arial" w:hAnsi="Arial" w:cs="Arial"/>
          <w:color w:val="000000"/>
          <w:sz w:val="20"/>
          <w:szCs w:val="20"/>
        </w:rPr>
        <w:t>negyedév során keletkezett tranzakció</w:t>
      </w:r>
      <w:r w:rsidR="009F3CE7" w:rsidRPr="005C35FB">
        <w:rPr>
          <w:rFonts w:ascii="Arial" w:hAnsi="Arial" w:cs="Arial"/>
          <w:color w:val="000000"/>
          <w:sz w:val="20"/>
          <w:szCs w:val="20"/>
        </w:rPr>
        <w:t>k figyelembevételével (tranzakció</w:t>
      </w:r>
      <w:r w:rsidRPr="005C35FB">
        <w:rPr>
          <w:rFonts w:ascii="Arial" w:hAnsi="Arial" w:cs="Arial"/>
          <w:color w:val="000000"/>
          <w:sz w:val="20"/>
          <w:szCs w:val="20"/>
        </w:rPr>
        <w:t>s növekmény vásárlásból m</w:t>
      </w:r>
      <w:r w:rsidR="009F3CE7" w:rsidRPr="005C35FB">
        <w:rPr>
          <w:rFonts w:ascii="Arial" w:hAnsi="Arial" w:cs="Arial"/>
          <w:color w:val="000000"/>
          <w:sz w:val="20"/>
          <w:szCs w:val="20"/>
        </w:rPr>
        <w:t>í</w:t>
      </w:r>
      <w:r w:rsidRPr="005C35FB">
        <w:rPr>
          <w:rFonts w:ascii="Arial" w:hAnsi="Arial" w:cs="Arial"/>
          <w:color w:val="000000"/>
          <w:sz w:val="20"/>
          <w:szCs w:val="20"/>
        </w:rPr>
        <w:t>nusz</w:t>
      </w:r>
      <w:r w:rsidR="009F3CE7" w:rsidRPr="005C35FB">
        <w:rPr>
          <w:rFonts w:ascii="Arial" w:hAnsi="Arial" w:cs="Arial"/>
          <w:color w:val="000000"/>
          <w:sz w:val="20"/>
          <w:szCs w:val="20"/>
        </w:rPr>
        <w:t xml:space="preserve"> a</w:t>
      </w:r>
      <w:r w:rsidRPr="005C35FB">
        <w:rPr>
          <w:rFonts w:ascii="Arial" w:hAnsi="Arial" w:cs="Arial"/>
          <w:color w:val="000000"/>
          <w:sz w:val="20"/>
          <w:szCs w:val="20"/>
        </w:rPr>
        <w:t xml:space="preserve"> tranzakciós csökkenés</w:t>
      </w:r>
      <w:r w:rsidR="009F3CE7" w:rsidRPr="005C35FB">
        <w:rPr>
          <w:rFonts w:ascii="Arial" w:hAnsi="Arial" w:cs="Arial"/>
          <w:color w:val="000000"/>
          <w:sz w:val="20"/>
          <w:szCs w:val="20"/>
        </w:rPr>
        <w:t>ek</w:t>
      </w:r>
      <w:r w:rsidRPr="005C35FB">
        <w:rPr>
          <w:rFonts w:ascii="Arial" w:hAnsi="Arial" w:cs="Arial"/>
          <w:color w:val="000000"/>
          <w:sz w:val="20"/>
          <w:szCs w:val="20"/>
        </w:rPr>
        <w:t xml:space="preserve"> (eladás, törlesztés, elengedés, leírás, egyéb)</w:t>
      </w:r>
      <w:r w:rsidR="009F3CE7" w:rsidRPr="005C35FB">
        <w:rPr>
          <w:rFonts w:ascii="Arial" w:hAnsi="Arial" w:cs="Arial"/>
          <w:color w:val="000000"/>
          <w:sz w:val="20"/>
          <w:szCs w:val="20"/>
        </w:rPr>
        <w:t xml:space="preserve"> együtt)</w:t>
      </w:r>
      <w:r w:rsidRPr="005C35FB">
        <w:rPr>
          <w:rFonts w:ascii="Arial" w:hAnsi="Arial" w:cs="Arial"/>
          <w:color w:val="000000"/>
          <w:sz w:val="20"/>
          <w:szCs w:val="20"/>
        </w:rPr>
        <w:t xml:space="preserve"> kell szerepeltetni.</w:t>
      </w:r>
    </w:p>
    <w:p w14:paraId="777BC08B" w14:textId="77777777" w:rsidR="006F63CE" w:rsidRPr="005C35FB" w:rsidRDefault="006F63CE" w:rsidP="006F63CE">
      <w:pPr>
        <w:jc w:val="both"/>
        <w:rPr>
          <w:rFonts w:ascii="Arial" w:hAnsi="Arial" w:cs="Arial"/>
          <w:color w:val="000000"/>
          <w:sz w:val="20"/>
          <w:szCs w:val="20"/>
        </w:rPr>
      </w:pPr>
    </w:p>
    <w:p w14:paraId="619695BF" w14:textId="622E2C0B"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24I021 sorban </w:t>
      </w:r>
      <w:r w:rsidRPr="005C35FB">
        <w:rPr>
          <w:rFonts w:ascii="Arial" w:eastAsia="Times New Roman" w:hAnsi="Arial" w:cs="Arial"/>
          <w:color w:val="262626"/>
          <w:sz w:val="20"/>
          <w:szCs w:val="20"/>
        </w:rPr>
        <w:t xml:space="preserve">az adatokat a </w:t>
      </w:r>
      <w:r w:rsidR="006A5E82">
        <w:rPr>
          <w:rFonts w:ascii="Arial" w:eastAsia="Times New Roman" w:hAnsi="Arial" w:cs="Arial"/>
          <w:color w:val="262626"/>
          <w:sz w:val="20"/>
          <w:szCs w:val="20"/>
        </w:rPr>
        <w:t>t</w:t>
      </w:r>
      <w:r w:rsidR="00020DD7">
        <w:rPr>
          <w:rFonts w:ascii="Arial" w:eastAsia="Times New Roman" w:hAnsi="Arial" w:cs="Arial"/>
          <w:color w:val="262626"/>
          <w:sz w:val="20"/>
          <w:szCs w:val="20"/>
        </w:rPr>
        <w:t>árgyidőszak végén fennálló</w:t>
      </w:r>
      <w:r w:rsidRPr="005C35FB">
        <w:rPr>
          <w:rFonts w:ascii="Arial" w:eastAsia="Times New Roman" w:hAnsi="Arial" w:cs="Arial"/>
          <w:color w:val="262626"/>
          <w:sz w:val="20"/>
          <w:szCs w:val="20"/>
        </w:rPr>
        <w:t xml:space="preserve"> állomány vonatkozásában kell megadni.</w:t>
      </w:r>
    </w:p>
    <w:p w14:paraId="68FBA6F6" w14:textId="77777777"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Itt kell szerepeltetni mindazon állományokat melyek kapcsán az átvételt megelőzően az engedményező és az adós között megállapodás </w:t>
      </w:r>
      <w:r w:rsidR="00AB5345" w:rsidRPr="005C35FB">
        <w:rPr>
          <w:rFonts w:ascii="Arial" w:hAnsi="Arial" w:cs="Arial"/>
          <w:color w:val="000000"/>
          <w:sz w:val="20"/>
          <w:szCs w:val="20"/>
        </w:rPr>
        <w:t>jött létre</w:t>
      </w:r>
      <w:r w:rsidRPr="005C35FB">
        <w:rPr>
          <w:rFonts w:ascii="Arial" w:hAnsi="Arial" w:cs="Arial"/>
          <w:color w:val="000000"/>
          <w:sz w:val="20"/>
          <w:szCs w:val="20"/>
        </w:rPr>
        <w:t>, és a megállapodás az átvételkor érvényben volt. Nem kell az adatok között szerepeltetni azokat az állományokat, amelyek esetében az engedményező megállapodást kötött az adóssal, de az engedményezési szerződés megkötéséig nem került sor a megállapodás szerinti teljesítésre, és ez</w:t>
      </w:r>
      <w:r w:rsidR="00EB39DC" w:rsidRPr="005C35FB">
        <w:rPr>
          <w:rFonts w:ascii="Arial" w:hAnsi="Arial" w:cs="Arial"/>
          <w:color w:val="000000"/>
          <w:sz w:val="20"/>
          <w:szCs w:val="20"/>
        </w:rPr>
        <w:t>ért</w:t>
      </w:r>
      <w:r w:rsidRPr="005C35FB">
        <w:rPr>
          <w:rFonts w:ascii="Arial" w:hAnsi="Arial" w:cs="Arial"/>
          <w:color w:val="000000"/>
          <w:sz w:val="20"/>
          <w:szCs w:val="20"/>
        </w:rPr>
        <w:t xml:space="preserve"> a megállapodás felmondásra került.</w:t>
      </w:r>
    </w:p>
    <w:p w14:paraId="19411EC2" w14:textId="77777777" w:rsidR="006F63CE" w:rsidRPr="005C35FB" w:rsidRDefault="006F63CE" w:rsidP="006F63CE">
      <w:pPr>
        <w:jc w:val="both"/>
        <w:rPr>
          <w:rFonts w:ascii="Arial" w:hAnsi="Arial" w:cs="Arial"/>
          <w:color w:val="000000"/>
          <w:sz w:val="20"/>
          <w:szCs w:val="20"/>
        </w:rPr>
      </w:pPr>
    </w:p>
    <w:p w14:paraId="7245C7D3" w14:textId="530CDD18"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24I022 sorban </w:t>
      </w:r>
      <w:r w:rsidRPr="005C35FB">
        <w:rPr>
          <w:rFonts w:ascii="Arial" w:eastAsia="Times New Roman" w:hAnsi="Arial" w:cs="Arial"/>
          <w:color w:val="262626"/>
          <w:sz w:val="20"/>
          <w:szCs w:val="20"/>
        </w:rPr>
        <w:t>az adatokat a</w:t>
      </w:r>
      <w:r w:rsidR="006A5E82">
        <w:rPr>
          <w:rFonts w:ascii="Arial" w:eastAsia="Times New Roman" w:hAnsi="Arial" w:cs="Arial"/>
          <w:color w:val="262626"/>
          <w:sz w:val="20"/>
          <w:szCs w:val="20"/>
        </w:rPr>
        <w:t xml:space="preserve"> teljes</w:t>
      </w:r>
      <w:r w:rsidRPr="005C35FB">
        <w:rPr>
          <w:rFonts w:ascii="Arial" w:eastAsia="Times New Roman" w:hAnsi="Arial" w:cs="Arial"/>
          <w:color w:val="262626"/>
          <w:sz w:val="20"/>
          <w:szCs w:val="20"/>
        </w:rPr>
        <w:t xml:space="preserve"> állomány vonatkozásában kell megadni.</w:t>
      </w:r>
    </w:p>
    <w:p w14:paraId="7A0FD133" w14:textId="77777777" w:rsidR="00BE3551" w:rsidRPr="005C35FB" w:rsidRDefault="00BE3551" w:rsidP="00087C9E">
      <w:pPr>
        <w:autoSpaceDE w:val="0"/>
        <w:autoSpaceDN w:val="0"/>
        <w:adjustRightInd w:val="0"/>
        <w:jc w:val="both"/>
        <w:rPr>
          <w:rFonts w:ascii="Arial" w:hAnsi="Arial" w:cs="Arial"/>
          <w:color w:val="000000"/>
          <w:sz w:val="20"/>
          <w:szCs w:val="20"/>
        </w:rPr>
      </w:pPr>
    </w:p>
    <w:p w14:paraId="4BD992EE" w14:textId="07582A8D" w:rsidR="00BE3551" w:rsidRPr="00900431" w:rsidRDefault="00BE3551" w:rsidP="00E503E7">
      <w:pPr>
        <w:autoSpaceDE w:val="0"/>
        <w:autoSpaceDN w:val="0"/>
        <w:adjustRightInd w:val="0"/>
        <w:jc w:val="both"/>
        <w:rPr>
          <w:ins w:id="171" w:author="MNB" w:date="2024-10-31T15:05:00Z"/>
          <w:rFonts w:ascii="Arial" w:hAnsi="Arial" w:cs="Arial"/>
          <w:color w:val="000000"/>
          <w:sz w:val="20"/>
          <w:szCs w:val="20"/>
        </w:rPr>
      </w:pPr>
      <w:r w:rsidRPr="00900431">
        <w:rPr>
          <w:rFonts w:ascii="Arial" w:hAnsi="Arial" w:cs="Arial"/>
          <w:color w:val="000000"/>
          <w:sz w:val="20"/>
          <w:szCs w:val="20"/>
        </w:rPr>
        <w:t xml:space="preserve">A </w:t>
      </w:r>
      <w:r w:rsidR="009F3CE7" w:rsidRPr="00900431">
        <w:rPr>
          <w:rFonts w:ascii="Arial" w:hAnsi="Arial" w:cs="Arial"/>
          <w:color w:val="000000"/>
          <w:sz w:val="20"/>
          <w:szCs w:val="20"/>
        </w:rPr>
        <w:t>24I</w:t>
      </w:r>
      <w:r w:rsidRPr="00900431">
        <w:rPr>
          <w:rFonts w:ascii="Arial" w:hAnsi="Arial" w:cs="Arial"/>
          <w:color w:val="000000"/>
          <w:sz w:val="20"/>
          <w:szCs w:val="20"/>
        </w:rPr>
        <w:t>03</w:t>
      </w:r>
      <w:r w:rsidR="00FC58AE" w:rsidRPr="00900431">
        <w:rPr>
          <w:rFonts w:ascii="Arial" w:hAnsi="Arial" w:cs="Arial"/>
          <w:color w:val="000000"/>
          <w:sz w:val="20"/>
          <w:szCs w:val="20"/>
        </w:rPr>
        <w:t>–</w:t>
      </w:r>
      <w:del w:id="172" w:author="MNB" w:date="2024-10-31T15:04:00Z">
        <w:r w:rsidR="009F3CE7" w:rsidRPr="00900431" w:rsidDel="00A070A2">
          <w:rPr>
            <w:rFonts w:ascii="Arial" w:hAnsi="Arial" w:cs="Arial"/>
            <w:color w:val="000000"/>
            <w:sz w:val="20"/>
            <w:szCs w:val="20"/>
          </w:rPr>
          <w:delText>24I43</w:delText>
        </w:r>
        <w:r w:rsidRPr="00900431" w:rsidDel="00A070A2">
          <w:rPr>
            <w:rFonts w:ascii="Arial" w:hAnsi="Arial" w:cs="Arial"/>
            <w:color w:val="000000"/>
            <w:sz w:val="20"/>
            <w:szCs w:val="20"/>
          </w:rPr>
          <w:delText xml:space="preserve"> </w:delText>
        </w:r>
      </w:del>
      <w:ins w:id="173" w:author="MNB" w:date="2024-10-31T15:04:00Z">
        <w:r w:rsidR="00A070A2" w:rsidRPr="00900431">
          <w:rPr>
            <w:rFonts w:ascii="Arial" w:hAnsi="Arial" w:cs="Arial"/>
            <w:color w:val="000000"/>
            <w:sz w:val="20"/>
            <w:szCs w:val="20"/>
          </w:rPr>
          <w:t xml:space="preserve">24I33 </w:t>
        </w:r>
      </w:ins>
      <w:r w:rsidRPr="00900431">
        <w:rPr>
          <w:rFonts w:ascii="Arial" w:hAnsi="Arial" w:cs="Arial"/>
          <w:color w:val="000000"/>
          <w:sz w:val="20"/>
          <w:szCs w:val="20"/>
        </w:rPr>
        <w:t>sor adatait a</w:t>
      </w:r>
      <w:r w:rsidR="009F3CE7" w:rsidRPr="00900431">
        <w:rPr>
          <w:rFonts w:ascii="Arial" w:hAnsi="Arial" w:cs="Arial"/>
          <w:color w:val="000000"/>
          <w:sz w:val="20"/>
          <w:szCs w:val="20"/>
        </w:rPr>
        <w:t xml:space="preserve"> </w:t>
      </w:r>
      <w:del w:id="174" w:author="MNB" w:date="2024-08-23T14:21:00Z">
        <w:r w:rsidR="009F3CE7" w:rsidRPr="00900431">
          <w:rPr>
            <w:rFonts w:ascii="Arial" w:hAnsi="Arial" w:cs="Arial"/>
            <w:color w:val="000000"/>
            <w:sz w:val="20"/>
            <w:szCs w:val="20"/>
          </w:rPr>
          <w:delText>tárgynegyedév</w:delText>
        </w:r>
        <w:r w:rsidR="00CF3217" w:rsidRPr="00900431">
          <w:rPr>
            <w:rFonts w:ascii="Arial" w:hAnsi="Arial" w:cs="Arial"/>
            <w:color w:val="000000"/>
            <w:sz w:val="20"/>
            <w:szCs w:val="20"/>
          </w:rPr>
          <w:delText>et megelőző negyedév</w:delText>
        </w:r>
        <w:r w:rsidRPr="00900431">
          <w:rPr>
            <w:rFonts w:ascii="Arial" w:hAnsi="Arial" w:cs="Arial"/>
            <w:color w:val="000000"/>
            <w:sz w:val="20"/>
            <w:szCs w:val="20"/>
          </w:rPr>
          <w:delText xml:space="preserve"> végén</w:delText>
        </w:r>
      </w:del>
      <w:ins w:id="175" w:author="MNB" w:date="2024-08-23T14:21:00Z">
        <w:r w:rsidR="009F3CE7" w:rsidRPr="00900431">
          <w:rPr>
            <w:rFonts w:ascii="Arial" w:hAnsi="Arial" w:cs="Arial"/>
            <w:color w:val="000000"/>
            <w:sz w:val="20"/>
            <w:szCs w:val="20"/>
          </w:rPr>
          <w:t>tárgynegyedév</w:t>
        </w:r>
        <w:r w:rsidR="00CF3217" w:rsidRPr="00900431">
          <w:rPr>
            <w:rFonts w:ascii="Arial" w:hAnsi="Arial" w:cs="Arial"/>
            <w:color w:val="000000"/>
            <w:sz w:val="20"/>
            <w:szCs w:val="20"/>
          </w:rPr>
          <w:t xml:space="preserve"> </w:t>
        </w:r>
        <w:r w:rsidR="00AA508B" w:rsidRPr="00900431">
          <w:rPr>
            <w:rFonts w:ascii="Arial" w:hAnsi="Arial" w:cs="Arial"/>
            <w:color w:val="000000"/>
            <w:sz w:val="20"/>
            <w:szCs w:val="20"/>
          </w:rPr>
          <w:t>el</w:t>
        </w:r>
        <w:r w:rsidR="00FC58AE" w:rsidRPr="00900431">
          <w:rPr>
            <w:rFonts w:ascii="Arial" w:hAnsi="Arial" w:cs="Arial"/>
            <w:color w:val="000000"/>
            <w:sz w:val="20"/>
            <w:szCs w:val="20"/>
          </w:rPr>
          <w:t>ső napján</w:t>
        </w:r>
      </w:ins>
      <w:r w:rsidR="00AA508B" w:rsidRPr="00900431">
        <w:rPr>
          <w:rFonts w:ascii="Arial" w:hAnsi="Arial" w:cs="Arial"/>
          <w:color w:val="000000"/>
          <w:sz w:val="20"/>
          <w:szCs w:val="20"/>
        </w:rPr>
        <w:t xml:space="preserve"> </w:t>
      </w:r>
      <w:r w:rsidRPr="00900431">
        <w:rPr>
          <w:rFonts w:ascii="Arial" w:hAnsi="Arial" w:cs="Arial"/>
          <w:color w:val="000000"/>
          <w:sz w:val="20"/>
          <w:szCs w:val="20"/>
        </w:rPr>
        <w:t>fennálló lakossági jelzáloghitelekből eredő követelésekre kell megadni.</w:t>
      </w:r>
    </w:p>
    <w:p w14:paraId="3E0A8E79" w14:textId="77777777" w:rsidR="00A070A2" w:rsidRPr="00900431" w:rsidRDefault="00A070A2" w:rsidP="00E503E7">
      <w:pPr>
        <w:autoSpaceDE w:val="0"/>
        <w:autoSpaceDN w:val="0"/>
        <w:adjustRightInd w:val="0"/>
        <w:jc w:val="both"/>
        <w:rPr>
          <w:ins w:id="176" w:author="MNB" w:date="2024-10-31T15:05:00Z"/>
          <w:rFonts w:ascii="Arial" w:hAnsi="Arial" w:cs="Arial"/>
          <w:color w:val="000000"/>
          <w:sz w:val="20"/>
          <w:szCs w:val="20"/>
        </w:rPr>
      </w:pPr>
    </w:p>
    <w:p w14:paraId="6CD105EC" w14:textId="390E706D" w:rsidR="00A070A2" w:rsidRPr="00A070A2" w:rsidRDefault="00A070A2" w:rsidP="00BE1E0B">
      <w:pPr>
        <w:autoSpaceDE w:val="0"/>
        <w:autoSpaceDN w:val="0"/>
        <w:jc w:val="both"/>
        <w:rPr>
          <w:rFonts w:ascii="Arial" w:hAnsi="Arial" w:cs="Arial"/>
          <w:color w:val="000000"/>
          <w:sz w:val="20"/>
          <w:szCs w:val="20"/>
        </w:rPr>
      </w:pPr>
      <w:ins w:id="177" w:author="MNB" w:date="2024-10-31T15:05:00Z">
        <w:r w:rsidRPr="00BE1E0B">
          <w:rPr>
            <w:rFonts w:ascii="Arial" w:hAnsi="Arial" w:cs="Arial"/>
            <w:color w:val="FF0000"/>
            <w:sz w:val="20"/>
            <w:szCs w:val="20"/>
          </w:rPr>
          <w:t>A 24I4 sor</w:t>
        </w:r>
      </w:ins>
      <w:ins w:id="178" w:author="MNB" w:date="2024-11-04T11:40:00Z">
        <w:r w:rsidR="00E048AB" w:rsidRPr="00BE1E0B">
          <w:rPr>
            <w:rFonts w:ascii="Arial" w:hAnsi="Arial" w:cs="Arial"/>
            <w:color w:val="FF0000"/>
            <w:sz w:val="20"/>
            <w:szCs w:val="20"/>
          </w:rPr>
          <w:t xml:space="preserve"> és annak alábontó sorai</w:t>
        </w:r>
      </w:ins>
      <w:ins w:id="179" w:author="MNB" w:date="2024-10-31T15:05:00Z">
        <w:r w:rsidRPr="00BE1E0B">
          <w:rPr>
            <w:rFonts w:ascii="Arial" w:hAnsi="Arial" w:cs="Arial"/>
            <w:color w:val="FF0000"/>
            <w:sz w:val="20"/>
            <w:szCs w:val="20"/>
          </w:rPr>
          <w:t xml:space="preserve"> adatait a tárgyidőszak végén fennálló lakossági jelzáloghitelekből eredő követelésekre </w:t>
        </w:r>
      </w:ins>
      <w:ins w:id="180" w:author="MNB" w:date="2024-10-31T15:07:00Z">
        <w:r w:rsidR="00946A67" w:rsidRPr="00900431">
          <w:rPr>
            <w:rFonts w:ascii="Arial" w:hAnsi="Arial" w:cs="Arial"/>
            <w:color w:val="FF0000"/>
            <w:sz w:val="20"/>
            <w:szCs w:val="20"/>
          </w:rPr>
          <w:t>k</w:t>
        </w:r>
      </w:ins>
      <w:ins w:id="181" w:author="MNB" w:date="2024-10-31T15:05:00Z">
        <w:r w:rsidRPr="00BE1E0B">
          <w:rPr>
            <w:rFonts w:ascii="Arial" w:hAnsi="Arial" w:cs="Arial"/>
            <w:color w:val="FF0000"/>
            <w:sz w:val="20"/>
            <w:szCs w:val="20"/>
          </w:rPr>
          <w:t>ell megadni.</w:t>
        </w:r>
      </w:ins>
    </w:p>
    <w:p w14:paraId="74E6829C" w14:textId="77777777" w:rsidR="006F669D" w:rsidRDefault="006F669D" w:rsidP="00087C9E">
      <w:pPr>
        <w:autoSpaceDE w:val="0"/>
        <w:autoSpaceDN w:val="0"/>
        <w:adjustRightInd w:val="0"/>
        <w:jc w:val="both"/>
        <w:rPr>
          <w:rFonts w:ascii="Arial" w:hAnsi="Arial" w:cs="Arial"/>
          <w:color w:val="000000"/>
          <w:sz w:val="20"/>
          <w:szCs w:val="20"/>
        </w:rPr>
      </w:pPr>
    </w:p>
    <w:p w14:paraId="4A2D85D2" w14:textId="62437AC3" w:rsidR="00714C04" w:rsidRPr="00907E51" w:rsidRDefault="00714C04" w:rsidP="00087C9E">
      <w:pPr>
        <w:autoSpaceDE w:val="0"/>
        <w:autoSpaceDN w:val="0"/>
        <w:adjustRightInd w:val="0"/>
        <w:jc w:val="both"/>
        <w:rPr>
          <w:rFonts w:ascii="Arial" w:hAnsi="Arial" w:cs="Arial"/>
          <w:color w:val="000000"/>
          <w:sz w:val="20"/>
          <w:szCs w:val="20"/>
        </w:rPr>
      </w:pPr>
      <w:r w:rsidRPr="00B060DB">
        <w:rPr>
          <w:rFonts w:ascii="Arial" w:hAnsi="Arial" w:cs="Arial"/>
          <w:color w:val="000000"/>
          <w:sz w:val="20"/>
          <w:szCs w:val="20"/>
        </w:rPr>
        <w:t xml:space="preserve">A </w:t>
      </w:r>
      <w:r w:rsidR="00953C63">
        <w:rPr>
          <w:rFonts w:ascii="Arial" w:hAnsi="Arial" w:cs="Arial"/>
          <w:color w:val="000000"/>
          <w:sz w:val="20"/>
          <w:szCs w:val="20"/>
        </w:rPr>
        <w:t xml:space="preserve">24I02 és a </w:t>
      </w:r>
      <w:r w:rsidRPr="00B060DB">
        <w:rPr>
          <w:rFonts w:ascii="Arial" w:hAnsi="Arial" w:cs="Arial"/>
          <w:color w:val="000000"/>
          <w:sz w:val="20"/>
          <w:szCs w:val="20"/>
        </w:rPr>
        <w:t>24I4</w:t>
      </w:r>
      <w:r w:rsidR="00953C63">
        <w:rPr>
          <w:rFonts w:ascii="Arial" w:hAnsi="Arial" w:cs="Arial"/>
          <w:color w:val="000000"/>
          <w:sz w:val="20"/>
          <w:szCs w:val="20"/>
        </w:rPr>
        <w:t>1</w:t>
      </w:r>
      <w:r w:rsidR="00FC58AE">
        <w:rPr>
          <w:rFonts w:ascii="Arial" w:hAnsi="Arial" w:cs="Arial"/>
          <w:color w:val="000000"/>
          <w:sz w:val="20"/>
          <w:szCs w:val="20"/>
        </w:rPr>
        <w:t>–</w:t>
      </w:r>
      <w:r w:rsidRPr="00B060DB">
        <w:rPr>
          <w:rFonts w:ascii="Arial" w:hAnsi="Arial" w:cs="Arial"/>
          <w:color w:val="000000"/>
          <w:sz w:val="20"/>
          <w:szCs w:val="20"/>
        </w:rPr>
        <w:t>24I43 sorok kitöltése</w:t>
      </w:r>
      <w:r w:rsidR="00EE5EB4" w:rsidRPr="00B060DB">
        <w:rPr>
          <w:rFonts w:ascii="Arial" w:hAnsi="Arial" w:cs="Arial"/>
          <w:color w:val="000000"/>
          <w:sz w:val="20"/>
          <w:szCs w:val="20"/>
        </w:rPr>
        <w:t xml:space="preserve"> során</w:t>
      </w:r>
      <w:r w:rsidRPr="00B060DB">
        <w:rPr>
          <w:rFonts w:ascii="Arial" w:hAnsi="Arial" w:cs="Arial"/>
          <w:color w:val="000000"/>
          <w:sz w:val="20"/>
          <w:szCs w:val="20"/>
        </w:rPr>
        <w:t xml:space="preserve"> a 23C tábla soraihoz fűzött </w:t>
      </w:r>
      <w:r w:rsidR="005231D9" w:rsidRPr="00B060DB">
        <w:rPr>
          <w:rFonts w:ascii="Arial" w:hAnsi="Arial" w:cs="Arial"/>
          <w:color w:val="000000"/>
          <w:sz w:val="20"/>
          <w:szCs w:val="20"/>
        </w:rPr>
        <w:t>kitöltési előírások</w:t>
      </w:r>
      <w:r w:rsidR="00700ED9" w:rsidRPr="00B060DB">
        <w:rPr>
          <w:rFonts w:ascii="Arial" w:hAnsi="Arial" w:cs="Arial"/>
          <w:color w:val="000000"/>
          <w:sz w:val="20"/>
          <w:szCs w:val="20"/>
        </w:rPr>
        <w:t xml:space="preserve"> jogi eljárásra vonatkozó rendelkezései </w:t>
      </w:r>
      <w:r w:rsidR="007928E5" w:rsidRPr="00B060DB">
        <w:rPr>
          <w:rFonts w:ascii="Arial" w:hAnsi="Arial" w:cs="Arial"/>
          <w:color w:val="000000"/>
          <w:sz w:val="20"/>
          <w:szCs w:val="20"/>
        </w:rPr>
        <w:t xml:space="preserve">az </w:t>
      </w:r>
      <w:r w:rsidR="00700ED9" w:rsidRPr="00B060DB">
        <w:rPr>
          <w:rFonts w:ascii="Arial" w:hAnsi="Arial" w:cs="Arial"/>
          <w:color w:val="000000"/>
          <w:sz w:val="20"/>
          <w:szCs w:val="20"/>
        </w:rPr>
        <w:t>irányadók</w:t>
      </w:r>
      <w:r w:rsidRPr="00B060DB">
        <w:rPr>
          <w:rFonts w:ascii="Arial" w:hAnsi="Arial" w:cs="Arial"/>
          <w:color w:val="000000"/>
          <w:sz w:val="20"/>
          <w:szCs w:val="20"/>
        </w:rPr>
        <w:t>.</w:t>
      </w:r>
    </w:p>
    <w:p w14:paraId="4F739989" w14:textId="77777777" w:rsidR="00661B1D" w:rsidRDefault="00661B1D" w:rsidP="00087C9E">
      <w:pPr>
        <w:autoSpaceDE w:val="0"/>
        <w:autoSpaceDN w:val="0"/>
        <w:adjustRightInd w:val="0"/>
        <w:jc w:val="both"/>
        <w:rPr>
          <w:rFonts w:ascii="Arial" w:hAnsi="Arial" w:cs="Arial"/>
          <w:sz w:val="20"/>
          <w:szCs w:val="20"/>
        </w:rPr>
      </w:pPr>
      <w:bookmarkStart w:id="182" w:name="_Hlk514242235"/>
    </w:p>
    <w:p w14:paraId="20D60B37" w14:textId="51C974DD" w:rsidR="00204DD4" w:rsidRPr="00907E51" w:rsidRDefault="00204DD4" w:rsidP="00087C9E">
      <w:pPr>
        <w:autoSpaceDE w:val="0"/>
        <w:autoSpaceDN w:val="0"/>
        <w:adjustRightInd w:val="0"/>
        <w:jc w:val="both"/>
        <w:rPr>
          <w:rFonts w:ascii="Arial" w:hAnsi="Arial" w:cs="Arial"/>
          <w:color w:val="000000"/>
          <w:sz w:val="20"/>
          <w:szCs w:val="20"/>
        </w:rPr>
      </w:pPr>
      <w:r w:rsidRPr="00907E51">
        <w:rPr>
          <w:rFonts w:ascii="Arial" w:hAnsi="Arial" w:cs="Arial"/>
          <w:sz w:val="20"/>
          <w:szCs w:val="20"/>
        </w:rPr>
        <w:t>A 24I44</w:t>
      </w:r>
      <w:r w:rsidR="00FC58AE">
        <w:rPr>
          <w:rFonts w:ascii="Arial" w:hAnsi="Arial" w:cs="Arial"/>
          <w:sz w:val="20"/>
          <w:szCs w:val="20"/>
        </w:rPr>
        <w:t>–</w:t>
      </w:r>
      <w:r w:rsidRPr="00907E51">
        <w:rPr>
          <w:rFonts w:ascii="Arial" w:hAnsi="Arial" w:cs="Arial"/>
          <w:sz w:val="20"/>
          <w:szCs w:val="20"/>
        </w:rPr>
        <w:t>24I46 sor</w:t>
      </w:r>
      <w:r w:rsidR="005363B4" w:rsidRPr="00907E51">
        <w:rPr>
          <w:rFonts w:ascii="Arial" w:hAnsi="Arial" w:cs="Arial"/>
          <w:sz w:val="20"/>
          <w:szCs w:val="20"/>
        </w:rPr>
        <w:t>ban</w:t>
      </w:r>
      <w:r w:rsidRPr="00907E51">
        <w:rPr>
          <w:rFonts w:ascii="Arial" w:hAnsi="Arial" w:cs="Arial"/>
          <w:sz w:val="20"/>
          <w:szCs w:val="20"/>
        </w:rPr>
        <w:t xml:space="preserve"> </w:t>
      </w:r>
      <w:r w:rsidRPr="00907E51">
        <w:rPr>
          <w:rFonts w:ascii="Arial" w:hAnsi="Arial" w:cs="Arial"/>
          <w:snapToGrid w:val="0"/>
          <w:sz w:val="20"/>
          <w:szCs w:val="20"/>
        </w:rPr>
        <w:t xml:space="preserve">az adott időszakra vonatkozó, </w:t>
      </w:r>
      <w:r w:rsidR="003A016C" w:rsidRPr="008B2863">
        <w:rPr>
          <w:rFonts w:ascii="Arial" w:hAnsi="Arial" w:cs="Arial"/>
          <w:bCs/>
          <w:sz w:val="20"/>
          <w:szCs w:val="20"/>
        </w:rPr>
        <w:t xml:space="preserve">a </w:t>
      </w:r>
      <w:proofErr w:type="spellStart"/>
      <w:r w:rsidR="00BE68CA">
        <w:rPr>
          <w:rFonts w:ascii="Arial" w:hAnsi="Arial" w:cs="Arial"/>
          <w:bCs/>
          <w:sz w:val="20"/>
          <w:szCs w:val="20"/>
        </w:rPr>
        <w:t>devizakölcsöntv</w:t>
      </w:r>
      <w:proofErr w:type="spellEnd"/>
      <w:r w:rsidR="00BE68CA">
        <w:rPr>
          <w:rFonts w:ascii="Arial" w:hAnsi="Arial" w:cs="Arial"/>
          <w:bCs/>
          <w:sz w:val="20"/>
          <w:szCs w:val="20"/>
        </w:rPr>
        <w:t xml:space="preserve"> </w:t>
      </w:r>
      <w:r w:rsidR="003A016C" w:rsidRPr="008B2863">
        <w:rPr>
          <w:rFonts w:ascii="Arial" w:hAnsi="Arial" w:cs="Arial"/>
          <w:bCs/>
          <w:sz w:val="20"/>
          <w:szCs w:val="20"/>
        </w:rPr>
        <w:t>1.</w:t>
      </w:r>
      <w:r w:rsidR="00BD2410">
        <w:rPr>
          <w:rFonts w:ascii="Arial" w:hAnsi="Arial" w:cs="Arial"/>
          <w:bCs/>
          <w:sz w:val="20"/>
          <w:szCs w:val="20"/>
        </w:rPr>
        <w:t xml:space="preserve"> </w:t>
      </w:r>
      <w:r w:rsidR="003A016C" w:rsidRPr="008B2863">
        <w:rPr>
          <w:rFonts w:ascii="Arial" w:hAnsi="Arial" w:cs="Arial"/>
          <w:bCs/>
          <w:sz w:val="20"/>
          <w:szCs w:val="20"/>
        </w:rPr>
        <w:t xml:space="preserve">§ (1) </w:t>
      </w:r>
      <w:r w:rsidR="00BE68CA">
        <w:rPr>
          <w:rFonts w:ascii="Arial" w:hAnsi="Arial" w:cs="Arial"/>
          <w:bCs/>
          <w:sz w:val="20"/>
          <w:szCs w:val="20"/>
        </w:rPr>
        <w:t>bekezdés</w:t>
      </w:r>
      <w:r w:rsidR="00252666">
        <w:rPr>
          <w:rFonts w:ascii="Arial" w:hAnsi="Arial" w:cs="Arial"/>
          <w:bCs/>
          <w:sz w:val="20"/>
          <w:szCs w:val="20"/>
        </w:rPr>
        <w:t xml:space="preserve"> </w:t>
      </w:r>
      <w:r w:rsidR="003A016C" w:rsidRPr="008B2863">
        <w:rPr>
          <w:rFonts w:ascii="Arial" w:hAnsi="Arial" w:cs="Arial"/>
          <w:bCs/>
          <w:sz w:val="20"/>
          <w:szCs w:val="20"/>
        </w:rPr>
        <w:t>7. pontja szerint</w:t>
      </w:r>
      <w:r w:rsidR="003A016C" w:rsidRPr="003A016C">
        <w:rPr>
          <w:rFonts w:ascii="Arial" w:hAnsi="Arial" w:cs="Arial"/>
          <w:snapToGrid w:val="0"/>
          <w:sz w:val="20"/>
          <w:szCs w:val="20"/>
        </w:rPr>
        <w:t>i</w:t>
      </w:r>
      <w:r w:rsidR="003A016C" w:rsidRPr="00907E51">
        <w:rPr>
          <w:rFonts w:ascii="Arial" w:hAnsi="Arial" w:cs="Arial"/>
          <w:snapToGrid w:val="0"/>
          <w:sz w:val="20"/>
          <w:szCs w:val="20"/>
        </w:rPr>
        <w:t xml:space="preserve"> </w:t>
      </w:r>
      <w:r w:rsidRPr="00907E51">
        <w:rPr>
          <w:rFonts w:ascii="Arial" w:hAnsi="Arial" w:cs="Arial"/>
          <w:snapToGrid w:val="0"/>
          <w:sz w:val="20"/>
          <w:szCs w:val="20"/>
        </w:rPr>
        <w:t>kényszerértékesített fedezeti lakóingatlanok darabszámát, v</w:t>
      </w:r>
      <w:r w:rsidR="00F97ECD" w:rsidRPr="00907E51">
        <w:rPr>
          <w:rFonts w:ascii="Arial" w:hAnsi="Arial" w:cs="Arial"/>
          <w:snapToGrid w:val="0"/>
          <w:sz w:val="20"/>
          <w:szCs w:val="20"/>
        </w:rPr>
        <w:t>alamint</w:t>
      </w:r>
      <w:r w:rsidRPr="00907E51">
        <w:rPr>
          <w:rFonts w:ascii="Arial" w:hAnsi="Arial" w:cs="Arial"/>
          <w:snapToGrid w:val="0"/>
          <w:sz w:val="20"/>
          <w:szCs w:val="20"/>
        </w:rPr>
        <w:t xml:space="preserve"> a fedezeti lakóingatlanok </w:t>
      </w:r>
      <w:r w:rsidR="00F97ECD" w:rsidRPr="00907E51">
        <w:rPr>
          <w:rFonts w:ascii="Arial" w:hAnsi="Arial" w:cs="Arial"/>
          <w:snapToGrid w:val="0"/>
          <w:sz w:val="20"/>
          <w:szCs w:val="20"/>
        </w:rPr>
        <w:t xml:space="preserve">értékesítés előtti, utolsó fedezeti </w:t>
      </w:r>
      <w:r w:rsidRPr="00907E51">
        <w:rPr>
          <w:rFonts w:ascii="Arial" w:hAnsi="Arial" w:cs="Arial"/>
          <w:snapToGrid w:val="0"/>
          <w:sz w:val="20"/>
          <w:szCs w:val="20"/>
        </w:rPr>
        <w:t>értékét</w:t>
      </w:r>
      <w:r w:rsidR="00F97ECD" w:rsidRPr="00907E51">
        <w:rPr>
          <w:rFonts w:ascii="Arial" w:hAnsi="Arial" w:cs="Arial"/>
          <w:snapToGrid w:val="0"/>
          <w:sz w:val="20"/>
          <w:szCs w:val="20"/>
        </w:rPr>
        <w:t>, illetve értékesítési árát</w:t>
      </w:r>
      <w:r w:rsidRPr="00907E51">
        <w:rPr>
          <w:rFonts w:ascii="Arial" w:hAnsi="Arial" w:cs="Arial"/>
          <w:snapToGrid w:val="0"/>
          <w:sz w:val="20"/>
          <w:szCs w:val="20"/>
        </w:rPr>
        <w:t xml:space="preserve"> kell ezer forintban megadni.</w:t>
      </w:r>
    </w:p>
    <w:bookmarkEnd w:id="182"/>
    <w:p w14:paraId="4E790CC7" w14:textId="77777777" w:rsidR="00204DD4" w:rsidRDefault="00204DD4" w:rsidP="00AE17A7">
      <w:pPr>
        <w:autoSpaceDE w:val="0"/>
        <w:autoSpaceDN w:val="0"/>
        <w:adjustRightInd w:val="0"/>
        <w:jc w:val="both"/>
        <w:rPr>
          <w:rFonts w:ascii="Arial" w:hAnsi="Arial" w:cs="Arial"/>
          <w:sz w:val="20"/>
          <w:szCs w:val="20"/>
        </w:rPr>
      </w:pPr>
    </w:p>
    <w:p w14:paraId="14EC194B" w14:textId="77777777" w:rsidR="00204DD4" w:rsidRPr="005C35FB" w:rsidRDefault="00204DD4" w:rsidP="00AE17A7">
      <w:pPr>
        <w:autoSpaceDE w:val="0"/>
        <w:autoSpaceDN w:val="0"/>
        <w:adjustRightInd w:val="0"/>
        <w:jc w:val="both"/>
        <w:rPr>
          <w:rFonts w:ascii="Arial" w:hAnsi="Arial" w:cs="Arial"/>
          <w:sz w:val="20"/>
          <w:szCs w:val="20"/>
        </w:rPr>
      </w:pPr>
    </w:p>
    <w:p w14:paraId="40931468" w14:textId="5B291553" w:rsidR="009638BE" w:rsidRPr="005C35FB" w:rsidRDefault="002E13BF"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25A Pénzügyi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Követelések részletezése</w:t>
      </w:r>
    </w:p>
    <w:p w14:paraId="6582C287" w14:textId="77777777" w:rsidR="001C5624" w:rsidRPr="005C35FB" w:rsidRDefault="001C5624" w:rsidP="00CE0BD5">
      <w:pPr>
        <w:autoSpaceDE w:val="0"/>
        <w:autoSpaceDN w:val="0"/>
        <w:adjustRightInd w:val="0"/>
        <w:ind w:firstLine="204"/>
        <w:jc w:val="both"/>
        <w:rPr>
          <w:rFonts w:ascii="Arial" w:hAnsi="Arial" w:cs="Arial"/>
          <w:sz w:val="20"/>
          <w:szCs w:val="20"/>
        </w:rPr>
      </w:pPr>
    </w:p>
    <w:p w14:paraId="646DB2B2"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A táblában a pénzügyi vállalkozás követeléseit, hiteleket (kintlévőségeket) kell részletezni, köztük a hitelintézeteket is fel kell tüntetni, mint adósokat (mint hitel- vagy betétfelvevőket).</w:t>
      </w:r>
    </w:p>
    <w:p w14:paraId="5F6D47F4" w14:textId="77777777" w:rsidR="00CE0BD5" w:rsidRDefault="00CE0BD5" w:rsidP="00DF00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oszlopai</w:t>
      </w:r>
    </w:p>
    <w:p w14:paraId="7E6E4E0D" w14:textId="77777777" w:rsidR="0049647A" w:rsidRPr="005C35FB" w:rsidRDefault="0049647A" w:rsidP="0049647A">
      <w:pPr>
        <w:autoSpaceDE w:val="0"/>
        <w:autoSpaceDN w:val="0"/>
        <w:adjustRightInd w:val="0"/>
        <w:jc w:val="both"/>
        <w:rPr>
          <w:rFonts w:ascii="Arial" w:hAnsi="Arial" w:cs="Arial"/>
          <w:sz w:val="20"/>
          <w:szCs w:val="20"/>
        </w:rPr>
      </w:pPr>
    </w:p>
    <w:p w14:paraId="68B556EF" w14:textId="2D16372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részletező sorokban az adósokat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Adós (hitelintézet, ügyfél, egyéb) </w:t>
      </w:r>
      <w:r w:rsidRPr="005C35FB">
        <w:rPr>
          <w:rFonts w:ascii="Arial" w:hAnsi="Arial" w:cs="Arial"/>
          <w:iCs/>
          <w:sz w:val="20"/>
          <w:szCs w:val="20"/>
        </w:rPr>
        <w:t xml:space="preserve">megnevezése </w:t>
      </w:r>
      <w:r w:rsidRPr="005C35FB">
        <w:rPr>
          <w:rFonts w:ascii="Arial" w:hAnsi="Arial" w:cs="Arial"/>
          <w:sz w:val="20"/>
          <w:szCs w:val="20"/>
        </w:rPr>
        <w:t>oszlopban a név</w:t>
      </w:r>
      <w:r w:rsidR="006A5E82">
        <w:rPr>
          <w:rFonts w:ascii="Arial" w:hAnsi="Arial" w:cs="Arial"/>
          <w:sz w:val="20"/>
          <w:szCs w:val="20"/>
        </w:rPr>
        <w:t xml:space="preserve"> (</w:t>
      </w:r>
      <w:r w:rsidR="006A5E82" w:rsidRPr="00DF2E8F">
        <w:rPr>
          <w:rFonts w:ascii="Arial" w:hAnsi="Arial" w:cs="Arial"/>
          <w:sz w:val="20"/>
          <w:szCs w:val="20"/>
        </w:rPr>
        <w:t>a csődeljárás, felszámolás, végelszámolás, kényszertörlés alatt álló cégek nevének feltüntetésekor a „</w:t>
      </w:r>
      <w:proofErr w:type="spellStart"/>
      <w:r w:rsidR="006A5E82" w:rsidRPr="00DF2E8F">
        <w:rPr>
          <w:rFonts w:ascii="Arial" w:hAnsi="Arial" w:cs="Arial"/>
          <w:sz w:val="20"/>
          <w:szCs w:val="20"/>
        </w:rPr>
        <w:t>cs.a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f.a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v.a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kt.a</w:t>
      </w:r>
      <w:proofErr w:type="spellEnd"/>
      <w:r w:rsidR="006A5E82" w:rsidRPr="00DF2E8F">
        <w:rPr>
          <w:rFonts w:ascii="Arial" w:hAnsi="Arial" w:cs="Arial"/>
          <w:sz w:val="20"/>
          <w:szCs w:val="20"/>
        </w:rPr>
        <w:t>.” rövidítések használatával)</w:t>
      </w:r>
      <w:r w:rsidR="006A5E82" w:rsidRPr="005C35FB">
        <w:rPr>
          <w:rFonts w:ascii="Arial" w:hAnsi="Arial" w:cs="Arial"/>
          <w:sz w:val="20"/>
          <w:szCs w:val="20"/>
        </w:rPr>
        <w:t>,</w:t>
      </w:r>
      <w:r w:rsidR="006A5E82">
        <w:rPr>
          <w:rFonts w:ascii="Arial" w:hAnsi="Arial" w:cs="Arial"/>
          <w:sz w:val="20"/>
          <w:szCs w:val="20"/>
        </w:rPr>
        <w:t xml:space="preserve"> </w:t>
      </w:r>
      <w:r w:rsidRPr="005C35FB">
        <w:rPr>
          <w:rFonts w:ascii="Arial" w:hAnsi="Arial" w:cs="Arial"/>
          <w:iCs/>
          <w:sz w:val="20"/>
          <w:szCs w:val="20"/>
        </w:rPr>
        <w:t xml:space="preserve">b) Kódjel </w:t>
      </w:r>
      <w:r w:rsidRPr="005C35FB">
        <w:rPr>
          <w:rFonts w:ascii="Arial" w:hAnsi="Arial" w:cs="Arial"/>
          <w:sz w:val="20"/>
          <w:szCs w:val="20"/>
        </w:rPr>
        <w:t xml:space="preserve">oszlopban a kódjel, valamint a </w:t>
      </w:r>
      <w:r w:rsidRPr="005C35FB">
        <w:rPr>
          <w:rFonts w:ascii="Arial" w:hAnsi="Arial" w:cs="Arial"/>
          <w:iCs/>
          <w:sz w:val="20"/>
          <w:szCs w:val="20"/>
        </w:rPr>
        <w:t xml:space="preserve">d) Törzsszám </w:t>
      </w:r>
      <w:r w:rsidRPr="005C35FB">
        <w:rPr>
          <w:rFonts w:ascii="Arial" w:hAnsi="Arial" w:cs="Arial"/>
          <w:sz w:val="20"/>
          <w:szCs w:val="20"/>
        </w:rPr>
        <w:t xml:space="preserve">oszlopban a törzsszám feltüntetésével kell felsorolni. Az </w:t>
      </w:r>
      <w:r w:rsidRPr="005C35FB">
        <w:rPr>
          <w:rFonts w:ascii="Arial" w:hAnsi="Arial" w:cs="Arial"/>
          <w:iCs/>
          <w:sz w:val="20"/>
          <w:szCs w:val="20"/>
        </w:rPr>
        <w:t xml:space="preserve">a), b) </w:t>
      </w:r>
      <w:r w:rsidRPr="005C35FB">
        <w:rPr>
          <w:rFonts w:ascii="Arial" w:hAnsi="Arial" w:cs="Arial"/>
          <w:sz w:val="20"/>
          <w:szCs w:val="20"/>
        </w:rPr>
        <w:t xml:space="preserve">és </w:t>
      </w:r>
      <w:r w:rsidRPr="005C35FB">
        <w:rPr>
          <w:rFonts w:ascii="Arial" w:hAnsi="Arial" w:cs="Arial"/>
          <w:iCs/>
          <w:sz w:val="20"/>
          <w:szCs w:val="20"/>
        </w:rPr>
        <w:t xml:space="preserve">d) </w:t>
      </w:r>
      <w:r w:rsidRPr="005C35FB">
        <w:rPr>
          <w:rFonts w:ascii="Arial" w:hAnsi="Arial" w:cs="Arial"/>
          <w:sz w:val="20"/>
          <w:szCs w:val="20"/>
        </w:rPr>
        <w:t>oszlop kitöltése az I.</w:t>
      </w:r>
      <w:r w:rsidR="00AE6E9B" w:rsidRPr="005C35FB">
        <w:rPr>
          <w:rFonts w:ascii="Arial" w:hAnsi="Arial" w:cs="Arial"/>
          <w:sz w:val="20"/>
          <w:szCs w:val="20"/>
        </w:rPr>
        <w:t>3</w:t>
      </w:r>
      <w:r w:rsidRPr="005C35FB">
        <w:rPr>
          <w:rFonts w:ascii="Arial" w:hAnsi="Arial" w:cs="Arial"/>
          <w:sz w:val="20"/>
          <w:szCs w:val="20"/>
        </w:rPr>
        <w:t xml:space="preserve">. pontban meghatározottak szerint történik. A </w:t>
      </w:r>
      <w:r w:rsidRPr="005C35FB">
        <w:rPr>
          <w:rFonts w:ascii="Arial" w:hAnsi="Arial" w:cs="Arial"/>
          <w:iCs/>
          <w:sz w:val="20"/>
          <w:szCs w:val="20"/>
        </w:rPr>
        <w:t xml:space="preserve">b) </w:t>
      </w:r>
      <w:r w:rsidRPr="005C35FB">
        <w:rPr>
          <w:rFonts w:ascii="Arial" w:hAnsi="Arial" w:cs="Arial"/>
          <w:sz w:val="20"/>
          <w:szCs w:val="20"/>
        </w:rPr>
        <w:t>oszlopban külföldiek esetében az ország ISO kódj</w:t>
      </w:r>
      <w:r w:rsidR="005513E4" w:rsidRPr="005C35FB">
        <w:rPr>
          <w:rFonts w:ascii="Arial" w:hAnsi="Arial" w:cs="Arial"/>
          <w:sz w:val="20"/>
          <w:szCs w:val="20"/>
        </w:rPr>
        <w:t>á</w:t>
      </w:r>
      <w:r w:rsidRPr="005C35FB">
        <w:rPr>
          <w:rFonts w:ascii="Arial" w:hAnsi="Arial" w:cs="Arial"/>
          <w:sz w:val="20"/>
          <w:szCs w:val="20"/>
        </w:rPr>
        <w:t>t kell feltüntetni. Amennyiben az adós szervezet nem külföldi besorolású a HU kód tüntete</w:t>
      </w:r>
      <w:r w:rsidR="00165C12" w:rsidRPr="005C35FB">
        <w:rPr>
          <w:rFonts w:ascii="Arial" w:hAnsi="Arial" w:cs="Arial"/>
          <w:sz w:val="20"/>
          <w:szCs w:val="20"/>
        </w:rPr>
        <w:t>nd</w:t>
      </w:r>
      <w:r w:rsidRPr="005C35FB">
        <w:rPr>
          <w:rFonts w:ascii="Arial" w:hAnsi="Arial" w:cs="Arial"/>
          <w:sz w:val="20"/>
          <w:szCs w:val="20"/>
        </w:rPr>
        <w:t>ő</w:t>
      </w:r>
      <w:r w:rsidR="00165C12" w:rsidRPr="005C35FB">
        <w:rPr>
          <w:rFonts w:ascii="Arial" w:hAnsi="Arial" w:cs="Arial"/>
          <w:sz w:val="20"/>
          <w:szCs w:val="20"/>
        </w:rPr>
        <w:t xml:space="preserve"> fel</w:t>
      </w:r>
      <w:r w:rsidRPr="005C35FB">
        <w:rPr>
          <w:rFonts w:ascii="Arial" w:hAnsi="Arial" w:cs="Arial"/>
          <w:sz w:val="20"/>
          <w:szCs w:val="20"/>
        </w:rPr>
        <w:t xml:space="preserve">. A </w:t>
      </w:r>
      <w:r w:rsidRPr="005C35FB">
        <w:rPr>
          <w:rFonts w:ascii="Arial" w:hAnsi="Arial" w:cs="Arial"/>
          <w:iCs/>
          <w:sz w:val="20"/>
          <w:szCs w:val="20"/>
        </w:rPr>
        <w:t xml:space="preserve">c) Adósminősítés </w:t>
      </w:r>
      <w:r w:rsidRPr="005C35FB">
        <w:rPr>
          <w:rFonts w:ascii="Arial" w:hAnsi="Arial" w:cs="Arial"/>
          <w:sz w:val="20"/>
          <w:szCs w:val="20"/>
        </w:rPr>
        <w:t xml:space="preserve">oszlopban a pénzügyi vállalkozás által alkalmazott ügyfél- és partnerminősítés </w:t>
      </w:r>
      <w:r w:rsidR="005513E4" w:rsidRPr="005C35FB">
        <w:rPr>
          <w:rFonts w:ascii="Arial" w:hAnsi="Arial" w:cs="Arial"/>
          <w:sz w:val="20"/>
          <w:szCs w:val="20"/>
        </w:rPr>
        <w:t>–</w:t>
      </w:r>
      <w:r w:rsidRPr="005C35FB">
        <w:rPr>
          <w:rFonts w:ascii="Arial" w:hAnsi="Arial" w:cs="Arial"/>
          <w:sz w:val="20"/>
          <w:szCs w:val="20"/>
        </w:rPr>
        <w:t xml:space="preserve"> az ügyfélre vonatkozó </w:t>
      </w:r>
      <w:r w:rsidR="005513E4" w:rsidRPr="005C35FB">
        <w:rPr>
          <w:rFonts w:ascii="Arial" w:hAnsi="Arial" w:cs="Arial"/>
          <w:sz w:val="20"/>
          <w:szCs w:val="20"/>
        </w:rPr>
        <w:t>–</w:t>
      </w:r>
      <w:r w:rsidRPr="005C35FB">
        <w:rPr>
          <w:rFonts w:ascii="Arial" w:hAnsi="Arial" w:cs="Arial"/>
          <w:sz w:val="20"/>
          <w:szCs w:val="20"/>
        </w:rPr>
        <w:t xml:space="preserve"> betű- vagy számjele helyett az egységes értelmezés érdekében számot kell szerepeltetni, 1-től kezdődően a legjobb minősítéstől a legrosszabb minősítés felé haladva.</w:t>
      </w:r>
    </w:p>
    <w:p w14:paraId="0FD505BD" w14:textId="76157623" w:rsidR="009638BE" w:rsidRPr="005C35FB" w:rsidRDefault="00CE0BD5" w:rsidP="009638BE">
      <w:pPr>
        <w:autoSpaceDE w:val="0"/>
        <w:autoSpaceDN w:val="0"/>
        <w:adjustRightInd w:val="0"/>
        <w:jc w:val="both"/>
        <w:rPr>
          <w:rFonts w:ascii="Arial" w:hAnsi="Arial" w:cs="Arial"/>
          <w:sz w:val="20"/>
          <w:szCs w:val="20"/>
        </w:rPr>
      </w:pPr>
      <w:r w:rsidRPr="005C35FB">
        <w:rPr>
          <w:rFonts w:ascii="Arial" w:hAnsi="Arial" w:cs="Arial"/>
          <w:sz w:val="20"/>
          <w:szCs w:val="20"/>
        </w:rPr>
        <w:t>A</w:t>
      </w:r>
      <w:r w:rsidR="00A8688B">
        <w:rPr>
          <w:rFonts w:ascii="Arial" w:hAnsi="Arial" w:cs="Arial"/>
          <w:sz w:val="20"/>
          <w:szCs w:val="20"/>
        </w:rPr>
        <w:t>nnak</w:t>
      </w:r>
      <w:r w:rsidRPr="005C35FB">
        <w:rPr>
          <w:rFonts w:ascii="Arial" w:hAnsi="Arial" w:cs="Arial"/>
          <w:sz w:val="20"/>
          <w:szCs w:val="20"/>
        </w:rPr>
        <w:t xml:space="preserve"> a pénzügyi vállalkozás</w:t>
      </w:r>
      <w:r w:rsidR="00A8688B">
        <w:rPr>
          <w:rFonts w:ascii="Arial" w:hAnsi="Arial" w:cs="Arial"/>
          <w:sz w:val="20"/>
          <w:szCs w:val="20"/>
        </w:rPr>
        <w:t>nak</w:t>
      </w:r>
      <w:r w:rsidRPr="005C35FB">
        <w:rPr>
          <w:rFonts w:ascii="Arial" w:hAnsi="Arial" w:cs="Arial"/>
          <w:sz w:val="20"/>
          <w:szCs w:val="20"/>
        </w:rPr>
        <w:t>, amelynél nincs, vagy az adott ügyletnél nem kell minősítési rendszert alkalmazni</w:t>
      </w:r>
      <w:r w:rsidR="00A8688B">
        <w:rPr>
          <w:rFonts w:ascii="Arial" w:hAnsi="Arial" w:cs="Arial"/>
          <w:sz w:val="20"/>
          <w:szCs w:val="20"/>
        </w:rPr>
        <w:t>a</w:t>
      </w:r>
      <w:r w:rsidRPr="005C35FB">
        <w:rPr>
          <w:rFonts w:ascii="Arial" w:hAnsi="Arial" w:cs="Arial"/>
          <w:sz w:val="20"/>
          <w:szCs w:val="20"/>
        </w:rPr>
        <w:t>, az adósminősítés oszlopába</w:t>
      </w:r>
      <w:r w:rsidR="00EF6516">
        <w:rPr>
          <w:rFonts w:ascii="Arial" w:hAnsi="Arial" w:cs="Arial"/>
          <w:sz w:val="20"/>
          <w:szCs w:val="20"/>
        </w:rPr>
        <w:t>n</w:t>
      </w:r>
      <w:r w:rsidRPr="005C35FB">
        <w:rPr>
          <w:rFonts w:ascii="Arial" w:hAnsi="Arial" w:cs="Arial"/>
          <w:sz w:val="20"/>
          <w:szCs w:val="20"/>
        </w:rPr>
        <w:t xml:space="preserve"> „0”-t kell </w:t>
      </w:r>
      <w:r w:rsidR="00EF6516">
        <w:rPr>
          <w:rFonts w:ascii="Arial" w:hAnsi="Arial" w:cs="Arial"/>
          <w:sz w:val="20"/>
          <w:szCs w:val="20"/>
        </w:rPr>
        <w:t>jelentenie</w:t>
      </w:r>
      <w:r w:rsidRPr="005C35FB">
        <w:rPr>
          <w:rFonts w:ascii="Arial" w:hAnsi="Arial" w:cs="Arial"/>
          <w:sz w:val="20"/>
          <w:szCs w:val="20"/>
        </w:rPr>
        <w:t>.</w:t>
      </w:r>
    </w:p>
    <w:p w14:paraId="793D17C0" w14:textId="444F8540" w:rsidR="002F55F6" w:rsidRDefault="002F55F6" w:rsidP="009638BE">
      <w:pPr>
        <w:autoSpaceDE w:val="0"/>
        <w:autoSpaceDN w:val="0"/>
        <w:adjustRightInd w:val="0"/>
        <w:jc w:val="both"/>
        <w:rPr>
          <w:rFonts w:ascii="Arial" w:hAnsi="Arial" w:cs="Arial"/>
          <w:sz w:val="20"/>
          <w:szCs w:val="20"/>
        </w:rPr>
      </w:pPr>
      <w:r>
        <w:rPr>
          <w:rFonts w:ascii="Arial" w:hAnsi="Arial" w:cs="Arial"/>
          <w:sz w:val="20"/>
          <w:szCs w:val="20"/>
        </w:rPr>
        <w:t xml:space="preserve">Az e) Ügyféltípus oszlopban </w:t>
      </w:r>
      <w:r w:rsidR="00122B6A">
        <w:rPr>
          <w:rFonts w:ascii="Arial" w:hAnsi="Arial" w:cs="Arial"/>
          <w:sz w:val="20"/>
          <w:szCs w:val="20"/>
        </w:rPr>
        <w:t>az ügyfél alábbi megbontás szerinti kategóriáját szükséges megadni</w:t>
      </w:r>
      <w:r w:rsidR="00415537">
        <w:rPr>
          <w:rFonts w:ascii="Arial" w:hAnsi="Arial" w:cs="Arial"/>
          <w:sz w:val="20"/>
          <w:szCs w:val="20"/>
        </w:rPr>
        <w:t>,</w:t>
      </w:r>
      <w:r w:rsidR="00122B6A">
        <w:rPr>
          <w:rFonts w:ascii="Arial" w:hAnsi="Arial" w:cs="Arial"/>
          <w:sz w:val="20"/>
          <w:szCs w:val="20"/>
        </w:rPr>
        <w:t xml:space="preserve"> a</w:t>
      </w:r>
      <w:r w:rsidR="003D0B22" w:rsidRPr="003D0B22">
        <w:rPr>
          <w:rFonts w:ascii="Arial" w:hAnsi="Arial" w:cs="Arial"/>
          <w:sz w:val="20"/>
          <w:szCs w:val="20"/>
        </w:rPr>
        <w:t xml:space="preserve"> </w:t>
      </w:r>
      <w:r w:rsidR="003D0B22">
        <w:rPr>
          <w:rFonts w:ascii="Arial" w:hAnsi="Arial" w:cs="Arial"/>
          <w:sz w:val="20"/>
          <w:szCs w:val="20"/>
        </w:rPr>
        <w:t>következő kódokkal</w:t>
      </w:r>
      <w:r w:rsidR="00122B6A">
        <w:rPr>
          <w:rFonts w:ascii="Arial" w:hAnsi="Arial" w:cs="Arial"/>
          <w:sz w:val="20"/>
          <w:szCs w:val="20"/>
        </w:rPr>
        <w:t>:</w:t>
      </w:r>
    </w:p>
    <w:p w14:paraId="01222D33" w14:textId="7FA7A57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J1: Lakosság</w:t>
      </w:r>
    </w:p>
    <w:p w14:paraId="7DCEEEA3" w14:textId="6EDAC7F1"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J2: Önálló vállalkozás</w:t>
      </w:r>
    </w:p>
    <w:p w14:paraId="3AB84C99" w14:textId="309FB93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 Nem pénzügyi vállalatok</w:t>
      </w:r>
    </w:p>
    <w:p w14:paraId="728ED8ED" w14:textId="756677FB"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44205D74" w14:textId="05526CAD"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69D7DB78" w14:textId="77777777" w:rsidR="00122B6A" w:rsidRDefault="00122B6A" w:rsidP="009638BE">
      <w:pPr>
        <w:autoSpaceDE w:val="0"/>
        <w:autoSpaceDN w:val="0"/>
        <w:adjustRightInd w:val="0"/>
        <w:jc w:val="both"/>
        <w:rPr>
          <w:rFonts w:ascii="Arial" w:hAnsi="Arial" w:cs="Arial"/>
          <w:sz w:val="20"/>
          <w:szCs w:val="20"/>
        </w:rPr>
      </w:pPr>
    </w:p>
    <w:p w14:paraId="4737A1F4" w14:textId="1FB4AA43"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Az f) Tevékenység oszlopban azon kódot kell megadni, amely</w:t>
      </w:r>
      <w:r w:rsidR="00367D29">
        <w:rPr>
          <w:rFonts w:ascii="Arial" w:hAnsi="Arial" w:cs="Arial"/>
          <w:sz w:val="20"/>
          <w:szCs w:val="20"/>
        </w:rPr>
        <w:t xml:space="preserve"> egyezik a pénzügyi vállalkozás azon tevékenységével, amely alapján létrejött ügylet az ügyfél összes kintlévőségéből az adott vonatkozási időpontban a legnagyobb részarányt képviseli. </w:t>
      </w:r>
      <w:r w:rsidR="003D0B22">
        <w:rPr>
          <w:rFonts w:ascii="Arial" w:hAnsi="Arial" w:cs="Arial"/>
          <w:sz w:val="20"/>
          <w:szCs w:val="20"/>
        </w:rPr>
        <w:t xml:space="preserve">Az alkalmazható kódok </w:t>
      </w:r>
      <w:r w:rsidR="00367D29">
        <w:rPr>
          <w:rFonts w:ascii="Arial" w:hAnsi="Arial" w:cs="Arial"/>
          <w:sz w:val="20"/>
          <w:szCs w:val="20"/>
        </w:rPr>
        <w:t>az alábbiak:</w:t>
      </w:r>
    </w:p>
    <w:p w14:paraId="0C5FDFF5" w14:textId="13355601"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HIT: Hitel</w:t>
      </w:r>
    </w:p>
    <w:p w14:paraId="2154E7D6" w14:textId="36B385C1"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LIZ</w:t>
      </w:r>
      <w:proofErr w:type="spellEnd"/>
      <w:r>
        <w:rPr>
          <w:rFonts w:ascii="Arial" w:hAnsi="Arial" w:cs="Arial"/>
          <w:sz w:val="20"/>
          <w:szCs w:val="20"/>
        </w:rPr>
        <w:t>: Lízing</w:t>
      </w:r>
    </w:p>
    <w:p w14:paraId="0EC3F6CA" w14:textId="1F9F1D59"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F_FAKT</w:t>
      </w:r>
      <w:proofErr w:type="spellEnd"/>
      <w:r>
        <w:rPr>
          <w:rFonts w:ascii="Arial" w:hAnsi="Arial" w:cs="Arial"/>
          <w:sz w:val="20"/>
          <w:szCs w:val="20"/>
        </w:rPr>
        <w:t>: Folyó faktoring</w:t>
      </w:r>
    </w:p>
    <w:p w14:paraId="792F8103" w14:textId="58C3B1B6"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5C26C98C" w14:textId="523AF6A8"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23B02FE7" w14:textId="77777777" w:rsidR="00367D29" w:rsidRDefault="00367D29" w:rsidP="009638BE">
      <w:pPr>
        <w:autoSpaceDE w:val="0"/>
        <w:autoSpaceDN w:val="0"/>
        <w:adjustRightInd w:val="0"/>
        <w:jc w:val="both"/>
        <w:rPr>
          <w:rFonts w:ascii="Arial" w:hAnsi="Arial" w:cs="Arial"/>
          <w:sz w:val="20"/>
          <w:szCs w:val="20"/>
        </w:rPr>
      </w:pPr>
    </w:p>
    <w:p w14:paraId="18CE2718" w14:textId="5D85F90E"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A</w:t>
      </w:r>
      <w:r w:rsidR="00F342CA">
        <w:rPr>
          <w:rFonts w:ascii="Arial" w:hAnsi="Arial" w:cs="Arial"/>
          <w:sz w:val="20"/>
          <w:szCs w:val="20"/>
        </w:rPr>
        <w:t xml:space="preserve"> g) Termék oszlopban azon kódot kell megadni, amely egyezik az ügyfél azon ügyletének típusával, amely az ügyfél összes kintlévőségéből az adott vonatkozási időpontban a legnagyobb részarányt képviseli. </w:t>
      </w:r>
      <w:r w:rsidR="003D0B22">
        <w:rPr>
          <w:rFonts w:ascii="Arial" w:hAnsi="Arial" w:cs="Arial"/>
          <w:sz w:val="20"/>
          <w:szCs w:val="20"/>
        </w:rPr>
        <w:t xml:space="preserve">Az alkalmazható kódok </w:t>
      </w:r>
      <w:r w:rsidR="00F342CA">
        <w:rPr>
          <w:rFonts w:ascii="Arial" w:hAnsi="Arial" w:cs="Arial"/>
          <w:sz w:val="20"/>
          <w:szCs w:val="20"/>
        </w:rPr>
        <w:t>az alábbiak:</w:t>
      </w:r>
    </w:p>
    <w:p w14:paraId="72DDC172" w14:textId="6DF0E881"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JELZ_HIT</w:t>
      </w:r>
      <w:proofErr w:type="spellEnd"/>
      <w:r>
        <w:rPr>
          <w:rFonts w:ascii="Arial" w:hAnsi="Arial" w:cs="Arial"/>
          <w:sz w:val="20"/>
          <w:szCs w:val="20"/>
        </w:rPr>
        <w:t>: Jelzáloghitel</w:t>
      </w:r>
    </w:p>
    <w:p w14:paraId="2BD2DD2C" w14:textId="032946AD"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SZEM_HIT</w:t>
      </w:r>
      <w:proofErr w:type="spellEnd"/>
      <w:r>
        <w:rPr>
          <w:rFonts w:ascii="Arial" w:hAnsi="Arial" w:cs="Arial"/>
          <w:sz w:val="20"/>
          <w:szCs w:val="20"/>
        </w:rPr>
        <w:t>: Személyi hitel</w:t>
      </w:r>
    </w:p>
    <w:p w14:paraId="623B227F" w14:textId="0A07F33E"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ARU_HIT</w:t>
      </w:r>
      <w:proofErr w:type="spellEnd"/>
      <w:r>
        <w:rPr>
          <w:rFonts w:ascii="Arial" w:hAnsi="Arial" w:cs="Arial"/>
          <w:sz w:val="20"/>
          <w:szCs w:val="20"/>
        </w:rPr>
        <w:t>: Áru- és egyéb fogyasztási hitel</w:t>
      </w:r>
    </w:p>
    <w:p w14:paraId="40F3CB31" w14:textId="6A3906D4"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JARMU_HIT</w:t>
      </w:r>
      <w:proofErr w:type="spellEnd"/>
      <w:r w:rsidR="00CD409F">
        <w:rPr>
          <w:rFonts w:ascii="Arial" w:hAnsi="Arial" w:cs="Arial"/>
          <w:sz w:val="20"/>
          <w:szCs w:val="20"/>
        </w:rPr>
        <w:t xml:space="preserve">: </w:t>
      </w:r>
      <w:r w:rsidR="00CD409F" w:rsidRPr="00CD409F">
        <w:rPr>
          <w:rFonts w:ascii="Arial" w:hAnsi="Arial" w:cs="Arial"/>
          <w:sz w:val="20"/>
          <w:szCs w:val="20"/>
        </w:rPr>
        <w:t>Gépjármű hitel</w:t>
      </w:r>
    </w:p>
    <w:p w14:paraId="7AF6C291" w14:textId="354E6AB5"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EGYEB_HIT</w:t>
      </w:r>
      <w:proofErr w:type="spellEnd"/>
      <w:r>
        <w:rPr>
          <w:rFonts w:ascii="Arial" w:hAnsi="Arial" w:cs="Arial"/>
          <w:sz w:val="20"/>
          <w:szCs w:val="20"/>
        </w:rPr>
        <w:t xml:space="preserve">: </w:t>
      </w:r>
      <w:r w:rsidRPr="00CD409F">
        <w:rPr>
          <w:rFonts w:ascii="Arial" w:hAnsi="Arial" w:cs="Arial"/>
          <w:sz w:val="20"/>
          <w:szCs w:val="20"/>
        </w:rPr>
        <w:t>Egyéb hitel</w:t>
      </w:r>
    </w:p>
    <w:p w14:paraId="488BE2FF" w14:textId="7E22CFB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ING_LIZ</w:t>
      </w:r>
      <w:proofErr w:type="spellEnd"/>
      <w:r>
        <w:rPr>
          <w:rFonts w:ascii="Arial" w:hAnsi="Arial" w:cs="Arial"/>
          <w:sz w:val="20"/>
          <w:szCs w:val="20"/>
        </w:rPr>
        <w:t xml:space="preserve">: </w:t>
      </w:r>
      <w:r w:rsidRPr="00CD409F">
        <w:rPr>
          <w:rFonts w:ascii="Arial" w:hAnsi="Arial" w:cs="Arial"/>
          <w:sz w:val="20"/>
          <w:szCs w:val="20"/>
        </w:rPr>
        <w:t>Ingatlanlízing</w:t>
      </w:r>
    </w:p>
    <w:p w14:paraId="50A87D80" w14:textId="100F0CE6"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JARMU_LIZ</w:t>
      </w:r>
      <w:proofErr w:type="spellEnd"/>
      <w:r>
        <w:rPr>
          <w:rFonts w:ascii="Arial" w:hAnsi="Arial" w:cs="Arial"/>
          <w:sz w:val="20"/>
          <w:szCs w:val="20"/>
        </w:rPr>
        <w:t xml:space="preserve">: </w:t>
      </w:r>
      <w:r w:rsidRPr="00CD409F">
        <w:rPr>
          <w:rFonts w:ascii="Arial" w:hAnsi="Arial" w:cs="Arial"/>
          <w:sz w:val="20"/>
          <w:szCs w:val="20"/>
        </w:rPr>
        <w:t>Gépjárműlízing</w:t>
      </w:r>
    </w:p>
    <w:p w14:paraId="4DDF5BE7" w14:textId="6CB290AF"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ESZK_LIZ</w:t>
      </w:r>
      <w:proofErr w:type="spellEnd"/>
      <w:r>
        <w:rPr>
          <w:rFonts w:ascii="Arial" w:hAnsi="Arial" w:cs="Arial"/>
          <w:sz w:val="20"/>
          <w:szCs w:val="20"/>
        </w:rPr>
        <w:t xml:space="preserve">: </w:t>
      </w:r>
      <w:r w:rsidRPr="00CD409F">
        <w:rPr>
          <w:rFonts w:ascii="Arial" w:hAnsi="Arial" w:cs="Arial"/>
          <w:sz w:val="20"/>
          <w:szCs w:val="20"/>
        </w:rPr>
        <w:t>Eszközlízing</w:t>
      </w:r>
    </w:p>
    <w:p w14:paraId="6AFE6ADD" w14:textId="7E2CE6E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EGYEB_LIZ</w:t>
      </w:r>
      <w:proofErr w:type="spellEnd"/>
      <w:r>
        <w:rPr>
          <w:rFonts w:ascii="Arial" w:hAnsi="Arial" w:cs="Arial"/>
          <w:sz w:val="20"/>
          <w:szCs w:val="20"/>
        </w:rPr>
        <w:t xml:space="preserve">: </w:t>
      </w:r>
      <w:r w:rsidRPr="00CD409F">
        <w:rPr>
          <w:rFonts w:ascii="Arial" w:hAnsi="Arial" w:cs="Arial"/>
          <w:sz w:val="20"/>
          <w:szCs w:val="20"/>
        </w:rPr>
        <w:t>Egyéb lízing</w:t>
      </w:r>
    </w:p>
    <w:p w14:paraId="7076E455" w14:textId="547E938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F_FAKT</w:t>
      </w:r>
      <w:proofErr w:type="spellEnd"/>
      <w:r>
        <w:rPr>
          <w:rFonts w:ascii="Arial" w:hAnsi="Arial" w:cs="Arial"/>
          <w:sz w:val="20"/>
          <w:szCs w:val="20"/>
        </w:rPr>
        <w:t xml:space="preserve">: </w:t>
      </w:r>
      <w:r w:rsidRPr="00CD409F">
        <w:rPr>
          <w:rFonts w:ascii="Arial" w:hAnsi="Arial" w:cs="Arial"/>
          <w:sz w:val="20"/>
          <w:szCs w:val="20"/>
        </w:rPr>
        <w:t>Folyó faktoring</w:t>
      </w:r>
    </w:p>
    <w:p w14:paraId="38158BB1" w14:textId="4DF799C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w:t>
      </w:r>
      <w:proofErr w:type="spellEnd"/>
      <w:r>
        <w:rPr>
          <w:rFonts w:ascii="Arial" w:hAnsi="Arial" w:cs="Arial"/>
          <w:sz w:val="20"/>
          <w:szCs w:val="20"/>
        </w:rPr>
        <w:t xml:space="preserve">: </w:t>
      </w:r>
      <w:r w:rsidRPr="00CD409F">
        <w:rPr>
          <w:rFonts w:ascii="Arial" w:hAnsi="Arial" w:cs="Arial"/>
          <w:sz w:val="20"/>
          <w:szCs w:val="20"/>
        </w:rPr>
        <w:t>Egyéb</w:t>
      </w:r>
    </w:p>
    <w:p w14:paraId="13CDFC06" w14:textId="1956E4E0"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4AE4CB2C" w14:textId="77777777" w:rsidR="00F342CA" w:rsidRDefault="00F342CA" w:rsidP="009638BE">
      <w:pPr>
        <w:autoSpaceDE w:val="0"/>
        <w:autoSpaceDN w:val="0"/>
        <w:adjustRightInd w:val="0"/>
        <w:jc w:val="both"/>
        <w:rPr>
          <w:rFonts w:ascii="Arial" w:hAnsi="Arial" w:cs="Arial"/>
          <w:sz w:val="20"/>
          <w:szCs w:val="20"/>
        </w:rPr>
      </w:pPr>
    </w:p>
    <w:p w14:paraId="02DDC39F" w14:textId="7BE994C7" w:rsidR="00CD409F" w:rsidRDefault="00CD409F" w:rsidP="009638BE">
      <w:pPr>
        <w:autoSpaceDE w:val="0"/>
        <w:autoSpaceDN w:val="0"/>
        <w:adjustRightInd w:val="0"/>
        <w:jc w:val="both"/>
        <w:rPr>
          <w:rFonts w:ascii="Arial" w:hAnsi="Arial" w:cs="Arial"/>
          <w:sz w:val="20"/>
          <w:szCs w:val="20"/>
        </w:rPr>
      </w:pPr>
      <w:r>
        <w:rPr>
          <w:rFonts w:ascii="Arial" w:hAnsi="Arial" w:cs="Arial"/>
          <w:sz w:val="20"/>
          <w:szCs w:val="20"/>
        </w:rPr>
        <w:t>A h) Ügyletek darabszáma oszlopban kell feltüntetni az adott ügyféllel szembeni, az adott vonatkozási időszak végén kintlévőséget tartalmazó ügyletek számát.</w:t>
      </w:r>
    </w:p>
    <w:p w14:paraId="2D9D91AA" w14:textId="77777777" w:rsidR="00122B6A" w:rsidRDefault="00122B6A" w:rsidP="009638BE">
      <w:pPr>
        <w:autoSpaceDE w:val="0"/>
        <w:autoSpaceDN w:val="0"/>
        <w:adjustRightInd w:val="0"/>
        <w:jc w:val="both"/>
        <w:rPr>
          <w:rFonts w:ascii="Arial" w:hAnsi="Arial" w:cs="Arial"/>
          <w:sz w:val="20"/>
          <w:szCs w:val="20"/>
        </w:rPr>
      </w:pPr>
    </w:p>
    <w:p w14:paraId="798D02FB" w14:textId="1D6F7094" w:rsidR="00774636" w:rsidRPr="005C35FB" w:rsidRDefault="00774636" w:rsidP="00774636">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követeléseket az </w:t>
      </w:r>
      <w:r>
        <w:rPr>
          <w:rFonts w:ascii="Arial" w:hAnsi="Arial" w:cs="Arial"/>
          <w:iCs/>
          <w:sz w:val="20"/>
          <w:szCs w:val="20"/>
        </w:rPr>
        <w:t>i</w:t>
      </w:r>
      <w:r w:rsidRPr="005C35FB">
        <w:rPr>
          <w:rFonts w:ascii="Arial" w:hAnsi="Arial" w:cs="Arial"/>
          <w:iCs/>
          <w:sz w:val="20"/>
          <w:szCs w:val="20"/>
        </w:rPr>
        <w:t xml:space="preserve">) </w:t>
      </w:r>
      <w:r w:rsidRPr="005C35FB">
        <w:rPr>
          <w:rFonts w:ascii="Arial" w:hAnsi="Arial" w:cs="Arial"/>
          <w:sz w:val="20"/>
          <w:szCs w:val="20"/>
        </w:rPr>
        <w:t xml:space="preserve">oszlopban kell feltüntetni. </w:t>
      </w:r>
    </w:p>
    <w:p w14:paraId="6D6B43BD" w14:textId="1FFC8150"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Ha a pénzügyi vállalkozásnak egy ügyfél felé többféle kintlévősége</w:t>
      </w:r>
      <w:r w:rsidR="001E39D3" w:rsidRPr="005C35FB">
        <w:rPr>
          <w:rFonts w:ascii="Arial" w:hAnsi="Arial" w:cs="Arial"/>
          <w:sz w:val="20"/>
          <w:szCs w:val="20"/>
        </w:rPr>
        <w:t xml:space="preserve"> </w:t>
      </w:r>
      <w:r w:rsidRPr="005C35FB">
        <w:rPr>
          <w:rFonts w:ascii="Arial" w:hAnsi="Arial" w:cs="Arial"/>
          <w:sz w:val="20"/>
          <w:szCs w:val="20"/>
        </w:rPr>
        <w:t>van, akkor ezeket a táblában összevontan, egy összegben kell szerepeltetni</w:t>
      </w:r>
      <w:r w:rsidR="00774636">
        <w:rPr>
          <w:rFonts w:ascii="Arial" w:hAnsi="Arial" w:cs="Arial"/>
          <w:sz w:val="20"/>
          <w:szCs w:val="20"/>
        </w:rPr>
        <w:t xml:space="preserve"> az i) oszlopban.</w:t>
      </w:r>
      <w:r w:rsidRPr="005C35FB">
        <w:rPr>
          <w:rFonts w:ascii="Arial" w:hAnsi="Arial" w:cs="Arial"/>
          <w:sz w:val="20"/>
          <w:szCs w:val="20"/>
        </w:rPr>
        <w:t xml:space="preserve"> </w:t>
      </w:r>
      <w:r w:rsidR="00774636">
        <w:rPr>
          <w:rFonts w:ascii="Arial" w:hAnsi="Arial" w:cs="Arial"/>
          <w:sz w:val="20"/>
          <w:szCs w:val="20"/>
        </w:rPr>
        <w:t>Az összes kintlévőségből a legnagyobb részarányt képviselő ügylet állományát a j) oszlopban kell feltüntetni.</w:t>
      </w:r>
    </w:p>
    <w:p w14:paraId="4712A883" w14:textId="4DB8AD66" w:rsidR="00FD132E"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774636">
        <w:rPr>
          <w:rFonts w:ascii="Arial" w:hAnsi="Arial" w:cs="Arial"/>
          <w:sz w:val="20"/>
          <w:szCs w:val="20"/>
        </w:rPr>
        <w:t>k</w:t>
      </w:r>
      <w:r w:rsidRPr="005C35FB">
        <w:rPr>
          <w:rFonts w:ascii="Arial" w:hAnsi="Arial" w:cs="Arial"/>
          <w:iCs/>
          <w:sz w:val="20"/>
          <w:szCs w:val="20"/>
        </w:rPr>
        <w:t>)</w:t>
      </w:r>
      <w:r w:rsidR="00DB304F">
        <w:rPr>
          <w:rFonts w:ascii="Arial" w:hAnsi="Arial" w:cs="Arial"/>
          <w:iCs/>
          <w:sz w:val="20"/>
          <w:szCs w:val="20"/>
        </w:rPr>
        <w:t xml:space="preserve"> Eredeti</w:t>
      </w:r>
      <w:r w:rsidRPr="005C35FB">
        <w:rPr>
          <w:rFonts w:ascii="Arial" w:hAnsi="Arial" w:cs="Arial"/>
          <w:iCs/>
          <w:sz w:val="20"/>
          <w:szCs w:val="20"/>
        </w:rPr>
        <w:t xml:space="preserve"> </w:t>
      </w:r>
      <w:r w:rsidR="00DB304F">
        <w:rPr>
          <w:rFonts w:ascii="Arial" w:hAnsi="Arial" w:cs="Arial"/>
          <w:iCs/>
          <w:sz w:val="20"/>
          <w:szCs w:val="20"/>
        </w:rPr>
        <w:t>l</w:t>
      </w:r>
      <w:r w:rsidRPr="005C35FB">
        <w:rPr>
          <w:rFonts w:ascii="Arial" w:hAnsi="Arial" w:cs="Arial"/>
          <w:iCs/>
          <w:sz w:val="20"/>
          <w:szCs w:val="20"/>
        </w:rPr>
        <w:t xml:space="preserve">ejárat </w:t>
      </w:r>
      <w:r w:rsidRPr="005C35FB">
        <w:rPr>
          <w:rFonts w:ascii="Arial" w:hAnsi="Arial" w:cs="Arial"/>
          <w:sz w:val="20"/>
          <w:szCs w:val="20"/>
        </w:rPr>
        <w:t xml:space="preserve">oszlopban az ügyféllel szembeni követelés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w:t>
      </w:r>
      <w:r w:rsidR="00FD132E" w:rsidRPr="009A5278">
        <w:rPr>
          <w:rFonts w:ascii="Arial" w:hAnsi="Arial"/>
          <w:sz w:val="20"/>
        </w:rPr>
        <w:t>a 9999.12.31</w:t>
      </w:r>
      <w:r w:rsidR="00FD132E">
        <w:rPr>
          <w:rFonts w:ascii="Arial" w:hAnsi="Arial" w:cs="Arial"/>
          <w:sz w:val="20"/>
          <w:szCs w:val="20"/>
        </w:rPr>
        <w:t xml:space="preserve">. karakterek szerepeltetendők. </w:t>
      </w:r>
    </w:p>
    <w:p w14:paraId="31D7975C"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Ha egy ügyféllel szemben a pénzügyi vállalkozásnak több, azonos típusú követelése van, azt részletező táblamellékletben külön-külön kell kimutatni, és a pénzügyi vállalkozásnál megőrizni, de nem kell a</w:t>
      </w:r>
      <w:r w:rsidR="00B12CD5" w:rsidRPr="005C35FB">
        <w:rPr>
          <w:rFonts w:ascii="Arial" w:hAnsi="Arial" w:cs="Arial"/>
          <w:sz w:val="20"/>
          <w:szCs w:val="20"/>
        </w:rPr>
        <w:t>z MNB-</w:t>
      </w:r>
      <w:r w:rsidRPr="005C35FB">
        <w:rPr>
          <w:rFonts w:ascii="Arial" w:hAnsi="Arial" w:cs="Arial"/>
          <w:sz w:val="20"/>
          <w:szCs w:val="20"/>
        </w:rPr>
        <w:t xml:space="preserve">nek megküldeni. Az összevont követelés esetében az állományból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lejáratot kell feltüntetni.</w:t>
      </w:r>
    </w:p>
    <w:p w14:paraId="5984C2A4" w14:textId="78194A2A" w:rsidR="00774636" w:rsidRDefault="00774636" w:rsidP="00774636">
      <w:pPr>
        <w:autoSpaceDE w:val="0"/>
        <w:autoSpaceDN w:val="0"/>
        <w:adjustRightInd w:val="0"/>
        <w:jc w:val="both"/>
        <w:rPr>
          <w:rFonts w:ascii="Arial" w:hAnsi="Arial" w:cs="Arial"/>
          <w:sz w:val="20"/>
          <w:szCs w:val="20"/>
        </w:rPr>
      </w:pPr>
      <w:r>
        <w:rPr>
          <w:rFonts w:ascii="Arial" w:hAnsi="Arial" w:cs="Arial"/>
          <w:sz w:val="20"/>
          <w:szCs w:val="20"/>
        </w:rPr>
        <w:t>Az l) oszlopban az</w:t>
      </w:r>
      <w:r w:rsidR="00003C21">
        <w:rPr>
          <w:rFonts w:ascii="Arial" w:hAnsi="Arial" w:cs="Arial"/>
          <w:sz w:val="20"/>
          <w:szCs w:val="20"/>
        </w:rPr>
        <w:t xml:space="preserve"> </w:t>
      </w:r>
      <w:r w:rsidR="003D0B22">
        <w:rPr>
          <w:rFonts w:ascii="Arial" w:hAnsi="Arial" w:cs="Arial"/>
          <w:sz w:val="20"/>
          <w:szCs w:val="20"/>
        </w:rPr>
        <w:t xml:space="preserve">ügyfél szerződése felmondásának </w:t>
      </w:r>
      <w:r>
        <w:rPr>
          <w:rFonts w:ascii="Arial" w:hAnsi="Arial" w:cs="Arial"/>
          <w:sz w:val="20"/>
          <w:szCs w:val="20"/>
        </w:rPr>
        <w:t>dátumát (év, hó, nap) kell szerepeltetni</w:t>
      </w:r>
      <w:r w:rsidR="00003C21">
        <w:rPr>
          <w:rFonts w:ascii="Arial" w:hAnsi="Arial" w:cs="Arial"/>
          <w:sz w:val="20"/>
          <w:szCs w:val="20"/>
        </w:rPr>
        <w:t>, ha az adott ügyféllel több szerződés is felmondásra került, akkor a nagyobb kitettségű ügyletre vonatkozó felmondási dátumot kell megadni</w:t>
      </w:r>
      <w:r>
        <w:rPr>
          <w:rFonts w:ascii="Arial" w:hAnsi="Arial" w:cs="Arial"/>
          <w:sz w:val="20"/>
          <w:szCs w:val="20"/>
        </w:rPr>
        <w:t>.</w:t>
      </w:r>
    </w:p>
    <w:p w14:paraId="5E4EFB28" w14:textId="77777777" w:rsidR="008A20A1" w:rsidRPr="005C35FB" w:rsidRDefault="008A20A1" w:rsidP="00DF0098">
      <w:pPr>
        <w:autoSpaceDE w:val="0"/>
        <w:autoSpaceDN w:val="0"/>
        <w:adjustRightInd w:val="0"/>
        <w:jc w:val="both"/>
        <w:rPr>
          <w:rFonts w:ascii="Arial" w:hAnsi="Arial" w:cs="Arial"/>
          <w:sz w:val="20"/>
          <w:szCs w:val="20"/>
        </w:rPr>
      </w:pPr>
    </w:p>
    <w:p w14:paraId="70075A47" w14:textId="1ADB9E40" w:rsidR="000624A8" w:rsidRDefault="003D0B22"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ügyfélkövetelés miatt elszámolt értékvesztést </w:t>
      </w:r>
      <w:r w:rsidR="0096262D">
        <w:rPr>
          <w:rFonts w:ascii="Arial" w:hAnsi="Arial" w:cs="Arial"/>
          <w:sz w:val="20"/>
          <w:szCs w:val="20"/>
        </w:rPr>
        <w:t>és az IFRS-eket alkalmazó adatszolgáltató esetében a nem teljesít</w:t>
      </w:r>
      <w:r w:rsidR="000624A8">
        <w:rPr>
          <w:rFonts w:ascii="Arial" w:hAnsi="Arial" w:cs="Arial"/>
          <w:sz w:val="20"/>
          <w:szCs w:val="20"/>
        </w:rPr>
        <w:t xml:space="preserve">ő kitettségek hitelkockázat változásából származó negatív valós érték változás összegét </w:t>
      </w:r>
      <w:r w:rsidRPr="005C35FB">
        <w:rPr>
          <w:rFonts w:ascii="Arial" w:hAnsi="Arial" w:cs="Arial"/>
          <w:sz w:val="20"/>
          <w:szCs w:val="20"/>
        </w:rPr>
        <w:t>külön, a</w:t>
      </w:r>
      <w:r>
        <w:rPr>
          <w:rFonts w:ascii="Arial" w:hAnsi="Arial" w:cs="Arial"/>
          <w:sz w:val="20"/>
          <w:szCs w:val="20"/>
        </w:rPr>
        <w:t>z</w:t>
      </w:r>
      <w:r w:rsidRPr="005C35FB">
        <w:rPr>
          <w:rFonts w:ascii="Arial" w:hAnsi="Arial" w:cs="Arial"/>
          <w:iCs/>
          <w:sz w:val="20"/>
          <w:szCs w:val="20"/>
        </w:rPr>
        <w:t xml:space="preserve"> </w:t>
      </w:r>
      <w:r>
        <w:rPr>
          <w:rFonts w:ascii="Arial" w:hAnsi="Arial" w:cs="Arial"/>
          <w:iCs/>
          <w:sz w:val="20"/>
          <w:szCs w:val="20"/>
        </w:rPr>
        <w:t>m</w:t>
      </w:r>
      <w:r w:rsidRPr="005C35FB">
        <w:rPr>
          <w:rFonts w:ascii="Arial" w:hAnsi="Arial" w:cs="Arial"/>
          <w:iCs/>
          <w:sz w:val="20"/>
          <w:szCs w:val="20"/>
        </w:rPr>
        <w:t xml:space="preserve">) </w:t>
      </w:r>
      <w:r w:rsidRPr="005C35FB">
        <w:rPr>
          <w:rFonts w:ascii="Arial" w:hAnsi="Arial" w:cs="Arial"/>
          <w:sz w:val="20"/>
          <w:szCs w:val="20"/>
        </w:rPr>
        <w:t>oszlopban kell feltüntetn</w:t>
      </w:r>
      <w:r>
        <w:rPr>
          <w:rFonts w:ascii="Arial" w:hAnsi="Arial" w:cs="Arial"/>
          <w:sz w:val="20"/>
          <w:szCs w:val="20"/>
        </w:rPr>
        <w:t>i.</w:t>
      </w:r>
    </w:p>
    <w:p w14:paraId="66BEA4BC" w14:textId="40422FC9" w:rsidR="000624A8" w:rsidRDefault="000624A8" w:rsidP="00DF0098">
      <w:pPr>
        <w:autoSpaceDE w:val="0"/>
        <w:autoSpaceDN w:val="0"/>
        <w:adjustRightInd w:val="0"/>
        <w:jc w:val="both"/>
        <w:rPr>
          <w:rFonts w:ascii="Arial" w:hAnsi="Arial" w:cs="Arial"/>
          <w:sz w:val="20"/>
          <w:szCs w:val="20"/>
        </w:rPr>
      </w:pPr>
      <w:r>
        <w:rPr>
          <w:rFonts w:ascii="Arial" w:hAnsi="Arial" w:cs="Arial"/>
          <w:sz w:val="20"/>
          <w:szCs w:val="20"/>
        </w:rPr>
        <w:t>A</w:t>
      </w:r>
      <w:r w:rsidR="00537D25">
        <w:rPr>
          <w:rFonts w:ascii="Arial" w:hAnsi="Arial" w:cs="Arial"/>
          <w:sz w:val="20"/>
          <w:szCs w:val="20"/>
        </w:rPr>
        <w:t>z n</w:t>
      </w:r>
      <w:r>
        <w:rPr>
          <w:rFonts w:ascii="Arial" w:hAnsi="Arial" w:cs="Arial"/>
          <w:sz w:val="20"/>
          <w:szCs w:val="20"/>
        </w:rPr>
        <w:t>) oszlopot a magyar számvitel szerinti valós értéken történő értékelés választása esetén kell kitölteni</w:t>
      </w:r>
      <w:r w:rsidR="00A24CA0">
        <w:rPr>
          <w:rFonts w:ascii="Arial" w:hAnsi="Arial" w:cs="Arial"/>
          <w:sz w:val="20"/>
          <w:szCs w:val="20"/>
        </w:rPr>
        <w:t>,</w:t>
      </w:r>
      <w:r>
        <w:rPr>
          <w:rFonts w:ascii="Arial" w:hAnsi="Arial" w:cs="Arial"/>
          <w:sz w:val="20"/>
          <w:szCs w:val="20"/>
        </w:rPr>
        <w:t xml:space="preserve"> a </w:t>
      </w:r>
      <w:proofErr w:type="spellStart"/>
      <w:r>
        <w:rPr>
          <w:rFonts w:ascii="Arial" w:hAnsi="Arial" w:cs="Arial"/>
          <w:sz w:val="20"/>
          <w:szCs w:val="20"/>
        </w:rPr>
        <w:t>Hitkr</w:t>
      </w:r>
      <w:proofErr w:type="spellEnd"/>
      <w:r>
        <w:rPr>
          <w:rFonts w:ascii="Arial" w:hAnsi="Arial" w:cs="Arial"/>
          <w:sz w:val="20"/>
          <w:szCs w:val="20"/>
        </w:rPr>
        <w:t>. 6. § (8) bekezdésében foglaltaknak megfelelően.</w:t>
      </w:r>
      <w:r w:rsidR="00CE0BD5" w:rsidRPr="005C35FB">
        <w:rPr>
          <w:rFonts w:ascii="Arial" w:hAnsi="Arial" w:cs="Arial"/>
          <w:sz w:val="20"/>
          <w:szCs w:val="20"/>
        </w:rPr>
        <w:t xml:space="preserve"> </w:t>
      </w:r>
    </w:p>
    <w:p w14:paraId="170612B0" w14:textId="5EA6AECD"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w:t>
      </w:r>
      <w:r w:rsidR="00537D25">
        <w:rPr>
          <w:rFonts w:ascii="Arial" w:hAnsi="Arial" w:cs="Arial"/>
          <w:sz w:val="20"/>
          <w:szCs w:val="20"/>
        </w:rPr>
        <w:t>z o</w:t>
      </w:r>
      <w:r w:rsidR="00C505A4" w:rsidRPr="005C35FB">
        <w:rPr>
          <w:rFonts w:ascii="Arial" w:hAnsi="Arial" w:cs="Arial"/>
          <w:iCs/>
          <w:sz w:val="20"/>
          <w:szCs w:val="20"/>
        </w:rPr>
        <w:t xml:space="preserve">) </w:t>
      </w:r>
      <w:r w:rsidRPr="005C35FB">
        <w:rPr>
          <w:rFonts w:ascii="Arial" w:hAnsi="Arial" w:cs="Arial"/>
          <w:iCs/>
          <w:sz w:val="20"/>
          <w:szCs w:val="20"/>
        </w:rPr>
        <w:t xml:space="preserve">Nettó érték összesen </w:t>
      </w:r>
      <w:r w:rsidRPr="005C35FB">
        <w:rPr>
          <w:rFonts w:ascii="Arial" w:hAnsi="Arial" w:cs="Arial"/>
          <w:sz w:val="20"/>
          <w:szCs w:val="20"/>
        </w:rPr>
        <w:t>oszlopban az ügyfélkövetelés könyv szerinti (nettó) értékét kell kimutatni.</w:t>
      </w:r>
    </w:p>
    <w:p w14:paraId="5F07A5A7" w14:textId="77777777" w:rsidR="00165C12" w:rsidRPr="005C35FB" w:rsidRDefault="00165C12" w:rsidP="00DF0098">
      <w:pPr>
        <w:autoSpaceDE w:val="0"/>
        <w:autoSpaceDN w:val="0"/>
        <w:adjustRightInd w:val="0"/>
        <w:jc w:val="both"/>
        <w:rPr>
          <w:rFonts w:ascii="Arial" w:hAnsi="Arial" w:cs="Arial"/>
          <w:sz w:val="20"/>
          <w:szCs w:val="20"/>
        </w:rPr>
      </w:pPr>
    </w:p>
    <w:p w14:paraId="436AEEF4" w14:textId="77777777" w:rsidR="004B5232" w:rsidRPr="005C35FB" w:rsidRDefault="00165C12" w:rsidP="009671FC">
      <w:pPr>
        <w:jc w:val="both"/>
        <w:rPr>
          <w:rFonts w:ascii="Arial" w:hAnsi="Arial" w:cs="Arial"/>
          <w:sz w:val="20"/>
          <w:szCs w:val="20"/>
          <w:lang w:eastAsia="en-US"/>
        </w:rPr>
      </w:pPr>
      <w:r w:rsidRPr="005C35FB">
        <w:rPr>
          <w:rFonts w:ascii="Arial" w:hAnsi="Arial" w:cs="Arial"/>
          <w:sz w:val="20"/>
          <w:szCs w:val="20"/>
        </w:rPr>
        <w:t xml:space="preserve">A táblában </w:t>
      </w:r>
      <w:r w:rsidR="00966B51" w:rsidRPr="005C35FB">
        <w:rPr>
          <w:rFonts w:ascii="Arial" w:hAnsi="Arial" w:cs="Arial"/>
          <w:sz w:val="20"/>
          <w:szCs w:val="20"/>
        </w:rPr>
        <w:t>–</w:t>
      </w:r>
      <w:r w:rsidR="003F646E" w:rsidRPr="005C35FB">
        <w:rPr>
          <w:rFonts w:ascii="Arial" w:hAnsi="Arial" w:cs="Arial"/>
          <w:sz w:val="20"/>
          <w:szCs w:val="20"/>
        </w:rPr>
        <w:t xml:space="preserve"> </w:t>
      </w:r>
      <w:r w:rsidR="00966B51" w:rsidRPr="005C35FB">
        <w:rPr>
          <w:rFonts w:ascii="Arial" w:hAnsi="Arial" w:cs="Arial"/>
          <w:sz w:val="20"/>
          <w:szCs w:val="20"/>
        </w:rPr>
        <w:t xml:space="preserve">az adósok számától </w:t>
      </w:r>
      <w:r w:rsidR="003F646E" w:rsidRPr="005C35FB">
        <w:rPr>
          <w:rFonts w:ascii="Arial" w:hAnsi="Arial" w:cs="Arial"/>
          <w:sz w:val="20"/>
          <w:szCs w:val="20"/>
        </w:rPr>
        <w:t xml:space="preserve">függetlenül </w:t>
      </w:r>
      <w:r w:rsidR="00966B51" w:rsidRPr="005C35FB">
        <w:rPr>
          <w:rFonts w:ascii="Arial" w:hAnsi="Arial" w:cs="Arial"/>
          <w:sz w:val="20"/>
          <w:szCs w:val="20"/>
        </w:rPr>
        <w:t xml:space="preserve">– </w:t>
      </w:r>
      <w:r w:rsidRPr="005C35FB">
        <w:rPr>
          <w:rFonts w:ascii="Arial" w:hAnsi="Arial" w:cs="Arial"/>
          <w:sz w:val="20"/>
          <w:szCs w:val="20"/>
        </w:rPr>
        <w:t>25 részletező sort</w:t>
      </w:r>
      <w:r w:rsidR="004B5232" w:rsidRPr="005C35FB">
        <w:rPr>
          <w:rFonts w:ascii="Arial" w:hAnsi="Arial" w:cs="Arial"/>
          <w:sz w:val="20"/>
          <w:szCs w:val="20"/>
        </w:rPr>
        <w:t xml:space="preserve"> </w:t>
      </w:r>
      <w:r w:rsidR="009671FC" w:rsidRPr="005C35FB">
        <w:rPr>
          <w:rFonts w:ascii="Arial" w:hAnsi="Arial" w:cs="Arial"/>
          <w:sz w:val="20"/>
          <w:szCs w:val="20"/>
        </w:rPr>
        <w:t xml:space="preserve">ki </w:t>
      </w:r>
      <w:r w:rsidRPr="005C35FB">
        <w:rPr>
          <w:rFonts w:ascii="Arial" w:hAnsi="Arial" w:cs="Arial"/>
          <w:sz w:val="20"/>
          <w:szCs w:val="20"/>
        </w:rPr>
        <w:t>kell</w:t>
      </w:r>
      <w:r w:rsidR="009671FC" w:rsidRPr="005C35FB">
        <w:rPr>
          <w:rFonts w:ascii="Arial" w:hAnsi="Arial" w:cs="Arial"/>
          <w:sz w:val="20"/>
          <w:szCs w:val="20"/>
        </w:rPr>
        <w:t xml:space="preserve"> </w:t>
      </w:r>
      <w:r w:rsidRPr="005C35FB">
        <w:rPr>
          <w:rFonts w:ascii="Arial" w:hAnsi="Arial" w:cs="Arial"/>
          <w:sz w:val="20"/>
          <w:szCs w:val="20"/>
        </w:rPr>
        <w:t xml:space="preserve">tölteni. </w:t>
      </w:r>
      <w:r w:rsidRPr="005C35FB">
        <w:rPr>
          <w:rFonts w:ascii="Arial" w:hAnsi="Arial" w:cs="Arial"/>
          <w:sz w:val="20"/>
          <w:szCs w:val="20"/>
          <w:lang w:eastAsia="en-US"/>
        </w:rPr>
        <w:t xml:space="preserve">A részletező sorokon minden </w:t>
      </w:r>
      <w:r w:rsidR="0023064C" w:rsidRPr="005C35FB">
        <w:rPr>
          <w:rFonts w:ascii="Arial" w:hAnsi="Arial" w:cs="Arial"/>
          <w:sz w:val="20"/>
          <w:szCs w:val="20"/>
          <w:lang w:eastAsia="en-US"/>
        </w:rPr>
        <w:t>mező</w:t>
      </w:r>
      <w:r w:rsidRPr="005C35FB">
        <w:rPr>
          <w:rFonts w:ascii="Arial" w:hAnsi="Arial" w:cs="Arial"/>
          <w:sz w:val="20"/>
          <w:szCs w:val="20"/>
          <w:lang w:eastAsia="en-US"/>
        </w:rPr>
        <w:t xml:space="preserve"> </w:t>
      </w:r>
      <w:r w:rsidR="0023064C" w:rsidRPr="005C35FB">
        <w:rPr>
          <w:rFonts w:ascii="Arial" w:hAnsi="Arial" w:cs="Arial"/>
          <w:sz w:val="20"/>
          <w:szCs w:val="20"/>
          <w:lang w:eastAsia="en-US"/>
        </w:rPr>
        <w:t xml:space="preserve">kitöltése </w:t>
      </w:r>
      <w:r w:rsidRPr="005C35FB">
        <w:rPr>
          <w:rFonts w:ascii="Arial" w:hAnsi="Arial" w:cs="Arial"/>
          <w:sz w:val="20"/>
          <w:szCs w:val="20"/>
          <w:lang w:eastAsia="en-US"/>
        </w:rPr>
        <w:t xml:space="preserve">kötelező. </w:t>
      </w:r>
      <w:r w:rsidR="004B5232" w:rsidRPr="005C35FB">
        <w:rPr>
          <w:rFonts w:ascii="Arial" w:hAnsi="Arial" w:cs="Arial"/>
          <w:sz w:val="20"/>
          <w:szCs w:val="20"/>
          <w:lang w:eastAsia="en-US"/>
        </w:rPr>
        <w:t xml:space="preserve">Nemleges adattartalom esetén az oszlopokba nulla (0) értékeket kell beírni, kivéve a </w:t>
      </w:r>
      <w:r w:rsidR="004B5232" w:rsidRPr="00692135">
        <w:rPr>
          <w:rFonts w:ascii="Arial" w:hAnsi="Arial" w:cs="Arial"/>
          <w:sz w:val="20"/>
          <w:szCs w:val="20"/>
          <w:lang w:eastAsia="en-US"/>
        </w:rPr>
        <w:t>törzsszám</w:t>
      </w:r>
      <w:r w:rsidR="004B5232" w:rsidRPr="005C35FB">
        <w:rPr>
          <w:rFonts w:ascii="Arial" w:hAnsi="Arial" w:cs="Arial"/>
          <w:sz w:val="20"/>
          <w:szCs w:val="20"/>
          <w:lang w:eastAsia="en-US"/>
        </w:rPr>
        <w:t xml:space="preserve"> és a </w:t>
      </w:r>
      <w:r w:rsidR="004B5232" w:rsidRPr="00692135">
        <w:rPr>
          <w:rFonts w:ascii="Arial" w:hAnsi="Arial" w:cs="Arial"/>
          <w:sz w:val="20"/>
          <w:szCs w:val="20"/>
          <w:lang w:eastAsia="en-US"/>
        </w:rPr>
        <w:t>lejárati dátum</w:t>
      </w:r>
      <w:r w:rsidR="004B5232" w:rsidRPr="005C35FB">
        <w:rPr>
          <w:rFonts w:ascii="Arial" w:hAnsi="Arial" w:cs="Arial"/>
          <w:sz w:val="20"/>
          <w:szCs w:val="20"/>
          <w:lang w:eastAsia="en-US"/>
        </w:rPr>
        <w:t xml:space="preserve"> oszlopokat, ahol a </w:t>
      </w:r>
      <w:r w:rsidR="004B5232" w:rsidRPr="00692135">
        <w:rPr>
          <w:rFonts w:ascii="Arial" w:hAnsi="Arial" w:cs="Arial"/>
          <w:bCs/>
          <w:sz w:val="20"/>
          <w:szCs w:val="20"/>
          <w:lang w:eastAsia="en-US"/>
        </w:rPr>
        <w:t>19000101</w:t>
      </w:r>
      <w:r w:rsidR="004B5232"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004B5232" w:rsidRPr="005C35FB">
        <w:rPr>
          <w:rFonts w:ascii="Arial" w:hAnsi="Arial" w:cs="Arial"/>
          <w:sz w:val="20"/>
          <w:szCs w:val="20"/>
          <w:lang w:eastAsia="en-US"/>
        </w:rPr>
        <w:t xml:space="preserve"> kell szerepeltetni. </w:t>
      </w:r>
    </w:p>
    <w:p w14:paraId="785DE712" w14:textId="77777777" w:rsidR="00165C12" w:rsidRPr="005C35FB" w:rsidRDefault="00165C12" w:rsidP="00165C12">
      <w:pPr>
        <w:rPr>
          <w:rFonts w:ascii="Calibri" w:hAnsi="Calibri"/>
          <w:sz w:val="22"/>
          <w:szCs w:val="22"/>
          <w:lang w:eastAsia="en-US"/>
        </w:rPr>
      </w:pPr>
    </w:p>
    <w:p w14:paraId="457694FA" w14:textId="77777777" w:rsidR="00CE0BD5" w:rsidRDefault="00CE0BD5" w:rsidP="00514532">
      <w:pPr>
        <w:autoSpaceDE w:val="0"/>
        <w:autoSpaceDN w:val="0"/>
        <w:adjustRightInd w:val="0"/>
        <w:jc w:val="both"/>
        <w:rPr>
          <w:rFonts w:ascii="Arial" w:hAnsi="Arial" w:cs="Arial"/>
          <w:b/>
          <w:bCs/>
          <w:sz w:val="20"/>
          <w:szCs w:val="20"/>
        </w:rPr>
      </w:pPr>
      <w:r w:rsidRPr="005C35FB">
        <w:rPr>
          <w:rFonts w:ascii="Arial" w:hAnsi="Arial" w:cs="Arial"/>
          <w:b/>
          <w:bCs/>
          <w:sz w:val="20"/>
          <w:szCs w:val="20"/>
        </w:rPr>
        <w:t>A tábla sorai</w:t>
      </w:r>
    </w:p>
    <w:p w14:paraId="713E02F9" w14:textId="77777777" w:rsidR="0049647A" w:rsidRPr="005C35FB" w:rsidRDefault="0049647A" w:rsidP="0049647A">
      <w:pPr>
        <w:autoSpaceDE w:val="0"/>
        <w:autoSpaceDN w:val="0"/>
        <w:adjustRightInd w:val="0"/>
        <w:jc w:val="both"/>
        <w:rPr>
          <w:rFonts w:ascii="Arial" w:hAnsi="Arial" w:cs="Arial"/>
          <w:sz w:val="20"/>
          <w:szCs w:val="20"/>
        </w:rPr>
      </w:pPr>
    </w:p>
    <w:p w14:paraId="73050796"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25A501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adóst </w:t>
      </w:r>
      <w:r w:rsidR="00A96A67" w:rsidRPr="005C35FB">
        <w:rPr>
          <w:rFonts w:ascii="Arial" w:hAnsi="Arial" w:cs="Arial"/>
          <w:sz w:val="20"/>
          <w:szCs w:val="20"/>
        </w:rPr>
        <w:t>(</w:t>
      </w:r>
      <w:r w:rsidRPr="005C35FB">
        <w:rPr>
          <w:rFonts w:ascii="Arial" w:hAnsi="Arial" w:cs="Arial"/>
          <w:sz w:val="20"/>
          <w:szCs w:val="20"/>
        </w:rPr>
        <w:t>ügyfelet, ügyfélcsoportot, ideértve a tulajdonos hitelintézetet is</w:t>
      </w:r>
      <w:r w:rsidR="00A96A67" w:rsidRPr="005C35FB">
        <w:rPr>
          <w:rFonts w:ascii="Arial" w:hAnsi="Arial" w:cs="Arial"/>
          <w:sz w:val="20"/>
          <w:szCs w:val="20"/>
        </w:rPr>
        <w:t>)</w:t>
      </w:r>
      <w:r w:rsidRPr="005C35FB">
        <w:rPr>
          <w:rFonts w:ascii="Arial" w:hAnsi="Arial" w:cs="Arial"/>
          <w:sz w:val="20"/>
          <w:szCs w:val="20"/>
        </w:rPr>
        <w:t xml:space="preserve">, amelyekkel szemben a pénzügyi vállalkozásnak az összes követelése </w:t>
      </w:r>
      <w:r w:rsidR="00A96A67" w:rsidRPr="005C35FB">
        <w:rPr>
          <w:rFonts w:ascii="Arial" w:hAnsi="Arial" w:cs="Arial"/>
          <w:sz w:val="20"/>
          <w:szCs w:val="20"/>
        </w:rPr>
        <w:t>–</w:t>
      </w:r>
      <w:r w:rsidRPr="005C35FB">
        <w:rPr>
          <w:rFonts w:ascii="Arial" w:hAnsi="Arial" w:cs="Arial"/>
          <w:sz w:val="20"/>
          <w:szCs w:val="20"/>
        </w:rPr>
        <w:t xml:space="preserve"> könyv szerinti értéken </w:t>
      </w:r>
      <w:r w:rsidR="00A96A67" w:rsidRPr="005C35FB">
        <w:rPr>
          <w:rFonts w:ascii="Arial" w:hAnsi="Arial" w:cs="Arial"/>
          <w:sz w:val="20"/>
          <w:szCs w:val="20"/>
        </w:rPr>
        <w:t>–</w:t>
      </w:r>
      <w:r w:rsidRPr="005C35FB">
        <w:rPr>
          <w:rFonts w:ascii="Arial" w:hAnsi="Arial" w:cs="Arial"/>
          <w:sz w:val="20"/>
          <w:szCs w:val="20"/>
        </w:rPr>
        <w:t xml:space="preserve"> a legnagyobb. A felsorolást a követelés értékének csökkenő sorrendjében kell elvégezni.</w:t>
      </w:r>
    </w:p>
    <w:p w14:paraId="2300EC85"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25A5 sor a 25A501 </w:t>
      </w:r>
      <w:r w:rsidRPr="005C35FB">
        <w:rPr>
          <w:rFonts w:ascii="Arial" w:hAnsi="Arial" w:cs="Arial"/>
          <w:sz w:val="20"/>
          <w:szCs w:val="20"/>
        </w:rPr>
        <w:t>sortól kezdődően felsorolt adósokkal szembeni követelés összegzésére szolgál.</w:t>
      </w:r>
    </w:p>
    <w:p w14:paraId="757E7ADD"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sorban a </w:t>
      </w:r>
      <w:r w:rsidRPr="005C35FB">
        <w:rPr>
          <w:rFonts w:ascii="Arial" w:hAnsi="Arial" w:cs="Arial"/>
          <w:iCs/>
          <w:sz w:val="20"/>
          <w:szCs w:val="20"/>
        </w:rPr>
        <w:t xml:space="preserve">25A501 </w:t>
      </w:r>
      <w:r w:rsidRPr="005C35FB">
        <w:rPr>
          <w:rFonts w:ascii="Arial" w:hAnsi="Arial" w:cs="Arial"/>
          <w:sz w:val="20"/>
          <w:szCs w:val="20"/>
        </w:rPr>
        <w:t xml:space="preserve">sortól kezdődően </w:t>
      </w:r>
      <w:r w:rsidR="009638BE" w:rsidRPr="005C35FB">
        <w:rPr>
          <w:rFonts w:ascii="Arial" w:hAnsi="Arial" w:cs="Arial"/>
          <w:bCs/>
          <w:sz w:val="20"/>
          <w:szCs w:val="20"/>
        </w:rPr>
        <w:t>fel nem sorolt adósokat</w:t>
      </w:r>
      <w:r w:rsidRPr="00D71A64">
        <w:rPr>
          <w:rFonts w:ascii="Arial" w:hAnsi="Arial" w:cs="Arial"/>
          <w:bCs/>
          <w:sz w:val="20"/>
          <w:szCs w:val="20"/>
        </w:rPr>
        <w:t xml:space="preserve"> </w:t>
      </w:r>
      <w:r w:rsidRPr="005C35FB">
        <w:rPr>
          <w:rFonts w:ascii="Arial" w:hAnsi="Arial" w:cs="Arial"/>
          <w:sz w:val="20"/>
          <w:szCs w:val="20"/>
        </w:rPr>
        <w:t>kell kimutatni.</w:t>
      </w:r>
    </w:p>
    <w:p w14:paraId="103C543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25A1 Összesen </w:t>
      </w:r>
      <w:r w:rsidRPr="005C35FB">
        <w:rPr>
          <w:rFonts w:ascii="Arial" w:hAnsi="Arial" w:cs="Arial"/>
          <w:sz w:val="20"/>
          <w:szCs w:val="20"/>
        </w:rPr>
        <w:t xml:space="preserve">sor 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 valamint a </w:t>
      </w:r>
      <w:r w:rsidRPr="005C35FB">
        <w:rPr>
          <w:rFonts w:ascii="Arial" w:hAnsi="Arial" w:cs="Arial"/>
          <w:iCs/>
          <w:sz w:val="20"/>
          <w:szCs w:val="20"/>
        </w:rPr>
        <w:t>25A5 Részletezett követelések sor együttes adatát tartalmazza.</w:t>
      </w:r>
    </w:p>
    <w:p w14:paraId="75788DF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Amennyiben az adós a pénzügyi vállalkozás kapcsolt vállalkozása vagy tulajdonosa, akkor azt tájékoztató adatként a </w:t>
      </w:r>
      <w:r w:rsidRPr="005C35FB">
        <w:rPr>
          <w:rFonts w:ascii="Arial" w:hAnsi="Arial" w:cs="Arial"/>
          <w:iCs/>
          <w:sz w:val="20"/>
          <w:szCs w:val="20"/>
        </w:rPr>
        <w:t xml:space="preserve">25A2, </w:t>
      </w:r>
      <w:r w:rsidRPr="005C35FB">
        <w:rPr>
          <w:rFonts w:ascii="Arial" w:hAnsi="Arial" w:cs="Arial"/>
          <w:sz w:val="20"/>
          <w:szCs w:val="20"/>
        </w:rPr>
        <w:t xml:space="preserve">illetve a </w:t>
      </w:r>
      <w:r w:rsidRPr="005C35FB">
        <w:rPr>
          <w:rFonts w:ascii="Arial" w:hAnsi="Arial" w:cs="Arial"/>
          <w:iCs/>
          <w:sz w:val="20"/>
          <w:szCs w:val="20"/>
        </w:rPr>
        <w:t xml:space="preserve">25A3 </w:t>
      </w:r>
      <w:r w:rsidRPr="005C35FB">
        <w:rPr>
          <w:rFonts w:ascii="Arial" w:hAnsi="Arial" w:cs="Arial"/>
          <w:sz w:val="20"/>
          <w:szCs w:val="20"/>
        </w:rPr>
        <w:t>sorban fel kell tüntetni.</w:t>
      </w:r>
    </w:p>
    <w:p w14:paraId="2CEBF6FB" w14:textId="77777777" w:rsidR="00CE0BD5" w:rsidRPr="005C35FB" w:rsidRDefault="00CE0BD5" w:rsidP="00DF0098">
      <w:pPr>
        <w:autoSpaceDE w:val="0"/>
        <w:autoSpaceDN w:val="0"/>
        <w:adjustRightInd w:val="0"/>
        <w:spacing w:before="240"/>
        <w:jc w:val="both"/>
        <w:rPr>
          <w:rFonts w:ascii="Arial" w:hAnsi="Arial" w:cs="Arial"/>
          <w:sz w:val="20"/>
          <w:szCs w:val="20"/>
        </w:rPr>
      </w:pPr>
      <w:proofErr w:type="spellStart"/>
      <w:r w:rsidRPr="005C35FB">
        <w:rPr>
          <w:rFonts w:ascii="Arial" w:hAnsi="Arial" w:cs="Arial"/>
          <w:sz w:val="20"/>
          <w:szCs w:val="20"/>
        </w:rPr>
        <w:t>Work</w:t>
      </w:r>
      <w:proofErr w:type="spellEnd"/>
      <w:r w:rsidRPr="005C35FB">
        <w:rPr>
          <w:rFonts w:ascii="Arial" w:hAnsi="Arial" w:cs="Arial"/>
          <w:sz w:val="20"/>
          <w:szCs w:val="20"/>
        </w:rPr>
        <w:t>-out faktoring tevékenység esetén a követelések adatait a „25A4 Nem részletezettek összesen” sorban könyv szerinti értéken kell jelenteni.</w:t>
      </w:r>
    </w:p>
    <w:p w14:paraId="736ECD87"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pénzügyi vállalkozásnak van államháztartással szembeni követelése, azt </w:t>
      </w:r>
      <w:r w:rsidR="00A96A67" w:rsidRPr="005C35FB">
        <w:rPr>
          <w:rFonts w:ascii="Arial" w:hAnsi="Arial" w:cs="Arial"/>
          <w:sz w:val="20"/>
          <w:szCs w:val="20"/>
        </w:rPr>
        <w:t>–</w:t>
      </w:r>
      <w:r w:rsidRPr="005C35FB">
        <w:rPr>
          <w:rFonts w:ascii="Arial" w:hAnsi="Arial" w:cs="Arial"/>
          <w:sz w:val="20"/>
          <w:szCs w:val="20"/>
        </w:rPr>
        <w:t xml:space="preserve"> nagyságrendjétől függően </w:t>
      </w:r>
      <w:r w:rsidR="00A96A67" w:rsidRPr="005C35FB">
        <w:rPr>
          <w:rFonts w:ascii="Arial" w:hAnsi="Arial" w:cs="Arial"/>
          <w:sz w:val="20"/>
          <w:szCs w:val="20"/>
        </w:rPr>
        <w:t>–</w:t>
      </w:r>
      <w:r w:rsidRPr="005C35FB">
        <w:rPr>
          <w:rFonts w:ascii="Arial" w:hAnsi="Arial" w:cs="Arial"/>
          <w:sz w:val="20"/>
          <w:szCs w:val="20"/>
        </w:rPr>
        <w:t xml:space="preserve"> a részletező sorokban be kell mutatni. Az adójellegű tételeket </w:t>
      </w:r>
      <w:r w:rsidR="00A96A67" w:rsidRPr="005C35FB">
        <w:rPr>
          <w:rFonts w:ascii="Arial" w:hAnsi="Arial" w:cs="Arial"/>
          <w:sz w:val="20"/>
          <w:szCs w:val="20"/>
        </w:rPr>
        <w:t>–</w:t>
      </w:r>
      <w:r w:rsidRPr="005C35FB">
        <w:rPr>
          <w:rFonts w:ascii="Arial" w:hAnsi="Arial" w:cs="Arial"/>
          <w:sz w:val="20"/>
          <w:szCs w:val="20"/>
        </w:rPr>
        <w:t xml:space="preserve"> nagyságrendjüktől függetlenül </w:t>
      </w:r>
      <w:r w:rsidR="00A96A67" w:rsidRPr="005C35FB">
        <w:rPr>
          <w:rFonts w:ascii="Arial" w:hAnsi="Arial" w:cs="Arial"/>
          <w:sz w:val="20"/>
          <w:szCs w:val="20"/>
        </w:rPr>
        <w:t>–</w:t>
      </w:r>
      <w:r w:rsidRPr="005C35FB">
        <w:rPr>
          <w:rFonts w:ascii="Arial" w:hAnsi="Arial" w:cs="Arial"/>
          <w:sz w:val="20"/>
          <w:szCs w:val="20"/>
        </w:rPr>
        <w:t xml:space="preserve"> a nem részletezett sorokban kell feltüntetni.</w:t>
      </w:r>
    </w:p>
    <w:p w14:paraId="7CCFA5C8" w14:textId="77777777" w:rsidR="00A96A67" w:rsidRPr="00D71A64" w:rsidRDefault="00A96A67" w:rsidP="00AE6E9B">
      <w:pPr>
        <w:autoSpaceDE w:val="0"/>
        <w:autoSpaceDN w:val="0"/>
        <w:adjustRightInd w:val="0"/>
        <w:jc w:val="both"/>
        <w:rPr>
          <w:rFonts w:ascii="Arial" w:hAnsi="Arial" w:cs="Arial"/>
          <w:bCs/>
          <w:sz w:val="20"/>
          <w:szCs w:val="20"/>
        </w:rPr>
      </w:pPr>
    </w:p>
    <w:p w14:paraId="4517DFAB" w14:textId="77777777" w:rsidR="004B5232" w:rsidRPr="005C35FB" w:rsidRDefault="004B5232" w:rsidP="009671FC">
      <w:pPr>
        <w:jc w:val="both"/>
        <w:rPr>
          <w:rFonts w:ascii="Arial" w:hAnsi="Arial" w:cs="Arial"/>
          <w:sz w:val="20"/>
          <w:szCs w:val="20"/>
          <w:lang w:eastAsia="en-US"/>
        </w:rPr>
      </w:pPr>
      <w:r w:rsidRPr="005C35FB">
        <w:rPr>
          <w:rFonts w:ascii="Arial" w:hAnsi="Arial" w:cs="Arial"/>
          <w:sz w:val="20"/>
          <w:szCs w:val="20"/>
        </w:rPr>
        <w:t>A táblában</w:t>
      </w:r>
      <w:r w:rsidR="003F646E" w:rsidRPr="005C35FB">
        <w:rPr>
          <w:rFonts w:ascii="Arial" w:hAnsi="Arial" w:cs="Arial"/>
          <w:sz w:val="20"/>
          <w:szCs w:val="20"/>
        </w:rPr>
        <w:t xml:space="preserve"> – a finanszírozók számától függetlenül –</w:t>
      </w:r>
      <w:r w:rsidRPr="005C35FB">
        <w:rPr>
          <w:rFonts w:ascii="Arial" w:hAnsi="Arial" w:cs="Arial"/>
          <w:sz w:val="20"/>
          <w:szCs w:val="20"/>
        </w:rPr>
        <w:t xml:space="preserve"> 25 darab részletező sort ki kell tölteni. </w:t>
      </w:r>
      <w:r w:rsidRPr="005C35FB">
        <w:rPr>
          <w:rFonts w:ascii="Arial" w:hAnsi="Arial" w:cs="Arial"/>
          <w:sz w:val="20"/>
          <w:szCs w:val="20"/>
          <w:lang w:eastAsia="en-US"/>
        </w:rPr>
        <w:t xml:space="preserve">A részletező sorokon minden </w:t>
      </w:r>
      <w:r w:rsidR="006F05DD" w:rsidRPr="005C35FB">
        <w:rPr>
          <w:rFonts w:ascii="Arial" w:hAnsi="Arial" w:cs="Arial"/>
          <w:sz w:val="20"/>
          <w:szCs w:val="20"/>
          <w:lang w:eastAsia="en-US"/>
        </w:rPr>
        <w:t>mező kitöltése</w:t>
      </w:r>
      <w:r w:rsidRPr="005C35FB">
        <w:rPr>
          <w:rFonts w:ascii="Arial" w:hAnsi="Arial" w:cs="Arial"/>
          <w:sz w:val="20"/>
          <w:szCs w:val="20"/>
          <w:lang w:eastAsia="en-US"/>
        </w:rPr>
        <w:t xml:space="preserve"> kötelező. Nemleges adattartalom esetén az oszlopokba nulla (0) értékeket kell beírni, kivéve a </w:t>
      </w:r>
      <w:r w:rsidRPr="00D71A64">
        <w:rPr>
          <w:rFonts w:ascii="Arial" w:hAnsi="Arial" w:cs="Arial"/>
          <w:sz w:val="20"/>
          <w:szCs w:val="20"/>
          <w:lang w:eastAsia="en-US"/>
        </w:rPr>
        <w:t>törzsszám</w:t>
      </w:r>
      <w:r w:rsidRPr="005C35FB">
        <w:rPr>
          <w:rFonts w:ascii="Arial" w:hAnsi="Arial" w:cs="Arial"/>
          <w:sz w:val="20"/>
          <w:szCs w:val="20"/>
          <w:lang w:eastAsia="en-US"/>
        </w:rPr>
        <w:t xml:space="preserve"> és a </w:t>
      </w:r>
      <w:r w:rsidRPr="00D71A64">
        <w:rPr>
          <w:rFonts w:ascii="Arial" w:hAnsi="Arial" w:cs="Arial"/>
          <w:sz w:val="20"/>
          <w:szCs w:val="20"/>
          <w:lang w:eastAsia="en-US"/>
        </w:rPr>
        <w:t>lejárati dátum</w:t>
      </w:r>
      <w:r w:rsidRPr="005C35FB">
        <w:rPr>
          <w:rFonts w:ascii="Arial" w:hAnsi="Arial" w:cs="Arial"/>
          <w:sz w:val="20"/>
          <w:szCs w:val="20"/>
          <w:lang w:eastAsia="en-US"/>
        </w:rPr>
        <w:t xml:space="preserve"> oszlopokat, ahol a </w:t>
      </w:r>
      <w:r w:rsidRPr="00D71A64">
        <w:rPr>
          <w:rFonts w:ascii="Arial" w:hAnsi="Arial" w:cs="Arial"/>
          <w:bCs/>
          <w:sz w:val="20"/>
          <w:szCs w:val="20"/>
          <w:lang w:eastAsia="en-US"/>
        </w:rPr>
        <w:t>19000101</w:t>
      </w:r>
      <w:r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Pr="005C35FB">
        <w:rPr>
          <w:rFonts w:ascii="Arial" w:hAnsi="Arial" w:cs="Arial"/>
          <w:sz w:val="20"/>
          <w:szCs w:val="20"/>
          <w:lang w:eastAsia="en-US"/>
        </w:rPr>
        <w:t xml:space="preserve"> kell szerepeltetni. </w:t>
      </w:r>
    </w:p>
    <w:p w14:paraId="3FEC8042" w14:textId="77777777" w:rsidR="004B5232" w:rsidRPr="00D71A64" w:rsidRDefault="004B5232" w:rsidP="00AE6E9B">
      <w:pPr>
        <w:autoSpaceDE w:val="0"/>
        <w:autoSpaceDN w:val="0"/>
        <w:adjustRightInd w:val="0"/>
        <w:jc w:val="both"/>
        <w:rPr>
          <w:rFonts w:ascii="Arial" w:hAnsi="Arial" w:cs="Arial"/>
          <w:bCs/>
          <w:sz w:val="20"/>
          <w:szCs w:val="20"/>
        </w:rPr>
      </w:pPr>
    </w:p>
    <w:p w14:paraId="6F013559" w14:textId="77777777" w:rsidR="00A96A67" w:rsidRPr="00D71A64" w:rsidRDefault="00A96A67" w:rsidP="00AE6E9B">
      <w:pPr>
        <w:autoSpaceDE w:val="0"/>
        <w:autoSpaceDN w:val="0"/>
        <w:adjustRightInd w:val="0"/>
        <w:jc w:val="both"/>
        <w:rPr>
          <w:rFonts w:ascii="Arial" w:hAnsi="Arial" w:cs="Arial"/>
          <w:bCs/>
          <w:sz w:val="20"/>
          <w:szCs w:val="20"/>
        </w:rPr>
      </w:pPr>
    </w:p>
    <w:p w14:paraId="1C687B37" w14:textId="2E60B188" w:rsidR="00CE0BD5" w:rsidRPr="005C35FB" w:rsidRDefault="00CE0BD5"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25B P</w:t>
      </w:r>
      <w:r w:rsidR="002E13BF" w:rsidRPr="005C35FB">
        <w:rPr>
          <w:rFonts w:ascii="Arial" w:hAnsi="Arial" w:cs="Arial"/>
          <w:i w:val="0"/>
          <w:color w:val="auto"/>
          <w:sz w:val="20"/>
          <w:szCs w:val="20"/>
          <w:lang w:val="hu-HU"/>
        </w:rPr>
        <w:t>énzügyi vállalkozások</w:t>
      </w:r>
      <w:r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Kötelezettségek részletezése</w:t>
      </w:r>
    </w:p>
    <w:p w14:paraId="6F4BA566" w14:textId="77777777" w:rsidR="00177F3B" w:rsidRPr="005C35FB" w:rsidRDefault="00177F3B" w:rsidP="00177F3B">
      <w:pPr>
        <w:rPr>
          <w:lang w:eastAsia="x-none"/>
        </w:rPr>
      </w:pPr>
    </w:p>
    <w:p w14:paraId="441531A4" w14:textId="77777777" w:rsidR="00F85D1D"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 kötelezettségeit (forrásokat) kell részletezni, köztük a hitelintézeteket is fel kell tüntetni (mint hitelnyújtókat vagy egyéb módon finanszírozókat).</w:t>
      </w:r>
      <w:r w:rsidR="00F85D1D" w:rsidRPr="005C35FB">
        <w:rPr>
          <w:rFonts w:ascii="Arial" w:hAnsi="Arial" w:cs="Arial"/>
          <w:sz w:val="20"/>
          <w:szCs w:val="20"/>
        </w:rPr>
        <w:t xml:space="preserve"> A kötelezettségek között ki kell mutatni és a megfelelő sorokon részletezni a kibocsátott kötvényeket és a kapott alárendelt kölcsöntőkét is. </w:t>
      </w:r>
    </w:p>
    <w:p w14:paraId="7C1E3684"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oszlopai</w:t>
      </w:r>
    </w:p>
    <w:p w14:paraId="2E1E734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ügyfeleket (forrásnyújtókat) a részletező sorokban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Partner (hitelintézet, ügyfél, egyéb) </w:t>
      </w:r>
      <w:r w:rsidRPr="005C35FB">
        <w:rPr>
          <w:rFonts w:ascii="Arial" w:hAnsi="Arial" w:cs="Arial"/>
          <w:iCs/>
          <w:sz w:val="20"/>
          <w:szCs w:val="20"/>
        </w:rPr>
        <w:t xml:space="preserve">megnevezése </w:t>
      </w:r>
      <w:r w:rsidRPr="005C35FB">
        <w:rPr>
          <w:rFonts w:ascii="Arial" w:hAnsi="Arial" w:cs="Arial"/>
          <w:sz w:val="20"/>
          <w:szCs w:val="20"/>
        </w:rPr>
        <w:t xml:space="preserve">oszlopban név szerint, és a </w:t>
      </w:r>
      <w:r w:rsidRPr="005C35FB">
        <w:rPr>
          <w:rFonts w:ascii="Arial" w:hAnsi="Arial" w:cs="Arial"/>
          <w:iCs/>
          <w:sz w:val="20"/>
          <w:szCs w:val="20"/>
        </w:rPr>
        <w:t xml:space="preserve">c) </w:t>
      </w:r>
      <w:r w:rsidRPr="005C35FB">
        <w:rPr>
          <w:rFonts w:ascii="Arial" w:hAnsi="Arial" w:cs="Arial"/>
          <w:sz w:val="20"/>
          <w:szCs w:val="20"/>
        </w:rPr>
        <w:t xml:space="preserve">oszlopban a </w:t>
      </w:r>
      <w:r w:rsidRPr="005C35FB">
        <w:rPr>
          <w:rFonts w:ascii="Arial" w:hAnsi="Arial" w:cs="Arial"/>
          <w:iCs/>
          <w:sz w:val="20"/>
          <w:szCs w:val="20"/>
        </w:rPr>
        <w:t xml:space="preserve">törzsszám </w:t>
      </w:r>
      <w:r w:rsidRPr="005C35FB">
        <w:rPr>
          <w:rFonts w:ascii="Arial" w:hAnsi="Arial" w:cs="Arial"/>
          <w:sz w:val="20"/>
          <w:szCs w:val="20"/>
        </w:rPr>
        <w:t xml:space="preserve">feltüntetésével kell felsorolni. </w:t>
      </w:r>
    </w:p>
    <w:p w14:paraId="6138E7B8" w14:textId="77777777" w:rsidR="00BA7CE4"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D86578" w:rsidRPr="005C35FB">
        <w:rPr>
          <w:rFonts w:ascii="Arial" w:hAnsi="Arial" w:cs="Arial"/>
          <w:sz w:val="20"/>
          <w:szCs w:val="20"/>
        </w:rPr>
        <w:t xml:space="preserve">d) </w:t>
      </w:r>
      <w:r w:rsidRPr="005C35FB">
        <w:rPr>
          <w:rFonts w:ascii="Arial" w:hAnsi="Arial" w:cs="Arial"/>
          <w:iCs/>
          <w:sz w:val="20"/>
          <w:szCs w:val="20"/>
        </w:rPr>
        <w:t xml:space="preserve">Kötelezettségek jogcíme </w:t>
      </w:r>
      <w:r w:rsidRPr="005C35FB">
        <w:rPr>
          <w:rFonts w:ascii="Arial" w:hAnsi="Arial" w:cs="Arial"/>
          <w:sz w:val="20"/>
          <w:szCs w:val="20"/>
        </w:rPr>
        <w:t xml:space="preserve">és azok besorolásai a pénzügyi vállalkozás által igénybe vett szolgáltatásokhoz (Forrás oldalhoz) kapcsolódnak. </w:t>
      </w:r>
    </w:p>
    <w:p w14:paraId="5F1E6CE3" w14:textId="77777777" w:rsidR="00BA7CE4" w:rsidRDefault="00BA7CE4" w:rsidP="00DF0098">
      <w:pPr>
        <w:autoSpaceDE w:val="0"/>
        <w:autoSpaceDN w:val="0"/>
        <w:adjustRightInd w:val="0"/>
        <w:jc w:val="both"/>
        <w:rPr>
          <w:rFonts w:ascii="Arial" w:hAnsi="Arial" w:cs="Arial"/>
          <w:sz w:val="20"/>
          <w:szCs w:val="20"/>
        </w:rPr>
      </w:pPr>
      <w:r w:rsidRPr="005C35FB">
        <w:rPr>
          <w:rFonts w:ascii="Arial" w:hAnsi="Arial" w:cs="Arial"/>
          <w:iCs/>
          <w:sz w:val="20"/>
          <w:szCs w:val="20"/>
        </w:rPr>
        <w:t>A</w:t>
      </w:r>
      <w:r w:rsidR="00AC0DE4" w:rsidRPr="005C35FB">
        <w:rPr>
          <w:rFonts w:ascii="Arial" w:hAnsi="Arial" w:cs="Arial"/>
          <w:iCs/>
          <w:sz w:val="20"/>
          <w:szCs w:val="20"/>
        </w:rPr>
        <w:t>z egyes</w:t>
      </w:r>
      <w:r w:rsidRPr="005C35FB">
        <w:rPr>
          <w:rFonts w:ascii="Arial" w:hAnsi="Arial" w:cs="Arial"/>
          <w:iCs/>
          <w:sz w:val="20"/>
          <w:szCs w:val="20"/>
        </w:rPr>
        <w:t xml:space="preserve"> kötelezettségek jogcímkódja </w:t>
      </w:r>
      <w:r w:rsidRPr="005C35FB">
        <w:rPr>
          <w:rFonts w:ascii="Arial" w:hAnsi="Arial" w:cs="Arial"/>
          <w:sz w:val="20"/>
          <w:szCs w:val="20"/>
        </w:rPr>
        <w:t xml:space="preserve">a következő: </w:t>
      </w:r>
    </w:p>
    <w:p w14:paraId="069D6D7F" w14:textId="77777777" w:rsidR="009A5278" w:rsidRPr="00AA508B" w:rsidRDefault="009A5278" w:rsidP="009A5278">
      <w:pPr>
        <w:autoSpaceDE w:val="0"/>
        <w:autoSpaceDN w:val="0"/>
        <w:adjustRightInd w:val="0"/>
        <w:jc w:val="both"/>
        <w:rPr>
          <w:ins w:id="183" w:author="MNB" w:date="2024-08-23T14:25:00Z"/>
          <w:rFonts w:ascii="Arial" w:hAnsi="Arial" w:cs="Arial"/>
          <w:sz w:val="20"/>
          <w:szCs w:val="20"/>
        </w:rPr>
      </w:pPr>
      <w:ins w:id="184" w:author="MNB" w:date="2024-08-23T14:25:00Z">
        <w:r w:rsidRPr="00AA508B">
          <w:rPr>
            <w:rFonts w:ascii="Arial" w:hAnsi="Arial" w:cs="Arial"/>
            <w:sz w:val="20"/>
            <w:szCs w:val="20"/>
          </w:rPr>
          <w:t>21R3_MFB01: EU forrás közvetítése esetében</w:t>
        </w:r>
      </w:ins>
    </w:p>
    <w:p w14:paraId="607E5D61" w14:textId="77777777" w:rsidR="009A5278" w:rsidRPr="00AA508B" w:rsidRDefault="009A5278" w:rsidP="009A5278">
      <w:pPr>
        <w:autoSpaceDE w:val="0"/>
        <w:autoSpaceDN w:val="0"/>
        <w:adjustRightInd w:val="0"/>
        <w:jc w:val="both"/>
        <w:rPr>
          <w:ins w:id="185" w:author="MNB" w:date="2024-08-23T14:25:00Z"/>
          <w:rFonts w:ascii="Arial" w:hAnsi="Arial" w:cs="Arial"/>
          <w:sz w:val="20"/>
          <w:szCs w:val="20"/>
        </w:rPr>
      </w:pPr>
      <w:ins w:id="186" w:author="MNB" w:date="2024-08-23T14:25:00Z">
        <w:r w:rsidRPr="00AA508B">
          <w:rPr>
            <w:rFonts w:ascii="Arial" w:hAnsi="Arial" w:cs="Arial"/>
            <w:sz w:val="20"/>
            <w:szCs w:val="20"/>
          </w:rPr>
          <w:t>21R3_MFB02: hazai állami forrás közvetítése esetében</w:t>
        </w:r>
      </w:ins>
    </w:p>
    <w:p w14:paraId="6AD12D93" w14:textId="77777777" w:rsidR="009A5278" w:rsidRPr="00AA508B" w:rsidRDefault="009A5278" w:rsidP="009A5278">
      <w:pPr>
        <w:autoSpaceDE w:val="0"/>
        <w:autoSpaceDN w:val="0"/>
        <w:adjustRightInd w:val="0"/>
        <w:jc w:val="both"/>
        <w:rPr>
          <w:ins w:id="187" w:author="MNB" w:date="2024-08-23T14:25:00Z"/>
          <w:rFonts w:ascii="Arial" w:hAnsi="Arial" w:cs="Arial"/>
          <w:sz w:val="20"/>
          <w:szCs w:val="20"/>
        </w:rPr>
      </w:pPr>
      <w:ins w:id="188" w:author="MNB" w:date="2024-08-23T14:25:00Z">
        <w:r w:rsidRPr="00AA508B">
          <w:rPr>
            <w:rFonts w:ascii="Arial" w:hAnsi="Arial" w:cs="Arial"/>
            <w:sz w:val="20"/>
            <w:szCs w:val="20"/>
          </w:rPr>
          <w:t>21R3_MFB03: saját, MFB forrásnyújtás esetében</w:t>
        </w:r>
      </w:ins>
    </w:p>
    <w:p w14:paraId="5B75F6FC" w14:textId="77777777" w:rsidR="009A5278" w:rsidRDefault="009A5278" w:rsidP="009A5278">
      <w:pPr>
        <w:rPr>
          <w:ins w:id="189" w:author="MNB" w:date="2024-08-23T14:25:00Z"/>
          <w:rFonts w:ascii="Arial" w:hAnsi="Arial" w:cs="Arial"/>
          <w:sz w:val="20"/>
          <w:szCs w:val="20"/>
        </w:rPr>
      </w:pPr>
      <w:ins w:id="190" w:author="MNB" w:date="2024-08-23T14:25:00Z">
        <w:r w:rsidRPr="00AA508B">
          <w:rPr>
            <w:rFonts w:ascii="Arial" w:hAnsi="Arial" w:cs="Arial"/>
            <w:sz w:val="20"/>
            <w:szCs w:val="20"/>
          </w:rPr>
          <w:t>21R3_MFB04: egyéb, MFB által közvetített forrás esetében</w:t>
        </w:r>
      </w:ins>
    </w:p>
    <w:p w14:paraId="39C868FB" w14:textId="149E6AB5" w:rsidR="00AA508B" w:rsidRDefault="00AA508B" w:rsidP="009A5278">
      <w:pPr>
        <w:rPr>
          <w:ins w:id="191" w:author="MNB" w:date="2024-08-23T14:25:00Z"/>
          <w:rFonts w:ascii="Arial" w:hAnsi="Arial" w:cs="Arial"/>
          <w:sz w:val="20"/>
          <w:szCs w:val="20"/>
        </w:rPr>
      </w:pPr>
      <w:del w:id="192" w:author="MNB" w:date="2024-08-23T14:25:00Z">
        <w:r w:rsidRPr="00AA508B" w:rsidDel="009A5278">
          <w:rPr>
            <w:rFonts w:ascii="Arial" w:hAnsi="Arial" w:cs="Arial"/>
            <w:sz w:val="20"/>
            <w:szCs w:val="20"/>
          </w:rPr>
          <w:delText>21R3_MFB</w:delText>
        </w:r>
        <w:r w:rsidR="00BA7CE4" w:rsidRPr="005C35FB" w:rsidDel="009A5278">
          <w:rPr>
            <w:rFonts w:ascii="Arial" w:hAnsi="Arial" w:cs="Arial"/>
            <w:iCs/>
            <w:sz w:val="20"/>
            <w:szCs w:val="20"/>
          </w:rPr>
          <w:delText>: Hitelintézetekkel szembeni kötelezettségek</w:delText>
        </w:r>
        <w:r w:rsidR="00E57344" w:rsidDel="009A5278">
          <w:rPr>
            <w:rFonts w:ascii="Arial" w:hAnsi="Arial" w:cs="Arial"/>
            <w:iCs/>
            <w:sz w:val="20"/>
            <w:szCs w:val="20"/>
          </w:rPr>
          <w:delText xml:space="preserve"> ─</w:delText>
        </w:r>
        <w:r w:rsidRPr="00AA508B" w:rsidDel="009A5278">
          <w:rPr>
            <w:rFonts w:ascii="Arial" w:hAnsi="Arial" w:cs="Arial"/>
            <w:sz w:val="20"/>
            <w:szCs w:val="20"/>
          </w:rPr>
          <w:delText xml:space="preserve"> MFB</w:delText>
        </w:r>
      </w:del>
    </w:p>
    <w:p w14:paraId="3A24A1FD" w14:textId="77777777" w:rsidR="009A5278" w:rsidRDefault="009A5278" w:rsidP="009A5278">
      <w:pPr>
        <w:rPr>
          <w:rFonts w:ascii="Arial" w:hAnsi="Arial" w:cs="Arial"/>
          <w:iCs/>
          <w:sz w:val="20"/>
          <w:szCs w:val="20"/>
        </w:rPr>
      </w:pPr>
    </w:p>
    <w:p w14:paraId="156EE6D9" w14:textId="65376BD6" w:rsidR="00E57344" w:rsidRPr="005C35FB" w:rsidRDefault="00E57344" w:rsidP="00BA7CE4">
      <w:pPr>
        <w:rPr>
          <w:rFonts w:ascii="Arial" w:hAnsi="Arial" w:cs="Arial"/>
          <w:iCs/>
          <w:sz w:val="20"/>
          <w:szCs w:val="20"/>
        </w:rPr>
      </w:pPr>
      <w:r>
        <w:rPr>
          <w:rFonts w:ascii="Arial" w:hAnsi="Arial" w:cs="Arial"/>
          <w:iCs/>
          <w:sz w:val="20"/>
          <w:szCs w:val="20"/>
        </w:rPr>
        <w:t>21R3_E</w:t>
      </w:r>
      <w:r w:rsidRPr="005C35FB">
        <w:rPr>
          <w:rFonts w:ascii="Arial" w:hAnsi="Arial" w:cs="Arial"/>
          <w:iCs/>
          <w:sz w:val="20"/>
          <w:szCs w:val="20"/>
        </w:rPr>
        <w:t>: Hitelintézetekkel szembeni kötelezettségek</w:t>
      </w:r>
      <w:r>
        <w:rPr>
          <w:rFonts w:ascii="Arial" w:hAnsi="Arial" w:cs="Arial"/>
          <w:iCs/>
          <w:sz w:val="20"/>
          <w:szCs w:val="20"/>
        </w:rPr>
        <w:t xml:space="preserve"> ─ MFB-n kívüli hitelintézet</w:t>
      </w:r>
    </w:p>
    <w:p w14:paraId="29CBA756" w14:textId="2FCAEBC5" w:rsidR="00BA7CE4" w:rsidRPr="005C35FB" w:rsidRDefault="00E57344" w:rsidP="00A34A08">
      <w:pPr>
        <w:rPr>
          <w:rFonts w:ascii="Arial" w:hAnsi="Arial" w:cs="Arial"/>
          <w:iCs/>
          <w:sz w:val="20"/>
          <w:szCs w:val="20"/>
        </w:rPr>
      </w:pPr>
      <w:r>
        <w:rPr>
          <w:rFonts w:ascii="Arial" w:hAnsi="Arial" w:cs="Arial"/>
          <w:iCs/>
          <w:sz w:val="20"/>
          <w:szCs w:val="20"/>
        </w:rPr>
        <w:t>21R4</w:t>
      </w:r>
      <w:r w:rsidR="00BA7CE4" w:rsidRPr="005C35FB">
        <w:rPr>
          <w:rFonts w:ascii="Arial" w:hAnsi="Arial" w:cs="Arial"/>
          <w:iCs/>
          <w:sz w:val="20"/>
          <w:szCs w:val="20"/>
        </w:rPr>
        <w:t xml:space="preserve">: </w:t>
      </w:r>
      <w:r w:rsidR="00A34A08" w:rsidRPr="005C35FB">
        <w:rPr>
          <w:rFonts w:ascii="Arial" w:hAnsi="Arial" w:cs="Arial"/>
          <w:iCs/>
          <w:sz w:val="20"/>
          <w:szCs w:val="20"/>
        </w:rPr>
        <w:t>Ügyfelekkel szembeni kötelezettségek</w:t>
      </w:r>
    </w:p>
    <w:p w14:paraId="068F6300" w14:textId="1FA8D933" w:rsidR="00BA7CE4" w:rsidRPr="005C35FB" w:rsidRDefault="00BA7CE4" w:rsidP="00A34A08">
      <w:pPr>
        <w:rPr>
          <w:rFonts w:ascii="Arial" w:hAnsi="Arial" w:cs="Arial"/>
          <w:iCs/>
          <w:sz w:val="20"/>
          <w:szCs w:val="20"/>
        </w:rPr>
      </w:pPr>
      <w:r w:rsidRPr="005C35FB">
        <w:rPr>
          <w:rFonts w:ascii="Arial" w:hAnsi="Arial" w:cs="Arial"/>
          <w:iCs/>
          <w:sz w:val="20"/>
          <w:szCs w:val="20"/>
        </w:rPr>
        <w:t xml:space="preserve"> </w:t>
      </w:r>
    </w:p>
    <w:p w14:paraId="45D59C8A" w14:textId="2BA130AD" w:rsidR="00BA7CE4" w:rsidRPr="005C35FB" w:rsidRDefault="00E57344" w:rsidP="00A34A08">
      <w:pPr>
        <w:rPr>
          <w:rFonts w:ascii="Arial" w:hAnsi="Arial" w:cs="Arial"/>
          <w:iCs/>
          <w:sz w:val="20"/>
          <w:szCs w:val="20"/>
        </w:rPr>
      </w:pPr>
      <w:proofErr w:type="spellStart"/>
      <w:r>
        <w:rPr>
          <w:rFonts w:ascii="Arial" w:hAnsi="Arial" w:cs="Arial"/>
          <w:iCs/>
          <w:sz w:val="20"/>
          <w:szCs w:val="20"/>
        </w:rPr>
        <w:t>ÉP_KÖT</w:t>
      </w:r>
      <w:proofErr w:type="spellEnd"/>
      <w:r w:rsidR="00BA7CE4" w:rsidRPr="005C35FB">
        <w:rPr>
          <w:rFonts w:ascii="Arial" w:hAnsi="Arial" w:cs="Arial"/>
          <w:iCs/>
          <w:sz w:val="20"/>
          <w:szCs w:val="20"/>
        </w:rPr>
        <w:t xml:space="preserve">: </w:t>
      </w:r>
      <w:r w:rsidR="00B934A7" w:rsidRPr="005C35FB">
        <w:rPr>
          <w:rFonts w:ascii="Arial" w:hAnsi="Arial" w:cs="Arial"/>
          <w:iCs/>
          <w:sz w:val="20"/>
          <w:szCs w:val="20"/>
        </w:rPr>
        <w:t>K</w:t>
      </w:r>
      <w:r w:rsidR="00BA7CE4" w:rsidRPr="005C35FB">
        <w:rPr>
          <w:rFonts w:ascii="Arial" w:hAnsi="Arial" w:cs="Arial"/>
          <w:iCs/>
          <w:sz w:val="20"/>
          <w:szCs w:val="20"/>
        </w:rPr>
        <w:t xml:space="preserve">ibocsátott értékpapír miatt fennálló kötelezettség </w:t>
      </w:r>
    </w:p>
    <w:p w14:paraId="5D508900" w14:textId="156EAC99"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EGY_KÖT_EU</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E</w:t>
      </w:r>
      <w:r w:rsidR="00BA7CE4" w:rsidRPr="005C35FB">
        <w:rPr>
          <w:rFonts w:ascii="Arial" w:hAnsi="Arial" w:cs="Arial"/>
          <w:iCs/>
          <w:sz w:val="20"/>
          <w:szCs w:val="20"/>
        </w:rPr>
        <w:t>gyéb EU-s forrás</w:t>
      </w:r>
    </w:p>
    <w:p w14:paraId="75A49A44" w14:textId="51E02958"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EGY_KÖT_TK</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T</w:t>
      </w:r>
      <w:r w:rsidR="00BA7CE4" w:rsidRPr="005C35FB">
        <w:rPr>
          <w:rFonts w:ascii="Arial" w:hAnsi="Arial" w:cs="Arial"/>
          <w:iCs/>
          <w:sz w:val="20"/>
          <w:szCs w:val="20"/>
        </w:rPr>
        <w:t>agi kölcsön</w:t>
      </w:r>
    </w:p>
    <w:p w14:paraId="46BF17AB" w14:textId="74670975"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EGY_KÖT_NKO</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Pr>
          <w:rFonts w:ascii="Arial" w:hAnsi="Arial" w:cs="Arial"/>
          <w:iCs/>
          <w:sz w:val="20"/>
          <w:szCs w:val="20"/>
        </w:rPr>
        <w:t>Jóváhagyott</w:t>
      </w:r>
      <w:r w:rsidR="00BA7CE4" w:rsidRPr="005C35FB">
        <w:rPr>
          <w:rFonts w:ascii="Arial" w:hAnsi="Arial" w:cs="Arial"/>
          <w:iCs/>
          <w:sz w:val="20"/>
          <w:szCs w:val="20"/>
        </w:rPr>
        <w:t xml:space="preserve">, de ki nem </w:t>
      </w:r>
      <w:r w:rsidR="00A34A08" w:rsidRPr="005C35FB">
        <w:rPr>
          <w:rFonts w:ascii="Arial" w:hAnsi="Arial" w:cs="Arial"/>
          <w:iCs/>
          <w:sz w:val="20"/>
          <w:szCs w:val="20"/>
        </w:rPr>
        <w:t>fizet</w:t>
      </w:r>
      <w:r w:rsidR="00BA7CE4" w:rsidRPr="005C35FB">
        <w:rPr>
          <w:rFonts w:ascii="Arial" w:hAnsi="Arial" w:cs="Arial"/>
          <w:iCs/>
          <w:sz w:val="20"/>
          <w:szCs w:val="20"/>
        </w:rPr>
        <w:t xml:space="preserve">ett osztalék </w:t>
      </w:r>
    </w:p>
    <w:p w14:paraId="2BFBC36E" w14:textId="2FE2BC8D" w:rsidR="00A34A08" w:rsidRPr="005C35FB" w:rsidRDefault="00E57344" w:rsidP="00F7197B">
      <w:pPr>
        <w:rPr>
          <w:rFonts w:ascii="Arial" w:hAnsi="Arial" w:cs="Arial"/>
          <w:iCs/>
          <w:sz w:val="20"/>
          <w:szCs w:val="20"/>
        </w:rPr>
      </w:pPr>
      <w:proofErr w:type="spellStart"/>
      <w:r>
        <w:rPr>
          <w:rFonts w:ascii="Arial" w:hAnsi="Arial" w:cs="Arial"/>
          <w:iCs/>
          <w:sz w:val="20"/>
          <w:szCs w:val="20"/>
        </w:rPr>
        <w:t>EGY_KÖT_MNS</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 </w:t>
      </w:r>
      <w:r w:rsidR="00B934A7" w:rsidRPr="005C35FB">
        <w:rPr>
          <w:rFonts w:ascii="Arial" w:hAnsi="Arial" w:cs="Arial"/>
          <w:iCs/>
          <w:sz w:val="20"/>
          <w:szCs w:val="20"/>
        </w:rPr>
        <w:t>E</w:t>
      </w:r>
      <w:r w:rsidR="00BA7CE4" w:rsidRPr="005C35FB">
        <w:rPr>
          <w:rFonts w:ascii="Arial" w:hAnsi="Arial" w:cs="Arial"/>
          <w:iCs/>
          <w:sz w:val="20"/>
          <w:szCs w:val="20"/>
        </w:rPr>
        <w:t>gyéb – máshova nem sorolható – kötelezettség</w:t>
      </w:r>
    </w:p>
    <w:p w14:paraId="7485114C" w14:textId="3EDAB7C4" w:rsidR="001E39D3" w:rsidRPr="005C35FB" w:rsidRDefault="00E57344" w:rsidP="00F7197B">
      <w:pPr>
        <w:rPr>
          <w:rFonts w:ascii="Arial" w:hAnsi="Arial" w:cs="Arial"/>
          <w:iCs/>
          <w:sz w:val="20"/>
          <w:szCs w:val="20"/>
        </w:rPr>
      </w:pPr>
      <w:proofErr w:type="spellStart"/>
      <w:r>
        <w:rPr>
          <w:rFonts w:ascii="Arial" w:hAnsi="Arial" w:cs="Arial"/>
          <w:iCs/>
          <w:sz w:val="20"/>
          <w:szCs w:val="20"/>
        </w:rPr>
        <w:t>HK</w:t>
      </w:r>
      <w:proofErr w:type="spellEnd"/>
      <w:r w:rsidR="00B934A7" w:rsidRPr="005C35FB">
        <w:rPr>
          <w:rFonts w:ascii="Arial" w:hAnsi="Arial" w:cs="Arial"/>
          <w:iCs/>
          <w:sz w:val="20"/>
          <w:szCs w:val="20"/>
        </w:rPr>
        <w:t>: H</w:t>
      </w:r>
      <w:r w:rsidR="00BA7CE4" w:rsidRPr="005C35FB">
        <w:rPr>
          <w:rFonts w:ascii="Arial" w:hAnsi="Arial" w:cs="Arial"/>
          <w:iCs/>
          <w:sz w:val="20"/>
          <w:szCs w:val="20"/>
        </w:rPr>
        <w:t>átrasorolt kötelezettségek</w:t>
      </w:r>
      <w:r>
        <w:rPr>
          <w:rFonts w:ascii="Arial" w:hAnsi="Arial" w:cs="Arial"/>
          <w:iCs/>
          <w:sz w:val="20"/>
          <w:szCs w:val="20"/>
        </w:rPr>
        <w:t xml:space="preserve"> (a forrásnyújtó személyétől függetlenül)</w:t>
      </w:r>
    </w:p>
    <w:p w14:paraId="2FF5959C" w14:textId="77777777" w:rsidR="0041095F" w:rsidRPr="005C35FB" w:rsidRDefault="001E39D3" w:rsidP="00F7197B">
      <w:pPr>
        <w:rPr>
          <w:rFonts w:ascii="Arial" w:hAnsi="Arial" w:cs="Arial"/>
          <w:iCs/>
          <w:sz w:val="20"/>
          <w:szCs w:val="20"/>
        </w:rPr>
      </w:pPr>
      <w:r w:rsidRPr="005C35FB">
        <w:rPr>
          <w:rFonts w:ascii="Arial" w:hAnsi="Arial" w:cs="Arial"/>
          <w:iCs/>
          <w:sz w:val="20"/>
          <w:szCs w:val="20"/>
        </w:rPr>
        <w:t xml:space="preserve">21D106: </w:t>
      </w:r>
      <w:r w:rsidR="0041095F" w:rsidRPr="005C35FB">
        <w:rPr>
          <w:rFonts w:ascii="Arial" w:hAnsi="Arial" w:cs="Arial"/>
          <w:iCs/>
          <w:sz w:val="20"/>
          <w:szCs w:val="20"/>
        </w:rPr>
        <w:t>Hitelszerződés alapján még igénybe vehető keretösszeg</w:t>
      </w:r>
    </w:p>
    <w:p w14:paraId="7B794507" w14:textId="67C8BD7B" w:rsidR="0041095F" w:rsidRPr="005C35FB" w:rsidRDefault="00E57344" w:rsidP="00F7197B">
      <w:pPr>
        <w:rPr>
          <w:rFonts w:ascii="Arial" w:hAnsi="Arial" w:cs="Arial"/>
          <w:iCs/>
          <w:sz w:val="20"/>
          <w:szCs w:val="20"/>
        </w:rPr>
      </w:pPr>
      <w:r>
        <w:rPr>
          <w:rFonts w:ascii="Arial" w:hAnsi="Arial" w:cs="Arial"/>
          <w:iCs/>
          <w:sz w:val="20"/>
          <w:szCs w:val="20"/>
        </w:rPr>
        <w:t>NEM</w:t>
      </w:r>
      <w:r w:rsidR="0041095F" w:rsidRPr="005C35FB">
        <w:rPr>
          <w:rFonts w:ascii="Arial" w:hAnsi="Arial" w:cs="Arial"/>
          <w:iCs/>
          <w:sz w:val="20"/>
          <w:szCs w:val="20"/>
        </w:rPr>
        <w:t>: Nemleges adattartalom</w:t>
      </w:r>
    </w:p>
    <w:p w14:paraId="765A290E" w14:textId="77777777" w:rsidR="00BA7CE4" w:rsidRPr="005C35FB" w:rsidRDefault="00BA7CE4" w:rsidP="00F7197B">
      <w:pPr>
        <w:rPr>
          <w:rFonts w:ascii="Arial" w:hAnsi="Arial" w:cs="Arial"/>
          <w:iCs/>
          <w:sz w:val="20"/>
          <w:szCs w:val="20"/>
        </w:rPr>
      </w:pPr>
      <w:r w:rsidRPr="005C35FB">
        <w:rPr>
          <w:rFonts w:ascii="Arial" w:hAnsi="Arial" w:cs="Arial"/>
          <w:iCs/>
          <w:sz w:val="20"/>
          <w:szCs w:val="20"/>
        </w:rPr>
        <w:t xml:space="preserve"> </w:t>
      </w:r>
    </w:p>
    <w:p w14:paraId="7BE606AD" w14:textId="77777777" w:rsidR="00FD132E" w:rsidRDefault="00CE0BD5" w:rsidP="00FD132E">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vállalkozásnak egy ügyfél felé többféle kötelezettsége van, akkor ezeket a táblában összevontan, egy összegben kell szerepeltetni. Amennyiben az egy ügyféllel szembeni kötelezettségek összevontan kerülnek kimutatásra a </w:t>
      </w:r>
      <w:r w:rsidR="00C505A4" w:rsidRPr="005C35FB">
        <w:rPr>
          <w:rFonts w:ascii="Arial" w:hAnsi="Arial" w:cs="Arial"/>
          <w:sz w:val="20"/>
          <w:szCs w:val="20"/>
        </w:rPr>
        <w:t>d)</w:t>
      </w:r>
      <w:r w:rsidRPr="005C35FB">
        <w:rPr>
          <w:rFonts w:ascii="Arial" w:hAnsi="Arial" w:cs="Arial"/>
          <w:iCs/>
          <w:sz w:val="20"/>
          <w:szCs w:val="20"/>
        </w:rPr>
        <w:t xml:space="preserve"> Kötelezettség jogcíme </w:t>
      </w:r>
      <w:r w:rsidRPr="005C35FB">
        <w:rPr>
          <w:rFonts w:ascii="Arial" w:hAnsi="Arial" w:cs="Arial"/>
          <w:sz w:val="20"/>
          <w:szCs w:val="20"/>
        </w:rPr>
        <w:t xml:space="preserve">oszlopban a legnagyobb </w:t>
      </w:r>
      <w:r w:rsidR="00085069" w:rsidRPr="005C35FB">
        <w:rPr>
          <w:rFonts w:ascii="Arial" w:hAnsi="Arial" w:cs="Arial"/>
          <w:sz w:val="20"/>
          <w:szCs w:val="20"/>
        </w:rPr>
        <w:t xml:space="preserve">arányt képviselő </w:t>
      </w:r>
      <w:r w:rsidRPr="005C35FB">
        <w:rPr>
          <w:rFonts w:ascii="Arial" w:hAnsi="Arial" w:cs="Arial"/>
          <w:sz w:val="20"/>
          <w:szCs w:val="20"/>
        </w:rPr>
        <w:t>kötelezettség (forrás) szerint kell a jogcímet feltüntetni</w:t>
      </w:r>
      <w:r w:rsidR="00085069" w:rsidRPr="005C35FB">
        <w:rPr>
          <w:rFonts w:ascii="Arial" w:hAnsi="Arial" w:cs="Arial"/>
          <w:sz w:val="20"/>
          <w:szCs w:val="20"/>
        </w:rPr>
        <w:t>.</w:t>
      </w:r>
      <w:r w:rsidRPr="005C35FB">
        <w:rPr>
          <w:rFonts w:ascii="Arial" w:hAnsi="Arial" w:cs="Arial"/>
          <w:sz w:val="20"/>
          <w:szCs w:val="20"/>
        </w:rPr>
        <w:t xml:space="preserve"> Az </w:t>
      </w:r>
      <w:r w:rsidRPr="005C35FB">
        <w:rPr>
          <w:rFonts w:ascii="Arial" w:hAnsi="Arial" w:cs="Arial"/>
          <w:iCs/>
          <w:sz w:val="20"/>
          <w:szCs w:val="20"/>
        </w:rPr>
        <w:t xml:space="preserve">f) Lejárat </w:t>
      </w:r>
      <w:r w:rsidRPr="005C35FB">
        <w:rPr>
          <w:rFonts w:ascii="Arial" w:hAnsi="Arial" w:cs="Arial"/>
          <w:sz w:val="20"/>
          <w:szCs w:val="20"/>
        </w:rPr>
        <w:t xml:space="preserve">oszlopban az ügyféllel szembeni kötelezettség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a </w:t>
      </w:r>
      <w:r w:rsidR="00FD132E" w:rsidRPr="009A5278">
        <w:rPr>
          <w:rFonts w:ascii="Arial" w:hAnsi="Arial"/>
          <w:sz w:val="20"/>
        </w:rPr>
        <w:t>9999.12.31.</w:t>
      </w:r>
      <w:r w:rsidR="00FD132E">
        <w:rPr>
          <w:rFonts w:ascii="Arial" w:hAnsi="Arial" w:cs="Arial"/>
          <w:sz w:val="20"/>
          <w:szCs w:val="20"/>
        </w:rPr>
        <w:t xml:space="preserve"> karakterek szerepeltetendők.</w:t>
      </w:r>
    </w:p>
    <w:p w14:paraId="429B202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ügyféllel szemben a pénzügyi vállalkozásnak több azonos típusú kötelezettsége van, azt részletező táblamellékletben külön-külön kell kimutatni, és a pénzügyi vállalkozásnál megőrizni, de nem kell a </w:t>
      </w:r>
      <w:r w:rsidR="00B12CD5" w:rsidRPr="005C35FB">
        <w:rPr>
          <w:rFonts w:ascii="Arial" w:hAnsi="Arial" w:cs="Arial"/>
          <w:sz w:val="20"/>
          <w:szCs w:val="20"/>
        </w:rPr>
        <w:t>MNB-</w:t>
      </w:r>
      <w:r w:rsidRPr="005C35FB">
        <w:rPr>
          <w:rFonts w:ascii="Arial" w:hAnsi="Arial" w:cs="Arial"/>
          <w:sz w:val="20"/>
          <w:szCs w:val="20"/>
        </w:rPr>
        <w:t>nek megküldeni. Az összevont kötelezettség esetén az állományból a legkorábbi lejáratot kell feltüntetni.</w:t>
      </w:r>
    </w:p>
    <w:p w14:paraId="542D0AAD" w14:textId="77777777" w:rsidR="00647C61"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g) Lehívható szabad hitelkeret </w:t>
      </w:r>
      <w:r w:rsidRPr="005C35FB">
        <w:rPr>
          <w:rFonts w:ascii="Arial" w:hAnsi="Arial" w:cs="Arial"/>
          <w:sz w:val="20"/>
          <w:szCs w:val="20"/>
        </w:rPr>
        <w:t xml:space="preserve">oszlopban a tevékenység végzése érdekében megkötött </w:t>
      </w:r>
      <w:proofErr w:type="spellStart"/>
      <w:r w:rsidRPr="005C35FB">
        <w:rPr>
          <w:rFonts w:ascii="Arial" w:hAnsi="Arial" w:cs="Arial"/>
          <w:sz w:val="20"/>
          <w:szCs w:val="20"/>
        </w:rPr>
        <w:t>rulírozó</w:t>
      </w:r>
      <w:proofErr w:type="spellEnd"/>
      <w:r w:rsidRPr="005C35FB">
        <w:rPr>
          <w:rFonts w:ascii="Arial" w:hAnsi="Arial" w:cs="Arial"/>
          <w:sz w:val="20"/>
          <w:szCs w:val="20"/>
        </w:rPr>
        <w:t>, refinanszírozási hitelkeretből még lehívható, szabad keret összegét kell szerepeltetni partnerenként.</w:t>
      </w:r>
    </w:p>
    <w:p w14:paraId="5EFF6384" w14:textId="77777777" w:rsidR="00647C61" w:rsidRPr="005C35FB" w:rsidRDefault="00647C61" w:rsidP="00DF0098">
      <w:pPr>
        <w:autoSpaceDE w:val="0"/>
        <w:autoSpaceDN w:val="0"/>
        <w:adjustRightInd w:val="0"/>
        <w:jc w:val="both"/>
        <w:rPr>
          <w:rFonts w:ascii="Arial" w:hAnsi="Arial" w:cs="Arial"/>
          <w:sz w:val="20"/>
          <w:szCs w:val="20"/>
        </w:rPr>
      </w:pPr>
      <w:r w:rsidRPr="005C35FB">
        <w:rPr>
          <w:rFonts w:ascii="Arial" w:hAnsi="Arial" w:cs="Arial"/>
          <w:sz w:val="20"/>
          <w:szCs w:val="20"/>
        </w:rPr>
        <w:t>A kötelezettségek értékének megállapításakor a lehívható, szabad keret összegét is figyelembe kell venni, vagyis az e) és g) oszlopban jelentendő állományok együttes összege alapján kell a 25 legnagyobb ügyf</w:t>
      </w:r>
      <w:r w:rsidR="00ED3C06" w:rsidRPr="005C35FB">
        <w:rPr>
          <w:rFonts w:ascii="Arial" w:hAnsi="Arial" w:cs="Arial"/>
          <w:sz w:val="20"/>
          <w:szCs w:val="20"/>
        </w:rPr>
        <w:t>elet</w:t>
      </w:r>
      <w:r w:rsidRPr="005C35FB">
        <w:rPr>
          <w:rFonts w:ascii="Arial" w:hAnsi="Arial" w:cs="Arial"/>
          <w:sz w:val="20"/>
          <w:szCs w:val="20"/>
        </w:rPr>
        <w:t xml:space="preserve"> (forrásnyújtót) megnevezni. Amennyiben</w:t>
      </w:r>
      <w:r w:rsidR="00ED3C06" w:rsidRPr="005C35FB">
        <w:rPr>
          <w:rFonts w:ascii="Arial" w:hAnsi="Arial" w:cs="Arial"/>
          <w:sz w:val="20"/>
          <w:szCs w:val="20"/>
        </w:rPr>
        <w:t xml:space="preserve"> egy finanszírozótól</w:t>
      </w:r>
      <w:r w:rsidRPr="005C35FB">
        <w:rPr>
          <w:rFonts w:ascii="Arial" w:hAnsi="Arial" w:cs="Arial"/>
          <w:sz w:val="20"/>
          <w:szCs w:val="20"/>
        </w:rPr>
        <w:t xml:space="preserve"> lehívás még nem történt</w:t>
      </w:r>
      <w:r w:rsidR="00ED3C06" w:rsidRPr="005C35FB">
        <w:rPr>
          <w:rFonts w:ascii="Arial" w:hAnsi="Arial" w:cs="Arial"/>
          <w:sz w:val="20"/>
          <w:szCs w:val="20"/>
        </w:rPr>
        <w:t xml:space="preserve">, de a finanszírozási keret már a vállalkozás rendelkezésére áll, a kapcsolódó állományt </w:t>
      </w:r>
      <w:r w:rsidR="00977585" w:rsidRPr="005C35FB">
        <w:rPr>
          <w:rFonts w:ascii="Arial" w:hAnsi="Arial" w:cs="Arial"/>
          <w:sz w:val="20"/>
          <w:szCs w:val="20"/>
        </w:rPr>
        <w:t xml:space="preserve">fel kell tüntetni </w:t>
      </w:r>
      <w:r w:rsidR="00ED3C06" w:rsidRPr="005C35FB">
        <w:rPr>
          <w:rFonts w:ascii="Arial" w:hAnsi="Arial" w:cs="Arial"/>
          <w:sz w:val="20"/>
          <w:szCs w:val="20"/>
        </w:rPr>
        <w:t>a táblában.</w:t>
      </w:r>
    </w:p>
    <w:p w14:paraId="0699A289"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Valós értéken történő értékelés esetén a </w:t>
      </w:r>
      <w:r w:rsidR="00ED3C06" w:rsidRPr="005C35FB">
        <w:rPr>
          <w:rFonts w:ascii="Arial" w:hAnsi="Arial" w:cs="Arial"/>
          <w:sz w:val="20"/>
          <w:szCs w:val="20"/>
        </w:rPr>
        <w:t xml:space="preserve">h) </w:t>
      </w:r>
      <w:r w:rsidRPr="005C35FB">
        <w:rPr>
          <w:rFonts w:ascii="Arial" w:hAnsi="Arial" w:cs="Arial"/>
          <w:iCs/>
          <w:sz w:val="20"/>
          <w:szCs w:val="20"/>
        </w:rPr>
        <w:t xml:space="preserve">Értékelési különbözet </w:t>
      </w:r>
      <w:r w:rsidRPr="005C35FB">
        <w:rPr>
          <w:rFonts w:ascii="Arial" w:hAnsi="Arial" w:cs="Arial"/>
          <w:sz w:val="20"/>
          <w:szCs w:val="20"/>
        </w:rPr>
        <w:t>oszlopot is ki kell tölteni.</w:t>
      </w:r>
    </w:p>
    <w:p w14:paraId="4EFD249B" w14:textId="17362A0F"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kötelezettségeket az </w:t>
      </w:r>
      <w:r w:rsidR="00ED3C06" w:rsidRPr="005C35FB">
        <w:rPr>
          <w:rFonts w:ascii="Arial" w:hAnsi="Arial" w:cs="Arial"/>
          <w:sz w:val="20"/>
          <w:szCs w:val="20"/>
        </w:rPr>
        <w:t>i</w:t>
      </w:r>
      <w:r w:rsidRPr="005C35FB">
        <w:rPr>
          <w:rFonts w:ascii="Arial" w:hAnsi="Arial" w:cs="Arial"/>
          <w:iCs/>
          <w:sz w:val="20"/>
          <w:szCs w:val="20"/>
        </w:rPr>
        <w:t xml:space="preserve">) Kötelezettség összesen </w:t>
      </w:r>
      <w:r w:rsidR="00192D95" w:rsidRPr="005C35FB">
        <w:rPr>
          <w:rFonts w:ascii="Arial" w:hAnsi="Arial" w:cs="Arial"/>
          <w:sz w:val="20"/>
          <w:szCs w:val="20"/>
        </w:rPr>
        <w:t xml:space="preserve">oszlopban </w:t>
      </w:r>
      <w:r w:rsidR="00192D95" w:rsidRPr="005C35FB">
        <w:rPr>
          <w:rFonts w:ascii="Calibri" w:hAnsi="Calibri" w:cs="Arial"/>
          <w:sz w:val="20"/>
          <w:szCs w:val="20"/>
        </w:rPr>
        <w:t>–</w:t>
      </w:r>
      <w:r w:rsidRPr="005C35FB">
        <w:rPr>
          <w:rFonts w:ascii="Arial" w:hAnsi="Arial" w:cs="Arial"/>
          <w:sz w:val="20"/>
          <w:szCs w:val="20"/>
        </w:rPr>
        <w:t xml:space="preserve"> az értékelési kül</w:t>
      </w:r>
      <w:r w:rsidR="00192D95" w:rsidRPr="005C35FB">
        <w:rPr>
          <w:rFonts w:ascii="Arial" w:hAnsi="Arial" w:cs="Arial"/>
          <w:sz w:val="20"/>
          <w:szCs w:val="20"/>
        </w:rPr>
        <w:t xml:space="preserve">önbözet figyelembevételével </w:t>
      </w:r>
      <w:r w:rsidR="00192D95" w:rsidRPr="005C35FB">
        <w:rPr>
          <w:rFonts w:ascii="Calibri" w:hAnsi="Calibri" w:cs="Arial"/>
          <w:sz w:val="20"/>
          <w:szCs w:val="20"/>
        </w:rPr>
        <w:t>–</w:t>
      </w:r>
      <w:r w:rsidR="00C505A4" w:rsidRPr="005C35FB">
        <w:rPr>
          <w:rFonts w:ascii="Arial" w:hAnsi="Arial" w:cs="Arial"/>
          <w:sz w:val="20"/>
          <w:szCs w:val="20"/>
        </w:rPr>
        <w:t xml:space="preserve"> kell </w:t>
      </w:r>
      <w:r w:rsidRPr="005C35FB">
        <w:rPr>
          <w:rFonts w:ascii="Arial" w:hAnsi="Arial" w:cs="Arial"/>
          <w:sz w:val="20"/>
          <w:szCs w:val="20"/>
        </w:rPr>
        <w:t>összegezni.</w:t>
      </w:r>
    </w:p>
    <w:p w14:paraId="6072290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169D89ED" w14:textId="10815D7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del w:id="193" w:author="MNB" w:date="2024-08-23T14:21:00Z">
        <w:r w:rsidRPr="005C35FB">
          <w:rPr>
            <w:rFonts w:ascii="Arial" w:hAnsi="Arial" w:cs="Arial"/>
            <w:iCs/>
            <w:sz w:val="20"/>
            <w:szCs w:val="20"/>
          </w:rPr>
          <w:delText>25B501</w:delText>
        </w:r>
      </w:del>
      <w:ins w:id="194" w:author="MNB" w:date="2024-08-23T14:21:00Z">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01</w:t>
        </w:r>
      </w:ins>
      <w:r w:rsidRPr="005C35FB">
        <w:rPr>
          <w:rFonts w:ascii="Arial" w:hAnsi="Arial" w:cs="Arial"/>
          <w:iCs/>
          <w:sz w:val="20"/>
          <w:szCs w:val="20"/>
        </w:rPr>
        <w:t xml:space="preserve">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ügyfelet </w:t>
      </w:r>
      <w:r w:rsidR="00A96A67" w:rsidRPr="005C35FB">
        <w:rPr>
          <w:rFonts w:ascii="Arial" w:hAnsi="Arial" w:cs="Arial"/>
          <w:sz w:val="20"/>
          <w:szCs w:val="20"/>
        </w:rPr>
        <w:t>–</w:t>
      </w:r>
      <w:r w:rsidRPr="005C35FB">
        <w:rPr>
          <w:rFonts w:ascii="Arial" w:hAnsi="Arial" w:cs="Arial"/>
          <w:sz w:val="20"/>
          <w:szCs w:val="20"/>
        </w:rPr>
        <w:t xml:space="preserve"> beleértve a hitelintézetet</w:t>
      </w:r>
      <w:r w:rsidR="00E108B8">
        <w:rPr>
          <w:rFonts w:ascii="Arial" w:hAnsi="Arial" w:cs="Arial"/>
          <w:sz w:val="20"/>
          <w:szCs w:val="20"/>
        </w:rPr>
        <w:t>, egyéb partnert</w:t>
      </w:r>
      <w:r w:rsidRPr="005C35FB">
        <w:rPr>
          <w:rFonts w:ascii="Arial" w:hAnsi="Arial" w:cs="Arial"/>
          <w:sz w:val="20"/>
          <w:szCs w:val="20"/>
        </w:rPr>
        <w:t xml:space="preserve"> is </w:t>
      </w:r>
      <w:r w:rsidR="00A96A67" w:rsidRPr="005C35FB">
        <w:rPr>
          <w:rFonts w:ascii="Arial" w:hAnsi="Arial" w:cs="Arial"/>
          <w:sz w:val="20"/>
          <w:szCs w:val="20"/>
        </w:rPr>
        <w:t>–</w:t>
      </w:r>
      <w:r w:rsidRPr="005C35FB">
        <w:rPr>
          <w:rFonts w:ascii="Arial" w:hAnsi="Arial" w:cs="Arial"/>
          <w:sz w:val="20"/>
          <w:szCs w:val="20"/>
        </w:rPr>
        <w:t>, amelyekkel szemben a pénzügyi vállalkozásnak kötelezettsége</w:t>
      </w:r>
      <w:r w:rsidR="0015410A" w:rsidRPr="005C35FB">
        <w:rPr>
          <w:rFonts w:ascii="Arial" w:hAnsi="Arial" w:cs="Arial"/>
          <w:sz w:val="20"/>
          <w:szCs w:val="20"/>
        </w:rPr>
        <w:t>/függő követelése</w:t>
      </w:r>
      <w:r w:rsidRPr="005C35FB">
        <w:rPr>
          <w:rFonts w:ascii="Arial" w:hAnsi="Arial" w:cs="Arial"/>
          <w:sz w:val="20"/>
          <w:szCs w:val="20"/>
        </w:rPr>
        <w:t xml:space="preserve"> áll fenn, a kötelezettség</w:t>
      </w:r>
      <w:r w:rsidR="0015410A" w:rsidRPr="005C35FB">
        <w:rPr>
          <w:rFonts w:ascii="Arial" w:hAnsi="Arial" w:cs="Arial"/>
          <w:sz w:val="20"/>
          <w:szCs w:val="20"/>
        </w:rPr>
        <w:t>/függő követelés</w:t>
      </w:r>
      <w:r w:rsidRPr="005C35FB">
        <w:rPr>
          <w:rFonts w:ascii="Arial" w:hAnsi="Arial" w:cs="Arial"/>
          <w:sz w:val="20"/>
          <w:szCs w:val="20"/>
        </w:rPr>
        <w:t xml:space="preserve"> nagysága szerinti csökkenő sorrendben.</w:t>
      </w:r>
    </w:p>
    <w:p w14:paraId="34C11766" w14:textId="77777777" w:rsidR="00165C12" w:rsidRPr="005C35FB" w:rsidRDefault="00165C12" w:rsidP="00165C12">
      <w:pPr>
        <w:autoSpaceDE w:val="0"/>
        <w:autoSpaceDN w:val="0"/>
        <w:adjustRightInd w:val="0"/>
        <w:jc w:val="both"/>
        <w:rPr>
          <w:rFonts w:ascii="Arial" w:hAnsi="Arial" w:cs="Arial"/>
          <w:sz w:val="20"/>
          <w:szCs w:val="20"/>
        </w:rPr>
      </w:pPr>
      <w:r w:rsidRPr="005C35FB">
        <w:rPr>
          <w:rFonts w:ascii="Arial" w:hAnsi="Arial" w:cs="Arial"/>
          <w:sz w:val="20"/>
          <w:szCs w:val="20"/>
        </w:rPr>
        <w:t>A táblában 25 részletező sort minden esetben ki kell tölteni.</w:t>
      </w:r>
    </w:p>
    <w:p w14:paraId="6EAB76C6" w14:textId="77777777" w:rsidR="00165C12" w:rsidRPr="005C35FB" w:rsidRDefault="00165C12" w:rsidP="00DF0098">
      <w:pPr>
        <w:autoSpaceDE w:val="0"/>
        <w:autoSpaceDN w:val="0"/>
        <w:adjustRightInd w:val="0"/>
        <w:jc w:val="both"/>
        <w:rPr>
          <w:rFonts w:ascii="Arial" w:hAnsi="Arial" w:cs="Arial"/>
          <w:sz w:val="20"/>
          <w:szCs w:val="20"/>
        </w:rPr>
      </w:pPr>
    </w:p>
    <w:p w14:paraId="42F87826" w14:textId="5D2DBEED"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del w:id="195" w:author="MNB" w:date="2024-08-23T14:21:00Z">
        <w:r w:rsidRPr="005C35FB">
          <w:rPr>
            <w:rFonts w:ascii="Arial" w:hAnsi="Arial" w:cs="Arial"/>
            <w:iCs/>
            <w:sz w:val="20"/>
            <w:szCs w:val="20"/>
          </w:rPr>
          <w:delText>25B5</w:delText>
        </w:r>
      </w:del>
      <w:ins w:id="196" w:author="MNB" w:date="2024-08-23T14:21:00Z">
        <w:r w:rsidRPr="005C35FB">
          <w:rPr>
            <w:rFonts w:ascii="Arial" w:hAnsi="Arial" w:cs="Arial"/>
            <w:iCs/>
            <w:sz w:val="20"/>
            <w:szCs w:val="20"/>
          </w:rPr>
          <w:t>25B</w:t>
        </w:r>
        <w:r w:rsidR="00AA508B">
          <w:rPr>
            <w:rFonts w:ascii="Arial" w:hAnsi="Arial" w:cs="Arial"/>
            <w:iCs/>
            <w:sz w:val="20"/>
            <w:szCs w:val="20"/>
          </w:rPr>
          <w:t>3</w:t>
        </w:r>
      </w:ins>
      <w:r w:rsidRPr="005C35FB">
        <w:rPr>
          <w:rFonts w:ascii="Arial" w:hAnsi="Arial" w:cs="Arial"/>
          <w:iCs/>
          <w:sz w:val="20"/>
          <w:szCs w:val="20"/>
        </w:rPr>
        <w:t xml:space="preserve"> sor </w:t>
      </w:r>
      <w:r w:rsidRPr="005C35FB">
        <w:rPr>
          <w:rFonts w:ascii="Arial" w:hAnsi="Arial" w:cs="Arial"/>
          <w:sz w:val="20"/>
          <w:szCs w:val="20"/>
        </w:rPr>
        <w:t xml:space="preserve">a </w:t>
      </w:r>
      <w:del w:id="197" w:author="MNB" w:date="2024-08-23T14:21:00Z">
        <w:r w:rsidRPr="005C35FB">
          <w:rPr>
            <w:rFonts w:ascii="Arial" w:hAnsi="Arial" w:cs="Arial"/>
            <w:iCs/>
            <w:sz w:val="20"/>
            <w:szCs w:val="20"/>
          </w:rPr>
          <w:delText>25B501</w:delText>
        </w:r>
      </w:del>
      <w:ins w:id="198" w:author="MNB" w:date="2024-08-23T14:21:00Z">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01</w:t>
        </w:r>
      </w:ins>
      <w:r w:rsidRPr="005C35FB">
        <w:rPr>
          <w:rFonts w:ascii="Arial" w:hAnsi="Arial" w:cs="Arial"/>
          <w:iCs/>
          <w:sz w:val="20"/>
          <w:szCs w:val="20"/>
        </w:rPr>
        <w:t xml:space="preserve"> </w:t>
      </w:r>
      <w:r w:rsidRPr="005C35FB">
        <w:rPr>
          <w:rFonts w:ascii="Arial" w:hAnsi="Arial" w:cs="Arial"/>
          <w:sz w:val="20"/>
          <w:szCs w:val="20"/>
        </w:rPr>
        <w:t>sortól kezdődően felsorolt, ügyfelekkel</w:t>
      </w:r>
      <w:r w:rsidR="00085069" w:rsidRPr="005C35FB">
        <w:rPr>
          <w:rFonts w:ascii="Arial" w:hAnsi="Arial" w:cs="Arial"/>
          <w:sz w:val="20"/>
          <w:szCs w:val="20"/>
        </w:rPr>
        <w:t>, hitelintézetekkel és egyéb partnerekkel</w:t>
      </w:r>
      <w:r w:rsidRPr="005C35FB">
        <w:rPr>
          <w:rFonts w:ascii="Arial" w:hAnsi="Arial" w:cs="Arial"/>
          <w:sz w:val="20"/>
          <w:szCs w:val="20"/>
        </w:rPr>
        <w:t xml:space="preserve"> szembeni kötelezettség összegzésére szolgál.</w:t>
      </w:r>
      <w:ins w:id="199" w:author="MNB" w:date="2024-08-23T14:21:00Z">
        <w:r w:rsidR="00AA508B" w:rsidRPr="00AA508B">
          <w:rPr>
            <w:rFonts w:ascii="Arial" w:hAnsi="Arial" w:cs="Arial"/>
            <w:sz w:val="20"/>
            <w:szCs w:val="20"/>
          </w:rPr>
          <w:t xml:space="preserve"> A 25B301</w:t>
        </w:r>
        <w:r w:rsidR="00EF6516">
          <w:rPr>
            <w:rFonts w:ascii="Arial" w:hAnsi="Arial" w:cs="Arial"/>
            <w:sz w:val="20"/>
            <w:szCs w:val="20"/>
          </w:rPr>
          <w:t>–</w:t>
        </w:r>
        <w:r w:rsidR="00AA508B" w:rsidRPr="00AA508B">
          <w:rPr>
            <w:rFonts w:ascii="Arial" w:hAnsi="Arial" w:cs="Arial"/>
            <w:sz w:val="20"/>
            <w:szCs w:val="20"/>
          </w:rPr>
          <w:t xml:space="preserve">25B325 részletező sorokban a munkavállalókkal szembeni munkabér kötelezettségeket nem </w:t>
        </w:r>
        <w:r w:rsidR="00AE1E9E">
          <w:rPr>
            <w:rFonts w:ascii="Arial" w:hAnsi="Arial" w:cs="Arial"/>
            <w:sz w:val="20"/>
            <w:szCs w:val="20"/>
          </w:rPr>
          <w:t>szükséges</w:t>
        </w:r>
        <w:r w:rsidR="00AA508B" w:rsidRPr="00AA508B">
          <w:rPr>
            <w:rFonts w:ascii="Arial" w:hAnsi="Arial" w:cs="Arial"/>
            <w:sz w:val="20"/>
            <w:szCs w:val="20"/>
          </w:rPr>
          <w:t xml:space="preserve"> részletezni, azonban </w:t>
        </w:r>
        <w:r w:rsidR="00AE1E9E">
          <w:rPr>
            <w:rFonts w:ascii="Arial" w:hAnsi="Arial" w:cs="Arial"/>
            <w:sz w:val="20"/>
            <w:szCs w:val="20"/>
          </w:rPr>
          <w:t xml:space="preserve">a </w:t>
        </w:r>
        <w:r w:rsidR="00AA508B" w:rsidRPr="00AA508B">
          <w:rPr>
            <w:rFonts w:ascii="Arial" w:hAnsi="Arial" w:cs="Arial"/>
            <w:sz w:val="20"/>
            <w:szCs w:val="20"/>
          </w:rPr>
          <w:t xml:space="preserve">tulajdonos felé meglévő tartozást </w:t>
        </w:r>
        <w:r w:rsidR="00EF6516">
          <w:rPr>
            <w:rFonts w:ascii="Arial" w:hAnsi="Arial" w:cs="Arial"/>
            <w:sz w:val="20"/>
            <w:szCs w:val="20"/>
          </w:rPr>
          <w:t>–</w:t>
        </w:r>
        <w:r w:rsidR="00AA508B" w:rsidRPr="00AA508B">
          <w:rPr>
            <w:rFonts w:ascii="Arial" w:hAnsi="Arial" w:cs="Arial"/>
            <w:sz w:val="20"/>
            <w:szCs w:val="20"/>
          </w:rPr>
          <w:t xml:space="preserve"> amennyiben az összegszerűen a 25 legnagyobb kötelezettség </w:t>
        </w:r>
        <w:r w:rsidR="00BA1CCF">
          <w:rPr>
            <w:rFonts w:ascii="Arial" w:hAnsi="Arial" w:cs="Arial"/>
            <w:sz w:val="20"/>
            <w:szCs w:val="20"/>
          </w:rPr>
          <w:t xml:space="preserve">körébe </w:t>
        </w:r>
        <w:r w:rsidR="00EF6516">
          <w:rPr>
            <w:rFonts w:ascii="Arial" w:hAnsi="Arial" w:cs="Arial"/>
            <w:sz w:val="20"/>
            <w:szCs w:val="20"/>
          </w:rPr>
          <w:t>esik</w:t>
        </w:r>
        <w:r w:rsidR="00AA508B" w:rsidRPr="00AA508B">
          <w:rPr>
            <w:rFonts w:ascii="Arial" w:hAnsi="Arial" w:cs="Arial"/>
            <w:sz w:val="20"/>
            <w:szCs w:val="20"/>
          </w:rPr>
          <w:t xml:space="preserve"> </w:t>
        </w:r>
        <w:r w:rsidR="00EF6516">
          <w:rPr>
            <w:rFonts w:ascii="Arial" w:hAnsi="Arial" w:cs="Arial"/>
            <w:sz w:val="20"/>
            <w:szCs w:val="20"/>
          </w:rPr>
          <w:t>–</w:t>
        </w:r>
        <w:r w:rsidR="00AA508B" w:rsidRPr="00AA508B">
          <w:rPr>
            <w:rFonts w:ascii="Arial" w:hAnsi="Arial" w:cs="Arial"/>
            <w:sz w:val="20"/>
            <w:szCs w:val="20"/>
          </w:rPr>
          <w:t xml:space="preserve"> szerepeltetni</w:t>
        </w:r>
        <w:r w:rsidR="00AE1E9E">
          <w:rPr>
            <w:rFonts w:ascii="Arial" w:hAnsi="Arial" w:cs="Arial"/>
            <w:sz w:val="20"/>
            <w:szCs w:val="20"/>
          </w:rPr>
          <w:t xml:space="preserve"> kell</w:t>
        </w:r>
        <w:r w:rsidR="00AA508B" w:rsidRPr="00AA508B">
          <w:rPr>
            <w:rFonts w:ascii="Arial" w:hAnsi="Arial" w:cs="Arial"/>
            <w:sz w:val="20"/>
            <w:szCs w:val="20"/>
          </w:rPr>
          <w:t>.</w:t>
        </w:r>
      </w:ins>
    </w:p>
    <w:p w14:paraId="0C042293" w14:textId="3F026D4E" w:rsidR="000C32EF" w:rsidRPr="0066239F" w:rsidRDefault="000C32EF" w:rsidP="000C32EF">
      <w:pPr>
        <w:autoSpaceDE w:val="0"/>
        <w:autoSpaceDN w:val="0"/>
        <w:spacing w:before="240"/>
        <w:jc w:val="both"/>
        <w:rPr>
          <w:rFonts w:ascii="Arial" w:hAnsi="Arial" w:cs="Arial"/>
          <w:sz w:val="20"/>
          <w:szCs w:val="20"/>
        </w:rPr>
      </w:pPr>
      <w:r w:rsidRPr="0066239F">
        <w:rPr>
          <w:rFonts w:ascii="Arial" w:hAnsi="Arial" w:cs="Arial"/>
          <w:sz w:val="20"/>
          <w:szCs w:val="20"/>
        </w:rPr>
        <w:lastRenderedPageBreak/>
        <w:t xml:space="preserve">A </w:t>
      </w:r>
      <w:del w:id="200" w:author="MNB" w:date="2024-08-23T14:21:00Z">
        <w:r w:rsidRPr="0066239F">
          <w:rPr>
            <w:rFonts w:ascii="Arial" w:hAnsi="Arial" w:cs="Arial"/>
            <w:sz w:val="20"/>
            <w:szCs w:val="20"/>
          </w:rPr>
          <w:delText>25B4</w:delText>
        </w:r>
      </w:del>
      <w:ins w:id="201" w:author="MNB" w:date="2024-08-23T14:21:00Z">
        <w:r w:rsidRPr="0066239F">
          <w:rPr>
            <w:rFonts w:ascii="Arial" w:hAnsi="Arial" w:cs="Arial"/>
            <w:sz w:val="20"/>
            <w:szCs w:val="20"/>
          </w:rPr>
          <w:t>25B</w:t>
        </w:r>
        <w:r w:rsidR="00AA508B">
          <w:rPr>
            <w:rFonts w:ascii="Arial" w:hAnsi="Arial" w:cs="Arial"/>
            <w:sz w:val="20"/>
            <w:szCs w:val="20"/>
          </w:rPr>
          <w:t>2</w:t>
        </w:r>
      </w:ins>
      <w:r w:rsidRPr="0066239F">
        <w:rPr>
          <w:rFonts w:ascii="Arial" w:hAnsi="Arial" w:cs="Arial"/>
          <w:sz w:val="20"/>
          <w:szCs w:val="20"/>
        </w:rPr>
        <w:t xml:space="preserve"> „Nem részletezettek összesen” sorban kell egyösszegben kimutatni a következő tételeket: </w:t>
      </w:r>
    </w:p>
    <w:p w14:paraId="15AF0E5D" w14:textId="5B280FB1"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 xml:space="preserve">a </w:t>
      </w:r>
      <w:del w:id="202" w:author="MNB" w:date="2024-08-23T14:21:00Z">
        <w:r w:rsidRPr="0066239F">
          <w:rPr>
            <w:rFonts w:ascii="Arial" w:hAnsi="Arial" w:cs="Arial"/>
            <w:sz w:val="20"/>
            <w:szCs w:val="20"/>
          </w:rPr>
          <w:delText>25B41</w:delText>
        </w:r>
      </w:del>
      <w:ins w:id="203" w:author="MNB" w:date="2024-08-23T14:21:00Z">
        <w:r w:rsidRPr="0066239F">
          <w:rPr>
            <w:rFonts w:ascii="Arial" w:hAnsi="Arial" w:cs="Arial"/>
            <w:sz w:val="20"/>
            <w:szCs w:val="20"/>
          </w:rPr>
          <w:t>25B</w:t>
        </w:r>
        <w:r w:rsidR="00AA508B">
          <w:rPr>
            <w:rFonts w:ascii="Arial" w:hAnsi="Arial" w:cs="Arial"/>
            <w:sz w:val="20"/>
            <w:szCs w:val="20"/>
            <w:lang w:val="hu-HU"/>
          </w:rPr>
          <w:t>2</w:t>
        </w:r>
        <w:r w:rsidRPr="0066239F">
          <w:rPr>
            <w:rFonts w:ascii="Arial" w:hAnsi="Arial" w:cs="Arial"/>
            <w:sz w:val="20"/>
            <w:szCs w:val="20"/>
          </w:rPr>
          <w:t>1</w:t>
        </w:r>
      </w:ins>
      <w:r w:rsidRPr="0066239F">
        <w:rPr>
          <w:rFonts w:ascii="Arial" w:hAnsi="Arial" w:cs="Arial"/>
          <w:sz w:val="20"/>
          <w:szCs w:val="20"/>
        </w:rPr>
        <w:t xml:space="preserve">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„Államháztartással szembeni kötelezettségek – az adó jellegű kötelezettségek kivételével” tételeket, </w:t>
      </w:r>
    </w:p>
    <w:p w14:paraId="77C6B8A9" w14:textId="2AEEE8A5"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 xml:space="preserve">a </w:t>
      </w:r>
      <w:del w:id="204" w:author="MNB" w:date="2024-08-23T14:21:00Z">
        <w:r w:rsidRPr="0066239F">
          <w:rPr>
            <w:rFonts w:ascii="Arial" w:hAnsi="Arial" w:cs="Arial"/>
            <w:sz w:val="20"/>
            <w:szCs w:val="20"/>
          </w:rPr>
          <w:delText>25B42</w:delText>
        </w:r>
      </w:del>
      <w:ins w:id="205" w:author="MNB" w:date="2024-08-23T14:21:00Z">
        <w:r w:rsidRPr="0066239F">
          <w:rPr>
            <w:rFonts w:ascii="Arial" w:hAnsi="Arial" w:cs="Arial"/>
            <w:sz w:val="20"/>
            <w:szCs w:val="20"/>
          </w:rPr>
          <w:t>25B</w:t>
        </w:r>
        <w:r w:rsidR="00AA508B">
          <w:rPr>
            <w:rFonts w:ascii="Arial" w:hAnsi="Arial" w:cs="Arial"/>
            <w:sz w:val="20"/>
            <w:szCs w:val="20"/>
            <w:lang w:val="hu-HU"/>
          </w:rPr>
          <w:t>2</w:t>
        </w:r>
        <w:r w:rsidRPr="0066239F">
          <w:rPr>
            <w:rFonts w:ascii="Arial" w:hAnsi="Arial" w:cs="Arial"/>
            <w:sz w:val="20"/>
            <w:szCs w:val="20"/>
          </w:rPr>
          <w:t>2</w:t>
        </w:r>
      </w:ins>
      <w:r w:rsidRPr="0066239F">
        <w:rPr>
          <w:rFonts w:ascii="Arial" w:hAnsi="Arial" w:cs="Arial"/>
          <w:sz w:val="20"/>
          <w:szCs w:val="20"/>
        </w:rPr>
        <w:t xml:space="preserve">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„Adó jellegű kötelezettségek”-</w:t>
      </w:r>
      <w:proofErr w:type="spellStart"/>
      <w:r w:rsidRPr="0066239F">
        <w:rPr>
          <w:rFonts w:ascii="Arial" w:hAnsi="Arial" w:cs="Arial"/>
          <w:sz w:val="20"/>
          <w:szCs w:val="20"/>
        </w:rPr>
        <w:t>et</w:t>
      </w:r>
      <w:proofErr w:type="spellEnd"/>
      <w:r w:rsidRPr="0066239F">
        <w:rPr>
          <w:rFonts w:ascii="Arial" w:hAnsi="Arial" w:cs="Arial"/>
          <w:sz w:val="20"/>
          <w:szCs w:val="20"/>
        </w:rPr>
        <w:t xml:space="preserve">, valamint </w:t>
      </w:r>
    </w:p>
    <w:p w14:paraId="1DA7120C" w14:textId="3A069EC3"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 xml:space="preserve">a </w:t>
      </w:r>
      <w:del w:id="206" w:author="MNB" w:date="2024-08-23T14:21:00Z">
        <w:r w:rsidRPr="0066239F">
          <w:rPr>
            <w:rFonts w:ascii="Arial" w:hAnsi="Arial" w:cs="Arial"/>
            <w:sz w:val="20"/>
            <w:szCs w:val="20"/>
          </w:rPr>
          <w:delText>25B43</w:delText>
        </w:r>
      </w:del>
      <w:ins w:id="207" w:author="MNB" w:date="2024-08-23T14:21:00Z">
        <w:r w:rsidRPr="0066239F">
          <w:rPr>
            <w:rFonts w:ascii="Arial" w:hAnsi="Arial" w:cs="Arial"/>
            <w:sz w:val="20"/>
            <w:szCs w:val="20"/>
          </w:rPr>
          <w:t>25B</w:t>
        </w:r>
        <w:r w:rsidR="00AA508B">
          <w:rPr>
            <w:rFonts w:ascii="Arial" w:hAnsi="Arial" w:cs="Arial"/>
            <w:sz w:val="20"/>
            <w:szCs w:val="20"/>
            <w:lang w:val="hu-HU"/>
          </w:rPr>
          <w:t>2</w:t>
        </w:r>
        <w:r w:rsidRPr="0066239F">
          <w:rPr>
            <w:rFonts w:ascii="Arial" w:hAnsi="Arial" w:cs="Arial"/>
            <w:sz w:val="20"/>
            <w:szCs w:val="20"/>
          </w:rPr>
          <w:t>3</w:t>
        </w:r>
      </w:ins>
      <w:r w:rsidRPr="0066239F">
        <w:rPr>
          <w:rFonts w:ascii="Arial" w:hAnsi="Arial" w:cs="Arial"/>
          <w:sz w:val="20"/>
          <w:szCs w:val="20"/>
        </w:rPr>
        <w:t xml:space="preserve"> soron jelentett „Egyéb nem részletezett kötelezettségek”-</w:t>
      </w:r>
      <w:proofErr w:type="spellStart"/>
      <w:r w:rsidRPr="0066239F">
        <w:rPr>
          <w:rFonts w:ascii="Arial" w:hAnsi="Arial" w:cs="Arial"/>
          <w:sz w:val="20"/>
          <w:szCs w:val="20"/>
        </w:rPr>
        <w:t>et</w:t>
      </w:r>
      <w:proofErr w:type="spellEnd"/>
      <w:r w:rsidRPr="0066239F">
        <w:rPr>
          <w:rFonts w:ascii="Arial" w:hAnsi="Arial" w:cs="Arial"/>
          <w:sz w:val="20"/>
          <w:szCs w:val="20"/>
        </w:rPr>
        <w:t xml:space="preserve">, melyek a </w:t>
      </w:r>
      <w:del w:id="208" w:author="MNB" w:date="2024-08-23T14:21:00Z">
        <w:r w:rsidRPr="0066239F">
          <w:rPr>
            <w:rFonts w:ascii="Arial" w:hAnsi="Arial" w:cs="Arial"/>
            <w:sz w:val="20"/>
            <w:szCs w:val="20"/>
          </w:rPr>
          <w:delText>25B501</w:delText>
        </w:r>
      </w:del>
      <w:ins w:id="209" w:author="MNB" w:date="2024-08-23T14:21:00Z">
        <w:r w:rsidRPr="0066239F">
          <w:rPr>
            <w:rFonts w:ascii="Arial" w:hAnsi="Arial" w:cs="Arial"/>
            <w:sz w:val="20"/>
            <w:szCs w:val="20"/>
          </w:rPr>
          <w:t>25B</w:t>
        </w:r>
        <w:r w:rsidR="00AA508B">
          <w:rPr>
            <w:rFonts w:ascii="Arial" w:hAnsi="Arial" w:cs="Arial"/>
            <w:sz w:val="20"/>
            <w:szCs w:val="20"/>
            <w:lang w:val="hu-HU"/>
          </w:rPr>
          <w:t>3</w:t>
        </w:r>
        <w:r w:rsidRPr="0066239F">
          <w:rPr>
            <w:rFonts w:ascii="Arial" w:hAnsi="Arial" w:cs="Arial"/>
            <w:sz w:val="20"/>
            <w:szCs w:val="20"/>
          </w:rPr>
          <w:t>01</w:t>
        </w:r>
      </w:ins>
      <w:r w:rsidRPr="0066239F">
        <w:rPr>
          <w:rFonts w:ascii="Arial" w:hAnsi="Arial" w:cs="Arial"/>
          <w:sz w:val="20"/>
          <w:szCs w:val="20"/>
        </w:rPr>
        <w:t xml:space="preserve"> sortól kezdődően egyedileg fel nem sorolt ügyfelekkel, hitelintézetekkel, egyéb finanszírozó partnerekkel szembeni kötelezettségeket tartalmazzák. </w:t>
      </w:r>
    </w:p>
    <w:p w14:paraId="4051B5AE" w14:textId="09139DFE"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 xml:space="preserve">sor a </w:t>
      </w:r>
      <w:del w:id="210" w:author="MNB" w:date="2024-08-23T14:21:00Z">
        <w:r w:rsidRPr="005C35FB">
          <w:rPr>
            <w:rFonts w:ascii="Arial" w:hAnsi="Arial" w:cs="Arial"/>
            <w:iCs/>
            <w:sz w:val="20"/>
            <w:szCs w:val="20"/>
          </w:rPr>
          <w:delText>25B4</w:delText>
        </w:r>
      </w:del>
      <w:ins w:id="211" w:author="MNB" w:date="2024-08-23T14:21:00Z">
        <w:r w:rsidRPr="005C35FB">
          <w:rPr>
            <w:rFonts w:ascii="Arial" w:hAnsi="Arial" w:cs="Arial"/>
            <w:iCs/>
            <w:sz w:val="20"/>
            <w:szCs w:val="20"/>
          </w:rPr>
          <w:t>25B</w:t>
        </w:r>
        <w:r w:rsidR="00AA508B">
          <w:rPr>
            <w:rFonts w:ascii="Arial" w:hAnsi="Arial" w:cs="Arial"/>
            <w:iCs/>
            <w:sz w:val="20"/>
            <w:szCs w:val="20"/>
          </w:rPr>
          <w:t>2</w:t>
        </w:r>
      </w:ins>
      <w:r w:rsidRPr="005C35FB">
        <w:rPr>
          <w:rFonts w:ascii="Arial" w:hAnsi="Arial" w:cs="Arial"/>
          <w:iCs/>
          <w:sz w:val="20"/>
          <w:szCs w:val="20"/>
        </w:rPr>
        <w:t xml:space="preserve"> Nem részletezettek összesen </w:t>
      </w:r>
      <w:r w:rsidRPr="005C35FB">
        <w:rPr>
          <w:rFonts w:ascii="Arial" w:hAnsi="Arial" w:cs="Arial"/>
          <w:sz w:val="20"/>
          <w:szCs w:val="20"/>
        </w:rPr>
        <w:t xml:space="preserve">sor, valamint a </w:t>
      </w:r>
      <w:del w:id="212" w:author="MNB" w:date="2024-08-23T14:21:00Z">
        <w:r w:rsidRPr="005C35FB">
          <w:rPr>
            <w:rFonts w:ascii="Arial" w:hAnsi="Arial" w:cs="Arial"/>
            <w:iCs/>
            <w:sz w:val="20"/>
            <w:szCs w:val="20"/>
          </w:rPr>
          <w:delText>25B5</w:delText>
        </w:r>
      </w:del>
      <w:ins w:id="213" w:author="MNB" w:date="2024-08-23T14:21:00Z">
        <w:r w:rsidRPr="005C35FB">
          <w:rPr>
            <w:rFonts w:ascii="Arial" w:hAnsi="Arial" w:cs="Arial"/>
            <w:iCs/>
            <w:sz w:val="20"/>
            <w:szCs w:val="20"/>
          </w:rPr>
          <w:t>25B</w:t>
        </w:r>
        <w:r w:rsidR="00AA508B">
          <w:rPr>
            <w:rFonts w:ascii="Arial" w:hAnsi="Arial" w:cs="Arial"/>
            <w:iCs/>
            <w:sz w:val="20"/>
            <w:szCs w:val="20"/>
          </w:rPr>
          <w:t>3</w:t>
        </w:r>
      </w:ins>
      <w:r w:rsidRPr="005C35FB">
        <w:rPr>
          <w:rFonts w:ascii="Arial" w:hAnsi="Arial" w:cs="Arial"/>
          <w:iCs/>
          <w:sz w:val="20"/>
          <w:szCs w:val="20"/>
        </w:rPr>
        <w:t xml:space="preserve"> Részletezett kötelezettségek </w:t>
      </w:r>
      <w:r w:rsidRPr="005C35FB">
        <w:rPr>
          <w:rFonts w:ascii="Arial" w:hAnsi="Arial" w:cs="Arial"/>
          <w:sz w:val="20"/>
          <w:szCs w:val="20"/>
        </w:rPr>
        <w:t>sor együttes adatát tartalmazza.</w:t>
      </w:r>
    </w:p>
    <w:p w14:paraId="19B3B77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sort meg kell bontani az egyes forrást biztosító ügyfelek típusa szerint:</w:t>
      </w:r>
    </w:p>
    <w:p w14:paraId="1E932A1A" w14:textId="35AF2A95" w:rsidR="00CE0BD5" w:rsidRPr="005C35FB"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 xml:space="preserve">Belföldi székhelyű </w:t>
      </w:r>
      <w:r w:rsidR="006573FB">
        <w:rPr>
          <w:rFonts w:ascii="Arial" w:hAnsi="Arial" w:cs="Arial"/>
          <w:iCs/>
          <w:sz w:val="20"/>
          <w:szCs w:val="20"/>
        </w:rPr>
        <w:t>h</w:t>
      </w:r>
      <w:r w:rsidR="00CE0BD5" w:rsidRPr="005C35FB">
        <w:rPr>
          <w:rFonts w:ascii="Arial" w:hAnsi="Arial" w:cs="Arial"/>
          <w:iCs/>
          <w:sz w:val="20"/>
          <w:szCs w:val="20"/>
        </w:rPr>
        <w:t>itelintézet (25B11)</w:t>
      </w:r>
      <w:r w:rsidR="00F7197B" w:rsidRPr="005C35FB">
        <w:rPr>
          <w:rFonts w:ascii="Arial" w:hAnsi="Arial" w:cs="Arial"/>
          <w:sz w:val="20"/>
          <w:szCs w:val="20"/>
        </w:rPr>
        <w:t xml:space="preserve"> ezen belül</w:t>
      </w:r>
      <w:r w:rsidR="00CE0BD5" w:rsidRPr="005C35FB">
        <w:rPr>
          <w:rFonts w:ascii="Arial" w:hAnsi="Arial" w:cs="Arial"/>
          <w:iCs/>
          <w:sz w:val="20"/>
          <w:szCs w:val="20"/>
        </w:rPr>
        <w:t>:</w:t>
      </w:r>
    </w:p>
    <w:p w14:paraId="0EC2EC4F" w14:textId="1C015D63"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iCs/>
          <w:sz w:val="20"/>
          <w:szCs w:val="20"/>
        </w:rPr>
        <w:t>Tulajdonos</w:t>
      </w:r>
      <w:r w:rsidR="00CE0BD5" w:rsidRPr="005C35FB">
        <w:rPr>
          <w:rFonts w:ascii="Arial" w:hAnsi="Arial" w:cs="Arial"/>
          <w:iCs/>
          <w:sz w:val="20"/>
          <w:szCs w:val="20"/>
        </w:rPr>
        <w:t xml:space="preserve"> (25B111) </w:t>
      </w:r>
      <w:r w:rsidR="00CE0BD5" w:rsidRPr="005C35FB">
        <w:rPr>
          <w:rFonts w:ascii="Arial" w:hAnsi="Arial" w:cs="Arial"/>
          <w:sz w:val="20"/>
          <w:szCs w:val="20"/>
        </w:rPr>
        <w:t>és</w:t>
      </w:r>
    </w:p>
    <w:p w14:paraId="66F04367" w14:textId="1E598765"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w:t>
      </w:r>
      <w:r w:rsidR="00CE0BD5" w:rsidRPr="005C35FB">
        <w:rPr>
          <w:rFonts w:ascii="Arial" w:hAnsi="Arial" w:cs="Arial"/>
          <w:sz w:val="20"/>
          <w:szCs w:val="20"/>
        </w:rPr>
        <w:t xml:space="preserve"> (25B112),</w:t>
      </w:r>
    </w:p>
    <w:p w14:paraId="057EA68E" w14:textId="55CF8355" w:rsidR="00E108B8"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p</w:t>
      </w:r>
      <w:r w:rsidR="00CE0BD5" w:rsidRPr="005C35FB">
        <w:rPr>
          <w:rFonts w:ascii="Arial" w:hAnsi="Arial" w:cs="Arial"/>
          <w:iCs/>
          <w:sz w:val="20"/>
          <w:szCs w:val="20"/>
        </w:rPr>
        <w:t xml:space="preserve">énzügyi vállalkozás </w:t>
      </w:r>
      <w:r w:rsidR="00CE0BD5" w:rsidRPr="005C35FB">
        <w:rPr>
          <w:rFonts w:ascii="Arial" w:hAnsi="Arial" w:cs="Arial"/>
          <w:sz w:val="20"/>
          <w:szCs w:val="20"/>
        </w:rPr>
        <w:t>(25B12)</w:t>
      </w:r>
      <w:r>
        <w:rPr>
          <w:rFonts w:ascii="Arial" w:hAnsi="Arial" w:cs="Arial"/>
          <w:sz w:val="20"/>
          <w:szCs w:val="20"/>
        </w:rPr>
        <w:t xml:space="preserve"> ezen belül:</w:t>
      </w:r>
    </w:p>
    <w:p w14:paraId="2A56A2CE" w14:textId="2A926211" w:rsidR="00CE0BD5"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(25B121)</w:t>
      </w:r>
      <w:r w:rsidR="00CE0BD5" w:rsidRPr="005C35FB">
        <w:rPr>
          <w:rFonts w:ascii="Arial" w:hAnsi="Arial" w:cs="Arial"/>
          <w:sz w:val="20"/>
          <w:szCs w:val="20"/>
        </w:rPr>
        <w:t>,</w:t>
      </w:r>
    </w:p>
    <w:p w14:paraId="16126CC4" w14:textId="2666CBCF" w:rsidR="00E108B8"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(25B122)</w:t>
      </w:r>
      <w:r w:rsidR="006573FB">
        <w:rPr>
          <w:rFonts w:ascii="Arial" w:hAnsi="Arial" w:cs="Arial"/>
          <w:sz w:val="20"/>
          <w:szCs w:val="20"/>
        </w:rPr>
        <w:t>,</w:t>
      </w:r>
    </w:p>
    <w:p w14:paraId="17A8B2CA" w14:textId="09FDF30A" w:rsidR="006573FB" w:rsidRDefault="006573FB"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b</w:t>
      </w:r>
      <w:r w:rsidR="00CE0BD5" w:rsidRPr="005C35FB">
        <w:rPr>
          <w:rFonts w:ascii="Arial" w:hAnsi="Arial" w:cs="Arial"/>
          <w:iCs/>
          <w:sz w:val="20"/>
          <w:szCs w:val="20"/>
        </w:rPr>
        <w:t xml:space="preserve">iztosító </w:t>
      </w:r>
      <w:r w:rsidR="00CE0BD5" w:rsidRPr="005C35FB">
        <w:rPr>
          <w:rFonts w:ascii="Arial" w:hAnsi="Arial" w:cs="Arial"/>
          <w:sz w:val="20"/>
          <w:szCs w:val="20"/>
        </w:rPr>
        <w:t>(25B13)</w:t>
      </w:r>
      <w:r>
        <w:rPr>
          <w:rFonts w:ascii="Arial" w:hAnsi="Arial" w:cs="Arial"/>
          <w:sz w:val="20"/>
          <w:szCs w:val="20"/>
        </w:rPr>
        <w:t xml:space="preserve"> ezen belül:</w:t>
      </w:r>
    </w:p>
    <w:p w14:paraId="25482E2D" w14:textId="0F8A8795"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(25B131)</w:t>
      </w:r>
      <w:r w:rsidRPr="005C35FB">
        <w:rPr>
          <w:rFonts w:ascii="Arial" w:hAnsi="Arial" w:cs="Arial"/>
          <w:sz w:val="20"/>
          <w:szCs w:val="20"/>
        </w:rPr>
        <w:t>,</w:t>
      </w:r>
    </w:p>
    <w:p w14:paraId="5D20477B" w14:textId="346A9B6F"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(25B132),</w:t>
      </w:r>
    </w:p>
    <w:p w14:paraId="31839CA2" w14:textId="131A68E6" w:rsidR="006573FB" w:rsidRDefault="006573FB" w:rsidP="006573FB">
      <w:pPr>
        <w:autoSpaceDE w:val="0"/>
        <w:autoSpaceDN w:val="0"/>
        <w:adjustRightInd w:val="0"/>
        <w:jc w:val="both"/>
        <w:rPr>
          <w:rFonts w:ascii="Arial" w:hAnsi="Arial" w:cs="Arial"/>
          <w:sz w:val="20"/>
          <w:szCs w:val="20"/>
        </w:rPr>
      </w:pPr>
      <w:r>
        <w:rPr>
          <w:rFonts w:ascii="Arial" w:hAnsi="Arial" w:cs="Arial"/>
          <w:sz w:val="20"/>
          <w:szCs w:val="20"/>
        </w:rPr>
        <w:t>Belföldi székhelyű egyéb partner (25B14) ezen belül:</w:t>
      </w:r>
    </w:p>
    <w:p w14:paraId="322C4A03" w14:textId="29DA0343" w:rsidR="006573FB" w:rsidRDefault="006573FB" w:rsidP="006573FB">
      <w:pPr>
        <w:autoSpaceDE w:val="0"/>
        <w:autoSpaceDN w:val="0"/>
        <w:adjustRightInd w:val="0"/>
        <w:ind w:firstLine="708"/>
        <w:jc w:val="both"/>
        <w:rPr>
          <w:rFonts w:ascii="Arial" w:hAnsi="Arial" w:cs="Arial"/>
          <w:sz w:val="20"/>
          <w:szCs w:val="20"/>
        </w:rPr>
      </w:pPr>
      <w:r>
        <w:rPr>
          <w:rFonts w:ascii="Arial" w:hAnsi="Arial" w:cs="Arial"/>
          <w:sz w:val="20"/>
          <w:szCs w:val="20"/>
        </w:rPr>
        <w:t>Tulajdonos (25B141)</w:t>
      </w:r>
      <w:r w:rsidRPr="005C35FB">
        <w:rPr>
          <w:rFonts w:ascii="Arial" w:hAnsi="Arial" w:cs="Arial"/>
          <w:sz w:val="20"/>
          <w:szCs w:val="20"/>
        </w:rPr>
        <w:t>,</w:t>
      </w:r>
    </w:p>
    <w:p w14:paraId="58B09140" w14:textId="74283BA1"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w:t>
      </w:r>
      <w:r w:rsidR="006573FB">
        <w:rPr>
          <w:rFonts w:ascii="Arial" w:hAnsi="Arial" w:cs="Arial"/>
          <w:sz w:val="20"/>
          <w:szCs w:val="20"/>
        </w:rPr>
        <w:t>apcsolt vállalkozás (nem tulajdonos) (25B142),</w:t>
      </w:r>
    </w:p>
    <w:p w14:paraId="5C604692" w14:textId="22358B10"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 xml:space="preserve">Külföldi székhelyű </w:t>
      </w:r>
      <w:r w:rsidR="00214021">
        <w:rPr>
          <w:rFonts w:ascii="Arial" w:hAnsi="Arial" w:cs="Arial"/>
          <w:iCs/>
          <w:sz w:val="20"/>
          <w:szCs w:val="20"/>
        </w:rPr>
        <w:t xml:space="preserve">hitelintézet </w:t>
      </w:r>
      <w:r w:rsidRPr="005C35FB">
        <w:rPr>
          <w:rFonts w:ascii="Arial" w:hAnsi="Arial" w:cs="Arial"/>
          <w:sz w:val="20"/>
          <w:szCs w:val="20"/>
        </w:rPr>
        <w:t>(25B1</w:t>
      </w:r>
      <w:r w:rsidR="006C1CE1">
        <w:rPr>
          <w:rFonts w:ascii="Arial" w:hAnsi="Arial" w:cs="Arial"/>
          <w:sz w:val="20"/>
          <w:szCs w:val="20"/>
        </w:rPr>
        <w:t>5</w:t>
      </w:r>
      <w:r w:rsidRPr="005C35FB">
        <w:rPr>
          <w:rFonts w:ascii="Arial" w:hAnsi="Arial" w:cs="Arial"/>
          <w:sz w:val="20"/>
          <w:szCs w:val="20"/>
        </w:rPr>
        <w:t>)</w:t>
      </w:r>
      <w:r w:rsidR="006C1CE1">
        <w:rPr>
          <w:rFonts w:ascii="Arial" w:hAnsi="Arial" w:cs="Arial"/>
          <w:sz w:val="20"/>
          <w:szCs w:val="20"/>
        </w:rPr>
        <w:t xml:space="preserve"> ezen belül:</w:t>
      </w:r>
    </w:p>
    <w:p w14:paraId="79D5FDA2"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(25B151)</w:t>
      </w:r>
      <w:r w:rsidRPr="005C35FB">
        <w:rPr>
          <w:rFonts w:ascii="Arial" w:hAnsi="Arial" w:cs="Arial"/>
          <w:sz w:val="20"/>
          <w:szCs w:val="20"/>
        </w:rPr>
        <w:t>,</w:t>
      </w:r>
    </w:p>
    <w:p w14:paraId="08C12AFB" w14:textId="55FCFF50"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(25B152),</w:t>
      </w:r>
    </w:p>
    <w:p w14:paraId="478FAC6D" w14:textId="6A410B83"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Külföldi székhelyű egyéb pénzügyi intézmény</w:t>
      </w:r>
      <w:r w:rsidR="00B46FD9">
        <w:rPr>
          <w:rFonts w:ascii="Arial" w:hAnsi="Arial" w:cs="Arial"/>
          <w:iCs/>
          <w:sz w:val="20"/>
          <w:szCs w:val="20"/>
        </w:rPr>
        <w:t xml:space="preserve"> (ideértve a külföldi jegybankot</w:t>
      </w:r>
      <w:r w:rsidR="001B30E0">
        <w:rPr>
          <w:rFonts w:ascii="Arial" w:hAnsi="Arial" w:cs="Arial"/>
          <w:iCs/>
          <w:sz w:val="20"/>
          <w:szCs w:val="20"/>
        </w:rPr>
        <w:t xml:space="preserve"> is</w:t>
      </w:r>
      <w:r w:rsidR="00B46FD9">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(25B1</w:t>
      </w:r>
      <w:r w:rsidR="006C1CE1">
        <w:rPr>
          <w:rFonts w:ascii="Arial" w:hAnsi="Arial" w:cs="Arial"/>
          <w:sz w:val="20"/>
          <w:szCs w:val="20"/>
        </w:rPr>
        <w:t>6</w:t>
      </w:r>
      <w:r w:rsidRPr="005C35FB">
        <w:rPr>
          <w:rFonts w:ascii="Arial" w:hAnsi="Arial" w:cs="Arial"/>
          <w:sz w:val="20"/>
          <w:szCs w:val="20"/>
        </w:rPr>
        <w:t>)</w:t>
      </w:r>
      <w:r w:rsidR="006C1CE1">
        <w:rPr>
          <w:rFonts w:ascii="Arial" w:hAnsi="Arial" w:cs="Arial"/>
          <w:sz w:val="20"/>
          <w:szCs w:val="20"/>
        </w:rPr>
        <w:t xml:space="preserve"> ezen belül:</w:t>
      </w:r>
    </w:p>
    <w:p w14:paraId="1350895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(25B161)</w:t>
      </w:r>
      <w:r w:rsidRPr="005C35FB">
        <w:rPr>
          <w:rFonts w:ascii="Arial" w:hAnsi="Arial" w:cs="Arial"/>
          <w:sz w:val="20"/>
          <w:szCs w:val="20"/>
        </w:rPr>
        <w:t>,</w:t>
      </w:r>
    </w:p>
    <w:p w14:paraId="76D6CD9F" w14:textId="78CE406B" w:rsidR="00023A5F"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(25B162),</w:t>
      </w:r>
      <w:r w:rsidR="00CE0BD5" w:rsidRPr="005C35FB">
        <w:rPr>
          <w:rFonts w:ascii="Arial" w:hAnsi="Arial" w:cs="Arial"/>
          <w:sz w:val="20"/>
          <w:szCs w:val="20"/>
        </w:rPr>
        <w:t xml:space="preserve"> </w:t>
      </w:r>
    </w:p>
    <w:p w14:paraId="0E4A4959" w14:textId="1098CA3D" w:rsidR="006C1CE1" w:rsidRDefault="00023A5F" w:rsidP="00DF0098">
      <w:pPr>
        <w:autoSpaceDE w:val="0"/>
        <w:autoSpaceDN w:val="0"/>
        <w:adjustRightInd w:val="0"/>
        <w:jc w:val="both"/>
        <w:rPr>
          <w:rFonts w:ascii="Arial" w:hAnsi="Arial" w:cs="Arial"/>
          <w:sz w:val="20"/>
          <w:szCs w:val="20"/>
        </w:rPr>
      </w:pPr>
      <w:r>
        <w:rPr>
          <w:rFonts w:ascii="Arial" w:hAnsi="Arial" w:cs="Arial"/>
          <w:sz w:val="20"/>
          <w:szCs w:val="20"/>
        </w:rPr>
        <w:t>Külföldi székhelyű egyéb partner (25B1</w:t>
      </w:r>
      <w:r w:rsidR="006C1CE1">
        <w:rPr>
          <w:rFonts w:ascii="Arial" w:hAnsi="Arial" w:cs="Arial"/>
          <w:sz w:val="20"/>
          <w:szCs w:val="20"/>
        </w:rPr>
        <w:t>7</w:t>
      </w:r>
      <w:r>
        <w:rPr>
          <w:rFonts w:ascii="Arial" w:hAnsi="Arial" w:cs="Arial"/>
          <w:sz w:val="20"/>
          <w:szCs w:val="20"/>
        </w:rPr>
        <w:t>)</w:t>
      </w:r>
      <w:r w:rsidR="006C1CE1">
        <w:rPr>
          <w:rFonts w:ascii="Arial" w:hAnsi="Arial" w:cs="Arial"/>
          <w:sz w:val="20"/>
          <w:szCs w:val="20"/>
        </w:rPr>
        <w:t xml:space="preserve"> ezen belül:</w:t>
      </w:r>
    </w:p>
    <w:p w14:paraId="5E66AC23"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(25B171)</w:t>
      </w:r>
      <w:r w:rsidRPr="005C35FB">
        <w:rPr>
          <w:rFonts w:ascii="Arial" w:hAnsi="Arial" w:cs="Arial"/>
          <w:sz w:val="20"/>
          <w:szCs w:val="20"/>
        </w:rPr>
        <w:t>,</w:t>
      </w:r>
    </w:p>
    <w:p w14:paraId="23E69BE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(25B172),</w:t>
      </w:r>
    </w:p>
    <w:p w14:paraId="759A93C8" w14:textId="54969EC5"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valamint</w:t>
      </w:r>
    </w:p>
    <w:p w14:paraId="5D1395CD" w14:textId="50B3B6BA" w:rsidR="003D796D" w:rsidRDefault="00CE0BD5" w:rsidP="00F36888">
      <w:pPr>
        <w:autoSpaceDE w:val="0"/>
        <w:autoSpaceDN w:val="0"/>
        <w:adjustRightInd w:val="0"/>
        <w:jc w:val="both"/>
        <w:rPr>
          <w:rFonts w:ascii="Arial" w:hAnsi="Arial" w:cs="Arial"/>
          <w:sz w:val="20"/>
          <w:szCs w:val="20"/>
        </w:rPr>
      </w:pPr>
      <w:r w:rsidRPr="005C35FB">
        <w:rPr>
          <w:rFonts w:ascii="Arial" w:hAnsi="Arial" w:cs="Arial"/>
          <w:iCs/>
          <w:sz w:val="20"/>
          <w:szCs w:val="20"/>
        </w:rPr>
        <w:t xml:space="preserve">Egyéb </w:t>
      </w:r>
      <w:del w:id="214" w:author="MNB" w:date="2024-08-23T14:27:00Z">
        <w:r w:rsidRPr="005C35FB" w:rsidDel="009A5278">
          <w:rPr>
            <w:rFonts w:ascii="Arial" w:hAnsi="Arial" w:cs="Arial"/>
            <w:sz w:val="20"/>
            <w:szCs w:val="20"/>
          </w:rPr>
          <w:delText>(</w:delText>
        </w:r>
        <w:r w:rsidR="00023A5F" w:rsidDel="009A5278">
          <w:rPr>
            <w:rFonts w:ascii="Arial" w:hAnsi="Arial" w:cs="Arial"/>
            <w:sz w:val="20"/>
            <w:szCs w:val="20"/>
          </w:rPr>
          <w:delText>belföldi</w:delText>
        </w:r>
        <w:r w:rsidR="00F36888" w:rsidRPr="00B765CB" w:rsidDel="009A5278">
          <w:rPr>
            <w:rFonts w:ascii="Arial" w:hAnsi="Arial" w:cs="Arial"/>
            <w:sz w:val="20"/>
            <w:szCs w:val="20"/>
          </w:rPr>
          <w:delText xml:space="preserve"> magánszemélyek</w:delText>
        </w:r>
        <w:r w:rsidRPr="005C35FB" w:rsidDel="009A5278">
          <w:rPr>
            <w:rFonts w:ascii="Arial" w:hAnsi="Arial" w:cs="Arial"/>
            <w:sz w:val="20"/>
            <w:szCs w:val="20"/>
          </w:rPr>
          <w:delText xml:space="preserve">, </w:delText>
        </w:r>
        <w:r w:rsidR="00023A5F" w:rsidDel="009A5278">
          <w:rPr>
            <w:rFonts w:ascii="Arial" w:hAnsi="Arial" w:cs="Arial"/>
            <w:sz w:val="20"/>
            <w:szCs w:val="20"/>
          </w:rPr>
          <w:delText>belföldi</w:delText>
        </w:r>
        <w:r w:rsidR="00F36888" w:rsidRPr="00B765CB" w:rsidDel="009A5278">
          <w:rPr>
            <w:rFonts w:ascii="Arial" w:hAnsi="Arial" w:cs="Arial"/>
            <w:sz w:val="20"/>
            <w:szCs w:val="20"/>
          </w:rPr>
          <w:delText xml:space="preserve"> vállala</w:delText>
        </w:r>
      </w:del>
      <w:del w:id="215" w:author="MNB" w:date="2024-08-23T14:28:00Z">
        <w:r w:rsidR="00F36888" w:rsidRPr="00B765CB" w:rsidDel="009A5278">
          <w:rPr>
            <w:rFonts w:ascii="Arial" w:hAnsi="Arial" w:cs="Arial"/>
            <w:sz w:val="20"/>
            <w:szCs w:val="20"/>
          </w:rPr>
          <w:delText xml:space="preserve">tok </w:delText>
        </w:r>
        <w:r w:rsidRPr="005C35FB" w:rsidDel="009A5278">
          <w:rPr>
            <w:rFonts w:ascii="Arial" w:hAnsi="Arial" w:cs="Arial"/>
            <w:sz w:val="20"/>
            <w:szCs w:val="20"/>
          </w:rPr>
          <w:delText xml:space="preserve">stb.) </w:delText>
        </w:r>
      </w:del>
      <w:r w:rsidRPr="005C35FB">
        <w:rPr>
          <w:rFonts w:ascii="Arial" w:hAnsi="Arial" w:cs="Arial"/>
          <w:sz w:val="20"/>
          <w:szCs w:val="20"/>
        </w:rPr>
        <w:t>(</w:t>
      </w:r>
      <w:r w:rsidR="00023A5F">
        <w:rPr>
          <w:rFonts w:ascii="Arial" w:hAnsi="Arial" w:cs="Arial"/>
          <w:sz w:val="20"/>
          <w:szCs w:val="20"/>
        </w:rPr>
        <w:t>25B1</w:t>
      </w:r>
      <w:r w:rsidR="006C1CE1">
        <w:rPr>
          <w:rFonts w:ascii="Arial" w:hAnsi="Arial" w:cs="Arial"/>
          <w:sz w:val="20"/>
          <w:szCs w:val="20"/>
        </w:rPr>
        <w:t>8</w:t>
      </w:r>
      <w:r w:rsidRPr="005C35FB">
        <w:rPr>
          <w:rFonts w:ascii="Arial" w:hAnsi="Arial" w:cs="Arial"/>
          <w:sz w:val="20"/>
          <w:szCs w:val="20"/>
        </w:rPr>
        <w:t>) kategóriákra.</w:t>
      </w:r>
    </w:p>
    <w:p w14:paraId="040D8E0C" w14:textId="77777777" w:rsidR="00003C21" w:rsidRDefault="00003C21" w:rsidP="00DF0098">
      <w:pPr>
        <w:autoSpaceDE w:val="0"/>
        <w:autoSpaceDN w:val="0"/>
        <w:adjustRightInd w:val="0"/>
        <w:jc w:val="both"/>
        <w:rPr>
          <w:ins w:id="216" w:author="MNB" w:date="2024-08-23T14:28:00Z"/>
          <w:rFonts w:ascii="Arial" w:hAnsi="Arial" w:cs="Arial"/>
          <w:sz w:val="20"/>
          <w:szCs w:val="20"/>
        </w:rPr>
      </w:pPr>
    </w:p>
    <w:p w14:paraId="273266A0" w14:textId="77777777" w:rsidR="009A5278" w:rsidRDefault="009A5278" w:rsidP="009A5278">
      <w:pPr>
        <w:autoSpaceDE w:val="0"/>
        <w:autoSpaceDN w:val="0"/>
        <w:adjustRightInd w:val="0"/>
        <w:jc w:val="both"/>
        <w:rPr>
          <w:ins w:id="217" w:author="MNB" w:date="2024-08-23T14:28:00Z"/>
          <w:rFonts w:ascii="Arial" w:hAnsi="Arial" w:cs="Arial"/>
          <w:sz w:val="20"/>
          <w:szCs w:val="20"/>
        </w:rPr>
      </w:pPr>
      <w:ins w:id="218" w:author="MNB" w:date="2024-08-23T14:28:00Z">
        <w:r w:rsidRPr="00B765CB">
          <w:rPr>
            <w:rFonts w:ascii="Arial" w:hAnsi="Arial" w:cs="Arial"/>
            <w:sz w:val="20"/>
            <w:szCs w:val="20"/>
          </w:rPr>
          <w:t>A 25B14 soron kell jelenteni a rezidens magánszemélyek és nem pénzügyi vállalatok felé fennálló kötelezettségeket</w:t>
        </w:r>
        <w:r>
          <w:rPr>
            <w:rFonts w:ascii="Arial" w:hAnsi="Arial" w:cs="Arial"/>
            <w:sz w:val="20"/>
            <w:szCs w:val="20"/>
          </w:rPr>
          <w:t xml:space="preserve">. </w:t>
        </w:r>
      </w:ins>
    </w:p>
    <w:p w14:paraId="5397D633" w14:textId="77777777" w:rsidR="009A5278" w:rsidRPr="00B765CB" w:rsidRDefault="009A5278" w:rsidP="009A5278">
      <w:pPr>
        <w:autoSpaceDE w:val="0"/>
        <w:autoSpaceDN w:val="0"/>
        <w:adjustRightInd w:val="0"/>
        <w:jc w:val="both"/>
        <w:rPr>
          <w:ins w:id="219" w:author="MNB" w:date="2024-08-23T14:28:00Z"/>
          <w:rFonts w:ascii="Arial" w:hAnsi="Arial" w:cs="Arial"/>
          <w:sz w:val="20"/>
          <w:szCs w:val="20"/>
        </w:rPr>
      </w:pPr>
      <w:ins w:id="220" w:author="MNB" w:date="2024-08-23T14:28:00Z">
        <w:r>
          <w:rPr>
            <w:rFonts w:ascii="Arial" w:hAnsi="Arial" w:cs="Arial"/>
            <w:sz w:val="20"/>
            <w:szCs w:val="20"/>
          </w:rPr>
          <w:t>A</w:t>
        </w:r>
        <w:r w:rsidRPr="00B765CB">
          <w:rPr>
            <w:rFonts w:ascii="Arial" w:hAnsi="Arial" w:cs="Arial"/>
            <w:sz w:val="20"/>
            <w:szCs w:val="20"/>
          </w:rPr>
          <w:t xml:space="preserve"> 25B17 soron </w:t>
        </w:r>
        <w:r>
          <w:rPr>
            <w:rFonts w:ascii="Arial" w:hAnsi="Arial" w:cs="Arial"/>
            <w:sz w:val="20"/>
            <w:szCs w:val="20"/>
          </w:rPr>
          <w:t xml:space="preserve">kell jelenteni </w:t>
        </w:r>
        <w:r w:rsidRPr="00B765CB">
          <w:rPr>
            <w:rFonts w:ascii="Arial" w:hAnsi="Arial" w:cs="Arial"/>
            <w:sz w:val="20"/>
            <w:szCs w:val="20"/>
          </w:rPr>
          <w:t>a nem rezidens magánszemélyek és nem pénzügyi vállalatokkal szembeni kötelezettségeket, valamint a külföldi biztosító intézmények felé fennálló kötelezettségeket.</w:t>
        </w:r>
      </w:ins>
    </w:p>
    <w:p w14:paraId="61AA9999" w14:textId="030146B6" w:rsidR="009A5278" w:rsidRDefault="009A5278" w:rsidP="009A5278">
      <w:pPr>
        <w:autoSpaceDE w:val="0"/>
        <w:autoSpaceDN w:val="0"/>
        <w:adjustRightInd w:val="0"/>
        <w:jc w:val="both"/>
        <w:rPr>
          <w:ins w:id="221" w:author="MNB" w:date="2024-08-23T14:28:00Z"/>
          <w:rFonts w:ascii="Arial" w:hAnsi="Arial" w:cs="Arial"/>
          <w:sz w:val="20"/>
          <w:szCs w:val="20"/>
        </w:rPr>
      </w:pPr>
      <w:ins w:id="222" w:author="MNB" w:date="2024-08-23T14:28:00Z">
        <w:r w:rsidRPr="00B765CB">
          <w:rPr>
            <w:rFonts w:ascii="Arial" w:hAnsi="Arial" w:cs="Arial"/>
            <w:sz w:val="20"/>
            <w:szCs w:val="20"/>
          </w:rPr>
          <w:t>A 25B18 soron a 25B11</w:t>
        </w:r>
        <w:r>
          <w:rPr>
            <w:rFonts w:ascii="Arial" w:hAnsi="Arial" w:cs="Arial"/>
            <w:sz w:val="20"/>
            <w:szCs w:val="20"/>
          </w:rPr>
          <w:t>–</w:t>
        </w:r>
        <w:r w:rsidRPr="00B765CB">
          <w:rPr>
            <w:rFonts w:ascii="Arial" w:hAnsi="Arial" w:cs="Arial"/>
            <w:sz w:val="20"/>
            <w:szCs w:val="20"/>
          </w:rPr>
          <w:t>25B17</w:t>
        </w:r>
        <w:r>
          <w:rPr>
            <w:rFonts w:ascii="Arial" w:hAnsi="Arial" w:cs="Arial"/>
            <w:sz w:val="20"/>
            <w:szCs w:val="20"/>
          </w:rPr>
          <w:t xml:space="preserve"> </w:t>
        </w:r>
        <w:r w:rsidRPr="00B765CB">
          <w:rPr>
            <w:rFonts w:ascii="Arial" w:hAnsi="Arial" w:cs="Arial"/>
            <w:sz w:val="20"/>
            <w:szCs w:val="20"/>
          </w:rPr>
          <w:t>soron nem szereplő partnerekkel (pl. MNB) szembeni kötelezettségek jelentendők.</w:t>
        </w:r>
      </w:ins>
    </w:p>
    <w:p w14:paraId="4C359731" w14:textId="4D2F853C" w:rsidR="009A5278" w:rsidDel="009A5278" w:rsidRDefault="009A5278" w:rsidP="009A5278">
      <w:pPr>
        <w:autoSpaceDE w:val="0"/>
        <w:autoSpaceDN w:val="0"/>
        <w:adjustRightInd w:val="0"/>
        <w:jc w:val="both"/>
        <w:rPr>
          <w:del w:id="223" w:author="MNB" w:date="2024-08-23T14:28:00Z"/>
          <w:rFonts w:ascii="Arial" w:hAnsi="Arial" w:cs="Arial"/>
          <w:sz w:val="20"/>
          <w:szCs w:val="20"/>
        </w:rPr>
      </w:pPr>
    </w:p>
    <w:p w14:paraId="65475EA0" w14:textId="3F2D862B" w:rsidR="00F36888" w:rsidRPr="00B765CB" w:rsidDel="009A5278" w:rsidRDefault="006B42D8" w:rsidP="00F36888">
      <w:pPr>
        <w:autoSpaceDE w:val="0"/>
        <w:autoSpaceDN w:val="0"/>
        <w:adjustRightInd w:val="0"/>
        <w:jc w:val="both"/>
        <w:rPr>
          <w:del w:id="224" w:author="MNB" w:date="2024-08-23T14:28:00Z"/>
          <w:rFonts w:ascii="Arial" w:hAnsi="Arial" w:cs="Arial"/>
          <w:sz w:val="20"/>
          <w:szCs w:val="20"/>
        </w:rPr>
      </w:pPr>
      <w:del w:id="225" w:author="MNB" w:date="2024-08-23T14:28:00Z">
        <w:r w:rsidDel="009A5278">
          <w:rPr>
            <w:rFonts w:ascii="Arial" w:hAnsi="Arial" w:cs="Arial"/>
            <w:sz w:val="20"/>
            <w:szCs w:val="20"/>
          </w:rPr>
          <w:delText>A</w:delText>
        </w:r>
        <w:r w:rsidR="00F36888" w:rsidRPr="00B765CB" w:rsidDel="009A5278">
          <w:rPr>
            <w:rFonts w:ascii="Arial" w:hAnsi="Arial" w:cs="Arial"/>
            <w:sz w:val="20"/>
            <w:szCs w:val="20"/>
          </w:rPr>
          <w:delText xml:space="preserve"> 25B17 </w:delText>
        </w:r>
        <w:r w:rsidR="00003C21" w:rsidDel="009A5278">
          <w:rPr>
            <w:rFonts w:ascii="Arial" w:hAnsi="Arial" w:cs="Arial"/>
            <w:sz w:val="20"/>
            <w:szCs w:val="20"/>
          </w:rPr>
          <w:delText>és részletező soraiban kell feltüntetni</w:delText>
        </w:r>
        <w:r w:rsidR="00F36888" w:rsidRPr="00B765CB" w:rsidDel="009A5278">
          <w:rPr>
            <w:rFonts w:ascii="Arial" w:hAnsi="Arial" w:cs="Arial"/>
            <w:sz w:val="20"/>
            <w:szCs w:val="20"/>
          </w:rPr>
          <w:delText xml:space="preserve"> a külföldi biztosító </w:delText>
        </w:r>
        <w:r w:rsidR="00003C21" w:rsidDel="009A5278">
          <w:rPr>
            <w:rFonts w:ascii="Arial" w:hAnsi="Arial" w:cs="Arial"/>
            <w:sz w:val="20"/>
            <w:szCs w:val="20"/>
          </w:rPr>
          <w:delText>intézményeket is</w:delText>
        </w:r>
        <w:r w:rsidR="00F36888" w:rsidRPr="00B765CB" w:rsidDel="009A5278">
          <w:rPr>
            <w:rFonts w:ascii="Arial" w:hAnsi="Arial" w:cs="Arial"/>
            <w:sz w:val="20"/>
            <w:szCs w:val="20"/>
          </w:rPr>
          <w:delText>.</w:delText>
        </w:r>
      </w:del>
    </w:p>
    <w:p w14:paraId="43E6AD9C" w14:textId="6CECF621" w:rsidR="00214021" w:rsidDel="009A5278" w:rsidRDefault="00214021" w:rsidP="00DF0098">
      <w:pPr>
        <w:autoSpaceDE w:val="0"/>
        <w:autoSpaceDN w:val="0"/>
        <w:adjustRightInd w:val="0"/>
        <w:jc w:val="both"/>
        <w:rPr>
          <w:del w:id="226" w:author="MNB" w:date="2024-08-23T14:28:00Z"/>
          <w:rFonts w:ascii="Arial" w:hAnsi="Arial" w:cs="Arial"/>
          <w:sz w:val="20"/>
          <w:szCs w:val="20"/>
        </w:rPr>
      </w:pPr>
    </w:p>
    <w:p w14:paraId="1886869A" w14:textId="2127E61F" w:rsidR="00214021" w:rsidRPr="00A06F34" w:rsidRDefault="00214021" w:rsidP="00214021">
      <w:pPr>
        <w:autoSpaceDE w:val="0"/>
        <w:autoSpaceDN w:val="0"/>
        <w:adjustRightInd w:val="0"/>
        <w:jc w:val="both"/>
        <w:rPr>
          <w:rFonts w:ascii="Arial" w:hAnsi="Arial" w:cs="Arial"/>
          <w:sz w:val="20"/>
          <w:szCs w:val="20"/>
        </w:rPr>
      </w:pPr>
      <w:del w:id="227" w:author="MNB" w:date="2024-08-23T14:28:00Z">
        <w:r w:rsidDel="009A5278">
          <w:rPr>
            <w:rFonts w:ascii="Arial" w:hAnsi="Arial" w:cs="Arial"/>
            <w:sz w:val="20"/>
            <w:szCs w:val="20"/>
          </w:rPr>
          <w:delText>A</w:delText>
        </w:r>
        <w:r w:rsidRPr="00214021" w:rsidDel="009A5278">
          <w:rPr>
            <w:rFonts w:ascii="Arial" w:hAnsi="Arial" w:cs="Arial"/>
            <w:sz w:val="20"/>
            <w:szCs w:val="20"/>
          </w:rPr>
          <w:delText>z MNB-</w:delText>
        </w:r>
        <w:r w:rsidR="00FD6997" w:rsidDel="009A5278">
          <w:rPr>
            <w:rFonts w:ascii="Arial" w:hAnsi="Arial" w:cs="Arial"/>
            <w:sz w:val="20"/>
            <w:szCs w:val="20"/>
          </w:rPr>
          <w:delText>t az Egyéb (25B1</w:delText>
        </w:r>
        <w:r w:rsidR="006C1CE1" w:rsidDel="009A5278">
          <w:rPr>
            <w:rFonts w:ascii="Arial" w:hAnsi="Arial" w:cs="Arial"/>
            <w:sz w:val="20"/>
            <w:szCs w:val="20"/>
          </w:rPr>
          <w:delText>8</w:delText>
        </w:r>
        <w:r w:rsidR="00FD6997" w:rsidDel="009A5278">
          <w:rPr>
            <w:rFonts w:ascii="Arial" w:hAnsi="Arial" w:cs="Arial"/>
            <w:sz w:val="20"/>
            <w:szCs w:val="20"/>
          </w:rPr>
          <w:delText xml:space="preserve">) </w:delText>
        </w:r>
        <w:r w:rsidR="00D110CB" w:rsidDel="009A5278">
          <w:rPr>
            <w:rFonts w:ascii="Arial" w:hAnsi="Arial" w:cs="Arial"/>
            <w:sz w:val="20"/>
            <w:szCs w:val="20"/>
          </w:rPr>
          <w:delText>kategóriában</w:delText>
        </w:r>
        <w:r w:rsidR="00FD6997" w:rsidDel="009A5278">
          <w:rPr>
            <w:rFonts w:ascii="Arial" w:hAnsi="Arial" w:cs="Arial"/>
            <w:sz w:val="20"/>
            <w:szCs w:val="20"/>
          </w:rPr>
          <w:delText xml:space="preserve"> kell szerepeltetni</w:delText>
        </w:r>
        <w:r w:rsidR="00035A96" w:rsidDel="009A5278">
          <w:rPr>
            <w:rFonts w:ascii="Arial" w:hAnsi="Arial" w:cs="Arial"/>
            <w:sz w:val="20"/>
            <w:szCs w:val="20"/>
          </w:rPr>
          <w:delText>.</w:delText>
        </w:r>
        <w:r w:rsidR="006B42D8" w:rsidDel="009A5278">
          <w:rPr>
            <w:rFonts w:ascii="Arial" w:hAnsi="Arial" w:cs="Arial"/>
            <w:sz w:val="20"/>
            <w:szCs w:val="20"/>
          </w:rPr>
          <w:delText xml:space="preserve"> </w:delText>
        </w:r>
      </w:del>
      <w:r w:rsidR="00035A96">
        <w:rPr>
          <w:rFonts w:ascii="Arial" w:hAnsi="Arial" w:cs="Arial"/>
          <w:sz w:val="20"/>
          <w:szCs w:val="20"/>
        </w:rPr>
        <w:t>A</w:t>
      </w:r>
      <w:r w:rsidR="00FD6997">
        <w:rPr>
          <w:rFonts w:ascii="Arial" w:hAnsi="Arial" w:cs="Arial"/>
          <w:sz w:val="20"/>
          <w:szCs w:val="20"/>
        </w:rPr>
        <w:t>z MNB-</w:t>
      </w:r>
      <w:r w:rsidRPr="00214021">
        <w:rPr>
          <w:rFonts w:ascii="Arial" w:hAnsi="Arial" w:cs="Arial"/>
          <w:sz w:val="20"/>
          <w:szCs w:val="20"/>
        </w:rPr>
        <w:t xml:space="preserve">vel szembeni </w:t>
      </w:r>
      <w:r w:rsidR="00035A96">
        <w:rPr>
          <w:rFonts w:ascii="Arial" w:hAnsi="Arial" w:cs="Arial"/>
          <w:sz w:val="20"/>
          <w:szCs w:val="20"/>
        </w:rPr>
        <w:t xml:space="preserve">pénzügyi és nem pénzügyi szolgáltatásból származó </w:t>
      </w:r>
      <w:r w:rsidR="00B36E91">
        <w:rPr>
          <w:rFonts w:ascii="Arial" w:hAnsi="Arial" w:cs="Arial"/>
          <w:sz w:val="20"/>
          <w:szCs w:val="20"/>
        </w:rPr>
        <w:t xml:space="preserve">valamennyi </w:t>
      </w:r>
      <w:r w:rsidRPr="00214021">
        <w:rPr>
          <w:rFonts w:ascii="Arial" w:hAnsi="Arial" w:cs="Arial"/>
          <w:sz w:val="20"/>
          <w:szCs w:val="20"/>
        </w:rPr>
        <w:t>kötelezettséget</w:t>
      </w:r>
      <w:r w:rsidR="00FD6997">
        <w:rPr>
          <w:rFonts w:ascii="Arial" w:hAnsi="Arial" w:cs="Arial"/>
          <w:sz w:val="20"/>
          <w:szCs w:val="20"/>
        </w:rPr>
        <w:t xml:space="preserve"> </w:t>
      </w:r>
      <w:r w:rsidR="00D110CB">
        <w:rPr>
          <w:rFonts w:ascii="Arial" w:hAnsi="Arial" w:cs="Arial"/>
          <w:sz w:val="20"/>
          <w:szCs w:val="20"/>
        </w:rPr>
        <w:t xml:space="preserve">jelenteni </w:t>
      </w:r>
      <w:r w:rsidR="00FD6997">
        <w:rPr>
          <w:rFonts w:ascii="Arial" w:hAnsi="Arial" w:cs="Arial"/>
          <w:sz w:val="20"/>
          <w:szCs w:val="20"/>
        </w:rPr>
        <w:t>kell a</w:t>
      </w:r>
      <w:r w:rsidR="00035A96">
        <w:rPr>
          <w:rFonts w:ascii="Arial" w:hAnsi="Arial" w:cs="Arial"/>
          <w:sz w:val="20"/>
          <w:szCs w:val="20"/>
        </w:rPr>
        <w:t xml:space="preserve"> 25B1</w:t>
      </w:r>
      <w:r w:rsidR="006C1CE1">
        <w:rPr>
          <w:rFonts w:ascii="Arial" w:hAnsi="Arial" w:cs="Arial"/>
          <w:sz w:val="20"/>
          <w:szCs w:val="20"/>
        </w:rPr>
        <w:t>8</w:t>
      </w:r>
      <w:r w:rsidR="00FD6997">
        <w:rPr>
          <w:rFonts w:ascii="Arial" w:hAnsi="Arial" w:cs="Arial"/>
          <w:sz w:val="20"/>
          <w:szCs w:val="20"/>
        </w:rPr>
        <w:t xml:space="preserve"> soron, illetve</w:t>
      </w:r>
      <w:r w:rsidR="00B36E91">
        <w:rPr>
          <w:rFonts w:ascii="Arial" w:hAnsi="Arial" w:cs="Arial"/>
          <w:sz w:val="20"/>
          <w:szCs w:val="20"/>
        </w:rPr>
        <w:t xml:space="preserve"> ki kell emelni </w:t>
      </w:r>
      <w:r w:rsidR="00FD6997">
        <w:rPr>
          <w:rFonts w:ascii="Arial" w:hAnsi="Arial" w:cs="Arial"/>
          <w:sz w:val="20"/>
          <w:szCs w:val="20"/>
        </w:rPr>
        <w:t>a</w:t>
      </w:r>
      <w:r>
        <w:rPr>
          <w:rFonts w:ascii="Arial" w:hAnsi="Arial" w:cs="Arial"/>
          <w:sz w:val="20"/>
          <w:szCs w:val="20"/>
        </w:rPr>
        <w:t xml:space="preserve"> </w:t>
      </w:r>
      <w:r w:rsidR="00B77EA7" w:rsidRPr="00214021">
        <w:rPr>
          <w:rFonts w:ascii="Arial" w:hAnsi="Arial" w:cs="Arial"/>
          <w:sz w:val="20"/>
          <w:szCs w:val="20"/>
        </w:rPr>
        <w:t>25B1</w:t>
      </w:r>
      <w:r w:rsidR="006C1CE1">
        <w:rPr>
          <w:rFonts w:ascii="Arial" w:hAnsi="Arial" w:cs="Arial"/>
          <w:sz w:val="20"/>
          <w:szCs w:val="20"/>
        </w:rPr>
        <w:t>8</w:t>
      </w:r>
      <w:r w:rsidR="00B77EA7">
        <w:rPr>
          <w:rFonts w:ascii="Arial" w:hAnsi="Arial" w:cs="Arial"/>
          <w:sz w:val="20"/>
          <w:szCs w:val="20"/>
        </w:rPr>
        <w:t>1</w:t>
      </w:r>
      <w:r w:rsidR="00FD6997">
        <w:rPr>
          <w:rFonts w:ascii="Arial" w:hAnsi="Arial" w:cs="Arial"/>
          <w:sz w:val="20"/>
          <w:szCs w:val="20"/>
        </w:rPr>
        <w:t xml:space="preserve"> soron.</w:t>
      </w:r>
      <w:r w:rsidR="00B77EA7">
        <w:rPr>
          <w:rFonts w:ascii="Arial" w:hAnsi="Arial" w:cs="Arial"/>
          <w:sz w:val="20"/>
          <w:szCs w:val="20"/>
        </w:rPr>
        <w:t xml:space="preserve"> Az MNB-vel szemben fennálló, nem pénzügyi szolgáltatásból származó kötelezettségeket</w:t>
      </w:r>
      <w:r w:rsidR="00B36E91">
        <w:rPr>
          <w:rFonts w:ascii="Arial" w:hAnsi="Arial" w:cs="Arial"/>
          <w:sz w:val="20"/>
          <w:szCs w:val="20"/>
        </w:rPr>
        <w:t xml:space="preserve"> </w:t>
      </w:r>
      <w:r w:rsidR="00B46FD9">
        <w:rPr>
          <w:rFonts w:ascii="Arial" w:hAnsi="Arial" w:cs="Arial"/>
          <w:sz w:val="20"/>
          <w:szCs w:val="20"/>
        </w:rPr>
        <w:t xml:space="preserve">(pl. díj-, bírságfizetési kötelezettségek) </w:t>
      </w:r>
      <w:r w:rsidR="00B36E91">
        <w:rPr>
          <w:rFonts w:ascii="Arial" w:hAnsi="Arial" w:cs="Arial"/>
          <w:sz w:val="20"/>
          <w:szCs w:val="20"/>
        </w:rPr>
        <w:t>a 25B1</w:t>
      </w:r>
      <w:r w:rsidR="006C1CE1">
        <w:rPr>
          <w:rFonts w:ascii="Arial" w:hAnsi="Arial" w:cs="Arial"/>
          <w:sz w:val="20"/>
          <w:szCs w:val="20"/>
        </w:rPr>
        <w:t>8</w:t>
      </w:r>
      <w:r w:rsidR="00B36E91">
        <w:rPr>
          <w:rFonts w:ascii="Arial" w:hAnsi="Arial" w:cs="Arial"/>
          <w:sz w:val="20"/>
          <w:szCs w:val="20"/>
        </w:rPr>
        <w:t>1 sor</w:t>
      </w:r>
      <w:r w:rsidR="00B46FD9">
        <w:rPr>
          <w:rFonts w:ascii="Arial" w:hAnsi="Arial" w:cs="Arial"/>
          <w:sz w:val="20"/>
          <w:szCs w:val="20"/>
        </w:rPr>
        <w:t xml:space="preserve"> mellett</w:t>
      </w:r>
      <w:r w:rsidR="00B77EA7">
        <w:rPr>
          <w:rFonts w:ascii="Arial" w:hAnsi="Arial" w:cs="Arial"/>
          <w:sz w:val="20"/>
          <w:szCs w:val="20"/>
        </w:rPr>
        <w:t xml:space="preserve"> </w:t>
      </w:r>
      <w:r w:rsidR="00035A96">
        <w:rPr>
          <w:rFonts w:ascii="Arial" w:hAnsi="Arial" w:cs="Arial"/>
          <w:sz w:val="20"/>
          <w:szCs w:val="20"/>
        </w:rPr>
        <w:t>a</w:t>
      </w:r>
      <w:r w:rsidR="00B77EA7">
        <w:rPr>
          <w:rFonts w:ascii="Arial" w:hAnsi="Arial" w:cs="Arial"/>
          <w:sz w:val="20"/>
          <w:szCs w:val="20"/>
        </w:rPr>
        <w:t xml:space="preserve"> 25B1</w:t>
      </w:r>
      <w:r w:rsidR="006C1CE1">
        <w:rPr>
          <w:rFonts w:ascii="Arial" w:hAnsi="Arial" w:cs="Arial"/>
          <w:sz w:val="20"/>
          <w:szCs w:val="20"/>
        </w:rPr>
        <w:t>8</w:t>
      </w:r>
      <w:r w:rsidR="00B77EA7">
        <w:rPr>
          <w:rFonts w:ascii="Arial" w:hAnsi="Arial" w:cs="Arial"/>
          <w:sz w:val="20"/>
          <w:szCs w:val="20"/>
        </w:rPr>
        <w:t>11 soron</w:t>
      </w:r>
      <w:r w:rsidR="00035A96">
        <w:rPr>
          <w:rFonts w:ascii="Arial" w:hAnsi="Arial" w:cs="Arial"/>
          <w:sz w:val="20"/>
          <w:szCs w:val="20"/>
        </w:rPr>
        <w:t xml:space="preserve"> </w:t>
      </w:r>
      <w:r w:rsidR="00B46FD9">
        <w:rPr>
          <w:rFonts w:ascii="Arial" w:hAnsi="Arial" w:cs="Arial"/>
          <w:sz w:val="20"/>
          <w:szCs w:val="20"/>
        </w:rPr>
        <w:t xml:space="preserve">is </w:t>
      </w:r>
      <w:r w:rsidR="00035A96">
        <w:rPr>
          <w:rFonts w:ascii="Arial" w:hAnsi="Arial" w:cs="Arial"/>
          <w:sz w:val="20"/>
          <w:szCs w:val="20"/>
        </w:rPr>
        <w:t>ki</w:t>
      </w:r>
      <w:r w:rsidR="00B77EA7">
        <w:rPr>
          <w:rFonts w:ascii="Arial" w:hAnsi="Arial" w:cs="Arial"/>
          <w:sz w:val="20"/>
          <w:szCs w:val="20"/>
        </w:rPr>
        <w:t xml:space="preserve"> kell </w:t>
      </w:r>
      <w:r w:rsidR="00B46FD9">
        <w:rPr>
          <w:rFonts w:ascii="Arial" w:hAnsi="Arial" w:cs="Arial"/>
          <w:sz w:val="20"/>
          <w:szCs w:val="20"/>
        </w:rPr>
        <w:t>mutatni</w:t>
      </w:r>
      <w:r w:rsidR="00B77EA7">
        <w:rPr>
          <w:rFonts w:ascii="Arial" w:hAnsi="Arial" w:cs="Arial"/>
          <w:sz w:val="20"/>
          <w:szCs w:val="20"/>
        </w:rPr>
        <w:t>.</w:t>
      </w:r>
    </w:p>
    <w:p w14:paraId="1A521343" w14:textId="77777777" w:rsidR="00A82E2F" w:rsidRDefault="00A82E2F" w:rsidP="00DF0098">
      <w:pPr>
        <w:autoSpaceDE w:val="0"/>
        <w:autoSpaceDN w:val="0"/>
        <w:adjustRightInd w:val="0"/>
        <w:jc w:val="both"/>
        <w:rPr>
          <w:rFonts w:ascii="Arial" w:hAnsi="Arial" w:cs="Arial"/>
          <w:bCs/>
          <w:sz w:val="20"/>
          <w:szCs w:val="20"/>
        </w:rPr>
      </w:pPr>
    </w:p>
    <w:p w14:paraId="50F21069" w14:textId="6D3003F1" w:rsidR="00A5691D" w:rsidRDefault="00A5691D" w:rsidP="00DF0098">
      <w:pPr>
        <w:autoSpaceDE w:val="0"/>
        <w:autoSpaceDN w:val="0"/>
        <w:adjustRightInd w:val="0"/>
        <w:jc w:val="both"/>
        <w:rPr>
          <w:rFonts w:ascii="Arial" w:hAnsi="Arial" w:cs="Arial"/>
          <w:bCs/>
          <w:sz w:val="20"/>
          <w:szCs w:val="20"/>
        </w:rPr>
      </w:pPr>
      <w:r>
        <w:rPr>
          <w:rFonts w:ascii="Arial" w:hAnsi="Arial" w:cs="Arial"/>
          <w:bCs/>
          <w:sz w:val="20"/>
          <w:szCs w:val="20"/>
        </w:rPr>
        <w:t xml:space="preserve">A táblában </w:t>
      </w:r>
      <w:r w:rsidR="003D0B22">
        <w:rPr>
          <w:rFonts w:ascii="Arial" w:hAnsi="Arial" w:cs="Arial"/>
          <w:bCs/>
          <w:sz w:val="20"/>
          <w:szCs w:val="20"/>
        </w:rPr>
        <w:t xml:space="preserve">a </w:t>
      </w:r>
      <w:r>
        <w:rPr>
          <w:rFonts w:ascii="Arial" w:hAnsi="Arial" w:cs="Arial"/>
          <w:bCs/>
          <w:sz w:val="20"/>
          <w:szCs w:val="20"/>
        </w:rPr>
        <w:t xml:space="preserve">tájékoztató adatok között kell kimutatni a 25B41 soron az MFB-vel szembeni kötelezettségeket, kiemelve belőle az EU forrás közvetítése (25B411), Hazai állami forrás közvetítése (25B412), Saját forrás nyújtás (25B413) jogcímeket. Az Egyéb (25B414) soron </w:t>
      </w:r>
      <w:r w:rsidR="003D0B22">
        <w:rPr>
          <w:rFonts w:ascii="Arial" w:hAnsi="Arial" w:cs="Arial"/>
          <w:bCs/>
          <w:sz w:val="20"/>
          <w:szCs w:val="20"/>
        </w:rPr>
        <w:t xml:space="preserve">az MFB-vel szembeni, </w:t>
      </w:r>
      <w:r>
        <w:rPr>
          <w:rFonts w:ascii="Arial" w:hAnsi="Arial" w:cs="Arial"/>
          <w:bCs/>
          <w:sz w:val="20"/>
          <w:szCs w:val="20"/>
        </w:rPr>
        <w:t>az előzőekben ki nem emelt jogcímeken felmerülő kötelezettségeket kell szerepeltetni.</w:t>
      </w:r>
    </w:p>
    <w:p w14:paraId="3DB17DE4" w14:textId="77777777" w:rsidR="009A5278" w:rsidRDefault="009A5278" w:rsidP="009A5278">
      <w:pPr>
        <w:autoSpaceDE w:val="0"/>
        <w:autoSpaceDN w:val="0"/>
        <w:adjustRightInd w:val="0"/>
        <w:jc w:val="both"/>
        <w:rPr>
          <w:ins w:id="228" w:author="MNB" w:date="2024-08-23T14:29:00Z"/>
          <w:rFonts w:ascii="Arial" w:hAnsi="Arial" w:cs="Arial"/>
          <w:bCs/>
          <w:sz w:val="20"/>
          <w:szCs w:val="20"/>
        </w:rPr>
      </w:pPr>
      <w:ins w:id="229" w:author="MNB" w:date="2024-08-23T14:29:00Z">
        <w:r w:rsidRPr="00AA508B">
          <w:rPr>
            <w:rFonts w:ascii="Arial" w:hAnsi="Arial" w:cs="Arial"/>
            <w:bCs/>
            <w:sz w:val="20"/>
            <w:szCs w:val="20"/>
          </w:rPr>
          <w:lastRenderedPageBreak/>
          <w:t xml:space="preserve">A 25B421 soron a </w:t>
        </w:r>
        <w:r>
          <w:rPr>
            <w:rFonts w:ascii="Arial" w:hAnsi="Arial" w:cs="Arial"/>
            <w:bCs/>
            <w:sz w:val="20"/>
            <w:szCs w:val="20"/>
          </w:rPr>
          <w:t>tárgy</w:t>
        </w:r>
        <w:r w:rsidRPr="00AA508B">
          <w:rPr>
            <w:rFonts w:ascii="Arial" w:hAnsi="Arial" w:cs="Arial"/>
            <w:bCs/>
            <w:sz w:val="20"/>
            <w:szCs w:val="20"/>
          </w:rPr>
          <w:t xml:space="preserve">negyedévben jóváhagyott osztalék összegét </w:t>
        </w:r>
        <w:r>
          <w:rPr>
            <w:rFonts w:ascii="Arial" w:hAnsi="Arial" w:cs="Arial"/>
            <w:bCs/>
            <w:sz w:val="20"/>
            <w:szCs w:val="20"/>
          </w:rPr>
          <w:t>kell</w:t>
        </w:r>
        <w:r w:rsidRPr="00AA508B">
          <w:rPr>
            <w:rFonts w:ascii="Arial" w:hAnsi="Arial" w:cs="Arial"/>
            <w:bCs/>
            <w:sz w:val="20"/>
            <w:szCs w:val="20"/>
          </w:rPr>
          <w:t xml:space="preserve"> szerepeltetni, míg a 25B422</w:t>
        </w:r>
        <w:r>
          <w:rPr>
            <w:rFonts w:ascii="Arial" w:hAnsi="Arial" w:cs="Arial"/>
            <w:bCs/>
            <w:sz w:val="20"/>
            <w:szCs w:val="20"/>
          </w:rPr>
          <w:t xml:space="preserve"> soron a</w:t>
        </w:r>
        <w:r w:rsidRPr="00AA508B">
          <w:rPr>
            <w:rFonts w:ascii="Arial" w:hAnsi="Arial" w:cs="Arial"/>
            <w:bCs/>
            <w:sz w:val="20"/>
            <w:szCs w:val="20"/>
          </w:rPr>
          <w:t xml:space="preserve"> </w:t>
        </w:r>
        <w:r>
          <w:rPr>
            <w:rFonts w:ascii="Arial" w:hAnsi="Arial" w:cs="Arial"/>
            <w:bCs/>
            <w:sz w:val="20"/>
            <w:szCs w:val="20"/>
          </w:rPr>
          <w:t>tárgy</w:t>
        </w:r>
        <w:r w:rsidRPr="00AA508B">
          <w:rPr>
            <w:rFonts w:ascii="Arial" w:hAnsi="Arial" w:cs="Arial"/>
            <w:bCs/>
            <w:sz w:val="20"/>
            <w:szCs w:val="20"/>
          </w:rPr>
          <w:t>negyedévben kifizetett osztalék</w:t>
        </w:r>
        <w:r>
          <w:rPr>
            <w:rFonts w:ascii="Arial" w:hAnsi="Arial" w:cs="Arial"/>
            <w:bCs/>
            <w:sz w:val="20"/>
            <w:szCs w:val="20"/>
          </w:rPr>
          <w:t xml:space="preserve"> jelentendő</w:t>
        </w:r>
        <w:r w:rsidRPr="00AA508B">
          <w:rPr>
            <w:rFonts w:ascii="Arial" w:hAnsi="Arial" w:cs="Arial"/>
            <w:bCs/>
            <w:sz w:val="20"/>
            <w:szCs w:val="20"/>
          </w:rPr>
          <w:t xml:space="preserve">. Az auditált </w:t>
        </w:r>
        <w:r>
          <w:rPr>
            <w:rFonts w:ascii="Arial" w:hAnsi="Arial" w:cs="Arial"/>
            <w:bCs/>
            <w:sz w:val="20"/>
            <w:szCs w:val="20"/>
          </w:rPr>
          <w:t xml:space="preserve">éves </w:t>
        </w:r>
        <w:r w:rsidRPr="00AA508B">
          <w:rPr>
            <w:rFonts w:ascii="Arial" w:hAnsi="Arial" w:cs="Arial"/>
            <w:bCs/>
            <w:sz w:val="20"/>
            <w:szCs w:val="20"/>
          </w:rPr>
          <w:t xml:space="preserve">jelentésben az adott évre vonatkozó, kifizetett és jóváhagyott osztalékot </w:t>
        </w:r>
        <w:r>
          <w:rPr>
            <w:rFonts w:ascii="Arial" w:hAnsi="Arial" w:cs="Arial"/>
            <w:bCs/>
            <w:sz w:val="20"/>
            <w:szCs w:val="20"/>
          </w:rPr>
          <w:t xml:space="preserve">kell </w:t>
        </w:r>
        <w:r w:rsidRPr="00AA508B">
          <w:rPr>
            <w:rFonts w:ascii="Arial" w:hAnsi="Arial" w:cs="Arial"/>
            <w:bCs/>
            <w:sz w:val="20"/>
            <w:szCs w:val="20"/>
          </w:rPr>
          <w:t>szerepeltetni.</w:t>
        </w:r>
      </w:ins>
    </w:p>
    <w:p w14:paraId="067940F9" w14:textId="2C874E63" w:rsidR="00AA508B" w:rsidDel="009A5278" w:rsidRDefault="00FC1424" w:rsidP="00DF0098">
      <w:pPr>
        <w:autoSpaceDE w:val="0"/>
        <w:autoSpaceDN w:val="0"/>
        <w:adjustRightInd w:val="0"/>
        <w:jc w:val="both"/>
        <w:rPr>
          <w:del w:id="230" w:author="MNB" w:date="2024-08-23T14:29:00Z"/>
          <w:rFonts w:ascii="Arial" w:hAnsi="Arial" w:cs="Arial"/>
          <w:bCs/>
          <w:sz w:val="20"/>
          <w:szCs w:val="20"/>
        </w:rPr>
      </w:pPr>
      <w:del w:id="231" w:author="MNB" w:date="2024-08-23T14:29:00Z">
        <w:r w:rsidDel="009A5278">
          <w:rPr>
            <w:rFonts w:ascii="Arial" w:hAnsi="Arial" w:cs="Arial"/>
            <w:bCs/>
            <w:sz w:val="20"/>
            <w:szCs w:val="20"/>
          </w:rPr>
          <w:delText>Meg kell adni továbbá tájékoztató adatként a</w:delText>
        </w:r>
        <w:r w:rsidR="00AA508B" w:rsidRPr="00AA508B" w:rsidDel="009A5278">
          <w:rPr>
            <w:rFonts w:ascii="Arial" w:hAnsi="Arial" w:cs="Arial"/>
            <w:bCs/>
            <w:sz w:val="20"/>
            <w:szCs w:val="20"/>
          </w:rPr>
          <w:delText xml:space="preserve"> 25B421 soron a </w:delText>
        </w:r>
        <w:r w:rsidR="00E1692E" w:rsidDel="009A5278">
          <w:rPr>
            <w:rFonts w:ascii="Arial" w:hAnsi="Arial" w:cs="Arial"/>
            <w:bCs/>
            <w:sz w:val="20"/>
            <w:szCs w:val="20"/>
          </w:rPr>
          <w:delText>Tárgyidőszakban</w:delText>
        </w:r>
        <w:r w:rsidR="00AA508B" w:rsidRPr="00AA508B" w:rsidDel="009A5278">
          <w:rPr>
            <w:rFonts w:ascii="Arial" w:hAnsi="Arial" w:cs="Arial"/>
            <w:bCs/>
            <w:sz w:val="20"/>
            <w:szCs w:val="20"/>
          </w:rPr>
          <w:delText xml:space="preserve"> jóváhagyott osztalék összegét</w:delText>
        </w:r>
        <w:r w:rsidDel="009A5278">
          <w:rPr>
            <w:rFonts w:ascii="Arial" w:hAnsi="Arial" w:cs="Arial"/>
            <w:bCs/>
            <w:sz w:val="20"/>
            <w:szCs w:val="20"/>
          </w:rPr>
          <w:delText>, valamint</w:delText>
        </w:r>
        <w:r w:rsidR="00AA508B" w:rsidRPr="00AA508B" w:rsidDel="009A5278">
          <w:rPr>
            <w:rFonts w:ascii="Arial" w:hAnsi="Arial" w:cs="Arial"/>
            <w:bCs/>
            <w:sz w:val="20"/>
            <w:szCs w:val="20"/>
          </w:rPr>
          <w:delText xml:space="preserve"> a 25B422</w:delText>
        </w:r>
        <w:r w:rsidR="00AE1E9E" w:rsidDel="009A5278">
          <w:rPr>
            <w:rFonts w:ascii="Arial" w:hAnsi="Arial" w:cs="Arial"/>
            <w:bCs/>
            <w:sz w:val="20"/>
            <w:szCs w:val="20"/>
          </w:rPr>
          <w:delText xml:space="preserve"> soron a</w:delText>
        </w:r>
        <w:r w:rsidR="00AA508B" w:rsidRPr="00AA508B" w:rsidDel="009A5278">
          <w:rPr>
            <w:rFonts w:ascii="Arial" w:hAnsi="Arial" w:cs="Arial"/>
            <w:bCs/>
            <w:sz w:val="20"/>
            <w:szCs w:val="20"/>
          </w:rPr>
          <w:delText xml:space="preserve"> </w:delText>
        </w:r>
        <w:r w:rsidDel="009A5278">
          <w:rPr>
            <w:rFonts w:ascii="Arial" w:hAnsi="Arial" w:cs="Arial"/>
            <w:bCs/>
            <w:sz w:val="20"/>
            <w:szCs w:val="20"/>
          </w:rPr>
          <w:delText>jóváhagyott osztalék összegéből a tárgyidőszakban</w:delText>
        </w:r>
        <w:r w:rsidR="00AA508B" w:rsidRPr="00AA508B" w:rsidDel="009A5278">
          <w:rPr>
            <w:rFonts w:ascii="Arial" w:hAnsi="Arial" w:cs="Arial"/>
            <w:bCs/>
            <w:sz w:val="20"/>
            <w:szCs w:val="20"/>
          </w:rPr>
          <w:delText xml:space="preserve"> kifizetett osztalék</w:delText>
        </w:r>
        <w:r w:rsidR="00AE1E9E" w:rsidDel="009A5278">
          <w:rPr>
            <w:rFonts w:ascii="Arial" w:hAnsi="Arial" w:cs="Arial"/>
            <w:bCs/>
            <w:sz w:val="20"/>
            <w:szCs w:val="20"/>
          </w:rPr>
          <w:delText xml:space="preserve"> </w:delText>
        </w:r>
        <w:r w:rsidDel="009A5278">
          <w:rPr>
            <w:rFonts w:ascii="Arial" w:hAnsi="Arial" w:cs="Arial"/>
            <w:bCs/>
            <w:sz w:val="20"/>
            <w:szCs w:val="20"/>
          </w:rPr>
          <w:delText>összegét</w:delText>
        </w:r>
        <w:r w:rsidR="00AA508B" w:rsidRPr="00AA508B" w:rsidDel="009A5278">
          <w:rPr>
            <w:rFonts w:ascii="Arial" w:hAnsi="Arial" w:cs="Arial"/>
            <w:bCs/>
            <w:sz w:val="20"/>
            <w:szCs w:val="20"/>
          </w:rPr>
          <w:delText>.</w:delText>
        </w:r>
      </w:del>
    </w:p>
    <w:p w14:paraId="59B9C46F" w14:textId="77777777" w:rsidR="004B14E3" w:rsidRPr="00D71A64" w:rsidRDefault="004B14E3" w:rsidP="00DF0098">
      <w:pPr>
        <w:autoSpaceDE w:val="0"/>
        <w:autoSpaceDN w:val="0"/>
        <w:adjustRightInd w:val="0"/>
        <w:jc w:val="both"/>
        <w:rPr>
          <w:rFonts w:ascii="Arial" w:hAnsi="Arial" w:cs="Arial"/>
          <w:bCs/>
          <w:sz w:val="20"/>
          <w:szCs w:val="20"/>
        </w:rPr>
      </w:pPr>
    </w:p>
    <w:p w14:paraId="70D57038" w14:textId="3F2DD6CA" w:rsidR="00B469B1" w:rsidRDefault="00B469B1" w:rsidP="00862253">
      <w:pPr>
        <w:pStyle w:val="Cmsor4"/>
        <w:numPr>
          <w:ilvl w:val="0"/>
          <w:numId w:val="21"/>
        </w:numPr>
        <w:spacing w:before="0"/>
        <w:rPr>
          <w:rFonts w:ascii="Arial" w:hAnsi="Arial" w:cs="Arial"/>
          <w:i w:val="0"/>
          <w:color w:val="auto"/>
          <w:sz w:val="20"/>
          <w:szCs w:val="20"/>
          <w:lang w:val="hu-HU"/>
        </w:rPr>
      </w:pPr>
      <w:bookmarkStart w:id="232" w:name="_Hlk485200485"/>
      <w:r w:rsidRPr="007B0358">
        <w:rPr>
          <w:rFonts w:ascii="Arial" w:hAnsi="Arial" w:cs="Arial"/>
          <w:i w:val="0"/>
          <w:color w:val="auto"/>
          <w:sz w:val="20"/>
          <w:szCs w:val="20"/>
          <w:lang w:val="hu-HU"/>
        </w:rPr>
        <w:t>25C Pénzügyi vállalkozások – Pénzmosással és terrorizmusfinanszírozással kapcsolatos negyedéves adatok</w:t>
      </w:r>
    </w:p>
    <w:p w14:paraId="3F506F67" w14:textId="77777777" w:rsidR="00A228EE" w:rsidRPr="00A228EE" w:rsidRDefault="00A228EE" w:rsidP="00A228EE">
      <w:pPr>
        <w:rPr>
          <w:lang w:eastAsia="x-none"/>
        </w:rPr>
      </w:pPr>
    </w:p>
    <w:p w14:paraId="473EF7EC" w14:textId="7322B9D1" w:rsidR="00B469B1" w:rsidRPr="00B469B1" w:rsidRDefault="00B469B1" w:rsidP="00B469B1">
      <w:pPr>
        <w:pStyle w:val="Default"/>
        <w:jc w:val="both"/>
        <w:rPr>
          <w:rFonts w:ascii="Arial" w:hAnsi="Arial" w:cs="Arial"/>
          <w:color w:val="auto"/>
          <w:sz w:val="20"/>
          <w:szCs w:val="20"/>
        </w:rPr>
      </w:pPr>
      <w:r w:rsidRPr="00B469B1">
        <w:rPr>
          <w:rFonts w:ascii="Arial" w:hAnsi="Arial" w:cs="Arial"/>
          <w:bCs/>
          <w:sz w:val="20"/>
          <w:szCs w:val="20"/>
        </w:rPr>
        <w:t xml:space="preserve">A </w:t>
      </w:r>
      <w:r w:rsidRPr="009A5278">
        <w:rPr>
          <w:rFonts w:ascii="Arial" w:hAnsi="Arial"/>
          <w:sz w:val="20"/>
        </w:rPr>
        <w:t>táblában</w:t>
      </w:r>
      <w:r w:rsidRPr="00B469B1">
        <w:rPr>
          <w:rFonts w:ascii="Arial" w:hAnsi="Arial" w:cs="Arial"/>
          <w:bCs/>
          <w:sz w:val="20"/>
          <w:szCs w:val="20"/>
        </w:rPr>
        <w:t xml:space="preserve"> </w:t>
      </w:r>
      <w:r w:rsidRPr="00B469B1">
        <w:rPr>
          <w:rFonts w:ascii="Arial" w:hAnsi="Arial" w:cs="Arial"/>
          <w:sz w:val="20"/>
          <w:szCs w:val="20"/>
        </w:rPr>
        <w:t>az adatszolgáltató</w:t>
      </w:r>
      <w:r w:rsidR="00347325">
        <w:rPr>
          <w:rFonts w:ascii="Arial" w:hAnsi="Arial" w:cs="Arial"/>
          <w:sz w:val="20"/>
          <w:szCs w:val="20"/>
        </w:rPr>
        <w:t xml:space="preserve"> ügyfeleiről, valamint</w:t>
      </w:r>
      <w:r w:rsidRPr="00B469B1">
        <w:rPr>
          <w:rFonts w:ascii="Arial" w:hAnsi="Arial" w:cs="Arial"/>
          <w:sz w:val="20"/>
          <w:szCs w:val="20"/>
        </w:rPr>
        <w:t xml:space="preserve"> által</w:t>
      </w:r>
      <w:r w:rsidR="00347325">
        <w:rPr>
          <w:rFonts w:ascii="Arial" w:hAnsi="Arial" w:cs="Arial"/>
          <w:sz w:val="20"/>
          <w:szCs w:val="20"/>
        </w:rPr>
        <w:t>a</w:t>
      </w:r>
      <w:r w:rsidRPr="00B469B1">
        <w:rPr>
          <w:rFonts w:ascii="Arial" w:hAnsi="Arial" w:cs="Arial"/>
          <w:sz w:val="20"/>
          <w:szCs w:val="20"/>
        </w:rPr>
        <w:t xml:space="preserve"> a </w:t>
      </w:r>
      <w:proofErr w:type="spellStart"/>
      <w:r w:rsidRPr="00B469B1">
        <w:rPr>
          <w:rFonts w:ascii="Arial" w:hAnsi="Arial" w:cs="Arial"/>
          <w:sz w:val="20"/>
          <w:szCs w:val="20"/>
        </w:rPr>
        <w:t>Pmt</w:t>
      </w:r>
      <w:proofErr w:type="spellEnd"/>
      <w:r w:rsidRPr="00B469B1">
        <w:rPr>
          <w:rFonts w:ascii="Arial" w:hAnsi="Arial" w:cs="Arial"/>
          <w:sz w:val="20"/>
          <w:szCs w:val="20"/>
        </w:rPr>
        <w:t>. szerinti belső szabályzata alapján lefolytatott eljárások keretében összegyűjtött információkról kell adatot szolgáltatni.</w:t>
      </w:r>
    </w:p>
    <w:p w14:paraId="2709CBB9" w14:textId="77777777" w:rsidR="00B469B1" w:rsidRPr="00B469B1" w:rsidRDefault="00B469B1" w:rsidP="00B469B1">
      <w:pPr>
        <w:autoSpaceDE w:val="0"/>
        <w:autoSpaceDN w:val="0"/>
        <w:adjustRightInd w:val="0"/>
        <w:jc w:val="both"/>
        <w:rPr>
          <w:rFonts w:ascii="Arial" w:hAnsi="Arial" w:cs="Arial"/>
          <w:sz w:val="20"/>
          <w:szCs w:val="20"/>
        </w:rPr>
      </w:pPr>
    </w:p>
    <w:p w14:paraId="3DD951D2" w14:textId="77777777" w:rsidR="00B469B1" w:rsidRPr="00B469B1" w:rsidRDefault="00B469B1" w:rsidP="00B469B1">
      <w:pPr>
        <w:autoSpaceDE w:val="0"/>
        <w:autoSpaceDN w:val="0"/>
        <w:adjustRightInd w:val="0"/>
        <w:jc w:val="both"/>
        <w:rPr>
          <w:rFonts w:ascii="Arial" w:hAnsi="Arial" w:cs="Arial"/>
          <w:b/>
          <w:sz w:val="20"/>
          <w:szCs w:val="20"/>
        </w:rPr>
      </w:pPr>
      <w:r w:rsidRPr="00B469B1">
        <w:rPr>
          <w:rFonts w:ascii="Arial" w:hAnsi="Arial" w:cs="Arial"/>
          <w:b/>
          <w:sz w:val="20"/>
          <w:szCs w:val="20"/>
        </w:rPr>
        <w:t xml:space="preserve">A táblában használt fogalmak </w:t>
      </w:r>
    </w:p>
    <w:p w14:paraId="08E70E38" w14:textId="30621C9E" w:rsidR="00347325" w:rsidRDefault="00B469B1" w:rsidP="00221A5E">
      <w:pPr>
        <w:pStyle w:val="Default"/>
        <w:numPr>
          <w:ilvl w:val="0"/>
          <w:numId w:val="9"/>
        </w:numPr>
        <w:jc w:val="both"/>
        <w:rPr>
          <w:rFonts w:ascii="Arial" w:hAnsi="Arial" w:cs="Arial"/>
          <w:bCs/>
          <w:iCs/>
          <w:color w:val="auto"/>
          <w:sz w:val="20"/>
          <w:szCs w:val="20"/>
        </w:rPr>
      </w:pPr>
      <w:proofErr w:type="spellStart"/>
      <w:r w:rsidRPr="00B469B1">
        <w:rPr>
          <w:rFonts w:ascii="Arial" w:hAnsi="Arial" w:cs="Arial"/>
          <w:bCs/>
          <w:i/>
          <w:color w:val="auto"/>
          <w:sz w:val="20"/>
          <w:szCs w:val="20"/>
        </w:rPr>
        <w:t>PEP</w:t>
      </w:r>
      <w:proofErr w:type="spellEnd"/>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4. § (1)</w:t>
      </w:r>
      <w:r w:rsidR="00D363AC">
        <w:rPr>
          <w:rFonts w:ascii="Arial" w:hAnsi="Arial" w:cs="Arial"/>
          <w:bCs/>
          <w:color w:val="auto"/>
          <w:sz w:val="20"/>
          <w:szCs w:val="20"/>
        </w:rPr>
        <w:t>–</w:t>
      </w:r>
      <w:r w:rsidRPr="00B469B1">
        <w:rPr>
          <w:rFonts w:ascii="Arial" w:hAnsi="Arial" w:cs="Arial"/>
          <w:bCs/>
          <w:color w:val="auto"/>
          <w:sz w:val="20"/>
          <w:szCs w:val="20"/>
        </w:rPr>
        <w:t xml:space="preserve">(4)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00CE100" w14:textId="77777777" w:rsidR="00347325" w:rsidRPr="00BB1310" w:rsidRDefault="00347325" w:rsidP="00347325">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2EC5D157" w14:textId="64391334" w:rsidR="00B469B1" w:rsidRPr="00B469B1" w:rsidRDefault="00347325" w:rsidP="00221A5E">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sidR="0082709C">
        <w:rPr>
          <w:rFonts w:ascii="Arial" w:hAnsi="Arial" w:cs="Arial"/>
          <w:bCs/>
          <w:iCs/>
          <w:color w:val="auto"/>
          <w:sz w:val="20"/>
          <w:szCs w:val="20"/>
        </w:rPr>
        <w:t>;</w:t>
      </w:r>
      <w:r w:rsidR="00456486">
        <w:rPr>
          <w:rFonts w:ascii="Arial" w:hAnsi="Arial" w:cs="Arial"/>
          <w:bCs/>
          <w:iCs/>
          <w:color w:val="auto"/>
          <w:sz w:val="20"/>
          <w:szCs w:val="20"/>
        </w:rPr>
        <w:t xml:space="preserve">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00B469B1" w:rsidRPr="00B469B1">
        <w:rPr>
          <w:rFonts w:ascii="Arial" w:hAnsi="Arial" w:cs="Arial"/>
          <w:bCs/>
          <w:iCs/>
          <w:color w:val="auto"/>
          <w:sz w:val="20"/>
          <w:szCs w:val="20"/>
        </w:rPr>
        <w:t xml:space="preserve"> </w:t>
      </w:r>
    </w:p>
    <w:p w14:paraId="7F794FB6" w14:textId="77777777" w:rsidR="00B469B1" w:rsidRPr="00B469B1" w:rsidRDefault="00B469B1" w:rsidP="00221A5E">
      <w:pPr>
        <w:pStyle w:val="Default"/>
        <w:numPr>
          <w:ilvl w:val="0"/>
          <w:numId w:val="9"/>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 xml:space="preserve">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 § 38. pontja szerinti jogalany;</w:t>
      </w:r>
    </w:p>
    <w:p w14:paraId="6BF3F439" w14:textId="77777777" w:rsidR="00B469B1" w:rsidRPr="00B469B1" w:rsidRDefault="00B469B1" w:rsidP="00221A5E">
      <w:pPr>
        <w:numPr>
          <w:ilvl w:val="0"/>
          <w:numId w:val="9"/>
        </w:numPr>
        <w:jc w:val="both"/>
        <w:rPr>
          <w:rFonts w:ascii="Arial" w:hAnsi="Arial" w:cs="Arial"/>
          <w:sz w:val="20"/>
          <w:szCs w:val="20"/>
        </w:rPr>
      </w:pPr>
      <w:r w:rsidRPr="00B469B1">
        <w:rPr>
          <w:rFonts w:ascii="Arial" w:hAnsi="Arial" w:cs="Arial"/>
          <w:i/>
          <w:iCs/>
          <w:sz w:val="20"/>
          <w:szCs w:val="20"/>
        </w:rPr>
        <w:t>ügyfél:</w:t>
      </w:r>
      <w:r w:rsidRPr="00B469B1">
        <w:rPr>
          <w:rFonts w:ascii="Arial" w:hAnsi="Arial" w:cs="Arial"/>
          <w:bCs/>
          <w:i/>
          <w:iCs/>
          <w:sz w:val="20"/>
          <w:szCs w:val="20"/>
        </w:rPr>
        <w:t xml:space="preserve"> </w:t>
      </w:r>
      <w:r w:rsidRPr="00B469B1">
        <w:rPr>
          <w:rFonts w:ascii="Arial" w:hAnsi="Arial" w:cs="Arial"/>
          <w:bCs/>
          <w:sz w:val="20"/>
          <w:szCs w:val="20"/>
        </w:rPr>
        <w:t xml:space="preserve">akit a </w:t>
      </w:r>
      <w:proofErr w:type="spellStart"/>
      <w:r w:rsidRPr="00B469B1">
        <w:rPr>
          <w:rFonts w:ascii="Arial" w:hAnsi="Arial" w:cs="Arial"/>
          <w:bCs/>
          <w:sz w:val="20"/>
          <w:szCs w:val="20"/>
        </w:rPr>
        <w:t>Pmt</w:t>
      </w:r>
      <w:proofErr w:type="spellEnd"/>
      <w:r w:rsidRPr="00B469B1">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8ED1955" w14:textId="77777777" w:rsidR="00B469B1" w:rsidRPr="00B469B1" w:rsidRDefault="00B469B1" w:rsidP="00221A5E">
      <w:pPr>
        <w:numPr>
          <w:ilvl w:val="0"/>
          <w:numId w:val="9"/>
        </w:numPr>
        <w:jc w:val="both"/>
        <w:rPr>
          <w:rFonts w:ascii="Arial" w:hAnsi="Arial" w:cs="Arial"/>
          <w:bCs/>
          <w:sz w:val="20"/>
          <w:szCs w:val="20"/>
        </w:rPr>
      </w:pPr>
      <w:r w:rsidRPr="00B469B1">
        <w:rPr>
          <w:rFonts w:ascii="Arial" w:hAnsi="Arial" w:cs="Arial"/>
          <w:i/>
          <w:iCs/>
          <w:sz w:val="20"/>
          <w:szCs w:val="20"/>
        </w:rPr>
        <w:t>ügylet:</w:t>
      </w:r>
      <w:r w:rsidRPr="00B469B1">
        <w:rPr>
          <w:rFonts w:ascii="Arial" w:hAnsi="Arial" w:cs="Arial"/>
          <w:bCs/>
          <w:sz w:val="20"/>
          <w:szCs w:val="20"/>
        </w:rPr>
        <w:t xml:space="preserve"> jelenti mind az üzleti kapcsolat, mind pedig az ügyleti megbízás során teljesített ügyletet;</w:t>
      </w:r>
    </w:p>
    <w:p w14:paraId="0AF197A4" w14:textId="77777777" w:rsidR="00B469B1" w:rsidRDefault="00B469B1" w:rsidP="00221A5E">
      <w:pPr>
        <w:pStyle w:val="Default"/>
        <w:numPr>
          <w:ilvl w:val="0"/>
          <w:numId w:val="9"/>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58BDBEDC" w14:textId="77777777" w:rsidR="00347325" w:rsidRDefault="00347325" w:rsidP="00347325">
      <w:pPr>
        <w:pStyle w:val="Default"/>
        <w:jc w:val="both"/>
        <w:rPr>
          <w:rFonts w:ascii="Arial" w:hAnsi="Arial" w:cs="Arial"/>
          <w:bCs/>
          <w:iCs/>
          <w:color w:val="auto"/>
          <w:sz w:val="20"/>
          <w:szCs w:val="20"/>
        </w:rPr>
      </w:pPr>
    </w:p>
    <w:p w14:paraId="6697944B" w14:textId="77777777" w:rsidR="00347325" w:rsidRPr="00BB1310" w:rsidRDefault="00347325" w:rsidP="0034732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6020FB9A" w14:textId="77777777" w:rsidR="00347325" w:rsidRPr="00BB1310" w:rsidRDefault="00347325" w:rsidP="00347325">
      <w:pPr>
        <w:pStyle w:val="Default"/>
        <w:jc w:val="both"/>
        <w:rPr>
          <w:rFonts w:ascii="Arial" w:hAnsi="Arial" w:cs="Arial"/>
          <w:b/>
          <w:color w:val="auto"/>
          <w:sz w:val="20"/>
          <w:szCs w:val="20"/>
        </w:rPr>
      </w:pPr>
    </w:p>
    <w:p w14:paraId="6C613489" w14:textId="2B4FC518"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sidR="00456486">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82953B1" w14:textId="77777777" w:rsidR="00347325" w:rsidRPr="0077431F" w:rsidRDefault="00347325" w:rsidP="00347325">
      <w:pPr>
        <w:pStyle w:val="Default"/>
        <w:jc w:val="both"/>
        <w:rPr>
          <w:rFonts w:ascii="Arial" w:hAnsi="Arial" w:cs="Arial"/>
          <w:bCs/>
          <w:color w:val="auto"/>
          <w:sz w:val="20"/>
          <w:szCs w:val="20"/>
        </w:rPr>
      </w:pPr>
    </w:p>
    <w:p w14:paraId="147CAB1C" w14:textId="025FD396"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sidR="00456486">
        <w:rPr>
          <w:rFonts w:ascii="Arial" w:hAnsi="Arial" w:cs="Arial"/>
          <w:bCs/>
          <w:color w:val="auto"/>
          <w:sz w:val="20"/>
          <w:szCs w:val="20"/>
        </w:rPr>
        <w:t>e</w:t>
      </w:r>
      <w:r w:rsidRPr="0077431F">
        <w:rPr>
          <w:rFonts w:ascii="Arial" w:hAnsi="Arial" w:cs="Arial"/>
          <w:bCs/>
          <w:color w:val="auto"/>
          <w:sz w:val="20"/>
          <w:szCs w:val="20"/>
        </w:rPr>
        <w:t>t szükséges ezer forintban, k</w:t>
      </w:r>
      <w:r w:rsidR="00456486">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456486">
        <w:rPr>
          <w:rFonts w:ascii="Arial" w:hAnsi="Arial" w:cs="Arial"/>
          <w:bCs/>
          <w:color w:val="auto"/>
          <w:sz w:val="20"/>
          <w:szCs w:val="20"/>
        </w:rPr>
        <w:t>át</w:t>
      </w:r>
      <w:r w:rsidRPr="0077431F">
        <w:rPr>
          <w:rFonts w:ascii="Arial" w:hAnsi="Arial" w:cs="Arial"/>
          <w:bCs/>
          <w:color w:val="auto"/>
          <w:sz w:val="20"/>
          <w:szCs w:val="20"/>
        </w:rPr>
        <w:t xml:space="preserve"> együttesen </w:t>
      </w:r>
      <w:r w:rsidR="00456486">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0DBD03AD" w14:textId="77777777" w:rsidR="00347325" w:rsidRPr="0077431F" w:rsidRDefault="00347325" w:rsidP="00347325">
      <w:pPr>
        <w:pStyle w:val="Default"/>
        <w:jc w:val="both"/>
        <w:rPr>
          <w:rFonts w:ascii="Arial" w:hAnsi="Arial" w:cs="Arial"/>
          <w:bCs/>
          <w:color w:val="auto"/>
          <w:sz w:val="20"/>
          <w:szCs w:val="20"/>
        </w:rPr>
      </w:pPr>
    </w:p>
    <w:p w14:paraId="3AD06B4E" w14:textId="36D04B7E" w:rsidR="00347325" w:rsidRPr="00B469B1" w:rsidRDefault="00347325" w:rsidP="0082709C">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sidR="00467F26">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sidR="00467F26">
        <w:rPr>
          <w:rFonts w:ascii="Arial" w:hAnsi="Arial" w:cs="Arial"/>
          <w:bCs/>
          <w:sz w:val="20"/>
          <w:szCs w:val="20"/>
        </w:rPr>
        <w:t>–</w:t>
      </w:r>
      <w:r w:rsidRPr="0077431F">
        <w:rPr>
          <w:rFonts w:ascii="Arial" w:hAnsi="Arial" w:cs="Arial"/>
          <w:bCs/>
          <w:color w:val="auto"/>
          <w:sz w:val="20"/>
          <w:szCs w:val="20"/>
        </w:rPr>
        <w:t xml:space="preserve">25C14 </w:t>
      </w:r>
      <w:r w:rsidR="004F6B40">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4EDDD1C2" w14:textId="77777777" w:rsidR="00FB67D9" w:rsidRPr="00B469B1" w:rsidRDefault="00FB67D9" w:rsidP="00F40147">
      <w:pPr>
        <w:pStyle w:val="Default"/>
        <w:jc w:val="both"/>
        <w:rPr>
          <w:rFonts w:ascii="Arial" w:hAnsi="Arial" w:cs="Arial"/>
          <w:bCs/>
          <w:color w:val="auto"/>
          <w:sz w:val="20"/>
          <w:szCs w:val="20"/>
        </w:rPr>
      </w:pPr>
    </w:p>
    <w:p w14:paraId="1DEC5DA6" w14:textId="6D8E61E0" w:rsidR="00B469B1" w:rsidRPr="00B469B1" w:rsidRDefault="00B469B1" w:rsidP="00221A5E">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sidR="00456486">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FD15FEE" w14:textId="77777777" w:rsidR="00B469B1" w:rsidRPr="00B469B1" w:rsidRDefault="00B469B1">
      <w:pPr>
        <w:pStyle w:val="Default"/>
        <w:jc w:val="both"/>
        <w:rPr>
          <w:rFonts w:ascii="Arial" w:hAnsi="Arial" w:cs="Arial"/>
          <w:bCs/>
          <w:color w:val="auto"/>
          <w:sz w:val="20"/>
          <w:szCs w:val="20"/>
        </w:rPr>
      </w:pPr>
    </w:p>
    <w:p w14:paraId="396046D0" w14:textId="0C02B7B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 xml:space="preserve">25C01 </w:t>
      </w:r>
      <w:r w:rsidR="00347325">
        <w:rPr>
          <w:rFonts w:ascii="Arial" w:hAnsi="Arial" w:cs="Arial"/>
          <w:b/>
          <w:bCs/>
          <w:sz w:val="20"/>
          <w:szCs w:val="20"/>
        </w:rPr>
        <w:t xml:space="preserve">Üzleti kapcsolat létesítésekor elvégzett </w:t>
      </w:r>
      <w:r w:rsidRPr="00B469B1">
        <w:rPr>
          <w:rFonts w:ascii="Arial" w:hAnsi="Arial" w:cs="Arial"/>
          <w:b/>
          <w:bCs/>
          <w:sz w:val="20"/>
          <w:szCs w:val="20"/>
        </w:rPr>
        <w:t>ügyfél-átvilágítás</w:t>
      </w:r>
    </w:p>
    <w:p w14:paraId="0B7B6D51" w14:textId="1EA5A8C1" w:rsidR="00B469B1" w:rsidRPr="00F40147"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sidR="003E204F">
        <w:rPr>
          <w:rFonts w:ascii="Arial" w:hAnsi="Arial" w:cs="Arial"/>
          <w:bCs/>
          <w:color w:val="auto"/>
          <w:sz w:val="20"/>
          <w:szCs w:val="20"/>
        </w:rPr>
        <w:t xml:space="preserve"> az adatszolgáltató által a </w:t>
      </w:r>
      <w:proofErr w:type="spellStart"/>
      <w:r w:rsidR="003E204F">
        <w:rPr>
          <w:rFonts w:ascii="Arial" w:hAnsi="Arial" w:cs="Arial"/>
          <w:bCs/>
          <w:color w:val="auto"/>
          <w:sz w:val="20"/>
          <w:szCs w:val="20"/>
        </w:rPr>
        <w:t>Pmt</w:t>
      </w:r>
      <w:proofErr w:type="spellEnd"/>
      <w:r w:rsidR="003E204F">
        <w:rPr>
          <w:rFonts w:ascii="Arial" w:hAnsi="Arial" w:cs="Arial"/>
          <w:bCs/>
          <w:color w:val="auto"/>
          <w:sz w:val="20"/>
          <w:szCs w:val="20"/>
        </w:rPr>
        <w: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sidR="00D16123">
        <w:rPr>
          <w:rFonts w:ascii="Arial" w:hAnsi="Arial" w:cs="Arial"/>
          <w:color w:val="auto"/>
          <w:sz w:val="20"/>
          <w:szCs w:val="20"/>
        </w:rPr>
        <w:t xml:space="preserve"> </w:t>
      </w:r>
      <w:r w:rsidRPr="00B469B1">
        <w:rPr>
          <w:rFonts w:ascii="Arial" w:hAnsi="Arial" w:cs="Arial"/>
          <w:color w:val="auto"/>
          <w:sz w:val="20"/>
          <w:szCs w:val="20"/>
        </w:rPr>
        <w:t>átvilágítása során azonos eljárásban 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sidR="007B1ECB">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sidR="003E204F">
        <w:rPr>
          <w:rFonts w:ascii="Arial" w:hAnsi="Arial" w:cs="Arial"/>
          <w:color w:val="auto"/>
          <w:sz w:val="20"/>
          <w:szCs w:val="20"/>
        </w:rPr>
        <w:t xml:space="preserve"> </w:t>
      </w:r>
      <w:r w:rsidR="003E204F" w:rsidRPr="00B13B1C">
        <w:rPr>
          <w:rFonts w:ascii="Arial" w:hAnsi="Arial" w:cs="Arial"/>
          <w:color w:val="auto"/>
          <w:sz w:val="20"/>
          <w:szCs w:val="20"/>
        </w:rPr>
        <w:t xml:space="preserve">A </w:t>
      </w:r>
      <w:proofErr w:type="spellStart"/>
      <w:r w:rsidR="003E204F" w:rsidRPr="00B13B1C">
        <w:rPr>
          <w:rFonts w:ascii="Arial" w:hAnsi="Arial" w:cs="Arial"/>
          <w:color w:val="auto"/>
          <w:sz w:val="20"/>
          <w:szCs w:val="20"/>
        </w:rPr>
        <w:t>Pmt</w:t>
      </w:r>
      <w:proofErr w:type="spellEnd"/>
      <w:r w:rsidR="003E204F" w:rsidRPr="00B13B1C">
        <w:rPr>
          <w:rFonts w:ascii="Arial" w:hAnsi="Arial" w:cs="Arial"/>
          <w:color w:val="auto"/>
          <w:sz w:val="20"/>
          <w:szCs w:val="20"/>
        </w:rPr>
        <w:t>. 6. § (1) bekezdés b)</w:t>
      </w:r>
      <w:r w:rsidR="00456486">
        <w:rPr>
          <w:rFonts w:ascii="Arial" w:hAnsi="Arial" w:cs="Arial"/>
          <w:bCs/>
          <w:sz w:val="20"/>
          <w:szCs w:val="20"/>
        </w:rPr>
        <w:t>–</w:t>
      </w:r>
      <w:r w:rsidR="003E204F" w:rsidRPr="00B13B1C">
        <w:rPr>
          <w:rFonts w:ascii="Arial" w:hAnsi="Arial" w:cs="Arial"/>
          <w:color w:val="auto"/>
          <w:sz w:val="20"/>
          <w:szCs w:val="20"/>
        </w:rPr>
        <w:t>i) pontja szerinti ügyfél-átvilágítások, valamint a 12. § (2) bekezdés</w:t>
      </w:r>
      <w:r w:rsidR="00456486">
        <w:rPr>
          <w:rFonts w:ascii="Arial" w:hAnsi="Arial" w:cs="Arial"/>
          <w:color w:val="auto"/>
          <w:sz w:val="20"/>
          <w:szCs w:val="20"/>
        </w:rPr>
        <w:t>e</w:t>
      </w:r>
      <w:r w:rsidR="003E204F" w:rsidRPr="00B13B1C">
        <w:rPr>
          <w:rFonts w:ascii="Arial" w:hAnsi="Arial" w:cs="Arial"/>
          <w:color w:val="auto"/>
          <w:sz w:val="20"/>
          <w:szCs w:val="20"/>
        </w:rPr>
        <w:t xml:space="preserve"> szerinti ismételt ügyfél-átvilágítások szám</w:t>
      </w:r>
      <w:r w:rsidR="00456486">
        <w:rPr>
          <w:rFonts w:ascii="Arial" w:hAnsi="Arial" w:cs="Arial"/>
          <w:color w:val="auto"/>
          <w:sz w:val="20"/>
          <w:szCs w:val="20"/>
        </w:rPr>
        <w:t>a</w:t>
      </w:r>
      <w:r w:rsidR="003E204F" w:rsidRPr="00B13B1C">
        <w:rPr>
          <w:rFonts w:ascii="Arial" w:hAnsi="Arial" w:cs="Arial"/>
          <w:color w:val="auto"/>
          <w:sz w:val="20"/>
          <w:szCs w:val="20"/>
        </w:rPr>
        <w:t xml:space="preserve"> nem szerepeltet</w:t>
      </w:r>
      <w:r w:rsidR="00456486">
        <w:rPr>
          <w:rFonts w:ascii="Arial" w:hAnsi="Arial" w:cs="Arial"/>
          <w:color w:val="auto"/>
          <w:sz w:val="20"/>
          <w:szCs w:val="20"/>
        </w:rPr>
        <w:t>endő</w:t>
      </w:r>
      <w:r w:rsidR="001C763F">
        <w:rPr>
          <w:rFonts w:ascii="Arial" w:hAnsi="Arial" w:cs="Arial"/>
          <w:color w:val="auto"/>
          <w:sz w:val="20"/>
          <w:szCs w:val="20"/>
        </w:rPr>
        <w:t>.</w:t>
      </w:r>
    </w:p>
    <w:p w14:paraId="191D741A" w14:textId="77777777" w:rsidR="00B469B1" w:rsidRPr="00221A5E" w:rsidRDefault="00B469B1" w:rsidP="00B469B1">
      <w:pPr>
        <w:pStyle w:val="Default"/>
        <w:jc w:val="both"/>
        <w:rPr>
          <w:rFonts w:ascii="Arial" w:hAnsi="Arial" w:cs="Arial"/>
          <w:color w:val="auto"/>
          <w:sz w:val="20"/>
          <w:szCs w:val="20"/>
        </w:rPr>
      </w:pPr>
    </w:p>
    <w:p w14:paraId="19FBBB5A" w14:textId="43B0BD58"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sidR="00EB5A50">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sidR="007213C9">
        <w:rPr>
          <w:rFonts w:ascii="Arial" w:hAnsi="Arial" w:cs="Arial"/>
          <w:bCs/>
          <w:color w:val="auto"/>
          <w:sz w:val="20"/>
          <w:szCs w:val="20"/>
        </w:rPr>
        <w:t xml:space="preserve">A </w:t>
      </w:r>
      <w:r w:rsidRPr="00B469B1">
        <w:rPr>
          <w:rFonts w:ascii="Arial" w:hAnsi="Arial" w:cs="Arial"/>
          <w:color w:val="auto"/>
          <w:sz w:val="20"/>
          <w:szCs w:val="20"/>
        </w:rPr>
        <w:t>25C01 sor egyenlő a 25C011</w:t>
      </w:r>
      <w:r w:rsidR="00EB5A50">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694F1E1F" w14:textId="77777777" w:rsidR="00B469B1" w:rsidRPr="00B469B1" w:rsidRDefault="00B469B1" w:rsidP="00B469B1">
      <w:pPr>
        <w:jc w:val="both"/>
        <w:rPr>
          <w:rFonts w:ascii="Arial" w:hAnsi="Arial" w:cs="Arial"/>
          <w:b/>
          <w:bCs/>
          <w:sz w:val="20"/>
          <w:szCs w:val="20"/>
        </w:rPr>
      </w:pPr>
    </w:p>
    <w:p w14:paraId="1B436E78"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25C011 Normál ügyfél-átvilágítás</w:t>
      </w:r>
    </w:p>
    <w:p w14:paraId="04F1B7F5" w14:textId="722976B9"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 xml:space="preserve">az átvilágítás alapeljárását meghatározó,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7</w:t>
      </w:r>
      <w:r w:rsidR="00EB5A50">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§-ában rögzített szabályok alapján lefolytatott ügyfél-átvilágítások számát ezen a soron kell feltüntetni.</w:t>
      </w:r>
    </w:p>
    <w:p w14:paraId="482AD49F" w14:textId="77777777" w:rsidR="00B469B1" w:rsidRPr="00B469B1" w:rsidRDefault="00B469B1" w:rsidP="00B469B1">
      <w:pPr>
        <w:pStyle w:val="Default"/>
        <w:jc w:val="both"/>
        <w:rPr>
          <w:rFonts w:ascii="Arial" w:hAnsi="Arial" w:cs="Arial"/>
          <w:b/>
          <w:bCs/>
          <w:sz w:val="20"/>
          <w:szCs w:val="20"/>
        </w:rPr>
      </w:pPr>
    </w:p>
    <w:p w14:paraId="2E2BAE75"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25C012 Egyszerűsített ügyfél-átvilágítás</w:t>
      </w:r>
    </w:p>
    <w:p w14:paraId="5CD0780C" w14:textId="77777777"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 xml:space="preserve">25C01 sorból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15. §-a alapján,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65. §-ában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449A5161" w14:textId="77777777" w:rsidR="00B469B1" w:rsidRPr="00B469B1" w:rsidRDefault="00B469B1" w:rsidP="00B469B1">
      <w:pPr>
        <w:jc w:val="both"/>
        <w:rPr>
          <w:rFonts w:ascii="Arial" w:hAnsi="Arial" w:cs="Arial"/>
          <w:b/>
          <w:bCs/>
          <w:sz w:val="20"/>
          <w:szCs w:val="20"/>
        </w:rPr>
      </w:pPr>
    </w:p>
    <w:p w14:paraId="4C21E350" w14:textId="731862E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25C013 Fokozott ügyfél-átvilágítás</w:t>
      </w:r>
    </w:p>
    <w:p w14:paraId="4051EDED" w14:textId="6DD49E95"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w:t>
      </w:r>
      <w:proofErr w:type="spellStart"/>
      <w:r w:rsidRPr="00B469B1">
        <w:rPr>
          <w:rFonts w:ascii="Arial" w:hAnsi="Arial" w:cs="Arial"/>
          <w:color w:val="auto"/>
          <w:sz w:val="20"/>
          <w:szCs w:val="20"/>
        </w:rPr>
        <w:t>Pmt</w:t>
      </w:r>
      <w:proofErr w:type="spellEnd"/>
      <w:r w:rsidRPr="00B469B1">
        <w:rPr>
          <w:rFonts w:ascii="Arial" w:hAnsi="Arial" w:cs="Arial"/>
          <w:color w:val="auto"/>
          <w:sz w:val="20"/>
          <w:szCs w:val="20"/>
        </w:rPr>
        <w:t>. 16</w:t>
      </w:r>
      <w:r w:rsidR="00EB5A50">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22217E95" w14:textId="77777777" w:rsidR="00B469B1" w:rsidRPr="00B469B1" w:rsidRDefault="00B469B1" w:rsidP="00B469B1">
      <w:pPr>
        <w:jc w:val="both"/>
        <w:rPr>
          <w:rFonts w:ascii="Arial" w:hAnsi="Arial" w:cs="Arial"/>
          <w:b/>
          <w:bCs/>
          <w:sz w:val="20"/>
          <w:szCs w:val="20"/>
        </w:rPr>
      </w:pPr>
    </w:p>
    <w:p w14:paraId="6E99A824" w14:textId="26A815D0" w:rsidR="00B469B1" w:rsidRPr="00B469B1" w:rsidRDefault="00B469B1" w:rsidP="0082709C">
      <w:pPr>
        <w:pStyle w:val="Default"/>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17D4638B" w14:textId="1892D86E"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sidR="007213C9">
        <w:rPr>
          <w:rFonts w:ascii="Arial" w:hAnsi="Arial" w:cs="Arial"/>
          <w:bCs/>
          <w:color w:val="auto"/>
          <w:sz w:val="20"/>
          <w:szCs w:val="20"/>
        </w:rPr>
        <w:t xml:space="preserve"> </w:t>
      </w:r>
      <w:del w:id="233" w:author="MNB" w:date="2024-08-23T14:21:00Z">
        <w:r w:rsidR="00726C35" w:rsidRPr="00D56CBA">
          <w:rPr>
            <w:rFonts w:ascii="Arial" w:hAnsi="Arial" w:cs="Arial"/>
            <w:bCs/>
            <w:color w:val="auto"/>
            <w:sz w:val="20"/>
            <w:szCs w:val="20"/>
          </w:rPr>
          <w:delText>26</w:delText>
        </w:r>
        <w:r w:rsidR="007213C9" w:rsidRPr="00D56CBA">
          <w:rPr>
            <w:rFonts w:ascii="Arial" w:hAnsi="Arial" w:cs="Arial"/>
            <w:bCs/>
            <w:color w:val="auto"/>
            <w:sz w:val="20"/>
            <w:szCs w:val="20"/>
          </w:rPr>
          <w:delText>/2020. (</w:delText>
        </w:r>
        <w:r w:rsidR="00726C35" w:rsidRPr="00D56CBA">
          <w:rPr>
            <w:rFonts w:ascii="Arial" w:hAnsi="Arial" w:cs="Arial"/>
            <w:bCs/>
            <w:color w:val="auto"/>
            <w:sz w:val="20"/>
            <w:szCs w:val="20"/>
          </w:rPr>
          <w:delText>VIII. 25</w:delText>
        </w:r>
      </w:del>
      <w:del w:id="234" w:author="MNB" w:date="2024-08-23T14:30:00Z">
        <w:r w:rsidR="009A5278" w:rsidDel="009A5278">
          <w:rPr>
            <w:rFonts w:ascii="Arial" w:hAnsi="Arial" w:cs="Arial"/>
            <w:bCs/>
            <w:color w:val="auto"/>
            <w:sz w:val="20"/>
            <w:szCs w:val="20"/>
          </w:rPr>
          <w:delText>.)</w:delText>
        </w:r>
      </w:del>
      <w:ins w:id="235" w:author="MNB" w:date="2024-08-23T14:21:00Z">
        <w:r w:rsidR="009D7825">
          <w:rPr>
            <w:rFonts w:ascii="Arial" w:hAnsi="Arial" w:cs="Arial"/>
            <w:bCs/>
            <w:sz w:val="20"/>
            <w:szCs w:val="20"/>
          </w:rPr>
          <w:t>30/2024. (VI. 24</w:t>
        </w:r>
      </w:ins>
      <w:ins w:id="236" w:author="MNB" w:date="2024-08-23T14:30:00Z">
        <w:r w:rsidR="009A5278">
          <w:rPr>
            <w:rFonts w:ascii="Arial" w:hAnsi="Arial" w:cs="Arial"/>
            <w:bCs/>
            <w:sz w:val="20"/>
            <w:szCs w:val="20"/>
          </w:rPr>
          <w:t>.)</w:t>
        </w:r>
      </w:ins>
      <w:r w:rsidR="007213C9"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4E3672AF" w14:textId="77777777" w:rsidR="00791C98" w:rsidRDefault="00791C98" w:rsidP="00B469B1">
      <w:pPr>
        <w:pStyle w:val="Default"/>
        <w:jc w:val="both"/>
        <w:rPr>
          <w:rFonts w:ascii="Arial" w:hAnsi="Arial" w:cs="Arial"/>
          <w:bCs/>
          <w:color w:val="auto"/>
          <w:sz w:val="20"/>
          <w:szCs w:val="20"/>
        </w:rPr>
      </w:pPr>
    </w:p>
    <w:p w14:paraId="34F23B5D" w14:textId="77777777" w:rsidR="00791C98" w:rsidRDefault="00791C98" w:rsidP="00791C98">
      <w:pPr>
        <w:jc w:val="both"/>
        <w:rPr>
          <w:rFonts w:ascii="Arial" w:hAnsi="Arial" w:cs="Arial"/>
          <w:b/>
          <w:bCs/>
          <w:sz w:val="20"/>
          <w:szCs w:val="20"/>
        </w:rPr>
      </w:pPr>
      <w:r w:rsidRPr="00B13B1C">
        <w:rPr>
          <w:rFonts w:ascii="Arial" w:hAnsi="Arial" w:cs="Arial"/>
          <w:b/>
          <w:bCs/>
          <w:sz w:val="20"/>
          <w:szCs w:val="20"/>
        </w:rPr>
        <w:t>25C03</w:t>
      </w:r>
      <w:r w:rsidRPr="00B13B1C">
        <w:t xml:space="preserve"> </w:t>
      </w:r>
      <w:r w:rsidRPr="00B13B1C">
        <w:rPr>
          <w:rFonts w:ascii="Arial" w:hAnsi="Arial" w:cs="Arial"/>
          <w:b/>
          <w:bCs/>
          <w:sz w:val="20"/>
          <w:szCs w:val="20"/>
        </w:rPr>
        <w:t>Ügyfél-átvilágítási hiányosság miatt korlátozott ügyfelek</w:t>
      </w:r>
    </w:p>
    <w:p w14:paraId="7255C935" w14:textId="0C84AB51" w:rsidR="00791C98" w:rsidRDefault="00791C98" w:rsidP="00791C98">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proofErr w:type="spellStart"/>
      <w:r w:rsidR="00F809D8">
        <w:rPr>
          <w:rFonts w:ascii="Arial" w:hAnsi="Arial" w:cs="Arial"/>
          <w:sz w:val="20"/>
          <w:szCs w:val="20"/>
        </w:rPr>
        <w:t>Pmt</w:t>
      </w:r>
      <w:proofErr w:type="spellEnd"/>
      <w:r w:rsidR="00F809D8">
        <w:rPr>
          <w:rFonts w:ascii="Arial" w:hAnsi="Arial" w:cs="Arial"/>
          <w:sz w:val="20"/>
          <w:szCs w:val="20"/>
        </w:rPr>
        <w:t xml:space="preserve">. </w:t>
      </w:r>
      <w:r w:rsidRPr="0077431F">
        <w:rPr>
          <w:rFonts w:ascii="Arial" w:hAnsi="Arial" w:cs="Arial"/>
          <w:sz w:val="20"/>
          <w:szCs w:val="20"/>
        </w:rPr>
        <w:t>7</w:t>
      </w:r>
      <w:r w:rsidR="00F809D8">
        <w:rPr>
          <w:rFonts w:ascii="Arial" w:hAnsi="Arial" w:cs="Arial"/>
          <w:sz w:val="20"/>
          <w:szCs w:val="20"/>
        </w:rPr>
        <w:t>–</w:t>
      </w:r>
      <w:r w:rsidRPr="0077431F">
        <w:rPr>
          <w:rFonts w:ascii="Arial" w:hAnsi="Arial" w:cs="Arial"/>
          <w:sz w:val="20"/>
          <w:szCs w:val="20"/>
        </w:rPr>
        <w:t>10. §-</w:t>
      </w:r>
      <w:r w:rsidR="00F809D8">
        <w:rPr>
          <w:rFonts w:ascii="Arial" w:hAnsi="Arial" w:cs="Arial"/>
          <w:sz w:val="20"/>
          <w:szCs w:val="20"/>
        </w:rPr>
        <w:t>á</w:t>
      </w:r>
      <w:r w:rsidRPr="0077431F">
        <w:rPr>
          <w:rFonts w:ascii="Arial" w:hAnsi="Arial" w:cs="Arial"/>
          <w:sz w:val="20"/>
          <w:szCs w:val="20"/>
        </w:rPr>
        <w:t xml:space="preserve">ban meghatározott ügyfél-átvilágítási intézkedéseket, ezért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13. § (8) </w:t>
      </w:r>
      <w:r w:rsidR="00F809D8">
        <w:rPr>
          <w:rFonts w:ascii="Arial" w:hAnsi="Arial" w:cs="Arial"/>
          <w:sz w:val="20"/>
          <w:szCs w:val="20"/>
        </w:rPr>
        <w:t>bekezdése</w:t>
      </w:r>
      <w:r w:rsidRPr="0077431F">
        <w:rPr>
          <w:rFonts w:ascii="Arial" w:hAnsi="Arial" w:cs="Arial"/>
          <w:sz w:val="20"/>
          <w:szCs w:val="20"/>
        </w:rPr>
        <w:t xml:space="preserve"> alapján az adatszolgáltatónál tárgynegyedévben,</w:t>
      </w:r>
      <w:r w:rsidR="00F809D8">
        <w:rPr>
          <w:rFonts w:ascii="Arial" w:hAnsi="Arial" w:cs="Arial"/>
          <w:sz w:val="20"/>
          <w:szCs w:val="20"/>
        </w:rPr>
        <w:t xml:space="preserve"> </w:t>
      </w:r>
      <w:r w:rsidRPr="0077431F">
        <w:rPr>
          <w:rFonts w:ascii="Arial" w:hAnsi="Arial" w:cs="Arial"/>
          <w:sz w:val="20"/>
          <w:szCs w:val="20"/>
        </w:rPr>
        <w:t>az érintett ügyfélre vonatkozóan korlátozásra</w:t>
      </w:r>
      <w:r w:rsidR="00F809D8">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sidR="00F809D8">
        <w:rPr>
          <w:rFonts w:ascii="Arial" w:hAnsi="Arial" w:cs="Arial"/>
          <w:sz w:val="20"/>
          <w:szCs w:val="20"/>
        </w:rPr>
        <w:t>M</w:t>
      </w:r>
      <w:r w:rsidRPr="0077431F">
        <w:rPr>
          <w:rFonts w:ascii="Arial" w:hAnsi="Arial" w:cs="Arial"/>
          <w:sz w:val="20"/>
          <w:szCs w:val="20"/>
        </w:rPr>
        <w:t xml:space="preserve">inden érintett ügyfelet </w:t>
      </w:r>
      <w:r w:rsidR="00F809D8">
        <w:rPr>
          <w:rFonts w:ascii="Arial" w:hAnsi="Arial" w:cs="Arial"/>
          <w:sz w:val="20"/>
          <w:szCs w:val="20"/>
        </w:rPr>
        <w:t xml:space="preserve">csak </w:t>
      </w:r>
      <w:r w:rsidRPr="0077431F">
        <w:rPr>
          <w:rFonts w:ascii="Arial" w:hAnsi="Arial" w:cs="Arial"/>
          <w:sz w:val="20"/>
          <w:szCs w:val="20"/>
        </w:rPr>
        <w:t xml:space="preserve">egyszer kell </w:t>
      </w:r>
      <w:r w:rsidR="00F809D8">
        <w:rPr>
          <w:rFonts w:ascii="Arial" w:hAnsi="Arial" w:cs="Arial"/>
          <w:sz w:val="20"/>
          <w:szCs w:val="20"/>
        </w:rPr>
        <w:t>figyelembe venni</w:t>
      </w:r>
      <w:r w:rsidRPr="0077431F">
        <w:rPr>
          <w:rFonts w:ascii="Arial" w:hAnsi="Arial" w:cs="Arial"/>
          <w:sz w:val="20"/>
          <w:szCs w:val="20"/>
        </w:rPr>
        <w:t xml:space="preserve"> függetlenül attól, hogy</w:t>
      </w:r>
      <w:r w:rsidR="00F809D8">
        <w:rPr>
          <w:rFonts w:ascii="Arial" w:hAnsi="Arial" w:cs="Arial"/>
          <w:sz w:val="20"/>
          <w:szCs w:val="20"/>
        </w:rPr>
        <w:t xml:space="preserve"> a tárgy</w:t>
      </w:r>
      <w:r w:rsidRPr="0077431F">
        <w:rPr>
          <w:rFonts w:ascii="Arial" w:hAnsi="Arial" w:cs="Arial"/>
          <w:sz w:val="20"/>
          <w:szCs w:val="20"/>
        </w:rPr>
        <w:t xml:space="preserve">negyedévben hány alkalommal </w:t>
      </w:r>
      <w:r w:rsidR="00F809D8">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sidR="00F809D8">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sidR="00F809D8">
        <w:rPr>
          <w:rFonts w:ascii="Arial" w:hAnsi="Arial" w:cs="Arial"/>
          <w:sz w:val="20"/>
          <w:szCs w:val="20"/>
        </w:rPr>
        <w:t>ár</w:t>
      </w:r>
      <w:r w:rsidRPr="0077431F">
        <w:rPr>
          <w:rFonts w:ascii="Arial" w:hAnsi="Arial" w:cs="Arial"/>
          <w:sz w:val="20"/>
          <w:szCs w:val="20"/>
        </w:rPr>
        <w:t>a.</w:t>
      </w:r>
    </w:p>
    <w:p w14:paraId="2C0D136D" w14:textId="77777777" w:rsidR="00791C98" w:rsidRDefault="00791C98" w:rsidP="00791C98">
      <w:pPr>
        <w:pStyle w:val="Default"/>
        <w:jc w:val="both"/>
        <w:rPr>
          <w:rFonts w:ascii="Arial" w:hAnsi="Arial" w:cs="Arial"/>
          <w:sz w:val="20"/>
          <w:szCs w:val="20"/>
        </w:rPr>
      </w:pPr>
    </w:p>
    <w:p w14:paraId="7C28263D" w14:textId="77777777" w:rsidR="00791C98" w:rsidRPr="00B13B1C" w:rsidRDefault="00791C98" w:rsidP="00791C98">
      <w:pPr>
        <w:jc w:val="both"/>
        <w:rPr>
          <w:rFonts w:ascii="Arial" w:hAnsi="Arial" w:cs="Arial"/>
          <w:b/>
          <w:bCs/>
          <w:sz w:val="20"/>
          <w:szCs w:val="20"/>
        </w:rPr>
      </w:pPr>
      <w:r w:rsidRPr="0077431F">
        <w:rPr>
          <w:rFonts w:ascii="Arial" w:hAnsi="Arial" w:cs="Arial"/>
          <w:b/>
          <w:bCs/>
          <w:sz w:val="20"/>
          <w:szCs w:val="20"/>
        </w:rPr>
        <w:t>25C04 Kapcsolattartási probléma miatt korlátozott ügyfelek</w:t>
      </w:r>
    </w:p>
    <w:p w14:paraId="2B4FE58D" w14:textId="4819ED06" w:rsidR="00791C98" w:rsidRDefault="00791C98" w:rsidP="00791C98">
      <w:pPr>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a kapcsolatfelvétel sikertelensége miatt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12. § (5) </w:t>
      </w:r>
      <w:r w:rsidR="00F809D8">
        <w:rPr>
          <w:rFonts w:ascii="Arial" w:hAnsi="Arial" w:cs="Arial"/>
          <w:sz w:val="20"/>
          <w:szCs w:val="20"/>
        </w:rPr>
        <w:t>bekezdése</w:t>
      </w:r>
      <w:r w:rsidRPr="0077431F">
        <w:rPr>
          <w:rFonts w:ascii="Arial" w:hAnsi="Arial" w:cs="Arial"/>
          <w:sz w:val="20"/>
          <w:szCs w:val="20"/>
        </w:rPr>
        <w:t xml:space="preserve"> alapján korlátozást</w:t>
      </w:r>
      <w:r w:rsidR="00F809D8">
        <w:rPr>
          <w:rFonts w:ascii="Arial" w:hAnsi="Arial" w:cs="Arial"/>
          <w:sz w:val="20"/>
          <w:szCs w:val="20"/>
        </w:rPr>
        <w:t xml:space="preserve"> </w:t>
      </w:r>
      <w:r w:rsidR="00F809D8" w:rsidRPr="0077431F">
        <w:rPr>
          <w:rFonts w:ascii="Arial" w:hAnsi="Arial" w:cs="Arial"/>
          <w:sz w:val="20"/>
          <w:szCs w:val="20"/>
        </w:rPr>
        <w:t>vezetett be</w:t>
      </w:r>
      <w:r w:rsidRPr="0077431F">
        <w:rPr>
          <w:rFonts w:ascii="Arial" w:hAnsi="Arial" w:cs="Arial"/>
          <w:sz w:val="20"/>
          <w:szCs w:val="20"/>
        </w:rPr>
        <w:t xml:space="preserve"> (megtagadta az ügyfél által kezdeményezett, négymillió-ötszázezer forintot elérő összegű ügylet teljesítését).</w:t>
      </w:r>
    </w:p>
    <w:p w14:paraId="33262193" w14:textId="77777777" w:rsidR="00791C98" w:rsidRDefault="00791C98" w:rsidP="00791C98">
      <w:pPr>
        <w:jc w:val="both"/>
        <w:rPr>
          <w:rFonts w:ascii="Arial" w:hAnsi="Arial" w:cs="Arial"/>
          <w:sz w:val="20"/>
          <w:szCs w:val="20"/>
        </w:rPr>
      </w:pPr>
    </w:p>
    <w:p w14:paraId="58E2C597" w14:textId="63F2AAFE"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w:t>
      </w:r>
      <w:r w:rsidRPr="0077431F">
        <w:rPr>
          <w:b/>
          <w:bCs/>
        </w:rPr>
        <w:t xml:space="preserve"> </w:t>
      </w:r>
      <w:r w:rsidRPr="0077431F">
        <w:rPr>
          <w:rFonts w:ascii="Arial" w:hAnsi="Arial" w:cs="Arial"/>
          <w:b/>
          <w:bCs/>
          <w:sz w:val="20"/>
          <w:szCs w:val="20"/>
        </w:rPr>
        <w:t>Oroszországi származás</w:t>
      </w:r>
      <w:r w:rsidR="00F809D8">
        <w:rPr>
          <w:rFonts w:ascii="Arial" w:hAnsi="Arial" w:cs="Arial"/>
          <w:b/>
          <w:bCs/>
          <w:sz w:val="20"/>
          <w:szCs w:val="20"/>
        </w:rPr>
        <w:t>ú</w:t>
      </w:r>
      <w:r w:rsidRPr="0077431F">
        <w:rPr>
          <w:rFonts w:ascii="Arial" w:hAnsi="Arial" w:cs="Arial"/>
          <w:b/>
          <w:bCs/>
          <w:sz w:val="20"/>
          <w:szCs w:val="20"/>
        </w:rPr>
        <w:t xml:space="preserve"> ügyfelek</w:t>
      </w:r>
    </w:p>
    <w:p w14:paraId="0EC30CBF" w14:textId="54B2D9CE" w:rsidR="00791C98" w:rsidRDefault="00791C98" w:rsidP="00791C98">
      <w:pPr>
        <w:jc w:val="both"/>
        <w:rPr>
          <w:rFonts w:ascii="Arial" w:hAnsi="Arial" w:cs="Arial"/>
          <w:sz w:val="20"/>
          <w:szCs w:val="20"/>
        </w:rPr>
      </w:pPr>
      <w:r w:rsidRPr="00B13B1C">
        <w:rPr>
          <w:rFonts w:ascii="Arial" w:hAnsi="Arial" w:cs="Arial"/>
          <w:sz w:val="20"/>
          <w:szCs w:val="20"/>
        </w:rPr>
        <w:t>Ebben a sorban az oroszországi származás</w:t>
      </w:r>
      <w:r w:rsidR="00F809D8">
        <w:rPr>
          <w:rFonts w:ascii="Arial" w:hAnsi="Arial" w:cs="Arial"/>
          <w:sz w:val="20"/>
          <w:szCs w:val="20"/>
        </w:rPr>
        <w:t>ú</w:t>
      </w:r>
      <w:r w:rsidRPr="00B13B1C">
        <w:rPr>
          <w:rFonts w:ascii="Arial" w:hAnsi="Arial" w:cs="Arial"/>
          <w:sz w:val="20"/>
          <w:szCs w:val="20"/>
        </w:rPr>
        <w:t xml:space="preserve"> ügyfelek számát, illetve számláikon végrehajtott jóváírások és terhelések negyedéves együttes összegét kell feltüntetni. A</w:t>
      </w:r>
      <w:r w:rsidR="00F809D8">
        <w:rPr>
          <w:rFonts w:ascii="Arial" w:hAnsi="Arial" w:cs="Arial"/>
          <w:sz w:val="20"/>
          <w:szCs w:val="20"/>
        </w:rPr>
        <w:t>z a)</w:t>
      </w:r>
      <w:r w:rsidRPr="00B13B1C">
        <w:rPr>
          <w:rFonts w:ascii="Arial" w:hAnsi="Arial" w:cs="Arial"/>
          <w:sz w:val="20"/>
          <w:szCs w:val="20"/>
        </w:rPr>
        <w:t xml:space="preserve"> oszlopban az ügyfelek</w:t>
      </w:r>
      <w:r w:rsidR="00F809D8">
        <w:rPr>
          <w:rFonts w:ascii="Arial" w:hAnsi="Arial" w:cs="Arial"/>
          <w:sz w:val="20"/>
          <w:szCs w:val="20"/>
        </w:rPr>
        <w:t xml:space="preserve"> számá</w:t>
      </w:r>
      <w:r w:rsidRPr="00B13B1C">
        <w:rPr>
          <w:rFonts w:ascii="Arial" w:hAnsi="Arial" w:cs="Arial"/>
          <w:sz w:val="20"/>
          <w:szCs w:val="20"/>
        </w:rPr>
        <w:t xml:space="preserve">t úgy kell megadni, hogy abban szerepeljenek mind a </w:t>
      </w:r>
      <w:r w:rsidR="00F809D8">
        <w:rPr>
          <w:rFonts w:ascii="Arial" w:hAnsi="Arial" w:cs="Arial"/>
          <w:sz w:val="20"/>
          <w:szCs w:val="20"/>
        </w:rPr>
        <w:t>tárgy</w:t>
      </w:r>
      <w:r w:rsidRPr="00B13B1C">
        <w:rPr>
          <w:rFonts w:ascii="Arial" w:hAnsi="Arial" w:cs="Arial"/>
          <w:sz w:val="20"/>
          <w:szCs w:val="20"/>
        </w:rPr>
        <w:t xml:space="preserve">negyedév végén aktív ügyfelek, mind pedig azok, akikkel </w:t>
      </w:r>
      <w:r w:rsidR="00F809D8">
        <w:rPr>
          <w:rFonts w:ascii="Arial" w:hAnsi="Arial" w:cs="Arial"/>
          <w:sz w:val="20"/>
          <w:szCs w:val="20"/>
        </w:rPr>
        <w:t>a tárgy</w:t>
      </w:r>
      <w:r w:rsidRPr="00B13B1C">
        <w:rPr>
          <w:rFonts w:ascii="Arial" w:hAnsi="Arial" w:cs="Arial"/>
          <w:sz w:val="20"/>
          <w:szCs w:val="20"/>
        </w:rPr>
        <w:t>negyedév folyamán került az üzleti kapcsolat felmondásra, illetve lezárásra. A</w:t>
      </w:r>
      <w:r w:rsidR="00F809D8">
        <w:rPr>
          <w:rFonts w:ascii="Arial" w:hAnsi="Arial" w:cs="Arial"/>
          <w:sz w:val="20"/>
          <w:szCs w:val="20"/>
        </w:rPr>
        <w:t xml:space="preserve"> b)</w:t>
      </w:r>
      <w:r w:rsidRPr="00B13B1C">
        <w:rPr>
          <w:rFonts w:ascii="Arial" w:hAnsi="Arial" w:cs="Arial"/>
          <w:sz w:val="20"/>
          <w:szCs w:val="20"/>
        </w:rPr>
        <w:t xml:space="preserve"> oszlopban </w:t>
      </w:r>
      <w:r w:rsidR="00F809D8">
        <w:rPr>
          <w:rFonts w:ascii="Arial" w:hAnsi="Arial" w:cs="Arial"/>
          <w:sz w:val="20"/>
          <w:szCs w:val="20"/>
        </w:rPr>
        <w:t>az érintett ügyfelek</w:t>
      </w:r>
      <w:r w:rsidRPr="00B13B1C">
        <w:rPr>
          <w:rFonts w:ascii="Arial" w:hAnsi="Arial" w:cs="Arial"/>
          <w:sz w:val="20"/>
          <w:szCs w:val="20"/>
        </w:rPr>
        <w:t xml:space="preserve"> számláin végrehajtott valamennyi tranzakció összeghatártól függetlenül jelentendő.</w:t>
      </w:r>
    </w:p>
    <w:p w14:paraId="6BCCBB86" w14:textId="77777777" w:rsidR="00791C98" w:rsidRDefault="00791C98" w:rsidP="00791C98">
      <w:pPr>
        <w:jc w:val="both"/>
        <w:rPr>
          <w:rFonts w:ascii="Arial" w:hAnsi="Arial" w:cs="Arial"/>
          <w:sz w:val="20"/>
          <w:szCs w:val="20"/>
        </w:rPr>
      </w:pPr>
    </w:p>
    <w:p w14:paraId="2842F01A" w14:textId="50D3FF10"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25C05111 25C0511-ből: azon oroszországi származás</w:t>
      </w:r>
      <w:r w:rsidR="00F809D8">
        <w:rPr>
          <w:rFonts w:ascii="Arial" w:hAnsi="Arial" w:cs="Arial"/>
          <w:b/>
          <w:bCs/>
          <w:sz w:val="20"/>
          <w:szCs w:val="20"/>
        </w:rPr>
        <w:t>ú</w:t>
      </w:r>
      <w:r w:rsidRPr="0077431F">
        <w:rPr>
          <w:rFonts w:ascii="Arial" w:hAnsi="Arial" w:cs="Arial"/>
          <w:b/>
          <w:bCs/>
          <w:sz w:val="20"/>
          <w:szCs w:val="20"/>
        </w:rPr>
        <w:t xml:space="preserve"> ügyfelek, melyek negyedéves forgalma elérte vagy meghaladta az </w:t>
      </w:r>
      <w:r w:rsidR="00D525C7" w:rsidRPr="0077431F">
        <w:rPr>
          <w:rFonts w:ascii="Arial" w:hAnsi="Arial" w:cs="Arial"/>
          <w:b/>
          <w:bCs/>
          <w:sz w:val="20"/>
          <w:szCs w:val="20"/>
        </w:rPr>
        <w:t>ötvenmillió forintot</w:t>
      </w:r>
    </w:p>
    <w:p w14:paraId="2B01E8FE" w14:textId="1E211CE1" w:rsidR="00791C98" w:rsidRDefault="00791C98" w:rsidP="00791C98">
      <w:pPr>
        <w:jc w:val="both"/>
        <w:rPr>
          <w:rFonts w:ascii="Arial" w:hAnsi="Arial" w:cs="Arial"/>
          <w:sz w:val="20"/>
          <w:szCs w:val="20"/>
        </w:rPr>
      </w:pPr>
      <w:r w:rsidRPr="00B13B1C">
        <w:rPr>
          <w:rFonts w:ascii="Arial" w:hAnsi="Arial" w:cs="Arial"/>
          <w:sz w:val="20"/>
          <w:szCs w:val="20"/>
        </w:rPr>
        <w:t>25C0511 sorból azon oroszországi származás</w:t>
      </w:r>
      <w:r w:rsidR="00F809D8">
        <w:rPr>
          <w:rFonts w:ascii="Arial" w:hAnsi="Arial" w:cs="Arial"/>
          <w:sz w:val="20"/>
          <w:szCs w:val="20"/>
        </w:rPr>
        <w:t>ú</w:t>
      </w:r>
      <w:r w:rsidRPr="00B13B1C">
        <w:rPr>
          <w:rFonts w:ascii="Arial" w:hAnsi="Arial" w:cs="Arial"/>
          <w:sz w:val="20"/>
          <w:szCs w:val="20"/>
        </w:rPr>
        <w:t xml:space="preserve"> ügyfelek száma, illetve számláikon végrehajtott jóváírások és terhelések negyedéves együttes összege (továbbiakban: forgalom), melyek forgalma a </w:t>
      </w:r>
      <w:r w:rsidR="00F809D8">
        <w:rPr>
          <w:rFonts w:ascii="Arial" w:hAnsi="Arial" w:cs="Arial"/>
          <w:sz w:val="20"/>
          <w:szCs w:val="20"/>
        </w:rPr>
        <w:t>tárgyneg</w:t>
      </w:r>
      <w:r w:rsidRPr="00B13B1C">
        <w:rPr>
          <w:rFonts w:ascii="Arial" w:hAnsi="Arial" w:cs="Arial"/>
          <w:sz w:val="20"/>
          <w:szCs w:val="20"/>
        </w:rPr>
        <w:t>yedévben elérte, vagy meghaladta az ötvenmillió forintot.</w:t>
      </w:r>
    </w:p>
    <w:p w14:paraId="0354200F" w14:textId="77777777" w:rsidR="00791C98" w:rsidRDefault="00791C98" w:rsidP="00791C98">
      <w:pPr>
        <w:jc w:val="both"/>
        <w:rPr>
          <w:rFonts w:ascii="Arial" w:hAnsi="Arial" w:cs="Arial"/>
          <w:sz w:val="20"/>
          <w:szCs w:val="20"/>
        </w:rPr>
      </w:pPr>
    </w:p>
    <w:p w14:paraId="4D5E9360" w14:textId="2E8216D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25C0512 Oroszországi származás</w:t>
      </w:r>
      <w:r w:rsidR="00F809D8">
        <w:rPr>
          <w:rFonts w:ascii="Arial" w:hAnsi="Arial" w:cs="Arial"/>
          <w:b/>
          <w:bCs/>
          <w:sz w:val="20"/>
          <w:szCs w:val="20"/>
        </w:rPr>
        <w:t>ú</w:t>
      </w:r>
      <w:r w:rsidRPr="0077431F">
        <w:rPr>
          <w:rFonts w:ascii="Arial" w:hAnsi="Arial" w:cs="Arial"/>
          <w:b/>
          <w:bCs/>
          <w:sz w:val="20"/>
          <w:szCs w:val="20"/>
        </w:rPr>
        <w:t xml:space="preserve"> ügyfelekkel kapcsolatos bejelentések</w:t>
      </w:r>
    </w:p>
    <w:p w14:paraId="40489EFF" w14:textId="415F6ABE" w:rsidR="00791C98" w:rsidRDefault="00791C98" w:rsidP="00791C98">
      <w:pPr>
        <w:jc w:val="both"/>
        <w:rPr>
          <w:rFonts w:ascii="Arial" w:hAnsi="Arial" w:cs="Arial"/>
          <w:sz w:val="20"/>
          <w:szCs w:val="20"/>
        </w:rPr>
      </w:pPr>
      <w:r w:rsidRPr="00B13B1C">
        <w:rPr>
          <w:rFonts w:ascii="Arial" w:hAnsi="Arial" w:cs="Arial"/>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F809D8">
        <w:rPr>
          <w:rFonts w:ascii="Arial" w:hAnsi="Arial" w:cs="Arial"/>
          <w:sz w:val="20"/>
          <w:szCs w:val="20"/>
        </w:rPr>
        <w:t>ú</w:t>
      </w:r>
      <w:r w:rsidRPr="00B13B1C">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3D08744E" w14:textId="77777777" w:rsidR="00791C98" w:rsidRDefault="00791C98" w:rsidP="00791C98">
      <w:pPr>
        <w:jc w:val="both"/>
        <w:rPr>
          <w:rFonts w:ascii="Arial" w:hAnsi="Arial" w:cs="Arial"/>
          <w:sz w:val="20"/>
          <w:szCs w:val="20"/>
        </w:rPr>
      </w:pPr>
    </w:p>
    <w:p w14:paraId="5C2FDDB5" w14:textId="0000C43E" w:rsidR="00791C98" w:rsidRDefault="00467F26" w:rsidP="00467F26">
      <w:pPr>
        <w:jc w:val="both"/>
        <w:rPr>
          <w:rFonts w:ascii="Arial" w:hAnsi="Arial" w:cs="Arial"/>
          <w:sz w:val="20"/>
          <w:szCs w:val="20"/>
        </w:rPr>
      </w:pPr>
      <w:r w:rsidRPr="0082709C">
        <w:rPr>
          <w:rFonts w:ascii="Arial" w:hAnsi="Arial" w:cs="Arial"/>
          <w:sz w:val="20"/>
          <w:szCs w:val="20"/>
        </w:rPr>
        <w:t xml:space="preserve">A </w:t>
      </w:r>
      <w:r w:rsidR="00791C98" w:rsidRPr="0082709C">
        <w:rPr>
          <w:rFonts w:ascii="Arial" w:hAnsi="Arial" w:cs="Arial"/>
          <w:sz w:val="20"/>
          <w:szCs w:val="20"/>
        </w:rPr>
        <w:t>25C0521</w:t>
      </w:r>
      <w:r w:rsidR="003A5C67">
        <w:rPr>
          <w:rFonts w:ascii="Arial" w:hAnsi="Arial" w:cs="Arial"/>
          <w:sz w:val="20"/>
          <w:szCs w:val="20"/>
        </w:rPr>
        <w:t>–</w:t>
      </w:r>
      <w:r w:rsidR="00791C98" w:rsidRPr="0082709C">
        <w:rPr>
          <w:rFonts w:ascii="Arial" w:hAnsi="Arial" w:cs="Arial"/>
          <w:sz w:val="20"/>
          <w:szCs w:val="20"/>
        </w:rPr>
        <w:t xml:space="preserve">25C0542 </w:t>
      </w:r>
      <w:r w:rsidRPr="0082709C">
        <w:rPr>
          <w:rFonts w:ascii="Arial" w:hAnsi="Arial" w:cs="Arial"/>
          <w:sz w:val="20"/>
          <w:szCs w:val="20"/>
        </w:rPr>
        <w:t>sor kitöltésére a 25C0511</w:t>
      </w:r>
      <w:r w:rsidR="003A5C67">
        <w:rPr>
          <w:rFonts w:ascii="Arial" w:hAnsi="Arial" w:cs="Arial"/>
          <w:sz w:val="20"/>
          <w:szCs w:val="20"/>
        </w:rPr>
        <w:t>–</w:t>
      </w:r>
      <w:r w:rsidRPr="0082709C">
        <w:rPr>
          <w:rFonts w:ascii="Arial" w:hAnsi="Arial" w:cs="Arial"/>
          <w:sz w:val="20"/>
          <w:szCs w:val="20"/>
        </w:rPr>
        <w:t>25C0512 sor kitöltési előírásai megfelelően alkalmazandók</w:t>
      </w:r>
      <w:r>
        <w:rPr>
          <w:rFonts w:ascii="Arial" w:hAnsi="Arial" w:cs="Arial"/>
          <w:b/>
          <w:bCs/>
          <w:sz w:val="20"/>
          <w:szCs w:val="20"/>
        </w:rPr>
        <w:t>.</w:t>
      </w:r>
    </w:p>
    <w:p w14:paraId="33594C69" w14:textId="77777777" w:rsidR="00791C98" w:rsidRDefault="00791C98" w:rsidP="00791C98">
      <w:pPr>
        <w:jc w:val="both"/>
        <w:rPr>
          <w:rFonts w:ascii="Arial" w:hAnsi="Arial" w:cs="Arial"/>
          <w:sz w:val="20"/>
          <w:szCs w:val="20"/>
        </w:rPr>
      </w:pPr>
    </w:p>
    <w:p w14:paraId="03D521F4"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 Egyedileg a százmillió forintot elérő vagy meghaladó összegű ügyletek</w:t>
      </w:r>
    </w:p>
    <w:p w14:paraId="22843DE6" w14:textId="0FC8383A" w:rsidR="00791C98" w:rsidRDefault="0055480D" w:rsidP="00791C98">
      <w:pPr>
        <w:jc w:val="both"/>
        <w:rPr>
          <w:rFonts w:ascii="Arial" w:hAnsi="Arial" w:cs="Arial"/>
          <w:sz w:val="20"/>
          <w:szCs w:val="20"/>
        </w:rPr>
      </w:pPr>
      <w:r w:rsidRPr="00284945">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w:t>
      </w:r>
      <w:r w:rsidR="00467F26">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46475322" w14:textId="77777777" w:rsidR="00791C98" w:rsidRDefault="00791C98" w:rsidP="00791C98">
      <w:pPr>
        <w:jc w:val="both"/>
        <w:rPr>
          <w:rFonts w:ascii="Arial" w:hAnsi="Arial" w:cs="Arial"/>
          <w:sz w:val="20"/>
          <w:szCs w:val="20"/>
        </w:rPr>
      </w:pPr>
    </w:p>
    <w:p w14:paraId="394D0A21"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25C061 25C06-ból: egyedileg az egymilliárd forintot elérő vagy meghaladó összegű ügyletek</w:t>
      </w:r>
    </w:p>
    <w:p w14:paraId="5B8A7877" w14:textId="792CAFA3" w:rsidR="00791C98" w:rsidRDefault="002B44A4" w:rsidP="00791C98">
      <w:pPr>
        <w:jc w:val="both"/>
        <w:rPr>
          <w:rFonts w:ascii="Arial" w:hAnsi="Arial" w:cs="Arial"/>
          <w:sz w:val="20"/>
          <w:szCs w:val="20"/>
        </w:rPr>
      </w:pPr>
      <w:r w:rsidRPr="00284945">
        <w:rPr>
          <w:rFonts w:ascii="Arial" w:hAnsi="Arial" w:cs="Arial"/>
          <w:sz w:val="20"/>
          <w:szCs w:val="20"/>
        </w:rPr>
        <w:t xml:space="preserve">A 25C06 sorból azon ügyletek számát és összegét kell szerepeltetni, amelyeknél az ügyletek a tárgynegyedévben elérték, vagy meghaladták egyedileg az egymilliárd forintot. </w:t>
      </w:r>
      <w:r w:rsidR="006A6447">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6A3C5D52" w14:textId="77777777" w:rsidR="00791C98" w:rsidRDefault="00791C98" w:rsidP="00791C98">
      <w:pPr>
        <w:jc w:val="both"/>
        <w:rPr>
          <w:rFonts w:ascii="Arial" w:hAnsi="Arial" w:cs="Arial"/>
          <w:sz w:val="20"/>
          <w:szCs w:val="20"/>
        </w:rPr>
      </w:pPr>
    </w:p>
    <w:p w14:paraId="28D508CE"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25C062 25C06-ból: magas kockázati szinttel rendelkező ügyfelek által kezdeményezett ügyletek</w:t>
      </w:r>
    </w:p>
    <w:p w14:paraId="0FBF7D89" w14:textId="25205963" w:rsidR="00791C98" w:rsidRDefault="00791C98" w:rsidP="00791C98">
      <w:pPr>
        <w:jc w:val="both"/>
        <w:rPr>
          <w:rFonts w:ascii="Arial" w:hAnsi="Arial" w:cs="Arial"/>
          <w:sz w:val="20"/>
          <w:szCs w:val="20"/>
        </w:rPr>
      </w:pPr>
      <w:r w:rsidRPr="00284945">
        <w:rPr>
          <w:rFonts w:ascii="Arial" w:hAnsi="Arial" w:cs="Arial"/>
          <w:sz w:val="20"/>
          <w:szCs w:val="20"/>
        </w:rPr>
        <w:t>A 25C06 sorból azon</w:t>
      </w:r>
      <w:r>
        <w:rPr>
          <w:rFonts w:ascii="Arial" w:hAnsi="Arial" w:cs="Arial"/>
          <w:sz w:val="20"/>
          <w:szCs w:val="20"/>
        </w:rPr>
        <w:t xml:space="preserve"> </w:t>
      </w:r>
      <w:r w:rsidRPr="00967A15">
        <w:rPr>
          <w:rFonts w:ascii="Arial" w:hAnsi="Arial" w:cs="Arial"/>
          <w:sz w:val="20"/>
          <w:szCs w:val="20"/>
        </w:rPr>
        <w:t>egyedileg a százmillió forintot elérő, vagy meghaladó</w:t>
      </w:r>
      <w:r w:rsidRPr="00284945">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284945">
        <w:rPr>
          <w:rFonts w:ascii="Arial" w:hAnsi="Arial" w:cs="Arial"/>
          <w:sz w:val="20"/>
          <w:szCs w:val="20"/>
        </w:rPr>
        <w:t xml:space="preserve"> akiket az adatszolgáltató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16. </w:t>
      </w:r>
      <w:r w:rsidR="00C92BDE">
        <w:rPr>
          <w:rFonts w:ascii="Arial" w:hAnsi="Arial" w:cs="Arial"/>
          <w:sz w:val="20"/>
          <w:szCs w:val="20"/>
        </w:rPr>
        <w:t xml:space="preserve">§ </w:t>
      </w:r>
      <w:r w:rsidRPr="00284945">
        <w:rPr>
          <w:rFonts w:ascii="Arial" w:hAnsi="Arial" w:cs="Arial"/>
          <w:sz w:val="20"/>
          <w:szCs w:val="20"/>
        </w:rPr>
        <w:t>(1) bekezdés</w:t>
      </w:r>
      <w:r w:rsidR="00D525C7">
        <w:rPr>
          <w:rFonts w:ascii="Arial" w:hAnsi="Arial" w:cs="Arial"/>
          <w:sz w:val="20"/>
          <w:szCs w:val="20"/>
        </w:rPr>
        <w:t>e</w:t>
      </w:r>
      <w:r w:rsidRPr="00284945">
        <w:rPr>
          <w:rFonts w:ascii="Arial" w:hAnsi="Arial" w:cs="Arial"/>
          <w:sz w:val="20"/>
          <w:szCs w:val="20"/>
        </w:rPr>
        <w:t xml:space="preserve"> szerint magas kockázatúnak tekint.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w:t>
      </w:r>
      <w:r w:rsidR="007A1DD7">
        <w:rPr>
          <w:rFonts w:ascii="Arial" w:hAnsi="Arial" w:cs="Arial"/>
          <w:sz w:val="20"/>
          <w:szCs w:val="20"/>
        </w:rPr>
        <w:t>16. § (1)</w:t>
      </w:r>
      <w:r w:rsidRPr="00284945">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284945">
        <w:rPr>
          <w:rFonts w:ascii="Arial" w:hAnsi="Arial" w:cs="Arial"/>
          <w:sz w:val="20"/>
          <w:szCs w:val="20"/>
        </w:rPr>
        <w:t>Pmt</w:t>
      </w:r>
      <w:proofErr w:type="spellEnd"/>
      <w:r w:rsidRPr="00284945">
        <w:rPr>
          <w:rFonts w:ascii="Arial" w:hAnsi="Arial" w:cs="Arial"/>
          <w:sz w:val="20"/>
          <w:szCs w:val="20"/>
        </w:rPr>
        <w:t>. rendelkezéseinek megfelelően azon ügyfelek kockázati szintbe történő besorolását kell az adatszolgáltatónak elvégeznie, akikkel üzleti kapcsolatot létesít, így az adat</w:t>
      </w:r>
      <w:r w:rsidR="006A6447">
        <w:rPr>
          <w:rFonts w:ascii="Arial" w:hAnsi="Arial" w:cs="Arial"/>
          <w:sz w:val="20"/>
          <w:szCs w:val="20"/>
        </w:rPr>
        <w:t>ok megadásakor</w:t>
      </w:r>
      <w:r w:rsidRPr="00284945">
        <w:rPr>
          <w:rFonts w:ascii="Arial" w:hAnsi="Arial" w:cs="Arial"/>
          <w:sz w:val="20"/>
          <w:szCs w:val="20"/>
        </w:rPr>
        <w:t xml:space="preserve"> az eseti jogviszony (ügyleti megbízás) nem </w:t>
      </w:r>
      <w:r w:rsidR="006A6447">
        <w:rPr>
          <w:rFonts w:ascii="Arial" w:hAnsi="Arial" w:cs="Arial"/>
          <w:sz w:val="20"/>
          <w:szCs w:val="20"/>
        </w:rPr>
        <w:t>vehető figyelembe</w:t>
      </w:r>
      <w:r w:rsidRPr="00284945">
        <w:rPr>
          <w:rFonts w:ascii="Arial" w:hAnsi="Arial" w:cs="Arial"/>
          <w:sz w:val="20"/>
          <w:szCs w:val="20"/>
        </w:rPr>
        <w:t>, csak a tartós jogviszonyban (üzleti kapcsolat) álló ügyfelek tranzakcióira vonatkozó adatokat kell megadni.</w:t>
      </w:r>
    </w:p>
    <w:p w14:paraId="403FBB2C" w14:textId="77777777" w:rsidR="00791C98" w:rsidRDefault="00791C98" w:rsidP="00791C98">
      <w:pPr>
        <w:jc w:val="both"/>
        <w:rPr>
          <w:rFonts w:ascii="Arial" w:hAnsi="Arial" w:cs="Arial"/>
          <w:sz w:val="20"/>
          <w:szCs w:val="20"/>
        </w:rPr>
      </w:pPr>
    </w:p>
    <w:p w14:paraId="67FC6EFC"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25C063 25C06-ból: nem magas kockázati szinttel rendelkező, megerősített eljárás alá tartozó ügyfelek által kezdeményezett ügyletek</w:t>
      </w:r>
    </w:p>
    <w:p w14:paraId="5A3A97E1" w14:textId="75E018F2" w:rsidR="00791C98" w:rsidRDefault="00791C98" w:rsidP="00791C98">
      <w:pPr>
        <w:jc w:val="both"/>
        <w:rPr>
          <w:rFonts w:ascii="Arial" w:hAnsi="Arial" w:cs="Arial"/>
          <w:sz w:val="20"/>
          <w:szCs w:val="20"/>
        </w:rPr>
      </w:pPr>
      <w:r w:rsidRPr="00777659">
        <w:rPr>
          <w:rFonts w:ascii="Arial" w:hAnsi="Arial" w:cs="Arial"/>
          <w:sz w:val="20"/>
          <w:szCs w:val="20"/>
        </w:rPr>
        <w:t xml:space="preserve">A 25C06 sorból azon </w:t>
      </w:r>
      <w:r w:rsidRPr="00967A15">
        <w:rPr>
          <w:rFonts w:ascii="Arial" w:hAnsi="Arial" w:cs="Arial"/>
          <w:sz w:val="20"/>
          <w:szCs w:val="20"/>
        </w:rPr>
        <w:t>egyedileg a százmillió forintot elérő, vagy meghaladó</w:t>
      </w:r>
      <w:r w:rsidRPr="00777659">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777659">
        <w:rPr>
          <w:rFonts w:ascii="Arial" w:hAnsi="Arial" w:cs="Arial"/>
          <w:sz w:val="20"/>
          <w:szCs w:val="20"/>
        </w:rPr>
        <w:t xml:space="preserve"> akik az adatszolgáltató által nem magas kockázati szintbe kerültek besorolásra, de megerősített eljárás alá tartoznak. A </w:t>
      </w:r>
      <w:proofErr w:type="spellStart"/>
      <w:r w:rsidRPr="00777659">
        <w:rPr>
          <w:rFonts w:ascii="Arial" w:hAnsi="Arial" w:cs="Arial"/>
          <w:sz w:val="20"/>
          <w:szCs w:val="20"/>
        </w:rPr>
        <w:t>Pmt</w:t>
      </w:r>
      <w:proofErr w:type="spellEnd"/>
      <w:r w:rsidRPr="00777659">
        <w:rPr>
          <w:rFonts w:ascii="Arial" w:hAnsi="Arial" w:cs="Arial"/>
          <w:sz w:val="20"/>
          <w:szCs w:val="20"/>
        </w:rPr>
        <w:t>., valamint a</w:t>
      </w:r>
      <w:r w:rsidR="009D7825">
        <w:rPr>
          <w:rFonts w:ascii="Arial" w:hAnsi="Arial" w:cs="Arial"/>
          <w:sz w:val="20"/>
          <w:szCs w:val="20"/>
        </w:rPr>
        <w:t xml:space="preserve"> </w:t>
      </w:r>
      <w:del w:id="237" w:author="MNB" w:date="2024-08-23T14:21:00Z">
        <w:r w:rsidRPr="00777659">
          <w:rPr>
            <w:rFonts w:ascii="Arial" w:hAnsi="Arial" w:cs="Arial"/>
            <w:sz w:val="20"/>
            <w:szCs w:val="20"/>
          </w:rPr>
          <w:delText>26/2020. (VIII.</w:delText>
        </w:r>
        <w:r w:rsidR="001B4EED">
          <w:rPr>
            <w:rFonts w:ascii="Arial" w:hAnsi="Arial" w:cs="Arial"/>
            <w:sz w:val="20"/>
            <w:szCs w:val="20"/>
          </w:rPr>
          <w:delText xml:space="preserve"> </w:delText>
        </w:r>
        <w:r w:rsidRPr="00777659">
          <w:rPr>
            <w:rFonts w:ascii="Arial" w:hAnsi="Arial" w:cs="Arial"/>
            <w:sz w:val="20"/>
            <w:szCs w:val="20"/>
          </w:rPr>
          <w:delText>25</w:delText>
        </w:r>
      </w:del>
      <w:del w:id="238" w:author="MNB" w:date="2024-08-23T14:30:00Z">
        <w:r w:rsidR="009D7825" w:rsidDel="009A5278">
          <w:rPr>
            <w:rFonts w:ascii="Arial" w:hAnsi="Arial" w:cs="Arial"/>
            <w:bCs/>
            <w:sz w:val="20"/>
            <w:szCs w:val="20"/>
          </w:rPr>
          <w:delText>.)</w:delText>
        </w:r>
      </w:del>
      <w:ins w:id="239" w:author="MNB" w:date="2024-08-23T14:30:00Z">
        <w:r w:rsidR="009A5278">
          <w:rPr>
            <w:rFonts w:ascii="Arial" w:hAnsi="Arial" w:cs="Arial"/>
            <w:bCs/>
            <w:sz w:val="20"/>
            <w:szCs w:val="20"/>
          </w:rPr>
          <w:t>30/2024. (VI. 24.)</w:t>
        </w:r>
      </w:ins>
      <w:r w:rsidRPr="00777659">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34ECA30B" w14:textId="77777777" w:rsidR="0033155A" w:rsidRPr="0077431F" w:rsidRDefault="0033155A" w:rsidP="00791C98">
      <w:pPr>
        <w:jc w:val="both"/>
        <w:rPr>
          <w:rFonts w:ascii="Arial" w:hAnsi="Arial" w:cs="Arial"/>
          <w:sz w:val="20"/>
          <w:szCs w:val="20"/>
        </w:rPr>
      </w:pPr>
    </w:p>
    <w:p w14:paraId="68AC1C79" w14:textId="655BD1AF" w:rsidR="00B469B1" w:rsidRPr="00B469B1" w:rsidRDefault="00B469B1" w:rsidP="00B469B1">
      <w:pPr>
        <w:jc w:val="both"/>
        <w:rPr>
          <w:rFonts w:ascii="Arial" w:hAnsi="Arial" w:cs="Arial"/>
          <w:b/>
          <w:bCs/>
          <w:sz w:val="20"/>
          <w:szCs w:val="20"/>
        </w:rPr>
      </w:pPr>
      <w:bookmarkStart w:id="240" w:name="_Hlk42505740"/>
      <w:r w:rsidRPr="00B469B1">
        <w:rPr>
          <w:rFonts w:ascii="Arial" w:hAnsi="Arial" w:cs="Arial"/>
          <w:b/>
          <w:bCs/>
          <w:sz w:val="20"/>
          <w:szCs w:val="20"/>
        </w:rPr>
        <w:t>25C0</w:t>
      </w:r>
      <w:r w:rsidR="00791C98">
        <w:rPr>
          <w:rFonts w:ascii="Arial" w:hAnsi="Arial" w:cs="Arial"/>
          <w:b/>
          <w:bCs/>
          <w:sz w:val="20"/>
          <w:szCs w:val="20"/>
        </w:rPr>
        <w:t>7</w:t>
      </w:r>
      <w:r w:rsidRPr="00B469B1">
        <w:rPr>
          <w:rFonts w:ascii="Arial" w:hAnsi="Arial" w:cs="Arial"/>
          <w:b/>
          <w:bCs/>
          <w:sz w:val="20"/>
          <w:szCs w:val="20"/>
        </w:rPr>
        <w:t>PEP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2DCD36B5" w14:textId="65355DD8"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PEP-nek</w:t>
      </w:r>
      <w:proofErr w:type="spellEnd"/>
      <w:r w:rsidRPr="00B469B1">
        <w:rPr>
          <w:rFonts w:ascii="Arial" w:hAnsi="Arial" w:cs="Arial"/>
          <w:bCs/>
          <w:sz w:val="20"/>
          <w:szCs w:val="20"/>
        </w:rPr>
        <w:t xml:space="preserve"> minősülő ügyfél számlájának javára vagy terhére </w:t>
      </w:r>
      <w:r w:rsidR="00791C98">
        <w:rPr>
          <w:rFonts w:ascii="Arial" w:hAnsi="Arial" w:cs="Arial"/>
          <w:bCs/>
          <w:sz w:val="20"/>
          <w:szCs w:val="20"/>
        </w:rPr>
        <w:t xml:space="preserve">tárgynegyedévben </w:t>
      </w:r>
      <w:r w:rsidR="00567BA8" w:rsidRPr="00B469B1">
        <w:rPr>
          <w:rFonts w:ascii="Arial" w:hAnsi="Arial" w:cs="Arial"/>
          <w:bCs/>
          <w:sz w:val="20"/>
          <w:szCs w:val="20"/>
        </w:rPr>
        <w:t xml:space="preserve">teljesített </w:t>
      </w:r>
      <w:r w:rsidR="00791C98">
        <w:rPr>
          <w:rFonts w:ascii="Arial" w:hAnsi="Arial" w:cs="Arial"/>
          <w:bCs/>
          <w:sz w:val="20"/>
          <w:szCs w:val="20"/>
        </w:rPr>
        <w:t xml:space="preserve">azon </w:t>
      </w:r>
      <w:r w:rsidRPr="00B469B1">
        <w:rPr>
          <w:rFonts w:ascii="Arial" w:hAnsi="Arial" w:cs="Arial"/>
          <w:bCs/>
          <w:sz w:val="20"/>
          <w:szCs w:val="20"/>
        </w:rPr>
        <w:t>ügyletek darabszámát és összegét kell az adatszolgáltatónak megadnia,</w:t>
      </w:r>
      <w:r w:rsidR="00791C98">
        <w:rPr>
          <w:rFonts w:ascii="Arial" w:hAnsi="Arial" w:cs="Arial"/>
          <w:bCs/>
          <w:sz w:val="20"/>
          <w:szCs w:val="20"/>
        </w:rPr>
        <w:t xml:space="preserve"> amelyek elérték, vagy meghaladták</w:t>
      </w:r>
      <w:r w:rsidRPr="00B469B1">
        <w:rPr>
          <w:rFonts w:ascii="Arial" w:hAnsi="Arial" w:cs="Arial"/>
          <w:bCs/>
          <w:sz w:val="20"/>
          <w:szCs w:val="20"/>
        </w:rPr>
        <w:t xml:space="preserve"> egyedileg a tízmillió forintot.</w:t>
      </w:r>
    </w:p>
    <w:p w14:paraId="1AEE9C34" w14:textId="77777777" w:rsidR="00791C98" w:rsidRDefault="00791C98" w:rsidP="00B469B1">
      <w:pPr>
        <w:jc w:val="both"/>
        <w:rPr>
          <w:rFonts w:ascii="Arial" w:hAnsi="Arial" w:cs="Arial"/>
          <w:bCs/>
          <w:sz w:val="20"/>
          <w:szCs w:val="20"/>
        </w:rPr>
      </w:pPr>
    </w:p>
    <w:p w14:paraId="2DDB9F9F"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25C071 25C07-ből: ügyletek összege elérte vagy meghaladta egyedileg a százmillió forintot</w:t>
      </w:r>
    </w:p>
    <w:p w14:paraId="3D82ADC6" w14:textId="1D6BC9DE" w:rsidR="00791C98" w:rsidRPr="00B469B1" w:rsidRDefault="00791C98" w:rsidP="00B469B1">
      <w:pPr>
        <w:jc w:val="both"/>
        <w:rPr>
          <w:rFonts w:ascii="Arial" w:hAnsi="Arial" w:cs="Arial"/>
          <w:bCs/>
          <w:sz w:val="20"/>
          <w:szCs w:val="20"/>
        </w:rPr>
      </w:pPr>
      <w:r w:rsidRPr="00777659">
        <w:rPr>
          <w:rFonts w:ascii="Arial" w:hAnsi="Arial" w:cs="Arial"/>
          <w:bCs/>
          <w:sz w:val="20"/>
          <w:szCs w:val="20"/>
        </w:rPr>
        <w:t xml:space="preserve">A 25C07 sorból a </w:t>
      </w:r>
      <w:proofErr w:type="spellStart"/>
      <w:r w:rsidRPr="00777659">
        <w:rPr>
          <w:rFonts w:ascii="Arial" w:hAnsi="Arial" w:cs="Arial"/>
          <w:bCs/>
          <w:sz w:val="20"/>
          <w:szCs w:val="20"/>
        </w:rPr>
        <w:t>PEP-nek</w:t>
      </w:r>
      <w:proofErr w:type="spellEnd"/>
      <w:r w:rsidRPr="00777659">
        <w:rPr>
          <w:rFonts w:ascii="Arial" w:hAnsi="Arial" w:cs="Arial"/>
          <w:bCs/>
          <w:sz w:val="20"/>
          <w:szCs w:val="20"/>
        </w:rPr>
        <w:t xml:space="preserve"> minősülő ügyfél számlájának javára vagy terhére </w:t>
      </w:r>
      <w:r w:rsidR="00D525C7">
        <w:rPr>
          <w:rFonts w:ascii="Arial" w:hAnsi="Arial" w:cs="Arial"/>
          <w:bCs/>
          <w:sz w:val="20"/>
          <w:szCs w:val="20"/>
        </w:rPr>
        <w:t>a</w:t>
      </w:r>
      <w:r w:rsidR="00567BA8">
        <w:rPr>
          <w:rFonts w:ascii="Arial" w:hAnsi="Arial" w:cs="Arial"/>
          <w:bCs/>
          <w:sz w:val="20"/>
          <w:szCs w:val="20"/>
        </w:rPr>
        <w:t xml:space="preserve"> </w:t>
      </w:r>
      <w:r w:rsidRPr="00777659">
        <w:rPr>
          <w:rFonts w:ascii="Arial" w:hAnsi="Arial" w:cs="Arial"/>
          <w:bCs/>
          <w:sz w:val="20"/>
          <w:szCs w:val="20"/>
        </w:rPr>
        <w:t>tárgynegyedévben teljesített azon ügyletek darabszámát és összegét szükséges feltüntetni, amelyek elérték vagy meghaladták egyedileg a százmillió forintot.</w:t>
      </w:r>
    </w:p>
    <w:p w14:paraId="34B8950C" w14:textId="77777777" w:rsidR="00B469B1" w:rsidRPr="00B469B1" w:rsidRDefault="00B469B1" w:rsidP="00B469B1">
      <w:pPr>
        <w:jc w:val="both"/>
        <w:rPr>
          <w:rFonts w:ascii="Arial" w:hAnsi="Arial" w:cs="Arial"/>
          <w:bCs/>
          <w:sz w:val="20"/>
          <w:szCs w:val="20"/>
        </w:rPr>
      </w:pPr>
    </w:p>
    <w:p w14:paraId="0DA99F66" w14:textId="2B0DD4B5"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8</w:t>
      </w:r>
      <w:r w:rsidRPr="00B469B1">
        <w:rPr>
          <w:rFonts w:ascii="Arial" w:hAnsi="Arial" w:cs="Arial"/>
          <w:b/>
          <w:bCs/>
          <w:sz w:val="20"/>
          <w:szCs w:val="20"/>
        </w:rPr>
        <w:t xml:space="preserve"> </w:t>
      </w:r>
      <w:proofErr w:type="spellStart"/>
      <w:r w:rsidRPr="00B469B1">
        <w:rPr>
          <w:rFonts w:ascii="Arial" w:hAnsi="Arial" w:cs="Arial"/>
          <w:b/>
          <w:bCs/>
          <w:sz w:val="20"/>
          <w:szCs w:val="20"/>
        </w:rPr>
        <w:t>PEP</w:t>
      </w:r>
      <w:proofErr w:type="spellEnd"/>
      <w:r w:rsidRPr="00B469B1">
        <w:rPr>
          <w:rFonts w:ascii="Arial" w:hAnsi="Arial" w:cs="Arial"/>
          <w:b/>
          <w:bCs/>
          <w:sz w:val="20"/>
          <w:szCs w:val="20"/>
        </w:rPr>
        <w:t xml:space="preserve"> tényleges tulajdonossal rendelkező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3F54C9A5" w14:textId="4CA5E803"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w:t>
      </w:r>
      <w:proofErr w:type="spellEnd"/>
      <w:r w:rsidRPr="00B469B1">
        <w:rPr>
          <w:rFonts w:ascii="Arial" w:hAnsi="Arial" w:cs="Arial"/>
          <w:bCs/>
          <w:sz w:val="20"/>
          <w:szCs w:val="20"/>
        </w:rPr>
        <w:t xml:space="preserve"> tényleges tulajdonossal rendelkező ügyfél számlájának javára vagy terhére </w:t>
      </w:r>
      <w:r w:rsidR="00567BA8">
        <w:rPr>
          <w:rFonts w:ascii="Arial" w:hAnsi="Arial" w:cs="Arial"/>
          <w:bCs/>
          <w:sz w:val="20"/>
          <w:szCs w:val="20"/>
        </w:rPr>
        <w:t xml:space="preserve">a </w:t>
      </w:r>
      <w:r w:rsidR="00791C98">
        <w:rPr>
          <w:rFonts w:ascii="Arial" w:hAnsi="Arial" w:cs="Arial"/>
          <w:bCs/>
          <w:sz w:val="20"/>
          <w:szCs w:val="20"/>
        </w:rPr>
        <w:t xml:space="preserve">tárgynegyedévben </w:t>
      </w:r>
      <w:r w:rsidRPr="00B469B1">
        <w:rPr>
          <w:rFonts w:ascii="Arial" w:hAnsi="Arial" w:cs="Arial"/>
          <w:bCs/>
          <w:sz w:val="20"/>
          <w:szCs w:val="20"/>
        </w:rPr>
        <w:t>teljesített</w:t>
      </w:r>
      <w:r w:rsidR="00791C98">
        <w:rPr>
          <w:rFonts w:ascii="Arial" w:hAnsi="Arial" w:cs="Arial"/>
          <w:bCs/>
          <w:sz w:val="20"/>
          <w:szCs w:val="20"/>
        </w:rPr>
        <w:t xml:space="preserve"> azon</w:t>
      </w:r>
      <w:r w:rsidRPr="00B469B1">
        <w:rPr>
          <w:rFonts w:ascii="Arial" w:hAnsi="Arial" w:cs="Arial"/>
          <w:bCs/>
          <w:sz w:val="20"/>
          <w:szCs w:val="20"/>
        </w:rPr>
        <w:t xml:space="preserve"> ügyletek darabszámát és összegét kell az adatszolgáltatónak megadnia, </w:t>
      </w:r>
      <w:r w:rsidR="00791C98">
        <w:rPr>
          <w:rFonts w:ascii="Arial" w:hAnsi="Arial" w:cs="Arial"/>
          <w:bCs/>
          <w:sz w:val="20"/>
          <w:szCs w:val="20"/>
        </w:rPr>
        <w:t xml:space="preserve">amelyek elérték vagy meghaladták </w:t>
      </w:r>
      <w:r w:rsidRPr="00B469B1">
        <w:rPr>
          <w:rFonts w:ascii="Arial" w:hAnsi="Arial" w:cs="Arial"/>
          <w:bCs/>
          <w:sz w:val="20"/>
          <w:szCs w:val="20"/>
        </w:rPr>
        <w:t xml:space="preserve">egyedileg a százmillió forintot. </w:t>
      </w:r>
    </w:p>
    <w:p w14:paraId="6FF1D16B" w14:textId="77777777" w:rsidR="00791C98" w:rsidRDefault="00791C98" w:rsidP="00B469B1">
      <w:pPr>
        <w:jc w:val="both"/>
        <w:rPr>
          <w:rFonts w:ascii="Arial" w:hAnsi="Arial" w:cs="Arial"/>
          <w:bCs/>
          <w:sz w:val="20"/>
          <w:szCs w:val="20"/>
        </w:rPr>
      </w:pPr>
    </w:p>
    <w:p w14:paraId="14C3196B"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25C081 25C08-ból: ügyletek összege elérte vagy meghaladta egyedileg a százmillió forintot</w:t>
      </w:r>
    </w:p>
    <w:p w14:paraId="1BB2CE81" w14:textId="7E39C736" w:rsidR="00791C98" w:rsidRDefault="00791C98" w:rsidP="00791C98">
      <w:pPr>
        <w:jc w:val="both"/>
        <w:rPr>
          <w:rFonts w:ascii="Arial" w:hAnsi="Arial" w:cs="Arial"/>
          <w:bCs/>
          <w:sz w:val="20"/>
          <w:szCs w:val="20"/>
        </w:rPr>
      </w:pPr>
      <w:r w:rsidRPr="00777659">
        <w:rPr>
          <w:rFonts w:ascii="Arial" w:hAnsi="Arial" w:cs="Arial"/>
          <w:bCs/>
          <w:sz w:val="20"/>
          <w:szCs w:val="20"/>
        </w:rPr>
        <w:lastRenderedPageBreak/>
        <w:t xml:space="preserve">A 25C08 sorból azon </w:t>
      </w:r>
      <w:proofErr w:type="spellStart"/>
      <w:r w:rsidRPr="00777659">
        <w:rPr>
          <w:rFonts w:ascii="Arial" w:hAnsi="Arial" w:cs="Arial"/>
          <w:bCs/>
          <w:sz w:val="20"/>
          <w:szCs w:val="20"/>
        </w:rPr>
        <w:t>PEP</w:t>
      </w:r>
      <w:proofErr w:type="spellEnd"/>
      <w:r w:rsidRPr="00777659">
        <w:rPr>
          <w:rFonts w:ascii="Arial" w:hAnsi="Arial" w:cs="Arial"/>
          <w:bCs/>
          <w:sz w:val="20"/>
          <w:szCs w:val="20"/>
        </w:rPr>
        <w:t xml:space="preserve">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35A8D9EB" w14:textId="77777777" w:rsidR="00791C98" w:rsidRDefault="00791C98" w:rsidP="00791C98">
      <w:pPr>
        <w:jc w:val="both"/>
        <w:rPr>
          <w:rFonts w:ascii="Arial" w:hAnsi="Arial" w:cs="Arial"/>
          <w:bCs/>
          <w:sz w:val="20"/>
          <w:szCs w:val="20"/>
        </w:rPr>
      </w:pPr>
    </w:p>
    <w:p w14:paraId="29BCE8E9"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25C09 Legjelentősebb összegű végrehajtott ügylet</w:t>
      </w:r>
    </w:p>
    <w:p w14:paraId="4F3FF2A2" w14:textId="1B2ACA10" w:rsidR="00791C98" w:rsidRDefault="006A6447"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ügylet összegét kell az adatszolgáltatónak szerepeltetnie.</w:t>
      </w:r>
    </w:p>
    <w:p w14:paraId="4DC2E8BE" w14:textId="303E677B" w:rsidR="00D70B0E" w:rsidRDefault="00D70B0E" w:rsidP="00791C98">
      <w:pPr>
        <w:jc w:val="both"/>
        <w:rPr>
          <w:ins w:id="241" w:author="MNB" w:date="2024-08-23T14:21:00Z"/>
          <w:rFonts w:ascii="Arial" w:hAnsi="Arial" w:cs="Arial"/>
          <w:bCs/>
          <w:sz w:val="20"/>
          <w:szCs w:val="20"/>
        </w:rPr>
      </w:pPr>
      <w:ins w:id="242" w:author="MNB" w:date="2024-08-23T14:21:00Z">
        <w:r w:rsidRPr="00D70B0E">
          <w:rPr>
            <w:rFonts w:ascii="Arial" w:hAnsi="Arial" w:cs="Arial"/>
            <w:bCs/>
            <w:sz w:val="20"/>
            <w:szCs w:val="20"/>
          </w:rPr>
          <w:t>Az ügylet kiválasztása függe</w:t>
        </w:r>
        <w:r>
          <w:rPr>
            <w:rFonts w:ascii="Arial" w:hAnsi="Arial" w:cs="Arial"/>
            <w:bCs/>
            <w:sz w:val="20"/>
            <w:szCs w:val="20"/>
          </w:rPr>
          <w:t>tl</w:t>
        </w:r>
        <w:r w:rsidRPr="00D70B0E">
          <w:rPr>
            <w:rFonts w:ascii="Arial" w:hAnsi="Arial" w:cs="Arial"/>
            <w:bCs/>
            <w:sz w:val="20"/>
            <w:szCs w:val="20"/>
          </w:rPr>
          <w:t>en a megbízó vagy kedvezményezett ügyfél kockázati besorolásától.</w:t>
        </w:r>
      </w:ins>
    </w:p>
    <w:p w14:paraId="634C0F56" w14:textId="77777777" w:rsidR="00791C98" w:rsidRDefault="00791C98" w:rsidP="00791C98">
      <w:pPr>
        <w:jc w:val="both"/>
        <w:rPr>
          <w:rFonts w:ascii="Arial" w:hAnsi="Arial" w:cs="Arial"/>
          <w:bCs/>
          <w:sz w:val="20"/>
          <w:szCs w:val="20"/>
        </w:rPr>
      </w:pPr>
    </w:p>
    <w:p w14:paraId="77F531F4" w14:textId="4DE9C3B0"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25C091 </w:t>
      </w:r>
      <w:del w:id="243" w:author="MNB" w:date="2024-08-23T14:21:00Z">
        <w:r w:rsidRPr="0077431F">
          <w:rPr>
            <w:rFonts w:ascii="Arial" w:hAnsi="Arial" w:cs="Arial"/>
            <w:b/>
            <w:sz w:val="20"/>
            <w:szCs w:val="20"/>
          </w:rPr>
          <w:delText>25C09 sorból magas</w:delText>
        </w:r>
      </w:del>
      <w:ins w:id="244" w:author="MNB" w:date="2024-08-23T14:21:00Z">
        <w:r w:rsidR="00D70B0E">
          <w:rPr>
            <w:rFonts w:ascii="Arial" w:hAnsi="Arial" w:cs="Arial"/>
            <w:b/>
            <w:sz w:val="20"/>
            <w:szCs w:val="20"/>
          </w:rPr>
          <w:t>M</w:t>
        </w:r>
        <w:r w:rsidRPr="0077431F">
          <w:rPr>
            <w:rFonts w:ascii="Arial" w:hAnsi="Arial" w:cs="Arial"/>
            <w:b/>
            <w:sz w:val="20"/>
            <w:szCs w:val="20"/>
          </w:rPr>
          <w:t>agas</w:t>
        </w:r>
      </w:ins>
      <w:r w:rsidRPr="0077431F">
        <w:rPr>
          <w:rFonts w:ascii="Arial" w:hAnsi="Arial" w:cs="Arial"/>
          <w:b/>
          <w:sz w:val="20"/>
          <w:szCs w:val="20"/>
        </w:rPr>
        <w:t xml:space="preserve"> kockázati szinttel rendelkező ügyfelek legjelentősebb összegű végrehajtott ügylete</w:t>
      </w:r>
    </w:p>
    <w:p w14:paraId="148A4412" w14:textId="1C0527EF" w:rsidR="00791C98" w:rsidRDefault="00791C98" w:rsidP="00791C98">
      <w:pPr>
        <w:jc w:val="both"/>
        <w:rPr>
          <w:rFonts w:ascii="Arial" w:hAnsi="Arial" w:cs="Arial"/>
          <w:bCs/>
          <w:sz w:val="20"/>
          <w:szCs w:val="20"/>
        </w:rPr>
      </w:pPr>
      <w:del w:id="245" w:author="MNB" w:date="2024-08-23T14:21:00Z">
        <w:r w:rsidRPr="00777659">
          <w:rPr>
            <w:rFonts w:ascii="Arial" w:hAnsi="Arial" w:cs="Arial"/>
            <w:bCs/>
            <w:sz w:val="20"/>
            <w:szCs w:val="20"/>
          </w:rPr>
          <w:delText>A 25C09 sorból azon</w:delText>
        </w:r>
      </w:del>
      <w:ins w:id="246"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kezdeményezett, vagy magas kockázatúnak tekintett ügyfél számlájára került jóváírásra.</w:t>
      </w:r>
    </w:p>
    <w:p w14:paraId="176225B5" w14:textId="77777777" w:rsidR="00791C98" w:rsidRDefault="00791C98" w:rsidP="00791C98">
      <w:pPr>
        <w:jc w:val="both"/>
        <w:rPr>
          <w:rFonts w:ascii="Arial" w:hAnsi="Arial" w:cs="Arial"/>
          <w:bCs/>
          <w:sz w:val="20"/>
          <w:szCs w:val="20"/>
        </w:rPr>
      </w:pPr>
    </w:p>
    <w:p w14:paraId="2B4D48F4" w14:textId="0CD9AC02"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25C092 </w:t>
      </w:r>
      <w:del w:id="247" w:author="MNB" w:date="2024-08-23T14:21:00Z">
        <w:r w:rsidRPr="0077431F">
          <w:rPr>
            <w:rFonts w:ascii="Arial" w:hAnsi="Arial" w:cs="Arial"/>
            <w:b/>
            <w:sz w:val="20"/>
            <w:szCs w:val="20"/>
          </w:rPr>
          <w:delText>25C09 sorból nem</w:delText>
        </w:r>
      </w:del>
      <w:ins w:id="248" w:author="MNB" w:date="2024-08-23T14:21:00Z">
        <w:r w:rsidR="00D70B0E">
          <w:rPr>
            <w:rFonts w:ascii="Arial" w:hAnsi="Arial" w:cs="Arial"/>
            <w:b/>
            <w:sz w:val="20"/>
            <w:szCs w:val="20"/>
          </w:rPr>
          <w:t>N</w:t>
        </w:r>
        <w:r w:rsidRPr="0077431F">
          <w:rPr>
            <w:rFonts w:ascii="Arial" w:hAnsi="Arial" w:cs="Arial"/>
            <w:b/>
            <w:sz w:val="20"/>
            <w:szCs w:val="20"/>
          </w:rPr>
          <w:t>em</w:t>
        </w:r>
      </w:ins>
      <w:r w:rsidRPr="0077431F">
        <w:rPr>
          <w:rFonts w:ascii="Arial" w:hAnsi="Arial" w:cs="Arial"/>
          <w:b/>
          <w:sz w:val="20"/>
          <w:szCs w:val="20"/>
        </w:rPr>
        <w:t xml:space="preserve"> magas kockázati szinttel rendelkező, megerősített eljárás alá tartozó ügyfelek legjelentősebb összegű végrehajtott ügylete</w:t>
      </w:r>
    </w:p>
    <w:p w14:paraId="64E3CF8A" w14:textId="15A87456" w:rsidR="00791C98" w:rsidRPr="00B469B1" w:rsidRDefault="00791C98" w:rsidP="00791C98">
      <w:pPr>
        <w:jc w:val="both"/>
        <w:rPr>
          <w:rFonts w:ascii="Arial" w:hAnsi="Arial" w:cs="Arial"/>
          <w:bCs/>
          <w:sz w:val="20"/>
          <w:szCs w:val="20"/>
        </w:rPr>
      </w:pPr>
      <w:del w:id="249" w:author="MNB" w:date="2024-08-23T14:21:00Z">
        <w:r w:rsidRPr="00777659">
          <w:rPr>
            <w:rFonts w:ascii="Arial" w:hAnsi="Arial" w:cs="Arial"/>
            <w:bCs/>
            <w:sz w:val="20"/>
            <w:szCs w:val="20"/>
          </w:rPr>
          <w:delText>A 25C09 sorból azon</w:delText>
        </w:r>
      </w:del>
      <w:ins w:id="250"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2C8A49F" w14:textId="77777777" w:rsidR="00B469B1" w:rsidRPr="00B469B1" w:rsidRDefault="00B469B1" w:rsidP="00B469B1">
      <w:pPr>
        <w:jc w:val="both"/>
        <w:rPr>
          <w:rFonts w:ascii="Arial" w:hAnsi="Arial" w:cs="Arial"/>
          <w:b/>
          <w:bCs/>
          <w:sz w:val="20"/>
          <w:szCs w:val="20"/>
        </w:rPr>
      </w:pPr>
    </w:p>
    <w:bookmarkEnd w:id="240"/>
    <w:p w14:paraId="2B3727AA" w14:textId="7D73C2E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w:t>
      </w:r>
      <w:r w:rsidRPr="00B469B1">
        <w:rPr>
          <w:rFonts w:ascii="Arial" w:hAnsi="Arial" w:cs="Arial"/>
          <w:b/>
          <w:bCs/>
          <w:sz w:val="20"/>
          <w:szCs w:val="20"/>
        </w:rPr>
        <w:t>0 Huszonötmillió forintot elérő vagy meghaladó összegű készpénzbefizetés, illetve készpénzkifizetés természetes személy ügyfél részére</w:t>
      </w:r>
    </w:p>
    <w:p w14:paraId="7DF97CA5" w14:textId="77777777" w:rsidR="00B469B1" w:rsidRPr="00B469B1" w:rsidRDefault="00B469B1" w:rsidP="00B469B1">
      <w:pPr>
        <w:jc w:val="both"/>
        <w:rPr>
          <w:rFonts w:ascii="Arial" w:hAnsi="Arial" w:cs="Arial"/>
          <w:bCs/>
          <w:sz w:val="20"/>
          <w:szCs w:val="20"/>
        </w:rPr>
      </w:pPr>
      <w:r w:rsidRPr="00B469B1">
        <w:rPr>
          <w:rFonts w:ascii="Arial"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672FC89D" w14:textId="77777777" w:rsidR="00B469B1" w:rsidRPr="00B469B1" w:rsidRDefault="00B469B1" w:rsidP="00B469B1">
      <w:pPr>
        <w:jc w:val="both"/>
        <w:rPr>
          <w:rFonts w:ascii="Arial" w:hAnsi="Arial" w:cs="Arial"/>
          <w:b/>
          <w:bCs/>
          <w:sz w:val="20"/>
          <w:szCs w:val="20"/>
        </w:rPr>
      </w:pPr>
    </w:p>
    <w:p w14:paraId="2F3026D9" w14:textId="7B6BC035" w:rsidR="00B469B1" w:rsidRPr="00B469B1" w:rsidRDefault="00B469B1" w:rsidP="00591B93">
      <w:pPr>
        <w:keepNext/>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11</w:t>
      </w:r>
      <w:r w:rsidRPr="00B469B1">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654F1751" w14:textId="6D97F67E" w:rsidR="00B469B1" w:rsidRDefault="00B469B1" w:rsidP="00B469B1">
      <w:pPr>
        <w:jc w:val="both"/>
        <w:rPr>
          <w:rFonts w:ascii="Arial" w:hAnsi="Arial" w:cs="Arial"/>
          <w:bCs/>
          <w:sz w:val="20"/>
          <w:szCs w:val="20"/>
        </w:rPr>
      </w:pPr>
      <w:r w:rsidRPr="00B469B1">
        <w:rPr>
          <w:rFonts w:ascii="Arial" w:hAnsi="Arial" w:cs="Arial"/>
          <w:bCs/>
          <w:sz w:val="20"/>
          <w:szCs w:val="20"/>
        </w:rPr>
        <w:t>Ötvenmillió forintot elérő vagy meghaladó összegű</w:t>
      </w:r>
      <w:r w:rsidR="000B5D88">
        <w:rPr>
          <w:rFonts w:ascii="Arial" w:hAnsi="Arial" w:cs="Arial"/>
          <w:bCs/>
          <w:sz w:val="20"/>
          <w:szCs w:val="20"/>
        </w:rPr>
        <w:t>,</w:t>
      </w:r>
      <w:r w:rsidRPr="00B469B1">
        <w:rPr>
          <w:rFonts w:ascii="Arial"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5DDEDC5B" w14:textId="77777777" w:rsidR="00791C98" w:rsidRDefault="00791C98" w:rsidP="00B469B1">
      <w:pPr>
        <w:jc w:val="both"/>
        <w:rPr>
          <w:rFonts w:ascii="Arial" w:hAnsi="Arial" w:cs="Arial"/>
          <w:bCs/>
          <w:sz w:val="20"/>
          <w:szCs w:val="20"/>
        </w:rPr>
      </w:pPr>
    </w:p>
    <w:p w14:paraId="50515D1A"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25C12</w:t>
      </w:r>
      <w:r w:rsidRPr="0077431F">
        <w:rPr>
          <w:b/>
        </w:rPr>
        <w:t xml:space="preserve"> </w:t>
      </w:r>
      <w:r w:rsidRPr="0077431F">
        <w:rPr>
          <w:rFonts w:ascii="Arial" w:hAnsi="Arial" w:cs="Arial"/>
          <w:b/>
          <w:sz w:val="20"/>
          <w:szCs w:val="20"/>
        </w:rPr>
        <w:t>Legjelentősebb összegű végrehajtott készpénzbefizetés</w:t>
      </w:r>
    </w:p>
    <w:p w14:paraId="5C6D8356" w14:textId="52D86E7C" w:rsidR="00791C98" w:rsidRDefault="00B456AE"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készpénzbefizetés összegét szükséges feltüntetnie az adatszolgáltatónak.</w:t>
      </w:r>
    </w:p>
    <w:p w14:paraId="705472B9" w14:textId="77777777" w:rsidR="00791C98" w:rsidRDefault="00791C98" w:rsidP="00791C98">
      <w:pPr>
        <w:jc w:val="both"/>
        <w:rPr>
          <w:rFonts w:ascii="Arial" w:hAnsi="Arial" w:cs="Arial"/>
          <w:bCs/>
          <w:sz w:val="20"/>
          <w:szCs w:val="20"/>
        </w:rPr>
      </w:pPr>
    </w:p>
    <w:p w14:paraId="72C22667" w14:textId="7A83D623"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25C121 </w:t>
      </w:r>
      <w:del w:id="251" w:author="MNB" w:date="2024-08-23T14:21:00Z">
        <w:r w:rsidRPr="0077431F">
          <w:rPr>
            <w:rFonts w:ascii="Arial" w:hAnsi="Arial" w:cs="Arial"/>
            <w:b/>
            <w:sz w:val="20"/>
            <w:szCs w:val="20"/>
          </w:rPr>
          <w:delText>25C12 sorból magas</w:delText>
        </w:r>
      </w:del>
      <w:ins w:id="252" w:author="MNB" w:date="2024-08-23T14:21:00Z">
        <w:r w:rsidR="002B569A">
          <w:rPr>
            <w:rFonts w:ascii="Arial" w:hAnsi="Arial" w:cs="Arial"/>
            <w:b/>
            <w:sz w:val="20"/>
            <w:szCs w:val="20"/>
          </w:rPr>
          <w:t>M</w:t>
        </w:r>
        <w:r w:rsidRPr="0077431F">
          <w:rPr>
            <w:rFonts w:ascii="Arial" w:hAnsi="Arial" w:cs="Arial"/>
            <w:b/>
            <w:sz w:val="20"/>
            <w:szCs w:val="20"/>
          </w:rPr>
          <w:t>agas</w:t>
        </w:r>
      </w:ins>
      <w:r w:rsidRPr="0077431F">
        <w:rPr>
          <w:rFonts w:ascii="Arial" w:hAnsi="Arial" w:cs="Arial"/>
          <w:b/>
          <w:sz w:val="20"/>
          <w:szCs w:val="20"/>
        </w:rPr>
        <w:t xml:space="preserve"> kockázati szinttel rendelkező ügyfelek legjelentősebb összegű végrehajtott készpénzbefizetése</w:t>
      </w:r>
    </w:p>
    <w:p w14:paraId="1D483FB9" w14:textId="2EBB072F" w:rsidR="00791C98" w:rsidRDefault="00791C98" w:rsidP="00791C98">
      <w:pPr>
        <w:jc w:val="both"/>
        <w:rPr>
          <w:rFonts w:ascii="Arial" w:hAnsi="Arial" w:cs="Arial"/>
          <w:bCs/>
          <w:sz w:val="20"/>
          <w:szCs w:val="20"/>
        </w:rPr>
      </w:pPr>
      <w:del w:id="253" w:author="MNB" w:date="2024-08-23T14:21:00Z">
        <w:r w:rsidRPr="00777659">
          <w:rPr>
            <w:rFonts w:ascii="Arial" w:hAnsi="Arial" w:cs="Arial"/>
            <w:bCs/>
            <w:sz w:val="20"/>
            <w:szCs w:val="20"/>
          </w:rPr>
          <w:delText>A 25C12 sorból azon</w:delText>
        </w:r>
      </w:del>
      <w:ins w:id="254"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készpénzbefizetés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számlájára került jóváírásra.</w:t>
      </w:r>
    </w:p>
    <w:p w14:paraId="77C14AE2" w14:textId="77777777" w:rsidR="00791C98" w:rsidRDefault="00791C98" w:rsidP="00791C98">
      <w:pPr>
        <w:jc w:val="both"/>
        <w:rPr>
          <w:rFonts w:ascii="Arial" w:hAnsi="Arial" w:cs="Arial"/>
          <w:bCs/>
          <w:sz w:val="20"/>
          <w:szCs w:val="20"/>
        </w:rPr>
      </w:pPr>
    </w:p>
    <w:p w14:paraId="4D62C686" w14:textId="580F6353"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25C122 </w:t>
      </w:r>
      <w:del w:id="255" w:author="MNB" w:date="2024-08-23T14:21:00Z">
        <w:r w:rsidRPr="0077431F">
          <w:rPr>
            <w:rFonts w:ascii="Arial" w:hAnsi="Arial" w:cs="Arial"/>
            <w:b/>
            <w:sz w:val="20"/>
            <w:szCs w:val="20"/>
          </w:rPr>
          <w:delText>25C12 sorból nem</w:delText>
        </w:r>
      </w:del>
      <w:ins w:id="256" w:author="MNB" w:date="2024-08-23T14:21:00Z">
        <w:r w:rsidR="002B569A">
          <w:rPr>
            <w:rFonts w:ascii="Arial" w:hAnsi="Arial" w:cs="Arial"/>
            <w:b/>
            <w:sz w:val="20"/>
            <w:szCs w:val="20"/>
          </w:rPr>
          <w:t>N</w:t>
        </w:r>
        <w:r w:rsidRPr="0077431F">
          <w:rPr>
            <w:rFonts w:ascii="Arial" w:hAnsi="Arial" w:cs="Arial"/>
            <w:b/>
            <w:sz w:val="20"/>
            <w:szCs w:val="20"/>
          </w:rPr>
          <w:t>em</w:t>
        </w:r>
      </w:ins>
      <w:r w:rsidRPr="0077431F">
        <w:rPr>
          <w:rFonts w:ascii="Arial" w:hAnsi="Arial" w:cs="Arial"/>
          <w:b/>
          <w:sz w:val="20"/>
          <w:szCs w:val="20"/>
        </w:rPr>
        <w:t xml:space="preserve"> magas kockázati szinttel rendelkező, megerősített eljárás alá tartozó ügyfelek legjelentősebb összegű végrehajtott készpénzbefizetése</w:t>
      </w:r>
    </w:p>
    <w:p w14:paraId="6166D76C" w14:textId="61624B68" w:rsidR="00791C98" w:rsidRDefault="00791C98" w:rsidP="00791C98">
      <w:pPr>
        <w:jc w:val="both"/>
        <w:rPr>
          <w:rFonts w:ascii="Arial" w:hAnsi="Arial" w:cs="Arial"/>
          <w:bCs/>
          <w:sz w:val="20"/>
          <w:szCs w:val="20"/>
        </w:rPr>
      </w:pPr>
      <w:del w:id="257" w:author="MNB" w:date="2024-08-23T14:21:00Z">
        <w:r w:rsidRPr="00777659">
          <w:rPr>
            <w:rFonts w:ascii="Arial" w:hAnsi="Arial" w:cs="Arial"/>
            <w:bCs/>
            <w:sz w:val="20"/>
            <w:szCs w:val="20"/>
          </w:rPr>
          <w:delText>A 25C12 sorból azon</w:delText>
        </w:r>
      </w:del>
      <w:ins w:id="258"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 xml:space="preserve">i </w:t>
      </w:r>
      <w:r w:rsidRPr="00777659">
        <w:rPr>
          <w:rFonts w:ascii="Arial" w:hAnsi="Arial" w:cs="Arial"/>
          <w:bCs/>
          <w:sz w:val="20"/>
          <w:szCs w:val="20"/>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416334C8" w14:textId="77777777" w:rsidR="00791C98" w:rsidRDefault="00791C98" w:rsidP="00791C98">
      <w:pPr>
        <w:jc w:val="both"/>
        <w:rPr>
          <w:rFonts w:ascii="Arial" w:hAnsi="Arial" w:cs="Arial"/>
          <w:bCs/>
          <w:sz w:val="20"/>
          <w:szCs w:val="20"/>
        </w:rPr>
      </w:pPr>
    </w:p>
    <w:p w14:paraId="15ECC1BD"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25C13 Legjelentősebb összegű végrehajtott készpénzkifizetés</w:t>
      </w:r>
    </w:p>
    <w:p w14:paraId="36D12469" w14:textId="62CE9E24" w:rsidR="00791C98" w:rsidRDefault="00E43B2B"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készpénzkifizetés összegét szükséges feltüntetnie az adatszolgáltatónak.</w:t>
      </w:r>
    </w:p>
    <w:p w14:paraId="106EA531" w14:textId="77777777" w:rsidR="00791C98" w:rsidRDefault="00791C98" w:rsidP="00791C98">
      <w:pPr>
        <w:jc w:val="both"/>
        <w:rPr>
          <w:rFonts w:ascii="Arial" w:hAnsi="Arial" w:cs="Arial"/>
          <w:bCs/>
          <w:sz w:val="20"/>
          <w:szCs w:val="20"/>
        </w:rPr>
      </w:pPr>
    </w:p>
    <w:p w14:paraId="7FC4027E" w14:textId="12F3AFF9"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25C131 </w:t>
      </w:r>
      <w:del w:id="259" w:author="MNB" w:date="2024-08-23T14:21:00Z">
        <w:r w:rsidRPr="0077431F">
          <w:rPr>
            <w:rFonts w:ascii="Arial" w:hAnsi="Arial" w:cs="Arial"/>
            <w:b/>
            <w:sz w:val="20"/>
            <w:szCs w:val="20"/>
          </w:rPr>
          <w:delText>25C13 sorból magas</w:delText>
        </w:r>
      </w:del>
      <w:ins w:id="260" w:author="MNB" w:date="2024-08-23T14:21:00Z">
        <w:r w:rsidR="002B569A">
          <w:rPr>
            <w:rFonts w:ascii="Arial" w:hAnsi="Arial" w:cs="Arial"/>
            <w:b/>
            <w:sz w:val="20"/>
            <w:szCs w:val="20"/>
          </w:rPr>
          <w:t>M</w:t>
        </w:r>
        <w:r w:rsidRPr="0077431F">
          <w:rPr>
            <w:rFonts w:ascii="Arial" w:hAnsi="Arial" w:cs="Arial"/>
            <w:b/>
            <w:sz w:val="20"/>
            <w:szCs w:val="20"/>
          </w:rPr>
          <w:t>agas</w:t>
        </w:r>
      </w:ins>
      <w:r w:rsidRPr="0077431F">
        <w:rPr>
          <w:rFonts w:ascii="Arial" w:hAnsi="Arial" w:cs="Arial"/>
          <w:b/>
          <w:sz w:val="20"/>
          <w:szCs w:val="20"/>
        </w:rPr>
        <w:t xml:space="preserve"> kockázati szinttel rendelkező ügyfelek legjelentősebb összegű végrehajtott készpénzkifizetése</w:t>
      </w:r>
    </w:p>
    <w:p w14:paraId="1DA096BC" w14:textId="29B2991B" w:rsidR="00791C98" w:rsidRDefault="00791C98" w:rsidP="00791C98">
      <w:pPr>
        <w:jc w:val="both"/>
        <w:rPr>
          <w:rFonts w:ascii="Arial" w:hAnsi="Arial" w:cs="Arial"/>
          <w:bCs/>
          <w:sz w:val="20"/>
          <w:szCs w:val="20"/>
        </w:rPr>
      </w:pPr>
      <w:del w:id="261" w:author="MNB" w:date="2024-08-23T14:21:00Z">
        <w:r w:rsidRPr="00777659">
          <w:rPr>
            <w:rFonts w:ascii="Arial" w:hAnsi="Arial" w:cs="Arial"/>
            <w:bCs/>
            <w:sz w:val="20"/>
            <w:szCs w:val="20"/>
          </w:rPr>
          <w:lastRenderedPageBreak/>
          <w:delText>A 25C13 sorból azon</w:delText>
        </w:r>
      </w:del>
      <w:ins w:id="262"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D525C7">
        <w:rPr>
          <w:rFonts w:ascii="Arial" w:hAnsi="Arial" w:cs="Arial"/>
          <w:bCs/>
          <w:sz w:val="20"/>
          <w:szCs w:val="20"/>
        </w:rPr>
        <w:t>e</w:t>
      </w:r>
      <w:r w:rsidRPr="00777659">
        <w:rPr>
          <w:rFonts w:ascii="Arial" w:hAnsi="Arial" w:cs="Arial"/>
          <w:bCs/>
          <w:sz w:val="20"/>
          <w:szCs w:val="20"/>
        </w:rPr>
        <w:t xml:space="preserve"> szerint magas kockázatúnak tekintett ügyfél számlájáról került kifizetésre.</w:t>
      </w:r>
    </w:p>
    <w:p w14:paraId="34C3609F" w14:textId="77777777" w:rsidR="00791C98" w:rsidRDefault="00791C98" w:rsidP="00791C98">
      <w:pPr>
        <w:jc w:val="both"/>
        <w:rPr>
          <w:rFonts w:ascii="Arial" w:hAnsi="Arial" w:cs="Arial"/>
          <w:bCs/>
          <w:sz w:val="20"/>
          <w:szCs w:val="20"/>
        </w:rPr>
      </w:pPr>
    </w:p>
    <w:p w14:paraId="465E81B0" w14:textId="43A87CBF"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25C132 </w:t>
      </w:r>
      <w:del w:id="263" w:author="MNB" w:date="2024-08-23T14:21:00Z">
        <w:r w:rsidRPr="0077431F">
          <w:rPr>
            <w:rFonts w:ascii="Arial" w:hAnsi="Arial" w:cs="Arial"/>
            <w:b/>
            <w:sz w:val="20"/>
            <w:szCs w:val="20"/>
          </w:rPr>
          <w:delText>25C13 sorból nem</w:delText>
        </w:r>
      </w:del>
      <w:ins w:id="264" w:author="MNB" w:date="2024-08-23T14:21:00Z">
        <w:r w:rsidR="002B569A">
          <w:rPr>
            <w:rFonts w:ascii="Arial" w:hAnsi="Arial" w:cs="Arial"/>
            <w:b/>
            <w:sz w:val="20"/>
            <w:szCs w:val="20"/>
          </w:rPr>
          <w:t>N</w:t>
        </w:r>
        <w:r w:rsidRPr="0077431F">
          <w:rPr>
            <w:rFonts w:ascii="Arial" w:hAnsi="Arial" w:cs="Arial"/>
            <w:b/>
            <w:sz w:val="20"/>
            <w:szCs w:val="20"/>
          </w:rPr>
          <w:t>em</w:t>
        </w:r>
      </w:ins>
      <w:r w:rsidRPr="0077431F">
        <w:rPr>
          <w:rFonts w:ascii="Arial" w:hAnsi="Arial" w:cs="Arial"/>
          <w:b/>
          <w:sz w:val="20"/>
          <w:szCs w:val="20"/>
        </w:rPr>
        <w:t xml:space="preserve"> magas kockázati szinttel rendelkező, megerősített eljárás alá tartozó ügyfelek legjelentősebb összegű végrehajtott készpénzkifizetése</w:t>
      </w:r>
    </w:p>
    <w:p w14:paraId="32A2132E" w14:textId="31C6805B" w:rsidR="00791C98" w:rsidRPr="00B469B1" w:rsidRDefault="00791C98" w:rsidP="00791C98">
      <w:pPr>
        <w:jc w:val="both"/>
        <w:rPr>
          <w:rFonts w:ascii="Arial" w:hAnsi="Arial" w:cs="Arial"/>
          <w:bCs/>
          <w:sz w:val="20"/>
          <w:szCs w:val="20"/>
        </w:rPr>
      </w:pPr>
      <w:del w:id="265" w:author="MNB" w:date="2024-08-23T14:21:00Z">
        <w:r w:rsidRPr="00777659">
          <w:rPr>
            <w:rFonts w:ascii="Arial" w:hAnsi="Arial" w:cs="Arial"/>
            <w:bCs/>
            <w:sz w:val="20"/>
            <w:szCs w:val="20"/>
          </w:rPr>
          <w:delText>A 25C13 sorból azon</w:delText>
        </w:r>
      </w:del>
      <w:ins w:id="266"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EC6A82D" w14:textId="77777777" w:rsidR="00791C98" w:rsidRDefault="00791C98" w:rsidP="00791C98">
      <w:pPr>
        <w:jc w:val="both"/>
        <w:rPr>
          <w:rFonts w:ascii="Arial" w:hAnsi="Arial" w:cs="Arial"/>
          <w:b/>
          <w:bCs/>
          <w:sz w:val="20"/>
          <w:szCs w:val="20"/>
        </w:rPr>
      </w:pPr>
    </w:p>
    <w:p w14:paraId="762E7F5D" w14:textId="77777777" w:rsidR="00791C98" w:rsidRDefault="00791C98" w:rsidP="00791C98">
      <w:pPr>
        <w:jc w:val="both"/>
        <w:rPr>
          <w:rFonts w:ascii="Arial" w:hAnsi="Arial" w:cs="Arial"/>
          <w:b/>
          <w:bCs/>
          <w:sz w:val="20"/>
          <w:szCs w:val="20"/>
        </w:rPr>
      </w:pPr>
      <w:r w:rsidRPr="00777659">
        <w:rPr>
          <w:rFonts w:ascii="Arial" w:hAnsi="Arial" w:cs="Arial"/>
          <w:b/>
          <w:bCs/>
          <w:sz w:val="20"/>
          <w:szCs w:val="20"/>
        </w:rPr>
        <w:t>25C14</w:t>
      </w:r>
      <w:r>
        <w:rPr>
          <w:rFonts w:ascii="Arial" w:hAnsi="Arial" w:cs="Arial"/>
          <w:b/>
          <w:bCs/>
          <w:sz w:val="20"/>
          <w:szCs w:val="20"/>
        </w:rPr>
        <w:t xml:space="preserve"> </w:t>
      </w:r>
      <w:r w:rsidRPr="00777659">
        <w:rPr>
          <w:rFonts w:ascii="Arial" w:hAnsi="Arial" w:cs="Arial"/>
          <w:b/>
          <w:bCs/>
          <w:sz w:val="20"/>
          <w:szCs w:val="20"/>
        </w:rPr>
        <w:t>Egyedileg az ötvenmillió forintot elérő vagy meghaladó összegű ügyleti megbízások</w:t>
      </w:r>
    </w:p>
    <w:p w14:paraId="70D91BC0" w14:textId="74C59A3B" w:rsidR="00791C98" w:rsidRDefault="00791C98" w:rsidP="00791C98">
      <w:pPr>
        <w:jc w:val="both"/>
        <w:rPr>
          <w:rFonts w:ascii="Arial" w:hAnsi="Arial" w:cs="Arial"/>
          <w:sz w:val="20"/>
          <w:szCs w:val="20"/>
        </w:rPr>
      </w:pPr>
      <w:r w:rsidRPr="0077431F">
        <w:rPr>
          <w:rFonts w:ascii="Arial" w:hAnsi="Arial" w:cs="Arial"/>
          <w:sz w:val="20"/>
          <w:szCs w:val="20"/>
        </w:rPr>
        <w:t>Ebben a sorban azon ügyleti megbízások darabszámát és összegét szükséges szerepeltetni, amelyek elérték vagy meghaladták egyedileg az ötvenmillió forintot.</w:t>
      </w:r>
    </w:p>
    <w:p w14:paraId="540A9673" w14:textId="77777777" w:rsidR="00791C98" w:rsidRDefault="00791C98" w:rsidP="00791C98">
      <w:pPr>
        <w:jc w:val="both"/>
        <w:rPr>
          <w:rFonts w:ascii="Arial" w:hAnsi="Arial" w:cs="Arial"/>
          <w:sz w:val="20"/>
          <w:szCs w:val="20"/>
        </w:rPr>
      </w:pPr>
    </w:p>
    <w:p w14:paraId="353AA3CD"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25C141 25C14-ből: ügyleti megbízás összege elérte vagy meghaladta egyedileg a százmillió forintot</w:t>
      </w:r>
    </w:p>
    <w:p w14:paraId="4C87B673" w14:textId="1D60085A" w:rsidR="00791C98" w:rsidRPr="00B469B1" w:rsidRDefault="00791C98" w:rsidP="00791C98">
      <w:pPr>
        <w:jc w:val="both"/>
        <w:rPr>
          <w:rFonts w:ascii="Arial" w:hAnsi="Arial" w:cs="Arial"/>
          <w:bCs/>
          <w:sz w:val="20"/>
          <w:szCs w:val="20"/>
        </w:rPr>
      </w:pPr>
      <w:r w:rsidRPr="00777659">
        <w:rPr>
          <w:rFonts w:ascii="Arial" w:hAnsi="Arial" w:cs="Arial"/>
          <w:sz w:val="20"/>
          <w:szCs w:val="20"/>
        </w:rPr>
        <w:t>A 25C14 sorból azon ügyleti megbízások darabszámát és összegét kell szerepeltetni, amelyek összege elérte vagy meghaladta egyedileg a százmillió forintot.</w:t>
      </w:r>
    </w:p>
    <w:p w14:paraId="263E5904" w14:textId="77777777" w:rsidR="00B469B1" w:rsidRPr="00B469B1" w:rsidRDefault="00B469B1" w:rsidP="00B469B1">
      <w:pPr>
        <w:jc w:val="both"/>
        <w:rPr>
          <w:rFonts w:ascii="Arial" w:hAnsi="Arial" w:cs="Arial"/>
          <w:b/>
          <w:bCs/>
          <w:sz w:val="20"/>
          <w:szCs w:val="20"/>
        </w:rPr>
      </w:pPr>
    </w:p>
    <w:p w14:paraId="3460D6BC" w14:textId="6D851952"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791C98">
        <w:rPr>
          <w:rFonts w:ascii="Arial" w:hAnsi="Arial" w:cs="Arial"/>
          <w:b/>
          <w:bCs/>
          <w:sz w:val="20"/>
          <w:szCs w:val="20"/>
        </w:rPr>
        <w:t>5</w:t>
      </w:r>
      <w:r w:rsidRPr="00B469B1">
        <w:rPr>
          <w:rFonts w:ascii="Arial" w:hAnsi="Arial" w:cs="Arial"/>
          <w:b/>
          <w:bCs/>
          <w:sz w:val="20"/>
          <w:szCs w:val="20"/>
        </w:rPr>
        <w:t xml:space="preserve"> Kockázatos ügyfél és szokatlan ügylet kiszűrését biztosító szűrőrendszer riasztásai</w:t>
      </w:r>
    </w:p>
    <w:p w14:paraId="021AC68A" w14:textId="7DE311F3" w:rsidR="00B469B1" w:rsidRDefault="00B469B1" w:rsidP="00B469B1">
      <w:pPr>
        <w:jc w:val="both"/>
        <w:rPr>
          <w:rFonts w:ascii="Arial" w:hAnsi="Arial" w:cs="Arial"/>
          <w:bCs/>
          <w:sz w:val="20"/>
          <w:szCs w:val="20"/>
        </w:rPr>
      </w:pPr>
      <w:r w:rsidRPr="00B469B1">
        <w:rPr>
          <w:rFonts w:ascii="Arial" w:hAnsi="Arial" w:cs="Arial"/>
          <w:bCs/>
          <w:sz w:val="20"/>
          <w:szCs w:val="20"/>
        </w:rPr>
        <w:t>Az adatszolgáltató szűrőrendszere által kockázatosnak minősített ügyfél, illetve szokatlan ügylet vonatkozásában generált riasztások darabszáma a tárgynegyedévben.</w:t>
      </w:r>
    </w:p>
    <w:p w14:paraId="2BDC6691" w14:textId="2FC873B1" w:rsidR="00665FCA" w:rsidRPr="00B469B1" w:rsidRDefault="00665FCA" w:rsidP="00B469B1">
      <w:pPr>
        <w:jc w:val="both"/>
        <w:rPr>
          <w:rFonts w:ascii="Arial" w:hAnsi="Arial" w:cs="Arial"/>
          <w:bCs/>
          <w:sz w:val="20"/>
          <w:szCs w:val="20"/>
        </w:rPr>
      </w:pPr>
      <w:r w:rsidRPr="00117FCE">
        <w:rPr>
          <w:rFonts w:ascii="Arial" w:hAnsi="Arial" w:cs="Arial"/>
          <w:bCs/>
          <w:sz w:val="20"/>
          <w:szCs w:val="20"/>
        </w:rPr>
        <w:t>A 25C15 sorban kimutatott adatokat</w:t>
      </w:r>
      <w:r w:rsidR="005E2F73">
        <w:rPr>
          <w:rFonts w:ascii="Arial" w:hAnsi="Arial" w:cs="Arial"/>
          <w:bCs/>
          <w:sz w:val="20"/>
          <w:szCs w:val="20"/>
        </w:rPr>
        <w:t xml:space="preserve"> </w:t>
      </w:r>
      <w:ins w:id="267" w:author="MNB" w:date="2024-08-23T14:21:00Z">
        <w:r w:rsidR="005E2F73">
          <w:rPr>
            <w:rFonts w:ascii="Arial" w:hAnsi="Arial" w:cs="Arial"/>
            <w:bCs/>
            <w:sz w:val="20"/>
            <w:szCs w:val="20"/>
          </w:rPr>
          <w:t>2025. február 28-áig</w:t>
        </w:r>
        <w:r w:rsidRPr="00117FCE">
          <w:rPr>
            <w:rFonts w:ascii="Arial" w:hAnsi="Arial" w:cs="Arial"/>
            <w:bCs/>
            <w:sz w:val="20"/>
            <w:szCs w:val="20"/>
          </w:rPr>
          <w:t xml:space="preserve"> </w:t>
        </w:r>
      </w:ins>
      <w:r w:rsidRPr="00117FCE">
        <w:rPr>
          <w:rFonts w:ascii="Arial" w:hAnsi="Arial" w:cs="Arial"/>
          <w:bCs/>
          <w:sz w:val="20"/>
          <w:szCs w:val="20"/>
        </w:rPr>
        <w:t>a 25C151</w:t>
      </w:r>
      <w:r w:rsidR="00E43B2B">
        <w:rPr>
          <w:rFonts w:ascii="Arial" w:hAnsi="Arial" w:cs="Arial"/>
          <w:sz w:val="20"/>
          <w:szCs w:val="20"/>
        </w:rPr>
        <w:t>–</w:t>
      </w:r>
      <w:r w:rsidRPr="00117FCE">
        <w:rPr>
          <w:rFonts w:ascii="Arial" w:hAnsi="Arial" w:cs="Arial"/>
          <w:bCs/>
          <w:sz w:val="20"/>
          <w:szCs w:val="20"/>
        </w:rPr>
        <w:t>25C152 sorban a riasztás okára való tekintettel kell tovább bontani. A 25C15 sor egyenlő a 25C151 és a 25C152 sorok összegével, míg a 25C151 sor értékét a 25C1511</w:t>
      </w:r>
      <w:r w:rsidR="002B44A4">
        <w:rPr>
          <w:rFonts w:ascii="Arial" w:hAnsi="Arial" w:cs="Arial"/>
          <w:sz w:val="20"/>
          <w:szCs w:val="20"/>
        </w:rPr>
        <w:t>–</w:t>
      </w:r>
      <w:r w:rsidRPr="00117FCE">
        <w:rPr>
          <w:rFonts w:ascii="Arial" w:hAnsi="Arial" w:cs="Arial"/>
          <w:bCs/>
          <w:sz w:val="20"/>
          <w:szCs w:val="20"/>
        </w:rPr>
        <w:t>25C1517 sor összege adja meg.</w:t>
      </w:r>
    </w:p>
    <w:p w14:paraId="583F403F" w14:textId="77777777" w:rsidR="00B469B1" w:rsidRPr="00B469B1" w:rsidRDefault="00B469B1" w:rsidP="00B469B1">
      <w:pPr>
        <w:jc w:val="both"/>
        <w:rPr>
          <w:rFonts w:ascii="Arial" w:hAnsi="Arial" w:cs="Arial"/>
          <w:b/>
          <w:bCs/>
          <w:sz w:val="20"/>
          <w:szCs w:val="20"/>
        </w:rPr>
      </w:pPr>
    </w:p>
    <w:p w14:paraId="0D909FDC" w14:textId="583FFB59"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1 Kötelező, </w:t>
      </w:r>
      <w:bookmarkStart w:id="268" w:name="_Hlk44334802"/>
      <w:r w:rsidR="007213C9" w:rsidRPr="007213C9">
        <w:rPr>
          <w:rFonts w:ascii="Arial" w:hAnsi="Arial" w:cs="Arial"/>
          <w:b/>
          <w:bCs/>
          <w:sz w:val="20"/>
          <w:szCs w:val="20"/>
        </w:rPr>
        <w:t>a</w:t>
      </w:r>
      <w:r w:rsidR="005E2F73">
        <w:rPr>
          <w:rFonts w:ascii="Arial" w:hAnsi="Arial" w:cs="Arial"/>
          <w:b/>
          <w:bCs/>
          <w:sz w:val="20"/>
          <w:szCs w:val="20"/>
        </w:rPr>
        <w:t xml:space="preserve"> </w:t>
      </w:r>
      <w:del w:id="269" w:author="MNB" w:date="2024-08-23T14:21:00Z">
        <w:r w:rsidR="00726C35" w:rsidRPr="00D56CBA">
          <w:rPr>
            <w:rFonts w:ascii="Arial" w:hAnsi="Arial" w:cs="Arial"/>
            <w:b/>
            <w:bCs/>
            <w:sz w:val="20"/>
            <w:szCs w:val="20"/>
          </w:rPr>
          <w:delText>26</w:delText>
        </w:r>
        <w:r w:rsidR="007213C9" w:rsidRPr="00D56CBA">
          <w:rPr>
            <w:rFonts w:ascii="Arial" w:hAnsi="Arial" w:cs="Arial"/>
            <w:b/>
            <w:bCs/>
            <w:sz w:val="20"/>
            <w:szCs w:val="20"/>
          </w:rPr>
          <w:delText>/2020. (</w:delText>
        </w:r>
        <w:r w:rsidR="00726C35" w:rsidRPr="00D56CBA">
          <w:rPr>
            <w:rFonts w:ascii="Arial" w:hAnsi="Arial" w:cs="Arial"/>
            <w:b/>
            <w:bCs/>
            <w:sz w:val="20"/>
            <w:szCs w:val="20"/>
          </w:rPr>
          <w:delText>VIII. 25</w:delText>
        </w:r>
      </w:del>
      <w:del w:id="270" w:author="MNB" w:date="2024-08-23T14:31:00Z">
        <w:r w:rsidR="005E2F73" w:rsidRPr="006E4F1F" w:rsidDel="009A5278">
          <w:rPr>
            <w:rFonts w:ascii="Arial" w:hAnsi="Arial" w:cs="Arial"/>
            <w:b/>
            <w:sz w:val="20"/>
            <w:szCs w:val="20"/>
          </w:rPr>
          <w:delText>.)</w:delText>
        </w:r>
        <w:bookmarkEnd w:id="268"/>
        <w:r w:rsidR="007213C9" w:rsidRPr="00F93A6E" w:rsidDel="009A5278">
          <w:rPr>
            <w:rFonts w:ascii="Arial" w:hAnsi="Arial" w:cs="Arial"/>
            <w:b/>
            <w:bCs/>
            <w:sz w:val="20"/>
            <w:szCs w:val="20"/>
          </w:rPr>
          <w:delText xml:space="preserve"> </w:delText>
        </w:r>
      </w:del>
      <w:ins w:id="271" w:author="MNB" w:date="2024-08-23T14:31:00Z">
        <w:r w:rsidR="009A5278" w:rsidRPr="006E4F1F">
          <w:rPr>
            <w:rFonts w:ascii="Arial" w:hAnsi="Arial" w:cs="Arial"/>
            <w:b/>
            <w:sz w:val="20"/>
            <w:szCs w:val="20"/>
          </w:rPr>
          <w:t>30/2024. (VI. 24</w:t>
        </w:r>
        <w:r w:rsidR="009A5278">
          <w:rPr>
            <w:rFonts w:ascii="Arial" w:hAnsi="Arial" w:cs="Arial"/>
            <w:b/>
            <w:sz w:val="20"/>
            <w:szCs w:val="20"/>
          </w:rPr>
          <w:t xml:space="preserve">.) </w:t>
        </w:r>
      </w:ins>
      <w:r w:rsidRPr="00B469B1">
        <w:rPr>
          <w:rFonts w:ascii="Arial" w:hAnsi="Arial" w:cs="Arial"/>
          <w:b/>
          <w:bCs/>
          <w:sz w:val="20"/>
          <w:szCs w:val="20"/>
        </w:rPr>
        <w:t>MNB rendelet szerinti szűrési feltételek által generált riasztások</w:t>
      </w:r>
    </w:p>
    <w:p w14:paraId="005185C8" w14:textId="1790C88E" w:rsid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w:t>
      </w:r>
      <w:r w:rsidR="005E2F73">
        <w:rPr>
          <w:rFonts w:ascii="Arial" w:hAnsi="Arial" w:cs="Arial"/>
          <w:bCs/>
          <w:sz w:val="20"/>
          <w:szCs w:val="20"/>
        </w:rPr>
        <w:t xml:space="preserve"> </w:t>
      </w:r>
      <w:del w:id="272" w:author="MNB" w:date="2024-08-23T14:21:00Z">
        <w:r w:rsidR="00726C35" w:rsidRPr="00D56CBA">
          <w:rPr>
            <w:rFonts w:ascii="Arial" w:hAnsi="Arial" w:cs="Arial"/>
            <w:bCs/>
            <w:sz w:val="20"/>
            <w:szCs w:val="20"/>
          </w:rPr>
          <w:delText>26</w:delText>
        </w:r>
        <w:r w:rsidR="007213C9" w:rsidRPr="00D56CBA">
          <w:rPr>
            <w:rFonts w:ascii="Arial" w:hAnsi="Arial" w:cs="Arial"/>
            <w:sz w:val="20"/>
            <w:szCs w:val="20"/>
          </w:rPr>
          <w:delText>/2020. (</w:delText>
        </w:r>
        <w:r w:rsidR="00726C35" w:rsidRPr="00D56CBA">
          <w:rPr>
            <w:rFonts w:ascii="Arial" w:hAnsi="Arial" w:cs="Arial"/>
            <w:sz w:val="20"/>
            <w:szCs w:val="20"/>
          </w:rPr>
          <w:delText>VIII. 25.</w:delText>
        </w:r>
        <w:r w:rsidR="007213C9" w:rsidRPr="00D56CBA">
          <w:rPr>
            <w:rFonts w:ascii="Arial" w:hAnsi="Arial" w:cs="Arial"/>
            <w:sz w:val="20"/>
            <w:szCs w:val="20"/>
          </w:rPr>
          <w:delText>)</w:delText>
        </w:r>
      </w:del>
      <w:ins w:id="273" w:author="MNB" w:date="2024-08-23T14:21:00Z">
        <w:r w:rsidR="005E2F73">
          <w:rPr>
            <w:rFonts w:ascii="Arial" w:hAnsi="Arial" w:cs="Arial"/>
            <w:bCs/>
            <w:sz w:val="20"/>
            <w:szCs w:val="20"/>
          </w:rPr>
          <w:t>30/2024. (VI. 24.)</w:t>
        </w:r>
      </w:ins>
      <w:r w:rsidRPr="00B469B1">
        <w:rPr>
          <w:rFonts w:ascii="Arial" w:hAnsi="Arial" w:cs="Arial"/>
          <w:bCs/>
          <w:sz w:val="20"/>
          <w:szCs w:val="20"/>
        </w:rPr>
        <w:t xml:space="preserve"> MNB </w:t>
      </w:r>
      <w:r w:rsidRPr="00047035">
        <w:rPr>
          <w:rFonts w:ascii="Arial" w:hAnsi="Arial" w:cs="Arial"/>
          <w:bCs/>
          <w:sz w:val="20"/>
          <w:szCs w:val="20"/>
        </w:rPr>
        <w:t xml:space="preserve">rendelet </w:t>
      </w:r>
      <w:del w:id="274" w:author="MNB" w:date="2024-08-23T14:21:00Z">
        <w:r w:rsidRPr="007B154F">
          <w:rPr>
            <w:rFonts w:ascii="Arial" w:hAnsi="Arial" w:cs="Arial"/>
            <w:bCs/>
            <w:sz w:val="20"/>
            <w:szCs w:val="20"/>
          </w:rPr>
          <w:delText>36</w:delText>
        </w:r>
      </w:del>
      <w:ins w:id="275" w:author="MNB" w:date="2024-08-23T14:21:00Z">
        <w:r w:rsidR="005E2F73">
          <w:rPr>
            <w:rFonts w:ascii="Arial" w:hAnsi="Arial" w:cs="Arial"/>
            <w:bCs/>
            <w:sz w:val="20"/>
            <w:szCs w:val="20"/>
          </w:rPr>
          <w:t>30</w:t>
        </w:r>
      </w:ins>
      <w:r w:rsidR="005E2F73">
        <w:rPr>
          <w:rFonts w:ascii="Arial" w:hAnsi="Arial" w:cs="Arial"/>
          <w:bCs/>
          <w:sz w:val="20"/>
          <w:szCs w:val="20"/>
        </w:rPr>
        <w:t>.</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047035">
        <w:rPr>
          <w:rFonts w:ascii="Arial" w:hAnsi="Arial" w:cs="Arial"/>
          <w:bCs/>
          <w:i/>
          <w:iCs/>
          <w:sz w:val="20"/>
          <w:szCs w:val="20"/>
        </w:rPr>
        <w:t xml:space="preserve"> </w:t>
      </w:r>
      <w:r w:rsidRPr="00047035">
        <w:rPr>
          <w:rFonts w:ascii="Arial" w:hAnsi="Arial" w:cs="Arial"/>
          <w:bCs/>
          <w:sz w:val="20"/>
          <w:szCs w:val="20"/>
        </w:rPr>
        <w:t>szerinti</w:t>
      </w:r>
      <w:r w:rsidRPr="00B469B1">
        <w:rPr>
          <w:rFonts w:ascii="Arial" w:hAnsi="Arial" w:cs="Arial"/>
          <w:bCs/>
          <w:sz w:val="20"/>
          <w:szCs w:val="20"/>
        </w:rPr>
        <w:t xml:space="preserve"> szűrési feltételek által generált riasztások tárgynegyedévi darabszáma. </w:t>
      </w:r>
    </w:p>
    <w:p w14:paraId="326D450D" w14:textId="77777777" w:rsidR="00665FCA" w:rsidRDefault="00665FCA" w:rsidP="00B469B1">
      <w:pPr>
        <w:jc w:val="both"/>
        <w:rPr>
          <w:rFonts w:ascii="Arial" w:hAnsi="Arial" w:cs="Arial"/>
          <w:bCs/>
          <w:sz w:val="20"/>
          <w:szCs w:val="20"/>
        </w:rPr>
      </w:pPr>
    </w:p>
    <w:p w14:paraId="5F52C54E" w14:textId="3EF0B5A3" w:rsidR="00D525C7" w:rsidRPr="00B469B1" w:rsidRDefault="00665FCA" w:rsidP="00D525C7">
      <w:pPr>
        <w:jc w:val="both"/>
        <w:rPr>
          <w:rFonts w:ascii="Arial" w:hAnsi="Arial" w:cs="Arial"/>
          <w:bCs/>
          <w:sz w:val="20"/>
          <w:szCs w:val="20"/>
        </w:rPr>
      </w:pPr>
      <w:r w:rsidRPr="00117FCE">
        <w:rPr>
          <w:rFonts w:ascii="Arial" w:hAnsi="Arial" w:cs="Arial"/>
          <w:bCs/>
          <w:sz w:val="20"/>
          <w:szCs w:val="20"/>
        </w:rPr>
        <w:t>Azon adatszolgáltatóknak, akik élnek a</w:t>
      </w:r>
      <w:r w:rsidR="005E2F73">
        <w:rPr>
          <w:rFonts w:ascii="Arial" w:hAnsi="Arial" w:cs="Arial"/>
          <w:bCs/>
          <w:sz w:val="20"/>
          <w:szCs w:val="20"/>
        </w:rPr>
        <w:t xml:space="preserve"> </w:t>
      </w:r>
      <w:del w:id="276" w:author="MNB" w:date="2024-08-23T14:21:00Z">
        <w:r w:rsidRPr="00117FCE">
          <w:rPr>
            <w:rFonts w:ascii="Arial" w:hAnsi="Arial" w:cs="Arial"/>
            <w:bCs/>
            <w:sz w:val="20"/>
            <w:szCs w:val="20"/>
          </w:rPr>
          <w:delText>26/2020.</w:delText>
        </w:r>
        <w:r w:rsidR="00D525C7" w:rsidRPr="00117FCE">
          <w:rPr>
            <w:rFonts w:ascii="Arial" w:hAnsi="Arial" w:cs="Arial"/>
            <w:bCs/>
            <w:sz w:val="20"/>
            <w:szCs w:val="20"/>
          </w:rPr>
          <w:delText xml:space="preserve"> </w:delText>
        </w:r>
        <w:r w:rsidR="00D525C7">
          <w:rPr>
            <w:rFonts w:ascii="Arial" w:hAnsi="Arial" w:cs="Arial"/>
            <w:bCs/>
            <w:sz w:val="20"/>
            <w:szCs w:val="20"/>
          </w:rPr>
          <w:delText>(VIII. 25.)</w:delText>
        </w:r>
      </w:del>
      <w:ins w:id="277" w:author="MNB" w:date="2024-08-23T14:21:00Z">
        <w:r w:rsidR="005E2F73">
          <w:rPr>
            <w:rFonts w:ascii="Arial" w:hAnsi="Arial" w:cs="Arial"/>
            <w:bCs/>
            <w:sz w:val="20"/>
            <w:szCs w:val="20"/>
          </w:rPr>
          <w:t>30/2024. (VI. 24.)</w:t>
        </w:r>
      </w:ins>
      <w:r w:rsidR="00D525C7" w:rsidRPr="00117FCE">
        <w:rPr>
          <w:rFonts w:ascii="Arial" w:hAnsi="Arial" w:cs="Arial"/>
          <w:bCs/>
          <w:sz w:val="20"/>
          <w:szCs w:val="20"/>
        </w:rPr>
        <w:t xml:space="preserve"> MNB rendelet </w:t>
      </w:r>
      <w:del w:id="278" w:author="MNB" w:date="2024-08-23T14:21:00Z">
        <w:r w:rsidR="00D525C7" w:rsidRPr="00117FCE">
          <w:rPr>
            <w:rFonts w:ascii="Arial" w:hAnsi="Arial" w:cs="Arial"/>
            <w:bCs/>
            <w:sz w:val="20"/>
            <w:szCs w:val="20"/>
          </w:rPr>
          <w:delText>36</w:delText>
        </w:r>
      </w:del>
      <w:ins w:id="279" w:author="MNB" w:date="2024-08-23T14:21:00Z">
        <w:r w:rsidR="005E2F73">
          <w:rPr>
            <w:rFonts w:ascii="Arial" w:hAnsi="Arial" w:cs="Arial"/>
            <w:bCs/>
            <w:sz w:val="20"/>
            <w:szCs w:val="20"/>
          </w:rPr>
          <w:t>30</w:t>
        </w:r>
      </w:ins>
      <w:r w:rsidR="005E2F73">
        <w:rPr>
          <w:rFonts w:ascii="Arial" w:hAnsi="Arial" w:cs="Arial"/>
          <w:bCs/>
          <w:sz w:val="20"/>
          <w:szCs w:val="20"/>
        </w:rPr>
        <w:t>.</w:t>
      </w:r>
      <w:r w:rsidR="00D525C7" w:rsidRPr="00117FCE">
        <w:rPr>
          <w:rFonts w:ascii="Arial" w:hAnsi="Arial" w:cs="Arial"/>
          <w:bCs/>
          <w:sz w:val="20"/>
          <w:szCs w:val="20"/>
        </w:rPr>
        <w:t xml:space="preserve"> § (3) </w:t>
      </w:r>
      <w:r w:rsidR="00D525C7">
        <w:rPr>
          <w:rFonts w:ascii="Arial" w:hAnsi="Arial" w:cs="Arial"/>
          <w:bCs/>
          <w:sz w:val="20"/>
          <w:szCs w:val="20"/>
        </w:rPr>
        <w:t>bekezdésébe</w:t>
      </w:r>
      <w:r w:rsidR="00D525C7" w:rsidRPr="00117FCE">
        <w:rPr>
          <w:rFonts w:ascii="Arial" w:hAnsi="Arial" w:cs="Arial"/>
          <w:bCs/>
          <w:sz w:val="20"/>
          <w:szCs w:val="20"/>
        </w:rPr>
        <w:t>n foglalt lehetőséggel, vagyis a 25C1511</w:t>
      </w:r>
      <w:r w:rsidR="00D525C7">
        <w:rPr>
          <w:rFonts w:ascii="Arial" w:hAnsi="Arial" w:cs="Arial"/>
          <w:sz w:val="20"/>
          <w:szCs w:val="20"/>
        </w:rPr>
        <w:t>–</w:t>
      </w:r>
      <w:r w:rsidR="00D525C7" w:rsidRPr="00117FCE">
        <w:rPr>
          <w:rFonts w:ascii="Arial" w:hAnsi="Arial" w:cs="Arial"/>
          <w:bCs/>
          <w:sz w:val="20"/>
          <w:szCs w:val="20"/>
        </w:rPr>
        <w:t>25C1517 sorban szereplő kötelező szűrési feltételeket más szűrésekkel helyettesítik, az érintett sorok vonatkozásában a</w:t>
      </w:r>
      <w:r w:rsidR="00D525C7">
        <w:rPr>
          <w:rFonts w:ascii="Arial" w:hAnsi="Arial" w:cs="Arial"/>
          <w:bCs/>
          <w:sz w:val="20"/>
          <w:szCs w:val="20"/>
        </w:rPr>
        <w:t xml:space="preserve"> </w:t>
      </w:r>
      <w:del w:id="280" w:author="MNB" w:date="2024-08-23T14:21:00Z">
        <w:r w:rsidR="00D525C7">
          <w:rPr>
            <w:rFonts w:ascii="Arial" w:hAnsi="Arial" w:cs="Arial"/>
            <w:bCs/>
            <w:sz w:val="20"/>
            <w:szCs w:val="20"/>
          </w:rPr>
          <w:delText>26/2020. (VIII. 25</w:delText>
        </w:r>
      </w:del>
      <w:del w:id="281" w:author="MNB" w:date="2024-08-23T14:32:00Z">
        <w:r w:rsidR="00565562" w:rsidDel="004161D0">
          <w:rPr>
            <w:rFonts w:ascii="Arial" w:hAnsi="Arial" w:cs="Arial"/>
            <w:bCs/>
            <w:sz w:val="20"/>
            <w:szCs w:val="20"/>
          </w:rPr>
          <w:delText>.)</w:delText>
        </w:r>
      </w:del>
      <w:ins w:id="282" w:author="MNB" w:date="2024-08-23T14:32:00Z">
        <w:r w:rsidR="004161D0" w:rsidRPr="004161D0">
          <w:rPr>
            <w:rFonts w:ascii="Arial" w:hAnsi="Arial" w:cs="Arial"/>
            <w:bCs/>
            <w:sz w:val="20"/>
            <w:szCs w:val="20"/>
          </w:rPr>
          <w:t xml:space="preserve"> </w:t>
        </w:r>
        <w:r w:rsidR="004161D0">
          <w:rPr>
            <w:rFonts w:ascii="Arial" w:hAnsi="Arial" w:cs="Arial"/>
            <w:bCs/>
            <w:sz w:val="20"/>
            <w:szCs w:val="20"/>
          </w:rPr>
          <w:t>30/2024. (VI. 24.)</w:t>
        </w:r>
      </w:ins>
      <w:r w:rsidR="00D525C7" w:rsidRPr="00117FCE">
        <w:rPr>
          <w:rFonts w:ascii="Arial" w:hAnsi="Arial" w:cs="Arial"/>
          <w:bCs/>
          <w:sz w:val="20"/>
          <w:szCs w:val="20"/>
        </w:rPr>
        <w:t xml:space="preserve"> MNB rendeletben megfogalmazott feltételrendszernek megfelelő adatkört leválogatás útján szükséges előállítaniuk és </w:t>
      </w:r>
      <w:r w:rsidR="00D525C7">
        <w:rPr>
          <w:rFonts w:ascii="Arial" w:hAnsi="Arial" w:cs="Arial"/>
          <w:bCs/>
          <w:sz w:val="20"/>
          <w:szCs w:val="20"/>
        </w:rPr>
        <w:t>jelenteniü</w:t>
      </w:r>
      <w:r w:rsidR="00D525C7" w:rsidRPr="00117FCE">
        <w:rPr>
          <w:rFonts w:ascii="Arial" w:hAnsi="Arial" w:cs="Arial"/>
          <w:bCs/>
          <w:sz w:val="20"/>
          <w:szCs w:val="20"/>
        </w:rPr>
        <w:t xml:space="preserve">k.  </w:t>
      </w:r>
    </w:p>
    <w:p w14:paraId="486E0A75" w14:textId="1CE0E5DB" w:rsidR="00665FCA" w:rsidRPr="00B469B1" w:rsidRDefault="00665FCA" w:rsidP="00665FCA">
      <w:pPr>
        <w:jc w:val="both"/>
        <w:rPr>
          <w:rFonts w:ascii="Arial" w:hAnsi="Arial" w:cs="Arial"/>
          <w:bCs/>
          <w:sz w:val="20"/>
          <w:szCs w:val="20"/>
        </w:rPr>
      </w:pPr>
    </w:p>
    <w:p w14:paraId="09C7F206" w14:textId="77777777" w:rsidR="00665FCA" w:rsidRDefault="00665FCA" w:rsidP="00665FCA">
      <w:pPr>
        <w:jc w:val="both"/>
        <w:rPr>
          <w:rFonts w:ascii="Arial" w:hAnsi="Arial" w:cs="Arial"/>
          <w:b/>
          <w:bCs/>
          <w:sz w:val="20"/>
          <w:szCs w:val="20"/>
        </w:rPr>
      </w:pPr>
      <w:r w:rsidRPr="00117FCE">
        <w:rPr>
          <w:rFonts w:ascii="Arial" w:hAnsi="Arial" w:cs="Arial"/>
          <w:b/>
          <w:bCs/>
          <w:sz w:val="20"/>
          <w:szCs w:val="20"/>
        </w:rPr>
        <w:t>25C1511</w:t>
      </w:r>
      <w:r>
        <w:rPr>
          <w:rFonts w:ascii="Arial" w:hAnsi="Arial" w:cs="Arial"/>
          <w:b/>
          <w:bCs/>
          <w:sz w:val="20"/>
          <w:szCs w:val="20"/>
        </w:rPr>
        <w:t xml:space="preserve"> </w:t>
      </w:r>
      <w:r w:rsidRPr="00117FCE">
        <w:rPr>
          <w:rFonts w:ascii="Arial" w:hAnsi="Arial" w:cs="Arial"/>
          <w:b/>
          <w:bCs/>
          <w:sz w:val="20"/>
          <w:szCs w:val="20"/>
        </w:rPr>
        <w:t xml:space="preserve">Riasztás oka: huszonötmillió forintot elérő vagy meghaladó összegű készpénzbefizetés természetes személy ügyfél részére  </w:t>
      </w:r>
    </w:p>
    <w:p w14:paraId="569C82E8" w14:textId="7F6B14B3" w:rsidR="00665FCA" w:rsidRDefault="00665FCA" w:rsidP="00665FCA">
      <w:pPr>
        <w:jc w:val="both"/>
        <w:rPr>
          <w:rFonts w:ascii="Arial" w:hAnsi="Arial" w:cs="Arial"/>
          <w:sz w:val="20"/>
          <w:szCs w:val="20"/>
        </w:rPr>
      </w:pPr>
      <w:r w:rsidRPr="00117FCE">
        <w:rPr>
          <w:rFonts w:ascii="Arial" w:hAnsi="Arial" w:cs="Arial"/>
          <w:sz w:val="20"/>
          <w:szCs w:val="20"/>
        </w:rPr>
        <w:t>A 25C151 sorból a huszonötmillió forintot elérő vagy meghaladó összegű</w:t>
      </w:r>
      <w:r w:rsidR="004B79AF">
        <w:rPr>
          <w:rFonts w:ascii="Arial" w:hAnsi="Arial" w:cs="Arial"/>
          <w:sz w:val="20"/>
          <w:szCs w:val="20"/>
        </w:rPr>
        <w:t>,</w:t>
      </w:r>
      <w:r w:rsidRPr="00117FCE">
        <w:rPr>
          <w:rFonts w:ascii="Arial" w:hAnsi="Arial" w:cs="Arial"/>
          <w:sz w:val="20"/>
          <w:szCs w:val="20"/>
        </w:rPr>
        <w:t xml:space="preserve"> természetes személy ügyfél részére teljesített készpénzbefizetések kapcsán generált riasztások tárgynegyedévi darabszáma.</w:t>
      </w:r>
    </w:p>
    <w:p w14:paraId="4D56D6FF" w14:textId="77777777" w:rsidR="00665FCA" w:rsidRDefault="00665FCA" w:rsidP="00665FCA">
      <w:pPr>
        <w:jc w:val="both"/>
        <w:rPr>
          <w:rFonts w:ascii="Arial" w:hAnsi="Arial" w:cs="Arial"/>
          <w:sz w:val="20"/>
          <w:szCs w:val="20"/>
        </w:rPr>
      </w:pPr>
    </w:p>
    <w:p w14:paraId="1782D0E0"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25C1512 Riasztás oka: ötvenmillió forintot elérő vagy meghaladó összegű készpénzbefizetés jogi személy és jogi személyiséggel nem rendelkező ügyfél részére</w:t>
      </w:r>
    </w:p>
    <w:p w14:paraId="1093EBDB" w14:textId="361EA5DD" w:rsidR="00665FCA" w:rsidRDefault="00665FCA" w:rsidP="00665FCA">
      <w:pPr>
        <w:jc w:val="both"/>
        <w:rPr>
          <w:rFonts w:ascii="Arial" w:hAnsi="Arial" w:cs="Arial"/>
          <w:sz w:val="20"/>
          <w:szCs w:val="20"/>
        </w:rPr>
      </w:pPr>
      <w:r w:rsidRPr="00117FCE">
        <w:rPr>
          <w:rFonts w:ascii="Arial" w:hAnsi="Arial" w:cs="Arial"/>
          <w:sz w:val="20"/>
          <w:szCs w:val="20"/>
        </w:rPr>
        <w:t>A 25C151 sorból az ötvenmillió forintot elérő vagy meghaladó összegű</w:t>
      </w:r>
      <w:r w:rsidR="004B79AF">
        <w:rPr>
          <w:rFonts w:ascii="Arial" w:hAnsi="Arial" w:cs="Arial"/>
          <w:sz w:val="20"/>
          <w:szCs w:val="20"/>
        </w:rPr>
        <w:t>,</w:t>
      </w:r>
      <w:r w:rsidRPr="00117FCE">
        <w:rPr>
          <w:rFonts w:ascii="Arial" w:hAnsi="Arial" w:cs="Arial"/>
          <w:sz w:val="20"/>
          <w:szCs w:val="20"/>
        </w:rPr>
        <w:t xml:space="preserve"> jogi személy és jogi személyiséggel nem rendelkező ügyfél részére teljesített készpénzbefizetések kapcsán generált riasztások tárgynegyedévi darabszáma.</w:t>
      </w:r>
    </w:p>
    <w:p w14:paraId="15CBF92B" w14:textId="77777777" w:rsidR="00665FCA" w:rsidRDefault="00665FCA" w:rsidP="00665FCA">
      <w:pPr>
        <w:jc w:val="both"/>
        <w:rPr>
          <w:rFonts w:ascii="Arial" w:hAnsi="Arial" w:cs="Arial"/>
          <w:sz w:val="20"/>
          <w:szCs w:val="20"/>
        </w:rPr>
      </w:pPr>
    </w:p>
    <w:p w14:paraId="4D229A79"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25C1513 Riasztás oka: huszonötmillió forintot elérő vagy meghaladó készpénzkifizetés természetes személy ügyfél részére</w:t>
      </w:r>
    </w:p>
    <w:p w14:paraId="438CE21B" w14:textId="1626A8B5" w:rsidR="00665FCA" w:rsidRDefault="00665FCA" w:rsidP="00665FCA">
      <w:pPr>
        <w:jc w:val="both"/>
        <w:rPr>
          <w:rFonts w:ascii="Arial" w:hAnsi="Arial" w:cs="Arial"/>
          <w:sz w:val="20"/>
          <w:szCs w:val="20"/>
        </w:rPr>
      </w:pPr>
      <w:r w:rsidRPr="004B77CB">
        <w:rPr>
          <w:rFonts w:ascii="Arial" w:hAnsi="Arial" w:cs="Arial"/>
          <w:sz w:val="20"/>
          <w:szCs w:val="20"/>
        </w:rPr>
        <w:t>A 25C151 sorból a huszonötmillió forintot elérő vagy meghaladó összegű</w:t>
      </w:r>
      <w:r w:rsidR="004B79AF">
        <w:rPr>
          <w:rFonts w:ascii="Arial" w:hAnsi="Arial" w:cs="Arial"/>
          <w:sz w:val="20"/>
          <w:szCs w:val="20"/>
        </w:rPr>
        <w:t>,</w:t>
      </w:r>
      <w:r w:rsidRPr="004B77CB">
        <w:rPr>
          <w:rFonts w:ascii="Arial" w:hAnsi="Arial" w:cs="Arial"/>
          <w:sz w:val="20"/>
          <w:szCs w:val="20"/>
        </w:rPr>
        <w:t xml:space="preserve"> természetes személy ügyfél részére teljesített készpénzkifizetések kapcsán generált riasztások tárgynegyedévi darabszáma.</w:t>
      </w:r>
    </w:p>
    <w:p w14:paraId="0ECB10F6" w14:textId="77777777" w:rsidR="00665FCA" w:rsidRDefault="00665FCA" w:rsidP="00665FCA">
      <w:pPr>
        <w:jc w:val="both"/>
        <w:rPr>
          <w:rFonts w:ascii="Arial" w:hAnsi="Arial" w:cs="Arial"/>
          <w:sz w:val="20"/>
          <w:szCs w:val="20"/>
        </w:rPr>
      </w:pPr>
    </w:p>
    <w:p w14:paraId="1F56571B"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25C1514 Riasztás oka: ötvenmillió forintot elérő vagy meghaladó összegű készpénzkifizetés jogi személy és jogi személyiséggel nem rendelkező ügyfél részére</w:t>
      </w:r>
    </w:p>
    <w:p w14:paraId="4E5860F4" w14:textId="3333B461"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w:t>
      </w:r>
      <w:r w:rsidR="004B79AF">
        <w:rPr>
          <w:rFonts w:ascii="Arial" w:hAnsi="Arial" w:cs="Arial"/>
          <w:sz w:val="20"/>
          <w:szCs w:val="20"/>
        </w:rPr>
        <w:t>,</w:t>
      </w:r>
      <w:r w:rsidRPr="004B77CB">
        <w:rPr>
          <w:rFonts w:ascii="Arial" w:hAnsi="Arial" w:cs="Arial"/>
          <w:sz w:val="20"/>
          <w:szCs w:val="20"/>
        </w:rPr>
        <w:t xml:space="preserve"> jogi személy és jogi személyiséggel nem rendelkező ügyfél részére teljesített készpénzkifizetések kapcsán generált riasztások tárgynegyedévi darabszáma.</w:t>
      </w:r>
    </w:p>
    <w:p w14:paraId="2F8C48AF" w14:textId="77777777" w:rsidR="00665FCA" w:rsidRDefault="00665FCA" w:rsidP="00665FCA">
      <w:pPr>
        <w:jc w:val="both"/>
        <w:rPr>
          <w:rFonts w:ascii="Arial" w:hAnsi="Arial" w:cs="Arial"/>
          <w:sz w:val="20"/>
          <w:szCs w:val="20"/>
        </w:rPr>
      </w:pPr>
    </w:p>
    <w:p w14:paraId="33CD2576"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lastRenderedPageBreak/>
        <w:t>25C1515 Riasztás oka: stratégiai hiányosságokkal rendelkező, kiemelt kockázatot jelentő harmadik országból kezdeményezett vagy oda továbbított huszonötmillió forintot elérő vagy meghaladó összegű ügylet</w:t>
      </w:r>
    </w:p>
    <w:p w14:paraId="6022E912" w14:textId="070381E6" w:rsidR="00665FCA" w:rsidRDefault="00665FCA" w:rsidP="00665FCA">
      <w:pPr>
        <w:jc w:val="both"/>
        <w:rPr>
          <w:rFonts w:ascii="Arial" w:hAnsi="Arial" w:cs="Arial"/>
          <w:sz w:val="20"/>
          <w:szCs w:val="20"/>
        </w:rPr>
      </w:pPr>
      <w:r w:rsidRPr="004B77CB">
        <w:rPr>
          <w:rFonts w:ascii="Arial" w:hAnsi="Arial" w:cs="Arial"/>
          <w:sz w:val="20"/>
          <w:szCs w:val="20"/>
        </w:rPr>
        <w:t>A 25C151 sorból kiemelt kockázatú országból kezdeményezett vagy oda továbbított</w:t>
      </w:r>
      <w:r w:rsidR="004B79AF">
        <w:rPr>
          <w:rFonts w:ascii="Arial" w:hAnsi="Arial" w:cs="Arial"/>
          <w:sz w:val="20"/>
          <w:szCs w:val="20"/>
        </w:rPr>
        <w:t>,</w:t>
      </w:r>
      <w:r w:rsidRPr="004B77CB">
        <w:rPr>
          <w:rFonts w:ascii="Arial" w:hAnsi="Arial" w:cs="Arial"/>
          <w:sz w:val="20"/>
          <w:szCs w:val="20"/>
        </w:rPr>
        <w:t xml:space="preserve"> huszonötmillió forintot elérő vagy meghaladó összegű ügyletek kapcsán generált riasztások tárgynegyedévi darabszáma.</w:t>
      </w:r>
    </w:p>
    <w:p w14:paraId="36544323" w14:textId="77777777" w:rsidR="00665FCA" w:rsidRDefault="00665FCA" w:rsidP="00665FCA">
      <w:pPr>
        <w:jc w:val="both"/>
        <w:rPr>
          <w:rFonts w:ascii="Arial" w:hAnsi="Arial" w:cs="Arial"/>
          <w:sz w:val="20"/>
          <w:szCs w:val="20"/>
        </w:rPr>
      </w:pPr>
    </w:p>
    <w:p w14:paraId="59A06942"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25C1516 Riasztás oka: huszonötmillió forintot elérő vagy meghaladó összegű pénzátutalás adószámmal nem rendelkező jogi személy és jogi személyiséggel nem rendelkező ügyfél részére vagy általa kezdeményezve</w:t>
      </w:r>
    </w:p>
    <w:p w14:paraId="79F2F71E" w14:textId="77777777" w:rsidR="00665FCA" w:rsidRDefault="00665FCA" w:rsidP="00665FCA">
      <w:pPr>
        <w:jc w:val="both"/>
        <w:rPr>
          <w:rFonts w:ascii="Arial" w:hAnsi="Arial" w:cs="Arial"/>
          <w:sz w:val="20"/>
          <w:szCs w:val="20"/>
        </w:rPr>
      </w:pPr>
      <w:r w:rsidRPr="004B77CB">
        <w:rPr>
          <w:rFonts w:ascii="Arial" w:hAnsi="Arial" w:cs="Arial"/>
          <w:sz w:val="20"/>
          <w:szCs w:val="20"/>
        </w:rPr>
        <w:t>A 25C151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78FF3A8C" w14:textId="77777777" w:rsidR="00665FCA" w:rsidRDefault="00665FCA" w:rsidP="00665FCA">
      <w:pPr>
        <w:jc w:val="both"/>
        <w:rPr>
          <w:rFonts w:ascii="Arial" w:hAnsi="Arial" w:cs="Arial"/>
          <w:sz w:val="20"/>
          <w:szCs w:val="20"/>
        </w:rPr>
      </w:pPr>
    </w:p>
    <w:p w14:paraId="7276086A" w14:textId="61FE2FC4"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25C15161 25C1516</w:t>
      </w:r>
      <w:r w:rsidR="009D0514">
        <w:rPr>
          <w:rFonts w:ascii="Arial" w:hAnsi="Arial" w:cs="Arial"/>
          <w:b/>
          <w:bCs/>
          <w:sz w:val="20"/>
          <w:szCs w:val="20"/>
        </w:rPr>
        <w:t>-ból:</w:t>
      </w:r>
      <w:r w:rsidRPr="0077431F">
        <w:rPr>
          <w:rFonts w:ascii="Arial" w:hAnsi="Arial" w:cs="Arial"/>
          <w:b/>
          <w:bCs/>
          <w:sz w:val="20"/>
          <w:szCs w:val="20"/>
        </w:rPr>
        <w:t xml:space="preserve"> a magas kockázati besorolású adószámmal nem rendelkező jogi személy és jogi személyiséggel nem rendelkező ügyfelek pénzátutalásai kapcsán generált riasztások</w:t>
      </w:r>
    </w:p>
    <w:p w14:paraId="360ED929" w14:textId="3BE115D9" w:rsidR="00665FCA" w:rsidRDefault="00C92BDE" w:rsidP="00665FCA">
      <w:pPr>
        <w:jc w:val="both"/>
        <w:rPr>
          <w:rFonts w:ascii="Arial" w:hAnsi="Arial" w:cs="Arial"/>
          <w:b/>
          <w:bCs/>
          <w:sz w:val="20"/>
          <w:szCs w:val="20"/>
        </w:rPr>
      </w:pPr>
      <w:r w:rsidRPr="004B77CB">
        <w:rPr>
          <w:rFonts w:ascii="Arial" w:hAnsi="Arial" w:cs="Arial"/>
          <w:sz w:val="20"/>
          <w:szCs w:val="20"/>
        </w:rPr>
        <w:t>A 25C1516 sorból azon</w:t>
      </w:r>
      <w:r w:rsidR="006663CA">
        <w:rPr>
          <w:rFonts w:ascii="Arial" w:hAnsi="Arial" w:cs="Arial"/>
          <w:sz w:val="20"/>
          <w:szCs w:val="20"/>
        </w:rPr>
        <w:t>,</w:t>
      </w:r>
      <w:r w:rsidRPr="004B77CB">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Pr>
          <w:rFonts w:ascii="Arial" w:hAnsi="Arial" w:cs="Arial"/>
          <w:sz w:val="20"/>
          <w:szCs w:val="20"/>
        </w:rPr>
        <w:t>16. § (1)</w:t>
      </w:r>
      <w:r w:rsidRPr="004B77CB">
        <w:rPr>
          <w:rFonts w:ascii="Arial" w:hAnsi="Arial" w:cs="Arial"/>
          <w:sz w:val="20"/>
          <w:szCs w:val="20"/>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rendelkezéseinek megfelelően azon ügyfelek kockázati szintbe történő besorolását kell az adatszolgáltatónak elvégeznie, akikkel üzleti kapcsolatot létesít, így az adatsor vonatkozásában az eseti 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5868C021" w14:textId="77777777" w:rsidR="00C92BDE" w:rsidRDefault="00C92BDE" w:rsidP="00665FCA">
      <w:pPr>
        <w:jc w:val="both"/>
        <w:rPr>
          <w:rFonts w:ascii="Arial" w:hAnsi="Arial" w:cs="Arial"/>
          <w:b/>
          <w:bCs/>
          <w:sz w:val="20"/>
          <w:szCs w:val="20"/>
        </w:rPr>
      </w:pPr>
    </w:p>
    <w:p w14:paraId="72ADDA1A" w14:textId="74E01143" w:rsidR="00665FCA" w:rsidRDefault="00665FCA" w:rsidP="00665FCA">
      <w:pPr>
        <w:jc w:val="both"/>
        <w:rPr>
          <w:rFonts w:ascii="Arial" w:hAnsi="Arial" w:cs="Arial"/>
          <w:b/>
          <w:bCs/>
          <w:sz w:val="20"/>
          <w:szCs w:val="20"/>
        </w:rPr>
      </w:pPr>
      <w:r w:rsidRPr="004B77CB">
        <w:rPr>
          <w:rFonts w:ascii="Arial" w:hAnsi="Arial" w:cs="Arial"/>
          <w:b/>
          <w:bCs/>
          <w:sz w:val="20"/>
          <w:szCs w:val="20"/>
        </w:rPr>
        <w:t>25C15162</w:t>
      </w:r>
      <w:r>
        <w:rPr>
          <w:rFonts w:ascii="Arial" w:hAnsi="Arial" w:cs="Arial"/>
          <w:b/>
          <w:bCs/>
          <w:sz w:val="20"/>
          <w:szCs w:val="20"/>
        </w:rPr>
        <w:t xml:space="preserve"> </w:t>
      </w:r>
      <w:r w:rsidRPr="004B77CB">
        <w:rPr>
          <w:rFonts w:ascii="Arial" w:hAnsi="Arial" w:cs="Arial"/>
          <w:b/>
          <w:bCs/>
          <w:sz w:val="20"/>
          <w:szCs w:val="20"/>
        </w:rPr>
        <w:t>25C1516</w:t>
      </w:r>
      <w:r w:rsidR="009D0514">
        <w:rPr>
          <w:rFonts w:ascii="Arial" w:hAnsi="Arial" w:cs="Arial"/>
          <w:b/>
          <w:bCs/>
          <w:sz w:val="20"/>
          <w:szCs w:val="20"/>
        </w:rPr>
        <w:t>-ból:</w:t>
      </w:r>
      <w:r w:rsidRPr="004B77CB">
        <w:rPr>
          <w:rFonts w:ascii="Arial" w:hAnsi="Arial" w:cs="Arial"/>
          <w:b/>
          <w:bCs/>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7846C043" w14:textId="29598629" w:rsidR="00665FCA" w:rsidRDefault="00C92BDE" w:rsidP="00665FCA">
      <w:pPr>
        <w:jc w:val="both"/>
        <w:rPr>
          <w:rFonts w:ascii="Arial" w:hAnsi="Arial" w:cs="Arial"/>
          <w:sz w:val="20"/>
          <w:szCs w:val="20"/>
        </w:rPr>
      </w:pPr>
      <w:r w:rsidRPr="0077431F">
        <w:rPr>
          <w:rFonts w:ascii="Arial" w:hAnsi="Arial" w:cs="Arial"/>
          <w:sz w:val="20"/>
          <w:szCs w:val="20"/>
        </w:rPr>
        <w:t>A 25C1516 sorból azon</w:t>
      </w:r>
      <w:r w:rsidR="006663CA">
        <w:rPr>
          <w:rFonts w:ascii="Arial" w:hAnsi="Arial" w:cs="Arial"/>
          <w:sz w:val="20"/>
          <w:szCs w:val="20"/>
        </w:rPr>
        <w:t>,</w:t>
      </w:r>
      <w:r w:rsidRPr="0077431F">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w:t>
      </w:r>
      <w:proofErr w:type="spellStart"/>
      <w:r w:rsidRPr="0077431F">
        <w:rPr>
          <w:rFonts w:ascii="Arial" w:hAnsi="Arial" w:cs="Arial"/>
          <w:sz w:val="20"/>
          <w:szCs w:val="20"/>
        </w:rPr>
        <w:t>Pmt</w:t>
      </w:r>
      <w:proofErr w:type="spellEnd"/>
      <w:r w:rsidRPr="0077431F">
        <w:rPr>
          <w:rFonts w:ascii="Arial" w:hAnsi="Arial" w:cs="Arial"/>
          <w:sz w:val="20"/>
          <w:szCs w:val="20"/>
        </w:rPr>
        <w:t>., valamint a</w:t>
      </w:r>
      <w:r w:rsidR="00565562">
        <w:rPr>
          <w:rFonts w:ascii="Arial" w:hAnsi="Arial" w:cs="Arial"/>
          <w:sz w:val="20"/>
          <w:szCs w:val="20"/>
        </w:rPr>
        <w:t xml:space="preserve"> </w:t>
      </w:r>
      <w:del w:id="283" w:author="MNB" w:date="2024-08-23T14:21:00Z">
        <w:r w:rsidRPr="0077431F">
          <w:rPr>
            <w:rFonts w:ascii="Arial" w:hAnsi="Arial" w:cs="Arial"/>
            <w:sz w:val="20"/>
            <w:szCs w:val="20"/>
          </w:rPr>
          <w:delText>26/2020. (VIII.</w:delText>
        </w:r>
        <w:r w:rsidR="006663CA">
          <w:rPr>
            <w:rFonts w:ascii="Arial" w:hAnsi="Arial" w:cs="Arial"/>
            <w:sz w:val="20"/>
            <w:szCs w:val="20"/>
          </w:rPr>
          <w:delText xml:space="preserve"> </w:delText>
        </w:r>
        <w:r w:rsidRPr="0077431F">
          <w:rPr>
            <w:rFonts w:ascii="Arial" w:hAnsi="Arial" w:cs="Arial"/>
            <w:sz w:val="20"/>
            <w:szCs w:val="20"/>
          </w:rPr>
          <w:delText>25.)</w:delText>
        </w:r>
      </w:del>
      <w:ins w:id="284" w:author="MNB" w:date="2024-08-23T14:21:00Z">
        <w:r w:rsidR="00565562">
          <w:rPr>
            <w:rFonts w:ascii="Arial" w:hAnsi="Arial" w:cs="Arial"/>
            <w:bCs/>
            <w:sz w:val="20"/>
            <w:szCs w:val="20"/>
          </w:rPr>
          <w:t>30/2024. (VI. 24.)</w:t>
        </w:r>
      </w:ins>
      <w:r w:rsidRPr="0077431F">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D525C7">
        <w:rPr>
          <w:rFonts w:ascii="Arial" w:hAnsi="Arial" w:cs="Arial"/>
          <w:sz w:val="20"/>
          <w:szCs w:val="20"/>
        </w:rPr>
        <w:t>meg</w:t>
      </w:r>
      <w:r w:rsidR="00D525C7" w:rsidRPr="0077431F">
        <w:rPr>
          <w:rFonts w:ascii="Arial" w:hAnsi="Arial" w:cs="Arial"/>
          <w:sz w:val="20"/>
          <w:szCs w:val="20"/>
        </w:rPr>
        <w:t xml:space="preserve"> </w:t>
      </w:r>
      <w:r w:rsidRPr="0077431F">
        <w:rPr>
          <w:rFonts w:ascii="Arial" w:hAnsi="Arial" w:cs="Arial"/>
          <w:sz w:val="20"/>
          <w:szCs w:val="20"/>
        </w:rPr>
        <w:t>kell adni.</w:t>
      </w:r>
    </w:p>
    <w:p w14:paraId="585E7F1E" w14:textId="77777777" w:rsidR="00C92BDE" w:rsidRDefault="00C92BDE" w:rsidP="00665FCA">
      <w:pPr>
        <w:jc w:val="both"/>
        <w:rPr>
          <w:rFonts w:ascii="Arial" w:hAnsi="Arial" w:cs="Arial"/>
          <w:sz w:val="20"/>
          <w:szCs w:val="20"/>
        </w:rPr>
      </w:pPr>
    </w:p>
    <w:p w14:paraId="4D4ABF61" w14:textId="77777777" w:rsidR="00665FCA" w:rsidRPr="0077431F" w:rsidRDefault="00665FCA" w:rsidP="00665FCA">
      <w:pPr>
        <w:jc w:val="both"/>
        <w:rPr>
          <w:rFonts w:ascii="Arial" w:hAnsi="Arial" w:cs="Arial"/>
          <w:b/>
          <w:bCs/>
          <w:sz w:val="20"/>
          <w:szCs w:val="20"/>
        </w:rPr>
      </w:pPr>
      <w:r w:rsidRPr="00C92BDE">
        <w:rPr>
          <w:rFonts w:ascii="Arial" w:hAnsi="Arial" w:cs="Arial"/>
          <w:b/>
          <w:bCs/>
          <w:sz w:val="20"/>
          <w:szCs w:val="20"/>
        </w:rPr>
        <w:t>25C1517 Riasztás oka: ötvenmillió forintot elérő vagy meghaladó összegű pénzátutalás nem magyar adószámmal rendelkező jogi személy és jogi személyiséggel nem rendelkező ügyfél részére, vagy általa kezdeményezve</w:t>
      </w:r>
    </w:p>
    <w:p w14:paraId="479CBB96" w14:textId="77777777"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62D5510B" w14:textId="77777777" w:rsidR="00665FCA" w:rsidRDefault="00665FCA" w:rsidP="00665FCA">
      <w:pPr>
        <w:jc w:val="both"/>
        <w:rPr>
          <w:rFonts w:ascii="Arial" w:hAnsi="Arial" w:cs="Arial"/>
          <w:sz w:val="20"/>
          <w:szCs w:val="20"/>
        </w:rPr>
      </w:pPr>
    </w:p>
    <w:p w14:paraId="2C92EDE3" w14:textId="2920E73C"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25C15171 25C1517</w:t>
      </w:r>
      <w:r w:rsidR="009D0514">
        <w:rPr>
          <w:rFonts w:ascii="Arial" w:hAnsi="Arial" w:cs="Arial"/>
          <w:b/>
          <w:bCs/>
          <w:sz w:val="20"/>
          <w:szCs w:val="20"/>
        </w:rPr>
        <w:t>-ből:</w:t>
      </w:r>
      <w:r w:rsidRPr="0077431F">
        <w:rPr>
          <w:rFonts w:ascii="Arial" w:hAnsi="Arial" w:cs="Arial"/>
          <w:b/>
          <w:bCs/>
          <w:sz w:val="20"/>
          <w:szCs w:val="20"/>
        </w:rPr>
        <w:t xml:space="preserve"> a magas kockázati besorolású nem magyar adószámmal rendelkező jogi személy és jogi személyiséggel nem rendelkező ügyfelek pénzátutalásai kapcsán generált riasztások</w:t>
      </w:r>
    </w:p>
    <w:p w14:paraId="1BBCDD9B" w14:textId="424B55B3" w:rsidR="00665FCA"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sidR="00C92BDE">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sidR="007A1DD7">
        <w:rPr>
          <w:rFonts w:ascii="Arial" w:hAnsi="Arial" w:cs="Arial"/>
          <w:sz w:val="20"/>
          <w:szCs w:val="20"/>
        </w:rPr>
        <w:t>16. § (1)</w:t>
      </w:r>
      <w:r w:rsidRPr="004B77CB">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rendelkezéseinek megfelelően azon ügyfelek kockázati szintbe történő besorolását kell az adatszolgáltatónak elvégeznie, akikkel üzleti kapcsolatot létesít, így az adatsor vonatkozásában az eseti </w:t>
      </w:r>
      <w:r w:rsidRPr="004B77CB">
        <w:rPr>
          <w:rFonts w:ascii="Arial" w:hAnsi="Arial" w:cs="Arial"/>
          <w:sz w:val="20"/>
          <w:szCs w:val="20"/>
        </w:rPr>
        <w:lastRenderedPageBreak/>
        <w:t>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378E495E" w14:textId="77777777" w:rsidR="00665FCA" w:rsidRDefault="00665FCA" w:rsidP="00665FCA">
      <w:pPr>
        <w:jc w:val="both"/>
        <w:rPr>
          <w:rFonts w:ascii="Arial" w:hAnsi="Arial" w:cs="Arial"/>
          <w:sz w:val="20"/>
          <w:szCs w:val="20"/>
        </w:rPr>
      </w:pPr>
    </w:p>
    <w:p w14:paraId="68A16E9E" w14:textId="4D76EB42"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25C15172 25C1517</w:t>
      </w:r>
      <w:r w:rsidR="009D0514">
        <w:rPr>
          <w:rFonts w:ascii="Arial" w:hAnsi="Arial" w:cs="Arial"/>
          <w:b/>
          <w:bCs/>
          <w:sz w:val="20"/>
          <w:szCs w:val="20"/>
        </w:rPr>
        <w:t>-ből:</w:t>
      </w:r>
      <w:r w:rsidRPr="0077431F">
        <w:rPr>
          <w:rFonts w:ascii="Arial" w:hAnsi="Arial" w:cs="Arial"/>
          <w:b/>
          <w:bCs/>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141D8A94" w14:textId="256A22E0" w:rsidR="00665FCA" w:rsidRPr="0077431F"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valamint a </w:t>
      </w:r>
      <w:del w:id="285" w:author="MNB" w:date="2024-08-23T14:21:00Z">
        <w:r w:rsidRPr="004B77CB">
          <w:rPr>
            <w:rFonts w:ascii="Arial" w:hAnsi="Arial" w:cs="Arial"/>
            <w:sz w:val="20"/>
            <w:szCs w:val="20"/>
          </w:rPr>
          <w:delText>26/2020. (VIII.</w:delText>
        </w:r>
        <w:r w:rsidR="00C54ADA">
          <w:rPr>
            <w:rFonts w:ascii="Arial" w:hAnsi="Arial" w:cs="Arial"/>
            <w:sz w:val="20"/>
            <w:szCs w:val="20"/>
          </w:rPr>
          <w:delText xml:space="preserve"> </w:delText>
        </w:r>
        <w:r w:rsidRPr="004B77CB">
          <w:rPr>
            <w:rFonts w:ascii="Arial" w:hAnsi="Arial" w:cs="Arial"/>
            <w:sz w:val="20"/>
            <w:szCs w:val="20"/>
          </w:rPr>
          <w:delText>25</w:delText>
        </w:r>
      </w:del>
      <w:del w:id="286" w:author="MNB" w:date="2024-08-23T14:32:00Z">
        <w:r w:rsidR="00565562" w:rsidDel="004161D0">
          <w:rPr>
            <w:rFonts w:ascii="Arial" w:hAnsi="Arial" w:cs="Arial"/>
            <w:bCs/>
            <w:sz w:val="20"/>
            <w:szCs w:val="20"/>
          </w:rPr>
          <w:delText>.)</w:delText>
        </w:r>
      </w:del>
      <w:r w:rsidRPr="004B77CB">
        <w:rPr>
          <w:rFonts w:ascii="Arial" w:hAnsi="Arial" w:cs="Arial"/>
          <w:sz w:val="20"/>
          <w:szCs w:val="20"/>
        </w:rPr>
        <w:t xml:space="preserve"> </w:t>
      </w:r>
      <w:ins w:id="287" w:author="MNB" w:date="2024-08-23T14:32:00Z">
        <w:r w:rsidR="004161D0">
          <w:rPr>
            <w:rFonts w:ascii="Arial" w:hAnsi="Arial" w:cs="Arial"/>
            <w:bCs/>
            <w:sz w:val="20"/>
            <w:szCs w:val="20"/>
          </w:rPr>
          <w:t xml:space="preserve">30/2024. (VI. 24.) </w:t>
        </w:r>
      </w:ins>
      <w:r w:rsidRPr="004B77CB">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w:t>
      </w:r>
      <w:r w:rsidR="00C54ADA">
        <w:rPr>
          <w:rFonts w:ascii="Arial" w:hAnsi="Arial" w:cs="Arial"/>
          <w:sz w:val="20"/>
          <w:szCs w:val="20"/>
        </w:rPr>
        <w:t xml:space="preserve"> </w:t>
      </w:r>
      <w:r w:rsidR="00D525C7">
        <w:rPr>
          <w:rFonts w:ascii="Arial" w:hAnsi="Arial" w:cs="Arial"/>
          <w:sz w:val="20"/>
          <w:szCs w:val="20"/>
        </w:rPr>
        <w:t>meg</w:t>
      </w:r>
      <w:r w:rsidR="00D525C7" w:rsidRPr="004B77CB">
        <w:rPr>
          <w:rFonts w:ascii="Arial" w:hAnsi="Arial" w:cs="Arial"/>
          <w:sz w:val="20"/>
          <w:szCs w:val="20"/>
        </w:rPr>
        <w:t xml:space="preserve"> </w:t>
      </w:r>
      <w:r w:rsidRPr="004B77CB">
        <w:rPr>
          <w:rFonts w:ascii="Arial" w:hAnsi="Arial" w:cs="Arial"/>
          <w:sz w:val="20"/>
          <w:szCs w:val="20"/>
        </w:rPr>
        <w:t>kell adni.</w:t>
      </w:r>
    </w:p>
    <w:p w14:paraId="5285E860" w14:textId="77777777" w:rsidR="00B469B1" w:rsidRPr="00B469B1" w:rsidRDefault="00B469B1" w:rsidP="00B469B1">
      <w:pPr>
        <w:jc w:val="both"/>
        <w:rPr>
          <w:rFonts w:ascii="Arial" w:hAnsi="Arial" w:cs="Arial"/>
          <w:b/>
          <w:bCs/>
          <w:sz w:val="20"/>
          <w:szCs w:val="20"/>
        </w:rPr>
      </w:pPr>
    </w:p>
    <w:p w14:paraId="0F60D6FB" w14:textId="177362B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2 Adatszolgáltató által definiált szűrési feltételek által generált riasztások </w:t>
      </w:r>
    </w:p>
    <w:p w14:paraId="11240F43" w14:textId="5004A70A"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azon riasztások darabszáma, amelyek szűrési feltételei az adatszolgáltató által kerültek meghatározásra és a riasztások nem esnek a 25C1</w:t>
      </w:r>
      <w:r w:rsidR="00665FCA">
        <w:rPr>
          <w:rFonts w:ascii="Arial" w:hAnsi="Arial" w:cs="Arial"/>
          <w:bCs/>
          <w:sz w:val="20"/>
          <w:szCs w:val="20"/>
        </w:rPr>
        <w:t>5</w:t>
      </w:r>
      <w:r w:rsidRPr="00B469B1">
        <w:rPr>
          <w:rFonts w:ascii="Arial" w:hAnsi="Arial" w:cs="Arial"/>
          <w:bCs/>
          <w:sz w:val="20"/>
          <w:szCs w:val="20"/>
        </w:rPr>
        <w:t xml:space="preserve">1 sorban megadott kritériumok alá.  </w:t>
      </w:r>
    </w:p>
    <w:p w14:paraId="2F6A3A08" w14:textId="77777777" w:rsidR="00B469B1" w:rsidRPr="00B469B1" w:rsidRDefault="00B469B1" w:rsidP="00B469B1">
      <w:pPr>
        <w:jc w:val="both"/>
        <w:rPr>
          <w:rFonts w:ascii="Arial" w:hAnsi="Arial" w:cs="Arial"/>
          <w:b/>
          <w:bCs/>
          <w:sz w:val="20"/>
          <w:szCs w:val="20"/>
        </w:rPr>
      </w:pPr>
    </w:p>
    <w:p w14:paraId="194123B1" w14:textId="3F58484E"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 Az adatszolgáltató nem tudta a szűrések elemzését és értékelését határidőn belül elvégezni</w:t>
      </w:r>
    </w:p>
    <w:p w14:paraId="73030E85" w14:textId="575E8083" w:rsidR="00B469B1" w:rsidRDefault="00B469B1" w:rsidP="00B469B1">
      <w:pPr>
        <w:jc w:val="both"/>
        <w:rPr>
          <w:rFonts w:ascii="Arial" w:hAnsi="Arial" w:cs="Arial"/>
          <w:bCs/>
          <w:sz w:val="20"/>
          <w:szCs w:val="20"/>
        </w:rPr>
      </w:pPr>
      <w:r w:rsidRPr="00B469B1">
        <w:rPr>
          <w:rFonts w:ascii="Arial" w:hAnsi="Arial" w:cs="Arial"/>
          <w:bCs/>
          <w:sz w:val="20"/>
          <w:szCs w:val="20"/>
        </w:rPr>
        <w:t>Azon szűréseknek a darabszáma a tárgynegyedévben, amelyeknek az elemzését és értékelését az adatszolgáltató a</w:t>
      </w:r>
      <w:r w:rsidR="00565562">
        <w:rPr>
          <w:rFonts w:ascii="Arial" w:hAnsi="Arial" w:cs="Arial"/>
          <w:bCs/>
          <w:sz w:val="20"/>
          <w:szCs w:val="20"/>
        </w:rPr>
        <w:t xml:space="preserve"> </w:t>
      </w:r>
      <w:del w:id="288"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 25.</w:delText>
        </w:r>
        <w:r w:rsidR="00771CF0" w:rsidRPr="00D56CBA">
          <w:rPr>
            <w:rFonts w:ascii="Arial" w:hAnsi="Arial" w:cs="Arial"/>
            <w:sz w:val="20"/>
            <w:szCs w:val="20"/>
          </w:rPr>
          <w:delText>)</w:delText>
        </w:r>
      </w:del>
      <w:ins w:id="289" w:author="MNB" w:date="2024-08-23T14:21:00Z">
        <w:r w:rsidR="00565562">
          <w:rPr>
            <w:rFonts w:ascii="Arial" w:hAnsi="Arial" w:cs="Arial"/>
            <w:bCs/>
            <w:sz w:val="20"/>
            <w:szCs w:val="20"/>
          </w:rPr>
          <w:t>30/2024. (VI. 24.)</w:t>
        </w:r>
      </w:ins>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del w:id="290" w:author="MNB" w:date="2024-08-23T14:21:00Z">
        <w:r w:rsidRPr="00166F6E">
          <w:rPr>
            <w:rFonts w:ascii="Arial" w:hAnsi="Arial" w:cs="Arial"/>
            <w:bCs/>
            <w:sz w:val="20"/>
            <w:szCs w:val="20"/>
          </w:rPr>
          <w:delText>37</w:delText>
        </w:r>
      </w:del>
      <w:ins w:id="291" w:author="MNB" w:date="2024-08-23T14:21:00Z">
        <w:r w:rsidR="00565562">
          <w:rPr>
            <w:rFonts w:ascii="Arial" w:hAnsi="Arial" w:cs="Arial"/>
            <w:bCs/>
            <w:sz w:val="20"/>
            <w:szCs w:val="20"/>
          </w:rPr>
          <w:t>31</w:t>
        </w:r>
      </w:ins>
      <w:r w:rsidR="00565562">
        <w:rPr>
          <w:rFonts w:ascii="Arial" w:hAnsi="Arial" w:cs="Arial"/>
          <w:bCs/>
          <w:sz w:val="20"/>
          <w:szCs w:val="20"/>
        </w:rPr>
        <w:t>.</w:t>
      </w:r>
      <w:r w:rsidRPr="00166F6E">
        <w:rPr>
          <w:rFonts w:ascii="Arial" w:hAnsi="Arial" w:cs="Arial"/>
          <w:bCs/>
          <w:sz w:val="20"/>
          <w:szCs w:val="20"/>
        </w:rPr>
        <w:t xml:space="preserve"> § (2) bekezdésében</w:t>
      </w:r>
      <w:r w:rsidRPr="00B469B1">
        <w:rPr>
          <w:rFonts w:ascii="Arial" w:hAnsi="Arial" w:cs="Arial"/>
          <w:bCs/>
          <w:sz w:val="20"/>
          <w:szCs w:val="20"/>
        </w:rPr>
        <w:t xml:space="preserve"> meghatározott határidőn belül nem végezte el.</w:t>
      </w:r>
    </w:p>
    <w:p w14:paraId="19A5A053" w14:textId="58FA6630" w:rsidR="00665FCA" w:rsidRPr="00B469B1" w:rsidRDefault="00665FCA" w:rsidP="00B469B1">
      <w:pPr>
        <w:jc w:val="both"/>
        <w:rPr>
          <w:rFonts w:ascii="Arial" w:hAnsi="Arial" w:cs="Arial"/>
          <w:bCs/>
          <w:sz w:val="20"/>
          <w:szCs w:val="20"/>
        </w:rPr>
      </w:pPr>
      <w:r w:rsidRPr="004B77CB">
        <w:rPr>
          <w:rFonts w:ascii="Arial" w:hAnsi="Arial" w:cs="Arial"/>
          <w:bCs/>
          <w:sz w:val="20"/>
          <w:szCs w:val="20"/>
        </w:rPr>
        <w:t>A 25C16 sorban kimutatott adatokat</w:t>
      </w:r>
      <w:r w:rsidR="00674931">
        <w:rPr>
          <w:rFonts w:ascii="Arial" w:hAnsi="Arial" w:cs="Arial"/>
          <w:bCs/>
          <w:sz w:val="20"/>
          <w:szCs w:val="20"/>
        </w:rPr>
        <w:t xml:space="preserve"> </w:t>
      </w:r>
      <w:ins w:id="292" w:author="MNB" w:date="2024-08-23T14:21:00Z">
        <w:r w:rsidR="00674931">
          <w:rPr>
            <w:rFonts w:ascii="Arial" w:hAnsi="Arial" w:cs="Arial"/>
            <w:bCs/>
            <w:sz w:val="20"/>
            <w:szCs w:val="20"/>
          </w:rPr>
          <w:t>2025. február 28-áig</w:t>
        </w:r>
        <w:r w:rsidRPr="004B77CB">
          <w:rPr>
            <w:rFonts w:ascii="Arial" w:hAnsi="Arial" w:cs="Arial"/>
            <w:bCs/>
            <w:sz w:val="20"/>
            <w:szCs w:val="20"/>
          </w:rPr>
          <w:t xml:space="preserve"> </w:t>
        </w:r>
      </w:ins>
      <w:r w:rsidRPr="004B77CB">
        <w:rPr>
          <w:rFonts w:ascii="Arial" w:hAnsi="Arial" w:cs="Arial"/>
          <w:bCs/>
          <w:sz w:val="20"/>
          <w:szCs w:val="20"/>
        </w:rPr>
        <w:t>a 25C161</w:t>
      </w:r>
      <w:r w:rsidR="00C92BDE">
        <w:rPr>
          <w:rFonts w:ascii="Arial" w:hAnsi="Arial" w:cs="Arial"/>
          <w:bCs/>
          <w:sz w:val="20"/>
          <w:szCs w:val="20"/>
        </w:rPr>
        <w:t>–</w:t>
      </w:r>
      <w:r w:rsidRPr="004B77CB">
        <w:rPr>
          <w:rFonts w:ascii="Arial" w:hAnsi="Arial" w:cs="Arial"/>
          <w:bCs/>
          <w:sz w:val="20"/>
          <w:szCs w:val="20"/>
        </w:rPr>
        <w:t>25C162 sorban a riasztás okára való tekintettel kell tovább bontani. A 25C16 sor egyenlő a 25C161 és a 25C162 sor összegével.</w:t>
      </w:r>
    </w:p>
    <w:p w14:paraId="5751009F" w14:textId="77777777" w:rsidR="00B469B1" w:rsidRPr="00B469B1" w:rsidRDefault="00B469B1" w:rsidP="00B469B1">
      <w:pPr>
        <w:jc w:val="both"/>
        <w:rPr>
          <w:rFonts w:ascii="Arial" w:hAnsi="Arial" w:cs="Arial"/>
          <w:b/>
          <w:bCs/>
          <w:sz w:val="20"/>
          <w:szCs w:val="20"/>
        </w:rPr>
      </w:pPr>
    </w:p>
    <w:p w14:paraId="5991BAC9" w14:textId="111F45CC"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1 Kötelező, </w:t>
      </w:r>
      <w:r w:rsidR="00771CF0" w:rsidRPr="00771CF0">
        <w:rPr>
          <w:rFonts w:ascii="Arial" w:hAnsi="Arial" w:cs="Arial"/>
          <w:b/>
          <w:sz w:val="20"/>
          <w:szCs w:val="20"/>
        </w:rPr>
        <w:t xml:space="preserve">a </w:t>
      </w:r>
      <w:del w:id="293" w:author="MNB" w:date="2024-08-23T14:21:00Z">
        <w:r w:rsidR="00726C35" w:rsidRPr="00D56CBA">
          <w:rPr>
            <w:rFonts w:ascii="Arial" w:hAnsi="Arial" w:cs="Arial"/>
            <w:b/>
            <w:sz w:val="20"/>
            <w:szCs w:val="20"/>
          </w:rPr>
          <w:delText>26</w:delText>
        </w:r>
        <w:r w:rsidR="00771CF0" w:rsidRPr="00D56CBA">
          <w:rPr>
            <w:rFonts w:ascii="Arial" w:hAnsi="Arial" w:cs="Arial"/>
            <w:b/>
            <w:sz w:val="20"/>
            <w:szCs w:val="20"/>
          </w:rPr>
          <w:delText>/2020. (</w:delText>
        </w:r>
        <w:r w:rsidR="00726C35" w:rsidRPr="00D56CBA">
          <w:rPr>
            <w:rFonts w:ascii="Arial" w:hAnsi="Arial" w:cs="Arial"/>
            <w:b/>
            <w:sz w:val="20"/>
            <w:szCs w:val="20"/>
          </w:rPr>
          <w:delText>VIII. 25</w:delText>
        </w:r>
      </w:del>
      <w:del w:id="294" w:author="MNB" w:date="2024-08-23T14:33:00Z">
        <w:r w:rsidR="00674931" w:rsidRPr="006E4F1F" w:rsidDel="004161D0">
          <w:rPr>
            <w:rFonts w:ascii="Arial" w:hAnsi="Arial" w:cs="Arial"/>
            <w:b/>
            <w:sz w:val="20"/>
            <w:szCs w:val="20"/>
          </w:rPr>
          <w:delText>.)</w:delText>
        </w:r>
        <w:r w:rsidR="00771CF0" w:rsidRPr="00F93A6E" w:rsidDel="004161D0">
          <w:rPr>
            <w:rFonts w:ascii="Arial" w:hAnsi="Arial" w:cs="Arial"/>
            <w:sz w:val="20"/>
            <w:szCs w:val="20"/>
          </w:rPr>
          <w:delText xml:space="preserve"> </w:delText>
        </w:r>
      </w:del>
      <w:ins w:id="295" w:author="MNB" w:date="2024-08-23T14:33:00Z">
        <w:r w:rsidR="004161D0" w:rsidRPr="006E4F1F">
          <w:rPr>
            <w:rFonts w:ascii="Arial" w:hAnsi="Arial" w:cs="Arial"/>
            <w:b/>
            <w:sz w:val="20"/>
            <w:szCs w:val="20"/>
          </w:rPr>
          <w:t>30/2024. (VI. 24</w:t>
        </w:r>
        <w:r w:rsidR="004161D0">
          <w:rPr>
            <w:rFonts w:ascii="Arial" w:hAnsi="Arial" w:cs="Arial"/>
            <w:b/>
            <w:sz w:val="20"/>
            <w:szCs w:val="20"/>
          </w:rPr>
          <w:t xml:space="preserve">.) </w:t>
        </w:r>
      </w:ins>
      <w:r w:rsidRPr="00B469B1">
        <w:rPr>
          <w:rFonts w:ascii="Arial" w:hAnsi="Arial" w:cs="Arial"/>
          <w:b/>
          <w:bCs/>
          <w:sz w:val="20"/>
          <w:szCs w:val="20"/>
        </w:rPr>
        <w:t>MNB rendelet szerinti szűrési feltételek által generált riasztások</w:t>
      </w:r>
    </w:p>
    <w:p w14:paraId="46B7A7DB" w14:textId="1BE16495"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w:t>
      </w:r>
      <w:r w:rsidRPr="00B469B1">
        <w:rPr>
          <w:rFonts w:ascii="Arial" w:hAnsi="Arial" w:cs="Arial"/>
          <w:b/>
          <w:sz w:val="20"/>
          <w:szCs w:val="20"/>
        </w:rPr>
        <w:t xml:space="preserve"> </w:t>
      </w:r>
      <w:r w:rsidRPr="00B469B1">
        <w:rPr>
          <w:rFonts w:ascii="Arial" w:hAnsi="Arial" w:cs="Arial"/>
          <w:bCs/>
          <w:sz w:val="20"/>
          <w:szCs w:val="20"/>
        </w:rPr>
        <w:t>a</w:t>
      </w:r>
      <w:r w:rsidR="00674931">
        <w:rPr>
          <w:rFonts w:ascii="Arial" w:hAnsi="Arial" w:cs="Arial"/>
          <w:bCs/>
          <w:sz w:val="20"/>
          <w:szCs w:val="20"/>
        </w:rPr>
        <w:t xml:space="preserve"> </w:t>
      </w:r>
      <w:del w:id="296"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 25.</w:delText>
        </w:r>
        <w:r w:rsidR="00771CF0" w:rsidRPr="00D56CBA">
          <w:rPr>
            <w:rFonts w:ascii="Arial" w:hAnsi="Arial" w:cs="Arial"/>
            <w:sz w:val="20"/>
            <w:szCs w:val="20"/>
          </w:rPr>
          <w:delText>)</w:delText>
        </w:r>
      </w:del>
      <w:ins w:id="297" w:author="MNB" w:date="2024-08-23T14:21:00Z">
        <w:r w:rsidR="00674931">
          <w:rPr>
            <w:rFonts w:ascii="Arial" w:hAnsi="Arial" w:cs="Arial"/>
            <w:bCs/>
            <w:sz w:val="20"/>
            <w:szCs w:val="20"/>
          </w:rPr>
          <w:t>30/2024. (VI. 24.)</w:t>
        </w:r>
      </w:ins>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del w:id="298" w:author="MNB" w:date="2024-08-23T14:21:00Z">
        <w:r w:rsidRPr="007B154F">
          <w:rPr>
            <w:rFonts w:ascii="Arial" w:hAnsi="Arial" w:cs="Arial"/>
            <w:bCs/>
            <w:sz w:val="20"/>
            <w:szCs w:val="20"/>
          </w:rPr>
          <w:delText>36</w:delText>
        </w:r>
      </w:del>
      <w:ins w:id="299" w:author="MNB" w:date="2024-08-23T14:21:00Z">
        <w:r w:rsidR="00674931">
          <w:rPr>
            <w:rFonts w:ascii="Arial" w:hAnsi="Arial" w:cs="Arial"/>
            <w:bCs/>
            <w:sz w:val="20"/>
            <w:szCs w:val="20"/>
          </w:rPr>
          <w:t>30</w:t>
        </w:r>
      </w:ins>
      <w:r w:rsidR="00674931">
        <w:rPr>
          <w:rFonts w:ascii="Arial" w:hAnsi="Arial" w:cs="Arial"/>
          <w:bCs/>
          <w:sz w:val="20"/>
          <w:szCs w:val="20"/>
        </w:rPr>
        <w:t>.</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által generált riasztások tárgynegyedévi darabszáma, amelynek az elemzését és értékelését az adatszolgáltató a</w:t>
      </w:r>
      <w:r w:rsidR="00771CF0">
        <w:rPr>
          <w:rFonts w:ascii="Arial" w:hAnsi="Arial" w:cs="Arial"/>
          <w:bCs/>
          <w:sz w:val="20"/>
          <w:szCs w:val="20"/>
        </w:rPr>
        <w:t xml:space="preserve"> </w:t>
      </w:r>
      <w:del w:id="300"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 25</w:delText>
        </w:r>
      </w:del>
      <w:del w:id="301" w:author="MNB" w:date="2024-08-23T14:33:00Z">
        <w:r w:rsidR="00674931" w:rsidDel="004161D0">
          <w:rPr>
            <w:rFonts w:ascii="Arial" w:hAnsi="Arial" w:cs="Arial"/>
            <w:bCs/>
            <w:sz w:val="20"/>
            <w:szCs w:val="20"/>
          </w:rPr>
          <w:delText>.)</w:delText>
        </w:r>
      </w:del>
      <w:ins w:id="302" w:author="MNB" w:date="2024-08-23T14:33:00Z">
        <w:r w:rsidR="004161D0">
          <w:rPr>
            <w:rFonts w:ascii="Arial" w:hAnsi="Arial" w:cs="Arial"/>
            <w:bCs/>
            <w:sz w:val="20"/>
            <w:szCs w:val="20"/>
          </w:rPr>
          <w:t>30/2024. (VI. 24.)</w:t>
        </w:r>
      </w:ins>
      <w:r w:rsidR="00771CF0">
        <w:rPr>
          <w:rFonts w:ascii="Arial" w:hAnsi="Arial" w:cs="Arial"/>
          <w:sz w:val="20"/>
          <w:szCs w:val="20"/>
        </w:rPr>
        <w:t xml:space="preserve"> </w:t>
      </w:r>
      <w:r w:rsidRPr="00B469B1">
        <w:rPr>
          <w:rFonts w:ascii="Arial" w:hAnsi="Arial" w:cs="Arial"/>
          <w:bCs/>
          <w:sz w:val="20"/>
          <w:szCs w:val="20"/>
        </w:rPr>
        <w:t xml:space="preserve">MNB rendelet szerinti határidőben nem végezte el. </w:t>
      </w:r>
    </w:p>
    <w:p w14:paraId="0EAF598C" w14:textId="77777777" w:rsidR="00B469B1" w:rsidRPr="00B469B1" w:rsidRDefault="00B469B1" w:rsidP="00B469B1">
      <w:pPr>
        <w:jc w:val="both"/>
        <w:rPr>
          <w:rFonts w:ascii="Arial" w:hAnsi="Arial" w:cs="Arial"/>
          <w:b/>
          <w:bCs/>
          <w:sz w:val="20"/>
          <w:szCs w:val="20"/>
        </w:rPr>
      </w:pPr>
    </w:p>
    <w:p w14:paraId="780B134B" w14:textId="2B79C0C7"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2 Adatszolgáltató által definiált szűrési feltételek által generált riasztások </w:t>
      </w:r>
    </w:p>
    <w:p w14:paraId="5BF0105E" w14:textId="72C6A05E" w:rsidR="00B469B1" w:rsidRPr="00B469B1" w:rsidRDefault="00B469B1" w:rsidP="00B469B1">
      <w:pPr>
        <w:jc w:val="both"/>
        <w:rPr>
          <w:rFonts w:ascii="Arial" w:hAnsi="Arial" w:cs="Arial"/>
          <w:b/>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 azon riasztások darabszáma, amelyek szűrési feltételei az adatszolgáltató által kerültek meghatározásra és a feltételek nem esnek a</w:t>
      </w:r>
      <w:r w:rsidR="00771CF0">
        <w:rPr>
          <w:rFonts w:ascii="Arial" w:hAnsi="Arial" w:cs="Arial"/>
          <w:bCs/>
          <w:sz w:val="20"/>
          <w:szCs w:val="20"/>
        </w:rPr>
        <w:t xml:space="preserve"> </w:t>
      </w:r>
      <w:del w:id="303"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w:delText>
        </w:r>
        <w:r w:rsidR="00B92009">
          <w:rPr>
            <w:rFonts w:ascii="Arial" w:hAnsi="Arial" w:cs="Arial"/>
            <w:sz w:val="20"/>
            <w:szCs w:val="20"/>
          </w:rPr>
          <w:delText xml:space="preserve"> </w:delText>
        </w:r>
        <w:r w:rsidR="00726C35" w:rsidRPr="00D56CBA">
          <w:rPr>
            <w:rFonts w:ascii="Arial" w:hAnsi="Arial" w:cs="Arial"/>
            <w:sz w:val="20"/>
            <w:szCs w:val="20"/>
          </w:rPr>
          <w:delText>25.</w:delText>
        </w:r>
        <w:r w:rsidR="00771CF0" w:rsidRPr="00D56CBA">
          <w:rPr>
            <w:rFonts w:ascii="Arial" w:hAnsi="Arial" w:cs="Arial"/>
            <w:sz w:val="20"/>
            <w:szCs w:val="20"/>
          </w:rPr>
          <w:delText>)</w:delText>
        </w:r>
      </w:del>
      <w:ins w:id="304" w:author="MNB" w:date="2024-08-23T14:21:00Z">
        <w:r w:rsidR="00674931">
          <w:rPr>
            <w:rFonts w:ascii="Arial" w:hAnsi="Arial" w:cs="Arial"/>
            <w:bCs/>
            <w:sz w:val="20"/>
            <w:szCs w:val="20"/>
          </w:rPr>
          <w:t>30/2024. (VI. 24.)</w:t>
        </w:r>
      </w:ins>
      <w:r w:rsidR="00771CF0">
        <w:rPr>
          <w:rFonts w:ascii="Arial" w:hAnsi="Arial" w:cs="Arial"/>
          <w:sz w:val="20"/>
          <w:szCs w:val="20"/>
        </w:rPr>
        <w:t xml:space="preserve"> </w:t>
      </w:r>
      <w:r w:rsidRPr="00B469B1">
        <w:rPr>
          <w:rFonts w:ascii="Arial" w:hAnsi="Arial" w:cs="Arial"/>
          <w:bCs/>
          <w:sz w:val="20"/>
          <w:szCs w:val="20"/>
        </w:rPr>
        <w:t xml:space="preserve">MNB rendelet </w:t>
      </w:r>
      <w:del w:id="305" w:author="MNB" w:date="2024-08-23T14:21:00Z">
        <w:r w:rsidRPr="007B154F">
          <w:rPr>
            <w:rFonts w:ascii="Arial" w:hAnsi="Arial" w:cs="Arial"/>
            <w:bCs/>
            <w:sz w:val="20"/>
            <w:szCs w:val="20"/>
          </w:rPr>
          <w:delText>36</w:delText>
        </w:r>
      </w:del>
      <w:ins w:id="306" w:author="MNB" w:date="2024-08-23T14:21:00Z">
        <w:r w:rsidR="00674931">
          <w:rPr>
            <w:rFonts w:ascii="Arial" w:hAnsi="Arial" w:cs="Arial"/>
            <w:bCs/>
            <w:sz w:val="20"/>
            <w:szCs w:val="20"/>
          </w:rPr>
          <w:t>30</w:t>
        </w:r>
      </w:ins>
      <w:r w:rsidR="00674931">
        <w:rPr>
          <w:rFonts w:ascii="Arial" w:hAnsi="Arial" w:cs="Arial"/>
          <w:bCs/>
          <w:sz w:val="20"/>
          <w:szCs w:val="20"/>
        </w:rPr>
        <w:t>.</w:t>
      </w:r>
      <w:r w:rsidRPr="007B154F">
        <w:rPr>
          <w:rFonts w:ascii="Arial" w:hAnsi="Arial" w:cs="Arial"/>
          <w:bCs/>
          <w:sz w:val="20"/>
          <w:szCs w:val="20"/>
        </w:rPr>
        <w:t xml:space="preserve"> §</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alá, és amely riasztásoknak az elemzését és értékelését az adatszolgáltató a</w:t>
      </w:r>
      <w:r w:rsidR="00726C35">
        <w:rPr>
          <w:rFonts w:ascii="Arial" w:hAnsi="Arial" w:cs="Arial"/>
          <w:bCs/>
          <w:sz w:val="20"/>
          <w:szCs w:val="20"/>
        </w:rPr>
        <w:t xml:space="preserve"> </w:t>
      </w:r>
      <w:del w:id="307"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B15F1B" w:rsidRPr="00D56CBA">
          <w:rPr>
            <w:rFonts w:ascii="Arial" w:hAnsi="Arial" w:cs="Arial"/>
            <w:sz w:val="20"/>
            <w:szCs w:val="20"/>
          </w:rPr>
          <w:delText>VIII.</w:delText>
        </w:r>
        <w:r w:rsidR="00DF7918" w:rsidRPr="00D56CBA">
          <w:rPr>
            <w:rFonts w:ascii="Arial" w:hAnsi="Arial" w:cs="Arial"/>
            <w:sz w:val="20"/>
            <w:szCs w:val="20"/>
          </w:rPr>
          <w:delText xml:space="preserve"> </w:delText>
        </w:r>
        <w:r w:rsidR="00B15F1B" w:rsidRPr="00D56CBA">
          <w:rPr>
            <w:rFonts w:ascii="Arial" w:hAnsi="Arial" w:cs="Arial"/>
            <w:sz w:val="20"/>
            <w:szCs w:val="20"/>
          </w:rPr>
          <w:delText>25</w:delText>
        </w:r>
      </w:del>
      <w:del w:id="308" w:author="MNB" w:date="2024-08-23T14:33:00Z">
        <w:r w:rsidR="006E5BA3" w:rsidDel="004161D0">
          <w:rPr>
            <w:rFonts w:ascii="Arial" w:hAnsi="Arial" w:cs="Arial"/>
            <w:bCs/>
            <w:sz w:val="20"/>
            <w:szCs w:val="20"/>
          </w:rPr>
          <w:delText>.)</w:delText>
        </w:r>
      </w:del>
      <w:ins w:id="309" w:author="MNB" w:date="2024-08-23T14:33:00Z">
        <w:r w:rsidR="004161D0">
          <w:rPr>
            <w:rFonts w:ascii="Arial" w:hAnsi="Arial" w:cs="Arial"/>
            <w:bCs/>
            <w:sz w:val="20"/>
            <w:szCs w:val="20"/>
          </w:rPr>
          <w:t>30/2024. (VI. 24.)</w:t>
        </w:r>
      </w:ins>
      <w:r w:rsidRPr="00B469B1">
        <w:rPr>
          <w:rFonts w:ascii="Arial" w:hAnsi="Arial" w:cs="Arial"/>
          <w:bCs/>
          <w:sz w:val="20"/>
          <w:szCs w:val="20"/>
        </w:rPr>
        <w:t xml:space="preserve"> MNB rendelet szerinti határidőben nem végezte el.</w:t>
      </w:r>
    </w:p>
    <w:p w14:paraId="23B0C42F" w14:textId="77777777" w:rsidR="00B469B1" w:rsidRPr="00B469B1" w:rsidRDefault="00B469B1" w:rsidP="00B469B1">
      <w:pPr>
        <w:jc w:val="both"/>
        <w:rPr>
          <w:rFonts w:ascii="Arial" w:hAnsi="Arial" w:cs="Arial"/>
          <w:b/>
          <w:bCs/>
          <w:sz w:val="20"/>
          <w:szCs w:val="20"/>
        </w:rPr>
      </w:pPr>
    </w:p>
    <w:p w14:paraId="4F631757" w14:textId="403F583F" w:rsidR="00B469B1" w:rsidRPr="00B469B1" w:rsidRDefault="00B469B1" w:rsidP="00B469B1">
      <w:pPr>
        <w:jc w:val="both"/>
        <w:rPr>
          <w:rFonts w:ascii="Arial" w:hAnsi="Arial" w:cs="Arial"/>
          <w:b/>
          <w:bCs/>
          <w:sz w:val="20"/>
          <w:szCs w:val="20"/>
        </w:rPr>
      </w:pPr>
      <w:bookmarkStart w:id="310" w:name="_Hlk41579897"/>
      <w:r w:rsidRPr="00B469B1">
        <w:rPr>
          <w:rFonts w:ascii="Arial" w:hAnsi="Arial" w:cs="Arial"/>
          <w:b/>
          <w:bCs/>
          <w:sz w:val="20"/>
          <w:szCs w:val="20"/>
        </w:rPr>
        <w:t>25C1</w:t>
      </w:r>
      <w:r w:rsidR="00665FCA">
        <w:rPr>
          <w:rFonts w:ascii="Arial" w:hAnsi="Arial" w:cs="Arial"/>
          <w:b/>
          <w:bCs/>
          <w:sz w:val="20"/>
          <w:szCs w:val="20"/>
        </w:rPr>
        <w:t>7</w:t>
      </w:r>
      <w:r w:rsidRPr="00B469B1">
        <w:rPr>
          <w:rFonts w:ascii="Arial" w:hAnsi="Arial" w:cs="Arial"/>
          <w:b/>
          <w:bCs/>
          <w:sz w:val="20"/>
          <w:szCs w:val="20"/>
        </w:rPr>
        <w:t xml:space="preserve"> Saját bejelentések</w:t>
      </w:r>
    </w:p>
    <w:p w14:paraId="27833D66"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262E7C2F" w14:textId="0F0505C2" w:rsidR="00665FCA" w:rsidRPr="00B469B1" w:rsidRDefault="00665FCA" w:rsidP="00665FCA">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sidR="00F404E2">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sidR="00F404E2">
        <w:rPr>
          <w:rFonts w:ascii="Arial" w:hAnsi="Arial" w:cs="Arial"/>
          <w:bCs/>
          <w:sz w:val="20"/>
          <w:szCs w:val="20"/>
        </w:rPr>
        <w:t>–</w:t>
      </w:r>
      <w:r w:rsidRPr="004B77CB">
        <w:rPr>
          <w:rFonts w:ascii="Arial" w:hAnsi="Arial" w:cs="Arial"/>
          <w:bCs/>
          <w:color w:val="auto"/>
          <w:sz w:val="20"/>
          <w:szCs w:val="20"/>
        </w:rPr>
        <w:t>25C173 sor összegével.</w:t>
      </w:r>
    </w:p>
    <w:p w14:paraId="70D72EE5" w14:textId="77777777" w:rsidR="00B469B1" w:rsidRPr="00F40147" w:rsidRDefault="00B469B1" w:rsidP="00F40147">
      <w:pPr>
        <w:jc w:val="both"/>
        <w:rPr>
          <w:rFonts w:ascii="Arial" w:hAnsi="Arial" w:cs="Arial"/>
          <w:b/>
          <w:bCs/>
          <w:sz w:val="20"/>
          <w:szCs w:val="20"/>
        </w:rPr>
      </w:pPr>
    </w:p>
    <w:p w14:paraId="0A2EF3EA" w14:textId="4A3D407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1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pénzmosás gyanúja miatt tett bejelentések</w:t>
      </w:r>
    </w:p>
    <w:p w14:paraId="46502110" w14:textId="1C392ACA"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0B11407A" w14:textId="77777777" w:rsidR="00B469B1" w:rsidRPr="00F40147" w:rsidRDefault="00B469B1" w:rsidP="00F40147">
      <w:pPr>
        <w:jc w:val="both"/>
        <w:rPr>
          <w:rFonts w:ascii="Arial" w:hAnsi="Arial" w:cs="Arial"/>
          <w:b/>
          <w:bCs/>
          <w:sz w:val="20"/>
          <w:szCs w:val="20"/>
        </w:rPr>
      </w:pPr>
    </w:p>
    <w:p w14:paraId="2FE33DBF" w14:textId="25AF88F7"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2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terrorizmus finanszírozása gyanúja miatt tett bejelentések</w:t>
      </w:r>
    </w:p>
    <w:p w14:paraId="3BC48F6B" w14:textId="14CB0AFD"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7EBEDD33" w14:textId="77777777" w:rsidR="00B469B1" w:rsidRPr="00B469B1" w:rsidRDefault="00B469B1" w:rsidP="00B469B1">
      <w:pPr>
        <w:pStyle w:val="Default"/>
        <w:jc w:val="both"/>
        <w:rPr>
          <w:rFonts w:ascii="Arial" w:hAnsi="Arial" w:cs="Arial"/>
          <w:bCs/>
          <w:color w:val="auto"/>
          <w:sz w:val="20"/>
          <w:szCs w:val="20"/>
        </w:rPr>
      </w:pPr>
    </w:p>
    <w:p w14:paraId="7B38EBDA" w14:textId="3EA6CAE5"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lastRenderedPageBreak/>
        <w:t>25C1</w:t>
      </w:r>
      <w:r w:rsidR="00665FCA">
        <w:rPr>
          <w:rFonts w:ascii="Arial" w:hAnsi="Arial" w:cs="Arial"/>
          <w:b/>
          <w:bCs/>
          <w:sz w:val="20"/>
          <w:szCs w:val="20"/>
        </w:rPr>
        <w:t>7</w:t>
      </w:r>
      <w:r w:rsidRPr="00F40147">
        <w:rPr>
          <w:rFonts w:ascii="Arial" w:hAnsi="Arial" w:cs="Arial"/>
          <w:b/>
          <w:bCs/>
          <w:sz w:val="20"/>
          <w:szCs w:val="20"/>
        </w:rPr>
        <w:t>3 A Kit. alapján tett bejelentések</w:t>
      </w:r>
    </w:p>
    <w:p w14:paraId="51BD13FD" w14:textId="1FC904EB"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bookmarkEnd w:id="310"/>
    <w:p w14:paraId="5DB4AC3F" w14:textId="2EC4CEC1" w:rsidR="00B469B1" w:rsidRDefault="00B469B1" w:rsidP="00F40147">
      <w:pPr>
        <w:jc w:val="both"/>
        <w:rPr>
          <w:rFonts w:ascii="Arial" w:hAnsi="Arial" w:cs="Arial"/>
          <w:b/>
          <w:bCs/>
          <w:sz w:val="20"/>
          <w:szCs w:val="20"/>
        </w:rPr>
      </w:pPr>
    </w:p>
    <w:p w14:paraId="7740D6D5" w14:textId="0090D873"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8</w:t>
      </w:r>
      <w:r w:rsidRPr="00F40147">
        <w:rPr>
          <w:rFonts w:ascii="Arial" w:hAnsi="Arial" w:cs="Arial"/>
          <w:b/>
          <w:bCs/>
          <w:sz w:val="20"/>
          <w:szCs w:val="20"/>
        </w:rPr>
        <w:t>: 4 munkanapra felfüggesztett tranzakciók</w:t>
      </w:r>
    </w:p>
    <w:p w14:paraId="0850F1BD" w14:textId="2A1AB202" w:rsidR="00665FCA" w:rsidRDefault="00665FCA" w:rsidP="00665FCA">
      <w:pPr>
        <w:pStyle w:val="Default"/>
        <w:jc w:val="both"/>
        <w:rPr>
          <w:rFonts w:ascii="Arial" w:hAnsi="Arial" w:cs="Arial"/>
          <w:color w:val="auto"/>
          <w:sz w:val="20"/>
          <w:szCs w:val="20"/>
        </w:rPr>
      </w:pPr>
      <w:r w:rsidRPr="00665FCA">
        <w:rPr>
          <w:rFonts w:ascii="Arial" w:hAnsi="Arial" w:cs="Arial"/>
          <w:color w:val="auto"/>
          <w:sz w:val="20"/>
          <w:szCs w:val="20"/>
        </w:rPr>
        <w:t xml:space="preserve"> </w:t>
      </w:r>
      <w:r w:rsidRPr="004B77CB">
        <w:rPr>
          <w:rFonts w:ascii="Arial" w:hAnsi="Arial" w:cs="Arial"/>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4B77CB">
        <w:rPr>
          <w:rFonts w:ascii="Arial" w:hAnsi="Arial" w:cs="Arial"/>
          <w:color w:val="auto"/>
          <w:sz w:val="20"/>
          <w:szCs w:val="20"/>
        </w:rPr>
        <w:t>Pmt</w:t>
      </w:r>
      <w:proofErr w:type="spellEnd"/>
      <w:r w:rsidRPr="004B77CB">
        <w:rPr>
          <w:rFonts w:ascii="Arial" w:hAnsi="Arial" w:cs="Arial"/>
          <w:color w:val="auto"/>
          <w:sz w:val="20"/>
          <w:szCs w:val="20"/>
        </w:rPr>
        <w:t>. 34. § (1) bekezdése szerint saját hatáskörben, vagy 35. § (1) bekezdése alapján a pénzügyi információs egység rendelkezésének megfelelően felfüggesztette.</w:t>
      </w:r>
    </w:p>
    <w:p w14:paraId="24569C47" w14:textId="77777777" w:rsidR="00665FCA" w:rsidRDefault="00665FCA" w:rsidP="00665FCA">
      <w:pPr>
        <w:pStyle w:val="Default"/>
        <w:jc w:val="both"/>
        <w:rPr>
          <w:rFonts w:ascii="Arial" w:hAnsi="Arial" w:cs="Arial"/>
          <w:color w:val="auto"/>
          <w:sz w:val="20"/>
          <w:szCs w:val="20"/>
        </w:rPr>
      </w:pPr>
    </w:p>
    <w:p w14:paraId="29B6279C" w14:textId="02AEC939" w:rsidR="00665FCA" w:rsidRPr="00B469B1" w:rsidRDefault="00665FCA" w:rsidP="00665FCA">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0D7EA371" w14:textId="4C1A6104" w:rsidR="00B469B1" w:rsidRPr="00B469B1" w:rsidRDefault="00B469B1" w:rsidP="00B469B1">
      <w:pPr>
        <w:pStyle w:val="Default"/>
        <w:jc w:val="both"/>
        <w:rPr>
          <w:rFonts w:ascii="Arial" w:hAnsi="Arial" w:cs="Arial"/>
          <w:color w:val="auto"/>
          <w:sz w:val="20"/>
          <w:szCs w:val="20"/>
        </w:rPr>
      </w:pPr>
    </w:p>
    <w:p w14:paraId="4E50D57B" w14:textId="77777777" w:rsidR="00B469B1" w:rsidRPr="00F40147" w:rsidRDefault="00B469B1" w:rsidP="00F40147">
      <w:pPr>
        <w:jc w:val="both"/>
        <w:rPr>
          <w:rFonts w:ascii="Arial" w:hAnsi="Arial" w:cs="Arial"/>
          <w:b/>
          <w:bCs/>
          <w:sz w:val="20"/>
          <w:szCs w:val="20"/>
        </w:rPr>
      </w:pPr>
    </w:p>
    <w:p w14:paraId="0E1AA8B4" w14:textId="4246C8D7" w:rsidR="00B469B1"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11 Adatszolgáltató által kezdeményezett felfüggesztések</w:t>
      </w:r>
    </w:p>
    <w:p w14:paraId="73DF0849" w14:textId="3EB9E058" w:rsidR="00B469B1" w:rsidRDefault="009B78C2" w:rsidP="00F40147">
      <w:pPr>
        <w:jc w:val="both"/>
        <w:rPr>
          <w:rFonts w:ascii="Arial" w:hAnsi="Arial" w:cs="Arial"/>
          <w:bCs/>
          <w:sz w:val="20"/>
          <w:szCs w:val="20"/>
        </w:rPr>
      </w:pPr>
      <w:r w:rsidRPr="004B77CB">
        <w:rPr>
          <w:rFonts w:ascii="Arial" w:hAnsi="Arial" w:cs="Arial"/>
          <w:bCs/>
          <w:sz w:val="20"/>
          <w:szCs w:val="20"/>
        </w:rPr>
        <w:t xml:space="preserve">A </w:t>
      </w:r>
      <w:r>
        <w:rPr>
          <w:rFonts w:ascii="Arial" w:hAnsi="Arial" w:cs="Arial"/>
          <w:bCs/>
          <w:sz w:val="20"/>
          <w:szCs w:val="20"/>
        </w:rPr>
        <w:t>2</w:t>
      </w:r>
      <w:r w:rsidRPr="004B77CB">
        <w:rPr>
          <w:rFonts w:ascii="Arial" w:hAnsi="Arial" w:cs="Arial"/>
          <w:bCs/>
          <w:sz w:val="20"/>
          <w:szCs w:val="20"/>
        </w:rPr>
        <w:t xml:space="preserve">5C18 sorból azon ügyletek darabszámát és összegét kell megadni, amelyek teljesítésének felfüggesztését a </w:t>
      </w:r>
      <w:proofErr w:type="spellStart"/>
      <w:r w:rsidRPr="004B77CB">
        <w:rPr>
          <w:rFonts w:ascii="Arial" w:hAnsi="Arial" w:cs="Arial"/>
          <w:bCs/>
          <w:sz w:val="20"/>
          <w:szCs w:val="20"/>
        </w:rPr>
        <w:t>Pmt</w:t>
      </w:r>
      <w:proofErr w:type="spellEnd"/>
      <w:r w:rsidRPr="004B77CB">
        <w:rPr>
          <w:rFonts w:ascii="Arial" w:hAnsi="Arial" w:cs="Arial"/>
          <w:bCs/>
          <w:sz w:val="20"/>
          <w:szCs w:val="20"/>
        </w:rPr>
        <w:t>. 34. § (1) bekezdése alapján az adatszolgáltató kezdeményezte</w:t>
      </w:r>
      <w:r>
        <w:rPr>
          <w:rFonts w:ascii="Arial" w:hAnsi="Arial" w:cs="Arial"/>
          <w:bCs/>
          <w:sz w:val="20"/>
          <w:szCs w:val="20"/>
        </w:rPr>
        <w:t>.</w:t>
      </w:r>
    </w:p>
    <w:p w14:paraId="19F28CF1" w14:textId="77777777" w:rsidR="0098394D" w:rsidRPr="00F40147" w:rsidRDefault="0098394D" w:rsidP="00F40147">
      <w:pPr>
        <w:jc w:val="both"/>
        <w:rPr>
          <w:rFonts w:ascii="Arial" w:hAnsi="Arial" w:cs="Arial"/>
          <w:b/>
          <w:bCs/>
          <w:sz w:val="20"/>
          <w:szCs w:val="20"/>
        </w:rPr>
      </w:pPr>
    </w:p>
    <w:p w14:paraId="4E4DC8FD" w14:textId="13EAB78B"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12 Pénzügyi információs egységként működő hatóság által kezdeményezett felfüggesztések</w:t>
      </w:r>
    </w:p>
    <w:p w14:paraId="19245E1D" w14:textId="1407B8B0"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 </w:t>
      </w:r>
      <w:r w:rsidR="009B78C2">
        <w:rPr>
          <w:rFonts w:ascii="Arial" w:hAnsi="Arial" w:cs="Arial"/>
          <w:bCs/>
          <w:color w:val="auto"/>
          <w:sz w:val="20"/>
          <w:szCs w:val="20"/>
        </w:rPr>
        <w:t>ügyletek darabszámát és összegét kell megadni, amelyek</w:t>
      </w:r>
      <w:r w:rsidR="00355488">
        <w:rPr>
          <w:rFonts w:ascii="Arial" w:hAnsi="Arial" w:cs="Arial"/>
          <w:bCs/>
          <w:color w:val="auto"/>
          <w:sz w:val="20"/>
          <w:szCs w:val="20"/>
        </w:rPr>
        <w:t xml:space="preserve"> </w:t>
      </w:r>
      <w:r w:rsidR="009B78C2">
        <w:rPr>
          <w:rFonts w:ascii="Arial" w:hAnsi="Arial" w:cs="Arial"/>
          <w:bCs/>
          <w:color w:val="auto"/>
          <w:sz w:val="20"/>
          <w:szCs w:val="20"/>
        </w:rPr>
        <w:t>teljesítését az adatszolgáltató</w:t>
      </w:r>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(1) bekezdése alapján a pénzügyi információs egység</w:t>
      </w:r>
      <w:r w:rsidR="009B78C2">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7429E15C" w14:textId="77777777" w:rsidR="00A728B4" w:rsidRDefault="00A728B4">
      <w:pPr>
        <w:pStyle w:val="Default"/>
        <w:jc w:val="both"/>
        <w:rPr>
          <w:del w:id="311" w:author="MNB" w:date="2024-08-23T14:21:00Z"/>
          <w:rFonts w:ascii="Arial" w:hAnsi="Arial" w:cs="Arial"/>
          <w:bCs/>
          <w:color w:val="auto"/>
          <w:sz w:val="20"/>
          <w:szCs w:val="20"/>
        </w:rPr>
      </w:pPr>
    </w:p>
    <w:p w14:paraId="3F105172" w14:textId="5B7FAD5E" w:rsidR="00B469B1" w:rsidRPr="00F40147" w:rsidRDefault="00B469B1" w:rsidP="00A728B4">
      <w:pPr>
        <w:jc w:val="both"/>
        <w:rPr>
          <w:rFonts w:ascii="Arial" w:hAnsi="Arial" w:cs="Arial"/>
          <w:b/>
          <w:bCs/>
          <w:sz w:val="20"/>
          <w:szCs w:val="20"/>
        </w:rPr>
      </w:pPr>
    </w:p>
    <w:p w14:paraId="7011694A" w14:textId="0615915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 xml:space="preserve">2 </w:t>
      </w:r>
      <w:r w:rsidR="00096582" w:rsidRPr="00096582">
        <w:rPr>
          <w:rFonts w:ascii="Arial" w:hAnsi="Arial" w:cs="Arial"/>
          <w:b/>
          <w:bCs/>
          <w:sz w:val="20"/>
          <w:szCs w:val="20"/>
        </w:rPr>
        <w:t>25C1</w:t>
      </w:r>
      <w:r w:rsidR="009B78C2">
        <w:rPr>
          <w:rFonts w:ascii="Arial" w:hAnsi="Arial" w:cs="Arial"/>
          <w:b/>
          <w:bCs/>
          <w:sz w:val="20"/>
          <w:szCs w:val="20"/>
        </w:rPr>
        <w:t>8</w:t>
      </w:r>
      <w:r w:rsidR="00096582" w:rsidRPr="00096582">
        <w:rPr>
          <w:rFonts w:ascii="Arial" w:hAnsi="Arial" w:cs="Arial"/>
          <w:b/>
          <w:bCs/>
          <w:sz w:val="20"/>
          <w:szCs w:val="20"/>
        </w:rPr>
        <w:t>-ból: p</w:t>
      </w:r>
      <w:r w:rsidRPr="00F40147">
        <w:rPr>
          <w:rFonts w:ascii="Arial" w:hAnsi="Arial" w:cs="Arial"/>
          <w:b/>
          <w:bCs/>
          <w:sz w:val="20"/>
          <w:szCs w:val="20"/>
        </w:rPr>
        <w:t>énzügyi információs egységként működő hatóság kérésére meghosszabbított felfüggesztések</w:t>
      </w:r>
    </w:p>
    <w:p w14:paraId="670124C8" w14:textId="42AC2A60"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w:t>
      </w:r>
      <w:r w:rsidR="0033155A">
        <w:rPr>
          <w:rFonts w:ascii="Arial" w:hAnsi="Arial" w:cs="Arial"/>
          <w:bCs/>
          <w:color w:val="auto"/>
          <w:sz w:val="20"/>
          <w:szCs w:val="20"/>
        </w:rPr>
        <w:t xml:space="preserve"> </w:t>
      </w:r>
      <w:r w:rsidR="009B78C2">
        <w:rPr>
          <w:rFonts w:ascii="Arial" w:hAnsi="Arial" w:cs="Arial"/>
          <w:bCs/>
          <w:color w:val="auto"/>
          <w:sz w:val="20"/>
          <w:szCs w:val="20"/>
        </w:rPr>
        <w:t>ügyletek darabszámát és összegét kell megadni</w:t>
      </w:r>
      <w:r w:rsidRPr="00B469B1">
        <w:rPr>
          <w:rFonts w:ascii="Arial" w:hAnsi="Arial" w:cs="Arial"/>
          <w:bCs/>
          <w:color w:val="auto"/>
          <w:sz w:val="20"/>
          <w:szCs w:val="20"/>
        </w:rPr>
        <w:t xml:space="preserve">, amelyek esetében az adatszolgáltató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(3) bekezdése alapján a pénzügyi információs egységként működő hatóság jelzésére a felfüggesztést meghosszabbította.</w:t>
      </w:r>
    </w:p>
    <w:p w14:paraId="3113EE1D" w14:textId="77777777" w:rsidR="009B78C2" w:rsidRDefault="009B78C2" w:rsidP="00B469B1">
      <w:pPr>
        <w:pStyle w:val="Default"/>
        <w:jc w:val="both"/>
        <w:rPr>
          <w:rFonts w:ascii="Arial" w:hAnsi="Arial" w:cs="Arial"/>
          <w:bCs/>
          <w:color w:val="auto"/>
          <w:sz w:val="20"/>
          <w:szCs w:val="20"/>
        </w:rPr>
      </w:pPr>
    </w:p>
    <w:p w14:paraId="68A6E0F0" w14:textId="77777777" w:rsidR="009B78C2" w:rsidRPr="0077431F" w:rsidRDefault="009B78C2" w:rsidP="009B78C2">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5A11CEFD" w14:textId="16D06557" w:rsidR="009B78C2" w:rsidRDefault="009B78C2" w:rsidP="009B78C2">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ténylegesen zárolt, illetve lefoglalt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összegét kell feltüntetni. </w:t>
      </w:r>
      <w:r w:rsidR="00D525C7">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31ECF1E3" w14:textId="77777777" w:rsidR="00B469B1" w:rsidRPr="00F40147" w:rsidRDefault="00B469B1" w:rsidP="00F40147">
      <w:pPr>
        <w:jc w:val="both"/>
        <w:rPr>
          <w:rFonts w:ascii="Arial" w:hAnsi="Arial" w:cs="Arial"/>
          <w:b/>
          <w:bCs/>
          <w:sz w:val="20"/>
          <w:szCs w:val="20"/>
        </w:rPr>
      </w:pPr>
    </w:p>
    <w:p w14:paraId="1A597579" w14:textId="72D69739"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w:t>
      </w:r>
      <w:r w:rsidR="009B78C2">
        <w:rPr>
          <w:rFonts w:ascii="Arial" w:hAnsi="Arial" w:cs="Arial"/>
          <w:b/>
          <w:bCs/>
          <w:sz w:val="20"/>
          <w:szCs w:val="20"/>
        </w:rPr>
        <w:t>20</w:t>
      </w:r>
      <w:r w:rsidRPr="00F40147">
        <w:rPr>
          <w:rFonts w:ascii="Arial" w:hAnsi="Arial" w:cs="Arial"/>
          <w:b/>
          <w:bCs/>
          <w:sz w:val="20"/>
          <w:szCs w:val="20"/>
        </w:rPr>
        <w:t xml:space="preserve"> Terrorista, illetve szankciós listák alapján zárolt követelések</w:t>
      </w:r>
    </w:p>
    <w:p w14:paraId="74FC565B"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72544E8E" w14:textId="77777777" w:rsidR="009B78C2" w:rsidRDefault="009B78C2" w:rsidP="00B469B1">
      <w:pPr>
        <w:pStyle w:val="Default"/>
        <w:jc w:val="both"/>
        <w:rPr>
          <w:rFonts w:ascii="Arial" w:hAnsi="Arial" w:cs="Arial"/>
          <w:bCs/>
          <w:color w:val="auto"/>
          <w:sz w:val="20"/>
          <w:szCs w:val="20"/>
        </w:rPr>
      </w:pPr>
    </w:p>
    <w:p w14:paraId="04993597" w14:textId="77777777" w:rsidR="009B78C2" w:rsidRPr="0077431F" w:rsidRDefault="009B78C2" w:rsidP="009B78C2">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09EBB42" w14:textId="04A9A3F3" w:rsidR="009B78C2" w:rsidRPr="00B469B1" w:rsidRDefault="009B78C2" w:rsidP="009B78C2">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0F89D221" w14:textId="77777777" w:rsidR="00B469B1" w:rsidRPr="00F40147" w:rsidRDefault="00B469B1" w:rsidP="00F40147">
      <w:pPr>
        <w:jc w:val="both"/>
        <w:rPr>
          <w:rFonts w:ascii="Arial" w:hAnsi="Arial" w:cs="Arial"/>
          <w:b/>
          <w:bCs/>
          <w:sz w:val="20"/>
          <w:szCs w:val="20"/>
        </w:rPr>
      </w:pPr>
    </w:p>
    <w:p w14:paraId="23C98B11" w14:textId="2677BC35" w:rsidR="00B469B1" w:rsidRDefault="00B469B1" w:rsidP="00F40147">
      <w:pPr>
        <w:jc w:val="both"/>
        <w:rPr>
          <w:rFonts w:ascii="Arial" w:hAnsi="Arial" w:cs="Arial"/>
          <w:b/>
          <w:bCs/>
          <w:sz w:val="20"/>
          <w:szCs w:val="20"/>
        </w:rPr>
      </w:pPr>
      <w:bookmarkStart w:id="312" w:name="_Hlk42507415"/>
      <w:r w:rsidRPr="00F40147">
        <w:rPr>
          <w:rFonts w:ascii="Arial" w:hAnsi="Arial" w:cs="Arial"/>
          <w:b/>
          <w:bCs/>
          <w:sz w:val="20"/>
          <w:szCs w:val="20"/>
        </w:rPr>
        <w:t>25C2</w:t>
      </w:r>
      <w:r w:rsidR="009B78C2">
        <w:rPr>
          <w:rFonts w:ascii="Arial" w:hAnsi="Arial" w:cs="Arial"/>
          <w:b/>
          <w:bCs/>
          <w:sz w:val="20"/>
          <w:szCs w:val="20"/>
        </w:rPr>
        <w:t>2</w:t>
      </w:r>
      <w:r w:rsidRPr="00F40147">
        <w:rPr>
          <w:rFonts w:ascii="Arial" w:hAnsi="Arial" w:cs="Arial"/>
          <w:b/>
          <w:bCs/>
          <w:sz w:val="20"/>
          <w:szCs w:val="20"/>
        </w:rPr>
        <w:t xml:space="preserve"> </w:t>
      </w:r>
      <w:r w:rsidR="009B78C2">
        <w:rPr>
          <w:rFonts w:ascii="Arial" w:hAnsi="Arial" w:cs="Arial"/>
          <w:b/>
          <w:bCs/>
          <w:sz w:val="20"/>
          <w:szCs w:val="20"/>
        </w:rPr>
        <w:t xml:space="preserve">Kockázatmentesítés keretében </w:t>
      </w:r>
      <w:r w:rsidR="00D525C7" w:rsidRPr="00F40147">
        <w:rPr>
          <w:rFonts w:ascii="Arial" w:hAnsi="Arial" w:cs="Arial"/>
          <w:b/>
          <w:bCs/>
          <w:sz w:val="20"/>
          <w:szCs w:val="20"/>
        </w:rPr>
        <w:t>meg</w:t>
      </w:r>
      <w:r w:rsidR="009B78C2">
        <w:rPr>
          <w:rFonts w:ascii="Arial" w:hAnsi="Arial" w:cs="Arial"/>
          <w:b/>
          <w:bCs/>
          <w:sz w:val="20"/>
          <w:szCs w:val="20"/>
        </w:rPr>
        <w:t>vizsgált</w:t>
      </w:r>
      <w:r w:rsidRPr="00F40147">
        <w:rPr>
          <w:rFonts w:ascii="Arial" w:hAnsi="Arial" w:cs="Arial"/>
          <w:b/>
          <w:bCs/>
          <w:sz w:val="20"/>
          <w:szCs w:val="20"/>
        </w:rPr>
        <w:t xml:space="preserve"> </w:t>
      </w:r>
      <w:r w:rsidR="00D525C7" w:rsidRPr="00F40147">
        <w:rPr>
          <w:rFonts w:ascii="Arial" w:hAnsi="Arial" w:cs="Arial"/>
          <w:b/>
          <w:bCs/>
          <w:sz w:val="20"/>
          <w:szCs w:val="20"/>
        </w:rPr>
        <w:t>ügyfélkapcsolatok</w:t>
      </w:r>
    </w:p>
    <w:p w14:paraId="05E8C074" w14:textId="0D54ED77" w:rsidR="00B469B1" w:rsidRPr="00F40147" w:rsidRDefault="00771CF0" w:rsidP="00F40147">
      <w:pPr>
        <w:jc w:val="both"/>
        <w:rPr>
          <w:rFonts w:ascii="Arial" w:hAnsi="Arial" w:cs="Arial"/>
          <w:bCs/>
          <w:sz w:val="20"/>
          <w:szCs w:val="20"/>
        </w:rPr>
      </w:pPr>
      <w:r w:rsidRPr="00E71797">
        <w:rPr>
          <w:rFonts w:ascii="Arial" w:hAnsi="Arial" w:cs="Arial"/>
          <w:bCs/>
          <w:sz w:val="20"/>
          <w:szCs w:val="20"/>
        </w:rPr>
        <w:t>A</w:t>
      </w:r>
      <w:r w:rsidR="009B78C2">
        <w:rPr>
          <w:rFonts w:ascii="Arial" w:hAnsi="Arial" w:cs="Arial"/>
          <w:bCs/>
          <w:sz w:val="20"/>
          <w:szCs w:val="20"/>
        </w:rPr>
        <w:t>zon üzleti kapcsolatok számát szükséges megadni, amelyek vonatkozásában a tárgynegyedévben a</w:t>
      </w:r>
      <w:r w:rsidRPr="00E71797">
        <w:rPr>
          <w:rFonts w:ascii="Arial" w:hAnsi="Arial" w:cs="Arial"/>
          <w:b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395910" w:rsidRPr="00395910">
        <w:rPr>
          <w:rFonts w:ascii="Arial" w:hAnsi="Arial" w:cs="Arial"/>
          <w:sz w:val="20"/>
          <w:szCs w:val="20"/>
        </w:rPr>
        <w:t>14/2020. (XII. 17.)</w:t>
      </w:r>
      <w:r w:rsidR="00395910" w:rsidRPr="00395910">
        <w:t xml:space="preserve"> </w:t>
      </w:r>
      <w:r w:rsidRPr="00E71797">
        <w:rPr>
          <w:rFonts w:ascii="Arial" w:hAnsi="Arial" w:cs="Arial"/>
          <w:bCs/>
          <w:sz w:val="20"/>
          <w:szCs w:val="20"/>
        </w:rPr>
        <w:t xml:space="preserve">MNB ajánlás [a továbbiakban: </w:t>
      </w:r>
      <w:r w:rsidR="00395910" w:rsidRPr="00395910">
        <w:rPr>
          <w:rFonts w:ascii="Arial" w:hAnsi="Arial" w:cs="Arial"/>
          <w:sz w:val="20"/>
          <w:szCs w:val="20"/>
        </w:rPr>
        <w:t>14/2020. (XII. 17.)</w:t>
      </w:r>
      <w:r w:rsidRPr="00E71797">
        <w:rPr>
          <w:rFonts w:ascii="Arial" w:hAnsi="Arial" w:cs="Arial"/>
          <w:bCs/>
          <w:sz w:val="20"/>
          <w:szCs w:val="20"/>
        </w:rPr>
        <w:t xml:space="preserve"> MNB ajánlás]</w:t>
      </w:r>
      <w:r>
        <w:rPr>
          <w:rFonts w:ascii="Arial" w:hAnsi="Arial" w:cs="Arial"/>
          <w:bCs/>
          <w:sz w:val="20"/>
          <w:szCs w:val="20"/>
        </w:rPr>
        <w:t xml:space="preserve"> </w:t>
      </w:r>
      <w:r w:rsidR="00B469B1" w:rsidRPr="00F40147">
        <w:rPr>
          <w:rFonts w:ascii="Arial" w:hAnsi="Arial" w:cs="Arial"/>
          <w:bCs/>
          <w:sz w:val="20"/>
          <w:szCs w:val="20"/>
        </w:rPr>
        <w:t>IV. fejezetében meghatározott és felállított bizottság</w:t>
      </w:r>
      <w:r w:rsidR="009B78C2">
        <w:rPr>
          <w:rFonts w:ascii="Arial" w:hAnsi="Arial" w:cs="Arial"/>
          <w:bCs/>
          <w:sz w:val="20"/>
          <w:szCs w:val="20"/>
        </w:rPr>
        <w:t>, vagy a pénzmosás</w:t>
      </w:r>
      <w:r w:rsidR="00A359AB">
        <w:rPr>
          <w:rFonts w:ascii="Arial" w:hAnsi="Arial" w:cs="Arial"/>
          <w:bCs/>
          <w:sz w:val="20"/>
          <w:szCs w:val="20"/>
        </w:rPr>
        <w:t>-</w:t>
      </w:r>
      <w:r w:rsidR="009B78C2">
        <w:rPr>
          <w:rFonts w:ascii="Arial" w:hAnsi="Arial" w:cs="Arial"/>
          <w:bCs/>
          <w:sz w:val="20"/>
          <w:szCs w:val="20"/>
        </w:rPr>
        <w:t xml:space="preserve"> és terrorizmusfinanszírozás</w:t>
      </w:r>
      <w:r w:rsidR="00A359AB">
        <w:rPr>
          <w:rFonts w:ascii="Arial" w:hAnsi="Arial" w:cs="Arial"/>
          <w:bCs/>
          <w:sz w:val="20"/>
          <w:szCs w:val="20"/>
        </w:rPr>
        <w:t>-</w:t>
      </w:r>
      <w:r w:rsidR="009B78C2">
        <w:rPr>
          <w:rFonts w:ascii="Arial" w:hAnsi="Arial" w:cs="Arial"/>
          <w:bCs/>
          <w:sz w:val="20"/>
          <w:szCs w:val="20"/>
        </w:rPr>
        <w:t>megelőzési feladatokat ellátó terület kockázatmentesítés keretében vizsgálta – annak eredményétől függetlenül – az üzleti kapcsolat megszüntetésének szükségességét</w:t>
      </w:r>
      <w:r w:rsidR="00B469B1" w:rsidRPr="00277892">
        <w:rPr>
          <w:rFonts w:ascii="Arial" w:hAnsi="Arial" w:cs="Arial"/>
          <w:bCs/>
          <w:sz w:val="20"/>
          <w:szCs w:val="20"/>
        </w:rPr>
        <w:t xml:space="preserve">. </w:t>
      </w:r>
      <w:r w:rsidR="00F40147" w:rsidRPr="00277892">
        <w:rPr>
          <w:rFonts w:ascii="Arial" w:hAnsi="Arial" w:cs="Arial"/>
          <w:bCs/>
          <w:sz w:val="20"/>
          <w:szCs w:val="20"/>
        </w:rPr>
        <w:t>Amennyiben</w:t>
      </w:r>
      <w:r w:rsidR="00F40147" w:rsidRPr="00277892">
        <w:rPr>
          <w:rFonts w:ascii="Arial" w:hAnsi="Arial" w:cs="Arial"/>
          <w:sz w:val="20"/>
          <w:szCs w:val="20"/>
        </w:rPr>
        <w:t xml:space="preserve"> egy </w:t>
      </w:r>
      <w:r w:rsidR="009B78C2">
        <w:rPr>
          <w:rFonts w:ascii="Arial" w:hAnsi="Arial" w:cs="Arial"/>
          <w:sz w:val="20"/>
          <w:szCs w:val="20"/>
        </w:rPr>
        <w:lastRenderedPageBreak/>
        <w:t xml:space="preserve">ügyfélkapcsolatot több körben is vizsgált az adatszolgáltató </w:t>
      </w:r>
      <w:r w:rsidR="006353C7" w:rsidRPr="00277892">
        <w:rPr>
          <w:rFonts w:ascii="Arial" w:hAnsi="Arial" w:cs="Arial"/>
          <w:sz w:val="20"/>
          <w:szCs w:val="20"/>
        </w:rPr>
        <w:t xml:space="preserve">az adott negyedévben, </w:t>
      </w:r>
      <w:r w:rsidR="00F40147" w:rsidRPr="00277892">
        <w:rPr>
          <w:rFonts w:ascii="Arial" w:hAnsi="Arial" w:cs="Arial"/>
          <w:sz w:val="20"/>
          <w:szCs w:val="20"/>
        </w:rPr>
        <w:t>az egynek jelentendő.</w:t>
      </w:r>
      <w:r w:rsidR="00F40147" w:rsidRPr="00F40147">
        <w:rPr>
          <w:rFonts w:ascii="Arial" w:hAnsi="Arial" w:cs="Arial"/>
          <w:bCs/>
          <w:sz w:val="20"/>
          <w:szCs w:val="20"/>
        </w:rPr>
        <w:t xml:space="preserve"> </w:t>
      </w:r>
    </w:p>
    <w:bookmarkEnd w:id="312"/>
    <w:p w14:paraId="4D2BDB3C" w14:textId="77777777" w:rsidR="00B469B1" w:rsidRPr="00F40147" w:rsidRDefault="00B469B1" w:rsidP="00F40147">
      <w:pPr>
        <w:jc w:val="both"/>
        <w:rPr>
          <w:rFonts w:ascii="Arial" w:hAnsi="Arial" w:cs="Arial"/>
          <w:b/>
          <w:bCs/>
          <w:sz w:val="20"/>
          <w:szCs w:val="20"/>
        </w:rPr>
      </w:pPr>
    </w:p>
    <w:p w14:paraId="2686765F" w14:textId="67F9B20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1 Bejelentések száma miatt</w:t>
      </w:r>
    </w:p>
    <w:p w14:paraId="0F77F1BB" w14:textId="5D60ACF2"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xml:space="preserve">. 30. §-ában meghatározott bejelentések számossága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78156E6" w14:textId="77777777" w:rsidR="00B469B1" w:rsidRPr="00F40147" w:rsidRDefault="00B469B1" w:rsidP="00F40147">
      <w:pPr>
        <w:jc w:val="both"/>
        <w:rPr>
          <w:rFonts w:ascii="Arial" w:hAnsi="Arial" w:cs="Arial"/>
          <w:b/>
          <w:bCs/>
          <w:sz w:val="20"/>
          <w:szCs w:val="20"/>
        </w:rPr>
      </w:pPr>
    </w:p>
    <w:p w14:paraId="07EF5F5E" w14:textId="5E34751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2 Bejelentések összege miatt</w:t>
      </w:r>
    </w:p>
    <w:p w14:paraId="052A5A44" w14:textId="495EF77C"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xml:space="preserve">. 30. §-ában meghatározott bejelentések összege </w:t>
      </w:r>
      <w:r w:rsidR="005B540E">
        <w:rPr>
          <w:rFonts w:ascii="Arial" w:hAnsi="Arial" w:cs="Arial"/>
          <w:bCs/>
          <w:sz w:val="20"/>
          <w:szCs w:val="20"/>
        </w:rPr>
        <w:t>indokolta</w:t>
      </w:r>
      <w:r w:rsidRPr="00F40147">
        <w:rPr>
          <w:rFonts w:ascii="Arial" w:hAnsi="Arial" w:cs="Arial"/>
          <w:bCs/>
          <w:sz w:val="20"/>
          <w:szCs w:val="20"/>
        </w:rPr>
        <w:t xml:space="preserve"> </w:t>
      </w:r>
      <w:r w:rsidR="00644ACA">
        <w:rPr>
          <w:rFonts w:ascii="Arial" w:hAnsi="Arial" w:cs="Arial"/>
          <w:bCs/>
          <w:sz w:val="20"/>
          <w:szCs w:val="20"/>
        </w:rPr>
        <w:t>az üzleti kapcsolat megszüntetésének vizsgálatát</w:t>
      </w:r>
      <w:r w:rsidRPr="00F40147">
        <w:rPr>
          <w:rFonts w:ascii="Arial" w:hAnsi="Arial" w:cs="Arial"/>
          <w:bCs/>
          <w:sz w:val="20"/>
          <w:szCs w:val="20"/>
        </w:rPr>
        <w:t xml:space="preserve">.  </w:t>
      </w:r>
    </w:p>
    <w:p w14:paraId="44D59042" w14:textId="77777777" w:rsidR="00B469B1" w:rsidRPr="00F40147" w:rsidRDefault="00B469B1" w:rsidP="00F40147">
      <w:pPr>
        <w:jc w:val="both"/>
        <w:rPr>
          <w:rFonts w:ascii="Arial" w:hAnsi="Arial" w:cs="Arial"/>
          <w:b/>
          <w:bCs/>
          <w:sz w:val="20"/>
          <w:szCs w:val="20"/>
        </w:rPr>
      </w:pPr>
    </w:p>
    <w:p w14:paraId="500C1E99" w14:textId="671A3B00"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3 Pénzügyi információs egység tájékoztatása alapján</w:t>
      </w:r>
    </w:p>
    <w:p w14:paraId="7BFEBFA0" w14:textId="559F5848"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pénzügyi információs egységtől érkező tájékoztatás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F7C104D" w14:textId="77777777" w:rsidR="00B469B1" w:rsidRDefault="00B469B1" w:rsidP="00F40147">
      <w:pPr>
        <w:jc w:val="both"/>
        <w:rPr>
          <w:rFonts w:ascii="Arial" w:hAnsi="Arial" w:cs="Arial"/>
          <w:b/>
          <w:bCs/>
          <w:sz w:val="20"/>
          <w:szCs w:val="20"/>
        </w:rPr>
      </w:pPr>
    </w:p>
    <w:p w14:paraId="1D4BF4E0" w14:textId="77777777" w:rsidR="00644ACA" w:rsidRPr="0077431F" w:rsidRDefault="00644ACA" w:rsidP="00644ACA">
      <w:pPr>
        <w:jc w:val="both"/>
        <w:rPr>
          <w:rFonts w:ascii="Arial" w:hAnsi="Arial" w:cs="Arial"/>
          <w:b/>
          <w:sz w:val="20"/>
          <w:szCs w:val="20"/>
        </w:rPr>
      </w:pPr>
      <w:r w:rsidRPr="0077431F">
        <w:rPr>
          <w:rFonts w:ascii="Arial" w:hAnsi="Arial" w:cs="Arial"/>
          <w:b/>
          <w:sz w:val="20"/>
          <w:szCs w:val="20"/>
        </w:rPr>
        <w:t>25C224 Egyéb pénzmosási és terrorizmus finanszírozási kockázat miatt</w:t>
      </w:r>
    </w:p>
    <w:p w14:paraId="05FDEC73" w14:textId="02556407" w:rsidR="00644ACA" w:rsidRPr="00F40147" w:rsidRDefault="00644ACA" w:rsidP="00644ACA">
      <w:pPr>
        <w:jc w:val="both"/>
        <w:rPr>
          <w:rFonts w:ascii="Arial" w:hAnsi="Arial" w:cs="Arial"/>
          <w:bCs/>
          <w:sz w:val="20"/>
          <w:szCs w:val="20"/>
        </w:rPr>
      </w:pPr>
      <w:r w:rsidRPr="00BF68F7">
        <w:rPr>
          <w:rFonts w:ascii="Arial" w:hAnsi="Arial" w:cs="Arial"/>
          <w:bCs/>
          <w:sz w:val="20"/>
          <w:szCs w:val="20"/>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647E091E" w14:textId="77777777" w:rsidR="00644ACA" w:rsidRPr="00F40147" w:rsidRDefault="00644ACA" w:rsidP="00F40147">
      <w:pPr>
        <w:jc w:val="both"/>
        <w:rPr>
          <w:rFonts w:ascii="Arial" w:hAnsi="Arial" w:cs="Arial"/>
          <w:b/>
          <w:bCs/>
          <w:sz w:val="20"/>
          <w:szCs w:val="20"/>
        </w:rPr>
      </w:pPr>
    </w:p>
    <w:p w14:paraId="258A0E59" w14:textId="35DEE42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3</w:t>
      </w:r>
      <w:r w:rsidRPr="00F40147">
        <w:rPr>
          <w:rFonts w:ascii="Arial" w:hAnsi="Arial" w:cs="Arial"/>
          <w:b/>
          <w:bCs/>
          <w:sz w:val="20"/>
          <w:szCs w:val="20"/>
        </w:rPr>
        <w:t xml:space="preserve"> Társhatósági megkeresések</w:t>
      </w:r>
    </w:p>
    <w:p w14:paraId="3C5544E6" w14:textId="0DD9CAE5" w:rsidR="00B469B1" w:rsidRPr="00F40147" w:rsidRDefault="00644ACA" w:rsidP="00F40147">
      <w:pPr>
        <w:jc w:val="both"/>
        <w:rPr>
          <w:rFonts w:ascii="Arial" w:hAnsi="Arial" w:cs="Arial"/>
          <w:bCs/>
          <w:sz w:val="20"/>
          <w:szCs w:val="20"/>
        </w:rPr>
      </w:pPr>
      <w:r w:rsidRPr="00BF68F7">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F82D66">
        <w:rPr>
          <w:rFonts w:ascii="Arial" w:hAnsi="Arial" w:cs="Arial"/>
          <w:bCs/>
          <w:sz w:val="20"/>
          <w:szCs w:val="20"/>
        </w:rPr>
        <w:t xml:space="preserve">az </w:t>
      </w:r>
      <w:r w:rsidRPr="00BF68F7">
        <w:rPr>
          <w:rFonts w:ascii="Arial" w:hAnsi="Arial" w:cs="Arial"/>
          <w:bCs/>
          <w:sz w:val="20"/>
          <w:szCs w:val="20"/>
        </w:rPr>
        <w:t>adatszolgáltatóhoz érkezett azon megkeresések számát kell megadni, ahol a hatóság az adatszolgáltató ügyfelével kapcsolatos kockázatra hívja fel a figyelmet (pl. tájékoztatás, felhívás, adatbekérés keretében). Az MNB-től érkeztetett megkeresés</w:t>
      </w:r>
      <w:r w:rsidR="00BA0EF9">
        <w:rPr>
          <w:rFonts w:ascii="Arial" w:hAnsi="Arial" w:cs="Arial"/>
          <w:bCs/>
          <w:sz w:val="20"/>
          <w:szCs w:val="20"/>
        </w:rPr>
        <w:t>t</w:t>
      </w:r>
      <w:r w:rsidRPr="00BF68F7">
        <w:rPr>
          <w:rFonts w:ascii="Arial" w:hAnsi="Arial" w:cs="Arial"/>
          <w:bCs/>
          <w:sz w:val="20"/>
          <w:szCs w:val="20"/>
        </w:rPr>
        <w:t>, olyan körlevél típusú megkeresés</w:t>
      </w:r>
      <w:r w:rsidR="00BA0EF9">
        <w:rPr>
          <w:rFonts w:ascii="Arial" w:hAnsi="Arial" w:cs="Arial"/>
          <w:bCs/>
          <w:sz w:val="20"/>
          <w:szCs w:val="20"/>
        </w:rPr>
        <w:t>t</w:t>
      </w:r>
      <w:r w:rsidRPr="00BF68F7">
        <w:rPr>
          <w:rFonts w:ascii="Arial" w:hAnsi="Arial" w:cs="Arial"/>
          <w:bCs/>
          <w:sz w:val="20"/>
          <w:szCs w:val="20"/>
        </w:rPr>
        <w:t>, amely nem tartalmaz az adatszolgáltató</w:t>
      </w:r>
      <w:r w:rsidR="00D525C7" w:rsidRPr="00D525C7">
        <w:rPr>
          <w:rFonts w:ascii="Arial" w:hAnsi="Arial" w:cs="Arial"/>
          <w:bCs/>
          <w:sz w:val="20"/>
          <w:szCs w:val="20"/>
        </w:rPr>
        <w:t xml:space="preserve"> </w:t>
      </w:r>
      <w:r w:rsidR="00D525C7" w:rsidRPr="00BF68F7">
        <w:rPr>
          <w:rFonts w:ascii="Arial" w:hAnsi="Arial" w:cs="Arial"/>
          <w:bCs/>
          <w:sz w:val="20"/>
          <w:szCs w:val="20"/>
        </w:rPr>
        <w:t>ügyfel</w:t>
      </w:r>
      <w:r w:rsidR="00D525C7">
        <w:rPr>
          <w:rFonts w:ascii="Arial" w:hAnsi="Arial" w:cs="Arial"/>
          <w:bCs/>
          <w:sz w:val="20"/>
          <w:szCs w:val="20"/>
        </w:rPr>
        <w:t>ét érintő</w:t>
      </w:r>
      <w:r w:rsidRPr="00BF68F7">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D525C7">
        <w:rPr>
          <w:rFonts w:ascii="Arial" w:hAnsi="Arial" w:cs="Arial"/>
          <w:bCs/>
          <w:sz w:val="20"/>
          <w:szCs w:val="20"/>
        </w:rPr>
        <w:t>[</w:t>
      </w:r>
      <w:proofErr w:type="spellStart"/>
      <w:r w:rsidRPr="00BF68F7">
        <w:rPr>
          <w:rFonts w:ascii="Arial" w:hAnsi="Arial" w:cs="Arial"/>
          <w:bCs/>
          <w:sz w:val="20"/>
          <w:szCs w:val="20"/>
        </w:rPr>
        <w:t>Pmt</w:t>
      </w:r>
      <w:proofErr w:type="spellEnd"/>
      <w:r w:rsidRPr="00BF68F7">
        <w:rPr>
          <w:rFonts w:ascii="Arial" w:hAnsi="Arial" w:cs="Arial"/>
          <w:bCs/>
          <w:sz w:val="20"/>
          <w:szCs w:val="20"/>
        </w:rPr>
        <w:t xml:space="preserve">. 35. § (1) bekezdése alapján elrendelt felfüggesztés, valamint a </w:t>
      </w:r>
      <w:proofErr w:type="spellStart"/>
      <w:r w:rsidRPr="00BF68F7">
        <w:rPr>
          <w:rFonts w:ascii="Arial" w:hAnsi="Arial" w:cs="Arial"/>
          <w:bCs/>
          <w:sz w:val="20"/>
          <w:szCs w:val="20"/>
        </w:rPr>
        <w:t>Pmt</w:t>
      </w:r>
      <w:proofErr w:type="spellEnd"/>
      <w:r w:rsidRPr="00BF68F7">
        <w:rPr>
          <w:rFonts w:ascii="Arial" w:hAnsi="Arial" w:cs="Arial"/>
          <w:bCs/>
          <w:sz w:val="20"/>
          <w:szCs w:val="20"/>
        </w:rPr>
        <w:t>. 35. § (3) bekezdése szerinti meghosszabbítás</w:t>
      </w:r>
      <w:r w:rsidR="00D525C7">
        <w:rPr>
          <w:rFonts w:ascii="Arial" w:hAnsi="Arial" w:cs="Arial"/>
          <w:bCs/>
          <w:sz w:val="20"/>
          <w:szCs w:val="20"/>
        </w:rPr>
        <w:t>]</w:t>
      </w:r>
      <w:r w:rsidRPr="00BF68F7">
        <w:rPr>
          <w:rFonts w:ascii="Arial" w:hAnsi="Arial" w:cs="Arial"/>
          <w:bCs/>
          <w:sz w:val="20"/>
          <w:szCs w:val="20"/>
        </w:rPr>
        <w:t xml:space="preserve"> témában érkezett megkereséseket nem kell figyelembe venni. Utóbbi típusú megkereséseket a 25C1812, illetve a 25C182 sor</w:t>
      </w:r>
      <w:r w:rsidR="00BA0EF9">
        <w:rPr>
          <w:rFonts w:ascii="Arial" w:hAnsi="Arial" w:cs="Arial"/>
          <w:bCs/>
          <w:sz w:val="20"/>
          <w:szCs w:val="20"/>
        </w:rPr>
        <w:t>ba</w:t>
      </w:r>
      <w:r w:rsidRPr="00BF68F7">
        <w:rPr>
          <w:rFonts w:ascii="Arial" w:hAnsi="Arial" w:cs="Arial"/>
          <w:bCs/>
          <w:sz w:val="20"/>
          <w:szCs w:val="20"/>
        </w:rPr>
        <w:t xml:space="preserve">n kell megadni. </w:t>
      </w:r>
      <w:r w:rsidR="00BA0EF9">
        <w:rPr>
          <w:rFonts w:ascii="Arial" w:hAnsi="Arial" w:cs="Arial"/>
          <w:bCs/>
          <w:sz w:val="20"/>
          <w:szCs w:val="20"/>
        </w:rPr>
        <w:t>Nem jelentendők</w:t>
      </w:r>
      <w:r w:rsidRPr="00BF68F7">
        <w:rPr>
          <w:rFonts w:ascii="Arial" w:hAnsi="Arial" w:cs="Arial"/>
          <w:bCs/>
          <w:sz w:val="20"/>
          <w:szCs w:val="20"/>
        </w:rPr>
        <w:t xml:space="preserve"> azon hatósági megkeresések, melyek nem pénzmosás tárgyában érkeztek, illetve</w:t>
      </w:r>
      <w:r w:rsidR="00BA0EF9">
        <w:rPr>
          <w:rFonts w:ascii="Arial" w:hAnsi="Arial" w:cs="Arial"/>
          <w:bCs/>
          <w:sz w:val="20"/>
          <w:szCs w:val="20"/>
        </w:rPr>
        <w:t xml:space="preserve"> nem</w:t>
      </w:r>
      <w:r w:rsidRPr="00BF68F7">
        <w:rPr>
          <w:rFonts w:ascii="Arial" w:hAnsi="Arial" w:cs="Arial"/>
          <w:bCs/>
          <w:sz w:val="20"/>
          <w:szCs w:val="20"/>
        </w:rPr>
        <w:t xml:space="preserve"> pénzmosási bűncselekménnyel kapcsolatosak, hanem egyéb tárgyban, illetve témában (pl. csalás, sikkasztás) érkeztek az adatszolgáltató részére.</w:t>
      </w:r>
    </w:p>
    <w:p w14:paraId="2E40F9DB" w14:textId="77777777" w:rsidR="00B469B1" w:rsidRPr="00501473" w:rsidRDefault="00B469B1" w:rsidP="00F40147">
      <w:pPr>
        <w:jc w:val="both"/>
        <w:rPr>
          <w:rFonts w:ascii="Arial" w:hAnsi="Arial" w:cs="Arial"/>
          <w:b/>
          <w:sz w:val="20"/>
          <w:szCs w:val="20"/>
        </w:rPr>
      </w:pPr>
    </w:p>
    <w:p w14:paraId="0DBE1948" w14:textId="5B164EA4"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4</w:t>
      </w:r>
      <w:r w:rsidRPr="00F40147">
        <w:rPr>
          <w:rFonts w:ascii="Arial" w:hAnsi="Arial" w:cs="Arial"/>
          <w:b/>
          <w:bCs/>
          <w:sz w:val="20"/>
          <w:szCs w:val="20"/>
        </w:rPr>
        <w:t xml:space="preserve"> Ügyfélpanasz</w:t>
      </w:r>
    </w:p>
    <w:p w14:paraId="50DCA703" w14:textId="2A3EE2D6" w:rsidR="00B469B1" w:rsidRPr="00F40147" w:rsidRDefault="00B469B1" w:rsidP="00F40147">
      <w:pPr>
        <w:jc w:val="both"/>
        <w:rPr>
          <w:rFonts w:ascii="Arial" w:hAnsi="Arial" w:cs="Arial"/>
          <w:sz w:val="20"/>
          <w:szCs w:val="20"/>
        </w:rPr>
      </w:pPr>
      <w:r w:rsidRPr="00F40147">
        <w:rPr>
          <w:rFonts w:ascii="Arial" w:hAnsi="Arial" w:cs="Arial"/>
          <w:sz w:val="20"/>
          <w:szCs w:val="20"/>
        </w:rPr>
        <w:t>A pénzmosással</w:t>
      </w:r>
      <w:r w:rsidR="005B540E">
        <w:rPr>
          <w:rFonts w:ascii="Arial" w:hAnsi="Arial" w:cs="Arial"/>
          <w:sz w:val="20"/>
          <w:szCs w:val="20"/>
        </w:rPr>
        <w:t>, illetve</w:t>
      </w:r>
      <w:r w:rsidRPr="00F40147">
        <w:rPr>
          <w:rFonts w:ascii="Arial" w:hAnsi="Arial" w:cs="Arial"/>
          <w:sz w:val="20"/>
          <w:szCs w:val="20"/>
        </w:rPr>
        <w:t xml:space="preserve"> terrorizmusfinanszírozással kapcsolatosan a </w:t>
      </w:r>
      <w:r w:rsidR="00D851B5">
        <w:rPr>
          <w:rFonts w:ascii="Arial" w:hAnsi="Arial" w:cs="Arial"/>
          <w:sz w:val="20"/>
          <w:szCs w:val="20"/>
        </w:rPr>
        <w:t>tárgy</w:t>
      </w:r>
      <w:r w:rsidRPr="00F40147">
        <w:rPr>
          <w:rFonts w:ascii="Arial" w:hAnsi="Arial" w:cs="Arial"/>
          <w:sz w:val="20"/>
          <w:szCs w:val="20"/>
        </w:rPr>
        <w:t xml:space="preserve">negyedévben érkező panaszok számát szükséges feltüntetnie az adatszolgáltatónak. </w:t>
      </w:r>
      <w:r w:rsidR="005B540E">
        <w:rPr>
          <w:rFonts w:ascii="Arial" w:hAnsi="Arial" w:cs="Arial"/>
          <w:sz w:val="20"/>
          <w:szCs w:val="20"/>
        </w:rPr>
        <w:t>Ü</w:t>
      </w:r>
      <w:r w:rsidRPr="00F40147">
        <w:rPr>
          <w:rFonts w:ascii="Arial" w:hAnsi="Arial" w:cs="Arial"/>
          <w:sz w:val="20"/>
          <w:szCs w:val="20"/>
        </w:rPr>
        <w:t xml:space="preserve">gyfélpanasznak kell tekinteni a fogyasztónak </w:t>
      </w:r>
      <w:r w:rsidR="005B540E">
        <w:rPr>
          <w:rFonts w:ascii="Arial" w:hAnsi="Arial" w:cs="Arial"/>
          <w:sz w:val="20"/>
          <w:szCs w:val="20"/>
        </w:rPr>
        <w:t>és</w:t>
      </w:r>
      <w:r w:rsidRPr="00F40147">
        <w:rPr>
          <w:rFonts w:ascii="Arial" w:hAnsi="Arial" w:cs="Arial"/>
          <w:sz w:val="20"/>
          <w:szCs w:val="20"/>
        </w:rPr>
        <w:t xml:space="preserve"> a fogyasztónak nem minősülő személyektől érkező megkereséseket is. </w:t>
      </w:r>
    </w:p>
    <w:p w14:paraId="3BFFFF59" w14:textId="77777777" w:rsidR="00B469B1" w:rsidRPr="00F40147" w:rsidRDefault="00B469B1" w:rsidP="00F40147">
      <w:pPr>
        <w:jc w:val="both"/>
        <w:rPr>
          <w:rFonts w:ascii="Arial" w:hAnsi="Arial" w:cs="Arial"/>
          <w:b/>
          <w:bCs/>
          <w:sz w:val="20"/>
          <w:szCs w:val="20"/>
        </w:rPr>
      </w:pPr>
    </w:p>
    <w:p w14:paraId="66F3CA54" w14:textId="719A09B0" w:rsidR="00B469B1" w:rsidRPr="00F40147" w:rsidRDefault="00B469B1" w:rsidP="009B66F6">
      <w:pPr>
        <w:keepNext/>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5</w:t>
      </w:r>
      <w:r w:rsidRPr="00F40147">
        <w:rPr>
          <w:rFonts w:ascii="Arial" w:hAnsi="Arial" w:cs="Arial"/>
          <w:b/>
          <w:bCs/>
          <w:sz w:val="20"/>
          <w:szCs w:val="20"/>
        </w:rPr>
        <w:t xml:space="preserve"> Belső ellenőri megállapítások</w:t>
      </w:r>
    </w:p>
    <w:p w14:paraId="31A5DFEB" w14:textId="5F1E7E20" w:rsidR="00B469B1" w:rsidRPr="00F40147" w:rsidRDefault="005B540E" w:rsidP="00F40147">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BA0EF9">
        <w:rPr>
          <w:rFonts w:ascii="Arial" w:hAnsi="Arial" w:cs="Arial"/>
          <w:sz w:val="20"/>
          <w:szCs w:val="20"/>
        </w:rPr>
        <w:t>z adatszolgáltató által indított, a</w:t>
      </w:r>
      <w:r>
        <w:rPr>
          <w:rFonts w:ascii="Arial" w:hAnsi="Arial" w:cs="Arial"/>
          <w:sz w:val="20"/>
          <w:szCs w:val="20"/>
        </w:rPr>
        <w:t xml:space="preserve"> t</w:t>
      </w:r>
      <w:r w:rsidR="00B469B1" w:rsidRPr="00F40147">
        <w:rPr>
          <w:rFonts w:ascii="Arial" w:hAnsi="Arial" w:cs="Arial"/>
          <w:sz w:val="20"/>
          <w:szCs w:val="20"/>
        </w:rPr>
        <w:t>árgynegyedévben lezárult</w:t>
      </w:r>
      <w:r w:rsidR="00BA0EF9">
        <w:rPr>
          <w:rFonts w:ascii="Arial" w:hAnsi="Arial" w:cs="Arial"/>
          <w:sz w:val="20"/>
          <w:szCs w:val="20"/>
        </w:rPr>
        <w:t xml:space="preserve"> </w:t>
      </w:r>
      <w:r w:rsidR="00644ACA">
        <w:rPr>
          <w:rFonts w:ascii="Arial" w:hAnsi="Arial" w:cs="Arial"/>
          <w:sz w:val="20"/>
          <w:szCs w:val="20"/>
        </w:rPr>
        <w:t>saját</w:t>
      </w:r>
      <w:r w:rsidR="00B469B1" w:rsidRPr="00F40147">
        <w:rPr>
          <w:rFonts w:ascii="Arial" w:hAnsi="Arial" w:cs="Arial"/>
          <w:sz w:val="20"/>
          <w:szCs w:val="20"/>
        </w:rPr>
        <w:t xml:space="preserve"> belső ellenőri vizsgálat során</w:t>
      </w:r>
      <w:r w:rsidR="00644ACA">
        <w:rPr>
          <w:rFonts w:ascii="Arial" w:hAnsi="Arial" w:cs="Arial"/>
          <w:sz w:val="20"/>
          <w:szCs w:val="20"/>
        </w:rPr>
        <w:t xml:space="preserve"> feltárt</w:t>
      </w:r>
      <w:r w:rsidR="00BA0EF9">
        <w:rPr>
          <w:rFonts w:ascii="Arial" w:hAnsi="Arial" w:cs="Arial"/>
          <w:sz w:val="20"/>
          <w:szCs w:val="20"/>
        </w:rPr>
        <w:t>,</w:t>
      </w:r>
      <w:r w:rsidR="00B469B1" w:rsidRPr="00F40147">
        <w:rPr>
          <w:rFonts w:ascii="Arial" w:hAnsi="Arial" w:cs="Arial"/>
          <w:sz w:val="20"/>
          <w:szCs w:val="20"/>
        </w:rPr>
        <w:t xml:space="preserve"> az adatszolgáltató pénzmosás és terrorizmusfinanszírozás elleni </w:t>
      </w:r>
      <w:r w:rsidR="00644ACA">
        <w:rPr>
          <w:rFonts w:ascii="Arial" w:hAnsi="Arial" w:cs="Arial"/>
          <w:sz w:val="20"/>
          <w:szCs w:val="20"/>
        </w:rPr>
        <w:t xml:space="preserve">tevékenységét </w:t>
      </w:r>
      <w:r w:rsidR="00B469B1" w:rsidRPr="00F40147">
        <w:rPr>
          <w:rFonts w:ascii="Arial" w:hAnsi="Arial" w:cs="Arial"/>
          <w:sz w:val="20"/>
          <w:szCs w:val="20"/>
        </w:rPr>
        <w:t>elmarasztaló belső ellenőri megállapítások darabszámát szükséges feltüntetni.</w:t>
      </w:r>
      <w:r w:rsidR="00644ACA" w:rsidRPr="00644ACA">
        <w:rPr>
          <w:rFonts w:ascii="Arial" w:hAnsi="Arial" w:cs="Arial"/>
          <w:sz w:val="20"/>
          <w:szCs w:val="20"/>
        </w:rPr>
        <w:t xml:space="preserve"> </w:t>
      </w:r>
      <w:r w:rsidR="00BE6D95">
        <w:rPr>
          <w:rFonts w:ascii="Arial" w:hAnsi="Arial" w:cs="Arial"/>
          <w:sz w:val="20"/>
          <w:szCs w:val="20"/>
        </w:rPr>
        <w:t>A</w:t>
      </w:r>
      <w:r w:rsidR="00644ACA" w:rsidRPr="00BF68F7">
        <w:rPr>
          <w:rFonts w:ascii="Arial" w:hAnsi="Arial" w:cs="Arial"/>
          <w:sz w:val="20"/>
          <w:szCs w:val="20"/>
        </w:rPr>
        <w:t>z MNB határozati kötelezések kapcsán végzett ellenőrzések</w:t>
      </w:r>
      <w:r w:rsidR="00BE6D95">
        <w:rPr>
          <w:rFonts w:ascii="Arial" w:hAnsi="Arial" w:cs="Arial"/>
          <w:sz w:val="20"/>
          <w:szCs w:val="20"/>
        </w:rPr>
        <w:t xml:space="preserve"> valamint a</w:t>
      </w:r>
      <w:r w:rsidR="00644ACA" w:rsidRPr="00BF68F7">
        <w:rPr>
          <w:rFonts w:ascii="Arial" w:hAnsi="Arial" w:cs="Arial"/>
          <w:sz w:val="20"/>
          <w:szCs w:val="20"/>
        </w:rPr>
        <w:t xml:space="preserve"> nem saját tevékenység (pl. kiemelt közvetítők) esetében tett belső ellenőri megállapítások </w:t>
      </w:r>
      <w:r w:rsidR="00BE6D95">
        <w:rPr>
          <w:rFonts w:ascii="Arial" w:hAnsi="Arial" w:cs="Arial"/>
          <w:sz w:val="20"/>
          <w:szCs w:val="20"/>
        </w:rPr>
        <w:t>nem jelentendők</w:t>
      </w:r>
      <w:r w:rsidR="00644ACA" w:rsidRPr="00BF68F7">
        <w:rPr>
          <w:rFonts w:ascii="Arial" w:hAnsi="Arial" w:cs="Arial"/>
          <w:sz w:val="20"/>
          <w:szCs w:val="20"/>
        </w:rPr>
        <w:t>.</w:t>
      </w:r>
      <w:r w:rsidR="00B469B1" w:rsidRPr="00F40147">
        <w:rPr>
          <w:rFonts w:ascii="Arial" w:hAnsi="Arial" w:cs="Arial"/>
          <w:sz w:val="20"/>
          <w:szCs w:val="20"/>
        </w:rPr>
        <w:t xml:space="preserve"> </w:t>
      </w:r>
    </w:p>
    <w:p w14:paraId="438C0753" w14:textId="77777777" w:rsidR="00B469B1" w:rsidRPr="00501473" w:rsidRDefault="00B469B1" w:rsidP="00F40147">
      <w:pPr>
        <w:jc w:val="both"/>
        <w:rPr>
          <w:rFonts w:ascii="Arial" w:hAnsi="Arial" w:cs="Arial"/>
          <w:b/>
          <w:sz w:val="20"/>
          <w:szCs w:val="20"/>
        </w:rPr>
      </w:pPr>
    </w:p>
    <w:p w14:paraId="6E01C388" w14:textId="3895487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6</w:t>
      </w:r>
      <w:r w:rsidRPr="00F40147">
        <w:rPr>
          <w:rFonts w:ascii="Arial" w:hAnsi="Arial" w:cs="Arial"/>
          <w:b/>
          <w:bCs/>
          <w:sz w:val="20"/>
          <w:szCs w:val="20"/>
        </w:rPr>
        <w:t xml:space="preserve"> Informatikai fejlesztések</w:t>
      </w:r>
    </w:p>
    <w:p w14:paraId="54B72414" w14:textId="6A68591D" w:rsidR="00B469B1" w:rsidRPr="00F40147" w:rsidRDefault="00B469B1" w:rsidP="00F40147">
      <w:pPr>
        <w:tabs>
          <w:tab w:val="left" w:pos="720"/>
        </w:tabs>
        <w:autoSpaceDE w:val="0"/>
        <w:autoSpaceDN w:val="0"/>
        <w:adjustRightInd w:val="0"/>
        <w:jc w:val="both"/>
        <w:rPr>
          <w:rFonts w:ascii="Arial" w:hAnsi="Arial" w:cs="Arial"/>
          <w:sz w:val="20"/>
          <w:szCs w:val="20"/>
        </w:rPr>
      </w:pPr>
      <w:r w:rsidRPr="00F40147">
        <w:rPr>
          <w:rFonts w:ascii="Arial" w:hAnsi="Arial" w:cs="Arial"/>
          <w:sz w:val="20"/>
          <w:szCs w:val="20"/>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sz w:val="20"/>
          <w:szCs w:val="20"/>
        </w:rPr>
        <w:t xml:space="preserve"> </w:t>
      </w:r>
      <w:r w:rsidRPr="00F40147">
        <w:rPr>
          <w:rFonts w:ascii="Arial" w:hAnsi="Arial" w:cs="Arial"/>
          <w:sz w:val="20"/>
          <w:szCs w:val="20"/>
        </w:rPr>
        <w:t xml:space="preserve">informatikai fejlesztések száma. </w:t>
      </w:r>
    </w:p>
    <w:p w14:paraId="10EFEDDB" w14:textId="77777777" w:rsidR="00B469B1" w:rsidRPr="005A5FE0" w:rsidRDefault="00B469B1" w:rsidP="00B469B1">
      <w:pPr>
        <w:rPr>
          <w:rFonts w:ascii="Arial" w:hAnsi="Arial" w:cs="Arial"/>
          <w:b/>
          <w:bCs/>
        </w:rPr>
      </w:pPr>
    </w:p>
    <w:p w14:paraId="39ED6DAA" w14:textId="6494E4F4" w:rsidR="00B469B1" w:rsidRDefault="00B469B1" w:rsidP="00F72E78">
      <w:pPr>
        <w:pStyle w:val="Default"/>
        <w:jc w:val="both"/>
        <w:rPr>
          <w:rFonts w:ascii="Arial" w:hAnsi="Arial" w:cs="Arial"/>
          <w:bCs/>
          <w:color w:val="auto"/>
          <w:sz w:val="20"/>
          <w:szCs w:val="20"/>
        </w:rPr>
      </w:pPr>
    </w:p>
    <w:p w14:paraId="791E670A" w14:textId="301CBEF2" w:rsidR="00221A5E" w:rsidRPr="0026599B" w:rsidRDefault="00221A5E" w:rsidP="00862253">
      <w:pPr>
        <w:pStyle w:val="Cmsor4"/>
        <w:numPr>
          <w:ilvl w:val="0"/>
          <w:numId w:val="21"/>
        </w:numPr>
        <w:spacing w:before="0"/>
        <w:rPr>
          <w:rFonts w:ascii="Arial" w:hAnsi="Arial" w:cs="Arial"/>
          <w:i w:val="0"/>
          <w:color w:val="auto"/>
          <w:sz w:val="20"/>
          <w:szCs w:val="20"/>
          <w:lang w:val="hu-HU"/>
        </w:rPr>
      </w:pPr>
      <w:r w:rsidRPr="0026599B">
        <w:rPr>
          <w:rFonts w:ascii="Arial" w:hAnsi="Arial" w:cs="Arial"/>
          <w:i w:val="0"/>
          <w:color w:val="auto"/>
          <w:sz w:val="20"/>
          <w:szCs w:val="20"/>
          <w:lang w:val="hu-HU"/>
        </w:rPr>
        <w:t>25E</w:t>
      </w:r>
      <w:r w:rsidR="006034E9">
        <w:rPr>
          <w:rFonts w:ascii="Arial" w:hAnsi="Arial" w:cs="Arial"/>
          <w:i w:val="0"/>
          <w:color w:val="auto"/>
          <w:sz w:val="20"/>
          <w:szCs w:val="20"/>
          <w:lang w:val="hu-HU"/>
        </w:rPr>
        <w:t xml:space="preserve"> Pénzügyi vállalkozások ─ </w:t>
      </w:r>
      <w:r w:rsidRPr="0026599B">
        <w:rPr>
          <w:rFonts w:ascii="Arial" w:hAnsi="Arial" w:cs="Arial"/>
          <w:i w:val="0"/>
          <w:color w:val="auto"/>
          <w:sz w:val="20"/>
          <w:szCs w:val="20"/>
          <w:lang w:val="hu-HU"/>
        </w:rPr>
        <w:t>Pénzmosással és terrorizmusfinanszírozással kapcsolatos éves adatok</w:t>
      </w:r>
    </w:p>
    <w:p w14:paraId="6BCCB8B3" w14:textId="77777777" w:rsidR="002A45BB" w:rsidRDefault="002A45BB" w:rsidP="00221A5E">
      <w:pPr>
        <w:pStyle w:val="Default"/>
        <w:jc w:val="both"/>
        <w:rPr>
          <w:rFonts w:ascii="Arial" w:hAnsi="Arial" w:cs="Arial"/>
          <w:bCs/>
          <w:color w:val="auto"/>
          <w:sz w:val="20"/>
          <w:szCs w:val="20"/>
        </w:rPr>
      </w:pPr>
    </w:p>
    <w:p w14:paraId="1E63D45C" w14:textId="5D323FF6" w:rsidR="00221A5E" w:rsidRDefault="00221A5E" w:rsidP="00221A5E">
      <w:pPr>
        <w:pStyle w:val="Default"/>
        <w:jc w:val="both"/>
        <w:rPr>
          <w:rFonts w:ascii="Arial" w:hAnsi="Arial" w:cs="Arial"/>
          <w:color w:val="auto"/>
          <w:sz w:val="20"/>
          <w:szCs w:val="20"/>
        </w:rPr>
      </w:pPr>
      <w:r w:rsidRPr="00221A5E">
        <w:rPr>
          <w:rFonts w:ascii="Arial" w:hAnsi="Arial" w:cs="Arial"/>
          <w:bCs/>
          <w:color w:val="auto"/>
          <w:sz w:val="20"/>
          <w:szCs w:val="20"/>
        </w:rPr>
        <w:lastRenderedPageBreak/>
        <w:t xml:space="preserve">A táblában </w:t>
      </w:r>
      <w:r w:rsidRPr="00221A5E">
        <w:rPr>
          <w:rFonts w:ascii="Arial" w:hAnsi="Arial" w:cs="Arial"/>
          <w:color w:val="auto"/>
          <w:sz w:val="20"/>
          <w:szCs w:val="20"/>
        </w:rPr>
        <w:t xml:space="preserve">az adatszolgáltató tulajdonosi szerkezetéről, ügyfeleiről, valamint az általa a </w:t>
      </w:r>
      <w:proofErr w:type="spellStart"/>
      <w:r w:rsidRPr="00221A5E">
        <w:rPr>
          <w:rFonts w:ascii="Arial" w:hAnsi="Arial" w:cs="Arial"/>
          <w:color w:val="auto"/>
          <w:sz w:val="20"/>
          <w:szCs w:val="20"/>
        </w:rPr>
        <w:t>Pmt</w:t>
      </w:r>
      <w:proofErr w:type="spellEnd"/>
      <w:r w:rsidRPr="00221A5E">
        <w:rPr>
          <w:rFonts w:ascii="Arial" w:hAnsi="Arial" w:cs="Arial"/>
          <w:color w:val="auto"/>
          <w:sz w:val="20"/>
          <w:szCs w:val="20"/>
        </w:rPr>
        <w:t>. szerinti belső szabályzata alapján lefolytatott eljárások keretében összegyűjtött információkról kell adatot szolgáltatni.</w:t>
      </w:r>
    </w:p>
    <w:p w14:paraId="4362B686" w14:textId="3D010866" w:rsidR="005B540E" w:rsidRDefault="005B540E" w:rsidP="00221A5E">
      <w:pPr>
        <w:pStyle w:val="Default"/>
        <w:jc w:val="both"/>
        <w:rPr>
          <w:rFonts w:ascii="Arial" w:hAnsi="Arial" w:cs="Arial"/>
          <w:color w:val="auto"/>
          <w:sz w:val="20"/>
          <w:szCs w:val="20"/>
        </w:rPr>
      </w:pPr>
    </w:p>
    <w:p w14:paraId="24D26EFE"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táblában használt fogalmak</w:t>
      </w:r>
    </w:p>
    <w:p w14:paraId="37F8CEA8" w14:textId="77777777" w:rsidR="00221A5E" w:rsidRPr="00221A5E" w:rsidRDefault="00221A5E" w:rsidP="00221A5E">
      <w:pPr>
        <w:pStyle w:val="Listaszerbekezds"/>
        <w:numPr>
          <w:ilvl w:val="0"/>
          <w:numId w:val="8"/>
        </w:numPr>
        <w:spacing w:after="0" w:line="240" w:lineRule="auto"/>
        <w:rPr>
          <w:rFonts w:ascii="Arial" w:eastAsia="Calibri" w:hAnsi="Arial" w:cs="Arial"/>
          <w:bCs/>
          <w:i/>
          <w:iCs/>
          <w:sz w:val="20"/>
          <w:szCs w:val="20"/>
        </w:rPr>
      </w:pPr>
      <w:r w:rsidRPr="00221A5E">
        <w:rPr>
          <w:rFonts w:ascii="Arial" w:eastAsia="Calibri" w:hAnsi="Arial" w:cs="Arial"/>
          <w:bCs/>
          <w:i/>
          <w:iCs/>
          <w:sz w:val="20"/>
          <w:szCs w:val="20"/>
        </w:rPr>
        <w:t xml:space="preserve">az adózási szempontból nem együttműködő országok és területek európai uniós jegyzéke: </w:t>
      </w:r>
      <w:r w:rsidRPr="00221A5E">
        <w:rPr>
          <w:rFonts w:ascii="Arial" w:eastAsia="Calibri" w:hAnsi="Arial" w:cs="Arial"/>
          <w:bCs/>
          <w:sz w:val="20"/>
          <w:szCs w:val="20"/>
        </w:rPr>
        <w:t>https://www.consilium.europa.eu/hu/policies/eu-list-of-non-cooperative-jurisdictions/;</w:t>
      </w:r>
      <w:r w:rsidRPr="00221A5E">
        <w:rPr>
          <w:rFonts w:ascii="Arial" w:eastAsia="Calibri" w:hAnsi="Arial" w:cs="Arial"/>
          <w:bCs/>
          <w:i/>
          <w:iCs/>
          <w:sz w:val="20"/>
          <w:szCs w:val="20"/>
        </w:rPr>
        <w:t xml:space="preserve"> </w:t>
      </w:r>
    </w:p>
    <w:p w14:paraId="6E3E8C1E" w14:textId="61EEAFF4" w:rsidR="00221A5E" w:rsidRPr="00221A5E" w:rsidRDefault="00221A5E" w:rsidP="00221A5E">
      <w:pPr>
        <w:numPr>
          <w:ilvl w:val="0"/>
          <w:numId w:val="8"/>
        </w:numPr>
        <w:jc w:val="both"/>
        <w:rPr>
          <w:rFonts w:ascii="Arial" w:hAnsi="Arial" w:cs="Arial"/>
          <w:bCs/>
          <w:sz w:val="20"/>
          <w:szCs w:val="20"/>
        </w:rPr>
      </w:pPr>
      <w:r w:rsidRPr="00221A5E">
        <w:rPr>
          <w:rFonts w:ascii="Arial" w:hAnsi="Arial" w:cs="Arial"/>
          <w:bCs/>
          <w:i/>
          <w:sz w:val="20"/>
          <w:szCs w:val="20"/>
        </w:rPr>
        <w:t>kiemelt kockázatú ország</w:t>
      </w:r>
      <w:r w:rsidRPr="00221A5E">
        <w:rPr>
          <w:rFonts w:ascii="Arial" w:hAnsi="Arial" w:cs="Arial"/>
          <w:bCs/>
          <w:sz w:val="20"/>
          <w:szCs w:val="20"/>
        </w:rPr>
        <w:t xml:space="preserve">: a </w:t>
      </w:r>
      <w:proofErr w:type="spellStart"/>
      <w:r w:rsidRPr="00221A5E">
        <w:rPr>
          <w:rFonts w:ascii="Arial" w:hAnsi="Arial" w:cs="Arial"/>
          <w:bCs/>
          <w:sz w:val="20"/>
          <w:szCs w:val="20"/>
        </w:rPr>
        <w:t>Pmt</w:t>
      </w:r>
      <w:proofErr w:type="spellEnd"/>
      <w:r w:rsidRPr="00221A5E">
        <w:rPr>
          <w:rFonts w:ascii="Arial" w:hAnsi="Arial" w:cs="Arial"/>
          <w:bCs/>
          <w:sz w:val="20"/>
          <w:szCs w:val="20"/>
        </w:rPr>
        <w:t>. 3. § 31. pontja szerinti</w:t>
      </w:r>
      <w:r w:rsidR="00127594">
        <w:rPr>
          <w:rFonts w:ascii="Arial" w:hAnsi="Arial" w:cs="Arial"/>
          <w:bCs/>
          <w:sz w:val="20"/>
          <w:szCs w:val="20"/>
        </w:rPr>
        <w:t xml:space="preserve"> stratégiai hiányosságokkal rendelkező, kiemelt kockázatot jelentő harmadik</w:t>
      </w:r>
      <w:r w:rsidRPr="00221A5E">
        <w:rPr>
          <w:rFonts w:ascii="Arial" w:hAnsi="Arial" w:cs="Arial"/>
          <w:bCs/>
          <w:sz w:val="20"/>
          <w:szCs w:val="20"/>
        </w:rPr>
        <w:t xml:space="preserve"> ország;</w:t>
      </w:r>
    </w:p>
    <w:p w14:paraId="709244EB" w14:textId="0EC0AA0E" w:rsidR="00221A5E" w:rsidRPr="00221A5E" w:rsidRDefault="00221A5E" w:rsidP="00221A5E">
      <w:pPr>
        <w:numPr>
          <w:ilvl w:val="0"/>
          <w:numId w:val="8"/>
        </w:numPr>
        <w:jc w:val="both"/>
        <w:rPr>
          <w:rFonts w:ascii="Arial" w:hAnsi="Arial" w:cs="Arial"/>
          <w:i/>
          <w:sz w:val="20"/>
          <w:szCs w:val="20"/>
        </w:rPr>
      </w:pPr>
      <w:bookmarkStart w:id="313" w:name="_Hlk41120621"/>
      <w:bookmarkStart w:id="314" w:name="_Hlk41034635"/>
      <w:bookmarkStart w:id="315" w:name="_Hlk41226725"/>
      <w:r w:rsidRPr="00221A5E">
        <w:rPr>
          <w:rFonts w:ascii="Arial" w:hAnsi="Arial" w:cs="Arial"/>
          <w:i/>
          <w:iCs/>
          <w:sz w:val="20"/>
          <w:szCs w:val="20"/>
        </w:rPr>
        <w:t>magas kockázatúnak minősített ország, térség:</w:t>
      </w:r>
      <w:r w:rsidRPr="00221A5E">
        <w:rPr>
          <w:rFonts w:ascii="Arial" w:hAnsi="Arial" w:cs="Arial"/>
          <w:sz w:val="20"/>
          <w:szCs w:val="20"/>
        </w:rPr>
        <w:t xml:space="preserve"> a</w:t>
      </w:r>
      <w:r w:rsidR="0060515B">
        <w:rPr>
          <w:rFonts w:ascii="Arial" w:hAnsi="Arial" w:cs="Arial"/>
          <w:sz w:val="20"/>
          <w:szCs w:val="20"/>
        </w:rPr>
        <w:t xml:space="preserve"> </w:t>
      </w:r>
      <w:r w:rsidR="00F03C48">
        <w:rPr>
          <w:rFonts w:ascii="Arial" w:hAnsi="Arial" w:cs="Arial"/>
          <w:sz w:val="20"/>
          <w:szCs w:val="20"/>
        </w:rPr>
        <w:t>21/2017. (VIII. 3.)</w:t>
      </w:r>
      <w:r w:rsidRPr="00221A5E">
        <w:rPr>
          <w:rFonts w:ascii="Arial" w:hAnsi="Arial" w:cs="Arial"/>
          <w:sz w:val="20"/>
          <w:szCs w:val="20"/>
        </w:rPr>
        <w:t xml:space="preserve"> </w:t>
      </w:r>
      <w:proofErr w:type="spellStart"/>
      <w:r w:rsidRPr="00221A5E">
        <w:rPr>
          <w:rFonts w:ascii="Arial" w:hAnsi="Arial" w:cs="Arial"/>
          <w:sz w:val="20"/>
          <w:szCs w:val="20"/>
        </w:rPr>
        <w:t>NGM</w:t>
      </w:r>
      <w:proofErr w:type="spellEnd"/>
      <w:r w:rsidRPr="00221A5E">
        <w:rPr>
          <w:rFonts w:ascii="Arial" w:hAnsi="Arial" w:cs="Arial"/>
          <w:sz w:val="20"/>
          <w:szCs w:val="20"/>
        </w:rPr>
        <w:t xml:space="preserve"> rendelet 2. melléklet 3. pontjában foglaltak alapján, az adatszolgáltató által magas kockázatúnak minősített ország, térség;</w:t>
      </w:r>
      <w:bookmarkEnd w:id="313"/>
      <w:bookmarkEnd w:id="314"/>
      <w:r w:rsidRPr="00221A5E">
        <w:rPr>
          <w:rFonts w:ascii="Arial" w:hAnsi="Arial" w:cs="Arial"/>
          <w:sz w:val="20"/>
          <w:szCs w:val="20"/>
        </w:rPr>
        <w:t xml:space="preserve"> </w:t>
      </w:r>
      <w:bookmarkEnd w:id="315"/>
    </w:p>
    <w:p w14:paraId="3EFEB699" w14:textId="5FD86CF1" w:rsidR="00221A5E" w:rsidRDefault="00221A5E" w:rsidP="00221A5E">
      <w:pPr>
        <w:numPr>
          <w:ilvl w:val="0"/>
          <w:numId w:val="8"/>
        </w:numPr>
        <w:jc w:val="both"/>
        <w:rPr>
          <w:rFonts w:ascii="Arial" w:hAnsi="Arial" w:cs="Arial"/>
          <w:sz w:val="20"/>
          <w:szCs w:val="20"/>
        </w:rPr>
      </w:pPr>
      <w:r w:rsidRPr="00221A5E">
        <w:rPr>
          <w:rFonts w:ascii="Arial" w:hAnsi="Arial" w:cs="Arial"/>
          <w:i/>
          <w:sz w:val="20"/>
          <w:szCs w:val="20"/>
        </w:rPr>
        <w:t>származás</w:t>
      </w:r>
      <w:r w:rsidRPr="00221A5E">
        <w:rPr>
          <w:rFonts w:ascii="Arial" w:hAnsi="Arial" w:cs="Arial"/>
          <w:sz w:val="20"/>
          <w:szCs w:val="20"/>
        </w:rPr>
        <w:t>:</w:t>
      </w:r>
      <w:r w:rsidR="00B15F1B">
        <w:rPr>
          <w:rFonts w:ascii="Arial" w:hAnsi="Arial" w:cs="Arial"/>
          <w:sz w:val="20"/>
          <w:szCs w:val="20"/>
        </w:rPr>
        <w:t xml:space="preserve"> </w:t>
      </w:r>
      <w:r w:rsidR="00B15F1B" w:rsidRPr="00D56CBA">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312C67">
        <w:rPr>
          <w:rFonts w:ascii="Arial" w:hAnsi="Arial" w:cs="Arial"/>
          <w:sz w:val="20"/>
          <w:szCs w:val="20"/>
        </w:rPr>
        <w:t>;</w:t>
      </w:r>
      <w:r w:rsidR="00B15F1B" w:rsidRPr="00D56CBA">
        <w:rPr>
          <w:rFonts w:ascii="Arial" w:hAnsi="Arial" w:cs="Arial"/>
          <w:sz w:val="20"/>
          <w:szCs w:val="20"/>
        </w:rPr>
        <w:t xml:space="preserve">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221A5E">
        <w:rPr>
          <w:rFonts w:ascii="Arial" w:hAnsi="Arial" w:cs="Arial"/>
          <w:sz w:val="20"/>
          <w:szCs w:val="20"/>
        </w:rPr>
        <w:t>;</w:t>
      </w:r>
    </w:p>
    <w:p w14:paraId="7589A130" w14:textId="77777777" w:rsidR="0026599B" w:rsidRPr="0026599B" w:rsidRDefault="0026599B" w:rsidP="0026599B">
      <w:pPr>
        <w:pStyle w:val="Default"/>
        <w:numPr>
          <w:ilvl w:val="0"/>
          <w:numId w:val="8"/>
        </w:numPr>
        <w:jc w:val="both"/>
        <w:rPr>
          <w:rFonts w:ascii="Arial" w:hAnsi="Arial" w:cs="Arial"/>
          <w:bCs/>
          <w:i/>
          <w:color w:val="auto"/>
          <w:sz w:val="20"/>
          <w:szCs w:val="20"/>
        </w:rPr>
      </w:pPr>
      <w:r w:rsidRPr="0026599B">
        <w:rPr>
          <w:rFonts w:ascii="Arial" w:hAnsi="Arial" w:cs="Arial"/>
          <w:bCs/>
          <w:i/>
          <w:color w:val="auto"/>
          <w:sz w:val="20"/>
          <w:szCs w:val="20"/>
        </w:rPr>
        <w:t>tárgyév végi állapot: az adott naptári év utolsó napján fennálló állapot;</w:t>
      </w:r>
    </w:p>
    <w:p w14:paraId="4CAFE0DA" w14:textId="77777777" w:rsidR="00221A5E" w:rsidRPr="00221A5E" w:rsidRDefault="00221A5E" w:rsidP="00221A5E">
      <w:pPr>
        <w:pStyle w:val="Default"/>
        <w:numPr>
          <w:ilvl w:val="0"/>
          <w:numId w:val="8"/>
        </w:numPr>
        <w:jc w:val="both"/>
        <w:rPr>
          <w:rFonts w:ascii="Arial" w:hAnsi="Arial" w:cs="Arial"/>
          <w:bCs/>
          <w:color w:val="auto"/>
          <w:sz w:val="20"/>
          <w:szCs w:val="20"/>
        </w:rPr>
      </w:pPr>
      <w:r w:rsidRPr="00221A5E">
        <w:rPr>
          <w:rFonts w:ascii="Arial" w:hAnsi="Arial" w:cs="Arial"/>
          <w:bCs/>
          <w:i/>
          <w:color w:val="auto"/>
          <w:sz w:val="20"/>
          <w:szCs w:val="20"/>
        </w:rPr>
        <w:t>tényleges tulajdonos</w:t>
      </w:r>
      <w:r w:rsidRPr="00221A5E">
        <w:rPr>
          <w:rFonts w:ascii="Arial" w:hAnsi="Arial" w:cs="Arial"/>
          <w:bCs/>
          <w:color w:val="auto"/>
          <w:sz w:val="20"/>
          <w:szCs w:val="20"/>
        </w:rPr>
        <w:t xml:space="preserve">: a </w:t>
      </w:r>
      <w:proofErr w:type="spellStart"/>
      <w:r w:rsidRPr="00221A5E">
        <w:rPr>
          <w:rFonts w:ascii="Arial" w:hAnsi="Arial" w:cs="Arial"/>
          <w:bCs/>
          <w:color w:val="auto"/>
          <w:sz w:val="20"/>
          <w:szCs w:val="20"/>
        </w:rPr>
        <w:t>Pmt</w:t>
      </w:r>
      <w:proofErr w:type="spellEnd"/>
      <w:r w:rsidRPr="00221A5E">
        <w:rPr>
          <w:rFonts w:ascii="Arial" w:hAnsi="Arial" w:cs="Arial"/>
          <w:bCs/>
          <w:color w:val="auto"/>
          <w:sz w:val="20"/>
          <w:szCs w:val="20"/>
        </w:rPr>
        <w:t>. 3. § 38. pontja szerinti jogalany</w:t>
      </w:r>
      <w:r w:rsidRPr="00221A5E">
        <w:rPr>
          <w:rFonts w:ascii="Arial" w:hAnsi="Arial" w:cs="Arial"/>
          <w:bCs/>
          <w:sz w:val="20"/>
          <w:szCs w:val="20"/>
        </w:rPr>
        <w:t xml:space="preserve">; </w:t>
      </w:r>
    </w:p>
    <w:p w14:paraId="1251D9CC" w14:textId="6097013B" w:rsidR="00221A5E" w:rsidRPr="00221A5E" w:rsidRDefault="00221A5E" w:rsidP="00221A5E">
      <w:pPr>
        <w:numPr>
          <w:ilvl w:val="0"/>
          <w:numId w:val="8"/>
        </w:numPr>
        <w:jc w:val="both"/>
        <w:rPr>
          <w:rFonts w:ascii="Arial" w:hAnsi="Arial" w:cs="Arial"/>
          <w:bCs/>
          <w:sz w:val="20"/>
          <w:szCs w:val="20"/>
        </w:rPr>
      </w:pPr>
      <w:r w:rsidRPr="00221A5E">
        <w:rPr>
          <w:rFonts w:ascii="Arial" w:eastAsia="Times New Roman" w:hAnsi="Arial" w:cs="Arial"/>
          <w:bCs/>
          <w:i/>
          <w:sz w:val="20"/>
          <w:szCs w:val="20"/>
        </w:rPr>
        <w:t>tulajdonos</w:t>
      </w:r>
      <w:r w:rsidRPr="00221A5E">
        <w:rPr>
          <w:rFonts w:ascii="Arial" w:eastAsia="Times New Roman" w:hAnsi="Arial" w:cs="Arial"/>
          <w:bCs/>
          <w:sz w:val="20"/>
          <w:szCs w:val="20"/>
        </w:rPr>
        <w:t xml:space="preserve">: </w:t>
      </w:r>
      <w:r w:rsidRPr="00221A5E">
        <w:rPr>
          <w:rFonts w:ascii="Arial" w:hAnsi="Arial" w:cs="Arial"/>
          <w:bCs/>
          <w:sz w:val="20"/>
          <w:szCs w:val="20"/>
        </w:rPr>
        <w:t xml:space="preserve">azon természetes vagy jogi személy, illetve szervezet, </w:t>
      </w:r>
      <w:r w:rsidR="00F03C48">
        <w:rPr>
          <w:rFonts w:ascii="Arial" w:hAnsi="Arial" w:cs="Arial"/>
          <w:bCs/>
          <w:sz w:val="20"/>
          <w:szCs w:val="20"/>
        </w:rPr>
        <w:t>a</w:t>
      </w:r>
      <w:r w:rsidRPr="00221A5E">
        <w:rPr>
          <w:rFonts w:ascii="Arial" w:hAnsi="Arial" w:cs="Arial"/>
          <w:bCs/>
          <w:sz w:val="20"/>
          <w:szCs w:val="20"/>
        </w:rPr>
        <w:t>mely az adatszolgáltatóban közvetlenül vagy közvetve a szavazati jogok vagy a tulajdoni hányad legalább tíz százalékát birtokolják;</w:t>
      </w:r>
    </w:p>
    <w:p w14:paraId="691D2F57" w14:textId="77777777" w:rsidR="00221A5E" w:rsidRPr="00221A5E" w:rsidRDefault="00221A5E" w:rsidP="00221A5E">
      <w:pPr>
        <w:numPr>
          <w:ilvl w:val="0"/>
          <w:numId w:val="8"/>
        </w:numPr>
        <w:jc w:val="both"/>
        <w:rPr>
          <w:rFonts w:ascii="Arial" w:hAnsi="Arial" w:cs="Arial"/>
          <w:sz w:val="20"/>
          <w:szCs w:val="20"/>
        </w:rPr>
      </w:pPr>
      <w:r w:rsidRPr="00221A5E">
        <w:rPr>
          <w:rFonts w:ascii="Arial" w:hAnsi="Arial" w:cs="Arial"/>
          <w:i/>
          <w:iCs/>
          <w:sz w:val="20"/>
          <w:szCs w:val="20"/>
        </w:rPr>
        <w:t>ügyfél:</w:t>
      </w:r>
      <w:r w:rsidRPr="00221A5E">
        <w:rPr>
          <w:rFonts w:ascii="Arial" w:hAnsi="Arial" w:cs="Arial"/>
          <w:bCs/>
          <w:i/>
          <w:iCs/>
          <w:sz w:val="20"/>
          <w:szCs w:val="20"/>
        </w:rPr>
        <w:t xml:space="preserve"> </w:t>
      </w:r>
      <w:r w:rsidRPr="00221A5E">
        <w:rPr>
          <w:rFonts w:ascii="Arial" w:hAnsi="Arial" w:cs="Arial"/>
          <w:bCs/>
          <w:sz w:val="20"/>
          <w:szCs w:val="20"/>
        </w:rPr>
        <w:t xml:space="preserve">akit a </w:t>
      </w:r>
      <w:proofErr w:type="spellStart"/>
      <w:r w:rsidRPr="00221A5E">
        <w:rPr>
          <w:rFonts w:ascii="Arial" w:hAnsi="Arial" w:cs="Arial"/>
          <w:bCs/>
          <w:sz w:val="20"/>
          <w:szCs w:val="20"/>
        </w:rPr>
        <w:t>Pmt</w:t>
      </w:r>
      <w:proofErr w:type="spellEnd"/>
      <w:r w:rsidRPr="00221A5E">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1FADFA58" w14:textId="77777777" w:rsidR="00221A5E" w:rsidRPr="00221A5E" w:rsidRDefault="00221A5E" w:rsidP="00221A5E">
      <w:pPr>
        <w:numPr>
          <w:ilvl w:val="0"/>
          <w:numId w:val="8"/>
        </w:numPr>
        <w:jc w:val="both"/>
        <w:rPr>
          <w:rFonts w:ascii="Arial" w:hAnsi="Arial" w:cs="Arial"/>
          <w:bCs/>
          <w:sz w:val="20"/>
          <w:szCs w:val="20"/>
        </w:rPr>
      </w:pPr>
      <w:r w:rsidRPr="00221A5E">
        <w:rPr>
          <w:rFonts w:ascii="Arial" w:hAnsi="Arial" w:cs="Arial"/>
          <w:i/>
          <w:iCs/>
          <w:sz w:val="20"/>
          <w:szCs w:val="20"/>
        </w:rPr>
        <w:t>ügylet:</w:t>
      </w:r>
      <w:r w:rsidRPr="00221A5E">
        <w:rPr>
          <w:rFonts w:ascii="Arial" w:hAnsi="Arial" w:cs="Arial"/>
          <w:bCs/>
          <w:sz w:val="20"/>
          <w:szCs w:val="20"/>
        </w:rPr>
        <w:t xml:space="preserve"> jelenti mind az üzleti kapcsolat, mind pedig az ügyleti megbízás során teljesített ügyletet.  </w:t>
      </w:r>
    </w:p>
    <w:p w14:paraId="7069BE5C" w14:textId="77777777" w:rsidR="00221A5E" w:rsidRPr="00221A5E" w:rsidRDefault="00221A5E" w:rsidP="00221A5E">
      <w:pPr>
        <w:jc w:val="both"/>
        <w:rPr>
          <w:rFonts w:ascii="Arial" w:hAnsi="Arial" w:cs="Arial"/>
          <w:b/>
          <w:bCs/>
          <w:sz w:val="20"/>
          <w:szCs w:val="20"/>
        </w:rPr>
      </w:pPr>
    </w:p>
    <w:p w14:paraId="23B8B8B3" w14:textId="77777777" w:rsidR="00221A5E" w:rsidRPr="00221A5E" w:rsidRDefault="00221A5E" w:rsidP="00221A5E">
      <w:pPr>
        <w:pStyle w:val="Default"/>
        <w:jc w:val="both"/>
        <w:rPr>
          <w:rFonts w:ascii="Arial" w:hAnsi="Arial" w:cs="Arial"/>
          <w:b/>
          <w:color w:val="auto"/>
          <w:sz w:val="20"/>
          <w:szCs w:val="20"/>
        </w:rPr>
      </w:pPr>
      <w:r w:rsidRPr="00221A5E">
        <w:rPr>
          <w:rFonts w:ascii="Arial" w:hAnsi="Arial" w:cs="Arial"/>
          <w:b/>
          <w:color w:val="auto"/>
          <w:sz w:val="20"/>
          <w:szCs w:val="20"/>
        </w:rPr>
        <w:t>A tábla oszlopai</w:t>
      </w:r>
    </w:p>
    <w:p w14:paraId="00926673" w14:textId="77777777" w:rsidR="00221A5E" w:rsidRPr="00221A5E" w:rsidRDefault="00221A5E" w:rsidP="00221A5E">
      <w:pPr>
        <w:pStyle w:val="Default"/>
        <w:jc w:val="both"/>
        <w:rPr>
          <w:rFonts w:ascii="Arial" w:hAnsi="Arial" w:cs="Arial"/>
          <w:bCs/>
          <w:color w:val="auto"/>
          <w:sz w:val="20"/>
          <w:szCs w:val="20"/>
        </w:rPr>
      </w:pPr>
    </w:p>
    <w:p w14:paraId="0B70FED5" w14:textId="52092184" w:rsidR="00221A5E" w:rsidRPr="00221A5E" w:rsidRDefault="00221A5E" w:rsidP="00221A5E">
      <w:pPr>
        <w:pStyle w:val="Default"/>
        <w:jc w:val="both"/>
        <w:rPr>
          <w:rFonts w:ascii="Arial" w:hAnsi="Arial" w:cs="Arial"/>
          <w:bCs/>
          <w:color w:val="auto"/>
          <w:sz w:val="20"/>
          <w:szCs w:val="20"/>
        </w:rPr>
      </w:pPr>
      <w:r w:rsidRPr="00221A5E">
        <w:rPr>
          <w:rFonts w:ascii="Arial" w:hAnsi="Arial" w:cs="Arial"/>
          <w:bCs/>
          <w:color w:val="auto"/>
          <w:sz w:val="20"/>
          <w:szCs w:val="20"/>
        </w:rPr>
        <w:t xml:space="preserve">A tábla a) oszlopában a tárgyévre vonatkozó adatot fő, illetve darabszám tekintetében szükséges megadni. </w:t>
      </w:r>
    </w:p>
    <w:p w14:paraId="08ECD593" w14:textId="77777777" w:rsidR="00221A5E" w:rsidRPr="00221A5E" w:rsidRDefault="00221A5E" w:rsidP="00221A5E">
      <w:pPr>
        <w:pStyle w:val="Default"/>
        <w:jc w:val="both"/>
        <w:rPr>
          <w:rFonts w:ascii="Arial" w:hAnsi="Arial" w:cs="Arial"/>
          <w:bCs/>
          <w:color w:val="auto"/>
          <w:sz w:val="20"/>
          <w:szCs w:val="20"/>
        </w:rPr>
      </w:pPr>
    </w:p>
    <w:p w14:paraId="788260BA" w14:textId="4357B891" w:rsidR="00221A5E" w:rsidRPr="00221A5E" w:rsidRDefault="00221A5E" w:rsidP="00221A5E">
      <w:pPr>
        <w:autoSpaceDE w:val="0"/>
        <w:autoSpaceDN w:val="0"/>
        <w:adjustRightInd w:val="0"/>
        <w:jc w:val="both"/>
        <w:rPr>
          <w:rFonts w:ascii="Arial" w:hAnsi="Arial" w:cs="Arial"/>
          <w:sz w:val="20"/>
          <w:szCs w:val="20"/>
        </w:rPr>
      </w:pPr>
      <w:r w:rsidRPr="00221A5E">
        <w:rPr>
          <w:rFonts w:ascii="Arial" w:hAnsi="Arial" w:cs="Arial"/>
          <w:bCs/>
          <w:sz w:val="20"/>
          <w:szCs w:val="20"/>
        </w:rPr>
        <w:t xml:space="preserve">A tábla </w:t>
      </w:r>
      <w:r w:rsidR="0026599B">
        <w:rPr>
          <w:rFonts w:ascii="Arial" w:hAnsi="Arial" w:cs="Arial"/>
          <w:bCs/>
          <w:sz w:val="20"/>
          <w:szCs w:val="20"/>
        </w:rPr>
        <w:t xml:space="preserve">b) és </w:t>
      </w:r>
      <w:r w:rsidRPr="00221A5E">
        <w:rPr>
          <w:rFonts w:ascii="Arial" w:hAnsi="Arial" w:cs="Arial"/>
          <w:bCs/>
          <w:sz w:val="20"/>
          <w:szCs w:val="20"/>
        </w:rPr>
        <w:t>c) oszlop</w:t>
      </w:r>
      <w:r w:rsidR="007076D7">
        <w:rPr>
          <w:rFonts w:ascii="Arial" w:hAnsi="Arial" w:cs="Arial"/>
          <w:bCs/>
          <w:sz w:val="20"/>
          <w:szCs w:val="20"/>
        </w:rPr>
        <w:t>á</w:t>
      </w:r>
      <w:r w:rsidRPr="00221A5E">
        <w:rPr>
          <w:rFonts w:ascii="Arial" w:hAnsi="Arial" w:cs="Arial"/>
          <w:bCs/>
          <w:sz w:val="20"/>
          <w:szCs w:val="20"/>
        </w:rPr>
        <w:t>ban az érintett soroknál szereplő meghatározás szerint, a</w:t>
      </w:r>
      <w:r w:rsidR="00127594">
        <w:rPr>
          <w:rFonts w:ascii="Arial" w:hAnsi="Arial" w:cs="Arial"/>
          <w:bCs/>
          <w:sz w:val="20"/>
          <w:szCs w:val="20"/>
        </w:rPr>
        <w:t>z adatszolgáltató szemszögéből a</w:t>
      </w:r>
      <w:r w:rsidRPr="00221A5E">
        <w:rPr>
          <w:rFonts w:ascii="Arial" w:hAnsi="Arial" w:cs="Arial"/>
          <w:bCs/>
          <w:sz w:val="20"/>
          <w:szCs w:val="20"/>
        </w:rPr>
        <w:t xml:space="preserve"> Jóváírások és Terhelések éves összesített értékösszegét, minden esetben ezer forintban, kettő tizedesjegy pontossággal szükséges megadni</w:t>
      </w:r>
      <w:r w:rsidR="00127594">
        <w:rPr>
          <w:rFonts w:ascii="Arial" w:hAnsi="Arial" w:cs="Arial"/>
          <w:bCs/>
          <w:sz w:val="20"/>
          <w:szCs w:val="20"/>
        </w:rPr>
        <w:t xml:space="preserve"> oly módon, hogy az ügyféltételek közül nem kell figyelembe venni az ügyfél saját számlái közötti forgalmat, a hitel- vagy kártyatermékekhez kapcsolódó számlaforgalmat, valamint az adatszolgáltató és az ügyfél közötti forgalmat</w:t>
      </w:r>
      <w:r w:rsidRPr="00221A5E">
        <w:rPr>
          <w:rFonts w:ascii="Arial" w:hAnsi="Arial" w:cs="Arial"/>
          <w:bCs/>
          <w:sz w:val="20"/>
          <w:szCs w:val="20"/>
        </w:rPr>
        <w:t xml:space="preserve">. </w:t>
      </w:r>
      <w:r w:rsidRPr="00221A5E">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221A5E">
        <w:rPr>
          <w:rFonts w:ascii="Arial" w:hAnsi="Arial" w:cs="Arial"/>
          <w:bCs/>
          <w:sz w:val="20"/>
          <w:szCs w:val="20"/>
        </w:rPr>
        <w:t>a számviteli szabályok szerint megállapított devizaárfolyamon átszámított forint összegben kell szerepeltetni</w:t>
      </w:r>
      <w:r w:rsidRPr="00221A5E">
        <w:rPr>
          <w:rFonts w:ascii="Arial" w:hAnsi="Arial" w:cs="Arial"/>
          <w:sz w:val="20"/>
          <w:szCs w:val="20"/>
        </w:rPr>
        <w:t xml:space="preserve">. Azon sorokban, ahol a Jóváírásokat és Terheléseket ügyfél vonatkozásában szükséges feltüntetni, ott az ügyfél összes számlájának forgalma együttesen vizsgálandó. </w:t>
      </w:r>
    </w:p>
    <w:p w14:paraId="3CC5C5D8" w14:textId="77777777" w:rsidR="00221A5E" w:rsidRPr="00221A5E" w:rsidRDefault="00221A5E" w:rsidP="00221A5E">
      <w:pPr>
        <w:autoSpaceDE w:val="0"/>
        <w:autoSpaceDN w:val="0"/>
        <w:adjustRightInd w:val="0"/>
        <w:jc w:val="both"/>
        <w:rPr>
          <w:rFonts w:ascii="Arial" w:hAnsi="Arial" w:cs="Arial"/>
          <w:sz w:val="20"/>
          <w:szCs w:val="20"/>
        </w:rPr>
      </w:pPr>
    </w:p>
    <w:p w14:paraId="0A43B621"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tábla sorai</w:t>
      </w:r>
    </w:p>
    <w:p w14:paraId="62AECE7A"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25E01 Kiemelt kockázatú országban nyilvántartott tulajdonosi kör</w:t>
      </w:r>
    </w:p>
    <w:p w14:paraId="67340AE4" w14:textId="5A2C6707" w:rsidR="00221A5E" w:rsidRDefault="008C31E2" w:rsidP="00221A5E">
      <w:pPr>
        <w:jc w:val="both"/>
        <w:rPr>
          <w:rFonts w:ascii="Arial" w:hAnsi="Arial" w:cs="Arial"/>
          <w:bCs/>
          <w:sz w:val="20"/>
          <w:szCs w:val="20"/>
        </w:rPr>
      </w:pPr>
      <w:r w:rsidRPr="008C31E2">
        <w:rPr>
          <w:rFonts w:ascii="Arial" w:hAnsi="Arial" w:cs="Arial"/>
          <w:bCs/>
          <w:sz w:val="20"/>
          <w:szCs w:val="20"/>
        </w:rPr>
        <w:t>A</w:t>
      </w:r>
      <w:r w:rsidR="006C1E74">
        <w:rPr>
          <w:rFonts w:ascii="Arial" w:hAnsi="Arial" w:cs="Arial"/>
          <w:bCs/>
          <w:sz w:val="20"/>
          <w:szCs w:val="20"/>
        </w:rPr>
        <w:t xml:space="preserve"> </w:t>
      </w:r>
      <w:r w:rsidRPr="008C31E2">
        <w:rPr>
          <w:rFonts w:ascii="Arial" w:hAnsi="Arial" w:cs="Arial"/>
          <w:bCs/>
          <w:sz w:val="20"/>
          <w:szCs w:val="20"/>
        </w:rPr>
        <w:t>tárgyév végi állapot szerint a</w:t>
      </w:r>
      <w:r w:rsidR="00221A5E" w:rsidRPr="008C31E2">
        <w:rPr>
          <w:rFonts w:ascii="Arial" w:hAnsi="Arial" w:cs="Arial"/>
          <w:bCs/>
          <w:sz w:val="20"/>
          <w:szCs w:val="20"/>
        </w:rPr>
        <w:t xml:space="preserve"> sorban az adatszolgáltató azon tulajdonosainak a számát</w:t>
      </w:r>
      <w:r w:rsidR="00221A5E" w:rsidRPr="00221A5E">
        <w:rPr>
          <w:rFonts w:ascii="Arial" w:hAnsi="Arial" w:cs="Arial"/>
          <w:bCs/>
          <w:sz w:val="20"/>
          <w:szCs w:val="20"/>
        </w:rPr>
        <w:t xml:space="preserve"> kell szerepeltetni, akik, illetve amelyek kiemelt kockázatú országban rendelkeznek lakóhellyel, illetve ezen országokban kerültek bejegyzésre, nyilvántartásba vételre.</w:t>
      </w:r>
    </w:p>
    <w:p w14:paraId="56730968" w14:textId="77777777" w:rsidR="008C31E2" w:rsidRPr="00221A5E" w:rsidRDefault="008C31E2" w:rsidP="00221A5E">
      <w:pPr>
        <w:jc w:val="both"/>
        <w:rPr>
          <w:rFonts w:ascii="Arial" w:hAnsi="Arial" w:cs="Arial"/>
          <w:bCs/>
          <w:sz w:val="20"/>
          <w:szCs w:val="20"/>
        </w:rPr>
      </w:pPr>
    </w:p>
    <w:p w14:paraId="5292AE3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 xml:space="preserve">25E02 Kiemelt kockázatú országban bejegyzett képviselet, fióktelep vagy tulajdonosi érdekeltség </w:t>
      </w:r>
    </w:p>
    <w:p w14:paraId="603312BB" w14:textId="03E62ECC" w:rsidR="00221A5E" w:rsidRPr="00221A5E" w:rsidRDefault="008C31E2" w:rsidP="00221A5E">
      <w:pPr>
        <w:pStyle w:val="Default"/>
        <w:jc w:val="both"/>
        <w:rPr>
          <w:rFonts w:ascii="Arial" w:hAnsi="Arial" w:cs="Arial"/>
          <w:bCs/>
          <w:color w:val="auto"/>
          <w:sz w:val="20"/>
          <w:szCs w:val="20"/>
        </w:rPr>
      </w:pPr>
      <w:r w:rsidRPr="008C31E2">
        <w:rPr>
          <w:rFonts w:ascii="Arial" w:hAnsi="Arial" w:cs="Arial"/>
          <w:bCs/>
          <w:color w:val="auto"/>
          <w:sz w:val="20"/>
          <w:szCs w:val="20"/>
        </w:rPr>
        <w:lastRenderedPageBreak/>
        <w:t>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w:t>
      </w:r>
    </w:p>
    <w:p w14:paraId="22626F18" w14:textId="77777777" w:rsidR="00221A5E" w:rsidRPr="00221A5E" w:rsidRDefault="00221A5E" w:rsidP="00221A5E">
      <w:pPr>
        <w:jc w:val="both"/>
        <w:rPr>
          <w:rFonts w:ascii="Arial" w:hAnsi="Arial" w:cs="Arial"/>
          <w:b/>
          <w:bCs/>
          <w:sz w:val="20"/>
          <w:szCs w:val="20"/>
        </w:rPr>
      </w:pPr>
    </w:p>
    <w:p w14:paraId="354CB96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 Ügyfelek száma</w:t>
      </w:r>
    </w:p>
    <w:p w14:paraId="5B722592" w14:textId="48F5D639" w:rsidR="00221A5E" w:rsidRDefault="00221A5E" w:rsidP="00221A5E">
      <w:pPr>
        <w:jc w:val="both"/>
        <w:rPr>
          <w:rFonts w:ascii="Arial" w:hAnsi="Arial" w:cs="Arial"/>
          <w:sz w:val="20"/>
          <w:szCs w:val="20"/>
        </w:rPr>
      </w:pPr>
      <w:r w:rsidRPr="00221A5E">
        <w:rPr>
          <w:rFonts w:ascii="Arial" w:hAnsi="Arial" w:cs="Arial"/>
          <w:sz w:val="20"/>
          <w:szCs w:val="20"/>
        </w:rPr>
        <w:t xml:space="preserve">Az adatszolgáltató </w:t>
      </w:r>
      <w:r w:rsidR="0040339F">
        <w:rPr>
          <w:rFonts w:ascii="Arial" w:hAnsi="Arial" w:cs="Arial"/>
          <w:sz w:val="20"/>
          <w:szCs w:val="20"/>
        </w:rPr>
        <w:t xml:space="preserve">azon </w:t>
      </w:r>
      <w:r w:rsidRPr="00221A5E">
        <w:rPr>
          <w:rFonts w:ascii="Arial" w:hAnsi="Arial" w:cs="Arial"/>
          <w:sz w:val="20"/>
          <w:szCs w:val="20"/>
        </w:rPr>
        <w:t>ügyfeleinek száma a tárgyév végi állapot szerint</w:t>
      </w:r>
      <w:r w:rsidR="0040339F">
        <w:rPr>
          <w:rFonts w:ascii="Arial" w:hAnsi="Arial" w:cs="Arial"/>
          <w:sz w:val="20"/>
          <w:szCs w:val="20"/>
        </w:rPr>
        <w:t xml:space="preserve"> – december 31-i állomány</w:t>
      </w:r>
      <w:r w:rsidR="00832EE9">
        <w:rPr>
          <w:rFonts w:ascii="Arial" w:hAnsi="Arial" w:cs="Arial"/>
          <w:sz w:val="20"/>
          <w:szCs w:val="20"/>
        </w:rPr>
        <w:t xml:space="preserve">i </w:t>
      </w:r>
      <w:r w:rsidR="0040339F">
        <w:rPr>
          <w:rFonts w:ascii="Arial" w:hAnsi="Arial" w:cs="Arial"/>
          <w:sz w:val="20"/>
          <w:szCs w:val="20"/>
        </w:rPr>
        <w:t xml:space="preserve">adat </w:t>
      </w:r>
      <w:r w:rsidR="007076D7">
        <w:rPr>
          <w:rFonts w:ascii="Arial" w:hAnsi="Arial" w:cs="Arial"/>
          <w:sz w:val="20"/>
          <w:szCs w:val="20"/>
        </w:rPr>
        <w:t>–</w:t>
      </w:r>
      <w:r w:rsidR="0040339F">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r w:rsidR="00FE7C8D">
        <w:rPr>
          <w:rFonts w:ascii="Arial" w:hAnsi="Arial" w:cs="Arial"/>
          <w:sz w:val="20"/>
          <w:szCs w:val="20"/>
        </w:rPr>
        <w:t xml:space="preserve"> </w:t>
      </w:r>
      <w:r w:rsidR="0040339F" w:rsidRPr="008E68B2">
        <w:rPr>
          <w:rFonts w:ascii="Arial" w:hAnsi="Arial" w:cs="Arial"/>
          <w:sz w:val="20"/>
          <w:szCs w:val="20"/>
        </w:rPr>
        <w:t xml:space="preserve">Tekintettel a </w:t>
      </w:r>
      <w:proofErr w:type="spellStart"/>
      <w:r w:rsidR="0040339F" w:rsidRPr="008E68B2">
        <w:rPr>
          <w:rFonts w:ascii="Arial" w:hAnsi="Arial" w:cs="Arial"/>
          <w:sz w:val="20"/>
          <w:szCs w:val="20"/>
        </w:rPr>
        <w:t>Pmt</w:t>
      </w:r>
      <w:proofErr w:type="spellEnd"/>
      <w:r w:rsidR="0040339F" w:rsidRPr="008E68B2">
        <w:rPr>
          <w:rFonts w:ascii="Arial" w:hAnsi="Arial" w:cs="Arial"/>
          <w:sz w:val="20"/>
          <w:szCs w:val="20"/>
        </w:rPr>
        <w:t>. 6/A. §</w:t>
      </w:r>
      <w:r w:rsidR="00832EE9">
        <w:rPr>
          <w:rFonts w:ascii="Arial" w:hAnsi="Arial" w:cs="Arial"/>
          <w:sz w:val="20"/>
          <w:szCs w:val="20"/>
        </w:rPr>
        <w:t>-ára</w:t>
      </w:r>
      <w:r w:rsidR="0040339F" w:rsidRPr="008E68B2">
        <w:rPr>
          <w:rFonts w:ascii="Arial" w:hAnsi="Arial" w:cs="Arial"/>
          <w:sz w:val="20"/>
          <w:szCs w:val="20"/>
        </w:rPr>
        <w:t xml:space="preserve">, </w:t>
      </w:r>
      <w:r w:rsidR="00832EE9">
        <w:rPr>
          <w:rFonts w:ascii="Arial" w:hAnsi="Arial" w:cs="Arial"/>
          <w:sz w:val="20"/>
          <w:szCs w:val="20"/>
        </w:rPr>
        <w:t>az</w:t>
      </w:r>
      <w:r w:rsidR="0040339F">
        <w:rPr>
          <w:rFonts w:ascii="Arial" w:hAnsi="Arial" w:cs="Arial"/>
          <w:sz w:val="20"/>
          <w:szCs w:val="20"/>
        </w:rPr>
        <w:t xml:space="preserve"> e</w:t>
      </w:r>
      <w:r w:rsidRPr="00221A5E">
        <w:rPr>
          <w:rFonts w:ascii="Arial" w:hAnsi="Arial" w:cs="Arial"/>
          <w:sz w:val="20"/>
          <w:szCs w:val="20"/>
        </w:rPr>
        <w:t>zen sorban megadott adat egyenlő a</w:t>
      </w:r>
      <w:r w:rsidR="0040339F">
        <w:rPr>
          <w:rFonts w:ascii="Arial" w:hAnsi="Arial" w:cs="Arial"/>
          <w:sz w:val="20"/>
          <w:szCs w:val="20"/>
        </w:rPr>
        <w:t xml:space="preserve"> kockázati kategória szerinti bontásban</w:t>
      </w:r>
      <w:r w:rsidRPr="00221A5E">
        <w:rPr>
          <w:rFonts w:ascii="Arial" w:hAnsi="Arial" w:cs="Arial"/>
          <w:sz w:val="20"/>
          <w:szCs w:val="20"/>
        </w:rPr>
        <w:t xml:space="preserve"> </w:t>
      </w:r>
      <w:r w:rsidR="00832EE9">
        <w:rPr>
          <w:rFonts w:ascii="Arial" w:hAnsi="Arial" w:cs="Arial"/>
          <w:sz w:val="20"/>
          <w:szCs w:val="20"/>
        </w:rPr>
        <w:t xml:space="preserve">a </w:t>
      </w:r>
      <w:r w:rsidRPr="00221A5E">
        <w:rPr>
          <w:rFonts w:ascii="Arial" w:hAnsi="Arial" w:cs="Arial"/>
          <w:sz w:val="20"/>
          <w:szCs w:val="20"/>
        </w:rPr>
        <w:t xml:space="preserve">25E031, 25E032 és 25E033 sorban megadott </w:t>
      </w:r>
      <w:r w:rsidR="00832EE9">
        <w:rPr>
          <w:rFonts w:ascii="Arial" w:hAnsi="Arial" w:cs="Arial"/>
          <w:sz w:val="20"/>
          <w:szCs w:val="20"/>
        </w:rPr>
        <w:t xml:space="preserve">adatok </w:t>
      </w:r>
      <w:r w:rsidRPr="00221A5E">
        <w:rPr>
          <w:rFonts w:ascii="Arial" w:hAnsi="Arial" w:cs="Arial"/>
          <w:sz w:val="20"/>
          <w:szCs w:val="20"/>
        </w:rPr>
        <w:t xml:space="preserve">összegével. </w:t>
      </w:r>
    </w:p>
    <w:p w14:paraId="25792460" w14:textId="77777777" w:rsidR="00DB30F5" w:rsidRPr="00221A5E" w:rsidRDefault="00DB30F5" w:rsidP="00221A5E">
      <w:pPr>
        <w:jc w:val="both"/>
        <w:rPr>
          <w:rFonts w:ascii="Arial" w:hAnsi="Arial" w:cs="Arial"/>
          <w:sz w:val="20"/>
          <w:szCs w:val="20"/>
        </w:rPr>
      </w:pPr>
    </w:p>
    <w:p w14:paraId="45183ADD" w14:textId="182BD9F1"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25E031 Ügyfelek kockázati szintje magas</w:t>
      </w:r>
    </w:p>
    <w:p w14:paraId="4D970E8B" w14:textId="1305A233"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magas kockázati kategóriába sorolt ügyfelek száma.</w:t>
      </w:r>
    </w:p>
    <w:p w14:paraId="5A2C41F6" w14:textId="77777777" w:rsidR="005B540E" w:rsidRPr="00221A5E" w:rsidRDefault="005B540E" w:rsidP="00221A5E">
      <w:pPr>
        <w:jc w:val="both"/>
        <w:rPr>
          <w:rFonts w:ascii="Arial" w:hAnsi="Arial" w:cs="Arial"/>
          <w:sz w:val="20"/>
          <w:szCs w:val="20"/>
        </w:rPr>
      </w:pPr>
    </w:p>
    <w:p w14:paraId="3715D7AB" w14:textId="65549E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25E032 Ügyfelek kockázati szintje átlagos</w:t>
      </w:r>
    </w:p>
    <w:p w14:paraId="5BFF878C" w14:textId="6EEB667C"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átlagos kockázati kategóriába sorolt ügyfelek száma.</w:t>
      </w:r>
    </w:p>
    <w:p w14:paraId="57C7A75E" w14:textId="77777777" w:rsidR="005B540E" w:rsidRPr="00221A5E" w:rsidRDefault="005B540E" w:rsidP="00221A5E">
      <w:pPr>
        <w:jc w:val="both"/>
        <w:rPr>
          <w:rFonts w:ascii="Arial" w:hAnsi="Arial" w:cs="Arial"/>
          <w:sz w:val="20"/>
          <w:szCs w:val="20"/>
        </w:rPr>
      </w:pPr>
    </w:p>
    <w:p w14:paraId="74FFEA2F" w14:textId="7A5B58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25E033 Ügyfelek kockázati szintje alacsony</w:t>
      </w:r>
    </w:p>
    <w:p w14:paraId="18C81599" w14:textId="216CB8F6"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alacsony kockázati kategóriába sorolt ügyfelek száma.</w:t>
      </w:r>
    </w:p>
    <w:p w14:paraId="6BBD42B6" w14:textId="77777777" w:rsidR="0040339F" w:rsidRDefault="0040339F" w:rsidP="00221A5E">
      <w:pPr>
        <w:jc w:val="both"/>
        <w:rPr>
          <w:rFonts w:ascii="Arial" w:hAnsi="Arial" w:cs="Arial"/>
          <w:sz w:val="20"/>
          <w:szCs w:val="20"/>
        </w:rPr>
      </w:pPr>
    </w:p>
    <w:p w14:paraId="6AAD284D" w14:textId="369878EE" w:rsidR="0040339F" w:rsidRPr="0077431F" w:rsidRDefault="0040339F" w:rsidP="0040339F">
      <w:pPr>
        <w:jc w:val="both"/>
        <w:rPr>
          <w:rFonts w:ascii="Arial" w:hAnsi="Arial" w:cs="Arial"/>
          <w:b/>
          <w:bCs/>
          <w:sz w:val="20"/>
          <w:szCs w:val="20"/>
        </w:rPr>
      </w:pPr>
      <w:r w:rsidRPr="0077431F">
        <w:rPr>
          <w:rFonts w:ascii="Arial" w:hAnsi="Arial" w:cs="Arial"/>
          <w:b/>
          <w:bCs/>
          <w:sz w:val="20"/>
          <w:szCs w:val="20"/>
        </w:rPr>
        <w:t>25E041 Adatszolgáltató által magas kockázatúnak minősített ország</w:t>
      </w:r>
      <w:r w:rsidR="00DB4A52">
        <w:rPr>
          <w:rFonts w:ascii="Arial" w:hAnsi="Arial" w:cs="Arial"/>
          <w:b/>
          <w:bCs/>
          <w:sz w:val="20"/>
          <w:szCs w:val="20"/>
        </w:rPr>
        <w:t>ok</w:t>
      </w:r>
      <w:r w:rsidRPr="0077431F">
        <w:rPr>
          <w:rFonts w:ascii="Arial" w:hAnsi="Arial" w:cs="Arial"/>
          <w:b/>
          <w:bCs/>
          <w:sz w:val="20"/>
          <w:szCs w:val="20"/>
        </w:rPr>
        <w:t>ból, térség</w:t>
      </w:r>
      <w:r w:rsidR="00DB4A52">
        <w:rPr>
          <w:rFonts w:ascii="Arial" w:hAnsi="Arial" w:cs="Arial"/>
          <w:b/>
          <w:bCs/>
          <w:sz w:val="20"/>
          <w:szCs w:val="20"/>
        </w:rPr>
        <w:t>ek</w:t>
      </w:r>
      <w:r w:rsidRPr="0077431F">
        <w:rPr>
          <w:rFonts w:ascii="Arial" w:hAnsi="Arial" w:cs="Arial"/>
          <w:b/>
          <w:bCs/>
          <w:sz w:val="20"/>
          <w:szCs w:val="20"/>
        </w:rPr>
        <w:t>ből származó ügyfelek</w:t>
      </w:r>
    </w:p>
    <w:p w14:paraId="51EB73F2" w14:textId="02B237BD" w:rsidR="0040339F" w:rsidRDefault="0040339F" w:rsidP="0040339F">
      <w:pPr>
        <w:jc w:val="both"/>
        <w:rPr>
          <w:rFonts w:ascii="Arial" w:hAnsi="Arial" w:cs="Arial"/>
          <w:sz w:val="20"/>
          <w:szCs w:val="20"/>
        </w:rPr>
      </w:pPr>
      <w:r w:rsidRPr="008E68B2">
        <w:rPr>
          <w:rFonts w:ascii="Arial" w:hAnsi="Arial" w:cs="Arial"/>
          <w:sz w:val="20"/>
          <w:szCs w:val="20"/>
        </w:rPr>
        <w:t>A tárgyév végi állapot szerint az adatszolgáltató által magas kockázatúnak minősített országból, térségből származó ügyfelek száma, illetve számláikon végrehajtott jóváírások és terhelések éves összesített értékösszege. A</w:t>
      </w:r>
      <w:r w:rsidR="00EC11FD">
        <w:rPr>
          <w:rFonts w:ascii="Arial" w:hAnsi="Arial" w:cs="Arial"/>
          <w:sz w:val="20"/>
          <w:szCs w:val="20"/>
        </w:rPr>
        <w:t xml:space="preserve"> sorban</w:t>
      </w:r>
      <w:r w:rsidRPr="008E68B2">
        <w:rPr>
          <w:rFonts w:ascii="Arial" w:hAnsi="Arial" w:cs="Arial"/>
          <w:sz w:val="20"/>
          <w:szCs w:val="20"/>
        </w:rPr>
        <w:t xml:space="preserve"> összeghatártól függetlenül valamennyi</w:t>
      </w:r>
      <w:r w:rsidR="00DB4A52">
        <w:rPr>
          <w:rFonts w:ascii="Arial" w:hAnsi="Arial" w:cs="Arial"/>
          <w:sz w:val="20"/>
          <w:szCs w:val="20"/>
        </w:rPr>
        <w:t>, az adatszolgáltató által magas kockázatúnak minősített országból, térségből származó ügyfélhez kapcsolódó</w:t>
      </w:r>
      <w:r w:rsidR="00DB4A52" w:rsidRPr="006F5A41">
        <w:rPr>
          <w:rFonts w:ascii="Arial" w:hAnsi="Arial" w:cs="Arial"/>
          <w:sz w:val="20"/>
          <w:szCs w:val="20"/>
        </w:rPr>
        <w:t xml:space="preserve"> </w:t>
      </w:r>
      <w:r w:rsidRPr="008E68B2">
        <w:rPr>
          <w:rFonts w:ascii="Arial" w:hAnsi="Arial" w:cs="Arial"/>
          <w:sz w:val="20"/>
          <w:szCs w:val="20"/>
        </w:rPr>
        <w:t>tranzakció jelentendő.</w:t>
      </w:r>
      <w:r w:rsidR="008B4564">
        <w:rPr>
          <w:rFonts w:ascii="Arial" w:hAnsi="Arial" w:cs="Arial"/>
          <w:sz w:val="20"/>
          <w:szCs w:val="20"/>
        </w:rPr>
        <w:t xml:space="preserve"> Azon országok, amelyek jogszabályi rendelkezés alapján minősülnek kiemelt kockázatú országnak, nem tartoznak az adatszolgáltató által magas kockázatúnak minősített országok, térségek közé, nem </w:t>
      </w:r>
      <w:r w:rsidR="003230EC">
        <w:rPr>
          <w:rFonts w:ascii="Arial" w:hAnsi="Arial" w:cs="Arial"/>
          <w:sz w:val="20"/>
          <w:szCs w:val="20"/>
        </w:rPr>
        <w:t xml:space="preserve">szerepeltetendők ebben </w:t>
      </w:r>
      <w:r w:rsidR="008B4564">
        <w:rPr>
          <w:rFonts w:ascii="Arial" w:hAnsi="Arial" w:cs="Arial"/>
          <w:sz w:val="20"/>
          <w:szCs w:val="20"/>
        </w:rPr>
        <w:t>a sorban.</w:t>
      </w:r>
    </w:p>
    <w:p w14:paraId="630079DA" w14:textId="77777777" w:rsidR="005B540E" w:rsidRPr="00221A5E" w:rsidRDefault="005B540E" w:rsidP="00221A5E">
      <w:pPr>
        <w:jc w:val="both"/>
        <w:rPr>
          <w:rFonts w:ascii="Arial" w:hAnsi="Arial" w:cs="Arial"/>
          <w:b/>
          <w:bCs/>
          <w:sz w:val="20"/>
          <w:szCs w:val="20"/>
        </w:rPr>
      </w:pPr>
    </w:p>
    <w:p w14:paraId="2C9D9047" w14:textId="6A99046F"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42</w:t>
      </w:r>
      <w:r w:rsidRPr="00221A5E">
        <w:rPr>
          <w:rFonts w:ascii="Arial" w:hAnsi="Arial" w:cs="Arial"/>
          <w:b/>
          <w:bCs/>
          <w:sz w:val="20"/>
          <w:szCs w:val="20"/>
        </w:rPr>
        <w:t xml:space="preserve"> Adózási szempontból nem együttműködő országokból, illetve területekről származó ügyfelek </w:t>
      </w:r>
    </w:p>
    <w:p w14:paraId="46A6DF1B" w14:textId="0D4A0618" w:rsidR="0040339F" w:rsidRDefault="008C31E2" w:rsidP="0040339F">
      <w:pPr>
        <w:jc w:val="both"/>
        <w:rPr>
          <w:rFonts w:ascii="Arial" w:hAnsi="Arial" w:cs="Arial"/>
          <w:bCs/>
          <w:sz w:val="20"/>
          <w:szCs w:val="20"/>
        </w:rPr>
      </w:pPr>
      <w:r w:rsidRPr="008C31E2">
        <w:rPr>
          <w:rFonts w:ascii="Arial" w:hAnsi="Arial" w:cs="Arial"/>
          <w:sz w:val="20"/>
          <w:szCs w:val="20"/>
        </w:rPr>
        <w:t xml:space="preserve">A tárgyév végi állapot szerint </w:t>
      </w:r>
      <w:r>
        <w:rPr>
          <w:rFonts w:ascii="Arial" w:hAnsi="Arial" w:cs="Arial"/>
          <w:sz w:val="20"/>
          <w:szCs w:val="20"/>
        </w:rPr>
        <w:t>a</w:t>
      </w:r>
      <w:r w:rsidR="00221A5E" w:rsidRPr="00221A5E">
        <w:rPr>
          <w:rFonts w:ascii="Arial" w:hAnsi="Arial" w:cs="Arial"/>
          <w:bCs/>
          <w:sz w:val="20"/>
          <w:szCs w:val="20"/>
        </w:rPr>
        <w:t>z Európai Unió Tanácsa következtetései alapján kiadott, az adózási szempontból nem együttműködő országok és területek európai uniós jegyzékében szereplő országokból, területekről származó ügyfelek száma, illetve számláikon végrehajtott jóváírások és terhelések éves összesített értékösszege.</w:t>
      </w:r>
      <w:r w:rsidR="0040339F">
        <w:rPr>
          <w:rFonts w:ascii="Arial" w:hAnsi="Arial" w:cs="Arial"/>
          <w:bCs/>
          <w:sz w:val="20"/>
          <w:szCs w:val="20"/>
        </w:rPr>
        <w:t xml:space="preserve"> </w:t>
      </w:r>
      <w:r w:rsidR="0040339F" w:rsidRPr="008E68B2">
        <w:rPr>
          <w:rFonts w:ascii="Arial" w:hAnsi="Arial" w:cs="Arial"/>
          <w:bCs/>
          <w:sz w:val="20"/>
          <w:szCs w:val="20"/>
        </w:rPr>
        <w:t>A</w:t>
      </w:r>
      <w:r w:rsidR="00EC11FD">
        <w:rPr>
          <w:rFonts w:ascii="Arial" w:hAnsi="Arial" w:cs="Arial"/>
          <w:bCs/>
          <w:sz w:val="20"/>
          <w:szCs w:val="20"/>
        </w:rPr>
        <w:t xml:space="preserve"> sorban</w:t>
      </w:r>
      <w:r w:rsidR="0040339F" w:rsidRPr="008E68B2">
        <w:rPr>
          <w:rFonts w:ascii="Arial" w:hAnsi="Arial" w:cs="Arial"/>
          <w:bCs/>
          <w:sz w:val="20"/>
          <w:szCs w:val="20"/>
        </w:rPr>
        <w:t xml:space="preserve"> összeghatártól függetlenül valamennyi tranzakció jelentendő.</w:t>
      </w:r>
    </w:p>
    <w:p w14:paraId="0AC9FB3C" w14:textId="77777777" w:rsidR="0040339F" w:rsidRDefault="0040339F" w:rsidP="0040339F">
      <w:pPr>
        <w:jc w:val="both"/>
        <w:rPr>
          <w:rFonts w:ascii="Arial" w:hAnsi="Arial" w:cs="Arial"/>
          <w:bCs/>
          <w:sz w:val="20"/>
          <w:szCs w:val="20"/>
        </w:rPr>
      </w:pPr>
    </w:p>
    <w:p w14:paraId="01B7D9E8" w14:textId="1FA2247D" w:rsidR="0040339F" w:rsidRPr="0077431F" w:rsidRDefault="0040339F" w:rsidP="0040339F">
      <w:pPr>
        <w:jc w:val="both"/>
        <w:rPr>
          <w:rFonts w:ascii="Arial" w:hAnsi="Arial" w:cs="Arial"/>
          <w:b/>
          <w:sz w:val="20"/>
          <w:szCs w:val="20"/>
        </w:rPr>
      </w:pPr>
      <w:r w:rsidRPr="0077431F">
        <w:rPr>
          <w:rFonts w:ascii="Arial" w:hAnsi="Arial" w:cs="Arial"/>
          <w:b/>
          <w:sz w:val="20"/>
          <w:szCs w:val="20"/>
        </w:rPr>
        <w:t>25E051</w:t>
      </w:r>
      <w:r w:rsidRPr="0077431F">
        <w:rPr>
          <w:b/>
        </w:rPr>
        <w:t xml:space="preserve"> </w:t>
      </w:r>
      <w:r w:rsidR="008B4564" w:rsidRPr="00A05B51">
        <w:rPr>
          <w:rFonts w:ascii="Arial" w:hAnsi="Arial" w:cs="Arial"/>
          <w:b/>
          <w:sz w:val="20"/>
          <w:szCs w:val="20"/>
        </w:rPr>
        <w:t>M</w:t>
      </w:r>
      <w:r w:rsidRPr="0077431F">
        <w:rPr>
          <w:rFonts w:ascii="Arial" w:hAnsi="Arial" w:cs="Arial"/>
          <w:b/>
          <w:sz w:val="20"/>
          <w:szCs w:val="20"/>
        </w:rPr>
        <w:t>agas kockázatúnak minősített országokból, térségekből érkező jóváírások</w:t>
      </w:r>
    </w:p>
    <w:p w14:paraId="052F5A19" w14:textId="27B14932" w:rsidR="0040339F" w:rsidRDefault="008B4564" w:rsidP="0040339F">
      <w:pPr>
        <w:jc w:val="both"/>
        <w:rPr>
          <w:rFonts w:ascii="Arial" w:hAnsi="Arial" w:cs="Arial"/>
          <w:bCs/>
          <w:sz w:val="20"/>
          <w:szCs w:val="20"/>
        </w:rPr>
      </w:pPr>
      <w:r>
        <w:rPr>
          <w:rFonts w:ascii="Arial" w:hAnsi="Arial" w:cs="Arial"/>
          <w:bCs/>
          <w:sz w:val="20"/>
          <w:szCs w:val="20"/>
        </w:rPr>
        <w:t>M</w:t>
      </w:r>
      <w:r w:rsidR="0040339F" w:rsidRPr="008E68B2">
        <w:rPr>
          <w:rFonts w:ascii="Arial" w:hAnsi="Arial" w:cs="Arial"/>
          <w:bCs/>
          <w:sz w:val="20"/>
          <w:szCs w:val="20"/>
        </w:rPr>
        <w:t>agas kockázatúnak minősített országból, térségből érkező jóváírások száma és forintban megadott összértéke. A sor</w:t>
      </w:r>
      <w:r w:rsidR="00EC11FD">
        <w:rPr>
          <w:rFonts w:ascii="Arial" w:hAnsi="Arial" w:cs="Arial"/>
          <w:bCs/>
          <w:sz w:val="20"/>
          <w:szCs w:val="20"/>
        </w:rPr>
        <w:t>ban</w:t>
      </w:r>
      <w:r w:rsidR="0040339F" w:rsidRPr="008E68B2">
        <w:rPr>
          <w:rFonts w:ascii="Arial" w:hAnsi="Arial" w:cs="Arial"/>
          <w:bCs/>
          <w:sz w:val="20"/>
          <w:szCs w:val="20"/>
        </w:rPr>
        <w:t xml:space="preserve"> összeghatártól függetlenül valamennyi tranzakció jelentendő</w:t>
      </w:r>
      <w:r>
        <w:rPr>
          <w:rFonts w:ascii="Arial" w:hAnsi="Arial" w:cs="Arial"/>
          <w:bCs/>
          <w:sz w:val="20"/>
          <w:szCs w:val="20"/>
        </w:rPr>
        <w:t xml:space="preserve">. Magas kockázatúnak minősített országoknak, térségeknek kell tekinteni a kiemelt kockázatú országokat, valamint kockázati alapon az adatszolgáltató által magas kockázatúnak minősített országokat, térségeket. </w:t>
      </w:r>
    </w:p>
    <w:p w14:paraId="04A02922" w14:textId="77777777" w:rsidR="0040339F" w:rsidRDefault="0040339F" w:rsidP="0040339F">
      <w:pPr>
        <w:jc w:val="both"/>
        <w:rPr>
          <w:rFonts w:ascii="Arial" w:hAnsi="Arial" w:cs="Arial"/>
          <w:bCs/>
          <w:sz w:val="20"/>
          <w:szCs w:val="20"/>
        </w:rPr>
      </w:pPr>
    </w:p>
    <w:p w14:paraId="0F56C2BB" w14:textId="69711885" w:rsidR="0040339F" w:rsidRPr="0077431F" w:rsidRDefault="0040339F" w:rsidP="0040339F">
      <w:pPr>
        <w:jc w:val="both"/>
        <w:rPr>
          <w:rFonts w:ascii="Arial" w:hAnsi="Arial" w:cs="Arial"/>
          <w:b/>
          <w:sz w:val="20"/>
          <w:szCs w:val="20"/>
        </w:rPr>
      </w:pPr>
      <w:r w:rsidRPr="0077431F">
        <w:rPr>
          <w:rFonts w:ascii="Arial" w:hAnsi="Arial" w:cs="Arial"/>
          <w:b/>
          <w:sz w:val="20"/>
          <w:szCs w:val="20"/>
        </w:rPr>
        <w:t>25E0511 25E051</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számlájára érkező jóváírások</w:t>
      </w:r>
    </w:p>
    <w:p w14:paraId="0E792BCC" w14:textId="2CC9A8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magas kockázati szinttel rendelkező ügyfelek számlájára kerültek jóváírásra.</w:t>
      </w:r>
    </w:p>
    <w:p w14:paraId="5991F5F8" w14:textId="77777777" w:rsidR="0040339F" w:rsidRDefault="0040339F" w:rsidP="0040339F">
      <w:pPr>
        <w:jc w:val="both"/>
        <w:rPr>
          <w:rFonts w:ascii="Arial" w:hAnsi="Arial" w:cs="Arial"/>
          <w:bCs/>
          <w:sz w:val="20"/>
          <w:szCs w:val="20"/>
        </w:rPr>
      </w:pPr>
    </w:p>
    <w:p w14:paraId="4F960229" w14:textId="5049A474" w:rsidR="0040339F" w:rsidRPr="0077431F" w:rsidRDefault="0040339F" w:rsidP="0040339F">
      <w:pPr>
        <w:jc w:val="both"/>
        <w:rPr>
          <w:rFonts w:ascii="Arial" w:hAnsi="Arial" w:cs="Arial"/>
          <w:b/>
          <w:sz w:val="20"/>
          <w:szCs w:val="20"/>
        </w:rPr>
      </w:pPr>
      <w:r w:rsidRPr="0077431F">
        <w:rPr>
          <w:rFonts w:ascii="Arial" w:hAnsi="Arial" w:cs="Arial"/>
          <w:b/>
          <w:sz w:val="20"/>
          <w:szCs w:val="20"/>
        </w:rPr>
        <w:t>25E0512 25E051</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számlájára érkező jóváírások</w:t>
      </w:r>
    </w:p>
    <w:p w14:paraId="48DDBB48" w14:textId="1650B3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7D669191" w14:textId="77777777" w:rsidR="0040339F" w:rsidRDefault="0040339F" w:rsidP="0040339F">
      <w:pPr>
        <w:jc w:val="both"/>
        <w:rPr>
          <w:rFonts w:ascii="Arial" w:hAnsi="Arial" w:cs="Arial"/>
          <w:bCs/>
          <w:sz w:val="20"/>
          <w:szCs w:val="20"/>
        </w:rPr>
      </w:pPr>
    </w:p>
    <w:p w14:paraId="62EB74C4" w14:textId="630525BD" w:rsidR="0040339F" w:rsidRPr="0077431F" w:rsidRDefault="0040339F" w:rsidP="0040339F">
      <w:pPr>
        <w:jc w:val="both"/>
        <w:rPr>
          <w:rFonts w:ascii="Arial" w:hAnsi="Arial" w:cs="Arial"/>
          <w:b/>
          <w:sz w:val="20"/>
          <w:szCs w:val="20"/>
        </w:rPr>
      </w:pPr>
      <w:r w:rsidRPr="0077431F">
        <w:rPr>
          <w:rFonts w:ascii="Arial" w:hAnsi="Arial" w:cs="Arial"/>
          <w:b/>
          <w:sz w:val="20"/>
          <w:szCs w:val="20"/>
        </w:rPr>
        <w:t xml:space="preserve">25E052 </w:t>
      </w:r>
      <w:r w:rsidR="008B4564">
        <w:rPr>
          <w:rFonts w:ascii="Arial" w:hAnsi="Arial" w:cs="Arial"/>
          <w:b/>
          <w:sz w:val="20"/>
          <w:szCs w:val="20"/>
        </w:rPr>
        <w:t>M</w:t>
      </w:r>
      <w:r w:rsidRPr="0077431F">
        <w:rPr>
          <w:rFonts w:ascii="Arial" w:hAnsi="Arial" w:cs="Arial"/>
          <w:b/>
          <w:sz w:val="20"/>
          <w:szCs w:val="20"/>
        </w:rPr>
        <w:t>agas kockázatúnak minősített országokba, térségekbe irányuló terhelések</w:t>
      </w:r>
    </w:p>
    <w:p w14:paraId="7DEB5E3D" w14:textId="03B9F9B8" w:rsidR="0040339F" w:rsidRDefault="008B4564" w:rsidP="0040339F">
      <w:pPr>
        <w:jc w:val="both"/>
        <w:rPr>
          <w:rFonts w:ascii="Arial" w:hAnsi="Arial" w:cs="Arial"/>
          <w:bCs/>
          <w:sz w:val="20"/>
          <w:szCs w:val="20"/>
        </w:rPr>
      </w:pPr>
      <w:r>
        <w:rPr>
          <w:rFonts w:ascii="Arial" w:hAnsi="Arial" w:cs="Arial"/>
          <w:bCs/>
          <w:sz w:val="20"/>
          <w:szCs w:val="20"/>
        </w:rPr>
        <w:t>M</w:t>
      </w:r>
      <w:r w:rsidR="0040339F" w:rsidRPr="00856F36">
        <w:rPr>
          <w:rFonts w:ascii="Arial" w:hAnsi="Arial" w:cs="Arial"/>
          <w:bCs/>
          <w:sz w:val="20"/>
          <w:szCs w:val="20"/>
        </w:rPr>
        <w:t>agas kockázatúnak minősített országokba, térségekbe irányuló pénzforgalmi terhelések száma és forintban megadott összértéke. A sor</w:t>
      </w:r>
      <w:r w:rsidR="00EC11FD">
        <w:rPr>
          <w:rFonts w:ascii="Arial" w:hAnsi="Arial" w:cs="Arial"/>
          <w:bCs/>
          <w:sz w:val="20"/>
          <w:szCs w:val="20"/>
        </w:rPr>
        <w:t>ban</w:t>
      </w:r>
      <w:r w:rsidR="0040339F" w:rsidRPr="00856F36">
        <w:rPr>
          <w:rFonts w:ascii="Arial" w:hAnsi="Arial" w:cs="Arial"/>
          <w:bCs/>
          <w:sz w:val="20"/>
          <w:szCs w:val="20"/>
        </w:rPr>
        <w:t xml:space="preserve"> összeghatártól függetlenül valamennyi tranzakció jelentendő.</w:t>
      </w:r>
      <w:r>
        <w:rPr>
          <w:rFonts w:ascii="Arial" w:hAnsi="Arial" w:cs="Arial"/>
          <w:bCs/>
          <w:sz w:val="20"/>
          <w:szCs w:val="20"/>
        </w:rPr>
        <w:t xml:space="preserve"> </w:t>
      </w:r>
      <w:r>
        <w:rPr>
          <w:rFonts w:ascii="Arial" w:hAnsi="Arial" w:cs="Arial"/>
          <w:bCs/>
          <w:sz w:val="20"/>
          <w:szCs w:val="20"/>
        </w:rPr>
        <w:lastRenderedPageBreak/>
        <w:t xml:space="preserve">Magas kockázatúnak minősített országnak, térségnek kell tekinteni a kiemelt kockázatú országokat, valamint kockázati alapon az adatszolgáltató által magas kockázatúnak minősített országokat, térségeket. </w:t>
      </w:r>
    </w:p>
    <w:p w14:paraId="498B3E99" w14:textId="77777777" w:rsidR="0040339F" w:rsidRDefault="0040339F" w:rsidP="0040339F">
      <w:pPr>
        <w:jc w:val="both"/>
        <w:rPr>
          <w:rFonts w:ascii="Arial" w:hAnsi="Arial" w:cs="Arial"/>
          <w:bCs/>
          <w:sz w:val="20"/>
          <w:szCs w:val="20"/>
        </w:rPr>
      </w:pPr>
    </w:p>
    <w:p w14:paraId="7DED57E8" w14:textId="58E316D6" w:rsidR="0040339F" w:rsidRPr="0077431F" w:rsidRDefault="0040339F" w:rsidP="0040339F">
      <w:pPr>
        <w:jc w:val="both"/>
        <w:rPr>
          <w:rFonts w:ascii="Arial" w:hAnsi="Arial" w:cs="Arial"/>
          <w:b/>
          <w:sz w:val="20"/>
          <w:szCs w:val="20"/>
        </w:rPr>
      </w:pPr>
      <w:r w:rsidRPr="0077431F">
        <w:rPr>
          <w:rFonts w:ascii="Arial" w:hAnsi="Arial" w:cs="Arial"/>
          <w:b/>
          <w:sz w:val="20"/>
          <w:szCs w:val="20"/>
        </w:rPr>
        <w:t>25E0521</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számlájáról kezdeményezett terhelések</w:t>
      </w:r>
    </w:p>
    <w:p w14:paraId="155267CE" w14:textId="46A26C9E" w:rsidR="0040339F" w:rsidRDefault="0040339F" w:rsidP="0040339F">
      <w:pPr>
        <w:jc w:val="both"/>
        <w:rPr>
          <w:rFonts w:ascii="Arial" w:hAnsi="Arial" w:cs="Arial"/>
          <w:bCs/>
          <w:sz w:val="20"/>
          <w:szCs w:val="20"/>
        </w:rPr>
      </w:pPr>
      <w:r w:rsidRPr="00856F36">
        <w:rPr>
          <w:rFonts w:ascii="Arial" w:hAnsi="Arial" w:cs="Arial"/>
          <w:bCs/>
          <w:sz w:val="20"/>
          <w:szCs w:val="20"/>
        </w:rPr>
        <w:t>A 25E052 sorból azon magas kockázatúnak minősített országokba, térségekbe irányuló pénzforgalmi terhelések száma és forintban megadott összértéke, mely tranzakciókat magas kockázati szinttel rendelkező ügyfelek számlájáról kezdeményeztek.</w:t>
      </w:r>
    </w:p>
    <w:p w14:paraId="1564FB84" w14:textId="77777777" w:rsidR="0040339F" w:rsidRDefault="0040339F" w:rsidP="0040339F">
      <w:pPr>
        <w:jc w:val="both"/>
        <w:rPr>
          <w:rFonts w:ascii="Arial" w:hAnsi="Arial" w:cs="Arial"/>
          <w:bCs/>
          <w:sz w:val="20"/>
          <w:szCs w:val="20"/>
        </w:rPr>
      </w:pPr>
    </w:p>
    <w:p w14:paraId="5E11BAD6" w14:textId="77C0F5D6" w:rsidR="0040339F" w:rsidRPr="0077431F" w:rsidRDefault="0040339F" w:rsidP="0040339F">
      <w:pPr>
        <w:jc w:val="both"/>
        <w:rPr>
          <w:rFonts w:ascii="Arial" w:hAnsi="Arial" w:cs="Arial"/>
          <w:b/>
          <w:sz w:val="20"/>
          <w:szCs w:val="20"/>
        </w:rPr>
      </w:pPr>
      <w:r w:rsidRPr="0077431F">
        <w:rPr>
          <w:rFonts w:ascii="Arial" w:hAnsi="Arial" w:cs="Arial"/>
          <w:b/>
          <w:sz w:val="20"/>
          <w:szCs w:val="20"/>
        </w:rPr>
        <w:t>25E0522</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számlájáról kezdeményezett terhelések</w:t>
      </w:r>
    </w:p>
    <w:p w14:paraId="6939934F" w14:textId="107916F8" w:rsidR="0040339F" w:rsidRPr="00221A5E" w:rsidRDefault="0040339F" w:rsidP="0040339F">
      <w:pPr>
        <w:jc w:val="both"/>
        <w:rPr>
          <w:rFonts w:ascii="Arial" w:hAnsi="Arial" w:cs="Arial"/>
          <w:bCs/>
          <w:sz w:val="20"/>
          <w:szCs w:val="20"/>
        </w:rPr>
      </w:pPr>
      <w:r w:rsidRPr="00856F36">
        <w:rPr>
          <w:rFonts w:ascii="Arial" w:hAnsi="Arial" w:cs="Arial"/>
          <w:bCs/>
          <w:sz w:val="20"/>
          <w:szCs w:val="20"/>
        </w:rPr>
        <w:t>A 25E052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372B1517" w14:textId="77777777" w:rsidR="00221A5E" w:rsidRPr="00221A5E" w:rsidRDefault="00221A5E" w:rsidP="00221A5E">
      <w:pPr>
        <w:jc w:val="both"/>
        <w:rPr>
          <w:rFonts w:ascii="Arial" w:hAnsi="Arial" w:cs="Arial"/>
          <w:bCs/>
          <w:sz w:val="20"/>
          <w:szCs w:val="20"/>
        </w:rPr>
      </w:pPr>
    </w:p>
    <w:p w14:paraId="556E5297" w14:textId="1D56B483"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6</w:t>
      </w:r>
      <w:r w:rsidRPr="00221A5E">
        <w:rPr>
          <w:rFonts w:ascii="Arial" w:hAnsi="Arial" w:cs="Arial"/>
          <w:b/>
          <w:bCs/>
          <w:sz w:val="20"/>
          <w:szCs w:val="20"/>
        </w:rPr>
        <w:t xml:space="preserve"> Pénzmosás- és terrorizmusfinanszírozás</w:t>
      </w:r>
      <w:r w:rsidR="00292435">
        <w:rPr>
          <w:rFonts w:ascii="Arial" w:hAnsi="Arial" w:cs="Arial"/>
          <w:b/>
          <w:bCs/>
          <w:sz w:val="20"/>
          <w:szCs w:val="20"/>
        </w:rPr>
        <w:t>-</w:t>
      </w:r>
      <w:r w:rsidRPr="00221A5E">
        <w:rPr>
          <w:rFonts w:ascii="Arial" w:hAnsi="Arial" w:cs="Arial"/>
          <w:b/>
          <w:bCs/>
          <w:sz w:val="20"/>
          <w:szCs w:val="20"/>
        </w:rPr>
        <w:t>megelőzés vonatkozású új üzleti gyakorlat</w:t>
      </w:r>
    </w:p>
    <w:p w14:paraId="020DEE05" w14:textId="77777777" w:rsidR="0040339F" w:rsidRDefault="00221A5E" w:rsidP="00221A5E">
      <w:pPr>
        <w:jc w:val="both"/>
        <w:rPr>
          <w:rFonts w:ascii="Arial" w:hAnsi="Arial" w:cs="Arial"/>
          <w:bCs/>
          <w:sz w:val="20"/>
          <w:szCs w:val="20"/>
        </w:rPr>
      </w:pPr>
      <w:r w:rsidRPr="00221A5E">
        <w:rPr>
          <w:rFonts w:ascii="Arial" w:hAnsi="Arial" w:cs="Arial"/>
          <w:bCs/>
          <w:sz w:val="20"/>
          <w:szCs w:val="20"/>
        </w:rPr>
        <w:t>A tárgyévben a pénzmosás</w:t>
      </w:r>
      <w:r w:rsidR="007B79B2">
        <w:rPr>
          <w:rFonts w:ascii="Arial" w:hAnsi="Arial" w:cs="Arial"/>
          <w:bCs/>
          <w:sz w:val="20"/>
          <w:szCs w:val="20"/>
        </w:rPr>
        <w:t>-</w:t>
      </w:r>
      <w:r w:rsidRPr="00221A5E">
        <w:rPr>
          <w:rFonts w:ascii="Arial" w:hAnsi="Arial" w:cs="Arial"/>
          <w:bCs/>
          <w:sz w:val="20"/>
          <w:szCs w:val="20"/>
        </w:rPr>
        <w:t xml:space="preserve"> és terrorizmusfinanszírozás</w:t>
      </w:r>
      <w:r w:rsidR="007B79B2">
        <w:rPr>
          <w:rFonts w:ascii="Arial" w:hAnsi="Arial" w:cs="Arial"/>
          <w:bCs/>
          <w:sz w:val="20"/>
          <w:szCs w:val="20"/>
        </w:rPr>
        <w:t>-</w:t>
      </w:r>
      <w:r w:rsidRPr="00221A5E">
        <w:rPr>
          <w:rFonts w:ascii="Arial" w:hAnsi="Arial" w:cs="Arial"/>
          <w:bCs/>
          <w:sz w:val="20"/>
          <w:szCs w:val="20"/>
        </w:rPr>
        <w:t xml:space="preserve">megelőzési tevékenységgel kapcsolatban az adatszolgáltató által bevezetett új üzleti gyakorlat száma, például: új teljesítési megoldás, új vagy fejlődő technológia. </w:t>
      </w:r>
    </w:p>
    <w:p w14:paraId="39FF3AA6" w14:textId="77777777" w:rsidR="0040339F" w:rsidRDefault="0040339F" w:rsidP="00221A5E">
      <w:pPr>
        <w:jc w:val="both"/>
        <w:rPr>
          <w:rFonts w:ascii="Arial" w:hAnsi="Arial" w:cs="Arial"/>
          <w:bCs/>
          <w:sz w:val="20"/>
          <w:szCs w:val="20"/>
        </w:rPr>
      </w:pPr>
    </w:p>
    <w:p w14:paraId="209A9D00" w14:textId="77777777" w:rsidR="0040339F" w:rsidRPr="0077431F" w:rsidRDefault="0040339F" w:rsidP="0040339F">
      <w:pPr>
        <w:jc w:val="both"/>
        <w:rPr>
          <w:rFonts w:ascii="Arial" w:hAnsi="Arial" w:cs="Arial"/>
          <w:b/>
          <w:sz w:val="20"/>
          <w:szCs w:val="20"/>
        </w:rPr>
      </w:pPr>
      <w:r w:rsidRPr="0077431F">
        <w:rPr>
          <w:rFonts w:ascii="Arial" w:hAnsi="Arial" w:cs="Arial"/>
          <w:b/>
          <w:sz w:val="20"/>
          <w:szCs w:val="20"/>
        </w:rPr>
        <w:t>25E07 Egyedileg a tízmillió forintot elérő vagy meghaladó készpénz ki- és befizetések</w:t>
      </w:r>
    </w:p>
    <w:p w14:paraId="6685BEA6" w14:textId="77777777" w:rsidR="0040339F" w:rsidRPr="00221A5E" w:rsidRDefault="0040339F" w:rsidP="0040339F">
      <w:pPr>
        <w:jc w:val="both"/>
        <w:rPr>
          <w:rFonts w:ascii="Arial" w:hAnsi="Arial" w:cs="Arial"/>
          <w:bCs/>
          <w:sz w:val="20"/>
          <w:szCs w:val="20"/>
        </w:rPr>
      </w:pPr>
      <w:r w:rsidRPr="00856F36">
        <w:rPr>
          <w:rFonts w:ascii="Arial" w:hAnsi="Arial" w:cs="Arial"/>
          <w:bCs/>
          <w:sz w:val="20"/>
          <w:szCs w:val="20"/>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6FC7ECE7" w14:textId="77777777" w:rsidR="00221A5E" w:rsidRPr="00221A5E" w:rsidRDefault="00221A5E" w:rsidP="00221A5E">
      <w:pPr>
        <w:jc w:val="both"/>
        <w:rPr>
          <w:rFonts w:ascii="Arial" w:hAnsi="Arial" w:cs="Arial"/>
          <w:b/>
          <w:bCs/>
          <w:sz w:val="20"/>
          <w:szCs w:val="20"/>
        </w:rPr>
      </w:pPr>
    </w:p>
    <w:p w14:paraId="5BA93763" w14:textId="30A6695C"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8</w:t>
      </w:r>
      <w:r w:rsidRPr="00221A5E">
        <w:rPr>
          <w:rFonts w:ascii="Arial" w:hAnsi="Arial" w:cs="Arial"/>
          <w:b/>
          <w:bCs/>
          <w:sz w:val="20"/>
          <w:szCs w:val="20"/>
        </w:rPr>
        <w:t xml:space="preserve"> Más szolgáltató által végzett ügyfél-átvilágítás átvétele</w:t>
      </w:r>
    </w:p>
    <w:p w14:paraId="05BEA9E9" w14:textId="789177DC" w:rsidR="00221A5E" w:rsidRDefault="00221A5E" w:rsidP="00221A5E">
      <w:pPr>
        <w:jc w:val="both"/>
        <w:rPr>
          <w:rFonts w:ascii="Arial" w:hAnsi="Arial" w:cs="Arial"/>
          <w:bCs/>
          <w:sz w:val="20"/>
          <w:szCs w:val="20"/>
        </w:rPr>
      </w:pPr>
      <w:r w:rsidRPr="00221A5E">
        <w:rPr>
          <w:rFonts w:ascii="Arial" w:hAnsi="Arial" w:cs="Arial"/>
          <w:bCs/>
          <w:sz w:val="20"/>
          <w:szCs w:val="20"/>
        </w:rPr>
        <w:t xml:space="preserve">A </w:t>
      </w:r>
      <w:proofErr w:type="spellStart"/>
      <w:r w:rsidRPr="00221A5E">
        <w:rPr>
          <w:rFonts w:ascii="Arial" w:hAnsi="Arial" w:cs="Arial"/>
          <w:bCs/>
          <w:sz w:val="20"/>
          <w:szCs w:val="20"/>
        </w:rPr>
        <w:t>Pmt</w:t>
      </w:r>
      <w:proofErr w:type="spellEnd"/>
      <w:r w:rsidRPr="00221A5E">
        <w:rPr>
          <w:rFonts w:ascii="Arial" w:hAnsi="Arial" w:cs="Arial"/>
          <w:bCs/>
          <w:sz w:val="20"/>
          <w:szCs w:val="20"/>
        </w:rPr>
        <w:t>. 22-24. §-a szerinti, más szolgáltató által végzett és az adatszolgáltató által elfogadott ügyfél-átvilágítások számát szükséges feltüntetni.</w:t>
      </w:r>
    </w:p>
    <w:p w14:paraId="7FB02A94" w14:textId="77777777" w:rsidR="008C31E2" w:rsidRPr="00221A5E" w:rsidRDefault="008C31E2" w:rsidP="00221A5E">
      <w:pPr>
        <w:jc w:val="both"/>
        <w:rPr>
          <w:rFonts w:ascii="Arial" w:hAnsi="Arial" w:cs="Arial"/>
          <w:bCs/>
          <w:sz w:val="20"/>
          <w:szCs w:val="20"/>
        </w:rPr>
      </w:pPr>
    </w:p>
    <w:p w14:paraId="7E88F40E" w14:textId="4C01ABA4"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9</w:t>
      </w:r>
      <w:r w:rsidRPr="00221A5E">
        <w:rPr>
          <w:rFonts w:ascii="Arial" w:hAnsi="Arial" w:cs="Arial"/>
          <w:b/>
          <w:bCs/>
          <w:sz w:val="20"/>
          <w:szCs w:val="20"/>
        </w:rPr>
        <w:t xml:space="preserve"> Távollévő ügyfél közhiteles okiratok által történő átvilágítása</w:t>
      </w:r>
    </w:p>
    <w:p w14:paraId="428C4561" w14:textId="4AA290E1" w:rsidR="0040339F" w:rsidRDefault="00221A5E" w:rsidP="0040339F">
      <w:pPr>
        <w:jc w:val="both"/>
        <w:rPr>
          <w:rFonts w:ascii="Arial" w:hAnsi="Arial" w:cs="Arial"/>
          <w:bCs/>
          <w:sz w:val="20"/>
          <w:szCs w:val="20"/>
        </w:rPr>
      </w:pPr>
      <w:r w:rsidRPr="00221A5E">
        <w:rPr>
          <w:rFonts w:ascii="Arial" w:hAnsi="Arial" w:cs="Arial"/>
          <w:bCs/>
          <w:sz w:val="20"/>
          <w:szCs w:val="20"/>
        </w:rPr>
        <w:t>Azon ügyfél-átvilágítások száma, ahol a természetes személy ügyféllel történő üzleti kapcsolat létesítése közhiteles okiratok beküldése alapján történik</w:t>
      </w:r>
      <w:r w:rsidR="00DB30F5">
        <w:rPr>
          <w:rFonts w:ascii="Arial" w:hAnsi="Arial" w:cs="Arial"/>
          <w:bCs/>
          <w:sz w:val="20"/>
          <w:szCs w:val="20"/>
        </w:rPr>
        <w:t>,</w:t>
      </w:r>
      <w:r w:rsidRPr="00221A5E">
        <w:rPr>
          <w:rFonts w:ascii="Arial"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40339F">
        <w:rPr>
          <w:rFonts w:ascii="Arial" w:hAnsi="Arial" w:cs="Arial"/>
          <w:bCs/>
          <w:sz w:val="20"/>
          <w:szCs w:val="20"/>
        </w:rPr>
        <w:t xml:space="preserve"> </w:t>
      </w:r>
      <w:r w:rsidR="0040339F" w:rsidRPr="00856F36">
        <w:rPr>
          <w:rFonts w:ascii="Arial" w:hAnsi="Arial" w:cs="Arial"/>
          <w:bCs/>
          <w:sz w:val="20"/>
          <w:szCs w:val="20"/>
        </w:rPr>
        <w:t>A sor</w:t>
      </w:r>
      <w:r w:rsidR="00EC11FD">
        <w:rPr>
          <w:rFonts w:ascii="Arial" w:hAnsi="Arial" w:cs="Arial"/>
          <w:bCs/>
          <w:sz w:val="20"/>
          <w:szCs w:val="20"/>
        </w:rPr>
        <w:t>ban</w:t>
      </w:r>
      <w:r w:rsidR="0040339F" w:rsidRPr="00856F36">
        <w:rPr>
          <w:rFonts w:ascii="Arial" w:hAnsi="Arial" w:cs="Arial"/>
          <w:bCs/>
          <w:sz w:val="20"/>
          <w:szCs w:val="20"/>
        </w:rPr>
        <w:t xml:space="preserve"> nem kell figyelembe venni azon eseteket, ahol a kapcsolatfelvétel személyesen megtörténik (beleértve többek között a képviselők azonosítását), de a szükséges hitelesített céges dokumentumokat (pl. bejegyző végzés, létesítő okirat) az ügyfél postai úton</w:t>
      </w:r>
      <w:r w:rsidR="00DB4A52">
        <w:rPr>
          <w:rFonts w:ascii="Arial" w:hAnsi="Arial" w:cs="Arial"/>
          <w:bCs/>
          <w:sz w:val="20"/>
          <w:szCs w:val="20"/>
        </w:rPr>
        <w:t>,</w:t>
      </w:r>
      <w:r w:rsidR="00456486">
        <w:rPr>
          <w:rFonts w:ascii="Arial" w:hAnsi="Arial" w:cs="Arial"/>
          <w:bCs/>
          <w:sz w:val="20"/>
          <w:szCs w:val="20"/>
        </w:rPr>
        <w:t xml:space="preserve"> </w:t>
      </w:r>
      <w:r w:rsidR="0040339F" w:rsidRPr="00856F36">
        <w:rPr>
          <w:rFonts w:ascii="Arial" w:hAnsi="Arial" w:cs="Arial"/>
          <w:bCs/>
          <w:sz w:val="20"/>
          <w:szCs w:val="20"/>
        </w:rPr>
        <w:t xml:space="preserve">utólag küldi </w:t>
      </w:r>
      <w:r w:rsidR="00DB4A52">
        <w:rPr>
          <w:rFonts w:ascii="Arial" w:hAnsi="Arial" w:cs="Arial"/>
          <w:bCs/>
          <w:sz w:val="20"/>
          <w:szCs w:val="20"/>
        </w:rPr>
        <w:t>m</w:t>
      </w:r>
      <w:r w:rsidR="0040339F" w:rsidRPr="00856F36">
        <w:rPr>
          <w:rFonts w:ascii="Arial" w:hAnsi="Arial" w:cs="Arial"/>
          <w:bCs/>
          <w:sz w:val="20"/>
          <w:szCs w:val="20"/>
        </w:rPr>
        <w:t>e</w:t>
      </w:r>
      <w:r w:rsidR="00DB4A52">
        <w:rPr>
          <w:rFonts w:ascii="Arial" w:hAnsi="Arial" w:cs="Arial"/>
          <w:bCs/>
          <w:sz w:val="20"/>
          <w:szCs w:val="20"/>
        </w:rPr>
        <w:t>g az adatszolgáltatónak</w:t>
      </w:r>
      <w:r w:rsidR="0040339F" w:rsidRPr="00856F36">
        <w:rPr>
          <w:rFonts w:ascii="Arial" w:hAnsi="Arial" w:cs="Arial"/>
          <w:bCs/>
          <w:sz w:val="20"/>
          <w:szCs w:val="20"/>
        </w:rPr>
        <w:t>.</w:t>
      </w:r>
    </w:p>
    <w:p w14:paraId="3903C1E5" w14:textId="77777777" w:rsidR="00FB67D9" w:rsidRPr="00221A5E" w:rsidRDefault="00FB67D9" w:rsidP="00221A5E">
      <w:pPr>
        <w:jc w:val="both"/>
        <w:rPr>
          <w:rFonts w:ascii="Arial" w:hAnsi="Arial" w:cs="Arial"/>
          <w:bCs/>
          <w:sz w:val="20"/>
          <w:szCs w:val="20"/>
        </w:rPr>
      </w:pPr>
    </w:p>
    <w:p w14:paraId="308DBF44" w14:textId="6B5CDC6C" w:rsidR="00221A5E" w:rsidRPr="00221A5E" w:rsidRDefault="00221A5E" w:rsidP="00591B93">
      <w:pPr>
        <w:keepNext/>
        <w:jc w:val="both"/>
        <w:rPr>
          <w:rFonts w:ascii="Arial" w:hAnsi="Arial" w:cs="Arial"/>
          <w:b/>
          <w:bCs/>
          <w:sz w:val="20"/>
          <w:szCs w:val="20"/>
        </w:rPr>
      </w:pPr>
      <w:r w:rsidRPr="00221A5E">
        <w:rPr>
          <w:rFonts w:ascii="Arial" w:hAnsi="Arial" w:cs="Arial"/>
          <w:b/>
          <w:bCs/>
          <w:sz w:val="20"/>
          <w:szCs w:val="20"/>
        </w:rPr>
        <w:t>25E</w:t>
      </w:r>
      <w:r w:rsidR="0040339F">
        <w:rPr>
          <w:rFonts w:ascii="Arial" w:hAnsi="Arial" w:cs="Arial"/>
          <w:b/>
          <w:bCs/>
          <w:sz w:val="20"/>
          <w:szCs w:val="20"/>
        </w:rPr>
        <w:t>1</w:t>
      </w:r>
      <w:r w:rsidRPr="00221A5E">
        <w:rPr>
          <w:rFonts w:ascii="Arial" w:hAnsi="Arial" w:cs="Arial"/>
          <w:b/>
          <w:bCs/>
          <w:sz w:val="20"/>
          <w:szCs w:val="20"/>
        </w:rPr>
        <w:t>0 Meghatalmazott közreműködése mellett végzett ügyfél-átvilágítás</w:t>
      </w:r>
    </w:p>
    <w:p w14:paraId="48EF6A52" w14:textId="4D5ADC5A" w:rsidR="00221A5E" w:rsidRDefault="00221A5E" w:rsidP="00221A5E">
      <w:pPr>
        <w:jc w:val="both"/>
        <w:rPr>
          <w:rFonts w:ascii="Arial" w:hAnsi="Arial" w:cs="Arial"/>
          <w:bCs/>
          <w:sz w:val="20"/>
          <w:szCs w:val="20"/>
        </w:rPr>
      </w:pPr>
      <w:r w:rsidRPr="00221A5E">
        <w:rPr>
          <w:rFonts w:ascii="Arial" w:hAnsi="Arial" w:cs="Arial"/>
          <w:bCs/>
          <w:sz w:val="20"/>
          <w:szCs w:val="20"/>
        </w:rPr>
        <w:t>Azon ügyfél-átvilágítások száma, ahol ügyfél helyett és nevében meghatalmazott jár el</w:t>
      </w:r>
      <w:r w:rsidR="00DB30F5">
        <w:rPr>
          <w:rFonts w:ascii="Arial" w:hAnsi="Arial" w:cs="Arial"/>
          <w:bCs/>
          <w:sz w:val="20"/>
          <w:szCs w:val="20"/>
        </w:rPr>
        <w:t>,</w:t>
      </w:r>
      <w:r w:rsidRPr="00221A5E">
        <w:rPr>
          <w:rFonts w:ascii="Arial" w:hAnsi="Arial" w:cs="Arial"/>
          <w:bCs/>
          <w:sz w:val="20"/>
          <w:szCs w:val="20"/>
        </w:rPr>
        <w:t xml:space="preserve"> és az ügyfél-átvilágítási intézkedéseket az adatszolgáltató a meghatalmazott részvételével végz</w:t>
      </w:r>
      <w:r w:rsidR="00456486">
        <w:rPr>
          <w:rFonts w:ascii="Arial" w:hAnsi="Arial" w:cs="Arial"/>
          <w:bCs/>
          <w:sz w:val="20"/>
          <w:szCs w:val="20"/>
        </w:rPr>
        <w:t>i</w:t>
      </w:r>
      <w:r w:rsidRPr="00221A5E">
        <w:rPr>
          <w:rFonts w:ascii="Arial" w:hAnsi="Arial" w:cs="Arial"/>
          <w:bCs/>
          <w:sz w:val="20"/>
          <w:szCs w:val="20"/>
        </w:rPr>
        <w:t xml:space="preserve"> el.</w:t>
      </w:r>
    </w:p>
    <w:p w14:paraId="5CFB8F09" w14:textId="77777777" w:rsidR="008C31E2" w:rsidRPr="00221A5E" w:rsidRDefault="008C31E2" w:rsidP="00221A5E">
      <w:pPr>
        <w:jc w:val="both"/>
        <w:rPr>
          <w:rFonts w:ascii="Arial" w:hAnsi="Arial" w:cs="Arial"/>
          <w:bCs/>
          <w:sz w:val="20"/>
          <w:szCs w:val="20"/>
        </w:rPr>
      </w:pPr>
    </w:p>
    <w:p w14:paraId="23CEA4BB" w14:textId="358DFBBE"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25E1</w:t>
      </w:r>
      <w:r w:rsidR="0040339F">
        <w:rPr>
          <w:rFonts w:ascii="Arial" w:hAnsi="Arial" w:cs="Arial"/>
          <w:b/>
          <w:bCs/>
          <w:sz w:val="20"/>
          <w:szCs w:val="20"/>
        </w:rPr>
        <w:t>1</w:t>
      </w:r>
      <w:r w:rsidRPr="00221A5E">
        <w:rPr>
          <w:rFonts w:ascii="Arial" w:hAnsi="Arial" w:cs="Arial"/>
          <w:b/>
          <w:bCs/>
          <w:sz w:val="20"/>
          <w:szCs w:val="20"/>
        </w:rPr>
        <w:t xml:space="preserve"> Közvetítő által végzett átvilágítás</w:t>
      </w:r>
    </w:p>
    <w:p w14:paraId="499264B6" w14:textId="77777777" w:rsidR="00221A5E" w:rsidRPr="00221A5E" w:rsidRDefault="00221A5E" w:rsidP="00221A5E">
      <w:pPr>
        <w:jc w:val="both"/>
        <w:rPr>
          <w:rFonts w:ascii="Arial" w:hAnsi="Arial" w:cs="Arial"/>
          <w:bCs/>
          <w:sz w:val="20"/>
          <w:szCs w:val="20"/>
        </w:rPr>
      </w:pPr>
      <w:r w:rsidRPr="00221A5E">
        <w:rPr>
          <w:rFonts w:ascii="Arial" w:hAnsi="Arial" w:cs="Arial"/>
          <w:bCs/>
          <w:sz w:val="20"/>
          <w:szCs w:val="20"/>
        </w:rPr>
        <w:t>A Hpt. 6. § (1) bekezdés 90. pontjában meghatározott, nem pénzváltó és nem zálogházi közvetítői tevékenységet végző közvetítők által végzett átvilágítások számát kell feltüntetni.</w:t>
      </w:r>
    </w:p>
    <w:p w14:paraId="3F204872" w14:textId="16475134" w:rsidR="00B469B1" w:rsidRDefault="00B469B1" w:rsidP="00F72E78">
      <w:pPr>
        <w:pStyle w:val="Default"/>
        <w:jc w:val="both"/>
        <w:rPr>
          <w:rFonts w:ascii="Arial" w:hAnsi="Arial" w:cs="Arial"/>
          <w:bCs/>
          <w:color w:val="auto"/>
          <w:sz w:val="20"/>
          <w:szCs w:val="20"/>
        </w:rPr>
      </w:pPr>
    </w:p>
    <w:p w14:paraId="4902EC6A" w14:textId="77777777" w:rsidR="00470724" w:rsidRPr="005C35FB" w:rsidRDefault="00470724" w:rsidP="00F72E78">
      <w:pPr>
        <w:pStyle w:val="Default"/>
        <w:jc w:val="both"/>
        <w:rPr>
          <w:rFonts w:ascii="Arial" w:hAnsi="Arial" w:cs="Arial"/>
          <w:bCs/>
          <w:color w:val="auto"/>
          <w:sz w:val="20"/>
          <w:szCs w:val="20"/>
        </w:rPr>
      </w:pPr>
    </w:p>
    <w:bookmarkEnd w:id="232"/>
    <w:p w14:paraId="232EE46B" w14:textId="5B573094" w:rsidR="00E63598" w:rsidRPr="005C35FB" w:rsidRDefault="00E63598"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27AA</w:t>
      </w:r>
      <w:r w:rsidR="00F657C4">
        <w:rPr>
          <w:rFonts w:ascii="Arial" w:hAnsi="Arial" w:cs="Arial"/>
          <w:i w:val="0"/>
          <w:color w:val="auto"/>
          <w:sz w:val="20"/>
          <w:szCs w:val="20"/>
          <w:lang w:val="hu-HU"/>
        </w:rPr>
        <w:t xml:space="preserve"> és </w:t>
      </w:r>
      <w:r w:rsidRPr="005C35FB">
        <w:rPr>
          <w:rFonts w:ascii="Arial" w:hAnsi="Arial" w:cs="Arial"/>
          <w:i w:val="0"/>
          <w:color w:val="auto"/>
          <w:sz w:val="20"/>
          <w:szCs w:val="20"/>
          <w:lang w:val="hu-HU"/>
        </w:rPr>
        <w:t xml:space="preserve">27AB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Fogyasztói panaszügyekre vonatkozó adatok I. és II.</w:t>
      </w:r>
    </w:p>
    <w:p w14:paraId="58FD98E3" w14:textId="77777777" w:rsidR="00E63598" w:rsidRPr="00D71A64" w:rsidRDefault="00E63598" w:rsidP="00E63598">
      <w:pPr>
        <w:autoSpaceDE w:val="0"/>
        <w:autoSpaceDN w:val="0"/>
        <w:adjustRightInd w:val="0"/>
        <w:jc w:val="both"/>
        <w:rPr>
          <w:rFonts w:ascii="Arial" w:hAnsi="Arial" w:cs="Arial"/>
          <w:bCs/>
          <w:sz w:val="20"/>
          <w:szCs w:val="20"/>
        </w:rPr>
      </w:pPr>
    </w:p>
    <w:p w14:paraId="13DF2944" w14:textId="77777777" w:rsidR="00E26D0F" w:rsidRPr="005C35FB" w:rsidRDefault="00E63598" w:rsidP="00E63598">
      <w:pPr>
        <w:pStyle w:val="Default"/>
        <w:jc w:val="both"/>
        <w:rPr>
          <w:rFonts w:ascii="Arial" w:hAnsi="Arial" w:cs="Arial"/>
          <w:bCs/>
          <w:sz w:val="20"/>
          <w:szCs w:val="20"/>
        </w:rPr>
      </w:pPr>
      <w:r w:rsidRPr="005C35FB">
        <w:rPr>
          <w:rFonts w:ascii="Arial" w:hAnsi="Arial" w:cs="Arial"/>
          <w:sz w:val="20"/>
          <w:szCs w:val="20"/>
        </w:rPr>
        <w:t>Ezekben a táblákban azokat az adatszolgáltató magatartására, tevékenységére vagy mulasztására vonatkozó, fogyasztóktól érkezett panaszokat kell bemutatni, amelyek</w:t>
      </w:r>
      <w:r w:rsidR="000B46E3" w:rsidRPr="005C35FB">
        <w:rPr>
          <w:rFonts w:ascii="Arial" w:hAnsi="Arial" w:cs="Arial"/>
          <w:sz w:val="20"/>
          <w:szCs w:val="20"/>
        </w:rPr>
        <w:t>et a panaszkezelésről szóló jogszabályok a panasznyilvántartó rendszerben rögzíteni rendelnek el</w:t>
      </w:r>
      <w:r w:rsidRPr="005C35FB">
        <w:rPr>
          <w:rFonts w:ascii="Arial" w:hAnsi="Arial" w:cs="Arial"/>
          <w:sz w:val="20"/>
          <w:szCs w:val="20"/>
        </w:rPr>
        <w:t>.</w:t>
      </w:r>
      <w:r w:rsidRPr="005C35FB">
        <w:rPr>
          <w:rFonts w:ascii="Arial" w:hAnsi="Arial" w:cs="Arial"/>
          <w:bCs/>
          <w:sz w:val="20"/>
          <w:szCs w:val="20"/>
        </w:rPr>
        <w:t xml:space="preserve"> </w:t>
      </w:r>
    </w:p>
    <w:p w14:paraId="733EBF49" w14:textId="77777777" w:rsidR="00E26D0F" w:rsidRPr="005C35FB" w:rsidRDefault="00E26D0F" w:rsidP="00E63598">
      <w:pPr>
        <w:pStyle w:val="Default"/>
        <w:jc w:val="both"/>
        <w:rPr>
          <w:rFonts w:ascii="Arial" w:hAnsi="Arial" w:cs="Arial"/>
          <w:bCs/>
          <w:sz w:val="20"/>
          <w:szCs w:val="20"/>
        </w:rPr>
      </w:pPr>
    </w:p>
    <w:p w14:paraId="493D4C74" w14:textId="77777777" w:rsidR="00E63598" w:rsidRPr="005C35FB" w:rsidRDefault="00E63598" w:rsidP="00E63598">
      <w:pPr>
        <w:pStyle w:val="Default"/>
        <w:jc w:val="both"/>
        <w:rPr>
          <w:rFonts w:ascii="Arial" w:hAnsi="Arial" w:cs="Arial"/>
          <w:bCs/>
          <w:color w:val="auto"/>
          <w:sz w:val="20"/>
          <w:szCs w:val="20"/>
        </w:rPr>
      </w:pPr>
      <w:r w:rsidRPr="005C35FB">
        <w:rPr>
          <w:rFonts w:ascii="Arial" w:hAnsi="Arial" w:cs="Arial"/>
          <w:bCs/>
          <w:color w:val="auto"/>
          <w:sz w:val="20"/>
          <w:szCs w:val="20"/>
        </w:rPr>
        <w:t>A Hpt. értelmében fogyasztó az önálló foglalkozásán és gazdasági tevékenységén kívül eső célok érdekében eljáró természetes személy.</w:t>
      </w:r>
    </w:p>
    <w:p w14:paraId="4FAADE93"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27AA Pénzügyi vállalkozások - Fogyasztói panaszügyekre vonatkozó adatok I.</w:t>
      </w:r>
    </w:p>
    <w:p w14:paraId="69297E79" w14:textId="5972B5E8" w:rsidR="00945EAD" w:rsidRDefault="00F639FC" w:rsidP="00E63598">
      <w:pPr>
        <w:autoSpaceDE w:val="0"/>
        <w:autoSpaceDN w:val="0"/>
        <w:adjustRightInd w:val="0"/>
        <w:spacing w:before="240"/>
        <w:jc w:val="both"/>
        <w:rPr>
          <w:rFonts w:ascii="Arial" w:hAnsi="Arial" w:cs="Arial"/>
          <w:bCs/>
          <w:sz w:val="20"/>
          <w:szCs w:val="20"/>
        </w:rPr>
      </w:pPr>
      <w:bookmarkStart w:id="316" w:name="_Hlk479599379"/>
      <w:r w:rsidRPr="005C35FB">
        <w:rPr>
          <w:rFonts w:ascii="Arial" w:hAnsi="Arial" w:cs="Arial"/>
          <w:bCs/>
          <w:sz w:val="20"/>
          <w:szCs w:val="20"/>
        </w:rPr>
        <w:lastRenderedPageBreak/>
        <w:t xml:space="preserve">A tábla együttesen mutatja a </w:t>
      </w:r>
      <w:r w:rsidR="00F354D3">
        <w:rPr>
          <w:rFonts w:ascii="Arial" w:hAnsi="Arial" w:cs="Arial"/>
          <w:bCs/>
          <w:sz w:val="20"/>
          <w:szCs w:val="20"/>
        </w:rPr>
        <w:t xml:space="preserve">fogyasztóval kötött </w:t>
      </w:r>
      <w:r w:rsidRPr="005C35FB">
        <w:rPr>
          <w:rFonts w:ascii="Arial" w:hAnsi="Arial" w:cs="Arial"/>
          <w:bCs/>
          <w:sz w:val="20"/>
          <w:szCs w:val="20"/>
        </w:rPr>
        <w:t>szer</w:t>
      </w:r>
      <w:r w:rsidR="00FE3169">
        <w:rPr>
          <w:rFonts w:ascii="Arial" w:hAnsi="Arial" w:cs="Arial"/>
          <w:bCs/>
          <w:sz w:val="20"/>
          <w:szCs w:val="20"/>
        </w:rPr>
        <w:t>z</w:t>
      </w:r>
      <w:r w:rsidRPr="005C35FB">
        <w:rPr>
          <w:rFonts w:ascii="Arial" w:hAnsi="Arial" w:cs="Arial"/>
          <w:bCs/>
          <w:sz w:val="20"/>
          <w:szCs w:val="20"/>
        </w:rPr>
        <w:t xml:space="preserve">ődések számát és a panaszügyekre vonatkozó adatokat mind összesítve, mind </w:t>
      </w:r>
      <w:r w:rsidR="00797D73">
        <w:rPr>
          <w:rFonts w:ascii="Arial" w:hAnsi="Arial" w:cs="Arial"/>
          <w:bCs/>
          <w:sz w:val="20"/>
          <w:szCs w:val="20"/>
        </w:rPr>
        <w:t>a panasz elsődleges témája</w:t>
      </w:r>
      <w:r w:rsidRPr="005C35FB">
        <w:rPr>
          <w:rFonts w:ascii="Arial" w:hAnsi="Arial" w:cs="Arial"/>
          <w:bCs/>
          <w:sz w:val="20"/>
          <w:szCs w:val="20"/>
        </w:rPr>
        <w:t xml:space="preserve"> szerint. </w:t>
      </w:r>
      <w:bookmarkEnd w:id="316"/>
    </w:p>
    <w:p w14:paraId="77E5D653"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475C1D59" w14:textId="4C0B94CF" w:rsidR="00E63598" w:rsidRPr="0049647A" w:rsidRDefault="00E63598" w:rsidP="0049647A">
      <w:pPr>
        <w:autoSpaceDE w:val="0"/>
        <w:autoSpaceDN w:val="0"/>
        <w:adjustRightInd w:val="0"/>
        <w:spacing w:before="240"/>
        <w:jc w:val="both"/>
        <w:rPr>
          <w:rFonts w:ascii="Arial" w:hAnsi="Arial" w:cs="Arial"/>
          <w:bCs/>
          <w:sz w:val="20"/>
          <w:szCs w:val="20"/>
        </w:rPr>
      </w:pPr>
      <w:r w:rsidRPr="0049647A">
        <w:rPr>
          <w:rFonts w:ascii="Arial" w:hAnsi="Arial" w:cs="Arial"/>
          <w:bCs/>
          <w:sz w:val="20"/>
          <w:szCs w:val="20"/>
        </w:rPr>
        <w:t>A</w:t>
      </w:r>
      <w:r w:rsidR="00F354D3">
        <w:rPr>
          <w:rFonts w:ascii="Arial" w:hAnsi="Arial" w:cs="Arial"/>
          <w:bCs/>
          <w:sz w:val="20"/>
          <w:szCs w:val="20"/>
        </w:rPr>
        <w:t>z</w:t>
      </w:r>
      <w:r w:rsidRPr="0049647A">
        <w:rPr>
          <w:rFonts w:ascii="Arial" w:hAnsi="Arial" w:cs="Arial"/>
          <w:bCs/>
          <w:sz w:val="20"/>
          <w:szCs w:val="20"/>
        </w:rPr>
        <w:t xml:space="preserve"> </w:t>
      </w:r>
      <w:proofErr w:type="spellStart"/>
      <w:r w:rsidR="00F354D3">
        <w:rPr>
          <w:rFonts w:ascii="Arial" w:hAnsi="Arial" w:cs="Arial"/>
          <w:bCs/>
          <w:sz w:val="20"/>
          <w:szCs w:val="20"/>
        </w:rPr>
        <w:t>aa</w:t>
      </w:r>
      <w:proofErr w:type="spellEnd"/>
      <w:r w:rsidRPr="0049647A">
        <w:rPr>
          <w:rFonts w:ascii="Arial" w:hAnsi="Arial" w:cs="Arial"/>
          <w:bCs/>
          <w:sz w:val="20"/>
          <w:szCs w:val="20"/>
        </w:rPr>
        <w:t xml:space="preserve">) Összesen oszlopban szereplő, a tárgyidőszakban nyilvántartásba vett panaszügyek </w:t>
      </w:r>
      <w:proofErr w:type="spellStart"/>
      <w:r w:rsidRPr="0049647A">
        <w:rPr>
          <w:rFonts w:ascii="Arial" w:hAnsi="Arial" w:cs="Arial"/>
          <w:bCs/>
          <w:sz w:val="20"/>
          <w:szCs w:val="20"/>
        </w:rPr>
        <w:t>panasztípusonkénti</w:t>
      </w:r>
      <w:proofErr w:type="spellEnd"/>
      <w:r w:rsidRPr="0049647A">
        <w:rPr>
          <w:rFonts w:ascii="Arial" w:hAnsi="Arial" w:cs="Arial"/>
          <w:bCs/>
          <w:sz w:val="20"/>
          <w:szCs w:val="20"/>
        </w:rPr>
        <w:t xml:space="preserve"> bontását az a)-</w:t>
      </w:r>
      <w:r w:rsidR="00797D73" w:rsidRPr="0049647A">
        <w:rPr>
          <w:rFonts w:ascii="Arial" w:hAnsi="Arial" w:cs="Arial"/>
          <w:bCs/>
          <w:sz w:val="20"/>
          <w:szCs w:val="20"/>
        </w:rPr>
        <w:t>y</w:t>
      </w:r>
      <w:r w:rsidRPr="0049647A">
        <w:rPr>
          <w:rFonts w:ascii="Arial" w:hAnsi="Arial" w:cs="Arial"/>
          <w:bCs/>
          <w:sz w:val="20"/>
          <w:szCs w:val="20"/>
        </w:rPr>
        <w:t xml:space="preserve">) oszlopban kell feltüntetni. Ha a bejelentett panasz több panasztípusba is besorolható, akkor a panasz elsődleges témája szerint kell a besorolást elvégezni. </w:t>
      </w:r>
    </w:p>
    <w:p w14:paraId="33DEA817" w14:textId="52FE2D23" w:rsidR="00E63598" w:rsidRPr="00D71A64" w:rsidRDefault="00E63598" w:rsidP="00E63598">
      <w:pPr>
        <w:autoSpaceDE w:val="0"/>
        <w:autoSpaceDN w:val="0"/>
        <w:adjustRightInd w:val="0"/>
        <w:jc w:val="both"/>
        <w:rPr>
          <w:rFonts w:ascii="Arial" w:hAnsi="Arial" w:cs="Arial"/>
          <w:sz w:val="20"/>
          <w:szCs w:val="20"/>
        </w:rPr>
      </w:pPr>
      <w:r w:rsidRPr="00D71A64">
        <w:rPr>
          <w:rFonts w:ascii="Arial" w:hAnsi="Arial" w:cs="Arial"/>
          <w:sz w:val="20"/>
          <w:szCs w:val="20"/>
        </w:rPr>
        <w:t>A</w:t>
      </w:r>
      <w:r w:rsidR="00797D73" w:rsidRPr="00D71A64">
        <w:rPr>
          <w:rFonts w:ascii="Arial" w:hAnsi="Arial" w:cs="Arial"/>
          <w:sz w:val="20"/>
          <w:szCs w:val="20"/>
        </w:rPr>
        <w:t>z</w:t>
      </w:r>
      <w:r w:rsidRPr="00D71A64">
        <w:rPr>
          <w:rFonts w:ascii="Arial" w:hAnsi="Arial" w:cs="Arial"/>
          <w:sz w:val="20"/>
          <w:szCs w:val="20"/>
        </w:rPr>
        <w:t xml:space="preserve"> </w:t>
      </w:r>
      <w:r w:rsidR="00797D73" w:rsidRPr="00D71A64">
        <w:rPr>
          <w:rFonts w:ascii="Arial" w:hAnsi="Arial" w:cs="Arial"/>
          <w:iCs/>
          <w:sz w:val="20"/>
          <w:szCs w:val="20"/>
        </w:rPr>
        <w:t>a</w:t>
      </w:r>
      <w:r w:rsidR="00F354D3">
        <w:rPr>
          <w:rFonts w:ascii="Arial" w:hAnsi="Arial" w:cs="Arial"/>
          <w:iCs/>
          <w:sz w:val="20"/>
          <w:szCs w:val="20"/>
        </w:rPr>
        <w:t>b</w:t>
      </w:r>
      <w:r w:rsidR="00797D73" w:rsidRPr="00D71A64">
        <w:rPr>
          <w:rFonts w:ascii="Arial" w:hAnsi="Arial" w:cs="Arial"/>
          <w:iCs/>
          <w:sz w:val="20"/>
          <w:szCs w:val="20"/>
        </w:rPr>
        <w:t xml:space="preserve">) </w:t>
      </w:r>
      <w:r w:rsidRPr="00D71A64">
        <w:rPr>
          <w:rFonts w:ascii="Arial" w:hAnsi="Arial" w:cs="Arial"/>
          <w:sz w:val="20"/>
          <w:szCs w:val="20"/>
        </w:rPr>
        <w:t xml:space="preserve">oszlopban kell feltüntetni a </w:t>
      </w:r>
      <w:r w:rsidR="00F354D3">
        <w:rPr>
          <w:rFonts w:ascii="Arial" w:hAnsi="Arial" w:cs="Arial"/>
          <w:sz w:val="20"/>
          <w:szCs w:val="20"/>
        </w:rPr>
        <w:t xml:space="preserve">fogyasztóval kötött </w:t>
      </w:r>
      <w:r w:rsidRPr="00D71A64">
        <w:rPr>
          <w:rFonts w:ascii="Arial" w:hAnsi="Arial" w:cs="Arial"/>
          <w:sz w:val="20"/>
          <w:szCs w:val="20"/>
        </w:rPr>
        <w:t>szerződések tárgyidőszak végi darabszámát</w:t>
      </w:r>
      <w:r w:rsidR="00797D73" w:rsidRPr="00D71A64">
        <w:rPr>
          <w:rFonts w:ascii="Arial" w:hAnsi="Arial" w:cs="Arial"/>
          <w:sz w:val="20"/>
          <w:szCs w:val="20"/>
        </w:rPr>
        <w:t xml:space="preserve">, </w:t>
      </w:r>
      <w:r w:rsidR="00797D73" w:rsidRPr="00D71A64">
        <w:rPr>
          <w:rFonts w:ascii="Arial" w:hAnsi="Arial" w:cs="Arial"/>
          <w:iCs/>
          <w:sz w:val="20"/>
          <w:szCs w:val="20"/>
        </w:rPr>
        <w:t>függetlenül annak státuszától (a szerződés még élő vagy már felmondott), illetve annak késedelmességétől</w:t>
      </w:r>
      <w:r w:rsidRPr="00D71A64">
        <w:rPr>
          <w:rFonts w:ascii="Arial" w:hAnsi="Arial" w:cs="Arial"/>
          <w:sz w:val="20"/>
          <w:szCs w:val="20"/>
        </w:rPr>
        <w:t>.</w:t>
      </w:r>
    </w:p>
    <w:p w14:paraId="7FE33C24"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sorai</w:t>
      </w:r>
    </w:p>
    <w:p w14:paraId="4B871D59" w14:textId="05B7FDF4" w:rsidR="00B34573" w:rsidRPr="00D71A64" w:rsidRDefault="00B34573" w:rsidP="00E63598">
      <w:pPr>
        <w:autoSpaceDE w:val="0"/>
        <w:autoSpaceDN w:val="0"/>
        <w:adjustRightInd w:val="0"/>
        <w:spacing w:before="240"/>
        <w:jc w:val="both"/>
        <w:rPr>
          <w:rFonts w:ascii="Arial" w:hAnsi="Arial" w:cs="Arial"/>
          <w:sz w:val="20"/>
          <w:szCs w:val="20"/>
        </w:rPr>
      </w:pPr>
      <w:r w:rsidRPr="00D71A64">
        <w:rPr>
          <w:rFonts w:ascii="Arial" w:hAnsi="Arial" w:cs="Arial"/>
          <w:bCs/>
          <w:sz w:val="20"/>
          <w:szCs w:val="20"/>
        </w:rPr>
        <w:t>A 27</w:t>
      </w:r>
      <w:r w:rsidR="00C41E09" w:rsidRPr="00D71A64">
        <w:rPr>
          <w:rFonts w:ascii="Arial" w:hAnsi="Arial" w:cs="Arial"/>
          <w:bCs/>
          <w:sz w:val="20"/>
          <w:szCs w:val="20"/>
        </w:rPr>
        <w:t xml:space="preserve">AA0 sorban meg kell adni a </w:t>
      </w:r>
      <w:r w:rsidR="00577CD6">
        <w:rPr>
          <w:rFonts w:ascii="Arial" w:hAnsi="Arial" w:cs="Arial"/>
          <w:bCs/>
          <w:sz w:val="20"/>
          <w:szCs w:val="20"/>
        </w:rPr>
        <w:t xml:space="preserve">fogyasztóval kötött, a </w:t>
      </w:r>
      <w:r w:rsidR="00C41E09" w:rsidRPr="00D71A64">
        <w:rPr>
          <w:rFonts w:ascii="Arial" w:hAnsi="Arial" w:cs="Arial"/>
          <w:bCs/>
          <w:sz w:val="20"/>
          <w:szCs w:val="20"/>
        </w:rPr>
        <w:t>tárgynegyedév végén fennálló</w:t>
      </w:r>
      <w:r w:rsidR="00797D73" w:rsidRPr="00D71A64">
        <w:rPr>
          <w:rFonts w:ascii="Arial" w:hAnsi="Arial" w:cs="Arial"/>
          <w:bCs/>
          <w:sz w:val="20"/>
          <w:szCs w:val="20"/>
        </w:rPr>
        <w:t xml:space="preserve"> és</w:t>
      </w:r>
      <w:r w:rsidR="006B132A">
        <w:rPr>
          <w:rFonts w:ascii="Arial" w:hAnsi="Arial" w:cs="Arial"/>
          <w:bCs/>
          <w:sz w:val="20"/>
          <w:szCs w:val="20"/>
        </w:rPr>
        <w:t xml:space="preserve"> a</w:t>
      </w:r>
      <w:r w:rsidR="00797D73" w:rsidRPr="00D71A64">
        <w:rPr>
          <w:rFonts w:ascii="Arial" w:hAnsi="Arial" w:cs="Arial"/>
          <w:bCs/>
          <w:sz w:val="20"/>
          <w:szCs w:val="20"/>
        </w:rPr>
        <w:t xml:space="preserve"> felmondott</w:t>
      </w:r>
      <w:r w:rsidR="00C41E09" w:rsidRPr="00D71A64">
        <w:rPr>
          <w:rFonts w:ascii="Arial" w:hAnsi="Arial" w:cs="Arial"/>
          <w:bCs/>
          <w:sz w:val="20"/>
          <w:szCs w:val="20"/>
        </w:rPr>
        <w:t xml:space="preserve"> szerződések számát</w:t>
      </w:r>
      <w:r w:rsidR="00797D73" w:rsidRPr="00D71A64">
        <w:rPr>
          <w:rFonts w:ascii="Arial" w:hAnsi="Arial" w:cs="Arial"/>
          <w:bCs/>
          <w:sz w:val="20"/>
          <w:szCs w:val="20"/>
        </w:rPr>
        <w:t xml:space="preserve">, </w:t>
      </w:r>
      <w:r w:rsidR="00797D73" w:rsidRPr="00D71A64">
        <w:rPr>
          <w:rFonts w:ascii="Arial" w:hAnsi="Arial" w:cs="Arial"/>
          <w:iCs/>
          <w:sz w:val="20"/>
          <w:szCs w:val="20"/>
        </w:rPr>
        <w:t>figyelemmel az a</w:t>
      </w:r>
      <w:r w:rsidR="00C857C4">
        <w:rPr>
          <w:rFonts w:ascii="Arial" w:hAnsi="Arial" w:cs="Arial"/>
          <w:iCs/>
          <w:sz w:val="20"/>
          <w:szCs w:val="20"/>
        </w:rPr>
        <w:t>b</w:t>
      </w:r>
      <w:r w:rsidR="00797D73" w:rsidRPr="00D71A64">
        <w:rPr>
          <w:rFonts w:ascii="Arial" w:hAnsi="Arial" w:cs="Arial"/>
          <w:iCs/>
          <w:sz w:val="20"/>
          <w:szCs w:val="20"/>
        </w:rPr>
        <w:t>) oszlop kitöltési előírására</w:t>
      </w:r>
      <w:r w:rsidR="00C41E09" w:rsidRPr="00D71A64">
        <w:rPr>
          <w:rFonts w:ascii="Arial" w:hAnsi="Arial" w:cs="Arial"/>
          <w:bCs/>
          <w:sz w:val="20"/>
          <w:szCs w:val="20"/>
        </w:rPr>
        <w:t xml:space="preserve">. </w:t>
      </w:r>
    </w:p>
    <w:p w14:paraId="197DCB4E" w14:textId="275B0583"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27AA1 </w:t>
      </w:r>
      <w:r w:rsidRPr="005C35FB">
        <w:rPr>
          <w:rFonts w:ascii="Arial" w:hAnsi="Arial" w:cs="Arial"/>
          <w:sz w:val="20"/>
          <w:szCs w:val="20"/>
        </w:rPr>
        <w:t xml:space="preserve">sorban és annak alábontó soraiban kell feltüntetni szolgáltatási áganként a </w:t>
      </w:r>
      <w:r w:rsidRPr="005C35FB">
        <w:rPr>
          <w:rFonts w:ascii="Arial" w:hAnsi="Arial" w:cs="Arial"/>
          <w:iCs/>
          <w:sz w:val="20"/>
          <w:szCs w:val="20"/>
        </w:rPr>
        <w:t xml:space="preserve">tárgyidőszakban nyilvántartásba vett panaszügyek </w:t>
      </w:r>
      <w:r w:rsidRPr="005C35FB">
        <w:rPr>
          <w:rFonts w:ascii="Arial" w:hAnsi="Arial" w:cs="Arial"/>
          <w:sz w:val="20"/>
          <w:szCs w:val="20"/>
        </w:rPr>
        <w:t>darabszámát [</w:t>
      </w:r>
      <w:proofErr w:type="spellStart"/>
      <w:r w:rsidR="00C857C4">
        <w:rPr>
          <w:rFonts w:ascii="Arial" w:hAnsi="Arial" w:cs="Arial"/>
          <w:sz w:val="20"/>
          <w:szCs w:val="20"/>
        </w:rPr>
        <w:t>aa</w:t>
      </w:r>
      <w:proofErr w:type="spellEnd"/>
      <w:r w:rsidRPr="005C35FB">
        <w:rPr>
          <w:rFonts w:ascii="Arial" w:hAnsi="Arial" w:cs="Arial"/>
          <w:iCs/>
          <w:sz w:val="20"/>
          <w:szCs w:val="20"/>
        </w:rPr>
        <w:t xml:space="preserve">) </w:t>
      </w:r>
      <w:r w:rsidRPr="005C35FB">
        <w:rPr>
          <w:rFonts w:ascii="Arial" w:hAnsi="Arial" w:cs="Arial"/>
          <w:sz w:val="20"/>
          <w:szCs w:val="20"/>
        </w:rPr>
        <w:t xml:space="preserve">oszlop], azok panasztípusok szerinti megbontását </w:t>
      </w:r>
      <w:r w:rsidRPr="005C35FB">
        <w:rPr>
          <w:rFonts w:ascii="Arial" w:hAnsi="Arial" w:cs="Arial"/>
          <w:iCs/>
          <w:sz w:val="20"/>
          <w:szCs w:val="20"/>
        </w:rPr>
        <w:t>[a)-</w:t>
      </w:r>
      <w:r w:rsidR="003800BC">
        <w:rPr>
          <w:rFonts w:ascii="Arial" w:hAnsi="Arial" w:cs="Arial"/>
          <w:iCs/>
          <w:sz w:val="20"/>
          <w:szCs w:val="20"/>
        </w:rPr>
        <w:t>y</w:t>
      </w:r>
      <w:r w:rsidRPr="005C35FB">
        <w:rPr>
          <w:rFonts w:ascii="Arial" w:hAnsi="Arial" w:cs="Arial"/>
          <w:iCs/>
          <w:sz w:val="20"/>
          <w:szCs w:val="20"/>
        </w:rPr>
        <w:t xml:space="preserve">) </w:t>
      </w:r>
      <w:r w:rsidRPr="005C35FB">
        <w:rPr>
          <w:rFonts w:ascii="Arial" w:hAnsi="Arial" w:cs="Arial"/>
          <w:sz w:val="20"/>
          <w:szCs w:val="20"/>
        </w:rPr>
        <w:t xml:space="preserve">oszlop], valamint a </w:t>
      </w:r>
      <w:r w:rsidR="00C857C4">
        <w:rPr>
          <w:rFonts w:ascii="Arial" w:hAnsi="Arial" w:cs="Arial"/>
          <w:sz w:val="20"/>
          <w:szCs w:val="20"/>
        </w:rPr>
        <w:t>fogyasztóval kötött</w:t>
      </w:r>
      <w:r w:rsidRPr="005C35FB">
        <w:rPr>
          <w:rFonts w:ascii="Arial" w:hAnsi="Arial" w:cs="Arial"/>
          <w:sz w:val="20"/>
          <w:szCs w:val="20"/>
        </w:rPr>
        <w:t xml:space="preserve"> szerződések tárgyidőszak végi darabszámát [</w:t>
      </w:r>
      <w:r w:rsidR="003800BC">
        <w:rPr>
          <w:rFonts w:ascii="Arial" w:hAnsi="Arial" w:cs="Arial"/>
          <w:sz w:val="20"/>
          <w:szCs w:val="20"/>
        </w:rPr>
        <w:t>a</w:t>
      </w:r>
      <w:r w:rsidR="00C857C4">
        <w:rPr>
          <w:rFonts w:ascii="Arial" w:hAnsi="Arial" w:cs="Arial"/>
          <w:sz w:val="20"/>
          <w:szCs w:val="20"/>
        </w:rPr>
        <w:t>b</w:t>
      </w:r>
      <w:r w:rsidRPr="005C35FB">
        <w:rPr>
          <w:rFonts w:ascii="Arial" w:hAnsi="Arial" w:cs="Arial"/>
          <w:iCs/>
          <w:sz w:val="20"/>
          <w:szCs w:val="20"/>
        </w:rPr>
        <w:t xml:space="preserve">) </w:t>
      </w:r>
      <w:r w:rsidRPr="005C35FB">
        <w:rPr>
          <w:rFonts w:ascii="Arial" w:hAnsi="Arial" w:cs="Arial"/>
          <w:sz w:val="20"/>
          <w:szCs w:val="20"/>
        </w:rPr>
        <w:t>oszlop].</w:t>
      </w:r>
    </w:p>
    <w:p w14:paraId="09ED3F5D" w14:textId="77777777" w:rsidR="0094519F" w:rsidRPr="005C35FB" w:rsidRDefault="0094519F" w:rsidP="0094519F">
      <w:pPr>
        <w:pStyle w:val="Default"/>
        <w:jc w:val="both"/>
        <w:rPr>
          <w:rFonts w:ascii="Arial" w:hAnsi="Arial" w:cs="Arial"/>
          <w:bCs/>
          <w:color w:val="auto"/>
          <w:sz w:val="20"/>
          <w:szCs w:val="20"/>
        </w:rPr>
      </w:pPr>
      <w:r w:rsidRPr="005C35FB">
        <w:rPr>
          <w:rFonts w:ascii="Arial" w:hAnsi="Arial" w:cs="Arial"/>
          <w:bCs/>
          <w:color w:val="auto"/>
          <w:sz w:val="20"/>
          <w:szCs w:val="20"/>
        </w:rPr>
        <w:t xml:space="preserve">A fogyasztói panaszügyek szolgáltatási </w:t>
      </w:r>
      <w:proofErr w:type="spellStart"/>
      <w:r w:rsidRPr="005C35FB">
        <w:rPr>
          <w:rFonts w:ascii="Arial" w:hAnsi="Arial" w:cs="Arial"/>
          <w:bCs/>
          <w:color w:val="auto"/>
          <w:sz w:val="20"/>
          <w:szCs w:val="20"/>
        </w:rPr>
        <w:t>ágankénti</w:t>
      </w:r>
      <w:proofErr w:type="spellEnd"/>
      <w:r w:rsidRPr="005C35FB">
        <w:rPr>
          <w:rFonts w:ascii="Arial" w:hAnsi="Arial" w:cs="Arial"/>
          <w:bCs/>
          <w:color w:val="auto"/>
          <w:sz w:val="20"/>
          <w:szCs w:val="20"/>
        </w:rPr>
        <w:t xml:space="preserve"> besorolását az alábbiak figyelembevételével kell elvégezni:</w:t>
      </w:r>
    </w:p>
    <w:p w14:paraId="6DA485F5" w14:textId="77777777" w:rsidR="00921952" w:rsidRPr="005C35FB" w:rsidRDefault="00921952" w:rsidP="00921952">
      <w:pPr>
        <w:autoSpaceDE w:val="0"/>
        <w:autoSpaceDN w:val="0"/>
        <w:adjustRightInd w:val="0"/>
        <w:spacing w:before="240" w:after="240"/>
        <w:rPr>
          <w:rFonts w:ascii="Arial" w:hAnsi="Arial" w:cs="Arial"/>
          <w:sz w:val="20"/>
          <w:szCs w:val="20"/>
        </w:rPr>
      </w:pPr>
      <w:r w:rsidRPr="005C35FB">
        <w:rPr>
          <w:rFonts w:ascii="Arial" w:hAnsi="Arial" w:cs="Arial"/>
          <w:iCs/>
          <w:sz w:val="20"/>
          <w:szCs w:val="20"/>
        </w:rPr>
        <w:t>Panasztípusok szerinti megoszlás</w:t>
      </w:r>
    </w:p>
    <w:p w14:paraId="5BB40A8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bCs/>
          <w:sz w:val="20"/>
          <w:szCs w:val="20"/>
        </w:rPr>
        <w:t>Állami támogatás</w:t>
      </w:r>
    </w:p>
    <w:p w14:paraId="2504C712"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Törvény vagy törvény felhatalmazása alapján kiadott jogszabályban meghatározott célra nyújtott támogatással, így például állami kamattámogatással kapcsolatos panasz.</w:t>
      </w:r>
    </w:p>
    <w:p w14:paraId="4355B1D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Árfolyam</w:t>
      </w:r>
    </w:p>
    <w:p w14:paraId="499456B4"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egyes tranzakcióknál az árfolyam konkrét mértékének kifogásolása,</w:t>
      </w:r>
    </w:p>
    <w:p w14:paraId="5ACF09C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ügyfél szerint nem megfelelő árfolyam alkalmazása a kalkulációban,</w:t>
      </w:r>
    </w:p>
    <w:p w14:paraId="53B842E8"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árfolyam nem megfelelő figyelembevétele, vagy figyelmen kívül hagyása egy-egy pénzügyi instrumentum értékének meghatározásánál,</w:t>
      </w:r>
    </w:p>
    <w:p w14:paraId="5EEBB005"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árfolyamváltozás kifogásolása,</w:t>
      </w:r>
    </w:p>
    <w:p w14:paraId="12CCA5A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minden egyéb devizás vagy valutaátváltási tranzakcióra vonatkozó panasz, amely az árfolyammal kapcsolatos.</w:t>
      </w:r>
    </w:p>
    <w:p w14:paraId="4FFCD356"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befektetési szolgáltatásoknál az árfolyamfogalommal (pl. részvények árfolyama) kapcsolatos panaszok a kamat, hozam kategóriában veendők figyelembe.</w:t>
      </w:r>
    </w:p>
    <w:p w14:paraId="016FEA33" w14:textId="77777777" w:rsidR="00FB67D9" w:rsidRDefault="00FB67D9" w:rsidP="00921952">
      <w:pPr>
        <w:autoSpaceDE w:val="0"/>
        <w:autoSpaceDN w:val="0"/>
        <w:adjustRightInd w:val="0"/>
        <w:jc w:val="both"/>
        <w:rPr>
          <w:rFonts w:ascii="Arial" w:hAnsi="Arial" w:cs="Arial"/>
          <w:sz w:val="20"/>
          <w:szCs w:val="20"/>
        </w:rPr>
      </w:pPr>
    </w:p>
    <w:p w14:paraId="26AC57B8" w14:textId="77777777" w:rsidR="00CF79CD" w:rsidRPr="00FD132E" w:rsidRDefault="00CF79CD" w:rsidP="00CF79CD">
      <w:pPr>
        <w:autoSpaceDE w:val="0"/>
        <w:autoSpaceDN w:val="0"/>
        <w:adjustRightInd w:val="0"/>
        <w:jc w:val="both"/>
        <w:rPr>
          <w:rFonts w:ascii="Arial" w:hAnsi="Arial" w:cs="Arial"/>
          <w:bCs/>
          <w:sz w:val="20"/>
          <w:szCs w:val="20"/>
        </w:rPr>
      </w:pPr>
      <w:r w:rsidRPr="00FD132E">
        <w:rPr>
          <w:rFonts w:ascii="Arial" w:hAnsi="Arial" w:cs="Arial"/>
          <w:bCs/>
          <w:sz w:val="20"/>
          <w:szCs w:val="20"/>
        </w:rPr>
        <w:t>Titoksértés</w:t>
      </w:r>
    </w:p>
    <w:p w14:paraId="3CADECDC" w14:textId="77777777" w:rsidR="00CF79CD" w:rsidRPr="00CF79CD" w:rsidRDefault="00CF79CD" w:rsidP="00921952">
      <w:pPr>
        <w:autoSpaceDE w:val="0"/>
        <w:autoSpaceDN w:val="0"/>
        <w:adjustRightInd w:val="0"/>
        <w:jc w:val="both"/>
        <w:rPr>
          <w:rFonts w:ascii="Arial" w:hAnsi="Arial" w:cs="Arial"/>
          <w:bCs/>
          <w:sz w:val="20"/>
          <w:szCs w:val="20"/>
        </w:rPr>
      </w:pPr>
      <w:r w:rsidRPr="00FD132E">
        <w:rPr>
          <w:rFonts w:ascii="Arial" w:hAnsi="Arial" w:cs="Arial"/>
          <w:bCs/>
          <w:sz w:val="20"/>
          <w:szCs w:val="20"/>
        </w:rPr>
        <w:t xml:space="preserve">A törvény által védeni rendelt tény, információ, adat </w:t>
      </w:r>
      <w:r w:rsidR="00ED7057">
        <w:rPr>
          <w:rFonts w:ascii="Arial" w:hAnsi="Arial" w:cs="Arial"/>
          <w:bCs/>
          <w:sz w:val="20"/>
          <w:szCs w:val="20"/>
        </w:rPr>
        <w:t>pénzügyi vállalkozás</w:t>
      </w:r>
      <w:r w:rsidRPr="00FD132E">
        <w:rPr>
          <w:rFonts w:ascii="Arial" w:hAnsi="Arial" w:cs="Arial"/>
          <w:bCs/>
          <w:sz w:val="20"/>
          <w:szCs w:val="20"/>
        </w:rPr>
        <w:t xml:space="preserve"> által</w:t>
      </w:r>
      <w:r w:rsidR="007B34A6">
        <w:rPr>
          <w:rFonts w:ascii="Arial" w:hAnsi="Arial" w:cs="Arial"/>
          <w:bCs/>
          <w:sz w:val="20"/>
          <w:szCs w:val="20"/>
        </w:rPr>
        <w:t>i</w:t>
      </w:r>
      <w:r w:rsidRPr="00FD132E">
        <w:rPr>
          <w:rFonts w:ascii="Arial" w:hAnsi="Arial" w:cs="Arial"/>
          <w:bCs/>
          <w:sz w:val="20"/>
          <w:szCs w:val="20"/>
        </w:rPr>
        <w:t xml:space="preserve"> jogosulatlan kiadását, felhasználását, hozzáférhetővé tételét kifogásoló panasz, különös tekintettel a ban</w:t>
      </w:r>
      <w:r w:rsidR="00B12B6D" w:rsidRPr="0010049C">
        <w:rPr>
          <w:rFonts w:ascii="Arial" w:hAnsi="Arial" w:cs="Arial"/>
          <w:bCs/>
          <w:sz w:val="20"/>
          <w:szCs w:val="20"/>
        </w:rPr>
        <w:t>ktitokra</w:t>
      </w:r>
      <w:r w:rsidRPr="00961516">
        <w:rPr>
          <w:rFonts w:ascii="Arial" w:hAnsi="Arial" w:cs="Arial"/>
          <w:bCs/>
          <w:sz w:val="20"/>
          <w:szCs w:val="20"/>
        </w:rPr>
        <w:t>, azonban ide nem értve a Nemzeti Adatvédelmi és Információszabadság Hatóság felad</w:t>
      </w:r>
      <w:r w:rsidRPr="005A2911">
        <w:rPr>
          <w:rFonts w:ascii="Arial" w:hAnsi="Arial" w:cs="Arial"/>
          <w:bCs/>
          <w:sz w:val="20"/>
          <w:szCs w:val="20"/>
        </w:rPr>
        <w:t>atkörébe tartozó, személyes adatok kezelését kifogásoló panaszokat.</w:t>
      </w:r>
    </w:p>
    <w:p w14:paraId="7764848B"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Egyoldalú szerződésmódosítás</w:t>
      </w:r>
    </w:p>
    <w:p w14:paraId="663DB36B" w14:textId="77777777" w:rsidR="00CF79CD" w:rsidRPr="00CF79CD" w:rsidRDefault="00921952" w:rsidP="00CF79CD">
      <w:pPr>
        <w:autoSpaceDE w:val="0"/>
        <w:autoSpaceDN w:val="0"/>
        <w:adjustRightInd w:val="0"/>
        <w:jc w:val="both"/>
        <w:rPr>
          <w:rFonts w:ascii="Arial" w:hAnsi="Arial" w:cs="Arial"/>
          <w:bCs/>
          <w:sz w:val="20"/>
          <w:szCs w:val="20"/>
        </w:rPr>
      </w:pPr>
      <w:r w:rsidRPr="005C35FB">
        <w:rPr>
          <w:rFonts w:ascii="Arial" w:hAnsi="Arial" w:cs="Arial"/>
          <w:sz w:val="20"/>
          <w:szCs w:val="20"/>
        </w:rPr>
        <w:t>Az ügyféllel kötött szerződés kamatának, díjának, minden egyéb költségnek vagy feltételnek a módosítása.</w:t>
      </w:r>
      <w:r w:rsidR="00CF79CD">
        <w:rPr>
          <w:rFonts w:ascii="Arial" w:hAnsi="Arial" w:cs="Arial"/>
          <w:sz w:val="20"/>
          <w:szCs w:val="20"/>
        </w:rPr>
        <w:t xml:space="preserve"> </w:t>
      </w:r>
      <w:r w:rsidR="00CF79CD" w:rsidRPr="00FD132E">
        <w:rPr>
          <w:rFonts w:ascii="Arial" w:hAnsi="Arial" w:cs="Arial"/>
          <w:bCs/>
          <w:sz w:val="20"/>
          <w:szCs w:val="20"/>
        </w:rPr>
        <w:t>Az egyoldalú szerződésmódosítást kifogásoló panaszokat az alapján szükséges kategorizálni, hogy a panaszban a fogyaszt</w:t>
      </w:r>
      <w:r w:rsidR="00CF79CD" w:rsidRPr="0010049C">
        <w:rPr>
          <w:rFonts w:ascii="Arial" w:hAnsi="Arial" w:cs="Arial"/>
          <w:bCs/>
          <w:sz w:val="20"/>
          <w:szCs w:val="20"/>
        </w:rPr>
        <w:t>ó a kamat (d) oszlop); a díj, jutalék, költség (e) oszlop) vagy egyéb feltétel (f) oszlop) egyoldalú módosítását kifogásolja.</w:t>
      </w:r>
    </w:p>
    <w:p w14:paraId="6818F180" w14:textId="77777777" w:rsidR="00921952" w:rsidRPr="005C35FB" w:rsidRDefault="00921952" w:rsidP="00921952">
      <w:pPr>
        <w:autoSpaceDE w:val="0"/>
        <w:autoSpaceDN w:val="0"/>
        <w:adjustRightInd w:val="0"/>
        <w:jc w:val="both"/>
        <w:rPr>
          <w:rFonts w:ascii="Arial" w:hAnsi="Arial" w:cs="Arial"/>
          <w:sz w:val="20"/>
          <w:szCs w:val="20"/>
        </w:rPr>
      </w:pPr>
    </w:p>
    <w:p w14:paraId="1FF5AF57" w14:textId="77777777" w:rsidR="00921952" w:rsidRPr="005C35FB" w:rsidRDefault="00921952" w:rsidP="001F08CA">
      <w:pPr>
        <w:autoSpaceDE w:val="0"/>
        <w:autoSpaceDN w:val="0"/>
        <w:adjustRightInd w:val="0"/>
        <w:spacing w:before="120"/>
        <w:jc w:val="both"/>
        <w:rPr>
          <w:rFonts w:ascii="Arial" w:hAnsi="Arial" w:cs="Arial"/>
          <w:sz w:val="20"/>
          <w:szCs w:val="20"/>
        </w:rPr>
      </w:pPr>
      <w:r w:rsidRPr="005C35FB">
        <w:rPr>
          <w:rFonts w:ascii="Arial" w:hAnsi="Arial" w:cs="Arial"/>
          <w:bCs/>
          <w:sz w:val="20"/>
          <w:szCs w:val="20"/>
        </w:rPr>
        <w:t>Előtörlesztés, végtörlesztés</w:t>
      </w:r>
    </w:p>
    <w:p w14:paraId="2F546F6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szerződés alapján fennálló tartozás teljesítési idő előtt történő teljes vagy részleges megfizetésével kapcsolatos panaszok.</w:t>
      </w:r>
    </w:p>
    <w:p w14:paraId="554291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Elszámolás</w:t>
      </w:r>
    </w:p>
    <w:p w14:paraId="75CAD4A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tranzakciókkal kapcsolatosan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elszámolási vitát eredményeznek.</w:t>
      </w:r>
    </w:p>
    <w:p w14:paraId="014D28C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lastRenderedPageBreak/>
        <w:t>Hozam mértéke</w:t>
      </w:r>
    </w:p>
    <w:p w14:paraId="0821CB3C"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adott termék hozamának a mértékére vonatkozó panasz.</w:t>
      </w:r>
    </w:p>
    <w:p w14:paraId="137E83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sz w:val="20"/>
          <w:szCs w:val="20"/>
        </w:rPr>
        <w:t>IT rendszerhiba</w:t>
      </w:r>
    </w:p>
    <w:p w14:paraId="77778A24"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kategóriában nem sorolható panasz.</w:t>
      </w:r>
    </w:p>
    <w:p w14:paraId="3FFB708A"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Jogosulatlan tevékenység</w:t>
      </w:r>
    </w:p>
    <w:p w14:paraId="2C193E1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MNB engedélyének hiányában végzett engedélyköteles tevékenységgel kapcsolatos panaszok.</w:t>
      </w:r>
    </w:p>
    <w:p w14:paraId="5F70D286"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Jutalék, díj, költség mértéke</w:t>
      </w:r>
    </w:p>
    <w:p w14:paraId="06493F6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tevékenységhez kapcsolódóan vagy egyéb jogcímen felszámított díjak, jutalékok, költségek mértéke, </w:t>
      </w:r>
      <w:r w:rsidR="00CF79CD" w:rsidRPr="00FD132E">
        <w:rPr>
          <w:rFonts w:ascii="Arial" w:hAnsi="Arial" w:cs="Arial"/>
          <w:sz w:val="20"/>
          <w:szCs w:val="20"/>
        </w:rPr>
        <w:t>számítási módjának megváltoztatása</w:t>
      </w:r>
      <w:r w:rsidR="00CF79CD" w:rsidRPr="00CF79CD">
        <w:rPr>
          <w:rFonts w:ascii="Arial" w:hAnsi="Arial" w:cs="Arial"/>
          <w:sz w:val="20"/>
          <w:szCs w:val="20"/>
        </w:rPr>
        <w:t xml:space="preserve"> </w:t>
      </w:r>
      <w:r w:rsidRPr="005C35FB">
        <w:rPr>
          <w:rFonts w:ascii="Arial" w:hAnsi="Arial" w:cs="Arial"/>
          <w:sz w:val="20"/>
          <w:szCs w:val="20"/>
        </w:rPr>
        <w:t>vagy új díj bevezetése miatti panaszt.</w:t>
      </w:r>
    </w:p>
    <w:p w14:paraId="43128C1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Kamat mértéke</w:t>
      </w:r>
    </w:p>
    <w:p w14:paraId="39952C3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által alkalmazott kamat mértékére vonatkozó panasz.</w:t>
      </w:r>
    </w:p>
    <w:p w14:paraId="2ACF10DB" w14:textId="77777777" w:rsidR="00921952" w:rsidRPr="005C35FB" w:rsidRDefault="00921952" w:rsidP="0098394D">
      <w:pPr>
        <w:keepNext/>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KHR</w:t>
      </w:r>
      <w:proofErr w:type="spellEnd"/>
      <w:r w:rsidRPr="005C35FB">
        <w:rPr>
          <w:rFonts w:ascii="Arial" w:hAnsi="Arial" w:cs="Arial"/>
          <w:bCs/>
          <w:sz w:val="20"/>
          <w:szCs w:val="20"/>
        </w:rPr>
        <w:t xml:space="preserve"> </w:t>
      </w:r>
      <w:r w:rsidRPr="00FD132E">
        <w:rPr>
          <w:rFonts w:ascii="Arial" w:hAnsi="Arial" w:cs="Arial"/>
          <w:bCs/>
          <w:sz w:val="20"/>
          <w:szCs w:val="20"/>
        </w:rPr>
        <w:t>lista</w:t>
      </w:r>
    </w:p>
    <w:p w14:paraId="64C65C3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Idetartoznak az ügyfelek adatainak </w:t>
      </w:r>
      <w:proofErr w:type="spellStart"/>
      <w:r w:rsidRPr="005C35FB">
        <w:rPr>
          <w:rFonts w:ascii="Arial" w:hAnsi="Arial" w:cs="Arial"/>
          <w:sz w:val="20"/>
          <w:szCs w:val="20"/>
        </w:rPr>
        <w:t>KHR</w:t>
      </w:r>
      <w:proofErr w:type="spellEnd"/>
      <w:r w:rsidRPr="005C35FB">
        <w:rPr>
          <w:rFonts w:ascii="Arial" w:hAnsi="Arial" w:cs="Arial"/>
          <w:sz w:val="20"/>
          <w:szCs w:val="20"/>
        </w:rPr>
        <w:t>-be történő továbbításával</w:t>
      </w:r>
      <w:r w:rsidR="00597F34" w:rsidRPr="005C35FB">
        <w:rPr>
          <w:rFonts w:ascii="Arial" w:hAnsi="Arial" w:cs="Arial"/>
          <w:sz w:val="20"/>
          <w:szCs w:val="20"/>
        </w:rPr>
        <w:t>,</w:t>
      </w:r>
      <w:r w:rsidRPr="005C35FB">
        <w:rPr>
          <w:rFonts w:ascii="Arial" w:hAnsi="Arial" w:cs="Arial"/>
          <w:sz w:val="20"/>
          <w:szCs w:val="20"/>
        </w:rPr>
        <w:t xml:space="preserve"> </w:t>
      </w:r>
      <w:proofErr w:type="spellStart"/>
      <w:r w:rsidRPr="005C35FB">
        <w:rPr>
          <w:rFonts w:ascii="Arial" w:hAnsi="Arial" w:cs="Arial"/>
          <w:sz w:val="20"/>
          <w:szCs w:val="20"/>
        </w:rPr>
        <w:t>KHR</w:t>
      </w:r>
      <w:proofErr w:type="spellEnd"/>
      <w:r w:rsidRPr="005C35FB">
        <w:rPr>
          <w:rFonts w:ascii="Arial" w:hAnsi="Arial" w:cs="Arial"/>
          <w:sz w:val="20"/>
          <w:szCs w:val="20"/>
        </w:rPr>
        <w:t>-ben történő nyilvántartásával, kezelésével</w:t>
      </w:r>
      <w:r w:rsidR="00642333" w:rsidRPr="005C35FB">
        <w:rPr>
          <w:rFonts w:ascii="Arial" w:hAnsi="Arial" w:cs="Arial"/>
          <w:sz w:val="20"/>
          <w:szCs w:val="20"/>
        </w:rPr>
        <w:t>,</w:t>
      </w:r>
      <w:r w:rsidRPr="005C35FB">
        <w:rPr>
          <w:rFonts w:ascii="Arial" w:hAnsi="Arial" w:cs="Arial"/>
          <w:sz w:val="20"/>
          <w:szCs w:val="20"/>
        </w:rPr>
        <w:t xml:space="preserve"> valamint a fogyasztók tájékoztatásának, illetve értesítésének hiányosságával, elmaradásával kapcsolatos panaszok.</w:t>
      </w:r>
    </w:p>
    <w:p w14:paraId="28CCFF8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Megbízás teljesítése</w:t>
      </w:r>
    </w:p>
    <w:p w14:paraId="5B73AB71"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hibás- vagy elmaradt teljesítéséből eredően vitát eredményeznek.</w:t>
      </w:r>
    </w:p>
    <w:p w14:paraId="7F85003D"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Méltányossági kérelem</w:t>
      </w:r>
    </w:p>
    <w:p w14:paraId="2C671D7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Fizetési nehézség felmerülésének a jelzésével, hitelek átütemezésével, a törlesztési időszak meghosszabbításával, részletfizetéssel, fizetési halasztással stb. kapcsolatos kérelmekkel összefüggő panaszok.</w:t>
      </w:r>
    </w:p>
    <w:p w14:paraId="0AE2616F"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Nyilvántartási hiányosság</w:t>
      </w:r>
    </w:p>
    <w:p w14:paraId="29C094D3"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megbízható és naprakész nyilvántartást biztosító számviteli háttér hibáira, valamint az ügykezelés, adminisztráció során előforduló hibák (hibás bizonylat, beadvány elvesztése, postázási hiba, kötelező értesítések elmulasztása stb.) miatti panaszok tartoznak e csoportba.</w:t>
      </w:r>
      <w:r w:rsidR="00CF79CD">
        <w:rPr>
          <w:rFonts w:ascii="Arial" w:hAnsi="Arial" w:cs="Arial"/>
          <w:sz w:val="20"/>
          <w:szCs w:val="20"/>
        </w:rPr>
        <w:t xml:space="preserve"> </w:t>
      </w:r>
      <w:r w:rsidR="00CF79CD" w:rsidRPr="00FD132E">
        <w:rPr>
          <w:rFonts w:ascii="Arial" w:hAnsi="Arial" w:cs="Arial"/>
          <w:bCs/>
          <w:sz w:val="20"/>
          <w:szCs w:val="20"/>
        </w:rPr>
        <w:t>A kötelező értesítések elmulasztása miatti panaszokat a „Tájékoztatás” megfelelő kategóriájába tartozó panaszok közé szükséges besorolni.</w:t>
      </w:r>
    </w:p>
    <w:p w14:paraId="5C1A30A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közvetítő</w:t>
      </w:r>
    </w:p>
    <w:p w14:paraId="73C953E0"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független és függő közvetítőjének tevékenységével kapcsolatos panaszok.</w:t>
      </w:r>
    </w:p>
    <w:p w14:paraId="0DA3B7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visszaélés</w:t>
      </w:r>
    </w:p>
    <w:p w14:paraId="5CB35A19"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Minden olyan beadvány, amelynek tárgya bűncselekmény elkövetésének gyanúját – így például készpénz-helyettesítő fizetési eszközzel visszaélés, gépjármű- és lakásfinanszírozással összefüggő csalás, pénzmosás – veti fel.</w:t>
      </w:r>
    </w:p>
    <w:p w14:paraId="67945722" w14:textId="77777777" w:rsidR="00921952" w:rsidRPr="005C35FB" w:rsidRDefault="00921952" w:rsidP="00921952">
      <w:pPr>
        <w:pStyle w:val="Default"/>
        <w:jc w:val="both"/>
        <w:rPr>
          <w:rFonts w:ascii="Arial" w:hAnsi="Arial" w:cs="Arial"/>
          <w:bCs/>
          <w:color w:val="auto"/>
          <w:sz w:val="20"/>
          <w:szCs w:val="20"/>
        </w:rPr>
      </w:pPr>
    </w:p>
    <w:p w14:paraId="40DF9C54" w14:textId="77777777" w:rsidR="00921952" w:rsidRPr="005C35FB" w:rsidRDefault="00921952" w:rsidP="00921952">
      <w:pPr>
        <w:pStyle w:val="Default"/>
        <w:jc w:val="both"/>
        <w:rPr>
          <w:rFonts w:ascii="Arial" w:hAnsi="Arial" w:cs="Arial"/>
          <w:bCs/>
          <w:color w:val="auto"/>
          <w:sz w:val="20"/>
          <w:szCs w:val="20"/>
        </w:rPr>
      </w:pPr>
      <w:r w:rsidRPr="005C35FB">
        <w:rPr>
          <w:rFonts w:ascii="Arial" w:hAnsi="Arial" w:cs="Arial"/>
          <w:bCs/>
          <w:color w:val="auto"/>
          <w:sz w:val="20"/>
          <w:szCs w:val="20"/>
        </w:rPr>
        <w:t>Számlaegyenleg vitatása</w:t>
      </w:r>
    </w:p>
    <w:p w14:paraId="5D7D0859" w14:textId="77777777" w:rsidR="00921952" w:rsidRPr="00CC70F2" w:rsidRDefault="00921952" w:rsidP="00921952">
      <w:pPr>
        <w:pStyle w:val="Default"/>
        <w:jc w:val="both"/>
        <w:rPr>
          <w:rFonts w:ascii="Arial" w:hAnsi="Arial" w:cs="Arial"/>
          <w:bCs/>
          <w:sz w:val="20"/>
          <w:szCs w:val="20"/>
        </w:rPr>
      </w:pPr>
      <w:r w:rsidRPr="005C35FB">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w:t>
      </w:r>
      <w:r w:rsidR="0053137C">
        <w:rPr>
          <w:rFonts w:ascii="Arial" w:hAnsi="Arial" w:cs="Arial"/>
          <w:bCs/>
          <w:color w:val="auto"/>
          <w:sz w:val="20"/>
          <w:szCs w:val="20"/>
        </w:rPr>
        <w:t xml:space="preserve">, </w:t>
      </w:r>
      <w:r w:rsidRPr="005C35FB">
        <w:rPr>
          <w:rFonts w:ascii="Arial" w:hAnsi="Arial" w:cs="Arial"/>
          <w:bCs/>
          <w:color w:val="auto"/>
          <w:sz w:val="20"/>
          <w:szCs w:val="20"/>
        </w:rPr>
        <w:t xml:space="preserve">egyéb </w:t>
      </w:r>
      <w:r w:rsidRPr="00FD132E">
        <w:rPr>
          <w:rFonts w:ascii="Arial" w:hAnsi="Arial" w:cs="Arial"/>
          <w:bCs/>
          <w:color w:val="auto"/>
          <w:sz w:val="20"/>
          <w:szCs w:val="20"/>
        </w:rPr>
        <w:t>bizonylattal</w:t>
      </w:r>
      <w:r w:rsidR="0053137C" w:rsidRPr="00FD132E">
        <w:rPr>
          <w:rFonts w:ascii="Arial" w:hAnsi="Arial" w:cs="Arial"/>
          <w:bCs/>
          <w:color w:val="auto"/>
          <w:sz w:val="20"/>
          <w:szCs w:val="20"/>
        </w:rPr>
        <w:t xml:space="preserve"> </w:t>
      </w:r>
      <w:r w:rsidR="0053137C" w:rsidRPr="00FD132E">
        <w:rPr>
          <w:rFonts w:ascii="Arial" w:hAnsi="Arial" w:cs="Arial"/>
          <w:bCs/>
          <w:sz w:val="20"/>
          <w:szCs w:val="20"/>
        </w:rPr>
        <w:t>vagy a fogyasztó által számított, nyilvántartott egyenleggel.</w:t>
      </w:r>
    </w:p>
    <w:p w14:paraId="20B62343"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Szolgáltatás minősége</w:t>
      </w:r>
    </w:p>
    <w:p w14:paraId="06738E85"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ügyfelekkel szemben tanúsított magatartás (pl. udvariatlan kiszolgálás, nehezen elérhető ügyintézők), továbbá a pénzügyi vállalkozás szolgáltatásával kapcsolatos kérelmek elbírálásának, beadványok elintézésének elhúzódásával kapcsolatos panasz.</w:t>
      </w:r>
    </w:p>
    <w:p w14:paraId="1A2F3B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Tájékoztatási hiányosság</w:t>
      </w:r>
    </w:p>
    <w:p w14:paraId="21007279"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lastRenderedPageBreak/>
        <w:t>-</w:t>
      </w:r>
      <w:r w:rsidRPr="005C35FB">
        <w:rPr>
          <w:rFonts w:ascii="Arial" w:hAnsi="Arial" w:cs="Arial"/>
          <w:sz w:val="20"/>
          <w:szCs w:val="20"/>
        </w:rPr>
        <w:tab/>
        <w:t xml:space="preserve">szerződéskötés előtt: ha a panasz elsősorban arra vonatkozik, hogy az ügyfelet a </w:t>
      </w:r>
      <w:r w:rsidR="000F3F83">
        <w:rPr>
          <w:rFonts w:ascii="Arial" w:hAnsi="Arial" w:cs="Arial"/>
          <w:sz w:val="20"/>
          <w:szCs w:val="20"/>
        </w:rPr>
        <w:t>pénzügyi vállalkozás</w:t>
      </w:r>
      <w:r w:rsidRPr="005C35FB">
        <w:rPr>
          <w:rFonts w:ascii="Arial" w:hAnsi="Arial" w:cs="Arial"/>
          <w:sz w:val="20"/>
          <w:szCs w:val="20"/>
        </w:rPr>
        <w:t xml:space="preserve">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w:t>
      </w:r>
      <w:r w:rsidR="0053137C" w:rsidRPr="00FD132E">
        <w:t xml:space="preserve">, </w:t>
      </w:r>
      <w:r w:rsidR="0053137C" w:rsidRPr="00FD132E">
        <w:rPr>
          <w:rFonts w:ascii="Arial" w:hAnsi="Arial" w:cs="Arial"/>
          <w:sz w:val="20"/>
          <w:szCs w:val="20"/>
        </w:rPr>
        <w:t>különös tekintettel a jogszabály alapján</w:t>
      </w:r>
      <w:r w:rsidR="0053137C" w:rsidRPr="0010049C">
        <w:rPr>
          <w:rFonts w:ascii="Arial" w:hAnsi="Arial" w:cs="Arial"/>
          <w:sz w:val="20"/>
          <w:szCs w:val="20"/>
        </w:rPr>
        <w:t xml:space="preserve"> kötelezően megadandó </w:t>
      </w:r>
      <w:r w:rsidR="00F35118">
        <w:rPr>
          <w:rFonts w:ascii="Arial" w:hAnsi="Arial" w:cs="Arial"/>
          <w:sz w:val="20"/>
          <w:szCs w:val="20"/>
        </w:rPr>
        <w:t>információ</w:t>
      </w:r>
      <w:r w:rsidR="0053137C" w:rsidRPr="0010049C">
        <w:rPr>
          <w:rFonts w:ascii="Arial" w:hAnsi="Arial" w:cs="Arial"/>
          <w:sz w:val="20"/>
          <w:szCs w:val="20"/>
        </w:rPr>
        <w:t>kra</w:t>
      </w:r>
      <w:r w:rsidRPr="00961516">
        <w:rPr>
          <w:rFonts w:ascii="Arial" w:hAnsi="Arial" w:cs="Arial"/>
          <w:sz w:val="20"/>
          <w:szCs w:val="20"/>
        </w:rPr>
        <w:t>;</w:t>
      </w:r>
    </w:p>
    <w:p w14:paraId="2934413C"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sz w:val="20"/>
          <w:szCs w:val="20"/>
        </w:rPr>
        <w:tab/>
        <w:t>szerződéskötés után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w:t>
      </w:r>
      <w:r w:rsidR="008A0054" w:rsidRPr="005C35FB">
        <w:rPr>
          <w:rFonts w:ascii="Arial" w:hAnsi="Arial" w:cs="Arial"/>
          <w:sz w:val="20"/>
          <w:szCs w:val="20"/>
        </w:rPr>
        <w:t xml:space="preserve"> vonatkozik</w:t>
      </w:r>
      <w:r w:rsidR="0053137C" w:rsidRPr="00FD132E">
        <w:rPr>
          <w:rFonts w:ascii="Arial" w:hAnsi="Arial" w:cs="Arial"/>
          <w:sz w:val="20"/>
          <w:szCs w:val="20"/>
        </w:rPr>
        <w:t>, különös tekintettel a jogszabály szerint kötelezően megadandó tájékoztatások elmulasztására</w:t>
      </w:r>
      <w:r w:rsidR="00B12B6D" w:rsidRPr="0010049C">
        <w:rPr>
          <w:rFonts w:ascii="Arial" w:hAnsi="Arial" w:cs="Arial"/>
          <w:sz w:val="20"/>
          <w:szCs w:val="20"/>
        </w:rPr>
        <w:t>, nem megfe</w:t>
      </w:r>
      <w:r w:rsidR="0053137C" w:rsidRPr="00961516">
        <w:rPr>
          <w:rFonts w:ascii="Arial" w:hAnsi="Arial" w:cs="Arial"/>
          <w:sz w:val="20"/>
          <w:szCs w:val="20"/>
        </w:rPr>
        <w:t>lelő teljesítésére</w:t>
      </w:r>
      <w:r w:rsidRPr="00961516">
        <w:rPr>
          <w:rFonts w:ascii="Arial" w:hAnsi="Arial" w:cs="Arial"/>
          <w:sz w:val="20"/>
          <w:szCs w:val="20"/>
        </w:rPr>
        <w:t>;</w:t>
      </w:r>
    </w:p>
    <w:p w14:paraId="54B753E4"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t>- szerződés megszűnéséhez kapcsolódóan: ha a panasz a szerződés megszűnésével kapcsolatos vagy már megszűnt szerződéssel kapcsolatos hiányos, téves vagy egyéb okból nem megfelelő tájékoztatásra vonatkozik.</w:t>
      </w:r>
    </w:p>
    <w:p w14:paraId="181A3B68"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Törlesztőrészlet mértéke</w:t>
      </w:r>
    </w:p>
    <w:p w14:paraId="4165B5A2"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hitel-, kölcsön- és lízingszerződések esetén a szerződésben meghatározott időszakonként esedékes törlesztőrészlet, lízingdíj mértékének megállapításával kapcsolatos panasz.</w:t>
      </w:r>
    </w:p>
    <w:p w14:paraId="75F5F22C" w14:textId="77777777" w:rsidR="0053137C" w:rsidRDefault="0053137C" w:rsidP="00921952">
      <w:pPr>
        <w:autoSpaceDE w:val="0"/>
        <w:autoSpaceDN w:val="0"/>
        <w:adjustRightInd w:val="0"/>
        <w:jc w:val="both"/>
        <w:rPr>
          <w:rFonts w:ascii="Arial" w:hAnsi="Arial" w:cs="Arial"/>
          <w:sz w:val="20"/>
          <w:szCs w:val="20"/>
        </w:rPr>
      </w:pPr>
    </w:p>
    <w:p w14:paraId="77587885" w14:textId="77777777" w:rsidR="0053137C" w:rsidRPr="00FD132E"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Árubemutatóval egybekötött termékértékesítés során pénzügyi szolgáltatás nyújtása</w:t>
      </w:r>
    </w:p>
    <w:p w14:paraId="18146DF2" w14:textId="77777777" w:rsidR="0053137C" w:rsidRPr="005A2911"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AB7422">
        <w:rPr>
          <w:rFonts w:ascii="Arial" w:hAnsi="Arial" w:cs="Arial"/>
          <w:sz w:val="20"/>
          <w:szCs w:val="20"/>
        </w:rPr>
        <w:t>Hpt.</w:t>
      </w:r>
      <w:r w:rsidRPr="0010049C">
        <w:rPr>
          <w:rFonts w:ascii="Arial" w:hAnsi="Arial" w:cs="Arial"/>
          <w:sz w:val="20"/>
          <w:szCs w:val="20"/>
        </w:rPr>
        <w:t xml:space="preserve"> 265. §-a szerint</w:t>
      </w:r>
      <w:r w:rsidR="009C06BE">
        <w:rPr>
          <w:rFonts w:ascii="Arial" w:hAnsi="Arial" w:cs="Arial"/>
          <w:sz w:val="20"/>
          <w:szCs w:val="20"/>
        </w:rPr>
        <w:t xml:space="preserve"> tiltott</w:t>
      </w:r>
      <w:r w:rsidRPr="0010049C">
        <w:rPr>
          <w:rFonts w:ascii="Arial" w:hAnsi="Arial" w:cs="Arial"/>
          <w:sz w:val="20"/>
          <w:szCs w:val="20"/>
        </w:rPr>
        <w:t xml:space="preserve"> tevékenységet kifogásoló panasz.</w:t>
      </w:r>
    </w:p>
    <w:p w14:paraId="62CA987B" w14:textId="77777777" w:rsidR="0053137C" w:rsidRPr="00355259" w:rsidRDefault="0053137C" w:rsidP="0053137C">
      <w:pPr>
        <w:autoSpaceDE w:val="0"/>
        <w:autoSpaceDN w:val="0"/>
        <w:adjustRightInd w:val="0"/>
        <w:jc w:val="both"/>
        <w:rPr>
          <w:rFonts w:ascii="Arial" w:hAnsi="Arial" w:cs="Arial"/>
          <w:sz w:val="20"/>
          <w:szCs w:val="20"/>
        </w:rPr>
      </w:pPr>
    </w:p>
    <w:p w14:paraId="11489009" w14:textId="77777777" w:rsidR="0053137C" w:rsidRPr="008109A0" w:rsidRDefault="0053137C" w:rsidP="0053137C">
      <w:pPr>
        <w:autoSpaceDE w:val="0"/>
        <w:autoSpaceDN w:val="0"/>
        <w:adjustRightInd w:val="0"/>
        <w:jc w:val="both"/>
        <w:rPr>
          <w:rFonts w:ascii="Arial" w:hAnsi="Arial" w:cs="Arial"/>
          <w:sz w:val="20"/>
          <w:szCs w:val="20"/>
        </w:rPr>
      </w:pPr>
      <w:r w:rsidRPr="006C459B">
        <w:rPr>
          <w:rFonts w:ascii="Arial" w:hAnsi="Arial" w:cs="Arial"/>
          <w:sz w:val="20"/>
          <w:szCs w:val="20"/>
        </w:rPr>
        <w:t>Kereskedelmi kommunikáció</w:t>
      </w:r>
    </w:p>
    <w:p w14:paraId="27CA6B95" w14:textId="77777777" w:rsidR="0053137C" w:rsidRPr="00712B5A" w:rsidRDefault="0053137C" w:rsidP="0053137C">
      <w:pPr>
        <w:autoSpaceDE w:val="0"/>
        <w:autoSpaceDN w:val="0"/>
        <w:adjustRightInd w:val="0"/>
        <w:jc w:val="both"/>
        <w:rPr>
          <w:rFonts w:ascii="Arial" w:hAnsi="Arial" w:cs="Arial"/>
          <w:sz w:val="20"/>
          <w:szCs w:val="20"/>
        </w:rPr>
      </w:pPr>
      <w:r w:rsidRPr="00436BCE">
        <w:rPr>
          <w:rFonts w:ascii="Arial" w:hAnsi="Arial" w:cs="Arial"/>
          <w:sz w:val="20"/>
          <w:szCs w:val="20"/>
        </w:rPr>
        <w:t>A</w:t>
      </w:r>
      <w:r w:rsidR="009C06BE">
        <w:rPr>
          <w:rFonts w:ascii="Arial" w:hAnsi="Arial" w:cs="Arial"/>
          <w:sz w:val="20"/>
          <w:szCs w:val="20"/>
        </w:rPr>
        <w:t xml:space="preserve"> </w:t>
      </w:r>
      <w:r w:rsidR="000F3F83">
        <w:rPr>
          <w:rFonts w:ascii="Arial" w:hAnsi="Arial" w:cs="Arial"/>
          <w:sz w:val="20"/>
          <w:szCs w:val="20"/>
        </w:rPr>
        <w:t>pénzügyi vállalkozás</w:t>
      </w:r>
      <w:r w:rsidRPr="00436BCE">
        <w:rPr>
          <w:rFonts w:ascii="Arial" w:hAnsi="Arial" w:cs="Arial"/>
          <w:sz w:val="20"/>
          <w:szCs w:val="20"/>
        </w:rPr>
        <w:t xml:space="preserve"> vagy függő közvetítője által bármilyen formában közzétett keresk</w:t>
      </w:r>
      <w:r w:rsidR="00B12B6D" w:rsidRPr="00436BCE">
        <w:rPr>
          <w:rFonts w:ascii="Arial" w:hAnsi="Arial" w:cs="Arial"/>
          <w:sz w:val="20"/>
          <w:szCs w:val="20"/>
        </w:rPr>
        <w:t>edelmi kommunikáció tar</w:t>
      </w:r>
      <w:r w:rsidRPr="00712B5A">
        <w:rPr>
          <w:rFonts w:ascii="Arial" w:hAnsi="Arial" w:cs="Arial"/>
          <w:sz w:val="20"/>
          <w:szCs w:val="20"/>
        </w:rPr>
        <w:t>talmát, megjelenését vagy kivitelezését kifogásoló panaszok.</w:t>
      </w:r>
    </w:p>
    <w:p w14:paraId="1B8E0374" w14:textId="77777777" w:rsidR="00945EAD" w:rsidRDefault="00945EAD" w:rsidP="0053137C">
      <w:pPr>
        <w:autoSpaceDE w:val="0"/>
        <w:autoSpaceDN w:val="0"/>
        <w:adjustRightInd w:val="0"/>
        <w:jc w:val="both"/>
        <w:rPr>
          <w:rFonts w:ascii="Arial" w:hAnsi="Arial" w:cs="Arial"/>
          <w:sz w:val="20"/>
          <w:szCs w:val="20"/>
        </w:rPr>
      </w:pPr>
    </w:p>
    <w:p w14:paraId="32274831" w14:textId="77777777" w:rsidR="0053137C" w:rsidRPr="00726B34" w:rsidRDefault="0053137C" w:rsidP="0053137C">
      <w:pPr>
        <w:autoSpaceDE w:val="0"/>
        <w:autoSpaceDN w:val="0"/>
        <w:adjustRightInd w:val="0"/>
        <w:jc w:val="both"/>
        <w:rPr>
          <w:rFonts w:ascii="Arial" w:hAnsi="Arial" w:cs="Arial"/>
          <w:sz w:val="20"/>
          <w:szCs w:val="20"/>
        </w:rPr>
      </w:pPr>
      <w:r w:rsidRPr="00726B34">
        <w:rPr>
          <w:rFonts w:ascii="Arial" w:hAnsi="Arial" w:cs="Arial"/>
          <w:sz w:val="20"/>
          <w:szCs w:val="20"/>
        </w:rPr>
        <w:t>Tisztességtelen kereskedelmi gyakorlat</w:t>
      </w:r>
    </w:p>
    <w:p w14:paraId="28094B7B" w14:textId="77777777" w:rsidR="0053137C" w:rsidRPr="005C35FB" w:rsidRDefault="0053137C" w:rsidP="0053137C">
      <w:pPr>
        <w:autoSpaceDE w:val="0"/>
        <w:autoSpaceDN w:val="0"/>
        <w:adjustRightInd w:val="0"/>
        <w:jc w:val="both"/>
        <w:rPr>
          <w:rFonts w:ascii="Arial" w:hAnsi="Arial" w:cs="Arial"/>
          <w:sz w:val="20"/>
          <w:szCs w:val="20"/>
        </w:rPr>
      </w:pPr>
      <w:r w:rsidRPr="006402A3">
        <w:rPr>
          <w:rFonts w:ascii="Arial" w:hAnsi="Arial" w:cs="Arial"/>
          <w:sz w:val="20"/>
          <w:szCs w:val="20"/>
        </w:rPr>
        <w:t xml:space="preserve">A </w:t>
      </w:r>
      <w:r w:rsidR="000F3F83">
        <w:rPr>
          <w:rFonts w:ascii="Arial" w:hAnsi="Arial" w:cs="Arial"/>
          <w:sz w:val="20"/>
          <w:szCs w:val="20"/>
        </w:rPr>
        <w:t>pénzügyi vállalkozás</w:t>
      </w:r>
      <w:r w:rsidRPr="006402A3">
        <w:rPr>
          <w:rFonts w:ascii="Arial" w:hAnsi="Arial" w:cs="Arial"/>
          <w:sz w:val="20"/>
          <w:szCs w:val="20"/>
        </w:rPr>
        <w:t xml:space="preserve"> vagy annak nevében eljáró más szervezet vagy személy által</w:t>
      </w:r>
      <w:r w:rsidR="00B12B6D" w:rsidRPr="006402A3">
        <w:rPr>
          <w:rFonts w:ascii="Arial" w:hAnsi="Arial" w:cs="Arial"/>
          <w:sz w:val="20"/>
          <w:szCs w:val="20"/>
        </w:rPr>
        <w:t xml:space="preserve"> nyújtott tájékoztatással össze</w:t>
      </w:r>
      <w:r w:rsidRPr="00101FBE">
        <w:rPr>
          <w:rFonts w:ascii="Arial" w:hAnsi="Arial" w:cs="Arial"/>
          <w:sz w:val="20"/>
          <w:szCs w:val="20"/>
        </w:rPr>
        <w:t>függő, a fogyasztókkal szembeni tisztességtelen kereskedelmi gyakorlat tilalmáról szóló 2008. évi XLVII. törvény szerinti tisztességtelen kereskedelmi gyakorlat megvalósítását (pl.</w:t>
      </w:r>
      <w:r w:rsidR="00B12B6D" w:rsidRPr="009F0B36">
        <w:rPr>
          <w:rFonts w:ascii="Arial" w:hAnsi="Arial" w:cs="Arial"/>
          <w:sz w:val="20"/>
          <w:szCs w:val="20"/>
        </w:rPr>
        <w:t xml:space="preserve"> megtévesztő tájékoztatás) kifo</w:t>
      </w:r>
      <w:r w:rsidRPr="00226B93">
        <w:rPr>
          <w:rFonts w:ascii="Arial" w:hAnsi="Arial" w:cs="Arial"/>
          <w:sz w:val="20"/>
          <w:szCs w:val="20"/>
        </w:rPr>
        <w:t>gásoló panaszok.</w:t>
      </w:r>
    </w:p>
    <w:p w14:paraId="07A172B2" w14:textId="77777777" w:rsidR="00921952" w:rsidRPr="005C35FB" w:rsidRDefault="00921952" w:rsidP="00921952">
      <w:pPr>
        <w:autoSpaceDE w:val="0"/>
        <w:autoSpaceDN w:val="0"/>
        <w:adjustRightInd w:val="0"/>
        <w:spacing w:before="240"/>
        <w:jc w:val="both"/>
        <w:rPr>
          <w:rFonts w:ascii="Arial" w:hAnsi="Arial" w:cs="Arial"/>
          <w:sz w:val="20"/>
          <w:szCs w:val="20"/>
        </w:rPr>
      </w:pPr>
      <w:r w:rsidRPr="00FD132E">
        <w:rPr>
          <w:rFonts w:ascii="Arial" w:hAnsi="Arial" w:cs="Arial"/>
          <w:bCs/>
          <w:sz w:val="20"/>
          <w:szCs w:val="20"/>
        </w:rPr>
        <w:t xml:space="preserve">Egyéb </w:t>
      </w:r>
    </w:p>
    <w:p w14:paraId="57B9D54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Minden, a felsorolt kategóriák valamelyikébe be nem </w:t>
      </w:r>
      <w:r w:rsidRPr="00FD132E">
        <w:rPr>
          <w:rFonts w:ascii="Arial" w:hAnsi="Arial" w:cs="Arial"/>
          <w:sz w:val="20"/>
          <w:szCs w:val="20"/>
        </w:rPr>
        <w:t>sorol</w:t>
      </w:r>
      <w:r w:rsidR="0053137C" w:rsidRPr="00FD132E">
        <w:rPr>
          <w:rFonts w:ascii="Arial" w:hAnsi="Arial" w:cs="Arial"/>
          <w:sz w:val="20"/>
          <w:szCs w:val="20"/>
        </w:rPr>
        <w:t>ha</w:t>
      </w:r>
      <w:r w:rsidRPr="00FD132E">
        <w:rPr>
          <w:rFonts w:ascii="Arial" w:hAnsi="Arial" w:cs="Arial"/>
          <w:sz w:val="20"/>
          <w:szCs w:val="20"/>
        </w:rPr>
        <w:t>t</w:t>
      </w:r>
      <w:r w:rsidR="0053137C" w:rsidRPr="0010049C">
        <w:rPr>
          <w:rFonts w:ascii="Arial" w:hAnsi="Arial" w:cs="Arial"/>
          <w:sz w:val="20"/>
          <w:szCs w:val="20"/>
        </w:rPr>
        <w:t>ó</w:t>
      </w:r>
      <w:r w:rsidRPr="005C35FB">
        <w:rPr>
          <w:rFonts w:ascii="Arial" w:hAnsi="Arial" w:cs="Arial"/>
          <w:sz w:val="20"/>
          <w:szCs w:val="20"/>
        </w:rPr>
        <w:t xml:space="preserve"> panaszt itt kell számba venni.</w:t>
      </w:r>
    </w:p>
    <w:p w14:paraId="0F38E57C" w14:textId="77777777" w:rsidR="0094519F" w:rsidRPr="005C35FB" w:rsidRDefault="0094519F" w:rsidP="0094519F">
      <w:pPr>
        <w:autoSpaceDE w:val="0"/>
        <w:autoSpaceDN w:val="0"/>
        <w:adjustRightInd w:val="0"/>
        <w:spacing w:before="240" w:after="240"/>
        <w:rPr>
          <w:rFonts w:ascii="Arial" w:hAnsi="Arial" w:cs="Arial"/>
          <w:sz w:val="20"/>
          <w:szCs w:val="20"/>
        </w:rPr>
      </w:pPr>
      <w:r w:rsidRPr="005C35FB">
        <w:rPr>
          <w:rFonts w:ascii="Arial" w:hAnsi="Arial" w:cs="Arial"/>
          <w:iCs/>
          <w:sz w:val="20"/>
          <w:szCs w:val="20"/>
        </w:rPr>
        <w:t>Szolgáltatási ágak:</w:t>
      </w:r>
    </w:p>
    <w:p w14:paraId="14C878DA"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bCs/>
          <w:sz w:val="20"/>
          <w:szCs w:val="20"/>
        </w:rPr>
        <w:t xml:space="preserve">Hitelezéssel kapcsolatos panaszok: </w:t>
      </w:r>
      <w:r w:rsidRPr="005C35FB">
        <w:rPr>
          <w:rFonts w:ascii="Arial" w:hAnsi="Arial" w:cs="Arial"/>
          <w:sz w:val="20"/>
          <w:szCs w:val="20"/>
        </w:rPr>
        <w:t>valamennyi hitelkonstrukcióval kapcsolatos panasz ide tartozik.</w:t>
      </w:r>
    </w:p>
    <w:p w14:paraId="69D0FC8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Áruhitel: </w:t>
      </w:r>
      <w:r w:rsidRPr="005C35FB">
        <w:rPr>
          <w:rFonts w:ascii="Arial" w:hAnsi="Arial" w:cs="Arial"/>
          <w:sz w:val="20"/>
          <w:szCs w:val="20"/>
        </w:rPr>
        <w:t>a fogyasztási kölcsön azon típusa, melyet a fogyasztó elsősorban tartós fogyasztási cikkek – kivéve a gépjármű – vagy szolgáltatások megvásárlásához, illetve igénybevételéhez, általában a vásárlás helyén, a megvásárolni kívánt termék vagy szolgáltatás megszerzése, illetve elérése érdekében vesz igénybe.</w:t>
      </w:r>
    </w:p>
    <w:p w14:paraId="11742C12"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Gépjárműhitel: </w:t>
      </w:r>
      <w:r w:rsidRPr="005C35FB">
        <w:rPr>
          <w:rFonts w:ascii="Arial" w:hAnsi="Arial" w:cs="Arial"/>
          <w:sz w:val="20"/>
          <w:szCs w:val="20"/>
        </w:rPr>
        <w:t>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30CB796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t xml:space="preserve">- Személyi kölcsön: </w:t>
      </w:r>
      <w:r w:rsidRPr="005C35FB">
        <w:rPr>
          <w:rFonts w:ascii="Arial" w:hAnsi="Arial" w:cs="Arial"/>
          <w:sz w:val="20"/>
          <w:szCs w:val="20"/>
        </w:rPr>
        <w:t>a fogyasztók részére hitelcélhoz nem kötött, szabad felhasználású, ingatlan fedezet bevonása nélkül nyújtott fogyasztási kölcsön.</w:t>
      </w:r>
    </w:p>
    <w:p w14:paraId="08FCDCC7"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Lakáscélú hitel: </w:t>
      </w:r>
      <w:r w:rsidRPr="005C35FB">
        <w:rPr>
          <w:rFonts w:ascii="Arial" w:hAnsi="Arial" w:cs="Arial"/>
          <w:sz w:val="20"/>
          <w:szCs w:val="20"/>
        </w:rPr>
        <w:t>ingatlanra alapított jelzálogjog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p>
    <w:p w14:paraId="67AE83E6"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Jelzálog alapú szabad felhasználású hitel: </w:t>
      </w:r>
      <w:r w:rsidRPr="005C35FB">
        <w:rPr>
          <w:rFonts w:ascii="Arial" w:hAnsi="Arial" w:cs="Arial"/>
          <w:sz w:val="20"/>
          <w:szCs w:val="20"/>
        </w:rPr>
        <w:t>a fogyasztó részére ingatlanra alapított jelzálogjog – ideértve az önálló zálogjogként alapított jelzálogjogot is – fedezete mellett, felhasználási célhoz nem kötötten nyújtott hitel.</w:t>
      </w:r>
    </w:p>
    <w:p w14:paraId="2D0704F1"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Egyéb hitelezés:</w:t>
      </w:r>
    </w:p>
    <w:p w14:paraId="01556B18"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kategóriákba nem sorolt hitelnyújtással kapcsolatos panasz.</w:t>
      </w:r>
    </w:p>
    <w:p w14:paraId="44FA2D84" w14:textId="77777777" w:rsidR="0094519F" w:rsidRPr="005C35FB" w:rsidRDefault="0094519F" w:rsidP="0094519F">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Lízinggel kapcsolatos panaszok</w:t>
      </w:r>
    </w:p>
    <w:p w14:paraId="4CB10AD4"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Gépjármű-, lakás- és egyéb eszköz (gép, berendezés stb.) lízingelésével kapcsolatos tranzakcióik miatti panaszok.</w:t>
      </w:r>
    </w:p>
    <w:p w14:paraId="3EF93F3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lastRenderedPageBreak/>
        <w:t xml:space="preserve">- </w:t>
      </w:r>
      <w:r w:rsidRPr="005C35FB">
        <w:rPr>
          <w:rFonts w:ascii="Arial" w:hAnsi="Arial" w:cs="Arial"/>
          <w:bCs/>
          <w:sz w:val="20"/>
          <w:szCs w:val="20"/>
        </w:rPr>
        <w:t xml:space="preserve">Ingatlanlízing: </w:t>
      </w:r>
      <w:r w:rsidRPr="005C35FB">
        <w:rPr>
          <w:rFonts w:ascii="Arial" w:hAnsi="Arial" w:cs="Arial"/>
          <w:sz w:val="20"/>
          <w:szCs w:val="20"/>
        </w:rPr>
        <w:t xml:space="preserve">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vállalkozás az ingatlant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az ingatlan tulajdonjogát a pénzügyi vállalkozás fenntartja.</w:t>
      </w:r>
    </w:p>
    <w:p w14:paraId="7AFAA61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Gépjárműlízing: </w:t>
      </w:r>
      <w:r w:rsidRPr="005C35FB">
        <w:rPr>
          <w:rFonts w:ascii="Arial" w:hAnsi="Arial" w:cs="Arial"/>
          <w:sz w:val="20"/>
          <w:szCs w:val="20"/>
        </w:rPr>
        <w:t xml:space="preserve">a fogyasztók részére új és használt személygépkocsik és rendszámozható motorkerékpár megvásárlásához kínált azon finanszírozási forma, amelynek során a lízingbeadó pénzügyi vállalkozás a járművet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 gépjármű tulajdonjogát a pénzügyi vállalkozás fenntartja.</w:t>
      </w:r>
    </w:p>
    <w:p w14:paraId="7CC20E3A"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Egyéb lízing: </w:t>
      </w:r>
      <w:r w:rsidRPr="005C35FB">
        <w:rPr>
          <w:rFonts w:ascii="Arial" w:hAnsi="Arial" w:cs="Arial"/>
          <w:sz w:val="20"/>
          <w:szCs w:val="20"/>
        </w:rPr>
        <w:t>a fenti két kategóriába be nem sorolt eszközök lízingelésével kapcsolatos panasz.</w:t>
      </w:r>
    </w:p>
    <w:p w14:paraId="3BA8B37E" w14:textId="77777777" w:rsidR="0094519F" w:rsidRPr="005C35FB" w:rsidRDefault="0094519F" w:rsidP="0094519F">
      <w:pPr>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Faktoringgal</w:t>
      </w:r>
      <w:proofErr w:type="spellEnd"/>
      <w:r w:rsidRPr="005C35FB">
        <w:rPr>
          <w:rFonts w:ascii="Arial" w:hAnsi="Arial" w:cs="Arial"/>
          <w:bCs/>
          <w:sz w:val="20"/>
          <w:szCs w:val="20"/>
        </w:rPr>
        <w:t xml:space="preserve"> kapcsolatos panaszok</w:t>
      </w:r>
    </w:p>
    <w:p w14:paraId="51FABC5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Idetartoznak a faktorin</w:t>
      </w:r>
      <w:r w:rsidR="00FA1E17" w:rsidRPr="005C35FB">
        <w:rPr>
          <w:rFonts w:ascii="Arial" w:hAnsi="Arial" w:cs="Arial"/>
          <w:sz w:val="20"/>
          <w:szCs w:val="20"/>
        </w:rPr>
        <w:t xml:space="preserve">g tevékenységgel (követelésnek </w:t>
      </w:r>
      <w:r w:rsidR="00FA1E17" w:rsidRPr="005C35FB">
        <w:rPr>
          <w:rFonts w:ascii="Calibri" w:hAnsi="Calibri" w:cs="Arial"/>
          <w:sz w:val="20"/>
          <w:szCs w:val="20"/>
        </w:rPr>
        <w:t>–</w:t>
      </w:r>
      <w:r w:rsidRPr="005C35FB">
        <w:rPr>
          <w:rFonts w:ascii="Arial" w:hAnsi="Arial" w:cs="Arial"/>
          <w:sz w:val="20"/>
          <w:szCs w:val="20"/>
        </w:rPr>
        <w:t xml:space="preserve"> az adós kockázatának átvál</w:t>
      </w:r>
      <w:r w:rsidR="00FA1E17" w:rsidRPr="005C35FB">
        <w:rPr>
          <w:rFonts w:ascii="Arial" w:hAnsi="Arial" w:cs="Arial"/>
          <w:sz w:val="20"/>
          <w:szCs w:val="20"/>
        </w:rPr>
        <w:t xml:space="preserve">lalásával vagy anélkül történő </w:t>
      </w:r>
      <w:r w:rsidR="00FA1E17" w:rsidRPr="005C35FB">
        <w:rPr>
          <w:rFonts w:ascii="Calibri" w:hAnsi="Calibri" w:cs="Arial"/>
          <w:sz w:val="20"/>
          <w:szCs w:val="20"/>
        </w:rPr>
        <w:t>–</w:t>
      </w:r>
      <w:r w:rsidRPr="005C35FB">
        <w:rPr>
          <w:rFonts w:ascii="Arial" w:hAnsi="Arial" w:cs="Arial"/>
          <w:sz w:val="20"/>
          <w:szCs w:val="20"/>
        </w:rPr>
        <w:t xml:space="preserve"> megvásárlása, megelőlegezése, valamint leszámítolása, függetlenül attól, hogy a követelés esedékességének nyilvántartását és a kintlévőségek beszedését ki végzi) kapcsolatos panaszok.</w:t>
      </w:r>
    </w:p>
    <w:p w14:paraId="1B175D93"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A faktoring tevékenységen belül ide kell érteni a folyó faktoring ügyletekkel (szerződés alapján az ügyféltől</w:t>
      </w:r>
      <w:r w:rsidR="00E70ACD">
        <w:rPr>
          <w:rFonts w:ascii="Arial" w:hAnsi="Arial" w:cs="Arial"/>
          <w:sz w:val="20"/>
          <w:szCs w:val="20"/>
        </w:rPr>
        <w:t xml:space="preserve"> megvásárolt, nem késedelmes</w:t>
      </w:r>
      <w:r w:rsidRPr="005C35FB">
        <w:rPr>
          <w:rFonts w:ascii="Arial" w:hAnsi="Arial" w:cs="Arial"/>
          <w:sz w:val="20"/>
          <w:szCs w:val="20"/>
        </w:rPr>
        <w:t xml:space="preserve">, megelőlegezett követelések), valamint a </w:t>
      </w:r>
      <w:proofErr w:type="spellStart"/>
      <w:r w:rsidRPr="005C35FB">
        <w:rPr>
          <w:rFonts w:ascii="Arial" w:hAnsi="Arial" w:cs="Arial"/>
          <w:sz w:val="20"/>
          <w:szCs w:val="20"/>
        </w:rPr>
        <w:t>work</w:t>
      </w:r>
      <w:proofErr w:type="spellEnd"/>
      <w:r w:rsidRPr="005C35FB">
        <w:rPr>
          <w:rFonts w:ascii="Arial" w:hAnsi="Arial" w:cs="Arial"/>
          <w:sz w:val="20"/>
          <w:szCs w:val="20"/>
        </w:rPr>
        <w:t>-out ügyletekkel (a követeléskezelésre megvásárolt faktoring követelések, azaz a már</w:t>
      </w:r>
      <w:r w:rsidR="00672E64">
        <w:rPr>
          <w:rFonts w:ascii="Arial" w:hAnsi="Arial" w:cs="Arial"/>
          <w:sz w:val="20"/>
          <w:szCs w:val="20"/>
        </w:rPr>
        <w:t xml:space="preserve"> késedelmesen</w:t>
      </w:r>
      <w:r w:rsidRPr="005C35FB">
        <w:rPr>
          <w:rFonts w:ascii="Arial" w:hAnsi="Arial" w:cs="Arial"/>
          <w:sz w:val="20"/>
          <w:szCs w:val="20"/>
        </w:rPr>
        <w:t xml:space="preserve"> vásárolt követelések, amelyeket általában behajtásra vásárolnak meg) kapcsolatos panaszokat.</w:t>
      </w:r>
    </w:p>
    <w:p w14:paraId="6A6D8453" w14:textId="77777777" w:rsidR="0094519F" w:rsidRPr="005C35FB" w:rsidRDefault="0094519F" w:rsidP="0094519F">
      <w:pPr>
        <w:autoSpaceDE w:val="0"/>
        <w:autoSpaceDN w:val="0"/>
        <w:adjustRightInd w:val="0"/>
        <w:jc w:val="both"/>
        <w:rPr>
          <w:rFonts w:ascii="Arial" w:hAnsi="Arial" w:cs="Arial"/>
          <w:bCs/>
          <w:sz w:val="20"/>
          <w:szCs w:val="20"/>
        </w:rPr>
      </w:pPr>
    </w:p>
    <w:p w14:paraId="067A5FA3" w14:textId="77777777" w:rsidR="0094519F" w:rsidRPr="005C35FB" w:rsidRDefault="0094519F" w:rsidP="0094519F">
      <w:pPr>
        <w:autoSpaceDE w:val="0"/>
        <w:autoSpaceDN w:val="0"/>
        <w:adjustRightInd w:val="0"/>
        <w:jc w:val="both"/>
        <w:rPr>
          <w:rFonts w:ascii="Arial" w:hAnsi="Arial" w:cs="Arial"/>
          <w:bCs/>
          <w:sz w:val="20"/>
          <w:szCs w:val="20"/>
        </w:rPr>
      </w:pPr>
      <w:r w:rsidRPr="005C35FB">
        <w:rPr>
          <w:rFonts w:ascii="Arial" w:hAnsi="Arial" w:cs="Arial"/>
          <w:bCs/>
          <w:sz w:val="20"/>
          <w:szCs w:val="20"/>
        </w:rPr>
        <w:t>Egyéb tevékenységgel kapcsolatos panaszok</w:t>
      </w:r>
    </w:p>
    <w:p w14:paraId="1FB3B0E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kategóriába be nem sorolt panaszt itt kell feltüntetni.</w:t>
      </w:r>
    </w:p>
    <w:p w14:paraId="4B957836" w14:textId="77777777" w:rsidR="004F01CF" w:rsidRPr="00D71A64" w:rsidRDefault="004F01CF" w:rsidP="00E63598">
      <w:pPr>
        <w:autoSpaceDE w:val="0"/>
        <w:autoSpaceDN w:val="0"/>
        <w:adjustRightInd w:val="0"/>
        <w:jc w:val="both"/>
        <w:rPr>
          <w:rFonts w:ascii="Arial" w:hAnsi="Arial" w:cs="Arial"/>
          <w:bCs/>
          <w:sz w:val="20"/>
          <w:szCs w:val="20"/>
        </w:rPr>
      </w:pPr>
    </w:p>
    <w:p w14:paraId="40318C9A" w14:textId="77777777" w:rsidR="00E63598" w:rsidRPr="00D71A64" w:rsidRDefault="00E63598" w:rsidP="00E63598">
      <w:pPr>
        <w:autoSpaceDE w:val="0"/>
        <w:autoSpaceDN w:val="0"/>
        <w:adjustRightInd w:val="0"/>
        <w:jc w:val="both"/>
        <w:rPr>
          <w:rFonts w:ascii="Arial" w:hAnsi="Arial" w:cs="Arial"/>
          <w:bCs/>
          <w:sz w:val="20"/>
          <w:szCs w:val="20"/>
        </w:rPr>
      </w:pPr>
    </w:p>
    <w:p w14:paraId="47EBD9BE" w14:textId="77777777" w:rsidR="00E63598" w:rsidRPr="005C35FB" w:rsidRDefault="00E63598" w:rsidP="00E63598">
      <w:pPr>
        <w:autoSpaceDE w:val="0"/>
        <w:autoSpaceDN w:val="0"/>
        <w:adjustRightInd w:val="0"/>
        <w:jc w:val="both"/>
        <w:rPr>
          <w:rFonts w:ascii="Arial" w:hAnsi="Arial" w:cs="Arial"/>
          <w:b/>
          <w:bCs/>
          <w:sz w:val="20"/>
          <w:szCs w:val="20"/>
        </w:rPr>
      </w:pPr>
      <w:r w:rsidRPr="005C35FB">
        <w:rPr>
          <w:rFonts w:ascii="Arial" w:hAnsi="Arial" w:cs="Arial"/>
          <w:b/>
          <w:bCs/>
          <w:sz w:val="20"/>
          <w:szCs w:val="20"/>
        </w:rPr>
        <w:t>27AB Pénzügyi vállalkozások - Fogyasztói panaszügyekre vonatkozó adatok II.</w:t>
      </w:r>
    </w:p>
    <w:p w14:paraId="3E0D3A25" w14:textId="77777777" w:rsidR="00E63598" w:rsidRPr="005C35FB" w:rsidRDefault="00E63598" w:rsidP="00E63598">
      <w:pPr>
        <w:autoSpaceDE w:val="0"/>
        <w:autoSpaceDN w:val="0"/>
        <w:adjustRightInd w:val="0"/>
        <w:jc w:val="both"/>
        <w:rPr>
          <w:rFonts w:ascii="Arial" w:hAnsi="Arial" w:cs="Arial"/>
          <w:sz w:val="20"/>
          <w:szCs w:val="20"/>
        </w:rPr>
      </w:pPr>
    </w:p>
    <w:p w14:paraId="1C7C7B67"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A tábla első része a tárgyidőszakban lezárt panaszügyek darabszámáról, a tábla második része a tárgyidőszak végén folyamatban lévő panaszügyek számáról ad áttekintést, a tábla harmadik része a panaszügyekkel kapcsolatos egyéb tájékoztató adatokat</w:t>
      </w:r>
      <w:r w:rsidR="005E3F73" w:rsidRPr="00AF168E">
        <w:rPr>
          <w:rFonts w:ascii="Arial" w:hAnsi="Arial" w:cs="Arial"/>
          <w:sz w:val="20"/>
          <w:szCs w:val="20"/>
        </w:rPr>
        <w:t>, a tábla negyedik része a peresített panaszügyekre vonatkozó adatokat</w:t>
      </w:r>
      <w:r w:rsidRPr="00AF168E">
        <w:rPr>
          <w:rFonts w:ascii="Arial" w:hAnsi="Arial" w:cs="Arial"/>
          <w:sz w:val="20"/>
          <w:szCs w:val="20"/>
        </w:rPr>
        <w:t xml:space="preserve"> t</w:t>
      </w:r>
      <w:r w:rsidRPr="005C35FB">
        <w:rPr>
          <w:rFonts w:ascii="Arial" w:hAnsi="Arial" w:cs="Arial"/>
          <w:sz w:val="20"/>
          <w:szCs w:val="20"/>
        </w:rPr>
        <w:t>artalmazza.</w:t>
      </w:r>
    </w:p>
    <w:p w14:paraId="6E96EFB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27AA és 27AB </w:t>
      </w:r>
      <w:r w:rsidR="001D1DA9" w:rsidRPr="005C35FB">
        <w:rPr>
          <w:rFonts w:ascii="Arial" w:hAnsi="Arial" w:cs="Arial"/>
          <w:sz w:val="20"/>
          <w:szCs w:val="20"/>
        </w:rPr>
        <w:t xml:space="preserve">kódú </w:t>
      </w:r>
      <w:r w:rsidRPr="005C35FB">
        <w:rPr>
          <w:rFonts w:ascii="Arial" w:hAnsi="Arial" w:cs="Arial"/>
          <w:sz w:val="20"/>
          <w:szCs w:val="20"/>
        </w:rPr>
        <w:t xml:space="preserve">tábla egymástól független szempontból vizsgálja a panaszügyeket, ami azt is jelenti, hogy adott esetben átfedés is lehetséges a két tábla egy-egy adatsora között pl. a 27AB </w:t>
      </w:r>
      <w:r w:rsidR="001D1DA9" w:rsidRPr="005C35FB">
        <w:rPr>
          <w:rFonts w:ascii="Arial" w:hAnsi="Arial" w:cs="Arial"/>
          <w:sz w:val="20"/>
          <w:szCs w:val="20"/>
        </w:rPr>
        <w:t xml:space="preserve">kódú </w:t>
      </w:r>
      <w:r w:rsidRPr="005C35FB">
        <w:rPr>
          <w:rFonts w:ascii="Arial" w:hAnsi="Arial" w:cs="Arial"/>
          <w:sz w:val="20"/>
          <w:szCs w:val="20"/>
        </w:rPr>
        <w:t>tábla első szakasza a lezárt ügyek vonatkozásában csak a lezárás tényét vizsgálja, nem pedig azt, hogy a lezárás peresítéssel vagy anélkül zárult-e le.</w:t>
      </w:r>
    </w:p>
    <w:p w14:paraId="2F771C65"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7890B2A"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27AB1 </w:t>
      </w:r>
      <w:r w:rsidRPr="005C35FB">
        <w:rPr>
          <w:rFonts w:ascii="Arial" w:hAnsi="Arial" w:cs="Arial"/>
          <w:sz w:val="20"/>
          <w:szCs w:val="20"/>
        </w:rPr>
        <w:t xml:space="preserve">sorban a </w:t>
      </w:r>
      <w:r w:rsidRPr="005C35FB">
        <w:rPr>
          <w:rFonts w:ascii="Arial" w:hAnsi="Arial" w:cs="Arial"/>
          <w:iCs/>
          <w:sz w:val="20"/>
          <w:szCs w:val="20"/>
        </w:rPr>
        <w:t xml:space="preserve">tárgyidőszakban lezárt panaszügyek </w:t>
      </w:r>
      <w:r w:rsidRPr="005C35FB">
        <w:rPr>
          <w:rFonts w:ascii="Arial" w:hAnsi="Arial" w:cs="Arial"/>
          <w:sz w:val="20"/>
          <w:szCs w:val="20"/>
        </w:rPr>
        <w:t xml:space="preserve">darabszámát kell megadni, amelyet tovább kell részletezni a panasz-ügyintézés időtartama </w:t>
      </w:r>
      <w:r w:rsidRPr="005C35FB">
        <w:rPr>
          <w:rFonts w:ascii="Arial" w:hAnsi="Arial" w:cs="Arial"/>
          <w:iCs/>
          <w:sz w:val="20"/>
          <w:szCs w:val="20"/>
        </w:rPr>
        <w:t xml:space="preserve">(27AB13) </w:t>
      </w:r>
      <w:r w:rsidRPr="005C35FB">
        <w:rPr>
          <w:rFonts w:ascii="Arial" w:hAnsi="Arial" w:cs="Arial"/>
          <w:sz w:val="20"/>
          <w:szCs w:val="20"/>
        </w:rPr>
        <w:t xml:space="preserve">és a panaszügyek megalapozottsága </w:t>
      </w:r>
      <w:r w:rsidRPr="005C35FB">
        <w:rPr>
          <w:rFonts w:ascii="Arial" w:hAnsi="Arial" w:cs="Arial"/>
          <w:iCs/>
          <w:sz w:val="20"/>
          <w:szCs w:val="20"/>
        </w:rPr>
        <w:t xml:space="preserve">(27AB14) </w:t>
      </w:r>
      <w:r w:rsidRPr="005C35FB">
        <w:rPr>
          <w:rFonts w:ascii="Arial" w:hAnsi="Arial" w:cs="Arial"/>
          <w:sz w:val="20"/>
          <w:szCs w:val="20"/>
        </w:rPr>
        <w:t>szerinti bontásban.</w:t>
      </w:r>
    </w:p>
    <w:p w14:paraId="2F7DEDC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27AB2 </w:t>
      </w:r>
      <w:r w:rsidRPr="005C35FB">
        <w:rPr>
          <w:rFonts w:ascii="Arial" w:hAnsi="Arial" w:cs="Arial"/>
          <w:sz w:val="20"/>
          <w:szCs w:val="20"/>
        </w:rPr>
        <w:t>sor</w:t>
      </w:r>
      <w:r w:rsidR="00262B68">
        <w:rPr>
          <w:rFonts w:ascii="Arial" w:hAnsi="Arial" w:cs="Arial"/>
          <w:sz w:val="20"/>
          <w:szCs w:val="20"/>
        </w:rPr>
        <w:t>ban</w:t>
      </w:r>
      <w:r w:rsidRPr="005C35FB">
        <w:rPr>
          <w:rFonts w:ascii="Arial" w:hAnsi="Arial" w:cs="Arial"/>
          <w:sz w:val="20"/>
          <w:szCs w:val="20"/>
        </w:rPr>
        <w:t xml:space="preserve"> </w:t>
      </w:r>
      <w:r w:rsidRPr="005C35FB">
        <w:rPr>
          <w:rFonts w:ascii="Arial" w:hAnsi="Arial" w:cs="Arial"/>
          <w:iCs/>
          <w:sz w:val="20"/>
          <w:szCs w:val="20"/>
        </w:rPr>
        <w:t xml:space="preserve">az időszak végén még lezáratlan, folyamatban lévő </w:t>
      </w:r>
      <w:r w:rsidRPr="005C35FB">
        <w:rPr>
          <w:rFonts w:ascii="Arial" w:hAnsi="Arial" w:cs="Arial"/>
          <w:sz w:val="20"/>
          <w:szCs w:val="20"/>
        </w:rPr>
        <w:t xml:space="preserve">panaszügyek </w:t>
      </w:r>
      <w:r w:rsidR="00DE42C0" w:rsidRPr="005C35FB">
        <w:rPr>
          <w:rFonts w:ascii="Arial" w:hAnsi="Arial" w:cs="Arial"/>
          <w:sz w:val="20"/>
          <w:szCs w:val="20"/>
        </w:rPr>
        <w:t xml:space="preserve">számát </w:t>
      </w:r>
      <w:r w:rsidRPr="005C35FB">
        <w:rPr>
          <w:rFonts w:ascii="Arial" w:hAnsi="Arial" w:cs="Arial"/>
          <w:sz w:val="20"/>
          <w:szCs w:val="20"/>
        </w:rPr>
        <w:t>kell jelenteni.</w:t>
      </w:r>
    </w:p>
    <w:p w14:paraId="0D17A285"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Az egyéb tájékoztató adatok között a </w:t>
      </w:r>
      <w:r w:rsidRPr="005C35FB">
        <w:rPr>
          <w:rFonts w:ascii="Arial" w:hAnsi="Arial" w:cs="Arial"/>
          <w:iCs/>
          <w:sz w:val="20"/>
          <w:szCs w:val="20"/>
        </w:rPr>
        <w:t xml:space="preserve">27AB31 </w:t>
      </w:r>
      <w:r w:rsidRPr="005C35FB">
        <w:rPr>
          <w:rFonts w:ascii="Arial" w:hAnsi="Arial" w:cs="Arial"/>
          <w:sz w:val="20"/>
          <w:szCs w:val="20"/>
        </w:rPr>
        <w:t>soron kell megadni, hogy a tárgynegyedév végén az adatszolgáltató érdekében hány fő foglalkozik teljes munkaidőben a panaszügyekkel, panaszkezeléssel (akár munkavállalóként, akár egyéb jogviszony keretében).</w:t>
      </w:r>
    </w:p>
    <w:p w14:paraId="5EC276C5" w14:textId="7027031B" w:rsidR="00E63598"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27AB32 </w:t>
      </w:r>
      <w:r w:rsidRPr="005C35FB">
        <w:rPr>
          <w:rFonts w:ascii="Arial" w:hAnsi="Arial" w:cs="Arial"/>
          <w:sz w:val="20"/>
          <w:szCs w:val="20"/>
        </w:rPr>
        <w:t xml:space="preserve">sorban a </w:t>
      </w:r>
      <w:r w:rsidRPr="005C35FB">
        <w:rPr>
          <w:rFonts w:ascii="Arial" w:hAnsi="Arial" w:cs="Arial"/>
          <w:iCs/>
          <w:sz w:val="20"/>
          <w:szCs w:val="20"/>
        </w:rPr>
        <w:t>panaszügyek rendezése miatt</w:t>
      </w:r>
      <w:ins w:id="317" w:author="MNB" w:date="2024-08-23T14:21:00Z">
        <w:r w:rsidRPr="005C35FB">
          <w:rPr>
            <w:rFonts w:ascii="Arial" w:hAnsi="Arial" w:cs="Arial"/>
            <w:iCs/>
            <w:sz w:val="20"/>
            <w:szCs w:val="20"/>
          </w:rPr>
          <w:t xml:space="preserve"> </w:t>
        </w:r>
        <w:r w:rsidR="00AA508B">
          <w:rPr>
            <w:rFonts w:ascii="Arial" w:hAnsi="Arial" w:cs="Arial"/>
            <w:iCs/>
            <w:sz w:val="20"/>
            <w:szCs w:val="20"/>
          </w:rPr>
          <w:t>a tárgyidőszakban</w:t>
        </w:r>
      </w:ins>
      <w:r w:rsidR="00AA508B">
        <w:rPr>
          <w:rFonts w:ascii="Arial" w:hAnsi="Arial" w:cs="Arial"/>
          <w:iCs/>
          <w:sz w:val="20"/>
          <w:szCs w:val="20"/>
        </w:rPr>
        <w:t xml:space="preserve"> </w:t>
      </w:r>
      <w:r w:rsidRPr="005C35FB">
        <w:rPr>
          <w:rFonts w:ascii="Arial" w:hAnsi="Arial" w:cs="Arial"/>
          <w:iCs/>
          <w:sz w:val="20"/>
          <w:szCs w:val="20"/>
        </w:rPr>
        <w:t xml:space="preserve">kifizetett kártérítés összegét </w:t>
      </w:r>
      <w:r w:rsidRPr="005C35FB">
        <w:rPr>
          <w:rFonts w:ascii="Arial" w:hAnsi="Arial" w:cs="Arial"/>
          <w:sz w:val="20"/>
          <w:szCs w:val="20"/>
        </w:rPr>
        <w:t>ezer forintban egész</w:t>
      </w:r>
      <w:r w:rsidR="00B315DC" w:rsidRPr="005C35FB">
        <w:rPr>
          <w:rFonts w:ascii="Arial" w:hAnsi="Arial" w:cs="Arial"/>
          <w:sz w:val="20"/>
          <w:szCs w:val="20"/>
        </w:rPr>
        <w:t xml:space="preserve"> számra</w:t>
      </w:r>
      <w:r w:rsidRPr="005C35FB">
        <w:rPr>
          <w:rFonts w:ascii="Arial" w:hAnsi="Arial" w:cs="Arial"/>
          <w:sz w:val="20"/>
          <w:szCs w:val="20"/>
        </w:rPr>
        <w:t xml:space="preserve"> kerekítve kell megadni.</w:t>
      </w:r>
    </w:p>
    <w:p w14:paraId="65535515" w14:textId="3517D1A7" w:rsidR="00042A57" w:rsidRDefault="00042A57" w:rsidP="00E63598">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1</w:t>
      </w:r>
      <w:r w:rsidRPr="00FD132E">
        <w:rPr>
          <w:rFonts w:ascii="Arial" w:hAnsi="Arial" w:cs="Arial"/>
          <w:sz w:val="20"/>
          <w:szCs w:val="20"/>
        </w:rPr>
        <w:t xml:space="preserve"> sorban a tárgyidőszak végén folyamatban lévő peresített p</w:t>
      </w:r>
      <w:r w:rsidR="0059601D" w:rsidRPr="00FD132E">
        <w:rPr>
          <w:rFonts w:ascii="Arial" w:hAnsi="Arial" w:cs="Arial"/>
          <w:sz w:val="20"/>
          <w:szCs w:val="20"/>
        </w:rPr>
        <w:t>anaszügyek darabszámát kell meg</w:t>
      </w:r>
      <w:r w:rsidRPr="00FD132E">
        <w:rPr>
          <w:rFonts w:ascii="Arial" w:hAnsi="Arial" w:cs="Arial"/>
          <w:sz w:val="20"/>
          <w:szCs w:val="20"/>
        </w:rPr>
        <w:t xml:space="preserve">adni. 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2</w:t>
      </w:r>
      <w:r w:rsidRPr="00FD132E">
        <w:rPr>
          <w:rFonts w:ascii="Arial" w:hAnsi="Arial" w:cs="Arial"/>
          <w:sz w:val="20"/>
          <w:szCs w:val="20"/>
        </w:rPr>
        <w:t xml:space="preserve"> és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3</w:t>
      </w:r>
      <w:r w:rsidRPr="00FD132E">
        <w:rPr>
          <w:rFonts w:ascii="Arial" w:hAnsi="Arial" w:cs="Arial"/>
          <w:sz w:val="20"/>
          <w:szCs w:val="20"/>
        </w:rPr>
        <w:t xml:space="preserve"> sorban a tárgyidőszakban lezárt peresített panaszügyeket kell megbontani aszerint, hogy a panaszos vagy az adatszolgáltató javára zárult-e a per.</w:t>
      </w:r>
    </w:p>
    <w:p w14:paraId="6DD2D3E0" w14:textId="4C171AE8" w:rsidR="00FE16B9" w:rsidRDefault="00FE16B9" w:rsidP="00E63598">
      <w:pPr>
        <w:autoSpaceDE w:val="0"/>
        <w:autoSpaceDN w:val="0"/>
        <w:adjustRightInd w:val="0"/>
        <w:jc w:val="both"/>
        <w:rPr>
          <w:rFonts w:ascii="Arial" w:hAnsi="Arial" w:cs="Arial"/>
          <w:sz w:val="20"/>
          <w:szCs w:val="20"/>
        </w:rPr>
      </w:pPr>
    </w:p>
    <w:p w14:paraId="2D700ABA" w14:textId="3E58503F" w:rsidR="00FE16B9" w:rsidRDefault="00FE16B9" w:rsidP="00E63598">
      <w:pPr>
        <w:autoSpaceDE w:val="0"/>
        <w:autoSpaceDN w:val="0"/>
        <w:adjustRightInd w:val="0"/>
        <w:jc w:val="both"/>
        <w:rPr>
          <w:rFonts w:ascii="Arial" w:hAnsi="Arial" w:cs="Arial"/>
          <w:sz w:val="20"/>
          <w:szCs w:val="20"/>
        </w:rPr>
      </w:pPr>
    </w:p>
    <w:p w14:paraId="46BFEBFC" w14:textId="4AD89FAA" w:rsidR="00FE16B9" w:rsidRPr="00EB6BDB" w:rsidRDefault="00FE16B9" w:rsidP="00862253">
      <w:pPr>
        <w:pStyle w:val="Cmsor4"/>
        <w:numPr>
          <w:ilvl w:val="0"/>
          <w:numId w:val="21"/>
        </w:numPr>
        <w:spacing w:before="0"/>
        <w:rPr>
          <w:rFonts w:ascii="Arial" w:hAnsi="Arial" w:cs="Arial"/>
          <w:i w:val="0"/>
          <w:color w:val="auto"/>
          <w:sz w:val="20"/>
          <w:szCs w:val="20"/>
          <w:lang w:val="hu-HU"/>
        </w:rPr>
      </w:pPr>
      <w:r w:rsidRPr="00EB6BDB">
        <w:rPr>
          <w:rFonts w:ascii="Arial" w:hAnsi="Arial" w:cs="Arial"/>
          <w:i w:val="0"/>
          <w:color w:val="auto"/>
          <w:sz w:val="20"/>
          <w:szCs w:val="20"/>
          <w:lang w:val="hu-HU"/>
        </w:rPr>
        <w:t>29IT Informatikai adatok</w:t>
      </w:r>
    </w:p>
    <w:p w14:paraId="4BCCFA96" w14:textId="77777777" w:rsidR="00FE16B9" w:rsidRPr="009568B2" w:rsidRDefault="00FE16B9" w:rsidP="009568B2">
      <w:pPr>
        <w:jc w:val="both"/>
        <w:rPr>
          <w:rFonts w:ascii="Arial" w:hAnsi="Arial" w:cs="Arial"/>
          <w:sz w:val="20"/>
          <w:szCs w:val="20"/>
        </w:rPr>
      </w:pPr>
    </w:p>
    <w:p w14:paraId="11B636BE" w14:textId="77777777" w:rsidR="00FE16B9" w:rsidRPr="009568B2" w:rsidRDefault="00FE16B9" w:rsidP="009568B2">
      <w:pPr>
        <w:jc w:val="both"/>
        <w:rPr>
          <w:rFonts w:ascii="Arial" w:hAnsi="Arial" w:cs="Arial"/>
          <w:sz w:val="20"/>
          <w:szCs w:val="20"/>
        </w:rPr>
      </w:pPr>
      <w:r w:rsidRPr="009568B2">
        <w:rPr>
          <w:rFonts w:ascii="Arial" w:hAnsi="Arial" w:cs="Arial"/>
          <w:sz w:val="20"/>
          <w:szCs w:val="20"/>
        </w:rPr>
        <w:t>A tábla az adatszolgáltató informatikai rendszerének működési kontroll környezetével kapcsolatos adatokat mutatja be.</w:t>
      </w:r>
    </w:p>
    <w:p w14:paraId="165EE03B" w14:textId="77777777" w:rsidR="00FE16B9" w:rsidRPr="009568B2" w:rsidRDefault="00FE16B9" w:rsidP="009568B2">
      <w:pPr>
        <w:jc w:val="both"/>
        <w:rPr>
          <w:rFonts w:ascii="Arial" w:hAnsi="Arial" w:cs="Arial"/>
          <w:sz w:val="20"/>
          <w:szCs w:val="20"/>
        </w:rPr>
      </w:pPr>
    </w:p>
    <w:p w14:paraId="50CCFCAB" w14:textId="77777777" w:rsidR="00FE16B9" w:rsidRPr="007B154F" w:rsidRDefault="00FE16B9" w:rsidP="009568B2">
      <w:pPr>
        <w:jc w:val="both"/>
        <w:rPr>
          <w:rFonts w:ascii="Arial" w:hAnsi="Arial" w:cs="Arial"/>
          <w:b/>
          <w:bCs/>
          <w:sz w:val="20"/>
          <w:szCs w:val="20"/>
        </w:rPr>
      </w:pPr>
      <w:r w:rsidRPr="007B154F">
        <w:rPr>
          <w:rFonts w:ascii="Arial" w:hAnsi="Arial" w:cs="Arial"/>
          <w:b/>
          <w:bCs/>
          <w:sz w:val="20"/>
          <w:szCs w:val="20"/>
        </w:rPr>
        <w:t>A tábla sorai</w:t>
      </w:r>
    </w:p>
    <w:p w14:paraId="6305FFAA" w14:textId="77777777" w:rsidR="00FE16B9" w:rsidRPr="009568B2" w:rsidRDefault="00FE16B9" w:rsidP="009568B2">
      <w:pPr>
        <w:jc w:val="both"/>
        <w:rPr>
          <w:rFonts w:ascii="Arial" w:hAnsi="Arial" w:cs="Arial"/>
          <w:sz w:val="20"/>
          <w:szCs w:val="20"/>
        </w:rPr>
      </w:pPr>
    </w:p>
    <w:p w14:paraId="782E0AE6" w14:textId="49399448" w:rsidR="00FE16B9" w:rsidRPr="009568B2" w:rsidRDefault="00FE16B9" w:rsidP="009568B2">
      <w:pPr>
        <w:jc w:val="both"/>
        <w:rPr>
          <w:rFonts w:ascii="Arial" w:hAnsi="Arial" w:cs="Arial"/>
          <w:sz w:val="20"/>
          <w:szCs w:val="20"/>
        </w:rPr>
      </w:pPr>
      <w:r w:rsidRPr="009568B2">
        <w:rPr>
          <w:rFonts w:ascii="Arial" w:hAnsi="Arial" w:cs="Arial"/>
          <w:sz w:val="20"/>
          <w:szCs w:val="20"/>
        </w:rPr>
        <w:lastRenderedPageBreak/>
        <w:t xml:space="preserve">Amennyiben egy adott tevékenységet az </w:t>
      </w:r>
      <w:r w:rsidR="00F03C48">
        <w:rPr>
          <w:rFonts w:ascii="Arial" w:hAnsi="Arial" w:cs="Arial"/>
          <w:sz w:val="20"/>
          <w:szCs w:val="20"/>
        </w:rPr>
        <w:t>adatszolgáltató</w:t>
      </w:r>
      <w:r w:rsidRPr="009568B2">
        <w:rPr>
          <w:rFonts w:ascii="Arial" w:hAnsi="Arial" w:cs="Arial"/>
          <w:sz w:val="20"/>
          <w:szCs w:val="20"/>
        </w:rPr>
        <w:t xml:space="preserve"> kiszervezett, abban az esetben a kérdés a kiszervezést végző személyre vonatkozik (a 29IT011-29IT013 kérdések kivételével).</w:t>
      </w:r>
    </w:p>
    <w:p w14:paraId="3BC46509" w14:textId="77777777" w:rsidR="008A33BB" w:rsidRDefault="008A33BB" w:rsidP="009568B2">
      <w:pPr>
        <w:jc w:val="both"/>
        <w:rPr>
          <w:rFonts w:ascii="Arial" w:hAnsi="Arial" w:cs="Arial"/>
          <w:sz w:val="20"/>
          <w:szCs w:val="20"/>
        </w:rPr>
      </w:pPr>
    </w:p>
    <w:p w14:paraId="19651A36" w14:textId="45A3E63C"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kérdések egy részére (29IT011, 29IT012, 29IT013) konkrét számadatokat kell megadni. </w:t>
      </w:r>
    </w:p>
    <w:p w14:paraId="537B61BA" w14:textId="77777777" w:rsidR="008A33BB" w:rsidRDefault="008A33BB" w:rsidP="009568B2">
      <w:pPr>
        <w:jc w:val="both"/>
        <w:rPr>
          <w:rFonts w:ascii="Arial" w:hAnsi="Arial" w:cs="Arial"/>
          <w:sz w:val="20"/>
          <w:szCs w:val="20"/>
        </w:rPr>
      </w:pPr>
    </w:p>
    <w:p w14:paraId="56AB3872" w14:textId="7864F0EB"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Az Igen/Nem jellegű kérdésekre (29IT022, 29IT042, 29IT043, 29IT051, 29IT054, 29IT071, 29IT072, 29IT0907, 29IT0909, 29IT0911, 29IT0913, 29IT0915, 29IT0918, 29IT1101, 29IT1102, 29IT1106, 29IT1110) csak </w:t>
      </w:r>
      <w:r w:rsidRPr="009568B2">
        <w:rPr>
          <w:rFonts w:ascii="Arial" w:hAnsi="Arial" w:cs="Arial"/>
          <w:b/>
          <w:bCs/>
          <w:sz w:val="20"/>
          <w:szCs w:val="20"/>
        </w:rPr>
        <w:t>I</w:t>
      </w:r>
      <w:r w:rsidRPr="009568B2">
        <w:rPr>
          <w:rFonts w:ascii="Arial" w:hAnsi="Arial" w:cs="Arial"/>
          <w:sz w:val="20"/>
          <w:szCs w:val="20"/>
        </w:rPr>
        <w:t xml:space="preserve"> vagy </w:t>
      </w:r>
      <w:r w:rsidRPr="009568B2">
        <w:rPr>
          <w:rFonts w:ascii="Arial" w:hAnsi="Arial" w:cs="Arial"/>
          <w:b/>
          <w:bCs/>
          <w:sz w:val="20"/>
          <w:szCs w:val="20"/>
        </w:rPr>
        <w:t>N</w:t>
      </w:r>
      <w:r w:rsidRPr="009568B2">
        <w:rPr>
          <w:rFonts w:ascii="Arial" w:hAnsi="Arial" w:cs="Arial"/>
          <w:sz w:val="20"/>
          <w:szCs w:val="20"/>
        </w:rPr>
        <w:t xml:space="preserve"> betűvel lehet válaszolni.</w:t>
      </w:r>
    </w:p>
    <w:p w14:paraId="096C02B2" w14:textId="77777777" w:rsidR="008A33BB" w:rsidRDefault="008A33BB" w:rsidP="009568B2">
      <w:pPr>
        <w:jc w:val="both"/>
        <w:rPr>
          <w:rFonts w:ascii="Arial" w:hAnsi="Arial" w:cs="Arial"/>
          <w:sz w:val="20"/>
          <w:szCs w:val="20"/>
        </w:rPr>
      </w:pPr>
    </w:p>
    <w:p w14:paraId="01A15B6A" w14:textId="05B7874D" w:rsidR="00FE16B9" w:rsidRPr="009568B2" w:rsidRDefault="00F03C48" w:rsidP="009568B2">
      <w:pPr>
        <w:jc w:val="both"/>
        <w:rPr>
          <w:rFonts w:ascii="Arial" w:hAnsi="Arial" w:cs="Arial"/>
          <w:sz w:val="20"/>
          <w:szCs w:val="20"/>
        </w:rPr>
      </w:pPr>
      <w:r>
        <w:rPr>
          <w:rFonts w:ascii="Arial" w:hAnsi="Arial" w:cs="Arial"/>
          <w:sz w:val="20"/>
          <w:szCs w:val="20"/>
        </w:rPr>
        <w:t>Az i</w:t>
      </w:r>
      <w:r w:rsidR="00FE16B9" w:rsidRPr="009568B2">
        <w:rPr>
          <w:rFonts w:ascii="Arial" w:hAnsi="Arial" w:cs="Arial"/>
          <w:sz w:val="20"/>
          <w:szCs w:val="20"/>
        </w:rPr>
        <w:t xml:space="preserve">dőpontokra vonatkozó kérdések (29IT023, 29IT031, 29IT041, 29IT052, 29IT053, 29IT055, 29IT056, 29IT062, 29IT100109, 29IT100110, 29IT100111, 29IT1109, 29IT1113) esetén konkrét dátumot (pl. </w:t>
      </w:r>
      <w:del w:id="318" w:author="MNB" w:date="2024-08-23T14:21:00Z">
        <w:r w:rsidR="00FE16B9" w:rsidRPr="009568B2">
          <w:rPr>
            <w:rFonts w:ascii="Arial" w:hAnsi="Arial" w:cs="Arial"/>
            <w:sz w:val="20"/>
            <w:szCs w:val="20"/>
          </w:rPr>
          <w:delText>2021</w:delText>
        </w:r>
      </w:del>
      <w:ins w:id="319" w:author="MNB" w:date="2024-08-23T14:21:00Z">
        <w:r w:rsidR="00FE16B9" w:rsidRPr="009568B2">
          <w:rPr>
            <w:rFonts w:ascii="Arial" w:hAnsi="Arial" w:cs="Arial"/>
            <w:sz w:val="20"/>
            <w:szCs w:val="20"/>
          </w:rPr>
          <w:t>202</w:t>
        </w:r>
        <w:r w:rsidR="00863CB0">
          <w:rPr>
            <w:rFonts w:ascii="Arial" w:hAnsi="Arial" w:cs="Arial"/>
            <w:sz w:val="20"/>
            <w:szCs w:val="20"/>
          </w:rPr>
          <w:t>5</w:t>
        </w:r>
      </w:ins>
      <w:r w:rsidR="00FE16B9" w:rsidRPr="009568B2">
        <w:rPr>
          <w:rFonts w:ascii="Arial" w:hAnsi="Arial" w:cs="Arial"/>
          <w:sz w:val="20"/>
          <w:szCs w:val="20"/>
        </w:rPr>
        <w:t xml:space="preserve">.02.19.) kell megadni függetlenül attól, hogy a válaszként adott dátum az aktuális negyedéven kívül esik vagy </w:t>
      </w:r>
      <w:r>
        <w:rPr>
          <w:rFonts w:ascii="Arial" w:hAnsi="Arial" w:cs="Arial"/>
          <w:sz w:val="20"/>
          <w:szCs w:val="20"/>
        </w:rPr>
        <w:t>s</w:t>
      </w:r>
      <w:r w:rsidR="00FE16B9" w:rsidRPr="009568B2">
        <w:rPr>
          <w:rFonts w:ascii="Arial" w:hAnsi="Arial" w:cs="Arial"/>
          <w:sz w:val="20"/>
          <w:szCs w:val="20"/>
        </w:rPr>
        <w:t>em.</w:t>
      </w:r>
    </w:p>
    <w:p w14:paraId="282865D9" w14:textId="77777777" w:rsidR="003A2F37" w:rsidRDefault="003A2F37" w:rsidP="009568B2">
      <w:pPr>
        <w:jc w:val="both"/>
        <w:rPr>
          <w:rFonts w:ascii="Arial" w:hAnsi="Arial" w:cs="Arial"/>
          <w:sz w:val="20"/>
          <w:szCs w:val="20"/>
        </w:rPr>
      </w:pPr>
    </w:p>
    <w:p w14:paraId="263C9780" w14:textId="1AE191F1" w:rsidR="00FE16B9" w:rsidRPr="009568B2" w:rsidRDefault="00FE16B9" w:rsidP="009568B2">
      <w:pPr>
        <w:jc w:val="both"/>
        <w:rPr>
          <w:rFonts w:ascii="Arial" w:hAnsi="Arial" w:cs="Arial"/>
          <w:sz w:val="20"/>
          <w:szCs w:val="20"/>
        </w:rPr>
      </w:pPr>
      <w:r w:rsidRPr="009568B2">
        <w:rPr>
          <w:rFonts w:ascii="Arial" w:hAnsi="Arial" w:cs="Arial"/>
          <w:sz w:val="20"/>
          <w:szCs w:val="20"/>
        </w:rPr>
        <w:t>Az elérhetőségi adatoknál (29IT081</w:t>
      </w:r>
      <w:r w:rsidR="00863CB0">
        <w:rPr>
          <w:rFonts w:ascii="Arial" w:hAnsi="Arial" w:cs="Arial"/>
          <w:sz w:val="20"/>
          <w:szCs w:val="20"/>
        </w:rPr>
        <w:t>–</w:t>
      </w:r>
      <w:r w:rsidRPr="009568B2">
        <w:rPr>
          <w:rFonts w:ascii="Arial" w:hAnsi="Arial" w:cs="Arial"/>
          <w:sz w:val="20"/>
          <w:szCs w:val="20"/>
        </w:rPr>
        <w:t xml:space="preserve">29IT086) az </w:t>
      </w:r>
      <w:r w:rsidR="00F03C48">
        <w:rPr>
          <w:rFonts w:ascii="Arial" w:hAnsi="Arial" w:cs="Arial"/>
          <w:sz w:val="20"/>
          <w:szCs w:val="20"/>
        </w:rPr>
        <w:t>adatszolgáltató</w:t>
      </w:r>
      <w:r w:rsidRPr="009568B2">
        <w:rPr>
          <w:rFonts w:ascii="Arial" w:hAnsi="Arial" w:cs="Arial"/>
          <w:sz w:val="20"/>
          <w:szCs w:val="20"/>
        </w:rPr>
        <w:t xml:space="preserve"> informatikai vezetőjének és biztonsági felelősének (természetesen csak, ha van) az </w:t>
      </w:r>
      <w:r w:rsidR="00F03C48">
        <w:rPr>
          <w:rFonts w:ascii="Arial" w:hAnsi="Arial" w:cs="Arial"/>
          <w:sz w:val="20"/>
          <w:szCs w:val="20"/>
        </w:rPr>
        <w:t>adatszolgáltatói</w:t>
      </w:r>
      <w:r w:rsidRPr="009568B2">
        <w:rPr>
          <w:rFonts w:ascii="Arial" w:hAnsi="Arial" w:cs="Arial"/>
          <w:sz w:val="20"/>
          <w:szCs w:val="20"/>
        </w:rPr>
        <w:t xml:space="preserve"> e-mail címét és mobiltelefonszámát kell megadni.</w:t>
      </w:r>
    </w:p>
    <w:p w14:paraId="50A9E765" w14:textId="77777777" w:rsidR="00D176E5" w:rsidRDefault="00D176E5" w:rsidP="009568B2">
      <w:pPr>
        <w:jc w:val="both"/>
        <w:rPr>
          <w:rFonts w:ascii="Arial" w:hAnsi="Arial" w:cs="Arial"/>
          <w:sz w:val="20"/>
          <w:szCs w:val="20"/>
        </w:rPr>
      </w:pPr>
    </w:p>
    <w:p w14:paraId="7D8CC07F" w14:textId="3427B942" w:rsidR="00FE16B9" w:rsidRPr="009568B2" w:rsidRDefault="00FE16B9" w:rsidP="009568B2">
      <w:pPr>
        <w:jc w:val="both"/>
        <w:rPr>
          <w:rFonts w:ascii="Arial" w:hAnsi="Arial" w:cs="Arial"/>
          <w:sz w:val="20"/>
          <w:szCs w:val="20"/>
        </w:rPr>
      </w:pPr>
      <w:r w:rsidRPr="009568B2">
        <w:rPr>
          <w:rFonts w:ascii="Arial" w:hAnsi="Arial" w:cs="Arial"/>
          <w:sz w:val="20"/>
          <w:szCs w:val="20"/>
        </w:rPr>
        <w:t>A 29IT061 sorban,</w:t>
      </w:r>
      <w:r w:rsidR="00D176E5">
        <w:rPr>
          <w:rFonts w:ascii="Arial" w:hAnsi="Arial" w:cs="Arial"/>
          <w:sz w:val="20"/>
          <w:szCs w:val="20"/>
        </w:rPr>
        <w:t xml:space="preserve"> </w:t>
      </w:r>
      <w:r w:rsidRPr="009568B2">
        <w:rPr>
          <w:rFonts w:ascii="Arial" w:hAnsi="Arial" w:cs="Arial"/>
          <w:sz w:val="20"/>
          <w:szCs w:val="20"/>
        </w:rPr>
        <w:t xml:space="preserve">ha több ilyen jelentés is készült, akkor az adott negyedévben az informatikai rendszer biztonságának ellenőrzése szempontjából a legfontosabb jelentés szerzőjét és a jelentés címét kell megadni. </w:t>
      </w:r>
    </w:p>
    <w:p w14:paraId="7406CD6C" w14:textId="77777777" w:rsidR="00EB7914" w:rsidRDefault="00EB7914" w:rsidP="009568B2">
      <w:pPr>
        <w:jc w:val="both"/>
        <w:rPr>
          <w:rFonts w:ascii="Arial" w:hAnsi="Arial" w:cs="Arial"/>
          <w:sz w:val="20"/>
          <w:szCs w:val="20"/>
        </w:rPr>
      </w:pPr>
      <w:bookmarkStart w:id="320" w:name="_Hlk40347068"/>
    </w:p>
    <w:p w14:paraId="1BC1B9EB" w14:textId="22959AF7"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29IT0901 kérdésre „Saját” választ abban az esetben kell adni, ha az elsődleges és másodlagos gépterem is az </w:t>
      </w:r>
      <w:r w:rsidR="00F03C48">
        <w:rPr>
          <w:rFonts w:ascii="Arial" w:hAnsi="Arial" w:cs="Arial"/>
          <w:sz w:val="20"/>
          <w:szCs w:val="20"/>
        </w:rPr>
        <w:t>adatszolgáltató</w:t>
      </w:r>
      <w:r w:rsidRPr="009568B2">
        <w:rPr>
          <w:rFonts w:ascii="Arial" w:hAnsi="Arial" w:cs="Arial"/>
          <w:sz w:val="20"/>
          <w:szCs w:val="20"/>
        </w:rPr>
        <w:t xml:space="preserve"> (vagy az </w:t>
      </w:r>
      <w:r w:rsidR="00F03C48">
        <w:rPr>
          <w:rFonts w:ascii="Arial" w:hAnsi="Arial" w:cs="Arial"/>
          <w:sz w:val="20"/>
          <w:szCs w:val="20"/>
        </w:rPr>
        <w:t>adatszolgáltató</w:t>
      </w:r>
      <w:r w:rsidRPr="009568B2">
        <w:rPr>
          <w:rFonts w:ascii="Arial" w:hAnsi="Arial" w:cs="Arial"/>
          <w:sz w:val="20"/>
          <w:szCs w:val="20"/>
        </w:rPr>
        <w:t xml:space="preserve"> anyavállalata) tulajdonában van</w:t>
      </w:r>
      <w:r w:rsidR="00491153" w:rsidRPr="009568B2">
        <w:rPr>
          <w:rFonts w:ascii="Arial" w:hAnsi="Arial" w:cs="Arial"/>
          <w:sz w:val="20"/>
          <w:szCs w:val="20"/>
        </w:rPr>
        <w:t>. H</w:t>
      </w:r>
      <w:r w:rsidRPr="009568B2">
        <w:rPr>
          <w:rFonts w:ascii="Arial" w:hAnsi="Arial" w:cs="Arial"/>
          <w:sz w:val="20"/>
          <w:szCs w:val="20"/>
        </w:rPr>
        <w:t>a az elsődleges</w:t>
      </w:r>
      <w:r w:rsidR="00491153" w:rsidRPr="009568B2">
        <w:rPr>
          <w:rFonts w:ascii="Arial" w:hAnsi="Arial" w:cs="Arial"/>
          <w:sz w:val="20"/>
          <w:szCs w:val="20"/>
        </w:rPr>
        <w:t xml:space="preserve"> gépterem</w:t>
      </w:r>
      <w:r w:rsidRPr="009568B2">
        <w:rPr>
          <w:rFonts w:ascii="Arial" w:hAnsi="Arial" w:cs="Arial"/>
          <w:sz w:val="20"/>
          <w:szCs w:val="20"/>
        </w:rPr>
        <w:t xml:space="preserve"> saját tulajdonú, de a másodlagos külső, akkor „Saját/Külső” választ kell adni, egyéb esetekben</w:t>
      </w:r>
      <w:r w:rsidR="00491153" w:rsidRPr="009568B2">
        <w:rPr>
          <w:rFonts w:ascii="Arial" w:hAnsi="Arial" w:cs="Arial"/>
          <w:sz w:val="20"/>
          <w:szCs w:val="20"/>
        </w:rPr>
        <w:t xml:space="preserve"> a</w:t>
      </w:r>
      <w:r w:rsidRPr="009568B2">
        <w:rPr>
          <w:rFonts w:ascii="Arial" w:hAnsi="Arial" w:cs="Arial"/>
          <w:sz w:val="20"/>
          <w:szCs w:val="20"/>
        </w:rPr>
        <w:t xml:space="preserve"> „Külső” választ kell megadni.</w:t>
      </w:r>
    </w:p>
    <w:bookmarkEnd w:id="320"/>
    <w:p w14:paraId="7124F25F" w14:textId="77777777" w:rsidR="00DC5392" w:rsidRDefault="00DC5392" w:rsidP="009568B2">
      <w:pPr>
        <w:jc w:val="both"/>
        <w:rPr>
          <w:rFonts w:ascii="Arial" w:hAnsi="Arial" w:cs="Arial"/>
          <w:sz w:val="20"/>
          <w:szCs w:val="20"/>
        </w:rPr>
      </w:pPr>
    </w:p>
    <w:p w14:paraId="72062C48" w14:textId="5AA8812C" w:rsidR="00FE16B9" w:rsidRPr="009568B2" w:rsidRDefault="00FE16B9" w:rsidP="009568B2">
      <w:pPr>
        <w:jc w:val="both"/>
        <w:rPr>
          <w:rFonts w:ascii="Arial" w:hAnsi="Arial" w:cs="Arial"/>
          <w:sz w:val="20"/>
          <w:szCs w:val="20"/>
        </w:rPr>
      </w:pPr>
      <w:r w:rsidRPr="009568B2">
        <w:rPr>
          <w:rFonts w:ascii="Arial" w:hAnsi="Arial" w:cs="Arial"/>
          <w:sz w:val="20"/>
          <w:szCs w:val="20"/>
        </w:rPr>
        <w:t>A 29IT0905</w:t>
      </w:r>
      <w:r w:rsidR="00863CB0">
        <w:rPr>
          <w:rFonts w:ascii="Arial" w:hAnsi="Arial" w:cs="Arial"/>
          <w:sz w:val="20"/>
          <w:szCs w:val="20"/>
        </w:rPr>
        <w:t>–</w:t>
      </w:r>
      <w:r w:rsidRPr="009568B2">
        <w:rPr>
          <w:rFonts w:ascii="Arial" w:hAnsi="Arial" w:cs="Arial"/>
          <w:sz w:val="20"/>
          <w:szCs w:val="20"/>
        </w:rPr>
        <w:t>29IT0912</w:t>
      </w:r>
      <w:r w:rsidR="00491153" w:rsidRPr="009568B2">
        <w:rPr>
          <w:rFonts w:ascii="Arial" w:hAnsi="Arial" w:cs="Arial"/>
          <w:sz w:val="20"/>
          <w:szCs w:val="20"/>
        </w:rPr>
        <w:t xml:space="preserve"> sorokat</w:t>
      </w:r>
      <w:r w:rsidRPr="009568B2">
        <w:rPr>
          <w:rFonts w:ascii="Arial" w:hAnsi="Arial" w:cs="Arial"/>
          <w:sz w:val="20"/>
          <w:szCs w:val="20"/>
        </w:rPr>
        <w:t xml:space="preserve"> az </w:t>
      </w:r>
      <w:r w:rsidR="00F03C48">
        <w:rPr>
          <w:rFonts w:ascii="Arial" w:hAnsi="Arial" w:cs="Arial"/>
          <w:sz w:val="20"/>
          <w:szCs w:val="20"/>
        </w:rPr>
        <w:t>adatszolgáltató</w:t>
      </w:r>
      <w:r w:rsidRPr="009568B2">
        <w:rPr>
          <w:rFonts w:ascii="Arial" w:hAnsi="Arial" w:cs="Arial"/>
          <w:sz w:val="20"/>
          <w:szCs w:val="20"/>
        </w:rPr>
        <w:t xml:space="preserve"> </w:t>
      </w:r>
      <w:r w:rsidR="00804BCA" w:rsidRPr="001F2316">
        <w:rPr>
          <w:rFonts w:ascii="Arial" w:hAnsi="Arial" w:cs="Arial"/>
          <w:sz w:val="20"/>
          <w:szCs w:val="20"/>
        </w:rPr>
        <w:t>fő tevékenységét kiszolgáló</w:t>
      </w:r>
      <w:r w:rsidRPr="009568B2">
        <w:rPr>
          <w:rFonts w:ascii="Arial" w:hAnsi="Arial" w:cs="Arial"/>
          <w:sz w:val="20"/>
          <w:szCs w:val="20"/>
        </w:rPr>
        <w:t xml:space="preserve"> (</w:t>
      </w:r>
      <w:r w:rsidR="00F03C48">
        <w:rPr>
          <w:rFonts w:ascii="Arial" w:hAnsi="Arial" w:cs="Arial"/>
          <w:sz w:val="20"/>
          <w:szCs w:val="20"/>
        </w:rPr>
        <w:t>p</w:t>
      </w:r>
      <w:r w:rsidRPr="009568B2">
        <w:rPr>
          <w:rFonts w:ascii="Arial" w:hAnsi="Arial" w:cs="Arial"/>
          <w:sz w:val="20"/>
          <w:szCs w:val="20"/>
        </w:rPr>
        <w:t>l. hitel-, követelés) nyilvántartó rendszerére vonatkozó</w:t>
      </w:r>
      <w:r w:rsidR="00491153" w:rsidRPr="009568B2">
        <w:rPr>
          <w:rFonts w:ascii="Arial" w:hAnsi="Arial" w:cs="Arial"/>
          <w:sz w:val="20"/>
          <w:szCs w:val="20"/>
        </w:rPr>
        <w:t>a</w:t>
      </w:r>
      <w:r w:rsidRPr="009568B2">
        <w:rPr>
          <w:rFonts w:ascii="Arial" w:hAnsi="Arial" w:cs="Arial"/>
          <w:sz w:val="20"/>
          <w:szCs w:val="20"/>
        </w:rPr>
        <w:t xml:space="preserve">n kell kitölteni. </w:t>
      </w:r>
    </w:p>
    <w:p w14:paraId="73309B80" w14:textId="77777777" w:rsidR="006B1958" w:rsidRDefault="006B1958" w:rsidP="009568B2">
      <w:pPr>
        <w:jc w:val="both"/>
        <w:rPr>
          <w:rFonts w:ascii="Arial" w:hAnsi="Arial" w:cs="Arial"/>
          <w:sz w:val="20"/>
          <w:szCs w:val="20"/>
        </w:rPr>
      </w:pPr>
      <w:bookmarkStart w:id="321" w:name="_Hlk40347171"/>
    </w:p>
    <w:p w14:paraId="71DDC408" w14:textId="0D705EC9" w:rsidR="00FE16B9" w:rsidRPr="009568B2" w:rsidRDefault="00FE16B9" w:rsidP="009568B2">
      <w:pPr>
        <w:jc w:val="both"/>
        <w:rPr>
          <w:rFonts w:ascii="Arial" w:hAnsi="Arial" w:cs="Arial"/>
          <w:sz w:val="20"/>
          <w:szCs w:val="20"/>
        </w:rPr>
      </w:pPr>
      <w:r w:rsidRPr="009568B2">
        <w:rPr>
          <w:rFonts w:ascii="Arial" w:hAnsi="Arial" w:cs="Arial"/>
          <w:sz w:val="20"/>
          <w:szCs w:val="20"/>
        </w:rPr>
        <w:t>A 29IT0913</w:t>
      </w:r>
      <w:r w:rsidR="00863CB0">
        <w:rPr>
          <w:rFonts w:ascii="Arial" w:hAnsi="Arial" w:cs="Arial"/>
          <w:sz w:val="20"/>
          <w:szCs w:val="20"/>
        </w:rPr>
        <w:t>–</w:t>
      </w:r>
      <w:r w:rsidRPr="009568B2">
        <w:rPr>
          <w:rFonts w:ascii="Arial" w:hAnsi="Arial" w:cs="Arial"/>
          <w:sz w:val="20"/>
          <w:szCs w:val="20"/>
        </w:rPr>
        <w:t xml:space="preserve">29IT0918 kérdéseknél az </w:t>
      </w:r>
      <w:r w:rsidR="00F03C48">
        <w:rPr>
          <w:rFonts w:ascii="Arial" w:hAnsi="Arial" w:cs="Arial"/>
          <w:sz w:val="20"/>
          <w:szCs w:val="20"/>
        </w:rPr>
        <w:t>adatszolgáltatónak</w:t>
      </w:r>
      <w:r w:rsidRPr="009568B2">
        <w:rPr>
          <w:rFonts w:ascii="Arial" w:hAnsi="Arial" w:cs="Arial"/>
          <w:sz w:val="20"/>
          <w:szCs w:val="20"/>
        </w:rPr>
        <w:t xml:space="preserve"> az adattárház és a logelemző rendszerekkel kapcsolatban kell adatokat szolgáltatnia.</w:t>
      </w:r>
      <w:bookmarkEnd w:id="321"/>
    </w:p>
    <w:p w14:paraId="5FC86A54" w14:textId="77777777" w:rsidR="008B706B" w:rsidRDefault="008B706B" w:rsidP="009568B2">
      <w:pPr>
        <w:jc w:val="both"/>
        <w:rPr>
          <w:rFonts w:ascii="Arial" w:hAnsi="Arial" w:cs="Arial"/>
          <w:sz w:val="20"/>
          <w:szCs w:val="20"/>
        </w:rPr>
      </w:pPr>
    </w:p>
    <w:p w14:paraId="450A7FF1" w14:textId="45CEB1BC" w:rsidR="00224147" w:rsidRDefault="00FE16B9" w:rsidP="009568B2">
      <w:pPr>
        <w:jc w:val="both"/>
        <w:rPr>
          <w:rFonts w:ascii="Arial" w:hAnsi="Arial" w:cs="Arial"/>
          <w:sz w:val="20"/>
          <w:szCs w:val="20"/>
        </w:rPr>
      </w:pPr>
      <w:r w:rsidRPr="009568B2">
        <w:rPr>
          <w:rFonts w:ascii="Arial" w:hAnsi="Arial" w:cs="Arial"/>
          <w:sz w:val="20"/>
          <w:szCs w:val="20"/>
        </w:rPr>
        <w:t xml:space="preserve">A 29IT10 sor szerinti „felhőszolgáltatás” fogalmát, valamint a 29IT10 sor alábontó soraiban kért információk magyarázatát a közösségi és publikus felhőszolgáltatások igénybevételéről szóló 4/2019. (IV. 1.) MNB ajánlás, valamint az Európai Bankhatóság 2017. december 20-i, a felhőszolgáltatóknak történő kiszervezésről szóló ajánlása (EBA/REC/2017/03) tartalmazza. Amennyiben az </w:t>
      </w:r>
      <w:r w:rsidR="00F03C48">
        <w:rPr>
          <w:rFonts w:ascii="Arial" w:hAnsi="Arial" w:cs="Arial"/>
          <w:sz w:val="20"/>
          <w:szCs w:val="20"/>
        </w:rPr>
        <w:t>adatszolgáltató</w:t>
      </w:r>
      <w:r w:rsidRPr="009568B2">
        <w:rPr>
          <w:rFonts w:ascii="Arial" w:hAnsi="Arial" w:cs="Arial"/>
          <w:sz w:val="20"/>
          <w:szCs w:val="20"/>
        </w:rPr>
        <w:t xml:space="preserve"> több felhőszolgáltatást vesz igénybe, akkor a válaszokat több blokk kitöltésével kell megadni</w:t>
      </w:r>
      <w:r w:rsidR="00F03C48">
        <w:rPr>
          <w:rFonts w:ascii="Arial" w:hAnsi="Arial" w:cs="Arial"/>
          <w:sz w:val="20"/>
          <w:szCs w:val="20"/>
        </w:rPr>
        <w:t>a</w:t>
      </w:r>
      <w:r w:rsidRPr="001F2316">
        <w:rPr>
          <w:rFonts w:ascii="Arial" w:hAnsi="Arial" w:cs="Arial"/>
          <w:sz w:val="20"/>
          <w:szCs w:val="20"/>
        </w:rPr>
        <w:t>.</w:t>
      </w:r>
      <w:r w:rsidR="00804BCA" w:rsidRPr="001F2316">
        <w:rPr>
          <w:rFonts w:ascii="Arial" w:hAnsi="Arial" w:cs="Arial"/>
          <w:sz w:val="20"/>
          <w:szCs w:val="20"/>
        </w:rPr>
        <w:t xml:space="preserve"> A blokkok száma 1-től 99-ig változhat. Amennyiben több blokk szerepeltetésére van szükség, a második vagy azon felüli blokkokban a sorkódokat a blokk sorszáma szerint meg kell változtatni</w:t>
      </w:r>
      <w:r w:rsidR="00D80BCA">
        <w:rPr>
          <w:rFonts w:ascii="Arial" w:hAnsi="Arial" w:cs="Arial"/>
          <w:sz w:val="20"/>
          <w:szCs w:val="20"/>
        </w:rPr>
        <w:t xml:space="preserve"> </w:t>
      </w:r>
      <w:r w:rsidR="00F03C48">
        <w:rPr>
          <w:rFonts w:ascii="Arial" w:hAnsi="Arial" w:cs="Arial"/>
          <w:sz w:val="20"/>
          <w:szCs w:val="20"/>
        </w:rPr>
        <w:t>(p</w:t>
      </w:r>
      <w:r w:rsidR="00804BCA" w:rsidRPr="001F2316">
        <w:rPr>
          <w:rFonts w:ascii="Arial" w:hAnsi="Arial" w:cs="Arial"/>
          <w:sz w:val="20"/>
          <w:szCs w:val="20"/>
        </w:rPr>
        <w:t>l.</w:t>
      </w:r>
      <w:r w:rsidR="00F03C48">
        <w:rPr>
          <w:rFonts w:ascii="Arial" w:hAnsi="Arial" w:cs="Arial"/>
          <w:sz w:val="20"/>
          <w:szCs w:val="20"/>
        </w:rPr>
        <w:t>az</w:t>
      </w:r>
      <w:r w:rsidR="00804BCA" w:rsidRPr="001F2316">
        <w:rPr>
          <w:rFonts w:ascii="Arial" w:hAnsi="Arial" w:cs="Arial"/>
          <w:sz w:val="20"/>
          <w:szCs w:val="20"/>
        </w:rPr>
        <w:t xml:space="preserve"> 1. blokk </w:t>
      </w:r>
    </w:p>
    <w:p w14:paraId="63B66D1A" w14:textId="61475EA6" w:rsidR="00FE16B9" w:rsidRPr="009568B2" w:rsidRDefault="00804BCA" w:rsidP="009568B2">
      <w:pPr>
        <w:jc w:val="both"/>
        <w:rPr>
          <w:rFonts w:ascii="Arial" w:hAnsi="Arial" w:cs="Arial"/>
          <w:sz w:val="20"/>
          <w:szCs w:val="20"/>
        </w:rPr>
      </w:pPr>
      <w:r w:rsidRPr="001F2316">
        <w:rPr>
          <w:rFonts w:ascii="Arial" w:hAnsi="Arial" w:cs="Arial"/>
          <w:sz w:val="20"/>
          <w:szCs w:val="20"/>
        </w:rPr>
        <w:t xml:space="preserve">29IT100101-től 29IT100112-ig, </w:t>
      </w:r>
      <w:r w:rsidR="00F03C48">
        <w:rPr>
          <w:rFonts w:ascii="Arial" w:hAnsi="Arial" w:cs="Arial"/>
          <w:sz w:val="20"/>
          <w:szCs w:val="20"/>
        </w:rPr>
        <w:t>a</w:t>
      </w:r>
      <w:r w:rsidR="00D80BCA">
        <w:rPr>
          <w:rFonts w:ascii="Arial" w:hAnsi="Arial" w:cs="Arial"/>
          <w:sz w:val="20"/>
          <w:szCs w:val="20"/>
        </w:rPr>
        <w:t xml:space="preserve"> </w:t>
      </w:r>
      <w:r w:rsidRPr="001F2316">
        <w:rPr>
          <w:rFonts w:ascii="Arial" w:hAnsi="Arial" w:cs="Arial"/>
          <w:sz w:val="20"/>
          <w:szCs w:val="20"/>
        </w:rPr>
        <w:t>2. blokk 29IT100201-től 29IT100212-ig, míg a 99. blokk 29IT109901-től 29IT109912-ig</w:t>
      </w:r>
      <w:r w:rsidR="00D80BCA">
        <w:rPr>
          <w:rFonts w:ascii="Arial" w:hAnsi="Arial" w:cs="Arial"/>
          <w:sz w:val="20"/>
          <w:szCs w:val="20"/>
        </w:rPr>
        <w:t xml:space="preserve"> </w:t>
      </w:r>
      <w:r w:rsidR="00F03C48">
        <w:rPr>
          <w:rFonts w:ascii="Arial" w:hAnsi="Arial" w:cs="Arial"/>
          <w:sz w:val="20"/>
          <w:szCs w:val="20"/>
        </w:rPr>
        <w:t>tart.)</w:t>
      </w:r>
      <w:r w:rsidRPr="001F2316">
        <w:rPr>
          <w:rFonts w:ascii="Arial" w:hAnsi="Arial" w:cs="Arial"/>
          <w:sz w:val="20"/>
          <w:szCs w:val="20"/>
        </w:rPr>
        <w:t>.</w:t>
      </w:r>
    </w:p>
    <w:p w14:paraId="1FA15479" w14:textId="77777777" w:rsidR="00D80BCA" w:rsidRDefault="00D80BCA" w:rsidP="009568B2">
      <w:pPr>
        <w:jc w:val="both"/>
        <w:rPr>
          <w:rFonts w:ascii="Arial" w:hAnsi="Arial" w:cs="Arial"/>
          <w:sz w:val="20"/>
          <w:szCs w:val="20"/>
        </w:rPr>
      </w:pPr>
    </w:p>
    <w:p w14:paraId="68846492" w14:textId="46C21B62" w:rsidR="00FE16B9" w:rsidRPr="009568B2" w:rsidRDefault="00FE16B9" w:rsidP="009568B2">
      <w:pPr>
        <w:jc w:val="both"/>
        <w:rPr>
          <w:rFonts w:ascii="Arial" w:hAnsi="Arial" w:cs="Arial"/>
          <w:sz w:val="20"/>
          <w:szCs w:val="20"/>
        </w:rPr>
      </w:pPr>
      <w:r w:rsidRPr="009568B2">
        <w:rPr>
          <w:rFonts w:ascii="Arial" w:hAnsi="Arial" w:cs="Arial"/>
          <w:sz w:val="20"/>
          <w:szCs w:val="20"/>
        </w:rPr>
        <w:t>Egy mezőn belüli felsorolás esetén az adatokat pontosvesszővel (;) kell elválasztani.</w:t>
      </w:r>
    </w:p>
    <w:p w14:paraId="26897E65" w14:textId="77777777" w:rsidR="00D80BCA" w:rsidRDefault="00D80BCA" w:rsidP="009568B2">
      <w:pPr>
        <w:jc w:val="both"/>
        <w:rPr>
          <w:rFonts w:ascii="Arial" w:hAnsi="Arial" w:cs="Arial"/>
          <w:sz w:val="20"/>
          <w:szCs w:val="20"/>
        </w:rPr>
      </w:pPr>
      <w:bookmarkStart w:id="322" w:name="_Hlk40347370"/>
    </w:p>
    <w:p w14:paraId="5D0B5016" w14:textId="7FF3A3E7" w:rsidR="00FE16B9" w:rsidRDefault="00FE16B9" w:rsidP="00C349DD">
      <w:pPr>
        <w:jc w:val="both"/>
        <w:rPr>
          <w:rFonts w:ascii="Arial" w:hAnsi="Arial" w:cs="Arial"/>
          <w:sz w:val="20"/>
          <w:szCs w:val="20"/>
        </w:rPr>
      </w:pPr>
      <w:r w:rsidRPr="009568B2">
        <w:rPr>
          <w:rFonts w:ascii="Arial" w:hAnsi="Arial" w:cs="Arial"/>
          <w:sz w:val="20"/>
          <w:szCs w:val="20"/>
        </w:rPr>
        <w:t xml:space="preserve">A 29IT11 Elektronikus csatornák kérdéscsoportban az </w:t>
      </w:r>
      <w:r w:rsidR="00F03C48">
        <w:rPr>
          <w:rFonts w:ascii="Arial" w:hAnsi="Arial" w:cs="Arial"/>
          <w:sz w:val="20"/>
          <w:szCs w:val="20"/>
        </w:rPr>
        <w:t>adatszolgáltatónak az</w:t>
      </w:r>
      <w:r w:rsidRPr="009568B2">
        <w:rPr>
          <w:rFonts w:ascii="Arial" w:hAnsi="Arial" w:cs="Arial"/>
          <w:sz w:val="20"/>
          <w:szCs w:val="20"/>
        </w:rPr>
        <w:t xml:space="preserve"> ügyf</w:t>
      </w:r>
      <w:r w:rsidR="00F03C48">
        <w:rPr>
          <w:rFonts w:ascii="Arial" w:hAnsi="Arial" w:cs="Arial"/>
          <w:sz w:val="20"/>
          <w:szCs w:val="20"/>
        </w:rPr>
        <w:t>e</w:t>
      </w:r>
      <w:r w:rsidRPr="009568B2">
        <w:rPr>
          <w:rFonts w:ascii="Arial" w:hAnsi="Arial" w:cs="Arial"/>
          <w:sz w:val="20"/>
          <w:szCs w:val="20"/>
        </w:rPr>
        <w:t>l</w:t>
      </w:r>
      <w:r w:rsidR="00F03C48">
        <w:rPr>
          <w:rFonts w:ascii="Arial" w:hAnsi="Arial" w:cs="Arial"/>
          <w:sz w:val="20"/>
          <w:szCs w:val="20"/>
        </w:rPr>
        <w:t>ekkel való</w:t>
      </w:r>
      <w:r w:rsidRPr="009568B2">
        <w:rPr>
          <w:rFonts w:ascii="Arial" w:hAnsi="Arial" w:cs="Arial"/>
          <w:sz w:val="20"/>
          <w:szCs w:val="20"/>
        </w:rPr>
        <w:t xml:space="preserve"> elektronikus kapcsolattartásár</w:t>
      </w:r>
      <w:r w:rsidR="00491153" w:rsidRPr="009568B2">
        <w:rPr>
          <w:rFonts w:ascii="Arial" w:hAnsi="Arial" w:cs="Arial"/>
          <w:sz w:val="20"/>
          <w:szCs w:val="20"/>
        </w:rPr>
        <w:t>a</w:t>
      </w:r>
      <w:r w:rsidR="00F03C48">
        <w:rPr>
          <w:rFonts w:ascii="Arial" w:hAnsi="Arial" w:cs="Arial"/>
          <w:sz w:val="20"/>
          <w:szCs w:val="20"/>
        </w:rPr>
        <w:t xml:space="preserve"> vonatkozó a</w:t>
      </w:r>
      <w:r w:rsidR="00491153" w:rsidRPr="009568B2">
        <w:rPr>
          <w:rFonts w:ascii="Arial" w:hAnsi="Arial" w:cs="Arial"/>
          <w:sz w:val="20"/>
          <w:szCs w:val="20"/>
        </w:rPr>
        <w:t>dato</w:t>
      </w:r>
      <w:r w:rsidR="00F03C48">
        <w:rPr>
          <w:rFonts w:ascii="Arial" w:hAnsi="Arial" w:cs="Arial"/>
          <w:sz w:val="20"/>
          <w:szCs w:val="20"/>
        </w:rPr>
        <w:t>ka</w:t>
      </w:r>
      <w:r w:rsidR="00491153" w:rsidRPr="009568B2">
        <w:rPr>
          <w:rFonts w:ascii="Arial" w:hAnsi="Arial" w:cs="Arial"/>
          <w:sz w:val="20"/>
          <w:szCs w:val="20"/>
        </w:rPr>
        <w:t xml:space="preserve">t </w:t>
      </w:r>
      <w:r w:rsidR="00F03C48">
        <w:rPr>
          <w:rFonts w:ascii="Arial" w:hAnsi="Arial" w:cs="Arial"/>
          <w:sz w:val="20"/>
          <w:szCs w:val="20"/>
        </w:rPr>
        <w:t>kell megadni.</w:t>
      </w:r>
      <w:r w:rsidRPr="009568B2">
        <w:rPr>
          <w:rFonts w:ascii="Arial" w:hAnsi="Arial" w:cs="Arial"/>
          <w:sz w:val="20"/>
          <w:szCs w:val="20"/>
        </w:rPr>
        <w:t xml:space="preserve"> Az ügyfél általi adatmódosítás fogalmába a tranzakciós adatmódosítások (</w:t>
      </w:r>
      <w:r w:rsidR="00491153" w:rsidRPr="009568B2">
        <w:rPr>
          <w:rFonts w:ascii="Arial" w:hAnsi="Arial" w:cs="Arial"/>
          <w:sz w:val="20"/>
          <w:szCs w:val="20"/>
        </w:rPr>
        <w:t>p</w:t>
      </w:r>
      <w:r w:rsidRPr="009568B2">
        <w:rPr>
          <w:rFonts w:ascii="Arial" w:hAnsi="Arial" w:cs="Arial"/>
          <w:sz w:val="20"/>
          <w:szCs w:val="20"/>
        </w:rPr>
        <w:t>l. ügyfél saját adat</w:t>
      </w:r>
      <w:r w:rsidR="00F03C48">
        <w:rPr>
          <w:rFonts w:ascii="Arial" w:hAnsi="Arial" w:cs="Arial"/>
          <w:sz w:val="20"/>
          <w:szCs w:val="20"/>
        </w:rPr>
        <w:t>ainak</w:t>
      </w:r>
      <w:r w:rsidRPr="009568B2">
        <w:rPr>
          <w:rFonts w:ascii="Arial" w:hAnsi="Arial" w:cs="Arial"/>
          <w:sz w:val="20"/>
          <w:szCs w:val="20"/>
        </w:rPr>
        <w:t xml:space="preserve"> módosítása, mikr</w:t>
      </w:r>
      <w:r w:rsidR="00491153" w:rsidRPr="009568B2">
        <w:rPr>
          <w:rFonts w:ascii="Arial" w:hAnsi="Arial" w:cs="Arial"/>
          <w:sz w:val="20"/>
          <w:szCs w:val="20"/>
        </w:rPr>
        <w:t>o</w:t>
      </w:r>
      <w:r w:rsidRPr="009568B2">
        <w:rPr>
          <w:rFonts w:ascii="Arial" w:hAnsi="Arial" w:cs="Arial"/>
          <w:sz w:val="20"/>
          <w:szCs w:val="20"/>
        </w:rPr>
        <w:t>hitel termék igénylés</w:t>
      </w:r>
      <w:r w:rsidR="00491153" w:rsidRPr="009568B2">
        <w:rPr>
          <w:rFonts w:ascii="Arial" w:hAnsi="Arial" w:cs="Arial"/>
          <w:sz w:val="20"/>
          <w:szCs w:val="20"/>
        </w:rPr>
        <w:t>)</w:t>
      </w:r>
      <w:r w:rsidRPr="009568B2">
        <w:rPr>
          <w:rFonts w:ascii="Arial" w:hAnsi="Arial" w:cs="Arial"/>
          <w:sz w:val="20"/>
          <w:szCs w:val="20"/>
        </w:rPr>
        <w:t xml:space="preserve"> is beleért</w:t>
      </w:r>
      <w:r w:rsidR="00491153" w:rsidRPr="009568B2">
        <w:rPr>
          <w:rFonts w:ascii="Arial" w:hAnsi="Arial" w:cs="Arial"/>
          <w:sz w:val="20"/>
          <w:szCs w:val="20"/>
        </w:rPr>
        <w:t>endők</w:t>
      </w:r>
      <w:r w:rsidRPr="009568B2">
        <w:rPr>
          <w:rFonts w:ascii="Arial" w:hAnsi="Arial" w:cs="Arial"/>
          <w:sz w:val="20"/>
          <w:szCs w:val="20"/>
        </w:rPr>
        <w:t>.</w:t>
      </w:r>
      <w:bookmarkEnd w:id="322"/>
    </w:p>
    <w:p w14:paraId="48F3E796" w14:textId="77777777" w:rsidR="0059601D" w:rsidRPr="005C35FB" w:rsidRDefault="0059601D" w:rsidP="00E63598">
      <w:pPr>
        <w:autoSpaceDE w:val="0"/>
        <w:autoSpaceDN w:val="0"/>
        <w:adjustRightInd w:val="0"/>
        <w:jc w:val="both"/>
        <w:rPr>
          <w:rFonts w:ascii="Arial" w:hAnsi="Arial" w:cs="Arial"/>
          <w:sz w:val="20"/>
          <w:szCs w:val="20"/>
        </w:rPr>
      </w:pPr>
    </w:p>
    <w:p w14:paraId="500840FB" w14:textId="77777777" w:rsidR="00E63598" w:rsidRPr="005C35FB" w:rsidRDefault="00E63598" w:rsidP="00E63598">
      <w:pPr>
        <w:pStyle w:val="Default"/>
        <w:jc w:val="both"/>
        <w:rPr>
          <w:rFonts w:ascii="Arial" w:hAnsi="Arial" w:cs="Arial"/>
          <w:bCs/>
          <w:color w:val="auto"/>
          <w:sz w:val="20"/>
          <w:szCs w:val="20"/>
        </w:rPr>
      </w:pPr>
    </w:p>
    <w:p w14:paraId="67B1AEB4" w14:textId="55FDCCB6" w:rsidR="00E76170" w:rsidRPr="005C35FB" w:rsidRDefault="00E76170"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Kijelölésen alapuló jelentések</w:t>
      </w:r>
    </w:p>
    <w:p w14:paraId="26882135" w14:textId="77777777" w:rsidR="00013DCB" w:rsidRPr="005C35FB" w:rsidRDefault="00013DCB" w:rsidP="0090060C"/>
    <w:p w14:paraId="4F6EC4B8" w14:textId="38F87C86" w:rsidR="00013DCB" w:rsidRPr="005C35FB" w:rsidRDefault="00863CB0" w:rsidP="00013DCB">
      <w:pPr>
        <w:pStyle w:val="Cmsor4"/>
        <w:spacing w:before="0"/>
        <w:rPr>
          <w:rFonts w:ascii="Arial" w:hAnsi="Arial" w:cs="Arial"/>
          <w:i w:val="0"/>
          <w:color w:val="auto"/>
          <w:sz w:val="20"/>
          <w:szCs w:val="20"/>
          <w:lang w:val="hu-HU"/>
        </w:rPr>
      </w:pPr>
      <w:ins w:id="323" w:author="MNB" w:date="2024-08-23T14:21:00Z">
        <w:r>
          <w:rPr>
            <w:rFonts w:ascii="Arial" w:hAnsi="Arial" w:cs="Arial"/>
            <w:i w:val="0"/>
            <w:color w:val="auto"/>
            <w:sz w:val="20"/>
            <w:szCs w:val="20"/>
            <w:lang w:val="hu-HU"/>
          </w:rPr>
          <w:t xml:space="preserve">20.1. </w:t>
        </w:r>
      </w:ins>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27AA</w:t>
      </w:r>
      <w:r w:rsidR="00985B00">
        <w:rPr>
          <w:rFonts w:ascii="Arial" w:hAnsi="Arial" w:cs="Arial"/>
          <w:i w:val="0"/>
          <w:color w:val="auto"/>
          <w:sz w:val="20"/>
          <w:szCs w:val="20"/>
          <w:lang w:val="hu-HU"/>
        </w:rPr>
        <w:t xml:space="preserve"> </w:t>
      </w:r>
      <w:r w:rsidR="00BE68CA">
        <w:rPr>
          <w:rFonts w:ascii="Arial" w:hAnsi="Arial" w:cs="Arial"/>
          <w:i w:val="0"/>
          <w:color w:val="auto"/>
          <w:sz w:val="20"/>
          <w:szCs w:val="20"/>
          <w:lang w:val="hu-HU"/>
        </w:rPr>
        <w:t>és</w:t>
      </w:r>
      <w:r w:rsidR="00EA27A6">
        <w:rPr>
          <w:rFonts w:ascii="Arial" w:hAnsi="Arial" w:cs="Arial"/>
          <w:i w:val="0"/>
          <w:color w:val="auto"/>
          <w:sz w:val="20"/>
          <w:szCs w:val="20"/>
          <w:lang w:val="hu-HU"/>
        </w:rPr>
        <w:t xml:space="preserve"> </w:t>
      </w:r>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 xml:space="preserve">27AB Pénzügyi vállalkozások – </w:t>
      </w:r>
      <w:r w:rsidR="00185EB7">
        <w:rPr>
          <w:rFonts w:ascii="Arial" w:hAnsi="Arial" w:cs="Arial"/>
          <w:i w:val="0"/>
          <w:color w:val="auto"/>
          <w:sz w:val="20"/>
          <w:szCs w:val="20"/>
          <w:lang w:val="hu-HU"/>
        </w:rPr>
        <w:t>F</w:t>
      </w:r>
      <w:r w:rsidR="00013DCB" w:rsidRPr="005C35FB">
        <w:rPr>
          <w:rFonts w:ascii="Arial" w:hAnsi="Arial" w:cs="Arial"/>
          <w:i w:val="0"/>
          <w:color w:val="auto"/>
          <w:sz w:val="20"/>
          <w:szCs w:val="20"/>
          <w:lang w:val="hu-HU"/>
        </w:rPr>
        <w:t>ogyasztói panaszügyekre vonatkozó adatok I. és II.</w:t>
      </w:r>
    </w:p>
    <w:p w14:paraId="677DB835" w14:textId="77777777" w:rsidR="00013DCB" w:rsidRPr="005C35FB" w:rsidRDefault="00013DCB" w:rsidP="00013DCB">
      <w:pPr>
        <w:rPr>
          <w:lang w:eastAsia="x-none"/>
        </w:rPr>
      </w:pPr>
    </w:p>
    <w:p w14:paraId="5D10C2A3" w14:textId="77777777" w:rsidR="009D2401" w:rsidRDefault="009D2401" w:rsidP="009D2401">
      <w:pPr>
        <w:jc w:val="both"/>
        <w:rPr>
          <w:rFonts w:ascii="Arial" w:hAnsi="Arial" w:cs="Arial"/>
          <w:bCs/>
          <w:sz w:val="20"/>
          <w:szCs w:val="20"/>
        </w:rPr>
      </w:pPr>
      <w:r w:rsidRPr="005C35FB">
        <w:rPr>
          <w:rFonts w:ascii="Arial" w:hAnsi="Arial" w:cs="Arial"/>
          <w:snapToGrid w:val="0"/>
          <w:sz w:val="20"/>
          <w:szCs w:val="20"/>
        </w:rPr>
        <w:t xml:space="preserve">Az MNB kijelölése alapján teljesítendő havi jelentés </w:t>
      </w:r>
      <w:r w:rsidRPr="005C35FB">
        <w:rPr>
          <w:rFonts w:ascii="Arial" w:hAnsi="Arial" w:cs="Arial"/>
          <w:sz w:val="20"/>
          <w:szCs w:val="20"/>
        </w:rPr>
        <w:t xml:space="preserve">kitöltésére vonatkozóan lásd </w:t>
      </w:r>
      <w:r w:rsidRPr="005C35FB">
        <w:rPr>
          <w:rFonts w:ascii="Arial" w:hAnsi="Arial" w:cs="Arial"/>
          <w:bCs/>
          <w:sz w:val="20"/>
          <w:szCs w:val="20"/>
        </w:rPr>
        <w:t>a 27AA és 27AB tábláknál leírtakat</w:t>
      </w:r>
      <w:r w:rsidR="00C75919" w:rsidRPr="005C35FB">
        <w:rPr>
          <w:rFonts w:ascii="Arial" w:hAnsi="Arial" w:cs="Arial"/>
          <w:bCs/>
          <w:sz w:val="20"/>
          <w:szCs w:val="20"/>
        </w:rPr>
        <w:t>, azzal a különbséggel, hogy tárgyhav</w:t>
      </w:r>
      <w:r w:rsidR="00192D95" w:rsidRPr="005C35FB">
        <w:rPr>
          <w:rFonts w:ascii="Arial" w:hAnsi="Arial" w:cs="Arial"/>
          <w:bCs/>
          <w:sz w:val="20"/>
          <w:szCs w:val="20"/>
        </w:rPr>
        <w:t>i adatokat kell megadni.</w:t>
      </w:r>
    </w:p>
    <w:p w14:paraId="77D76BAB" w14:textId="77777777" w:rsidR="00E74C1E" w:rsidRDefault="00E74C1E" w:rsidP="009D2401">
      <w:pPr>
        <w:jc w:val="both"/>
        <w:rPr>
          <w:rFonts w:ascii="Arial" w:hAnsi="Arial" w:cs="Arial"/>
          <w:bCs/>
          <w:sz w:val="20"/>
          <w:szCs w:val="20"/>
        </w:rPr>
      </w:pPr>
    </w:p>
    <w:p w14:paraId="0DA9F9A2" w14:textId="70FF8008" w:rsidR="00F938CA" w:rsidRPr="00CE195D" w:rsidRDefault="00863CB0" w:rsidP="009621C7">
      <w:pPr>
        <w:pStyle w:val="Cmsor4"/>
        <w:spacing w:before="0"/>
        <w:jc w:val="both"/>
        <w:rPr>
          <w:ins w:id="324" w:author="MNB" w:date="2024-08-23T14:21:00Z"/>
          <w:rFonts w:ascii="Arial" w:hAnsi="Arial" w:cs="Arial"/>
          <w:sz w:val="20"/>
          <w:szCs w:val="20"/>
        </w:rPr>
      </w:pPr>
      <w:ins w:id="325" w:author="MNB" w:date="2024-08-23T14:21:00Z">
        <w:r>
          <w:rPr>
            <w:rFonts w:ascii="Arial" w:hAnsi="Arial" w:cs="Arial"/>
            <w:i w:val="0"/>
            <w:color w:val="auto"/>
            <w:sz w:val="20"/>
            <w:szCs w:val="20"/>
            <w:lang w:val="hu-HU"/>
          </w:rPr>
          <w:lastRenderedPageBreak/>
          <w:t xml:space="preserve">20.2. </w:t>
        </w:r>
        <w:r w:rsidR="00F938CA">
          <w:rPr>
            <w:rFonts w:ascii="Arial" w:hAnsi="Arial" w:cs="Arial"/>
            <w:i w:val="0"/>
            <w:color w:val="auto"/>
            <w:sz w:val="20"/>
            <w:szCs w:val="20"/>
            <w:lang w:val="hu-HU"/>
          </w:rPr>
          <w:t>E</w:t>
        </w:r>
        <w:r w:rsidR="00F938CA" w:rsidRPr="00B765CB">
          <w:rPr>
            <w:rFonts w:ascii="Arial" w:hAnsi="Arial" w:cs="Arial"/>
            <w:i w:val="0"/>
            <w:color w:val="auto"/>
            <w:sz w:val="20"/>
            <w:szCs w:val="20"/>
            <w:lang w:val="hu-HU"/>
          </w:rPr>
          <w:t>VAN A hitelügyletek és a hitelviszonyt megtestesítő értékpapírok mögötti értékvesztésképzési és valós értékelési folyamat során alkalmazott paraméterek</w:t>
        </w:r>
      </w:ins>
    </w:p>
    <w:p w14:paraId="4CDA72EC" w14:textId="77777777" w:rsidR="00F938CA" w:rsidRDefault="00F938CA" w:rsidP="00F938CA">
      <w:pPr>
        <w:autoSpaceDE w:val="0"/>
        <w:autoSpaceDN w:val="0"/>
        <w:adjustRightInd w:val="0"/>
        <w:jc w:val="both"/>
        <w:rPr>
          <w:ins w:id="326" w:author="MNB" w:date="2024-08-23T14:21:00Z"/>
          <w:rFonts w:ascii="Arial" w:hAnsi="Arial" w:cs="Arial"/>
          <w:snapToGrid w:val="0"/>
          <w:sz w:val="20"/>
          <w:szCs w:val="20"/>
        </w:rPr>
      </w:pPr>
    </w:p>
    <w:p w14:paraId="7377B4FA" w14:textId="77777777" w:rsidR="00F938CA" w:rsidRDefault="00F938CA" w:rsidP="00F938CA">
      <w:pPr>
        <w:autoSpaceDE w:val="0"/>
        <w:autoSpaceDN w:val="0"/>
        <w:adjustRightInd w:val="0"/>
        <w:jc w:val="both"/>
        <w:rPr>
          <w:ins w:id="327" w:author="MNB" w:date="2024-08-23T14:21:00Z"/>
          <w:rFonts w:ascii="Arial" w:hAnsi="Arial"/>
          <w:sz w:val="20"/>
        </w:rPr>
      </w:pPr>
      <w:ins w:id="328" w:author="MNB" w:date="2024-08-23T14:21:00Z">
        <w:r w:rsidRPr="005C35FB">
          <w:rPr>
            <w:rFonts w:ascii="Arial" w:hAnsi="Arial" w:cs="Arial"/>
            <w:snapToGrid w:val="0"/>
            <w:sz w:val="20"/>
            <w:szCs w:val="20"/>
          </w:rPr>
          <w:t xml:space="preserve">Az MNB kijelölése alapján </w:t>
        </w:r>
        <w:r>
          <w:rPr>
            <w:rFonts w:ascii="Arial" w:hAnsi="Arial" w:cs="Arial"/>
            <w:snapToGrid w:val="0"/>
            <w:sz w:val="20"/>
            <w:szCs w:val="20"/>
          </w:rPr>
          <w:t>teljesítendő negyedéves</w:t>
        </w:r>
        <w:r w:rsidRPr="00167591">
          <w:rPr>
            <w:rFonts w:ascii="Arial" w:hAnsi="Arial"/>
            <w:sz w:val="20"/>
          </w:rPr>
          <w:t xml:space="preserve"> jelentésben az IFRS</w:t>
        </w:r>
        <w:r>
          <w:rPr>
            <w:rFonts w:ascii="Arial" w:hAnsi="Arial"/>
            <w:sz w:val="20"/>
          </w:rPr>
          <w:t xml:space="preserve"> </w:t>
        </w:r>
        <w:r w:rsidRPr="00167591">
          <w:rPr>
            <w:rFonts w:ascii="Arial" w:hAnsi="Arial"/>
            <w:sz w:val="20"/>
          </w:rPr>
          <w:t>9 standard szerint figyelembe vett, a tárgyidőszakra vonatkozó ügyletszintű analitika szerepel</w:t>
        </w:r>
        <w:r>
          <w:rPr>
            <w:rFonts w:ascii="Arial" w:hAnsi="Arial"/>
            <w:sz w:val="20"/>
          </w:rPr>
          <w:t>tetendő</w:t>
        </w:r>
        <w:r w:rsidRPr="00167591">
          <w:rPr>
            <w:rFonts w:ascii="Arial" w:hAnsi="Arial"/>
            <w:sz w:val="20"/>
          </w:rPr>
          <w:t>.</w:t>
        </w:r>
      </w:ins>
    </w:p>
    <w:p w14:paraId="5266D494" w14:textId="77777777" w:rsidR="00F938CA" w:rsidRDefault="00F938CA" w:rsidP="00F938CA">
      <w:pPr>
        <w:autoSpaceDE w:val="0"/>
        <w:autoSpaceDN w:val="0"/>
        <w:adjustRightInd w:val="0"/>
        <w:jc w:val="both"/>
        <w:rPr>
          <w:ins w:id="329" w:author="MNB" w:date="2024-08-23T14:21:00Z"/>
          <w:rFonts w:ascii="Arial" w:hAnsi="Arial"/>
          <w:sz w:val="20"/>
        </w:rPr>
      </w:pPr>
    </w:p>
    <w:p w14:paraId="4DF6120C" w14:textId="77777777" w:rsidR="00F938CA" w:rsidRDefault="00F938CA" w:rsidP="00F938CA">
      <w:pPr>
        <w:spacing w:after="120"/>
        <w:jc w:val="both"/>
        <w:rPr>
          <w:ins w:id="330" w:author="MNB" w:date="2024-08-23T14:21:00Z"/>
          <w:rFonts w:ascii="Arial" w:hAnsi="Arial"/>
          <w:sz w:val="20"/>
        </w:rPr>
      </w:pPr>
      <w:ins w:id="331" w:author="MNB" w:date="2024-08-23T14:21:00Z">
        <w:r w:rsidRPr="00AC119B">
          <w:rPr>
            <w:rFonts w:ascii="Arial" w:hAnsi="Arial"/>
            <w:sz w:val="20"/>
          </w:rPr>
          <w:t>A</w:t>
        </w:r>
        <w:r>
          <w:rPr>
            <w:rFonts w:ascii="Arial" w:hAnsi="Arial"/>
            <w:sz w:val="20"/>
          </w:rPr>
          <w:t xml:space="preserve"> felügyeleti jelentésnek</w:t>
        </w:r>
        <w:r w:rsidRPr="00AC119B">
          <w:rPr>
            <w:rFonts w:ascii="Arial" w:hAnsi="Arial"/>
            <w:sz w:val="20"/>
          </w:rPr>
          <w:t xml:space="preserve"> tartalmaz</w:t>
        </w:r>
        <w:r>
          <w:rPr>
            <w:rFonts w:ascii="Arial" w:hAnsi="Arial"/>
            <w:sz w:val="20"/>
          </w:rPr>
          <w:t>nia kell</w:t>
        </w:r>
        <w:r w:rsidRPr="00AC119B">
          <w:rPr>
            <w:rFonts w:ascii="Arial" w:hAnsi="Arial"/>
            <w:sz w:val="20"/>
          </w:rPr>
          <w:t xml:space="preserve"> </w:t>
        </w:r>
      </w:ins>
    </w:p>
    <w:p w14:paraId="741F3FDB" w14:textId="77777777" w:rsidR="00F938CA" w:rsidRPr="0004001F" w:rsidRDefault="00F938CA" w:rsidP="00F938CA">
      <w:pPr>
        <w:pStyle w:val="Listaszerbekezds"/>
        <w:numPr>
          <w:ilvl w:val="0"/>
          <w:numId w:val="22"/>
        </w:numPr>
        <w:spacing w:after="120"/>
        <w:rPr>
          <w:ins w:id="332" w:author="MNB" w:date="2024-08-23T14:21:00Z"/>
          <w:rFonts w:ascii="Arial" w:hAnsi="Arial"/>
          <w:sz w:val="20"/>
        </w:rPr>
      </w:pPr>
      <w:ins w:id="333" w:author="MNB" w:date="2024-08-23T14:21:00Z">
        <w:r w:rsidRPr="0004001F">
          <w:rPr>
            <w:rFonts w:ascii="Arial" w:hAnsi="Arial"/>
            <w:sz w:val="20"/>
          </w:rPr>
          <w:t xml:space="preserve">egyrészt azon kitettségeket, amelyeket az </w:t>
        </w:r>
        <w:proofErr w:type="spellStart"/>
        <w:r w:rsidRPr="0004001F">
          <w:rPr>
            <w:rFonts w:ascii="Arial" w:hAnsi="Arial"/>
            <w:sz w:val="20"/>
          </w:rPr>
          <w:t>NPET</w:t>
        </w:r>
        <w:proofErr w:type="spellEnd"/>
        <w:r w:rsidRPr="0004001F">
          <w:rPr>
            <w:rFonts w:ascii="Arial" w:hAnsi="Arial"/>
            <w:sz w:val="20"/>
          </w:rPr>
          <w:t xml:space="preserve"> kódú tábla alábbi sorai és annak alábontásai összesítve tartalmaznak:</w:t>
        </w:r>
      </w:ins>
    </w:p>
    <w:p w14:paraId="6DE1AB2B" w14:textId="77777777" w:rsidR="00F938CA" w:rsidRPr="0004001F" w:rsidRDefault="00F938CA" w:rsidP="00F938CA">
      <w:pPr>
        <w:spacing w:after="120"/>
        <w:ind w:left="357" w:firstLine="352"/>
        <w:rPr>
          <w:ins w:id="334" w:author="MNB" w:date="2024-08-23T14:21:00Z"/>
          <w:rFonts w:ascii="Arial" w:hAnsi="Arial"/>
          <w:sz w:val="20"/>
        </w:rPr>
      </w:pPr>
      <w:proofErr w:type="spellStart"/>
      <w:ins w:id="335" w:author="MNB" w:date="2024-08-23T14:21:00Z">
        <w:r>
          <w:rPr>
            <w:rFonts w:ascii="Arial" w:hAnsi="Arial"/>
            <w:sz w:val="20"/>
          </w:rPr>
          <w:t>aa</w:t>
        </w:r>
        <w:proofErr w:type="spellEnd"/>
        <w:r>
          <w:rPr>
            <w:rFonts w:ascii="Arial" w:hAnsi="Arial"/>
            <w:sz w:val="20"/>
          </w:rPr>
          <w:t xml:space="preserve">) </w:t>
        </w:r>
        <w:r w:rsidRPr="0004001F">
          <w:rPr>
            <w:rFonts w:ascii="Arial" w:hAnsi="Arial"/>
            <w:sz w:val="20"/>
          </w:rPr>
          <w:t>NPET1 – Hitelviszonyt megtestesítő értékpapírok (a kereskedési célúak kivételével)</w:t>
        </w:r>
        <w:r>
          <w:rPr>
            <w:rFonts w:ascii="Arial" w:hAnsi="Arial"/>
            <w:sz w:val="20"/>
          </w:rPr>
          <w:t>,</w:t>
        </w:r>
      </w:ins>
    </w:p>
    <w:p w14:paraId="05707F25" w14:textId="77777777" w:rsidR="00F938CA" w:rsidRPr="0004001F" w:rsidRDefault="00F938CA" w:rsidP="00F938CA">
      <w:pPr>
        <w:spacing w:after="120"/>
        <w:ind w:left="360" w:firstLine="352"/>
        <w:rPr>
          <w:ins w:id="336" w:author="MNB" w:date="2024-08-23T14:21:00Z"/>
          <w:rFonts w:ascii="Arial" w:hAnsi="Arial"/>
          <w:sz w:val="20"/>
        </w:rPr>
      </w:pPr>
      <w:ins w:id="337" w:author="MNB" w:date="2024-08-23T14:21:00Z">
        <w:r>
          <w:rPr>
            <w:rFonts w:ascii="Arial" w:hAnsi="Arial"/>
            <w:sz w:val="20"/>
          </w:rPr>
          <w:t xml:space="preserve">ab) </w:t>
        </w:r>
        <w:r w:rsidRPr="0004001F">
          <w:rPr>
            <w:rFonts w:ascii="Arial" w:hAnsi="Arial"/>
            <w:sz w:val="20"/>
          </w:rPr>
          <w:t>NPET22 – Követelések</w:t>
        </w:r>
        <w:r>
          <w:rPr>
            <w:rFonts w:ascii="Arial" w:hAnsi="Arial"/>
            <w:sz w:val="20"/>
          </w:rPr>
          <w:t>,</w:t>
        </w:r>
      </w:ins>
    </w:p>
    <w:p w14:paraId="47CA5EEB" w14:textId="77777777" w:rsidR="00F938CA" w:rsidRPr="0004001F" w:rsidRDefault="00F938CA" w:rsidP="00F938CA">
      <w:pPr>
        <w:spacing w:after="120"/>
        <w:ind w:left="360" w:firstLine="352"/>
        <w:rPr>
          <w:ins w:id="338" w:author="MNB" w:date="2024-08-23T14:21:00Z"/>
          <w:rFonts w:ascii="Arial" w:hAnsi="Arial"/>
          <w:sz w:val="20"/>
        </w:rPr>
      </w:pPr>
      <w:proofErr w:type="spellStart"/>
      <w:ins w:id="339" w:author="MNB" w:date="2024-08-23T14:21:00Z">
        <w:r>
          <w:rPr>
            <w:rFonts w:ascii="Arial" w:hAnsi="Arial"/>
            <w:sz w:val="20"/>
          </w:rPr>
          <w:t>ac</w:t>
        </w:r>
        <w:proofErr w:type="spellEnd"/>
        <w:r>
          <w:rPr>
            <w:rFonts w:ascii="Arial" w:hAnsi="Arial"/>
            <w:sz w:val="20"/>
          </w:rPr>
          <w:t xml:space="preserve">) </w:t>
        </w:r>
        <w:r w:rsidRPr="0004001F">
          <w:rPr>
            <w:rFonts w:ascii="Arial" w:hAnsi="Arial"/>
            <w:sz w:val="20"/>
          </w:rPr>
          <w:t>NPET7 – Mérlegen kívüli kitettségek</w:t>
        </w:r>
        <w:r>
          <w:rPr>
            <w:rFonts w:ascii="Arial" w:hAnsi="Arial"/>
            <w:sz w:val="20"/>
          </w:rPr>
          <w:t xml:space="preserve"> (NPET4+NPET5+NPET6),</w:t>
        </w:r>
        <w:r w:rsidRPr="0004001F">
          <w:rPr>
            <w:rFonts w:ascii="Arial" w:hAnsi="Arial"/>
            <w:sz w:val="20"/>
          </w:rPr>
          <w:t xml:space="preserve"> </w:t>
        </w:r>
      </w:ins>
    </w:p>
    <w:p w14:paraId="39A84B37" w14:textId="77777777" w:rsidR="00F938CA" w:rsidRPr="0004001F" w:rsidRDefault="00F938CA" w:rsidP="00F938CA">
      <w:pPr>
        <w:pStyle w:val="Listaszerbekezds"/>
        <w:numPr>
          <w:ilvl w:val="0"/>
          <w:numId w:val="22"/>
        </w:numPr>
        <w:spacing w:after="120"/>
        <w:rPr>
          <w:ins w:id="340" w:author="MNB" w:date="2024-08-23T14:21:00Z"/>
          <w:rFonts w:ascii="Arial" w:hAnsi="Arial"/>
          <w:sz w:val="20"/>
        </w:rPr>
      </w:pPr>
      <w:ins w:id="341" w:author="MNB" w:date="2024-08-23T14:21:00Z">
        <w:r>
          <w:rPr>
            <w:rFonts w:ascii="Arial" w:hAnsi="Arial"/>
            <w:sz w:val="20"/>
            <w:lang w:val="hu-HU"/>
          </w:rPr>
          <w:t>másrészt a</w:t>
        </w:r>
        <w:r w:rsidRPr="0004001F">
          <w:rPr>
            <w:rFonts w:ascii="Arial" w:hAnsi="Arial"/>
            <w:sz w:val="20"/>
          </w:rPr>
          <w:t xml:space="preserve"> PVF21A </w:t>
        </w:r>
        <w:r>
          <w:rPr>
            <w:rFonts w:ascii="Arial" w:hAnsi="Arial"/>
            <w:sz w:val="20"/>
            <w:lang w:val="hu-HU"/>
          </w:rPr>
          <w:t>kódú</w:t>
        </w:r>
        <w:r w:rsidRPr="0004001F">
          <w:rPr>
            <w:rFonts w:ascii="Arial" w:hAnsi="Arial"/>
            <w:sz w:val="20"/>
          </w:rPr>
          <w:t xml:space="preserve"> tábla alábbi soraiba</w:t>
        </w:r>
        <w:r>
          <w:rPr>
            <w:rFonts w:ascii="Arial" w:hAnsi="Arial"/>
            <w:sz w:val="20"/>
            <w:lang w:val="hu-HU"/>
          </w:rPr>
          <w:t>n</w:t>
        </w:r>
        <w:r w:rsidRPr="0004001F">
          <w:rPr>
            <w:rFonts w:ascii="Arial" w:hAnsi="Arial"/>
            <w:sz w:val="20"/>
          </w:rPr>
          <w:t xml:space="preserve"> </w:t>
        </w:r>
        <w:r>
          <w:rPr>
            <w:rFonts w:ascii="Arial" w:hAnsi="Arial"/>
            <w:sz w:val="20"/>
            <w:lang w:val="hu-HU"/>
          </w:rPr>
          <w:t>jelentendő,</w:t>
        </w:r>
        <w:r w:rsidRPr="0004001F">
          <w:rPr>
            <w:rFonts w:ascii="Arial" w:hAnsi="Arial"/>
            <w:sz w:val="20"/>
          </w:rPr>
          <w:t xml:space="preserve"> </w:t>
        </w:r>
        <w:r>
          <w:rPr>
            <w:rFonts w:ascii="Arial" w:hAnsi="Arial"/>
            <w:sz w:val="20"/>
            <w:lang w:val="hu-HU"/>
          </w:rPr>
          <w:t>a k</w:t>
        </w:r>
        <w:proofErr w:type="spellStart"/>
        <w:r w:rsidRPr="0004001F">
          <w:rPr>
            <w:rFonts w:ascii="Arial" w:hAnsi="Arial"/>
            <w:sz w:val="20"/>
          </w:rPr>
          <w:t>ereskedési</w:t>
        </w:r>
        <w:proofErr w:type="spellEnd"/>
        <w:r w:rsidRPr="0004001F">
          <w:rPr>
            <w:rFonts w:ascii="Arial" w:hAnsi="Arial"/>
            <w:sz w:val="20"/>
          </w:rPr>
          <w:t xml:space="preserve"> céllal tartott pénzügyi eszközök</w:t>
        </w:r>
        <w:r>
          <w:rPr>
            <w:rFonts w:ascii="Arial" w:hAnsi="Arial"/>
            <w:sz w:val="20"/>
            <w:lang w:val="hu-HU"/>
          </w:rPr>
          <w:t xml:space="preserve"> körébe tartozó kitettségeket</w:t>
        </w:r>
        <w:r w:rsidRPr="0004001F">
          <w:rPr>
            <w:rFonts w:ascii="Arial" w:hAnsi="Arial"/>
            <w:sz w:val="20"/>
          </w:rPr>
          <w:t>:</w:t>
        </w:r>
      </w:ins>
    </w:p>
    <w:p w14:paraId="085A61C3" w14:textId="77777777" w:rsidR="00F938CA" w:rsidRPr="00AC119B" w:rsidRDefault="00F938CA" w:rsidP="00F938CA">
      <w:pPr>
        <w:pStyle w:val="Listaszerbekezds"/>
        <w:spacing w:after="120" w:line="240" w:lineRule="auto"/>
        <w:ind w:left="709"/>
        <w:contextualSpacing w:val="0"/>
        <w:rPr>
          <w:ins w:id="342" w:author="MNB" w:date="2024-08-23T14:21:00Z"/>
          <w:rFonts w:ascii="Arial" w:eastAsia="Calibri" w:hAnsi="Arial"/>
          <w:sz w:val="20"/>
          <w:szCs w:val="24"/>
          <w:lang w:val="hu-HU" w:eastAsia="hu-HU"/>
        </w:rPr>
      </w:pPr>
      <w:proofErr w:type="spellStart"/>
      <w:ins w:id="343" w:author="MNB" w:date="2024-08-23T14:21:00Z">
        <w:r>
          <w:rPr>
            <w:rFonts w:ascii="Arial" w:eastAsia="Calibri" w:hAnsi="Arial"/>
            <w:sz w:val="20"/>
            <w:szCs w:val="24"/>
            <w:lang w:val="hu-HU" w:eastAsia="hu-HU"/>
          </w:rPr>
          <w:t>ba</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 xml:space="preserve">PVF21A080 </w:t>
        </w:r>
        <w:r>
          <w:rPr>
            <w:rFonts w:ascii="Arial" w:eastAsia="Calibri" w:hAnsi="Arial"/>
            <w:sz w:val="20"/>
            <w:szCs w:val="24"/>
            <w:lang w:val="hu-HU" w:eastAsia="hu-HU"/>
          </w:rPr>
          <w:t>–</w:t>
        </w:r>
        <w:r w:rsidRPr="00AC119B">
          <w:rPr>
            <w:rFonts w:ascii="Arial" w:eastAsia="Calibri" w:hAnsi="Arial"/>
            <w:sz w:val="20"/>
            <w:szCs w:val="24"/>
            <w:lang w:val="hu-HU" w:eastAsia="hu-HU"/>
          </w:rPr>
          <w:t xml:space="preserve"> Hitelviszonyt megtestesítő értékpapírok</w:t>
        </w:r>
        <w:r>
          <w:rPr>
            <w:rFonts w:ascii="Arial" w:eastAsia="Calibri" w:hAnsi="Arial"/>
            <w:sz w:val="20"/>
            <w:szCs w:val="24"/>
            <w:lang w:val="hu-HU" w:eastAsia="hu-HU"/>
          </w:rPr>
          <w:t>,</w:t>
        </w:r>
      </w:ins>
    </w:p>
    <w:p w14:paraId="0E653515" w14:textId="77777777" w:rsidR="00F938CA" w:rsidRPr="00AC119B" w:rsidRDefault="00F938CA" w:rsidP="00F938CA">
      <w:pPr>
        <w:pStyle w:val="Listaszerbekezds"/>
        <w:spacing w:after="120" w:line="240" w:lineRule="auto"/>
        <w:ind w:left="709"/>
        <w:contextualSpacing w:val="0"/>
        <w:rPr>
          <w:ins w:id="344" w:author="MNB" w:date="2024-08-23T14:21:00Z"/>
          <w:rFonts w:ascii="Arial" w:eastAsia="Calibri" w:hAnsi="Arial"/>
          <w:sz w:val="20"/>
          <w:szCs w:val="24"/>
          <w:lang w:val="hu-HU" w:eastAsia="hu-HU"/>
        </w:rPr>
      </w:pPr>
      <w:proofErr w:type="spellStart"/>
      <w:ins w:id="345" w:author="MNB" w:date="2024-08-23T14:21:00Z">
        <w:r>
          <w:rPr>
            <w:rFonts w:ascii="Arial" w:eastAsia="Calibri" w:hAnsi="Arial"/>
            <w:sz w:val="20"/>
            <w:szCs w:val="24"/>
            <w:lang w:val="hu-HU" w:eastAsia="hu-HU"/>
          </w:rPr>
          <w:t>bb</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PVF21A090 – Hitelek</w:t>
        </w:r>
        <w:r>
          <w:rPr>
            <w:rFonts w:ascii="Arial" w:eastAsia="Calibri" w:hAnsi="Arial"/>
            <w:sz w:val="20"/>
            <w:szCs w:val="24"/>
            <w:lang w:val="hu-HU" w:eastAsia="hu-HU"/>
          </w:rPr>
          <w:t>.</w:t>
        </w:r>
      </w:ins>
    </w:p>
    <w:p w14:paraId="5BB225CB" w14:textId="77777777" w:rsidR="00F938CA" w:rsidRDefault="00F938CA" w:rsidP="00F938CA">
      <w:pPr>
        <w:pStyle w:val="Default"/>
        <w:jc w:val="both"/>
        <w:rPr>
          <w:ins w:id="346" w:author="MNB" w:date="2024-08-23T14:21:00Z"/>
          <w:rFonts w:ascii="Arial" w:hAnsi="Arial" w:cs="Times New Roman"/>
          <w:color w:val="auto"/>
          <w:sz w:val="20"/>
        </w:rPr>
      </w:pPr>
    </w:p>
    <w:p w14:paraId="5C60BB4E" w14:textId="77777777" w:rsidR="00F938CA" w:rsidRDefault="00F938CA" w:rsidP="00F938CA">
      <w:pPr>
        <w:pStyle w:val="Default"/>
        <w:jc w:val="both"/>
        <w:rPr>
          <w:ins w:id="347" w:author="MNB" w:date="2024-08-23T14:21:00Z"/>
          <w:rFonts w:ascii="Arial" w:hAnsi="Arial" w:cs="Times New Roman"/>
          <w:color w:val="auto"/>
          <w:sz w:val="20"/>
        </w:rPr>
      </w:pPr>
      <w:ins w:id="348" w:author="MNB" w:date="2024-08-23T14:21:00Z">
        <w:r>
          <w:rPr>
            <w:rFonts w:ascii="Arial" w:hAnsi="Arial" w:cs="Times New Roman"/>
            <w:color w:val="auto"/>
            <w:sz w:val="20"/>
          </w:rPr>
          <w:t>A jelentett adatoknak a felsorolt táblákban jelentett adatokkal való egyezőségét biztosítani kell.</w:t>
        </w:r>
      </w:ins>
    </w:p>
    <w:p w14:paraId="05FE8205" w14:textId="77777777" w:rsidR="00F938CA" w:rsidRDefault="00F938CA" w:rsidP="00F938CA">
      <w:pPr>
        <w:pStyle w:val="Default"/>
        <w:jc w:val="both"/>
        <w:rPr>
          <w:ins w:id="349" w:author="MNB" w:date="2024-08-23T14:21:00Z"/>
          <w:rFonts w:ascii="Arial" w:hAnsi="Arial" w:cs="Times New Roman"/>
          <w:color w:val="auto"/>
          <w:sz w:val="20"/>
        </w:rPr>
      </w:pPr>
    </w:p>
    <w:p w14:paraId="36221F46" w14:textId="0FCEB5C3" w:rsidR="00F938CA" w:rsidRPr="005C35FB" w:rsidRDefault="00F938CA" w:rsidP="00F938CA">
      <w:pPr>
        <w:jc w:val="both"/>
        <w:rPr>
          <w:ins w:id="350" w:author="MNB" w:date="2024-08-23T14:21:00Z"/>
          <w:rFonts w:ascii="Arial" w:hAnsi="Arial" w:cs="Arial"/>
          <w:bCs/>
          <w:sz w:val="20"/>
          <w:szCs w:val="20"/>
        </w:rPr>
      </w:pPr>
      <w:ins w:id="351" w:author="MNB" w:date="2024-08-23T14:21:00Z">
        <w:r w:rsidRPr="00167591">
          <w:rPr>
            <w:rFonts w:ascii="Arial" w:hAnsi="Arial"/>
            <w:sz w:val="20"/>
          </w:rPr>
          <w:t xml:space="preserve">A felügyeleti jelentésben használandó kódokat, valamint a kitöltést segítő módszertani útmutatást az MNB honlapján </w:t>
        </w:r>
        <w:r>
          <w:rPr>
            <w:rFonts w:ascii="Arial" w:hAnsi="Arial"/>
            <w:sz w:val="20"/>
          </w:rPr>
          <w:t>közzétett technikai segédletek tartalmazzák</w:t>
        </w:r>
        <w:r w:rsidRPr="00167591">
          <w:rPr>
            <w:rFonts w:ascii="Arial" w:hAnsi="Arial"/>
            <w:sz w:val="20"/>
          </w:rPr>
          <w:t>.</w:t>
        </w:r>
      </w:ins>
    </w:p>
    <w:p w14:paraId="6707CAF1" w14:textId="61E64586" w:rsidR="00784F5C" w:rsidRPr="005C35FB" w:rsidRDefault="00784F5C" w:rsidP="00CA7C23">
      <w:pPr>
        <w:autoSpaceDE w:val="0"/>
        <w:autoSpaceDN w:val="0"/>
        <w:adjustRightInd w:val="0"/>
        <w:jc w:val="both"/>
        <w:rPr>
          <w:rFonts w:ascii="Arial" w:hAnsi="Arial" w:cs="Arial"/>
          <w:sz w:val="20"/>
          <w:szCs w:val="20"/>
        </w:rPr>
      </w:pPr>
    </w:p>
    <w:p w14:paraId="310176B0" w14:textId="77777777" w:rsidR="00CB1102" w:rsidRPr="005C35FB" w:rsidRDefault="00F921F3" w:rsidP="00CB1102">
      <w:pPr>
        <w:pStyle w:val="Cmsor2"/>
        <w:jc w:val="center"/>
        <w:rPr>
          <w:rFonts w:ascii="Arial" w:hAnsi="Arial" w:cs="Arial"/>
          <w:b/>
          <w:i w:val="0"/>
          <w:lang w:val="hu-HU"/>
        </w:rPr>
      </w:pPr>
      <w:r w:rsidRPr="005C35FB">
        <w:rPr>
          <w:rFonts w:ascii="Arial" w:hAnsi="Arial" w:cs="Arial"/>
          <w:b/>
          <w:i w:val="0"/>
          <w:lang w:val="hu-HU"/>
        </w:rPr>
        <w:t>V</w:t>
      </w:r>
      <w:r w:rsidR="00CE0BD5" w:rsidRPr="005C35FB">
        <w:rPr>
          <w:rFonts w:ascii="Arial" w:hAnsi="Arial" w:cs="Arial"/>
          <w:b/>
          <w:i w:val="0"/>
          <w:lang w:val="hu-HU"/>
        </w:rPr>
        <w:t xml:space="preserve">. </w:t>
      </w:r>
    </w:p>
    <w:p w14:paraId="20331070" w14:textId="77777777" w:rsidR="009638BE" w:rsidRPr="005C35FB" w:rsidRDefault="00CE0BD5" w:rsidP="00CB1102">
      <w:pPr>
        <w:pStyle w:val="Cmsor2"/>
        <w:jc w:val="center"/>
        <w:rPr>
          <w:rFonts w:ascii="Arial" w:hAnsi="Arial" w:cs="Arial"/>
          <w:b/>
          <w:i w:val="0"/>
          <w:lang w:val="hu-HU"/>
        </w:rPr>
      </w:pPr>
      <w:r w:rsidRPr="005C35FB">
        <w:rPr>
          <w:rFonts w:ascii="Arial" w:hAnsi="Arial" w:cs="Arial"/>
          <w:b/>
          <w:i w:val="0"/>
          <w:lang w:val="hu-HU"/>
        </w:rPr>
        <w:t>É</w:t>
      </w:r>
      <w:r w:rsidR="0050107D" w:rsidRPr="005C35FB">
        <w:rPr>
          <w:rFonts w:ascii="Arial" w:hAnsi="Arial" w:cs="Arial"/>
          <w:b/>
          <w:i w:val="0"/>
          <w:lang w:val="hu-HU"/>
        </w:rPr>
        <w:t>ves jelentés</w:t>
      </w:r>
    </w:p>
    <w:p w14:paraId="620A4BA3" w14:textId="77777777" w:rsidR="00724136" w:rsidRPr="00D71A64" w:rsidRDefault="00724136" w:rsidP="00A82E2F">
      <w:pPr>
        <w:autoSpaceDE w:val="0"/>
        <w:autoSpaceDN w:val="0"/>
        <w:adjustRightInd w:val="0"/>
        <w:rPr>
          <w:rFonts w:ascii="Arial" w:hAnsi="Arial" w:cs="Arial"/>
          <w:bCs/>
          <w:sz w:val="20"/>
          <w:szCs w:val="20"/>
        </w:rPr>
      </w:pPr>
    </w:p>
    <w:p w14:paraId="400499D6" w14:textId="44AA1E65" w:rsidR="00A82E2F" w:rsidRPr="005C35FB" w:rsidRDefault="00CE0BD5" w:rsidP="00A82E2F">
      <w:pPr>
        <w:autoSpaceDE w:val="0"/>
        <w:autoSpaceDN w:val="0"/>
        <w:adjustRightInd w:val="0"/>
        <w:rPr>
          <w:rFonts w:ascii="Arial" w:hAnsi="Arial" w:cs="Arial"/>
          <w:b/>
          <w:bCs/>
          <w:sz w:val="20"/>
          <w:szCs w:val="20"/>
        </w:rPr>
      </w:pPr>
      <w:r w:rsidRPr="005C35FB">
        <w:rPr>
          <w:rFonts w:ascii="Arial" w:hAnsi="Arial" w:cs="Arial"/>
          <w:b/>
          <w:bCs/>
          <w:sz w:val="20"/>
          <w:szCs w:val="20"/>
        </w:rPr>
        <w:t>É</w:t>
      </w:r>
      <w:r w:rsidR="0050107D" w:rsidRPr="005C35FB">
        <w:rPr>
          <w:rFonts w:ascii="Arial" w:hAnsi="Arial" w:cs="Arial"/>
          <w:b/>
          <w:bCs/>
          <w:sz w:val="20"/>
          <w:szCs w:val="20"/>
        </w:rPr>
        <w:t>ves</w:t>
      </w:r>
      <w:r w:rsidR="009B0D45">
        <w:rPr>
          <w:rFonts w:ascii="Arial" w:hAnsi="Arial" w:cs="Arial"/>
          <w:b/>
          <w:bCs/>
          <w:sz w:val="20"/>
          <w:szCs w:val="20"/>
        </w:rPr>
        <w:t>,</w:t>
      </w:r>
      <w:r w:rsidR="0050107D" w:rsidRPr="005C35FB">
        <w:rPr>
          <w:rFonts w:ascii="Arial" w:hAnsi="Arial" w:cs="Arial"/>
          <w:b/>
          <w:bCs/>
          <w:sz w:val="20"/>
          <w:szCs w:val="20"/>
        </w:rPr>
        <w:t xml:space="preserve"> auditált</w:t>
      </w:r>
      <w:r w:rsidR="009B0D45">
        <w:rPr>
          <w:rFonts w:ascii="Arial" w:hAnsi="Arial" w:cs="Arial"/>
          <w:b/>
          <w:bCs/>
          <w:sz w:val="20"/>
          <w:szCs w:val="20"/>
        </w:rPr>
        <w:t xml:space="preserve"> adatokon alapuló</w:t>
      </w:r>
      <w:r w:rsidR="0050107D" w:rsidRPr="005C35FB">
        <w:rPr>
          <w:rFonts w:ascii="Arial" w:hAnsi="Arial" w:cs="Arial"/>
          <w:b/>
          <w:bCs/>
          <w:sz w:val="20"/>
          <w:szCs w:val="20"/>
        </w:rPr>
        <w:t xml:space="preserve"> jelentés</w:t>
      </w:r>
    </w:p>
    <w:p w14:paraId="0B8E769F" w14:textId="77777777" w:rsidR="00A82E2F" w:rsidRPr="00D71A64" w:rsidRDefault="00A82E2F" w:rsidP="00A82E2F">
      <w:pPr>
        <w:autoSpaceDE w:val="0"/>
        <w:autoSpaceDN w:val="0"/>
        <w:adjustRightInd w:val="0"/>
        <w:rPr>
          <w:rFonts w:ascii="Arial" w:hAnsi="Arial" w:cs="Arial"/>
          <w:bCs/>
          <w:sz w:val="20"/>
          <w:szCs w:val="20"/>
        </w:rPr>
      </w:pPr>
    </w:p>
    <w:p w14:paraId="4B7E19E2" w14:textId="3FC35725" w:rsidR="00AC6C1A" w:rsidRDefault="00CE0BD5" w:rsidP="00D069C5">
      <w:pPr>
        <w:autoSpaceDE w:val="0"/>
        <w:autoSpaceDN w:val="0"/>
        <w:adjustRightInd w:val="0"/>
        <w:jc w:val="both"/>
        <w:rPr>
          <w:rFonts w:ascii="Arial" w:hAnsi="Arial" w:cs="Arial"/>
          <w:sz w:val="20"/>
          <w:szCs w:val="20"/>
        </w:rPr>
      </w:pPr>
      <w:r w:rsidRPr="005C35FB">
        <w:rPr>
          <w:rFonts w:ascii="Arial" w:hAnsi="Arial" w:cs="Arial"/>
          <w:sz w:val="20"/>
          <w:szCs w:val="20"/>
        </w:rPr>
        <w:t>Minden negyedéves jelentést (</w:t>
      </w:r>
      <w:r w:rsidR="00060ECF" w:rsidRPr="005C35FB">
        <w:rPr>
          <w:rFonts w:ascii="Arial" w:hAnsi="Arial" w:cs="Arial"/>
          <w:sz w:val="20"/>
          <w:szCs w:val="20"/>
        </w:rPr>
        <w:t xml:space="preserve">PVF21A, PVF21B1, PVF21B2, PVF22A1, </w:t>
      </w:r>
      <w:r w:rsidRPr="005C35FB">
        <w:rPr>
          <w:rFonts w:ascii="Arial" w:hAnsi="Arial" w:cs="Arial"/>
          <w:sz w:val="20"/>
          <w:szCs w:val="20"/>
        </w:rPr>
        <w:t xml:space="preserve">20B, 20C, 21A, 21B, 21C, 21D, 21E, 21R, </w:t>
      </w:r>
      <w:r w:rsidR="00862253">
        <w:rPr>
          <w:rFonts w:ascii="Arial" w:hAnsi="Arial" w:cs="Arial"/>
          <w:sz w:val="20"/>
          <w:szCs w:val="20"/>
        </w:rPr>
        <w:t xml:space="preserve">21Z, </w:t>
      </w:r>
      <w:r w:rsidRPr="005C35FB">
        <w:rPr>
          <w:rFonts w:ascii="Arial" w:hAnsi="Arial" w:cs="Arial"/>
          <w:sz w:val="20"/>
          <w:szCs w:val="20"/>
        </w:rPr>
        <w:t>22A, 23C,</w:t>
      </w:r>
      <w:r w:rsidR="00717B20" w:rsidRPr="005C35FB">
        <w:rPr>
          <w:rFonts w:ascii="Arial" w:hAnsi="Arial" w:cs="Arial"/>
          <w:sz w:val="20"/>
          <w:szCs w:val="20"/>
        </w:rPr>
        <w:t xml:space="preserve"> </w:t>
      </w:r>
      <w:r w:rsidRPr="005C35FB">
        <w:rPr>
          <w:rFonts w:ascii="Arial" w:hAnsi="Arial" w:cs="Arial"/>
          <w:sz w:val="20"/>
          <w:szCs w:val="20"/>
        </w:rPr>
        <w:t>24E</w:t>
      </w:r>
      <w:r w:rsidR="007B7353" w:rsidRPr="005C35FB">
        <w:rPr>
          <w:rFonts w:ascii="Arial" w:hAnsi="Arial" w:cs="Arial"/>
          <w:sz w:val="20"/>
          <w:szCs w:val="20"/>
        </w:rPr>
        <w:t xml:space="preserve">, </w:t>
      </w:r>
      <w:r w:rsidR="008413DF" w:rsidRPr="005C35FB">
        <w:rPr>
          <w:rFonts w:ascii="Arial" w:hAnsi="Arial" w:cs="Arial"/>
          <w:sz w:val="20"/>
          <w:szCs w:val="20"/>
        </w:rPr>
        <w:t>NPET, NPEA, NPEB, FBET, FBEA, FBEB,</w:t>
      </w:r>
      <w:r w:rsidRPr="005C35FB">
        <w:rPr>
          <w:rFonts w:ascii="Arial" w:hAnsi="Arial" w:cs="Arial"/>
          <w:sz w:val="20"/>
          <w:szCs w:val="20"/>
        </w:rPr>
        <w:t xml:space="preserve"> 24F,</w:t>
      </w:r>
      <w:r w:rsidR="00E56FF5" w:rsidRPr="005C35FB">
        <w:rPr>
          <w:rFonts w:ascii="Arial" w:hAnsi="Arial" w:cs="Arial"/>
          <w:sz w:val="20"/>
          <w:szCs w:val="20"/>
        </w:rPr>
        <w:t xml:space="preserve"> 24G,</w:t>
      </w:r>
      <w:r w:rsidRPr="005C35FB">
        <w:rPr>
          <w:rFonts w:ascii="Arial" w:hAnsi="Arial" w:cs="Arial"/>
          <w:sz w:val="20"/>
          <w:szCs w:val="20"/>
        </w:rPr>
        <w:t xml:space="preserve"> </w:t>
      </w:r>
      <w:r w:rsidR="007B7353" w:rsidRPr="005C35FB">
        <w:rPr>
          <w:rFonts w:ascii="Arial" w:hAnsi="Arial" w:cs="Arial"/>
          <w:sz w:val="20"/>
          <w:szCs w:val="20"/>
        </w:rPr>
        <w:t xml:space="preserve">24I, </w:t>
      </w:r>
      <w:r w:rsidRPr="005C35FB">
        <w:rPr>
          <w:rFonts w:ascii="Arial" w:hAnsi="Arial" w:cs="Arial"/>
          <w:sz w:val="20"/>
          <w:szCs w:val="20"/>
        </w:rPr>
        <w:t>25A, 25B, 25C, 27AA, 27AB</w:t>
      </w:r>
      <w:r w:rsidR="003829F6" w:rsidRPr="005C35FB">
        <w:rPr>
          <w:rFonts w:ascii="Arial" w:hAnsi="Arial" w:cs="Arial"/>
          <w:sz w:val="20"/>
          <w:szCs w:val="20"/>
        </w:rPr>
        <w:t xml:space="preserve"> kódú táblák</w:t>
      </w:r>
      <w:r w:rsidRPr="005C35FB">
        <w:rPr>
          <w:rFonts w:ascii="Arial" w:hAnsi="Arial" w:cs="Arial"/>
          <w:sz w:val="20"/>
          <w:szCs w:val="20"/>
        </w:rPr>
        <w:t>)</w:t>
      </w:r>
      <w:r w:rsidR="002F0E0E" w:rsidRPr="005C35FB">
        <w:rPr>
          <w:rFonts w:ascii="Arial" w:hAnsi="Arial" w:cs="Arial"/>
          <w:sz w:val="20"/>
          <w:szCs w:val="20"/>
        </w:rPr>
        <w:t xml:space="preserve"> </w:t>
      </w:r>
      <w:r w:rsidRPr="005C35FB">
        <w:rPr>
          <w:rFonts w:ascii="Arial" w:hAnsi="Arial" w:cs="Arial"/>
          <w:sz w:val="20"/>
          <w:szCs w:val="20"/>
        </w:rPr>
        <w:t>az auditált adatokkal is meg kell küldeni a</w:t>
      </w:r>
      <w:r w:rsidR="00B12CD5" w:rsidRPr="005C35FB">
        <w:rPr>
          <w:rFonts w:ascii="Arial" w:hAnsi="Arial" w:cs="Arial"/>
          <w:sz w:val="20"/>
          <w:szCs w:val="20"/>
        </w:rPr>
        <w:t>z MNB-</w:t>
      </w:r>
      <w:r w:rsidRPr="005C35FB">
        <w:rPr>
          <w:rFonts w:ascii="Arial" w:hAnsi="Arial" w:cs="Arial"/>
          <w:sz w:val="20"/>
          <w:szCs w:val="20"/>
        </w:rPr>
        <w:t>nek.</w:t>
      </w:r>
    </w:p>
    <w:p w14:paraId="70CE9EE8" w14:textId="49A9500D" w:rsidR="00AC6C1A" w:rsidRPr="00AC6C1A" w:rsidRDefault="00AC6C1A" w:rsidP="00653F82">
      <w:pPr>
        <w:pStyle w:val="Cmsor2"/>
        <w:jc w:val="center"/>
      </w:pPr>
    </w:p>
    <w:sectPr w:rsidR="00AC6C1A" w:rsidRPr="00AC6C1A" w:rsidSect="002954A6">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59943" w14:textId="77777777" w:rsidR="009A5278" w:rsidRDefault="009A5278" w:rsidP="007610A6">
      <w:r>
        <w:separator/>
      </w:r>
    </w:p>
  </w:endnote>
  <w:endnote w:type="continuationSeparator" w:id="0">
    <w:p w14:paraId="401E62CB" w14:textId="77777777" w:rsidR="009A5278" w:rsidRDefault="009A5278" w:rsidP="007610A6">
      <w:r>
        <w:continuationSeparator/>
      </w:r>
    </w:p>
  </w:endnote>
  <w:endnote w:type="continuationNotice" w:id="1">
    <w:p w14:paraId="4709D4CC" w14:textId="77777777" w:rsidR="009A5278" w:rsidRDefault="009A5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1651" w14:textId="77777777" w:rsidR="002F37F0" w:rsidRDefault="002F37F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8CF88" w14:textId="77777777" w:rsidR="009A5278" w:rsidRDefault="009A5278" w:rsidP="007610A6">
      <w:r>
        <w:separator/>
      </w:r>
    </w:p>
  </w:footnote>
  <w:footnote w:type="continuationSeparator" w:id="0">
    <w:p w14:paraId="5E48DC32" w14:textId="77777777" w:rsidR="009A5278" w:rsidRDefault="009A5278" w:rsidP="007610A6">
      <w:r>
        <w:continuationSeparator/>
      </w:r>
    </w:p>
  </w:footnote>
  <w:footnote w:type="continuationNotice" w:id="1">
    <w:p w14:paraId="6D1BC0C8" w14:textId="77777777" w:rsidR="009A5278" w:rsidRDefault="009A52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8E1B" w14:textId="77777777" w:rsidR="002F37F0" w:rsidRDefault="002F37F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3D51"/>
    <w:multiLevelType w:val="hybridMultilevel"/>
    <w:tmpl w:val="448E9136"/>
    <w:lvl w:ilvl="0" w:tplc="D4CC1F46">
      <w:start w:val="2020"/>
      <w:numFmt w:val="bullet"/>
      <w:lvlText w:val="-"/>
      <w:lvlJc w:val="left"/>
      <w:pPr>
        <w:ind w:left="405" w:hanging="360"/>
      </w:pPr>
      <w:rPr>
        <w:rFonts w:ascii="Calibri" w:eastAsiaTheme="minorHAnsi" w:hAnsi="Calibri" w:cs="Calibri" w:hint="default"/>
      </w:rPr>
    </w:lvl>
    <w:lvl w:ilvl="1" w:tplc="040E0003">
      <w:start w:val="1"/>
      <w:numFmt w:val="bullet"/>
      <w:lvlText w:val="o"/>
      <w:lvlJc w:val="left"/>
      <w:pPr>
        <w:ind w:left="1125" w:hanging="360"/>
      </w:pPr>
      <w:rPr>
        <w:rFonts w:ascii="Courier New" w:hAnsi="Courier New" w:cs="Courier New" w:hint="default"/>
      </w:rPr>
    </w:lvl>
    <w:lvl w:ilvl="2" w:tplc="040E0005">
      <w:start w:val="1"/>
      <w:numFmt w:val="bullet"/>
      <w:lvlText w:val=""/>
      <w:lvlJc w:val="left"/>
      <w:pPr>
        <w:ind w:left="1845" w:hanging="360"/>
      </w:pPr>
      <w:rPr>
        <w:rFonts w:ascii="Wingdings" w:hAnsi="Wingdings" w:hint="default"/>
      </w:rPr>
    </w:lvl>
    <w:lvl w:ilvl="3" w:tplc="040E0001">
      <w:start w:val="1"/>
      <w:numFmt w:val="bullet"/>
      <w:lvlText w:val=""/>
      <w:lvlJc w:val="left"/>
      <w:pPr>
        <w:ind w:left="2565" w:hanging="360"/>
      </w:pPr>
      <w:rPr>
        <w:rFonts w:ascii="Symbol" w:hAnsi="Symbol" w:hint="default"/>
      </w:rPr>
    </w:lvl>
    <w:lvl w:ilvl="4" w:tplc="040E0003">
      <w:start w:val="1"/>
      <w:numFmt w:val="bullet"/>
      <w:lvlText w:val="o"/>
      <w:lvlJc w:val="left"/>
      <w:pPr>
        <w:ind w:left="3285" w:hanging="360"/>
      </w:pPr>
      <w:rPr>
        <w:rFonts w:ascii="Courier New" w:hAnsi="Courier New" w:cs="Courier New" w:hint="default"/>
      </w:rPr>
    </w:lvl>
    <w:lvl w:ilvl="5" w:tplc="040E0005">
      <w:start w:val="1"/>
      <w:numFmt w:val="bullet"/>
      <w:lvlText w:val=""/>
      <w:lvlJc w:val="left"/>
      <w:pPr>
        <w:ind w:left="4005" w:hanging="360"/>
      </w:pPr>
      <w:rPr>
        <w:rFonts w:ascii="Wingdings" w:hAnsi="Wingdings" w:hint="default"/>
      </w:rPr>
    </w:lvl>
    <w:lvl w:ilvl="6" w:tplc="040E0001">
      <w:start w:val="1"/>
      <w:numFmt w:val="bullet"/>
      <w:lvlText w:val=""/>
      <w:lvlJc w:val="left"/>
      <w:pPr>
        <w:ind w:left="4725" w:hanging="360"/>
      </w:pPr>
      <w:rPr>
        <w:rFonts w:ascii="Symbol" w:hAnsi="Symbol" w:hint="default"/>
      </w:rPr>
    </w:lvl>
    <w:lvl w:ilvl="7" w:tplc="040E0003">
      <w:start w:val="1"/>
      <w:numFmt w:val="bullet"/>
      <w:lvlText w:val="o"/>
      <w:lvlJc w:val="left"/>
      <w:pPr>
        <w:ind w:left="5445" w:hanging="360"/>
      </w:pPr>
      <w:rPr>
        <w:rFonts w:ascii="Courier New" w:hAnsi="Courier New" w:cs="Courier New" w:hint="default"/>
      </w:rPr>
    </w:lvl>
    <w:lvl w:ilvl="8" w:tplc="040E0005">
      <w:start w:val="1"/>
      <w:numFmt w:val="bullet"/>
      <w:lvlText w:val=""/>
      <w:lvlJc w:val="left"/>
      <w:pPr>
        <w:ind w:left="6165" w:hanging="360"/>
      </w:pPr>
      <w:rPr>
        <w:rFonts w:ascii="Wingdings" w:hAnsi="Wingdings" w:hint="default"/>
      </w:rPr>
    </w:lvl>
  </w:abstractNum>
  <w:abstractNum w:abstractNumId="1" w15:restartNumberingAfterBreak="0">
    <w:nsid w:val="099E364B"/>
    <w:multiLevelType w:val="hybridMultilevel"/>
    <w:tmpl w:val="6E7AB46E"/>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BD6139C"/>
    <w:multiLevelType w:val="hybridMultilevel"/>
    <w:tmpl w:val="08D89E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721520E"/>
    <w:multiLevelType w:val="hybridMultilevel"/>
    <w:tmpl w:val="2DDA6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AE97251"/>
    <w:multiLevelType w:val="multilevel"/>
    <w:tmpl w:val="52B09AD6"/>
    <w:lvl w:ilvl="0">
      <w:start w:val="1"/>
      <w:numFmt w:val="low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E97050C"/>
    <w:multiLevelType w:val="hybridMultilevel"/>
    <w:tmpl w:val="96222DFC"/>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04B5BD7"/>
    <w:multiLevelType w:val="hybridMultilevel"/>
    <w:tmpl w:val="065C3E98"/>
    <w:lvl w:ilvl="0" w:tplc="C172D106">
      <w:start w:val="1"/>
      <w:numFmt w:val="ordin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18A45AF"/>
    <w:multiLevelType w:val="hybridMultilevel"/>
    <w:tmpl w:val="6464CDF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12"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A173CF"/>
    <w:multiLevelType w:val="hybridMultilevel"/>
    <w:tmpl w:val="3A80A7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C516193"/>
    <w:multiLevelType w:val="hybridMultilevel"/>
    <w:tmpl w:val="2C2CF9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18"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19" w15:restartNumberingAfterBreak="0">
    <w:nsid w:val="6BB009F9"/>
    <w:multiLevelType w:val="hybridMultilevel"/>
    <w:tmpl w:val="7902E680"/>
    <w:lvl w:ilvl="0" w:tplc="6A9EB9B4">
      <w:start w:val="1"/>
      <w:numFmt w:val="lowerRoman"/>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E5C1EF3"/>
    <w:multiLevelType w:val="hybridMultilevel"/>
    <w:tmpl w:val="F2484D82"/>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6FF56B6E"/>
    <w:multiLevelType w:val="hybridMultilevel"/>
    <w:tmpl w:val="20C207A2"/>
    <w:lvl w:ilvl="0" w:tplc="82B00026">
      <w:start w:val="2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num w:numId="1" w16cid:durableId="1577863722">
    <w:abstractNumId w:val="15"/>
  </w:num>
  <w:num w:numId="2" w16cid:durableId="1568303195">
    <w:abstractNumId w:val="4"/>
  </w:num>
  <w:num w:numId="3" w16cid:durableId="67926963">
    <w:abstractNumId w:val="14"/>
  </w:num>
  <w:num w:numId="4" w16cid:durableId="818113927">
    <w:abstractNumId w:val="2"/>
  </w:num>
  <w:num w:numId="5" w16cid:durableId="295376500">
    <w:abstractNumId w:val="18"/>
  </w:num>
  <w:num w:numId="6" w16cid:durableId="734936265">
    <w:abstractNumId w:val="22"/>
  </w:num>
  <w:num w:numId="7" w16cid:durableId="1506440313">
    <w:abstractNumId w:val="3"/>
  </w:num>
  <w:num w:numId="8" w16cid:durableId="133450504">
    <w:abstractNumId w:val="7"/>
  </w:num>
  <w:num w:numId="9" w16cid:durableId="712146791">
    <w:abstractNumId w:val="11"/>
  </w:num>
  <w:num w:numId="10" w16cid:durableId="1822427119">
    <w:abstractNumId w:val="21"/>
  </w:num>
  <w:num w:numId="11" w16cid:durableId="580454185">
    <w:abstractNumId w:val="17"/>
  </w:num>
  <w:num w:numId="12" w16cid:durableId="1361248663">
    <w:abstractNumId w:val="16"/>
  </w:num>
  <w:num w:numId="13" w16cid:durableId="1830555837">
    <w:abstractNumId w:val="6"/>
  </w:num>
  <w:num w:numId="14" w16cid:durableId="2141914383">
    <w:abstractNumId w:val="19"/>
  </w:num>
  <w:num w:numId="15" w16cid:durableId="306011002">
    <w:abstractNumId w:val="8"/>
  </w:num>
  <w:num w:numId="16" w16cid:durableId="1062093536">
    <w:abstractNumId w:val="5"/>
  </w:num>
  <w:num w:numId="17" w16cid:durableId="1266571630">
    <w:abstractNumId w:val="0"/>
  </w:num>
  <w:num w:numId="18" w16cid:durableId="928584582">
    <w:abstractNumId w:val="0"/>
  </w:num>
  <w:num w:numId="19" w16cid:durableId="691147981">
    <w:abstractNumId w:val="20"/>
  </w:num>
  <w:num w:numId="20" w16cid:durableId="635986570">
    <w:abstractNumId w:val="13"/>
  </w:num>
  <w:num w:numId="21" w16cid:durableId="1044598385">
    <w:abstractNumId w:val="12"/>
  </w:num>
  <w:num w:numId="22" w16cid:durableId="20712730">
    <w:abstractNumId w:val="9"/>
  </w:num>
  <w:num w:numId="23" w16cid:durableId="714811232">
    <w:abstractNumId w:val="10"/>
  </w:num>
  <w:num w:numId="24" w16cid:durableId="241722472">
    <w:abstractNumId w:val="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BD5"/>
    <w:rsid w:val="000000BE"/>
    <w:rsid w:val="00000137"/>
    <w:rsid w:val="000004D6"/>
    <w:rsid w:val="00000F82"/>
    <w:rsid w:val="000011AA"/>
    <w:rsid w:val="0000154E"/>
    <w:rsid w:val="000039D2"/>
    <w:rsid w:val="00003A7D"/>
    <w:rsid w:val="00003C21"/>
    <w:rsid w:val="0000498E"/>
    <w:rsid w:val="000051F8"/>
    <w:rsid w:val="00005F89"/>
    <w:rsid w:val="00006946"/>
    <w:rsid w:val="00007EBF"/>
    <w:rsid w:val="00011A83"/>
    <w:rsid w:val="0001273E"/>
    <w:rsid w:val="00013DCB"/>
    <w:rsid w:val="0001473A"/>
    <w:rsid w:val="00014850"/>
    <w:rsid w:val="00015212"/>
    <w:rsid w:val="00016870"/>
    <w:rsid w:val="000172CB"/>
    <w:rsid w:val="000205D4"/>
    <w:rsid w:val="0002077A"/>
    <w:rsid w:val="00020DD7"/>
    <w:rsid w:val="00020E98"/>
    <w:rsid w:val="0002164A"/>
    <w:rsid w:val="000216D4"/>
    <w:rsid w:val="00021F7B"/>
    <w:rsid w:val="000223F9"/>
    <w:rsid w:val="000228BC"/>
    <w:rsid w:val="00023635"/>
    <w:rsid w:val="00023A5F"/>
    <w:rsid w:val="00023B6F"/>
    <w:rsid w:val="00023C4E"/>
    <w:rsid w:val="00026825"/>
    <w:rsid w:val="000277EA"/>
    <w:rsid w:val="00027948"/>
    <w:rsid w:val="000308F3"/>
    <w:rsid w:val="0003199D"/>
    <w:rsid w:val="00033354"/>
    <w:rsid w:val="00034853"/>
    <w:rsid w:val="00035231"/>
    <w:rsid w:val="0003537D"/>
    <w:rsid w:val="00035A96"/>
    <w:rsid w:val="00035CB4"/>
    <w:rsid w:val="00040289"/>
    <w:rsid w:val="00041255"/>
    <w:rsid w:val="00041578"/>
    <w:rsid w:val="0004258E"/>
    <w:rsid w:val="00042A57"/>
    <w:rsid w:val="000452C7"/>
    <w:rsid w:val="000468E3"/>
    <w:rsid w:val="00047035"/>
    <w:rsid w:val="000470ED"/>
    <w:rsid w:val="00047E4D"/>
    <w:rsid w:val="00050213"/>
    <w:rsid w:val="00050319"/>
    <w:rsid w:val="000522D9"/>
    <w:rsid w:val="00052E69"/>
    <w:rsid w:val="00053309"/>
    <w:rsid w:val="00054864"/>
    <w:rsid w:val="00054DA5"/>
    <w:rsid w:val="00055B74"/>
    <w:rsid w:val="00055E79"/>
    <w:rsid w:val="00056F2C"/>
    <w:rsid w:val="00057461"/>
    <w:rsid w:val="0005781C"/>
    <w:rsid w:val="00057A77"/>
    <w:rsid w:val="00060ECF"/>
    <w:rsid w:val="00061440"/>
    <w:rsid w:val="00061C0C"/>
    <w:rsid w:val="000624A8"/>
    <w:rsid w:val="00062770"/>
    <w:rsid w:val="0006372F"/>
    <w:rsid w:val="00064181"/>
    <w:rsid w:val="000647EB"/>
    <w:rsid w:val="00065A87"/>
    <w:rsid w:val="00067C52"/>
    <w:rsid w:val="00070E76"/>
    <w:rsid w:val="00071D8F"/>
    <w:rsid w:val="0007202A"/>
    <w:rsid w:val="00073437"/>
    <w:rsid w:val="000736C0"/>
    <w:rsid w:val="00074060"/>
    <w:rsid w:val="000747A4"/>
    <w:rsid w:val="00074BE2"/>
    <w:rsid w:val="00075D35"/>
    <w:rsid w:val="0007669F"/>
    <w:rsid w:val="00076C86"/>
    <w:rsid w:val="00076DF4"/>
    <w:rsid w:val="000773A9"/>
    <w:rsid w:val="00077D26"/>
    <w:rsid w:val="00081B4F"/>
    <w:rsid w:val="000821EC"/>
    <w:rsid w:val="00084AE3"/>
    <w:rsid w:val="00085069"/>
    <w:rsid w:val="00087C9E"/>
    <w:rsid w:val="00090C10"/>
    <w:rsid w:val="000937BF"/>
    <w:rsid w:val="00094594"/>
    <w:rsid w:val="00096582"/>
    <w:rsid w:val="00096CB5"/>
    <w:rsid w:val="000A2B9E"/>
    <w:rsid w:val="000A2C30"/>
    <w:rsid w:val="000A3564"/>
    <w:rsid w:val="000A6448"/>
    <w:rsid w:val="000A6E37"/>
    <w:rsid w:val="000A7B3C"/>
    <w:rsid w:val="000A7B82"/>
    <w:rsid w:val="000B24ED"/>
    <w:rsid w:val="000B46E3"/>
    <w:rsid w:val="000B5D88"/>
    <w:rsid w:val="000C2AC6"/>
    <w:rsid w:val="000C32EF"/>
    <w:rsid w:val="000C36CF"/>
    <w:rsid w:val="000C40E9"/>
    <w:rsid w:val="000C43E4"/>
    <w:rsid w:val="000C5C88"/>
    <w:rsid w:val="000C6620"/>
    <w:rsid w:val="000C6CCD"/>
    <w:rsid w:val="000C7FB3"/>
    <w:rsid w:val="000D2B6D"/>
    <w:rsid w:val="000D2D72"/>
    <w:rsid w:val="000D2F6B"/>
    <w:rsid w:val="000D2F81"/>
    <w:rsid w:val="000D3CA0"/>
    <w:rsid w:val="000D4229"/>
    <w:rsid w:val="000D447F"/>
    <w:rsid w:val="000D567B"/>
    <w:rsid w:val="000D5A50"/>
    <w:rsid w:val="000D6800"/>
    <w:rsid w:val="000D69D6"/>
    <w:rsid w:val="000D7803"/>
    <w:rsid w:val="000E0F5D"/>
    <w:rsid w:val="000E3CA1"/>
    <w:rsid w:val="000E53F0"/>
    <w:rsid w:val="000E5503"/>
    <w:rsid w:val="000E6154"/>
    <w:rsid w:val="000E61E7"/>
    <w:rsid w:val="000E73A0"/>
    <w:rsid w:val="000E7BC4"/>
    <w:rsid w:val="000E7D1A"/>
    <w:rsid w:val="000F11CA"/>
    <w:rsid w:val="000F1FC8"/>
    <w:rsid w:val="000F3776"/>
    <w:rsid w:val="000F3A90"/>
    <w:rsid w:val="000F3F83"/>
    <w:rsid w:val="000F61F8"/>
    <w:rsid w:val="000F6B5E"/>
    <w:rsid w:val="000F74C3"/>
    <w:rsid w:val="00100235"/>
    <w:rsid w:val="0010049C"/>
    <w:rsid w:val="00101FBE"/>
    <w:rsid w:val="00103807"/>
    <w:rsid w:val="00105902"/>
    <w:rsid w:val="0010764A"/>
    <w:rsid w:val="00111321"/>
    <w:rsid w:val="00111A9C"/>
    <w:rsid w:val="00114869"/>
    <w:rsid w:val="00115A71"/>
    <w:rsid w:val="00120C88"/>
    <w:rsid w:val="00121576"/>
    <w:rsid w:val="00121A92"/>
    <w:rsid w:val="00122B6A"/>
    <w:rsid w:val="00122F50"/>
    <w:rsid w:val="00123AB3"/>
    <w:rsid w:val="00125086"/>
    <w:rsid w:val="00125E81"/>
    <w:rsid w:val="001267FE"/>
    <w:rsid w:val="0012722D"/>
    <w:rsid w:val="00127594"/>
    <w:rsid w:val="001304A7"/>
    <w:rsid w:val="00130C77"/>
    <w:rsid w:val="00132E7A"/>
    <w:rsid w:val="001347BA"/>
    <w:rsid w:val="00135FAF"/>
    <w:rsid w:val="001366F3"/>
    <w:rsid w:val="001373D5"/>
    <w:rsid w:val="00140AA1"/>
    <w:rsid w:val="00145010"/>
    <w:rsid w:val="00145C21"/>
    <w:rsid w:val="0014766A"/>
    <w:rsid w:val="00150FAA"/>
    <w:rsid w:val="0015125C"/>
    <w:rsid w:val="0015144E"/>
    <w:rsid w:val="00151E54"/>
    <w:rsid w:val="001539DC"/>
    <w:rsid w:val="0015410A"/>
    <w:rsid w:val="00155709"/>
    <w:rsid w:val="00155A7B"/>
    <w:rsid w:val="0015660B"/>
    <w:rsid w:val="00156C5B"/>
    <w:rsid w:val="001571DC"/>
    <w:rsid w:val="001609DC"/>
    <w:rsid w:val="0016294A"/>
    <w:rsid w:val="001638D4"/>
    <w:rsid w:val="001638F3"/>
    <w:rsid w:val="00163B8B"/>
    <w:rsid w:val="00165200"/>
    <w:rsid w:val="00165450"/>
    <w:rsid w:val="001654AF"/>
    <w:rsid w:val="00165797"/>
    <w:rsid w:val="00165C12"/>
    <w:rsid w:val="00166F6E"/>
    <w:rsid w:val="00167AB7"/>
    <w:rsid w:val="001701AA"/>
    <w:rsid w:val="00170804"/>
    <w:rsid w:val="00170D81"/>
    <w:rsid w:val="00174ADE"/>
    <w:rsid w:val="00174C49"/>
    <w:rsid w:val="00176408"/>
    <w:rsid w:val="00177A33"/>
    <w:rsid w:val="00177F3B"/>
    <w:rsid w:val="00180B41"/>
    <w:rsid w:val="001814B8"/>
    <w:rsid w:val="00184EA4"/>
    <w:rsid w:val="00185EB7"/>
    <w:rsid w:val="00187EF5"/>
    <w:rsid w:val="001901C4"/>
    <w:rsid w:val="00190F9B"/>
    <w:rsid w:val="001912DF"/>
    <w:rsid w:val="00191523"/>
    <w:rsid w:val="00192D95"/>
    <w:rsid w:val="001938AB"/>
    <w:rsid w:val="001962E1"/>
    <w:rsid w:val="001A044D"/>
    <w:rsid w:val="001A17DF"/>
    <w:rsid w:val="001A2117"/>
    <w:rsid w:val="001A2946"/>
    <w:rsid w:val="001A2E15"/>
    <w:rsid w:val="001A45EF"/>
    <w:rsid w:val="001A4DFE"/>
    <w:rsid w:val="001A5C8F"/>
    <w:rsid w:val="001A629D"/>
    <w:rsid w:val="001A7BE7"/>
    <w:rsid w:val="001B079D"/>
    <w:rsid w:val="001B30E0"/>
    <w:rsid w:val="001B31F2"/>
    <w:rsid w:val="001B3DD4"/>
    <w:rsid w:val="001B4D28"/>
    <w:rsid w:val="001B4EED"/>
    <w:rsid w:val="001B5CA1"/>
    <w:rsid w:val="001B78D3"/>
    <w:rsid w:val="001C10CC"/>
    <w:rsid w:val="001C17E0"/>
    <w:rsid w:val="001C38ED"/>
    <w:rsid w:val="001C4538"/>
    <w:rsid w:val="001C5624"/>
    <w:rsid w:val="001C6DD6"/>
    <w:rsid w:val="001C763F"/>
    <w:rsid w:val="001C7C97"/>
    <w:rsid w:val="001D1DA9"/>
    <w:rsid w:val="001D28E4"/>
    <w:rsid w:val="001D6507"/>
    <w:rsid w:val="001E0406"/>
    <w:rsid w:val="001E06D1"/>
    <w:rsid w:val="001E16BC"/>
    <w:rsid w:val="001E39D3"/>
    <w:rsid w:val="001E6AAB"/>
    <w:rsid w:val="001E7C28"/>
    <w:rsid w:val="001F08CA"/>
    <w:rsid w:val="001F1BB5"/>
    <w:rsid w:val="001F2316"/>
    <w:rsid w:val="001F2BE1"/>
    <w:rsid w:val="001F30FF"/>
    <w:rsid w:val="001F3E09"/>
    <w:rsid w:val="001F3F27"/>
    <w:rsid w:val="001F63E7"/>
    <w:rsid w:val="001F6BB4"/>
    <w:rsid w:val="001F7B15"/>
    <w:rsid w:val="001F7B2A"/>
    <w:rsid w:val="001F7B39"/>
    <w:rsid w:val="0020036F"/>
    <w:rsid w:val="00201876"/>
    <w:rsid w:val="00202C89"/>
    <w:rsid w:val="00204DD4"/>
    <w:rsid w:val="00205697"/>
    <w:rsid w:val="00205D1E"/>
    <w:rsid w:val="00207790"/>
    <w:rsid w:val="00207EB4"/>
    <w:rsid w:val="002112F9"/>
    <w:rsid w:val="002122F4"/>
    <w:rsid w:val="00212E5B"/>
    <w:rsid w:val="00214021"/>
    <w:rsid w:val="00214E5E"/>
    <w:rsid w:val="00214EB3"/>
    <w:rsid w:val="00215126"/>
    <w:rsid w:val="0021671C"/>
    <w:rsid w:val="0021740B"/>
    <w:rsid w:val="00220A3F"/>
    <w:rsid w:val="002213CF"/>
    <w:rsid w:val="00221A5E"/>
    <w:rsid w:val="00223A95"/>
    <w:rsid w:val="00224147"/>
    <w:rsid w:val="00225EB4"/>
    <w:rsid w:val="00226B93"/>
    <w:rsid w:val="00227A6F"/>
    <w:rsid w:val="0023064C"/>
    <w:rsid w:val="0023378B"/>
    <w:rsid w:val="0023383B"/>
    <w:rsid w:val="00233ABA"/>
    <w:rsid w:val="00234296"/>
    <w:rsid w:val="00235CCD"/>
    <w:rsid w:val="0024039C"/>
    <w:rsid w:val="00242C30"/>
    <w:rsid w:val="00244B21"/>
    <w:rsid w:val="0024539A"/>
    <w:rsid w:val="00245940"/>
    <w:rsid w:val="00246F25"/>
    <w:rsid w:val="00251192"/>
    <w:rsid w:val="00251C21"/>
    <w:rsid w:val="00252666"/>
    <w:rsid w:val="00253D2E"/>
    <w:rsid w:val="00255447"/>
    <w:rsid w:val="00261A8D"/>
    <w:rsid w:val="00261C59"/>
    <w:rsid w:val="00261CD3"/>
    <w:rsid w:val="0026247D"/>
    <w:rsid w:val="00262B68"/>
    <w:rsid w:val="00263079"/>
    <w:rsid w:val="0026465B"/>
    <w:rsid w:val="00265853"/>
    <w:rsid w:val="00265859"/>
    <w:rsid w:val="0026599B"/>
    <w:rsid w:val="0026619A"/>
    <w:rsid w:val="00266AE7"/>
    <w:rsid w:val="0026778A"/>
    <w:rsid w:val="00270C01"/>
    <w:rsid w:val="00270F4B"/>
    <w:rsid w:val="00273C2A"/>
    <w:rsid w:val="00274AC2"/>
    <w:rsid w:val="00275A31"/>
    <w:rsid w:val="00276B3F"/>
    <w:rsid w:val="00277046"/>
    <w:rsid w:val="00277892"/>
    <w:rsid w:val="00277C3E"/>
    <w:rsid w:val="00281F8B"/>
    <w:rsid w:val="00283480"/>
    <w:rsid w:val="002834BC"/>
    <w:rsid w:val="00283A45"/>
    <w:rsid w:val="00284E37"/>
    <w:rsid w:val="0028557C"/>
    <w:rsid w:val="00286694"/>
    <w:rsid w:val="00290903"/>
    <w:rsid w:val="00290904"/>
    <w:rsid w:val="002910E7"/>
    <w:rsid w:val="00292435"/>
    <w:rsid w:val="002938C7"/>
    <w:rsid w:val="002954A6"/>
    <w:rsid w:val="00296518"/>
    <w:rsid w:val="00296B11"/>
    <w:rsid w:val="002A1573"/>
    <w:rsid w:val="002A21D9"/>
    <w:rsid w:val="002A2339"/>
    <w:rsid w:val="002A45BB"/>
    <w:rsid w:val="002A45E7"/>
    <w:rsid w:val="002A5325"/>
    <w:rsid w:val="002B07B5"/>
    <w:rsid w:val="002B25D9"/>
    <w:rsid w:val="002B31E1"/>
    <w:rsid w:val="002B4086"/>
    <w:rsid w:val="002B44A4"/>
    <w:rsid w:val="002B4733"/>
    <w:rsid w:val="002B569A"/>
    <w:rsid w:val="002B5C11"/>
    <w:rsid w:val="002B6C11"/>
    <w:rsid w:val="002C0291"/>
    <w:rsid w:val="002C0CE6"/>
    <w:rsid w:val="002C1289"/>
    <w:rsid w:val="002C14A1"/>
    <w:rsid w:val="002C22B4"/>
    <w:rsid w:val="002C5626"/>
    <w:rsid w:val="002C62AD"/>
    <w:rsid w:val="002D0124"/>
    <w:rsid w:val="002D0691"/>
    <w:rsid w:val="002D2283"/>
    <w:rsid w:val="002D2476"/>
    <w:rsid w:val="002D3341"/>
    <w:rsid w:val="002D3C2C"/>
    <w:rsid w:val="002D4FFC"/>
    <w:rsid w:val="002D6663"/>
    <w:rsid w:val="002E13BF"/>
    <w:rsid w:val="002E1D36"/>
    <w:rsid w:val="002E2C16"/>
    <w:rsid w:val="002E4D50"/>
    <w:rsid w:val="002E72A3"/>
    <w:rsid w:val="002F0E0E"/>
    <w:rsid w:val="002F1A4B"/>
    <w:rsid w:val="002F37F0"/>
    <w:rsid w:val="002F55F6"/>
    <w:rsid w:val="002F600A"/>
    <w:rsid w:val="002F6056"/>
    <w:rsid w:val="002F69BC"/>
    <w:rsid w:val="002F79F4"/>
    <w:rsid w:val="003012C1"/>
    <w:rsid w:val="003019ED"/>
    <w:rsid w:val="00305EB3"/>
    <w:rsid w:val="00305EEB"/>
    <w:rsid w:val="0030614E"/>
    <w:rsid w:val="003061F6"/>
    <w:rsid w:val="0031017A"/>
    <w:rsid w:val="0031019E"/>
    <w:rsid w:val="00312C67"/>
    <w:rsid w:val="00313401"/>
    <w:rsid w:val="00314B6C"/>
    <w:rsid w:val="00315312"/>
    <w:rsid w:val="0031664F"/>
    <w:rsid w:val="0032014B"/>
    <w:rsid w:val="003208B8"/>
    <w:rsid w:val="003230EC"/>
    <w:rsid w:val="003256EB"/>
    <w:rsid w:val="0032652D"/>
    <w:rsid w:val="0033124A"/>
    <w:rsid w:val="003313E3"/>
    <w:rsid w:val="0033155A"/>
    <w:rsid w:val="00331830"/>
    <w:rsid w:val="00333FC0"/>
    <w:rsid w:val="0033562C"/>
    <w:rsid w:val="00335737"/>
    <w:rsid w:val="003378D6"/>
    <w:rsid w:val="00340950"/>
    <w:rsid w:val="00341DF3"/>
    <w:rsid w:val="0034290B"/>
    <w:rsid w:val="00343B67"/>
    <w:rsid w:val="00344463"/>
    <w:rsid w:val="003446A3"/>
    <w:rsid w:val="00344784"/>
    <w:rsid w:val="0034650E"/>
    <w:rsid w:val="00346938"/>
    <w:rsid w:val="00346ABC"/>
    <w:rsid w:val="00347325"/>
    <w:rsid w:val="0035058F"/>
    <w:rsid w:val="003506E6"/>
    <w:rsid w:val="00350D9C"/>
    <w:rsid w:val="00351307"/>
    <w:rsid w:val="00355259"/>
    <w:rsid w:val="00355488"/>
    <w:rsid w:val="003559E0"/>
    <w:rsid w:val="00355DAC"/>
    <w:rsid w:val="00356407"/>
    <w:rsid w:val="00356BB4"/>
    <w:rsid w:val="00356DE0"/>
    <w:rsid w:val="0036054D"/>
    <w:rsid w:val="0036062C"/>
    <w:rsid w:val="00361EA8"/>
    <w:rsid w:val="0036238D"/>
    <w:rsid w:val="00364622"/>
    <w:rsid w:val="003675A6"/>
    <w:rsid w:val="00367A93"/>
    <w:rsid w:val="00367D29"/>
    <w:rsid w:val="00370F0B"/>
    <w:rsid w:val="00370FBD"/>
    <w:rsid w:val="00371BFF"/>
    <w:rsid w:val="00372AA3"/>
    <w:rsid w:val="00372CA5"/>
    <w:rsid w:val="00372EAD"/>
    <w:rsid w:val="003730CD"/>
    <w:rsid w:val="00374C39"/>
    <w:rsid w:val="00374D9D"/>
    <w:rsid w:val="00376B2B"/>
    <w:rsid w:val="00376BC7"/>
    <w:rsid w:val="00376DD1"/>
    <w:rsid w:val="003800BC"/>
    <w:rsid w:val="003800E7"/>
    <w:rsid w:val="0038033F"/>
    <w:rsid w:val="003829F6"/>
    <w:rsid w:val="00383260"/>
    <w:rsid w:val="00385EC1"/>
    <w:rsid w:val="00390AAF"/>
    <w:rsid w:val="00390C39"/>
    <w:rsid w:val="00390D68"/>
    <w:rsid w:val="00394020"/>
    <w:rsid w:val="003950B0"/>
    <w:rsid w:val="00395910"/>
    <w:rsid w:val="003978C9"/>
    <w:rsid w:val="003A016C"/>
    <w:rsid w:val="003A17A9"/>
    <w:rsid w:val="003A232A"/>
    <w:rsid w:val="003A2824"/>
    <w:rsid w:val="003A2F37"/>
    <w:rsid w:val="003A308A"/>
    <w:rsid w:val="003A538D"/>
    <w:rsid w:val="003A5C67"/>
    <w:rsid w:val="003A5E93"/>
    <w:rsid w:val="003A66A4"/>
    <w:rsid w:val="003B2865"/>
    <w:rsid w:val="003B38D9"/>
    <w:rsid w:val="003B3924"/>
    <w:rsid w:val="003B780D"/>
    <w:rsid w:val="003C1630"/>
    <w:rsid w:val="003C3F50"/>
    <w:rsid w:val="003C5AA9"/>
    <w:rsid w:val="003C6136"/>
    <w:rsid w:val="003C77DD"/>
    <w:rsid w:val="003C7D9A"/>
    <w:rsid w:val="003D0219"/>
    <w:rsid w:val="003D0773"/>
    <w:rsid w:val="003D0B22"/>
    <w:rsid w:val="003D0D5C"/>
    <w:rsid w:val="003D1BD9"/>
    <w:rsid w:val="003D3BE0"/>
    <w:rsid w:val="003D52A4"/>
    <w:rsid w:val="003D6DF6"/>
    <w:rsid w:val="003D796D"/>
    <w:rsid w:val="003E12B6"/>
    <w:rsid w:val="003E204F"/>
    <w:rsid w:val="003E3AA5"/>
    <w:rsid w:val="003E3B3A"/>
    <w:rsid w:val="003E4857"/>
    <w:rsid w:val="003E6473"/>
    <w:rsid w:val="003F229D"/>
    <w:rsid w:val="003F29A3"/>
    <w:rsid w:val="003F4310"/>
    <w:rsid w:val="003F5C58"/>
    <w:rsid w:val="003F646E"/>
    <w:rsid w:val="00401A31"/>
    <w:rsid w:val="00402D93"/>
    <w:rsid w:val="00403050"/>
    <w:rsid w:val="0040339F"/>
    <w:rsid w:val="004036F7"/>
    <w:rsid w:val="00407D07"/>
    <w:rsid w:val="0041095F"/>
    <w:rsid w:val="0041274E"/>
    <w:rsid w:val="00413FC1"/>
    <w:rsid w:val="00414678"/>
    <w:rsid w:val="00415537"/>
    <w:rsid w:val="00415A31"/>
    <w:rsid w:val="004161D0"/>
    <w:rsid w:val="00416B48"/>
    <w:rsid w:val="00420B26"/>
    <w:rsid w:val="004217B5"/>
    <w:rsid w:val="004221C9"/>
    <w:rsid w:val="00425799"/>
    <w:rsid w:val="00425879"/>
    <w:rsid w:val="00425BD7"/>
    <w:rsid w:val="0042624A"/>
    <w:rsid w:val="004270D3"/>
    <w:rsid w:val="00427A98"/>
    <w:rsid w:val="004311DE"/>
    <w:rsid w:val="00431FB5"/>
    <w:rsid w:val="00433B07"/>
    <w:rsid w:val="00434037"/>
    <w:rsid w:val="004351A7"/>
    <w:rsid w:val="00435E62"/>
    <w:rsid w:val="00436B1A"/>
    <w:rsid w:val="00436BCE"/>
    <w:rsid w:val="004407A6"/>
    <w:rsid w:val="004433AC"/>
    <w:rsid w:val="00443B4D"/>
    <w:rsid w:val="004454CC"/>
    <w:rsid w:val="004471BE"/>
    <w:rsid w:val="0044768F"/>
    <w:rsid w:val="00452773"/>
    <w:rsid w:val="00452993"/>
    <w:rsid w:val="00453134"/>
    <w:rsid w:val="0045356E"/>
    <w:rsid w:val="00454ABE"/>
    <w:rsid w:val="00456486"/>
    <w:rsid w:val="00457222"/>
    <w:rsid w:val="00460307"/>
    <w:rsid w:val="00461107"/>
    <w:rsid w:val="004653E4"/>
    <w:rsid w:val="0046722D"/>
    <w:rsid w:val="00467F26"/>
    <w:rsid w:val="00470160"/>
    <w:rsid w:val="00470724"/>
    <w:rsid w:val="00470CCB"/>
    <w:rsid w:val="004729BE"/>
    <w:rsid w:val="00474097"/>
    <w:rsid w:val="004747DA"/>
    <w:rsid w:val="004756E8"/>
    <w:rsid w:val="00475F3F"/>
    <w:rsid w:val="0047643E"/>
    <w:rsid w:val="00476F1E"/>
    <w:rsid w:val="004773FE"/>
    <w:rsid w:val="00480455"/>
    <w:rsid w:val="0048158F"/>
    <w:rsid w:val="00481CE4"/>
    <w:rsid w:val="00482E65"/>
    <w:rsid w:val="004836B2"/>
    <w:rsid w:val="00484B2C"/>
    <w:rsid w:val="004876DC"/>
    <w:rsid w:val="00491153"/>
    <w:rsid w:val="00491470"/>
    <w:rsid w:val="00491D9B"/>
    <w:rsid w:val="00493A74"/>
    <w:rsid w:val="0049483C"/>
    <w:rsid w:val="004959C3"/>
    <w:rsid w:val="0049647A"/>
    <w:rsid w:val="00496EE1"/>
    <w:rsid w:val="004A126E"/>
    <w:rsid w:val="004A2008"/>
    <w:rsid w:val="004A27B9"/>
    <w:rsid w:val="004A4669"/>
    <w:rsid w:val="004A4FA9"/>
    <w:rsid w:val="004A57D8"/>
    <w:rsid w:val="004B14E3"/>
    <w:rsid w:val="004B1931"/>
    <w:rsid w:val="004B2943"/>
    <w:rsid w:val="004B3495"/>
    <w:rsid w:val="004B3B46"/>
    <w:rsid w:val="004B3E29"/>
    <w:rsid w:val="004B41D4"/>
    <w:rsid w:val="004B5232"/>
    <w:rsid w:val="004B591F"/>
    <w:rsid w:val="004B6C0C"/>
    <w:rsid w:val="004B79AF"/>
    <w:rsid w:val="004C084F"/>
    <w:rsid w:val="004C1210"/>
    <w:rsid w:val="004C1579"/>
    <w:rsid w:val="004C19A7"/>
    <w:rsid w:val="004C5607"/>
    <w:rsid w:val="004C57EE"/>
    <w:rsid w:val="004C6C06"/>
    <w:rsid w:val="004C71FC"/>
    <w:rsid w:val="004C7F09"/>
    <w:rsid w:val="004D1665"/>
    <w:rsid w:val="004D2FCE"/>
    <w:rsid w:val="004D3398"/>
    <w:rsid w:val="004D493B"/>
    <w:rsid w:val="004D4BC5"/>
    <w:rsid w:val="004D4C9A"/>
    <w:rsid w:val="004D7263"/>
    <w:rsid w:val="004D75A2"/>
    <w:rsid w:val="004D7AA5"/>
    <w:rsid w:val="004E1293"/>
    <w:rsid w:val="004E217F"/>
    <w:rsid w:val="004E2802"/>
    <w:rsid w:val="004E3484"/>
    <w:rsid w:val="004E54FE"/>
    <w:rsid w:val="004F01CF"/>
    <w:rsid w:val="004F0AEE"/>
    <w:rsid w:val="004F0B9C"/>
    <w:rsid w:val="004F3D69"/>
    <w:rsid w:val="004F497A"/>
    <w:rsid w:val="004F5ECA"/>
    <w:rsid w:val="004F6B40"/>
    <w:rsid w:val="004F7087"/>
    <w:rsid w:val="0050107D"/>
    <w:rsid w:val="00501473"/>
    <w:rsid w:val="00501C4C"/>
    <w:rsid w:val="00503AED"/>
    <w:rsid w:val="00504AC6"/>
    <w:rsid w:val="00512B0C"/>
    <w:rsid w:val="00512D2B"/>
    <w:rsid w:val="00514532"/>
    <w:rsid w:val="0051650C"/>
    <w:rsid w:val="00517496"/>
    <w:rsid w:val="0051799F"/>
    <w:rsid w:val="00520CFF"/>
    <w:rsid w:val="00522F22"/>
    <w:rsid w:val="00523029"/>
    <w:rsid w:val="005231D9"/>
    <w:rsid w:val="00523403"/>
    <w:rsid w:val="005234E0"/>
    <w:rsid w:val="005236FD"/>
    <w:rsid w:val="00524589"/>
    <w:rsid w:val="00525026"/>
    <w:rsid w:val="00525AE3"/>
    <w:rsid w:val="0052686E"/>
    <w:rsid w:val="005268C1"/>
    <w:rsid w:val="0053137C"/>
    <w:rsid w:val="00531A23"/>
    <w:rsid w:val="00531EA2"/>
    <w:rsid w:val="00532CF7"/>
    <w:rsid w:val="00533CC0"/>
    <w:rsid w:val="005348B4"/>
    <w:rsid w:val="00534DA0"/>
    <w:rsid w:val="005363B4"/>
    <w:rsid w:val="00537D25"/>
    <w:rsid w:val="005408E0"/>
    <w:rsid w:val="00540BBF"/>
    <w:rsid w:val="00540ED6"/>
    <w:rsid w:val="005416CF"/>
    <w:rsid w:val="005418EB"/>
    <w:rsid w:val="00542BA4"/>
    <w:rsid w:val="00542CB0"/>
    <w:rsid w:val="00544C2E"/>
    <w:rsid w:val="00545617"/>
    <w:rsid w:val="00545983"/>
    <w:rsid w:val="00545BB4"/>
    <w:rsid w:val="00547289"/>
    <w:rsid w:val="005502A9"/>
    <w:rsid w:val="005513E4"/>
    <w:rsid w:val="0055183C"/>
    <w:rsid w:val="00554185"/>
    <w:rsid w:val="0055480D"/>
    <w:rsid w:val="00554A4A"/>
    <w:rsid w:val="005576C0"/>
    <w:rsid w:val="00560F9F"/>
    <w:rsid w:val="00562173"/>
    <w:rsid w:val="00565562"/>
    <w:rsid w:val="005658FE"/>
    <w:rsid w:val="00566211"/>
    <w:rsid w:val="0056653D"/>
    <w:rsid w:val="005668BD"/>
    <w:rsid w:val="00567BA8"/>
    <w:rsid w:val="00571FB5"/>
    <w:rsid w:val="00575407"/>
    <w:rsid w:val="00576A21"/>
    <w:rsid w:val="00576D83"/>
    <w:rsid w:val="00577510"/>
    <w:rsid w:val="00577CD6"/>
    <w:rsid w:val="00580D2D"/>
    <w:rsid w:val="00581579"/>
    <w:rsid w:val="005815AA"/>
    <w:rsid w:val="00581674"/>
    <w:rsid w:val="00582DA0"/>
    <w:rsid w:val="00582F73"/>
    <w:rsid w:val="00583525"/>
    <w:rsid w:val="00583662"/>
    <w:rsid w:val="0058421C"/>
    <w:rsid w:val="005843C6"/>
    <w:rsid w:val="005844B4"/>
    <w:rsid w:val="00585025"/>
    <w:rsid w:val="0058587C"/>
    <w:rsid w:val="00585E95"/>
    <w:rsid w:val="005874AD"/>
    <w:rsid w:val="005907B2"/>
    <w:rsid w:val="00590DCE"/>
    <w:rsid w:val="0059109B"/>
    <w:rsid w:val="00591B93"/>
    <w:rsid w:val="00594544"/>
    <w:rsid w:val="0059461E"/>
    <w:rsid w:val="005947EF"/>
    <w:rsid w:val="005949EC"/>
    <w:rsid w:val="00594D3D"/>
    <w:rsid w:val="00594F5E"/>
    <w:rsid w:val="0059601D"/>
    <w:rsid w:val="0059690D"/>
    <w:rsid w:val="00596FAE"/>
    <w:rsid w:val="00597F34"/>
    <w:rsid w:val="005A0004"/>
    <w:rsid w:val="005A04B9"/>
    <w:rsid w:val="005A13E0"/>
    <w:rsid w:val="005A2911"/>
    <w:rsid w:val="005A3758"/>
    <w:rsid w:val="005A37FA"/>
    <w:rsid w:val="005A5A52"/>
    <w:rsid w:val="005A5E18"/>
    <w:rsid w:val="005B09B5"/>
    <w:rsid w:val="005B11E4"/>
    <w:rsid w:val="005B259A"/>
    <w:rsid w:val="005B2A33"/>
    <w:rsid w:val="005B34A5"/>
    <w:rsid w:val="005B3722"/>
    <w:rsid w:val="005B3D43"/>
    <w:rsid w:val="005B3F82"/>
    <w:rsid w:val="005B4DF2"/>
    <w:rsid w:val="005B540E"/>
    <w:rsid w:val="005B5DA4"/>
    <w:rsid w:val="005B7904"/>
    <w:rsid w:val="005C0A32"/>
    <w:rsid w:val="005C15AF"/>
    <w:rsid w:val="005C1811"/>
    <w:rsid w:val="005C2E0B"/>
    <w:rsid w:val="005C2EC1"/>
    <w:rsid w:val="005C3296"/>
    <w:rsid w:val="005C35FB"/>
    <w:rsid w:val="005C3E0E"/>
    <w:rsid w:val="005C3FC2"/>
    <w:rsid w:val="005C5595"/>
    <w:rsid w:val="005C5998"/>
    <w:rsid w:val="005D0A33"/>
    <w:rsid w:val="005D1C2D"/>
    <w:rsid w:val="005D2837"/>
    <w:rsid w:val="005D57F9"/>
    <w:rsid w:val="005D6048"/>
    <w:rsid w:val="005E0314"/>
    <w:rsid w:val="005E044D"/>
    <w:rsid w:val="005E1503"/>
    <w:rsid w:val="005E18E6"/>
    <w:rsid w:val="005E2F73"/>
    <w:rsid w:val="005E355C"/>
    <w:rsid w:val="005E3F73"/>
    <w:rsid w:val="005E405E"/>
    <w:rsid w:val="005E4173"/>
    <w:rsid w:val="005E4B6E"/>
    <w:rsid w:val="005E6359"/>
    <w:rsid w:val="005E6992"/>
    <w:rsid w:val="005F16B1"/>
    <w:rsid w:val="005F23A8"/>
    <w:rsid w:val="005F2685"/>
    <w:rsid w:val="005F2DF9"/>
    <w:rsid w:val="005F3ACA"/>
    <w:rsid w:val="005F42CF"/>
    <w:rsid w:val="005F4E98"/>
    <w:rsid w:val="00600558"/>
    <w:rsid w:val="00600837"/>
    <w:rsid w:val="006034E9"/>
    <w:rsid w:val="00603ECA"/>
    <w:rsid w:val="0060515B"/>
    <w:rsid w:val="00606E07"/>
    <w:rsid w:val="00607946"/>
    <w:rsid w:val="006079CB"/>
    <w:rsid w:val="00607F6A"/>
    <w:rsid w:val="006106A9"/>
    <w:rsid w:val="00611350"/>
    <w:rsid w:val="0061149F"/>
    <w:rsid w:val="00611FF0"/>
    <w:rsid w:val="00613074"/>
    <w:rsid w:val="00613F99"/>
    <w:rsid w:val="0061491D"/>
    <w:rsid w:val="006159BD"/>
    <w:rsid w:val="00616D03"/>
    <w:rsid w:val="00620F48"/>
    <w:rsid w:val="006220D4"/>
    <w:rsid w:val="00623815"/>
    <w:rsid w:val="00625649"/>
    <w:rsid w:val="00625667"/>
    <w:rsid w:val="00630B16"/>
    <w:rsid w:val="00631B27"/>
    <w:rsid w:val="00631D9E"/>
    <w:rsid w:val="00632E22"/>
    <w:rsid w:val="006353C7"/>
    <w:rsid w:val="00637293"/>
    <w:rsid w:val="006402A3"/>
    <w:rsid w:val="00640C10"/>
    <w:rsid w:val="00642333"/>
    <w:rsid w:val="00642DB3"/>
    <w:rsid w:val="0064380F"/>
    <w:rsid w:val="0064475B"/>
    <w:rsid w:val="00644806"/>
    <w:rsid w:val="00644ACA"/>
    <w:rsid w:val="006451C0"/>
    <w:rsid w:val="00647C61"/>
    <w:rsid w:val="00651B8F"/>
    <w:rsid w:val="0065251F"/>
    <w:rsid w:val="00653563"/>
    <w:rsid w:val="00653F82"/>
    <w:rsid w:val="006558EC"/>
    <w:rsid w:val="00655DF6"/>
    <w:rsid w:val="006573FB"/>
    <w:rsid w:val="006601A0"/>
    <w:rsid w:val="00661B1D"/>
    <w:rsid w:val="0066239F"/>
    <w:rsid w:val="006630D5"/>
    <w:rsid w:val="0066368D"/>
    <w:rsid w:val="00664299"/>
    <w:rsid w:val="00664505"/>
    <w:rsid w:val="00665FCA"/>
    <w:rsid w:val="006663CA"/>
    <w:rsid w:val="00667ABC"/>
    <w:rsid w:val="00667C4C"/>
    <w:rsid w:val="00667DE3"/>
    <w:rsid w:val="00671EFA"/>
    <w:rsid w:val="0067238D"/>
    <w:rsid w:val="00672E64"/>
    <w:rsid w:val="006736B4"/>
    <w:rsid w:val="006739C3"/>
    <w:rsid w:val="00674931"/>
    <w:rsid w:val="006757DE"/>
    <w:rsid w:val="00676ED3"/>
    <w:rsid w:val="00677C81"/>
    <w:rsid w:val="00677CB0"/>
    <w:rsid w:val="006803B9"/>
    <w:rsid w:val="006805AF"/>
    <w:rsid w:val="0068070E"/>
    <w:rsid w:val="00680CB7"/>
    <w:rsid w:val="00681BDA"/>
    <w:rsid w:val="006852D3"/>
    <w:rsid w:val="00685E26"/>
    <w:rsid w:val="00685FB6"/>
    <w:rsid w:val="00687D3A"/>
    <w:rsid w:val="00687E82"/>
    <w:rsid w:val="006906CC"/>
    <w:rsid w:val="006908AA"/>
    <w:rsid w:val="00692135"/>
    <w:rsid w:val="006931C6"/>
    <w:rsid w:val="006939F6"/>
    <w:rsid w:val="00693E20"/>
    <w:rsid w:val="006945C5"/>
    <w:rsid w:val="00695F0B"/>
    <w:rsid w:val="00696479"/>
    <w:rsid w:val="006A2F82"/>
    <w:rsid w:val="006A555F"/>
    <w:rsid w:val="006A5AAD"/>
    <w:rsid w:val="006A5E82"/>
    <w:rsid w:val="006A6447"/>
    <w:rsid w:val="006A6E2F"/>
    <w:rsid w:val="006B0DDB"/>
    <w:rsid w:val="006B132A"/>
    <w:rsid w:val="006B1958"/>
    <w:rsid w:val="006B1D0C"/>
    <w:rsid w:val="006B1FC7"/>
    <w:rsid w:val="006B3358"/>
    <w:rsid w:val="006B42D8"/>
    <w:rsid w:val="006B4E4B"/>
    <w:rsid w:val="006B5B26"/>
    <w:rsid w:val="006B7C60"/>
    <w:rsid w:val="006C009D"/>
    <w:rsid w:val="006C1CE1"/>
    <w:rsid w:val="006C1DC0"/>
    <w:rsid w:val="006C1E74"/>
    <w:rsid w:val="006C2DAC"/>
    <w:rsid w:val="006C41E1"/>
    <w:rsid w:val="006C459B"/>
    <w:rsid w:val="006D0928"/>
    <w:rsid w:val="006D16BD"/>
    <w:rsid w:val="006D1D71"/>
    <w:rsid w:val="006D1F4F"/>
    <w:rsid w:val="006D2487"/>
    <w:rsid w:val="006D3587"/>
    <w:rsid w:val="006D5242"/>
    <w:rsid w:val="006D5BB7"/>
    <w:rsid w:val="006D734E"/>
    <w:rsid w:val="006E2281"/>
    <w:rsid w:val="006E241F"/>
    <w:rsid w:val="006E355B"/>
    <w:rsid w:val="006E4664"/>
    <w:rsid w:val="006E4D53"/>
    <w:rsid w:val="006E4F06"/>
    <w:rsid w:val="006E5730"/>
    <w:rsid w:val="006E5822"/>
    <w:rsid w:val="006E5BA3"/>
    <w:rsid w:val="006E6BF0"/>
    <w:rsid w:val="006E72DB"/>
    <w:rsid w:val="006E77A9"/>
    <w:rsid w:val="006E78B9"/>
    <w:rsid w:val="006F05DD"/>
    <w:rsid w:val="006F2806"/>
    <w:rsid w:val="006F2BEA"/>
    <w:rsid w:val="006F48AE"/>
    <w:rsid w:val="006F63CE"/>
    <w:rsid w:val="006F669D"/>
    <w:rsid w:val="00700623"/>
    <w:rsid w:val="00700ED9"/>
    <w:rsid w:val="00701285"/>
    <w:rsid w:val="0070226D"/>
    <w:rsid w:val="00702F8C"/>
    <w:rsid w:val="007031DE"/>
    <w:rsid w:val="00703BE4"/>
    <w:rsid w:val="0070434E"/>
    <w:rsid w:val="007047F2"/>
    <w:rsid w:val="007055C1"/>
    <w:rsid w:val="007070F7"/>
    <w:rsid w:val="007076D7"/>
    <w:rsid w:val="007105F0"/>
    <w:rsid w:val="00710FB0"/>
    <w:rsid w:val="00711266"/>
    <w:rsid w:val="00711DED"/>
    <w:rsid w:val="007121ED"/>
    <w:rsid w:val="00712A70"/>
    <w:rsid w:val="00712B5A"/>
    <w:rsid w:val="00714C04"/>
    <w:rsid w:val="00716E04"/>
    <w:rsid w:val="00717B20"/>
    <w:rsid w:val="007203EE"/>
    <w:rsid w:val="007213C9"/>
    <w:rsid w:val="00722ED4"/>
    <w:rsid w:val="00722F1C"/>
    <w:rsid w:val="00724136"/>
    <w:rsid w:val="00725380"/>
    <w:rsid w:val="0072539B"/>
    <w:rsid w:val="00726B34"/>
    <w:rsid w:val="00726C35"/>
    <w:rsid w:val="00726D5F"/>
    <w:rsid w:val="00727E35"/>
    <w:rsid w:val="0073070C"/>
    <w:rsid w:val="00731028"/>
    <w:rsid w:val="00733390"/>
    <w:rsid w:val="007351DC"/>
    <w:rsid w:val="0073588D"/>
    <w:rsid w:val="00737239"/>
    <w:rsid w:val="00737CE9"/>
    <w:rsid w:val="00744469"/>
    <w:rsid w:val="00744E5B"/>
    <w:rsid w:val="00745198"/>
    <w:rsid w:val="0074577D"/>
    <w:rsid w:val="00745DEC"/>
    <w:rsid w:val="00746FBC"/>
    <w:rsid w:val="007507D8"/>
    <w:rsid w:val="00750FC6"/>
    <w:rsid w:val="00751F57"/>
    <w:rsid w:val="00752C1E"/>
    <w:rsid w:val="00753418"/>
    <w:rsid w:val="0075485C"/>
    <w:rsid w:val="00755DEC"/>
    <w:rsid w:val="00755ED1"/>
    <w:rsid w:val="00756081"/>
    <w:rsid w:val="0075795F"/>
    <w:rsid w:val="00757B56"/>
    <w:rsid w:val="0076088D"/>
    <w:rsid w:val="007610A6"/>
    <w:rsid w:val="007642C2"/>
    <w:rsid w:val="0076591B"/>
    <w:rsid w:val="007710D5"/>
    <w:rsid w:val="00771CF0"/>
    <w:rsid w:val="00772262"/>
    <w:rsid w:val="00773E16"/>
    <w:rsid w:val="00774636"/>
    <w:rsid w:val="0077647D"/>
    <w:rsid w:val="00776F74"/>
    <w:rsid w:val="007770D4"/>
    <w:rsid w:val="007805B0"/>
    <w:rsid w:val="007806DB"/>
    <w:rsid w:val="0078116D"/>
    <w:rsid w:val="0078313E"/>
    <w:rsid w:val="00783173"/>
    <w:rsid w:val="00784B8E"/>
    <w:rsid w:val="00784F5C"/>
    <w:rsid w:val="00786006"/>
    <w:rsid w:val="0078638A"/>
    <w:rsid w:val="00787DFF"/>
    <w:rsid w:val="00790E72"/>
    <w:rsid w:val="007919DF"/>
    <w:rsid w:val="00791C98"/>
    <w:rsid w:val="007928E5"/>
    <w:rsid w:val="00792DB3"/>
    <w:rsid w:val="00794133"/>
    <w:rsid w:val="00795056"/>
    <w:rsid w:val="007972B6"/>
    <w:rsid w:val="007976EB"/>
    <w:rsid w:val="007977EB"/>
    <w:rsid w:val="00797D73"/>
    <w:rsid w:val="00797ED3"/>
    <w:rsid w:val="007A10F2"/>
    <w:rsid w:val="007A19FE"/>
    <w:rsid w:val="007A1DD7"/>
    <w:rsid w:val="007A25C5"/>
    <w:rsid w:val="007A3E41"/>
    <w:rsid w:val="007A3EAA"/>
    <w:rsid w:val="007A402F"/>
    <w:rsid w:val="007A51CA"/>
    <w:rsid w:val="007A59DB"/>
    <w:rsid w:val="007A75D2"/>
    <w:rsid w:val="007A7E73"/>
    <w:rsid w:val="007A7F39"/>
    <w:rsid w:val="007B0358"/>
    <w:rsid w:val="007B0850"/>
    <w:rsid w:val="007B154F"/>
    <w:rsid w:val="007B1ECB"/>
    <w:rsid w:val="007B34A6"/>
    <w:rsid w:val="007B6B4D"/>
    <w:rsid w:val="007B7353"/>
    <w:rsid w:val="007B7428"/>
    <w:rsid w:val="007B75A0"/>
    <w:rsid w:val="007B79B2"/>
    <w:rsid w:val="007C3E45"/>
    <w:rsid w:val="007C5444"/>
    <w:rsid w:val="007C5482"/>
    <w:rsid w:val="007C6782"/>
    <w:rsid w:val="007C6E52"/>
    <w:rsid w:val="007D056E"/>
    <w:rsid w:val="007D0591"/>
    <w:rsid w:val="007D33BA"/>
    <w:rsid w:val="007D407F"/>
    <w:rsid w:val="007D5F39"/>
    <w:rsid w:val="007D71C4"/>
    <w:rsid w:val="007D7386"/>
    <w:rsid w:val="007D73D1"/>
    <w:rsid w:val="007D7F80"/>
    <w:rsid w:val="007E1948"/>
    <w:rsid w:val="007E1BBD"/>
    <w:rsid w:val="007E3858"/>
    <w:rsid w:val="007E3872"/>
    <w:rsid w:val="007E3CE2"/>
    <w:rsid w:val="007E4263"/>
    <w:rsid w:val="007E44D7"/>
    <w:rsid w:val="007E4964"/>
    <w:rsid w:val="007E5444"/>
    <w:rsid w:val="007E631E"/>
    <w:rsid w:val="007E6972"/>
    <w:rsid w:val="007F3A5E"/>
    <w:rsid w:val="007F4B41"/>
    <w:rsid w:val="007F4BD6"/>
    <w:rsid w:val="007F5037"/>
    <w:rsid w:val="007F7289"/>
    <w:rsid w:val="007F7EFB"/>
    <w:rsid w:val="00800613"/>
    <w:rsid w:val="008014FE"/>
    <w:rsid w:val="00801C92"/>
    <w:rsid w:val="0080344B"/>
    <w:rsid w:val="00803B66"/>
    <w:rsid w:val="00804BCA"/>
    <w:rsid w:val="00805096"/>
    <w:rsid w:val="0080582E"/>
    <w:rsid w:val="00805BA8"/>
    <w:rsid w:val="0080605B"/>
    <w:rsid w:val="008065CD"/>
    <w:rsid w:val="0080759C"/>
    <w:rsid w:val="008105C0"/>
    <w:rsid w:val="008107C8"/>
    <w:rsid w:val="008109A0"/>
    <w:rsid w:val="0081168B"/>
    <w:rsid w:val="00811722"/>
    <w:rsid w:val="00813F91"/>
    <w:rsid w:val="0081427C"/>
    <w:rsid w:val="008163FF"/>
    <w:rsid w:val="00816436"/>
    <w:rsid w:val="00816584"/>
    <w:rsid w:val="00817AF9"/>
    <w:rsid w:val="00821CFC"/>
    <w:rsid w:val="0082346C"/>
    <w:rsid w:val="00824689"/>
    <w:rsid w:val="00824788"/>
    <w:rsid w:val="0082646D"/>
    <w:rsid w:val="0082709C"/>
    <w:rsid w:val="00830E50"/>
    <w:rsid w:val="00831662"/>
    <w:rsid w:val="00832EE9"/>
    <w:rsid w:val="0083413E"/>
    <w:rsid w:val="0083431F"/>
    <w:rsid w:val="00834ACB"/>
    <w:rsid w:val="00836A4F"/>
    <w:rsid w:val="00836A69"/>
    <w:rsid w:val="00836FDF"/>
    <w:rsid w:val="008379A3"/>
    <w:rsid w:val="00840B60"/>
    <w:rsid w:val="008413DF"/>
    <w:rsid w:val="00841B81"/>
    <w:rsid w:val="008428D6"/>
    <w:rsid w:val="008437CF"/>
    <w:rsid w:val="00843D70"/>
    <w:rsid w:val="00844CFD"/>
    <w:rsid w:val="00845232"/>
    <w:rsid w:val="0084709D"/>
    <w:rsid w:val="00851258"/>
    <w:rsid w:val="00852614"/>
    <w:rsid w:val="00852F17"/>
    <w:rsid w:val="00852F79"/>
    <w:rsid w:val="00853076"/>
    <w:rsid w:val="00853FCE"/>
    <w:rsid w:val="00854194"/>
    <w:rsid w:val="00854BED"/>
    <w:rsid w:val="008553CF"/>
    <w:rsid w:val="00857CB2"/>
    <w:rsid w:val="00861055"/>
    <w:rsid w:val="00861B57"/>
    <w:rsid w:val="00862253"/>
    <w:rsid w:val="00862321"/>
    <w:rsid w:val="0086242D"/>
    <w:rsid w:val="0086312E"/>
    <w:rsid w:val="00863CB0"/>
    <w:rsid w:val="008649FF"/>
    <w:rsid w:val="00864C1C"/>
    <w:rsid w:val="00864E33"/>
    <w:rsid w:val="00865ECE"/>
    <w:rsid w:val="00867211"/>
    <w:rsid w:val="0086731B"/>
    <w:rsid w:val="0087033F"/>
    <w:rsid w:val="00870868"/>
    <w:rsid w:val="00871128"/>
    <w:rsid w:val="008713FB"/>
    <w:rsid w:val="0087181B"/>
    <w:rsid w:val="00871F15"/>
    <w:rsid w:val="00872A01"/>
    <w:rsid w:val="008745FC"/>
    <w:rsid w:val="00875126"/>
    <w:rsid w:val="008762E4"/>
    <w:rsid w:val="00876537"/>
    <w:rsid w:val="00877824"/>
    <w:rsid w:val="008803DC"/>
    <w:rsid w:val="008818C0"/>
    <w:rsid w:val="00881C32"/>
    <w:rsid w:val="00884C43"/>
    <w:rsid w:val="00886C93"/>
    <w:rsid w:val="00887316"/>
    <w:rsid w:val="00887482"/>
    <w:rsid w:val="0089057B"/>
    <w:rsid w:val="00891132"/>
    <w:rsid w:val="00891C5B"/>
    <w:rsid w:val="008925ED"/>
    <w:rsid w:val="0089370E"/>
    <w:rsid w:val="00893E41"/>
    <w:rsid w:val="00893EAA"/>
    <w:rsid w:val="008943AF"/>
    <w:rsid w:val="00894678"/>
    <w:rsid w:val="00897109"/>
    <w:rsid w:val="00897156"/>
    <w:rsid w:val="008A0054"/>
    <w:rsid w:val="008A15EF"/>
    <w:rsid w:val="008A20A1"/>
    <w:rsid w:val="008A2395"/>
    <w:rsid w:val="008A33BB"/>
    <w:rsid w:val="008A5015"/>
    <w:rsid w:val="008A54E2"/>
    <w:rsid w:val="008A5C50"/>
    <w:rsid w:val="008A615B"/>
    <w:rsid w:val="008A6696"/>
    <w:rsid w:val="008B0039"/>
    <w:rsid w:val="008B0541"/>
    <w:rsid w:val="008B2863"/>
    <w:rsid w:val="008B30B9"/>
    <w:rsid w:val="008B359F"/>
    <w:rsid w:val="008B4564"/>
    <w:rsid w:val="008B65EB"/>
    <w:rsid w:val="008B706B"/>
    <w:rsid w:val="008B7B67"/>
    <w:rsid w:val="008C163B"/>
    <w:rsid w:val="008C31E2"/>
    <w:rsid w:val="008C547D"/>
    <w:rsid w:val="008C54B7"/>
    <w:rsid w:val="008C58FC"/>
    <w:rsid w:val="008C5B78"/>
    <w:rsid w:val="008C7480"/>
    <w:rsid w:val="008D203B"/>
    <w:rsid w:val="008D28A0"/>
    <w:rsid w:val="008D2E24"/>
    <w:rsid w:val="008D426A"/>
    <w:rsid w:val="008D5A4C"/>
    <w:rsid w:val="008E080C"/>
    <w:rsid w:val="008E092C"/>
    <w:rsid w:val="008E0BEF"/>
    <w:rsid w:val="008E15AF"/>
    <w:rsid w:val="008E3EA5"/>
    <w:rsid w:val="008F289C"/>
    <w:rsid w:val="008F2B65"/>
    <w:rsid w:val="008F375C"/>
    <w:rsid w:val="008F47FE"/>
    <w:rsid w:val="008F5FA5"/>
    <w:rsid w:val="008F6468"/>
    <w:rsid w:val="008F6DAA"/>
    <w:rsid w:val="00900431"/>
    <w:rsid w:val="0090060C"/>
    <w:rsid w:val="00900A41"/>
    <w:rsid w:val="009031E2"/>
    <w:rsid w:val="009059FA"/>
    <w:rsid w:val="009063E8"/>
    <w:rsid w:val="00907E51"/>
    <w:rsid w:val="00910110"/>
    <w:rsid w:val="00911F54"/>
    <w:rsid w:val="009120C3"/>
    <w:rsid w:val="00913F9A"/>
    <w:rsid w:val="00914452"/>
    <w:rsid w:val="00916B08"/>
    <w:rsid w:val="00917485"/>
    <w:rsid w:val="00917B35"/>
    <w:rsid w:val="00920269"/>
    <w:rsid w:val="009216DD"/>
    <w:rsid w:val="00921952"/>
    <w:rsid w:val="00921FD0"/>
    <w:rsid w:val="00922875"/>
    <w:rsid w:val="00923078"/>
    <w:rsid w:val="009230B3"/>
    <w:rsid w:val="00923AEB"/>
    <w:rsid w:val="00925D1B"/>
    <w:rsid w:val="00926FFE"/>
    <w:rsid w:val="00927411"/>
    <w:rsid w:val="009277B4"/>
    <w:rsid w:val="0093138A"/>
    <w:rsid w:val="00931807"/>
    <w:rsid w:val="00933560"/>
    <w:rsid w:val="009348D5"/>
    <w:rsid w:val="009363A4"/>
    <w:rsid w:val="00936615"/>
    <w:rsid w:val="00936783"/>
    <w:rsid w:val="00936A58"/>
    <w:rsid w:val="0094519F"/>
    <w:rsid w:val="0094565B"/>
    <w:rsid w:val="00945EAD"/>
    <w:rsid w:val="00946A67"/>
    <w:rsid w:val="00946DC5"/>
    <w:rsid w:val="00950057"/>
    <w:rsid w:val="00951E86"/>
    <w:rsid w:val="00952034"/>
    <w:rsid w:val="00953C63"/>
    <w:rsid w:val="00954FD6"/>
    <w:rsid w:val="0095504A"/>
    <w:rsid w:val="00955836"/>
    <w:rsid w:val="00955E33"/>
    <w:rsid w:val="009568B2"/>
    <w:rsid w:val="0095744A"/>
    <w:rsid w:val="00957AB2"/>
    <w:rsid w:val="00961516"/>
    <w:rsid w:val="009621C7"/>
    <w:rsid w:val="009621E6"/>
    <w:rsid w:val="0096220E"/>
    <w:rsid w:val="009622F6"/>
    <w:rsid w:val="0096262D"/>
    <w:rsid w:val="00963237"/>
    <w:rsid w:val="00963335"/>
    <w:rsid w:val="00963368"/>
    <w:rsid w:val="009638BE"/>
    <w:rsid w:val="00966B51"/>
    <w:rsid w:val="009671FC"/>
    <w:rsid w:val="0096773E"/>
    <w:rsid w:val="00967AA0"/>
    <w:rsid w:val="00967C26"/>
    <w:rsid w:val="009715FC"/>
    <w:rsid w:val="00973A43"/>
    <w:rsid w:val="0097417D"/>
    <w:rsid w:val="00977585"/>
    <w:rsid w:val="00977CD5"/>
    <w:rsid w:val="0098027D"/>
    <w:rsid w:val="009812A0"/>
    <w:rsid w:val="009835F2"/>
    <w:rsid w:val="0098394D"/>
    <w:rsid w:val="009845EC"/>
    <w:rsid w:val="00985B00"/>
    <w:rsid w:val="00986052"/>
    <w:rsid w:val="0098685D"/>
    <w:rsid w:val="00992B49"/>
    <w:rsid w:val="00992C76"/>
    <w:rsid w:val="009937A2"/>
    <w:rsid w:val="0099444D"/>
    <w:rsid w:val="009A07D7"/>
    <w:rsid w:val="009A1D27"/>
    <w:rsid w:val="009A45F4"/>
    <w:rsid w:val="009A5278"/>
    <w:rsid w:val="009A6EA7"/>
    <w:rsid w:val="009A6F75"/>
    <w:rsid w:val="009A7925"/>
    <w:rsid w:val="009A7EC1"/>
    <w:rsid w:val="009B0502"/>
    <w:rsid w:val="009B0D45"/>
    <w:rsid w:val="009B4925"/>
    <w:rsid w:val="009B58A9"/>
    <w:rsid w:val="009B66F6"/>
    <w:rsid w:val="009B78C2"/>
    <w:rsid w:val="009C0086"/>
    <w:rsid w:val="009C0502"/>
    <w:rsid w:val="009C06BE"/>
    <w:rsid w:val="009C16F5"/>
    <w:rsid w:val="009C1701"/>
    <w:rsid w:val="009C2770"/>
    <w:rsid w:val="009C4B15"/>
    <w:rsid w:val="009C4EC6"/>
    <w:rsid w:val="009C50EF"/>
    <w:rsid w:val="009C6563"/>
    <w:rsid w:val="009C7490"/>
    <w:rsid w:val="009D0514"/>
    <w:rsid w:val="009D096E"/>
    <w:rsid w:val="009D2401"/>
    <w:rsid w:val="009D430E"/>
    <w:rsid w:val="009D43B4"/>
    <w:rsid w:val="009D5344"/>
    <w:rsid w:val="009D7322"/>
    <w:rsid w:val="009D7825"/>
    <w:rsid w:val="009D796A"/>
    <w:rsid w:val="009E0CCC"/>
    <w:rsid w:val="009E1B13"/>
    <w:rsid w:val="009E3671"/>
    <w:rsid w:val="009E36D0"/>
    <w:rsid w:val="009E411D"/>
    <w:rsid w:val="009E4FF0"/>
    <w:rsid w:val="009E5A57"/>
    <w:rsid w:val="009E7C4F"/>
    <w:rsid w:val="009F03C1"/>
    <w:rsid w:val="009F0660"/>
    <w:rsid w:val="009F0B36"/>
    <w:rsid w:val="009F1140"/>
    <w:rsid w:val="009F1EE5"/>
    <w:rsid w:val="009F3CE7"/>
    <w:rsid w:val="009F4E74"/>
    <w:rsid w:val="009F60CC"/>
    <w:rsid w:val="009F77B3"/>
    <w:rsid w:val="00A00787"/>
    <w:rsid w:val="00A02BB9"/>
    <w:rsid w:val="00A02CF4"/>
    <w:rsid w:val="00A032F7"/>
    <w:rsid w:val="00A034FF"/>
    <w:rsid w:val="00A04EEC"/>
    <w:rsid w:val="00A05822"/>
    <w:rsid w:val="00A058B7"/>
    <w:rsid w:val="00A05B51"/>
    <w:rsid w:val="00A060B9"/>
    <w:rsid w:val="00A0643E"/>
    <w:rsid w:val="00A06DE6"/>
    <w:rsid w:val="00A06F34"/>
    <w:rsid w:val="00A070A2"/>
    <w:rsid w:val="00A10FDC"/>
    <w:rsid w:val="00A11AC7"/>
    <w:rsid w:val="00A11D36"/>
    <w:rsid w:val="00A12BDB"/>
    <w:rsid w:val="00A15264"/>
    <w:rsid w:val="00A1594E"/>
    <w:rsid w:val="00A163DB"/>
    <w:rsid w:val="00A228EE"/>
    <w:rsid w:val="00A24C78"/>
    <w:rsid w:val="00A24CA0"/>
    <w:rsid w:val="00A254BA"/>
    <w:rsid w:val="00A25A51"/>
    <w:rsid w:val="00A273D5"/>
    <w:rsid w:val="00A27A6D"/>
    <w:rsid w:val="00A3130D"/>
    <w:rsid w:val="00A322E4"/>
    <w:rsid w:val="00A34A08"/>
    <w:rsid w:val="00A352AD"/>
    <w:rsid w:val="00A359AB"/>
    <w:rsid w:val="00A36C80"/>
    <w:rsid w:val="00A401FD"/>
    <w:rsid w:val="00A44A8C"/>
    <w:rsid w:val="00A4656E"/>
    <w:rsid w:val="00A47CFB"/>
    <w:rsid w:val="00A51962"/>
    <w:rsid w:val="00A51AAC"/>
    <w:rsid w:val="00A5290E"/>
    <w:rsid w:val="00A53D46"/>
    <w:rsid w:val="00A5447C"/>
    <w:rsid w:val="00A55144"/>
    <w:rsid w:val="00A55874"/>
    <w:rsid w:val="00A5691D"/>
    <w:rsid w:val="00A5752A"/>
    <w:rsid w:val="00A578B8"/>
    <w:rsid w:val="00A57C93"/>
    <w:rsid w:val="00A600BA"/>
    <w:rsid w:val="00A60EF0"/>
    <w:rsid w:val="00A617B5"/>
    <w:rsid w:val="00A62347"/>
    <w:rsid w:val="00A6239F"/>
    <w:rsid w:val="00A6320F"/>
    <w:rsid w:val="00A63D92"/>
    <w:rsid w:val="00A64432"/>
    <w:rsid w:val="00A65242"/>
    <w:rsid w:val="00A65401"/>
    <w:rsid w:val="00A6619A"/>
    <w:rsid w:val="00A668D9"/>
    <w:rsid w:val="00A716FD"/>
    <w:rsid w:val="00A71BFA"/>
    <w:rsid w:val="00A72324"/>
    <w:rsid w:val="00A7251E"/>
    <w:rsid w:val="00A728B4"/>
    <w:rsid w:val="00A7305A"/>
    <w:rsid w:val="00A738AB"/>
    <w:rsid w:val="00A73ACD"/>
    <w:rsid w:val="00A74467"/>
    <w:rsid w:val="00A75370"/>
    <w:rsid w:val="00A758F4"/>
    <w:rsid w:val="00A76035"/>
    <w:rsid w:val="00A76140"/>
    <w:rsid w:val="00A76D25"/>
    <w:rsid w:val="00A771D7"/>
    <w:rsid w:val="00A81902"/>
    <w:rsid w:val="00A82BDB"/>
    <w:rsid w:val="00A82E2F"/>
    <w:rsid w:val="00A834EF"/>
    <w:rsid w:val="00A8354B"/>
    <w:rsid w:val="00A843C0"/>
    <w:rsid w:val="00A8472F"/>
    <w:rsid w:val="00A8592F"/>
    <w:rsid w:val="00A8688B"/>
    <w:rsid w:val="00A90011"/>
    <w:rsid w:val="00A91805"/>
    <w:rsid w:val="00A931CA"/>
    <w:rsid w:val="00A933B8"/>
    <w:rsid w:val="00A94278"/>
    <w:rsid w:val="00A96A67"/>
    <w:rsid w:val="00A9705C"/>
    <w:rsid w:val="00A97790"/>
    <w:rsid w:val="00A97D3A"/>
    <w:rsid w:val="00AA0C06"/>
    <w:rsid w:val="00AA1931"/>
    <w:rsid w:val="00AA211D"/>
    <w:rsid w:val="00AA3B22"/>
    <w:rsid w:val="00AA4868"/>
    <w:rsid w:val="00AA508B"/>
    <w:rsid w:val="00AA5A39"/>
    <w:rsid w:val="00AA7C96"/>
    <w:rsid w:val="00AB0B66"/>
    <w:rsid w:val="00AB1F16"/>
    <w:rsid w:val="00AB2CF6"/>
    <w:rsid w:val="00AB38E8"/>
    <w:rsid w:val="00AB4AF4"/>
    <w:rsid w:val="00AB5345"/>
    <w:rsid w:val="00AB7422"/>
    <w:rsid w:val="00AC0DE4"/>
    <w:rsid w:val="00AC237B"/>
    <w:rsid w:val="00AC3091"/>
    <w:rsid w:val="00AC3FD6"/>
    <w:rsid w:val="00AC4949"/>
    <w:rsid w:val="00AC5DC5"/>
    <w:rsid w:val="00AC6C1A"/>
    <w:rsid w:val="00AC7990"/>
    <w:rsid w:val="00AC7B4B"/>
    <w:rsid w:val="00AC7E6F"/>
    <w:rsid w:val="00AD189E"/>
    <w:rsid w:val="00AD22D1"/>
    <w:rsid w:val="00AD3FF2"/>
    <w:rsid w:val="00AD56AE"/>
    <w:rsid w:val="00AD62C8"/>
    <w:rsid w:val="00AE17A7"/>
    <w:rsid w:val="00AE1B71"/>
    <w:rsid w:val="00AE1DB8"/>
    <w:rsid w:val="00AE1E9E"/>
    <w:rsid w:val="00AE1F52"/>
    <w:rsid w:val="00AE2588"/>
    <w:rsid w:val="00AE6480"/>
    <w:rsid w:val="00AE6E9B"/>
    <w:rsid w:val="00AE7D4B"/>
    <w:rsid w:val="00AF0BDE"/>
    <w:rsid w:val="00AF0F0A"/>
    <w:rsid w:val="00AF168E"/>
    <w:rsid w:val="00AF1930"/>
    <w:rsid w:val="00AF27A2"/>
    <w:rsid w:val="00AF2ADA"/>
    <w:rsid w:val="00AF2C87"/>
    <w:rsid w:val="00AF398B"/>
    <w:rsid w:val="00AF471E"/>
    <w:rsid w:val="00AF5105"/>
    <w:rsid w:val="00AF5F16"/>
    <w:rsid w:val="00B00549"/>
    <w:rsid w:val="00B00BAC"/>
    <w:rsid w:val="00B02278"/>
    <w:rsid w:val="00B047CA"/>
    <w:rsid w:val="00B060DB"/>
    <w:rsid w:val="00B0680B"/>
    <w:rsid w:val="00B06A76"/>
    <w:rsid w:val="00B07228"/>
    <w:rsid w:val="00B07BD2"/>
    <w:rsid w:val="00B1208F"/>
    <w:rsid w:val="00B12B6D"/>
    <w:rsid w:val="00B12CD5"/>
    <w:rsid w:val="00B14357"/>
    <w:rsid w:val="00B14618"/>
    <w:rsid w:val="00B15E48"/>
    <w:rsid w:val="00B15F1B"/>
    <w:rsid w:val="00B17ABE"/>
    <w:rsid w:val="00B17E1C"/>
    <w:rsid w:val="00B213C3"/>
    <w:rsid w:val="00B226F5"/>
    <w:rsid w:val="00B2277A"/>
    <w:rsid w:val="00B227EB"/>
    <w:rsid w:val="00B239D2"/>
    <w:rsid w:val="00B24DEF"/>
    <w:rsid w:val="00B255F9"/>
    <w:rsid w:val="00B26678"/>
    <w:rsid w:val="00B26949"/>
    <w:rsid w:val="00B27789"/>
    <w:rsid w:val="00B30C4F"/>
    <w:rsid w:val="00B315DC"/>
    <w:rsid w:val="00B32AFD"/>
    <w:rsid w:val="00B32FB9"/>
    <w:rsid w:val="00B33F64"/>
    <w:rsid w:val="00B34573"/>
    <w:rsid w:val="00B35C6A"/>
    <w:rsid w:val="00B36E91"/>
    <w:rsid w:val="00B41074"/>
    <w:rsid w:val="00B4202B"/>
    <w:rsid w:val="00B456AE"/>
    <w:rsid w:val="00B45A8C"/>
    <w:rsid w:val="00B469B1"/>
    <w:rsid w:val="00B46D23"/>
    <w:rsid w:val="00B46FD9"/>
    <w:rsid w:val="00B478D5"/>
    <w:rsid w:val="00B50765"/>
    <w:rsid w:val="00B51183"/>
    <w:rsid w:val="00B54015"/>
    <w:rsid w:val="00B54F39"/>
    <w:rsid w:val="00B5526A"/>
    <w:rsid w:val="00B5551C"/>
    <w:rsid w:val="00B55FB1"/>
    <w:rsid w:val="00B56CD2"/>
    <w:rsid w:val="00B56F65"/>
    <w:rsid w:val="00B57870"/>
    <w:rsid w:val="00B57B18"/>
    <w:rsid w:val="00B60841"/>
    <w:rsid w:val="00B614BC"/>
    <w:rsid w:val="00B616A5"/>
    <w:rsid w:val="00B63340"/>
    <w:rsid w:val="00B65622"/>
    <w:rsid w:val="00B65B82"/>
    <w:rsid w:val="00B667B5"/>
    <w:rsid w:val="00B671EA"/>
    <w:rsid w:val="00B721C4"/>
    <w:rsid w:val="00B73950"/>
    <w:rsid w:val="00B748EB"/>
    <w:rsid w:val="00B74C5A"/>
    <w:rsid w:val="00B762E5"/>
    <w:rsid w:val="00B765A7"/>
    <w:rsid w:val="00B765CB"/>
    <w:rsid w:val="00B76C46"/>
    <w:rsid w:val="00B77034"/>
    <w:rsid w:val="00B77165"/>
    <w:rsid w:val="00B77EA7"/>
    <w:rsid w:val="00B82401"/>
    <w:rsid w:val="00B83414"/>
    <w:rsid w:val="00B852C3"/>
    <w:rsid w:val="00B85AF1"/>
    <w:rsid w:val="00B8602B"/>
    <w:rsid w:val="00B86F5A"/>
    <w:rsid w:val="00B909D5"/>
    <w:rsid w:val="00B91EF5"/>
    <w:rsid w:val="00B92009"/>
    <w:rsid w:val="00B92E95"/>
    <w:rsid w:val="00B932E6"/>
    <w:rsid w:val="00B934A7"/>
    <w:rsid w:val="00B9467D"/>
    <w:rsid w:val="00B96100"/>
    <w:rsid w:val="00B967A9"/>
    <w:rsid w:val="00B96CE4"/>
    <w:rsid w:val="00BA03BF"/>
    <w:rsid w:val="00BA0EF9"/>
    <w:rsid w:val="00BA1826"/>
    <w:rsid w:val="00BA1CCF"/>
    <w:rsid w:val="00BA1DDA"/>
    <w:rsid w:val="00BA2839"/>
    <w:rsid w:val="00BA459B"/>
    <w:rsid w:val="00BA7CE4"/>
    <w:rsid w:val="00BB32B0"/>
    <w:rsid w:val="00BB37DE"/>
    <w:rsid w:val="00BB3A02"/>
    <w:rsid w:val="00BB4A10"/>
    <w:rsid w:val="00BB552C"/>
    <w:rsid w:val="00BB5AD5"/>
    <w:rsid w:val="00BB6A1B"/>
    <w:rsid w:val="00BC1654"/>
    <w:rsid w:val="00BC2E6E"/>
    <w:rsid w:val="00BC2EAD"/>
    <w:rsid w:val="00BC316D"/>
    <w:rsid w:val="00BC4487"/>
    <w:rsid w:val="00BC46F9"/>
    <w:rsid w:val="00BC6589"/>
    <w:rsid w:val="00BC6D32"/>
    <w:rsid w:val="00BC6F90"/>
    <w:rsid w:val="00BD191C"/>
    <w:rsid w:val="00BD2410"/>
    <w:rsid w:val="00BD3BA6"/>
    <w:rsid w:val="00BD5111"/>
    <w:rsid w:val="00BD5554"/>
    <w:rsid w:val="00BD5A9F"/>
    <w:rsid w:val="00BD7F2F"/>
    <w:rsid w:val="00BE1E0B"/>
    <w:rsid w:val="00BE25C2"/>
    <w:rsid w:val="00BE3551"/>
    <w:rsid w:val="00BE68CA"/>
    <w:rsid w:val="00BE6D95"/>
    <w:rsid w:val="00BE73A2"/>
    <w:rsid w:val="00BE73CC"/>
    <w:rsid w:val="00BF0BAA"/>
    <w:rsid w:val="00BF31A4"/>
    <w:rsid w:val="00BF4219"/>
    <w:rsid w:val="00BF4C97"/>
    <w:rsid w:val="00BF5086"/>
    <w:rsid w:val="00BF51BC"/>
    <w:rsid w:val="00BF541B"/>
    <w:rsid w:val="00BF741D"/>
    <w:rsid w:val="00BF7532"/>
    <w:rsid w:val="00BF780E"/>
    <w:rsid w:val="00C0004C"/>
    <w:rsid w:val="00C0035E"/>
    <w:rsid w:val="00C00800"/>
    <w:rsid w:val="00C00A35"/>
    <w:rsid w:val="00C0458B"/>
    <w:rsid w:val="00C07EC1"/>
    <w:rsid w:val="00C10F26"/>
    <w:rsid w:val="00C10FBD"/>
    <w:rsid w:val="00C113F4"/>
    <w:rsid w:val="00C11953"/>
    <w:rsid w:val="00C11ADE"/>
    <w:rsid w:val="00C1225C"/>
    <w:rsid w:val="00C12C32"/>
    <w:rsid w:val="00C13C33"/>
    <w:rsid w:val="00C14367"/>
    <w:rsid w:val="00C145CF"/>
    <w:rsid w:val="00C1483D"/>
    <w:rsid w:val="00C14919"/>
    <w:rsid w:val="00C14F5A"/>
    <w:rsid w:val="00C15024"/>
    <w:rsid w:val="00C15589"/>
    <w:rsid w:val="00C1636C"/>
    <w:rsid w:val="00C16843"/>
    <w:rsid w:val="00C17866"/>
    <w:rsid w:val="00C17B8D"/>
    <w:rsid w:val="00C20581"/>
    <w:rsid w:val="00C23D2F"/>
    <w:rsid w:val="00C24B44"/>
    <w:rsid w:val="00C25649"/>
    <w:rsid w:val="00C25787"/>
    <w:rsid w:val="00C26B46"/>
    <w:rsid w:val="00C27E86"/>
    <w:rsid w:val="00C30794"/>
    <w:rsid w:val="00C30805"/>
    <w:rsid w:val="00C320B4"/>
    <w:rsid w:val="00C3404B"/>
    <w:rsid w:val="00C349DD"/>
    <w:rsid w:val="00C34AB3"/>
    <w:rsid w:val="00C35531"/>
    <w:rsid w:val="00C36632"/>
    <w:rsid w:val="00C36B4B"/>
    <w:rsid w:val="00C36C68"/>
    <w:rsid w:val="00C40029"/>
    <w:rsid w:val="00C41A15"/>
    <w:rsid w:val="00C41E09"/>
    <w:rsid w:val="00C43B00"/>
    <w:rsid w:val="00C44B31"/>
    <w:rsid w:val="00C4521B"/>
    <w:rsid w:val="00C45EC7"/>
    <w:rsid w:val="00C501ED"/>
    <w:rsid w:val="00C505A4"/>
    <w:rsid w:val="00C513A0"/>
    <w:rsid w:val="00C52466"/>
    <w:rsid w:val="00C535F9"/>
    <w:rsid w:val="00C53615"/>
    <w:rsid w:val="00C543B9"/>
    <w:rsid w:val="00C54ADA"/>
    <w:rsid w:val="00C54EEC"/>
    <w:rsid w:val="00C6141D"/>
    <w:rsid w:val="00C619BB"/>
    <w:rsid w:val="00C623A3"/>
    <w:rsid w:val="00C65B95"/>
    <w:rsid w:val="00C66C99"/>
    <w:rsid w:val="00C70D73"/>
    <w:rsid w:val="00C719F6"/>
    <w:rsid w:val="00C720D0"/>
    <w:rsid w:val="00C72840"/>
    <w:rsid w:val="00C733FB"/>
    <w:rsid w:val="00C74C3B"/>
    <w:rsid w:val="00C75919"/>
    <w:rsid w:val="00C75C58"/>
    <w:rsid w:val="00C83303"/>
    <w:rsid w:val="00C83817"/>
    <w:rsid w:val="00C857C4"/>
    <w:rsid w:val="00C9102D"/>
    <w:rsid w:val="00C910D4"/>
    <w:rsid w:val="00C91F6C"/>
    <w:rsid w:val="00C92AAB"/>
    <w:rsid w:val="00C92BDE"/>
    <w:rsid w:val="00C92FED"/>
    <w:rsid w:val="00C94589"/>
    <w:rsid w:val="00C948F0"/>
    <w:rsid w:val="00C96CA4"/>
    <w:rsid w:val="00C96D8C"/>
    <w:rsid w:val="00CA030A"/>
    <w:rsid w:val="00CA18FA"/>
    <w:rsid w:val="00CA1FDC"/>
    <w:rsid w:val="00CA2A16"/>
    <w:rsid w:val="00CA37B5"/>
    <w:rsid w:val="00CA6962"/>
    <w:rsid w:val="00CA7C23"/>
    <w:rsid w:val="00CB1102"/>
    <w:rsid w:val="00CB2361"/>
    <w:rsid w:val="00CB2E0A"/>
    <w:rsid w:val="00CB3215"/>
    <w:rsid w:val="00CB377D"/>
    <w:rsid w:val="00CB5494"/>
    <w:rsid w:val="00CB575F"/>
    <w:rsid w:val="00CC0775"/>
    <w:rsid w:val="00CC0F0F"/>
    <w:rsid w:val="00CC0F2F"/>
    <w:rsid w:val="00CC11AF"/>
    <w:rsid w:val="00CC1EC0"/>
    <w:rsid w:val="00CC1F68"/>
    <w:rsid w:val="00CC4C57"/>
    <w:rsid w:val="00CC606E"/>
    <w:rsid w:val="00CC70F2"/>
    <w:rsid w:val="00CC73BD"/>
    <w:rsid w:val="00CC7618"/>
    <w:rsid w:val="00CC76E9"/>
    <w:rsid w:val="00CC7826"/>
    <w:rsid w:val="00CD05AA"/>
    <w:rsid w:val="00CD164E"/>
    <w:rsid w:val="00CD2B1E"/>
    <w:rsid w:val="00CD3408"/>
    <w:rsid w:val="00CD409F"/>
    <w:rsid w:val="00CD4DC8"/>
    <w:rsid w:val="00CD5C3B"/>
    <w:rsid w:val="00CD79BB"/>
    <w:rsid w:val="00CE0BD5"/>
    <w:rsid w:val="00CE195D"/>
    <w:rsid w:val="00CE1BD7"/>
    <w:rsid w:val="00CE1F5A"/>
    <w:rsid w:val="00CE398B"/>
    <w:rsid w:val="00CE47DC"/>
    <w:rsid w:val="00CE50E4"/>
    <w:rsid w:val="00CE555C"/>
    <w:rsid w:val="00CE5D9D"/>
    <w:rsid w:val="00CE670A"/>
    <w:rsid w:val="00CF0CC6"/>
    <w:rsid w:val="00CF0DBA"/>
    <w:rsid w:val="00CF0DCE"/>
    <w:rsid w:val="00CF3217"/>
    <w:rsid w:val="00CF381D"/>
    <w:rsid w:val="00CF41B3"/>
    <w:rsid w:val="00CF79CD"/>
    <w:rsid w:val="00CF7D36"/>
    <w:rsid w:val="00D0163B"/>
    <w:rsid w:val="00D01CA5"/>
    <w:rsid w:val="00D0200C"/>
    <w:rsid w:val="00D0261F"/>
    <w:rsid w:val="00D0409A"/>
    <w:rsid w:val="00D04AC5"/>
    <w:rsid w:val="00D04B08"/>
    <w:rsid w:val="00D050C8"/>
    <w:rsid w:val="00D06080"/>
    <w:rsid w:val="00D069C5"/>
    <w:rsid w:val="00D107DD"/>
    <w:rsid w:val="00D10B27"/>
    <w:rsid w:val="00D10C4E"/>
    <w:rsid w:val="00D110CB"/>
    <w:rsid w:val="00D11DBF"/>
    <w:rsid w:val="00D11EEB"/>
    <w:rsid w:val="00D1303C"/>
    <w:rsid w:val="00D14114"/>
    <w:rsid w:val="00D1419D"/>
    <w:rsid w:val="00D1542A"/>
    <w:rsid w:val="00D1560C"/>
    <w:rsid w:val="00D16123"/>
    <w:rsid w:val="00D16C86"/>
    <w:rsid w:val="00D16DAA"/>
    <w:rsid w:val="00D176E5"/>
    <w:rsid w:val="00D21DA7"/>
    <w:rsid w:val="00D23F79"/>
    <w:rsid w:val="00D24584"/>
    <w:rsid w:val="00D24E90"/>
    <w:rsid w:val="00D25EC5"/>
    <w:rsid w:val="00D27F1B"/>
    <w:rsid w:val="00D30AEA"/>
    <w:rsid w:val="00D32E29"/>
    <w:rsid w:val="00D339F2"/>
    <w:rsid w:val="00D33A94"/>
    <w:rsid w:val="00D3469E"/>
    <w:rsid w:val="00D363AC"/>
    <w:rsid w:val="00D409F4"/>
    <w:rsid w:val="00D41490"/>
    <w:rsid w:val="00D42A53"/>
    <w:rsid w:val="00D42DDC"/>
    <w:rsid w:val="00D42E21"/>
    <w:rsid w:val="00D4388D"/>
    <w:rsid w:val="00D440E3"/>
    <w:rsid w:val="00D4579A"/>
    <w:rsid w:val="00D46F30"/>
    <w:rsid w:val="00D47C23"/>
    <w:rsid w:val="00D513B8"/>
    <w:rsid w:val="00D5150D"/>
    <w:rsid w:val="00D525C7"/>
    <w:rsid w:val="00D54E2B"/>
    <w:rsid w:val="00D5653B"/>
    <w:rsid w:val="00D56CBA"/>
    <w:rsid w:val="00D57557"/>
    <w:rsid w:val="00D577FB"/>
    <w:rsid w:val="00D615E2"/>
    <w:rsid w:val="00D656CF"/>
    <w:rsid w:val="00D70B0E"/>
    <w:rsid w:val="00D71015"/>
    <w:rsid w:val="00D71A64"/>
    <w:rsid w:val="00D720B2"/>
    <w:rsid w:val="00D746D7"/>
    <w:rsid w:val="00D76CEB"/>
    <w:rsid w:val="00D76EA9"/>
    <w:rsid w:val="00D77569"/>
    <w:rsid w:val="00D77684"/>
    <w:rsid w:val="00D80BCA"/>
    <w:rsid w:val="00D82F65"/>
    <w:rsid w:val="00D83190"/>
    <w:rsid w:val="00D8344E"/>
    <w:rsid w:val="00D83E70"/>
    <w:rsid w:val="00D851B5"/>
    <w:rsid w:val="00D85220"/>
    <w:rsid w:val="00D859CF"/>
    <w:rsid w:val="00D86578"/>
    <w:rsid w:val="00D86A8B"/>
    <w:rsid w:val="00D86B97"/>
    <w:rsid w:val="00D87FA1"/>
    <w:rsid w:val="00D90849"/>
    <w:rsid w:val="00D908F1"/>
    <w:rsid w:val="00D91AC0"/>
    <w:rsid w:val="00D92012"/>
    <w:rsid w:val="00D92B65"/>
    <w:rsid w:val="00D9342E"/>
    <w:rsid w:val="00D9381A"/>
    <w:rsid w:val="00D94264"/>
    <w:rsid w:val="00D962B1"/>
    <w:rsid w:val="00D973A4"/>
    <w:rsid w:val="00DA0982"/>
    <w:rsid w:val="00DA2668"/>
    <w:rsid w:val="00DA292F"/>
    <w:rsid w:val="00DA2D7A"/>
    <w:rsid w:val="00DA3112"/>
    <w:rsid w:val="00DA38F9"/>
    <w:rsid w:val="00DA3AD8"/>
    <w:rsid w:val="00DB2837"/>
    <w:rsid w:val="00DB2A48"/>
    <w:rsid w:val="00DB304F"/>
    <w:rsid w:val="00DB30F5"/>
    <w:rsid w:val="00DB4646"/>
    <w:rsid w:val="00DB47C2"/>
    <w:rsid w:val="00DB4A52"/>
    <w:rsid w:val="00DB5552"/>
    <w:rsid w:val="00DB58B0"/>
    <w:rsid w:val="00DC11D8"/>
    <w:rsid w:val="00DC1715"/>
    <w:rsid w:val="00DC1B73"/>
    <w:rsid w:val="00DC2253"/>
    <w:rsid w:val="00DC42D2"/>
    <w:rsid w:val="00DC4C09"/>
    <w:rsid w:val="00DC5392"/>
    <w:rsid w:val="00DC72B5"/>
    <w:rsid w:val="00DD0987"/>
    <w:rsid w:val="00DD100B"/>
    <w:rsid w:val="00DD2B4B"/>
    <w:rsid w:val="00DD2E04"/>
    <w:rsid w:val="00DD414C"/>
    <w:rsid w:val="00DD475E"/>
    <w:rsid w:val="00DD4921"/>
    <w:rsid w:val="00DD51AE"/>
    <w:rsid w:val="00DD52EE"/>
    <w:rsid w:val="00DD5AEF"/>
    <w:rsid w:val="00DD72BA"/>
    <w:rsid w:val="00DD7E27"/>
    <w:rsid w:val="00DE18D7"/>
    <w:rsid w:val="00DE1C0A"/>
    <w:rsid w:val="00DE42C0"/>
    <w:rsid w:val="00DE433B"/>
    <w:rsid w:val="00DE4407"/>
    <w:rsid w:val="00DE4DFC"/>
    <w:rsid w:val="00DE51C5"/>
    <w:rsid w:val="00DE6899"/>
    <w:rsid w:val="00DF0098"/>
    <w:rsid w:val="00DF1D37"/>
    <w:rsid w:val="00DF2E8F"/>
    <w:rsid w:val="00DF2EC6"/>
    <w:rsid w:val="00DF378B"/>
    <w:rsid w:val="00DF6A57"/>
    <w:rsid w:val="00DF7918"/>
    <w:rsid w:val="00E0048D"/>
    <w:rsid w:val="00E03736"/>
    <w:rsid w:val="00E042B7"/>
    <w:rsid w:val="00E048AB"/>
    <w:rsid w:val="00E055A5"/>
    <w:rsid w:val="00E06184"/>
    <w:rsid w:val="00E07A71"/>
    <w:rsid w:val="00E10575"/>
    <w:rsid w:val="00E108B8"/>
    <w:rsid w:val="00E163C5"/>
    <w:rsid w:val="00E1667C"/>
    <w:rsid w:val="00E1692E"/>
    <w:rsid w:val="00E17F6C"/>
    <w:rsid w:val="00E20CA4"/>
    <w:rsid w:val="00E2266D"/>
    <w:rsid w:val="00E240ED"/>
    <w:rsid w:val="00E2637B"/>
    <w:rsid w:val="00E26497"/>
    <w:rsid w:val="00E26D0F"/>
    <w:rsid w:val="00E2712B"/>
    <w:rsid w:val="00E30DA6"/>
    <w:rsid w:val="00E31BAA"/>
    <w:rsid w:val="00E31FA7"/>
    <w:rsid w:val="00E32679"/>
    <w:rsid w:val="00E32E07"/>
    <w:rsid w:val="00E337F6"/>
    <w:rsid w:val="00E33CF4"/>
    <w:rsid w:val="00E33E01"/>
    <w:rsid w:val="00E34629"/>
    <w:rsid w:val="00E34CA9"/>
    <w:rsid w:val="00E36363"/>
    <w:rsid w:val="00E37D2B"/>
    <w:rsid w:val="00E40632"/>
    <w:rsid w:val="00E40B52"/>
    <w:rsid w:val="00E413A4"/>
    <w:rsid w:val="00E429D1"/>
    <w:rsid w:val="00E43B2B"/>
    <w:rsid w:val="00E445E3"/>
    <w:rsid w:val="00E447BF"/>
    <w:rsid w:val="00E44B3C"/>
    <w:rsid w:val="00E45F39"/>
    <w:rsid w:val="00E46D2D"/>
    <w:rsid w:val="00E477D5"/>
    <w:rsid w:val="00E5014C"/>
    <w:rsid w:val="00E50209"/>
    <w:rsid w:val="00E503E7"/>
    <w:rsid w:val="00E51FBA"/>
    <w:rsid w:val="00E5302C"/>
    <w:rsid w:val="00E530DB"/>
    <w:rsid w:val="00E558B7"/>
    <w:rsid w:val="00E55A6A"/>
    <w:rsid w:val="00E55DFF"/>
    <w:rsid w:val="00E56FF5"/>
    <w:rsid w:val="00E57344"/>
    <w:rsid w:val="00E5735F"/>
    <w:rsid w:val="00E57F18"/>
    <w:rsid w:val="00E63598"/>
    <w:rsid w:val="00E636FD"/>
    <w:rsid w:val="00E65922"/>
    <w:rsid w:val="00E65954"/>
    <w:rsid w:val="00E65A73"/>
    <w:rsid w:val="00E67C1B"/>
    <w:rsid w:val="00E70ACD"/>
    <w:rsid w:val="00E7138D"/>
    <w:rsid w:val="00E73619"/>
    <w:rsid w:val="00E74C1E"/>
    <w:rsid w:val="00E74CDF"/>
    <w:rsid w:val="00E75C05"/>
    <w:rsid w:val="00E75CD8"/>
    <w:rsid w:val="00E76170"/>
    <w:rsid w:val="00E76214"/>
    <w:rsid w:val="00E76243"/>
    <w:rsid w:val="00E767E9"/>
    <w:rsid w:val="00E77E1B"/>
    <w:rsid w:val="00E81353"/>
    <w:rsid w:val="00E81773"/>
    <w:rsid w:val="00E824EC"/>
    <w:rsid w:val="00E837E2"/>
    <w:rsid w:val="00E84670"/>
    <w:rsid w:val="00E86FEB"/>
    <w:rsid w:val="00E8715D"/>
    <w:rsid w:val="00E91449"/>
    <w:rsid w:val="00E9255E"/>
    <w:rsid w:val="00E92BD4"/>
    <w:rsid w:val="00E93D01"/>
    <w:rsid w:val="00E94D14"/>
    <w:rsid w:val="00E969E3"/>
    <w:rsid w:val="00E97B4F"/>
    <w:rsid w:val="00E97C6B"/>
    <w:rsid w:val="00EA0658"/>
    <w:rsid w:val="00EA0F34"/>
    <w:rsid w:val="00EA14D3"/>
    <w:rsid w:val="00EA27A6"/>
    <w:rsid w:val="00EA2FB1"/>
    <w:rsid w:val="00EA3D65"/>
    <w:rsid w:val="00EA4330"/>
    <w:rsid w:val="00EA4CE7"/>
    <w:rsid w:val="00EA52B5"/>
    <w:rsid w:val="00EA5AE5"/>
    <w:rsid w:val="00EA6220"/>
    <w:rsid w:val="00EA6B6D"/>
    <w:rsid w:val="00EB153F"/>
    <w:rsid w:val="00EB1A14"/>
    <w:rsid w:val="00EB39DC"/>
    <w:rsid w:val="00EB3C8D"/>
    <w:rsid w:val="00EB4E6A"/>
    <w:rsid w:val="00EB50F6"/>
    <w:rsid w:val="00EB5A50"/>
    <w:rsid w:val="00EB5E3E"/>
    <w:rsid w:val="00EB698A"/>
    <w:rsid w:val="00EB6BDB"/>
    <w:rsid w:val="00EB7914"/>
    <w:rsid w:val="00EB7DA9"/>
    <w:rsid w:val="00EC11FD"/>
    <w:rsid w:val="00EC19D6"/>
    <w:rsid w:val="00EC3CDA"/>
    <w:rsid w:val="00EC48F8"/>
    <w:rsid w:val="00EC4BDC"/>
    <w:rsid w:val="00EC4DBA"/>
    <w:rsid w:val="00EC5876"/>
    <w:rsid w:val="00EC5B7E"/>
    <w:rsid w:val="00EC747E"/>
    <w:rsid w:val="00ED3C06"/>
    <w:rsid w:val="00ED451E"/>
    <w:rsid w:val="00ED50D7"/>
    <w:rsid w:val="00ED665F"/>
    <w:rsid w:val="00ED66EE"/>
    <w:rsid w:val="00ED68BD"/>
    <w:rsid w:val="00ED7057"/>
    <w:rsid w:val="00ED7C85"/>
    <w:rsid w:val="00EE208E"/>
    <w:rsid w:val="00EE2674"/>
    <w:rsid w:val="00EE4CC7"/>
    <w:rsid w:val="00EE5A19"/>
    <w:rsid w:val="00EE5EB4"/>
    <w:rsid w:val="00EE78D0"/>
    <w:rsid w:val="00EE7DCF"/>
    <w:rsid w:val="00EF0C1E"/>
    <w:rsid w:val="00EF0FCC"/>
    <w:rsid w:val="00EF4ECB"/>
    <w:rsid w:val="00EF637D"/>
    <w:rsid w:val="00EF6516"/>
    <w:rsid w:val="00EF7722"/>
    <w:rsid w:val="00F002B2"/>
    <w:rsid w:val="00F018E7"/>
    <w:rsid w:val="00F01CA4"/>
    <w:rsid w:val="00F03917"/>
    <w:rsid w:val="00F03C48"/>
    <w:rsid w:val="00F03FCC"/>
    <w:rsid w:val="00F052A3"/>
    <w:rsid w:val="00F059AE"/>
    <w:rsid w:val="00F065B7"/>
    <w:rsid w:val="00F07FCD"/>
    <w:rsid w:val="00F13CCD"/>
    <w:rsid w:val="00F15225"/>
    <w:rsid w:val="00F15EAE"/>
    <w:rsid w:val="00F16236"/>
    <w:rsid w:val="00F1735A"/>
    <w:rsid w:val="00F17B0F"/>
    <w:rsid w:val="00F208DA"/>
    <w:rsid w:val="00F21152"/>
    <w:rsid w:val="00F21246"/>
    <w:rsid w:val="00F214CF"/>
    <w:rsid w:val="00F230A4"/>
    <w:rsid w:val="00F23887"/>
    <w:rsid w:val="00F25578"/>
    <w:rsid w:val="00F27C0C"/>
    <w:rsid w:val="00F304C2"/>
    <w:rsid w:val="00F30711"/>
    <w:rsid w:val="00F3087E"/>
    <w:rsid w:val="00F30F0E"/>
    <w:rsid w:val="00F31FFA"/>
    <w:rsid w:val="00F342CA"/>
    <w:rsid w:val="00F35118"/>
    <w:rsid w:val="00F354D3"/>
    <w:rsid w:val="00F361D4"/>
    <w:rsid w:val="00F367CD"/>
    <w:rsid w:val="00F36888"/>
    <w:rsid w:val="00F40147"/>
    <w:rsid w:val="00F404E2"/>
    <w:rsid w:val="00F42F83"/>
    <w:rsid w:val="00F45698"/>
    <w:rsid w:val="00F467C8"/>
    <w:rsid w:val="00F46EF8"/>
    <w:rsid w:val="00F470F3"/>
    <w:rsid w:val="00F50A02"/>
    <w:rsid w:val="00F51529"/>
    <w:rsid w:val="00F529E0"/>
    <w:rsid w:val="00F53546"/>
    <w:rsid w:val="00F536CE"/>
    <w:rsid w:val="00F53BF1"/>
    <w:rsid w:val="00F5455F"/>
    <w:rsid w:val="00F566B6"/>
    <w:rsid w:val="00F566E1"/>
    <w:rsid w:val="00F57C00"/>
    <w:rsid w:val="00F60D95"/>
    <w:rsid w:val="00F6189A"/>
    <w:rsid w:val="00F61A3A"/>
    <w:rsid w:val="00F62439"/>
    <w:rsid w:val="00F635BC"/>
    <w:rsid w:val="00F639FC"/>
    <w:rsid w:val="00F6452B"/>
    <w:rsid w:val="00F657C4"/>
    <w:rsid w:val="00F66394"/>
    <w:rsid w:val="00F6777C"/>
    <w:rsid w:val="00F7032D"/>
    <w:rsid w:val="00F70F20"/>
    <w:rsid w:val="00F71244"/>
    <w:rsid w:val="00F71465"/>
    <w:rsid w:val="00F7197B"/>
    <w:rsid w:val="00F71CCD"/>
    <w:rsid w:val="00F72467"/>
    <w:rsid w:val="00F729D2"/>
    <w:rsid w:val="00F72A84"/>
    <w:rsid w:val="00F72E78"/>
    <w:rsid w:val="00F73806"/>
    <w:rsid w:val="00F757C0"/>
    <w:rsid w:val="00F7581C"/>
    <w:rsid w:val="00F77292"/>
    <w:rsid w:val="00F77A44"/>
    <w:rsid w:val="00F809D8"/>
    <w:rsid w:val="00F82D66"/>
    <w:rsid w:val="00F831A7"/>
    <w:rsid w:val="00F83447"/>
    <w:rsid w:val="00F84C41"/>
    <w:rsid w:val="00F85468"/>
    <w:rsid w:val="00F859C8"/>
    <w:rsid w:val="00F85D1D"/>
    <w:rsid w:val="00F85DB6"/>
    <w:rsid w:val="00F921F3"/>
    <w:rsid w:val="00F93460"/>
    <w:rsid w:val="00F9381A"/>
    <w:rsid w:val="00F938CA"/>
    <w:rsid w:val="00F94223"/>
    <w:rsid w:val="00F957CD"/>
    <w:rsid w:val="00F9605A"/>
    <w:rsid w:val="00F9749D"/>
    <w:rsid w:val="00F97ECD"/>
    <w:rsid w:val="00FA04B4"/>
    <w:rsid w:val="00FA1E17"/>
    <w:rsid w:val="00FA252C"/>
    <w:rsid w:val="00FA267A"/>
    <w:rsid w:val="00FA33B5"/>
    <w:rsid w:val="00FA37AD"/>
    <w:rsid w:val="00FA4B7A"/>
    <w:rsid w:val="00FA58FE"/>
    <w:rsid w:val="00FA5F45"/>
    <w:rsid w:val="00FA7158"/>
    <w:rsid w:val="00FB01A8"/>
    <w:rsid w:val="00FB1537"/>
    <w:rsid w:val="00FB1F62"/>
    <w:rsid w:val="00FB2420"/>
    <w:rsid w:val="00FB2B6F"/>
    <w:rsid w:val="00FB3F1B"/>
    <w:rsid w:val="00FB40C9"/>
    <w:rsid w:val="00FB41B4"/>
    <w:rsid w:val="00FB55E8"/>
    <w:rsid w:val="00FB5CA9"/>
    <w:rsid w:val="00FB67D9"/>
    <w:rsid w:val="00FB6D14"/>
    <w:rsid w:val="00FB6F46"/>
    <w:rsid w:val="00FC1424"/>
    <w:rsid w:val="00FC1E04"/>
    <w:rsid w:val="00FC44AD"/>
    <w:rsid w:val="00FC46AB"/>
    <w:rsid w:val="00FC4D99"/>
    <w:rsid w:val="00FC58AE"/>
    <w:rsid w:val="00FC5EF2"/>
    <w:rsid w:val="00FC610C"/>
    <w:rsid w:val="00FD09A1"/>
    <w:rsid w:val="00FD132E"/>
    <w:rsid w:val="00FD58A5"/>
    <w:rsid w:val="00FD5FD2"/>
    <w:rsid w:val="00FD679C"/>
    <w:rsid w:val="00FD6997"/>
    <w:rsid w:val="00FD6CF5"/>
    <w:rsid w:val="00FD7CD9"/>
    <w:rsid w:val="00FE1472"/>
    <w:rsid w:val="00FE168B"/>
    <w:rsid w:val="00FE16B9"/>
    <w:rsid w:val="00FE3169"/>
    <w:rsid w:val="00FE6BA6"/>
    <w:rsid w:val="00FE6F2D"/>
    <w:rsid w:val="00FE7C8D"/>
    <w:rsid w:val="00FF12F2"/>
    <w:rsid w:val="00FF222C"/>
    <w:rsid w:val="00FF2DCF"/>
    <w:rsid w:val="00FF3AAA"/>
    <w:rsid w:val="00FF45A5"/>
    <w:rsid w:val="00FF4B52"/>
    <w:rsid w:val="00FF53A1"/>
    <w:rsid w:val="00FF54C2"/>
    <w:rsid w:val="00FF564A"/>
    <w:rsid w:val="00FF7769"/>
    <w:rsid w:val="00FF777A"/>
    <w:rsid w:val="00FF7B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EAA21"/>
  <w15:chartTrackingRefBased/>
  <w15:docId w15:val="{7D0D76C9-3B3D-401D-8304-B7B99290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47C61"/>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paragraph" w:styleId="Buborkszveg">
    <w:name w:val="Balloon Text"/>
    <w:basedOn w:val="Norml"/>
    <w:link w:val="BuborkszvegChar"/>
    <w:uiPriority w:val="99"/>
    <w:semiHidden/>
    <w:unhideWhenUsed/>
    <w:rsid w:val="00CE0BD5"/>
    <w:rPr>
      <w:rFonts w:ascii="Tahoma" w:hAnsi="Tahoma"/>
      <w:sz w:val="16"/>
      <w:szCs w:val="16"/>
      <w:lang w:val="x-none" w:eastAsia="x-none"/>
    </w:rPr>
  </w:style>
  <w:style w:type="character" w:customStyle="1" w:styleId="BuborkszvegChar">
    <w:name w:val="Buborékszöveg Char"/>
    <w:link w:val="Buborkszveg"/>
    <w:uiPriority w:val="99"/>
    <w:semiHidden/>
    <w:rsid w:val="00CE0BD5"/>
    <w:rPr>
      <w:rFonts w:ascii="Tahoma" w:hAnsi="Tahoma" w:cs="Tahoma"/>
      <w:sz w:val="16"/>
      <w:szCs w:val="16"/>
    </w:rPr>
  </w:style>
  <w:style w:type="character" w:styleId="Jegyzethivatkozs">
    <w:name w:val="annotation reference"/>
    <w:uiPriority w:val="99"/>
    <w:unhideWhenUsed/>
    <w:rsid w:val="0089057B"/>
    <w:rPr>
      <w:sz w:val="16"/>
      <w:szCs w:val="16"/>
    </w:rPr>
  </w:style>
  <w:style w:type="paragraph" w:styleId="Jegyzetszveg">
    <w:name w:val="annotation text"/>
    <w:basedOn w:val="Norml"/>
    <w:link w:val="JegyzetszvegChar"/>
    <w:uiPriority w:val="99"/>
    <w:unhideWhenUsed/>
    <w:rsid w:val="0089057B"/>
    <w:rPr>
      <w:sz w:val="20"/>
      <w:szCs w:val="20"/>
      <w:lang w:val="x-none" w:eastAsia="x-none"/>
    </w:rPr>
  </w:style>
  <w:style w:type="character" w:customStyle="1" w:styleId="JegyzetszvegChar">
    <w:name w:val="Jegyzetszöveg Char"/>
    <w:link w:val="Jegyzetszveg"/>
    <w:uiPriority w:val="99"/>
    <w:rsid w:val="0089057B"/>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89057B"/>
    <w:rPr>
      <w:b/>
      <w:bCs/>
    </w:rPr>
  </w:style>
  <w:style w:type="character" w:customStyle="1" w:styleId="MegjegyzstrgyaChar">
    <w:name w:val="Megjegyzés tárgya Char"/>
    <w:link w:val="Megjegyzstrgya"/>
    <w:uiPriority w:val="99"/>
    <w:semiHidden/>
    <w:rsid w:val="0089057B"/>
    <w:rPr>
      <w:rFonts w:ascii="Times New Roman" w:hAnsi="Times New Roman"/>
      <w:b/>
      <w:bCs/>
    </w:rPr>
  </w:style>
  <w:style w:type="paragraph" w:customStyle="1" w:styleId="Default">
    <w:name w:val="Default"/>
    <w:rsid w:val="009C4B15"/>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FC46AB"/>
    <w:rPr>
      <w:rFonts w:ascii="Times New Roman" w:hAnsi="Times New Roman"/>
      <w:sz w:val="24"/>
      <w:szCs w:val="24"/>
    </w:rPr>
  </w:style>
  <w:style w:type="character" w:customStyle="1" w:styleId="ListaszerbekezdsChar">
    <w:name w:val="Listaszerű bekezdés Char"/>
    <w:link w:val="Listaszerbekezds"/>
    <w:uiPriority w:val="4"/>
    <w:rsid w:val="00A931CA"/>
    <w:rPr>
      <w:rFonts w:eastAsia="Times New Roman"/>
      <w:sz w:val="22"/>
      <w:szCs w:val="22"/>
    </w:rPr>
  </w:style>
  <w:style w:type="paragraph" w:styleId="llb">
    <w:name w:val="footer"/>
    <w:basedOn w:val="Norml"/>
    <w:link w:val="llbChar"/>
    <w:uiPriority w:val="99"/>
    <w:rsid w:val="003B2865"/>
    <w:pPr>
      <w:widowControl w:val="0"/>
      <w:tabs>
        <w:tab w:val="center" w:pos="4320"/>
        <w:tab w:val="right" w:pos="8640"/>
      </w:tabs>
      <w:ind w:right="360"/>
    </w:pPr>
    <w:rPr>
      <w:rFonts w:eastAsia="Times New Roman"/>
      <w:sz w:val="20"/>
      <w:szCs w:val="20"/>
      <w:lang w:val="x-none" w:eastAsia="x-none"/>
    </w:rPr>
  </w:style>
  <w:style w:type="character" w:customStyle="1" w:styleId="llbChar">
    <w:name w:val="Élőláb Char"/>
    <w:link w:val="llb"/>
    <w:uiPriority w:val="99"/>
    <w:rsid w:val="003B2865"/>
    <w:rPr>
      <w:rFonts w:ascii="Times New Roman" w:eastAsia="Times New Roman" w:hAnsi="Times New Roman"/>
      <w:lang w:val="x-none" w:eastAsia="x-none"/>
    </w:rPr>
  </w:style>
  <w:style w:type="paragraph" w:customStyle="1" w:styleId="Stlus1">
    <w:name w:val="Stílus1"/>
    <w:basedOn w:val="Norml"/>
    <w:link w:val="Stlus1Char"/>
    <w:qFormat/>
    <w:rsid w:val="00156C5B"/>
    <w:pPr>
      <w:numPr>
        <w:numId w:val="3"/>
      </w:numPr>
      <w:spacing w:after="240"/>
      <w:jc w:val="both"/>
    </w:pPr>
    <w:rPr>
      <w:rFonts w:ascii="Arial" w:eastAsia="Times New Roman" w:hAnsi="Arial"/>
      <w:b/>
      <w:lang w:val="en-GB" w:eastAsia="en-GB"/>
    </w:rPr>
  </w:style>
  <w:style w:type="character" w:customStyle="1" w:styleId="Stlus1Char">
    <w:name w:val="Stílus1 Char"/>
    <w:link w:val="Stlus1"/>
    <w:rsid w:val="00156C5B"/>
    <w:rPr>
      <w:rFonts w:ascii="Arial" w:eastAsia="Times New Roman" w:hAnsi="Arial"/>
      <w:b/>
      <w:sz w:val="24"/>
      <w:szCs w:val="24"/>
      <w:lang w:val="en-GB" w:eastAsia="en-GB"/>
    </w:rPr>
  </w:style>
  <w:style w:type="paragraph" w:customStyle="1" w:styleId="Baseparagraphnumbered">
    <w:name w:val="Base paragraph numbered"/>
    <w:basedOn w:val="Norml"/>
    <w:link w:val="BaseparagraphnumberedChar"/>
    <w:qFormat/>
    <w:rsid w:val="00F03FCC"/>
    <w:pPr>
      <w:numPr>
        <w:numId w:val="4"/>
      </w:numPr>
      <w:spacing w:after="240"/>
      <w:jc w:val="both"/>
    </w:pPr>
    <w:rPr>
      <w:rFonts w:eastAsia="Times New Roman"/>
      <w:lang w:val="en-GB" w:eastAsia="en-GB"/>
    </w:rPr>
  </w:style>
  <w:style w:type="character" w:customStyle="1" w:styleId="BaseparagraphnumberedChar">
    <w:name w:val="Base paragraph numbered Char"/>
    <w:link w:val="Baseparagraphnumbered"/>
    <w:rsid w:val="00F03FCC"/>
    <w:rPr>
      <w:rFonts w:ascii="Times New Roman" w:eastAsia="Times New Roman" w:hAnsi="Times New Roman"/>
      <w:sz w:val="24"/>
      <w:szCs w:val="24"/>
      <w:lang w:val="en-GB" w:eastAsia="en-GB"/>
    </w:rPr>
  </w:style>
  <w:style w:type="paragraph" w:styleId="Szvegtrzsbehzssal2">
    <w:name w:val="Body Text Indent 2"/>
    <w:basedOn w:val="Norml"/>
    <w:link w:val="Szvegtrzsbehzssal2Char"/>
    <w:rsid w:val="00E07A71"/>
    <w:pPr>
      <w:ind w:left="709"/>
      <w:jc w:val="both"/>
    </w:pPr>
    <w:rPr>
      <w:rFonts w:ascii="Garamond" w:eastAsia="Times New Roman" w:hAnsi="Garamond"/>
      <w:sz w:val="22"/>
      <w:szCs w:val="22"/>
      <w:lang w:val="x-none" w:eastAsia="x-none"/>
    </w:rPr>
  </w:style>
  <w:style w:type="character" w:customStyle="1" w:styleId="Szvegtrzsbehzssal2Char">
    <w:name w:val="Szövegtörzs behúzással 2 Char"/>
    <w:link w:val="Szvegtrzsbehzssal2"/>
    <w:rsid w:val="00E07A71"/>
    <w:rPr>
      <w:rFonts w:ascii="Garamond" w:eastAsia="Times New Roman" w:hAnsi="Garamond"/>
      <w:sz w:val="22"/>
      <w:szCs w:val="22"/>
      <w:lang w:val="x-none" w:eastAsia="x-none"/>
    </w:rPr>
  </w:style>
  <w:style w:type="paragraph" w:customStyle="1" w:styleId="sub-subtitlenumbered">
    <w:name w:val="sub-subtitle numbered"/>
    <w:basedOn w:val="Norml"/>
    <w:link w:val="sub-subtitlenumberedChar"/>
    <w:uiPriority w:val="99"/>
    <w:qFormat/>
    <w:rsid w:val="00E07A71"/>
    <w:pPr>
      <w:tabs>
        <w:tab w:val="left" w:pos="993"/>
      </w:tabs>
      <w:spacing w:before="120" w:after="120"/>
      <w:outlineLvl w:val="1"/>
    </w:pPr>
    <w:rPr>
      <w:rFonts w:eastAsia="Times New Roman"/>
      <w:b/>
      <w:kern w:val="32"/>
      <w:lang w:val="en-US" w:eastAsia="en-GB"/>
    </w:rPr>
  </w:style>
  <w:style w:type="character" w:customStyle="1" w:styleId="sub-subtitlenumberedChar">
    <w:name w:val="sub-subtitle numbered Char"/>
    <w:link w:val="sub-subtitlenumbered"/>
    <w:uiPriority w:val="99"/>
    <w:rsid w:val="00E07A71"/>
    <w:rPr>
      <w:rFonts w:ascii="Times New Roman" w:eastAsia="Times New Roman" w:hAnsi="Times New Roman"/>
      <w:b/>
      <w:kern w:val="32"/>
      <w:sz w:val="24"/>
      <w:szCs w:val="24"/>
      <w:lang w:val="en-US" w:eastAsia="en-GB"/>
    </w:rPr>
  </w:style>
  <w:style w:type="paragraph" w:styleId="TJ9">
    <w:name w:val="toc 9"/>
    <w:basedOn w:val="Norml"/>
    <w:next w:val="Norml"/>
    <w:autoRedefine/>
    <w:uiPriority w:val="39"/>
    <w:semiHidden/>
    <w:unhideWhenUsed/>
    <w:rsid w:val="00D91AC0"/>
    <w:pPr>
      <w:ind w:left="1920"/>
    </w:pPr>
  </w:style>
  <w:style w:type="paragraph" w:styleId="Csakszveg">
    <w:name w:val="Plain Text"/>
    <w:basedOn w:val="Norml"/>
    <w:link w:val="CsakszvegChar"/>
    <w:uiPriority w:val="99"/>
    <w:semiHidden/>
    <w:unhideWhenUsed/>
    <w:rsid w:val="00E17F6C"/>
    <w:rPr>
      <w:rFonts w:ascii="Calibri" w:eastAsia="Times New Roman" w:hAnsi="Calibri"/>
      <w:sz w:val="22"/>
      <w:szCs w:val="22"/>
      <w:lang w:eastAsia="en-US"/>
    </w:rPr>
  </w:style>
  <w:style w:type="character" w:customStyle="1" w:styleId="CsakszvegChar">
    <w:name w:val="Csak szöveg Char"/>
    <w:link w:val="Csakszveg"/>
    <w:uiPriority w:val="99"/>
    <w:semiHidden/>
    <w:rsid w:val="00E17F6C"/>
    <w:rPr>
      <w:rFonts w:eastAsia="Times New Roman"/>
      <w:sz w:val="22"/>
      <w:szCs w:val="22"/>
      <w:lang w:eastAsia="en-US"/>
    </w:rPr>
  </w:style>
  <w:style w:type="paragraph" w:styleId="lfej">
    <w:name w:val="header"/>
    <w:basedOn w:val="Norml"/>
    <w:link w:val="lfejChar"/>
    <w:uiPriority w:val="99"/>
    <w:unhideWhenUsed/>
    <w:rsid w:val="00891C5B"/>
    <w:pPr>
      <w:tabs>
        <w:tab w:val="center" w:pos="4536"/>
        <w:tab w:val="right" w:pos="9072"/>
      </w:tabs>
    </w:pPr>
  </w:style>
  <w:style w:type="character" w:customStyle="1" w:styleId="lfejChar">
    <w:name w:val="Élőfej Char"/>
    <w:basedOn w:val="Bekezdsalapbettpusa"/>
    <w:link w:val="lfej"/>
    <w:uiPriority w:val="99"/>
    <w:rsid w:val="00891C5B"/>
    <w:rPr>
      <w:rFonts w:ascii="Times New Roman" w:hAnsi="Times New Roman"/>
      <w:sz w:val="24"/>
      <w:szCs w:val="24"/>
    </w:rPr>
  </w:style>
  <w:style w:type="paragraph" w:styleId="Lbjegyzetszveg">
    <w:name w:val="footnote text"/>
    <w:basedOn w:val="Norml"/>
    <w:link w:val="LbjegyzetszvegChar"/>
    <w:uiPriority w:val="99"/>
    <w:semiHidden/>
    <w:unhideWhenUsed/>
    <w:rsid w:val="0059690D"/>
    <w:rPr>
      <w:sz w:val="20"/>
      <w:szCs w:val="20"/>
    </w:rPr>
  </w:style>
  <w:style w:type="character" w:customStyle="1" w:styleId="LbjegyzetszvegChar">
    <w:name w:val="Lábjegyzetszöveg Char"/>
    <w:basedOn w:val="Bekezdsalapbettpusa"/>
    <w:link w:val="Lbjegyzetszveg"/>
    <w:uiPriority w:val="99"/>
    <w:semiHidden/>
    <w:rsid w:val="0059690D"/>
    <w:rPr>
      <w:rFonts w:ascii="Times New Roman" w:hAnsi="Times New Roman"/>
    </w:rPr>
  </w:style>
  <w:style w:type="paragraph" w:customStyle="1" w:styleId="Bekezds-kitlt">
    <w:name w:val="Bekezdés-kitölt"/>
    <w:basedOn w:val="Norml"/>
    <w:rsid w:val="00AE1DB8"/>
    <w:pPr>
      <w:numPr>
        <w:numId w:val="20"/>
      </w:numPr>
      <w:jc w:val="both"/>
    </w:pPr>
    <w:rPr>
      <w:rFonts w:ascii="Garamond" w:eastAsia="Times New Roman" w:hAnsi="Garamond"/>
      <w:szCs w:val="20"/>
    </w:rPr>
  </w:style>
  <w:style w:type="character" w:customStyle="1" w:styleId="cf01">
    <w:name w:val="cf01"/>
    <w:basedOn w:val="Bekezdsalapbettpusa"/>
    <w:rsid w:val="00BE25C2"/>
    <w:rPr>
      <w:rFonts w:ascii="Segoe UI" w:hAnsi="Segoe UI" w:cs="Segoe UI" w:hint="default"/>
      <w:color w:val="00B050"/>
      <w:sz w:val="18"/>
      <w:szCs w:val="18"/>
    </w:rPr>
  </w:style>
  <w:style w:type="paragraph" w:customStyle="1" w:styleId="Folyszveg-kitlt">
    <w:name w:val="Folyószöveg-kitölt"/>
    <w:basedOn w:val="Norml"/>
    <w:rsid w:val="008D28A0"/>
    <w:pPr>
      <w:jc w:val="both"/>
    </w:pPr>
    <w:rPr>
      <w:rFonts w:ascii="Garamond" w:eastAsia="Times New Roman"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5887">
      <w:bodyDiv w:val="1"/>
      <w:marLeft w:val="0"/>
      <w:marRight w:val="0"/>
      <w:marTop w:val="0"/>
      <w:marBottom w:val="0"/>
      <w:divBdr>
        <w:top w:val="none" w:sz="0" w:space="0" w:color="auto"/>
        <w:left w:val="none" w:sz="0" w:space="0" w:color="auto"/>
        <w:bottom w:val="none" w:sz="0" w:space="0" w:color="auto"/>
        <w:right w:val="none" w:sz="0" w:space="0" w:color="auto"/>
      </w:divBdr>
    </w:div>
    <w:div w:id="106700199">
      <w:bodyDiv w:val="1"/>
      <w:marLeft w:val="0"/>
      <w:marRight w:val="0"/>
      <w:marTop w:val="0"/>
      <w:marBottom w:val="0"/>
      <w:divBdr>
        <w:top w:val="none" w:sz="0" w:space="0" w:color="auto"/>
        <w:left w:val="none" w:sz="0" w:space="0" w:color="auto"/>
        <w:bottom w:val="none" w:sz="0" w:space="0" w:color="auto"/>
        <w:right w:val="none" w:sz="0" w:space="0" w:color="auto"/>
      </w:divBdr>
    </w:div>
    <w:div w:id="195771890">
      <w:bodyDiv w:val="1"/>
      <w:marLeft w:val="0"/>
      <w:marRight w:val="0"/>
      <w:marTop w:val="0"/>
      <w:marBottom w:val="0"/>
      <w:divBdr>
        <w:top w:val="none" w:sz="0" w:space="0" w:color="auto"/>
        <w:left w:val="none" w:sz="0" w:space="0" w:color="auto"/>
        <w:bottom w:val="none" w:sz="0" w:space="0" w:color="auto"/>
        <w:right w:val="none" w:sz="0" w:space="0" w:color="auto"/>
      </w:divBdr>
    </w:div>
    <w:div w:id="237716803">
      <w:bodyDiv w:val="1"/>
      <w:marLeft w:val="0"/>
      <w:marRight w:val="0"/>
      <w:marTop w:val="0"/>
      <w:marBottom w:val="0"/>
      <w:divBdr>
        <w:top w:val="none" w:sz="0" w:space="0" w:color="auto"/>
        <w:left w:val="none" w:sz="0" w:space="0" w:color="auto"/>
        <w:bottom w:val="none" w:sz="0" w:space="0" w:color="auto"/>
        <w:right w:val="none" w:sz="0" w:space="0" w:color="auto"/>
      </w:divBdr>
    </w:div>
    <w:div w:id="267204976">
      <w:bodyDiv w:val="1"/>
      <w:marLeft w:val="0"/>
      <w:marRight w:val="0"/>
      <w:marTop w:val="0"/>
      <w:marBottom w:val="0"/>
      <w:divBdr>
        <w:top w:val="none" w:sz="0" w:space="0" w:color="auto"/>
        <w:left w:val="none" w:sz="0" w:space="0" w:color="auto"/>
        <w:bottom w:val="none" w:sz="0" w:space="0" w:color="auto"/>
        <w:right w:val="none" w:sz="0" w:space="0" w:color="auto"/>
      </w:divBdr>
    </w:div>
    <w:div w:id="367730525">
      <w:bodyDiv w:val="1"/>
      <w:marLeft w:val="0"/>
      <w:marRight w:val="0"/>
      <w:marTop w:val="0"/>
      <w:marBottom w:val="0"/>
      <w:divBdr>
        <w:top w:val="none" w:sz="0" w:space="0" w:color="auto"/>
        <w:left w:val="none" w:sz="0" w:space="0" w:color="auto"/>
        <w:bottom w:val="none" w:sz="0" w:space="0" w:color="auto"/>
        <w:right w:val="none" w:sz="0" w:space="0" w:color="auto"/>
      </w:divBdr>
    </w:div>
    <w:div w:id="421075429">
      <w:bodyDiv w:val="1"/>
      <w:marLeft w:val="0"/>
      <w:marRight w:val="0"/>
      <w:marTop w:val="0"/>
      <w:marBottom w:val="0"/>
      <w:divBdr>
        <w:top w:val="none" w:sz="0" w:space="0" w:color="auto"/>
        <w:left w:val="none" w:sz="0" w:space="0" w:color="auto"/>
        <w:bottom w:val="none" w:sz="0" w:space="0" w:color="auto"/>
        <w:right w:val="none" w:sz="0" w:space="0" w:color="auto"/>
      </w:divBdr>
    </w:div>
    <w:div w:id="658271536">
      <w:bodyDiv w:val="1"/>
      <w:marLeft w:val="0"/>
      <w:marRight w:val="0"/>
      <w:marTop w:val="0"/>
      <w:marBottom w:val="0"/>
      <w:divBdr>
        <w:top w:val="none" w:sz="0" w:space="0" w:color="auto"/>
        <w:left w:val="none" w:sz="0" w:space="0" w:color="auto"/>
        <w:bottom w:val="none" w:sz="0" w:space="0" w:color="auto"/>
        <w:right w:val="none" w:sz="0" w:space="0" w:color="auto"/>
      </w:divBdr>
    </w:div>
    <w:div w:id="676083770">
      <w:bodyDiv w:val="1"/>
      <w:marLeft w:val="0"/>
      <w:marRight w:val="0"/>
      <w:marTop w:val="0"/>
      <w:marBottom w:val="0"/>
      <w:divBdr>
        <w:top w:val="none" w:sz="0" w:space="0" w:color="auto"/>
        <w:left w:val="none" w:sz="0" w:space="0" w:color="auto"/>
        <w:bottom w:val="none" w:sz="0" w:space="0" w:color="auto"/>
        <w:right w:val="none" w:sz="0" w:space="0" w:color="auto"/>
      </w:divBdr>
    </w:div>
    <w:div w:id="706375775">
      <w:bodyDiv w:val="1"/>
      <w:marLeft w:val="0"/>
      <w:marRight w:val="0"/>
      <w:marTop w:val="0"/>
      <w:marBottom w:val="0"/>
      <w:divBdr>
        <w:top w:val="none" w:sz="0" w:space="0" w:color="auto"/>
        <w:left w:val="none" w:sz="0" w:space="0" w:color="auto"/>
        <w:bottom w:val="none" w:sz="0" w:space="0" w:color="auto"/>
        <w:right w:val="none" w:sz="0" w:space="0" w:color="auto"/>
      </w:divBdr>
    </w:div>
    <w:div w:id="908002243">
      <w:bodyDiv w:val="1"/>
      <w:marLeft w:val="0"/>
      <w:marRight w:val="0"/>
      <w:marTop w:val="0"/>
      <w:marBottom w:val="0"/>
      <w:divBdr>
        <w:top w:val="none" w:sz="0" w:space="0" w:color="auto"/>
        <w:left w:val="none" w:sz="0" w:space="0" w:color="auto"/>
        <w:bottom w:val="none" w:sz="0" w:space="0" w:color="auto"/>
        <w:right w:val="none" w:sz="0" w:space="0" w:color="auto"/>
      </w:divBdr>
    </w:div>
    <w:div w:id="945774972">
      <w:bodyDiv w:val="1"/>
      <w:marLeft w:val="0"/>
      <w:marRight w:val="0"/>
      <w:marTop w:val="0"/>
      <w:marBottom w:val="0"/>
      <w:divBdr>
        <w:top w:val="none" w:sz="0" w:space="0" w:color="auto"/>
        <w:left w:val="none" w:sz="0" w:space="0" w:color="auto"/>
        <w:bottom w:val="none" w:sz="0" w:space="0" w:color="auto"/>
        <w:right w:val="none" w:sz="0" w:space="0" w:color="auto"/>
      </w:divBdr>
    </w:div>
    <w:div w:id="985939842">
      <w:bodyDiv w:val="1"/>
      <w:marLeft w:val="0"/>
      <w:marRight w:val="0"/>
      <w:marTop w:val="0"/>
      <w:marBottom w:val="0"/>
      <w:divBdr>
        <w:top w:val="none" w:sz="0" w:space="0" w:color="auto"/>
        <w:left w:val="none" w:sz="0" w:space="0" w:color="auto"/>
        <w:bottom w:val="none" w:sz="0" w:space="0" w:color="auto"/>
        <w:right w:val="none" w:sz="0" w:space="0" w:color="auto"/>
      </w:divBdr>
    </w:div>
    <w:div w:id="1079130929">
      <w:bodyDiv w:val="1"/>
      <w:marLeft w:val="0"/>
      <w:marRight w:val="0"/>
      <w:marTop w:val="0"/>
      <w:marBottom w:val="0"/>
      <w:divBdr>
        <w:top w:val="none" w:sz="0" w:space="0" w:color="auto"/>
        <w:left w:val="none" w:sz="0" w:space="0" w:color="auto"/>
        <w:bottom w:val="none" w:sz="0" w:space="0" w:color="auto"/>
        <w:right w:val="none" w:sz="0" w:space="0" w:color="auto"/>
      </w:divBdr>
    </w:div>
    <w:div w:id="1106656651">
      <w:bodyDiv w:val="1"/>
      <w:marLeft w:val="0"/>
      <w:marRight w:val="0"/>
      <w:marTop w:val="0"/>
      <w:marBottom w:val="0"/>
      <w:divBdr>
        <w:top w:val="none" w:sz="0" w:space="0" w:color="auto"/>
        <w:left w:val="none" w:sz="0" w:space="0" w:color="auto"/>
        <w:bottom w:val="none" w:sz="0" w:space="0" w:color="auto"/>
        <w:right w:val="none" w:sz="0" w:space="0" w:color="auto"/>
      </w:divBdr>
    </w:div>
    <w:div w:id="1181091871">
      <w:bodyDiv w:val="1"/>
      <w:marLeft w:val="0"/>
      <w:marRight w:val="0"/>
      <w:marTop w:val="0"/>
      <w:marBottom w:val="0"/>
      <w:divBdr>
        <w:top w:val="none" w:sz="0" w:space="0" w:color="auto"/>
        <w:left w:val="none" w:sz="0" w:space="0" w:color="auto"/>
        <w:bottom w:val="none" w:sz="0" w:space="0" w:color="auto"/>
        <w:right w:val="none" w:sz="0" w:space="0" w:color="auto"/>
      </w:divBdr>
    </w:div>
    <w:div w:id="1213733084">
      <w:bodyDiv w:val="1"/>
      <w:marLeft w:val="0"/>
      <w:marRight w:val="0"/>
      <w:marTop w:val="0"/>
      <w:marBottom w:val="0"/>
      <w:divBdr>
        <w:top w:val="none" w:sz="0" w:space="0" w:color="auto"/>
        <w:left w:val="none" w:sz="0" w:space="0" w:color="auto"/>
        <w:bottom w:val="none" w:sz="0" w:space="0" w:color="auto"/>
        <w:right w:val="none" w:sz="0" w:space="0" w:color="auto"/>
      </w:divBdr>
    </w:div>
    <w:div w:id="1331787826">
      <w:bodyDiv w:val="1"/>
      <w:marLeft w:val="0"/>
      <w:marRight w:val="0"/>
      <w:marTop w:val="0"/>
      <w:marBottom w:val="0"/>
      <w:divBdr>
        <w:top w:val="none" w:sz="0" w:space="0" w:color="auto"/>
        <w:left w:val="none" w:sz="0" w:space="0" w:color="auto"/>
        <w:bottom w:val="none" w:sz="0" w:space="0" w:color="auto"/>
        <w:right w:val="none" w:sz="0" w:space="0" w:color="auto"/>
      </w:divBdr>
    </w:div>
    <w:div w:id="1463113939">
      <w:bodyDiv w:val="1"/>
      <w:marLeft w:val="0"/>
      <w:marRight w:val="0"/>
      <w:marTop w:val="0"/>
      <w:marBottom w:val="0"/>
      <w:divBdr>
        <w:top w:val="none" w:sz="0" w:space="0" w:color="auto"/>
        <w:left w:val="none" w:sz="0" w:space="0" w:color="auto"/>
        <w:bottom w:val="none" w:sz="0" w:space="0" w:color="auto"/>
        <w:right w:val="none" w:sz="0" w:space="0" w:color="auto"/>
      </w:divBdr>
    </w:div>
    <w:div w:id="1507092707">
      <w:bodyDiv w:val="1"/>
      <w:marLeft w:val="0"/>
      <w:marRight w:val="0"/>
      <w:marTop w:val="0"/>
      <w:marBottom w:val="0"/>
      <w:divBdr>
        <w:top w:val="none" w:sz="0" w:space="0" w:color="auto"/>
        <w:left w:val="none" w:sz="0" w:space="0" w:color="auto"/>
        <w:bottom w:val="none" w:sz="0" w:space="0" w:color="auto"/>
        <w:right w:val="none" w:sz="0" w:space="0" w:color="auto"/>
      </w:divBdr>
    </w:div>
    <w:div w:id="1953239767">
      <w:bodyDiv w:val="1"/>
      <w:marLeft w:val="0"/>
      <w:marRight w:val="0"/>
      <w:marTop w:val="0"/>
      <w:marBottom w:val="0"/>
      <w:divBdr>
        <w:top w:val="none" w:sz="0" w:space="0" w:color="auto"/>
        <w:left w:val="none" w:sz="0" w:space="0" w:color="auto"/>
        <w:bottom w:val="none" w:sz="0" w:space="0" w:color="auto"/>
        <w:right w:val="none" w:sz="0" w:space="0" w:color="auto"/>
      </w:divBdr>
    </w:div>
    <w:div w:id="1988242615">
      <w:bodyDiv w:val="1"/>
      <w:marLeft w:val="0"/>
      <w:marRight w:val="0"/>
      <w:marTop w:val="0"/>
      <w:marBottom w:val="0"/>
      <w:divBdr>
        <w:top w:val="none" w:sz="0" w:space="0" w:color="auto"/>
        <w:left w:val="none" w:sz="0" w:space="0" w:color="auto"/>
        <w:bottom w:val="none" w:sz="0" w:space="0" w:color="auto"/>
        <w:right w:val="none" w:sz="0" w:space="0" w:color="auto"/>
      </w:divBdr>
    </w:div>
    <w:div w:id="1997491463">
      <w:bodyDiv w:val="1"/>
      <w:marLeft w:val="0"/>
      <w:marRight w:val="0"/>
      <w:marTop w:val="0"/>
      <w:marBottom w:val="0"/>
      <w:divBdr>
        <w:top w:val="none" w:sz="0" w:space="0" w:color="auto"/>
        <w:left w:val="none" w:sz="0" w:space="0" w:color="auto"/>
        <w:bottom w:val="none" w:sz="0" w:space="0" w:color="auto"/>
        <w:right w:val="none" w:sz="0" w:space="0" w:color="auto"/>
      </w:divBdr>
    </w:div>
    <w:div w:id="201484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31376-BF55-4543-A826-250B6335DD30}">
  <ds:schemaRefs>
    <ds:schemaRef ds:uri="http://schemas.openxmlformats.org/officeDocument/2006/bibliography"/>
  </ds:schemaRefs>
</ds:datastoreItem>
</file>

<file path=customXml/itemProps2.xml><?xml version="1.0" encoding="utf-8"?>
<ds:datastoreItem xmlns:ds="http://schemas.openxmlformats.org/officeDocument/2006/customXml" ds:itemID="{CB96AB5A-883C-4EAD-8520-383B2CC8F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57</Pages>
  <Words>27781</Words>
  <Characters>191695</Characters>
  <Application>Microsoft Office Word</Application>
  <DocSecurity>0</DocSecurity>
  <Lines>1597</Lines>
  <Paragraphs>438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7</cp:revision>
  <cp:lastPrinted>2019-07-11T10:12:00Z</cp:lastPrinted>
  <dcterms:created xsi:type="dcterms:W3CDTF">2024-07-22T08:14:00Z</dcterms:created>
  <dcterms:modified xsi:type="dcterms:W3CDTF">2024-12-04T10:59:00Z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szabonek@mnb.hu</vt:lpwstr>
  </property>
  <property fmtid="{D5CDD505-2E9C-101B-9397-08002B2CF9AE}" pid="5" name="MSIP_Label_b0d11092-50c9-4e74-84b5-b1af078dc3d0_SetDate">
    <vt:lpwstr>2018-09-14T11:13:30.8117490Z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2024-07-11T11:51:58Z</vt:filetime>
  </property>
  <property fmtid="{D5CDD505-2E9C-101B-9397-08002B2CF9AE}" pid="11" name="Érvényességet beállító">
    <vt:lpwstr>gubeknei</vt:lpwstr>
  </property>
  <property fmtid="{D5CDD505-2E9C-101B-9397-08002B2CF9AE}" pid="12" name="Érvényességi idő első beállítása">
    <vt:filetime>2019-07-11T11:52:01Z</vt:filetime>
  </property>
</Properties>
</file>