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7B1893A3"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4812BA">
        <w:rPr>
          <w:rFonts w:ascii="Arial" w:hAnsi="Arial" w:cs="Arial"/>
          <w:iCs w:val="0"/>
          <w:color w:val="auto"/>
          <w:szCs w:val="20"/>
          <w:lang w:eastAsia="x-none"/>
        </w:rPr>
        <w:t>7</w:t>
      </w:r>
      <w:r w:rsidRPr="00E24464">
        <w:rPr>
          <w:rFonts w:ascii="Arial" w:hAnsi="Arial" w:cs="Arial"/>
          <w:iCs w:val="0"/>
          <w:color w:val="auto"/>
          <w:szCs w:val="20"/>
          <w:lang w:eastAsia="x-none"/>
        </w:rPr>
        <w:t>. melléklet a</w:t>
      </w:r>
      <w:ins w:id="11" w:author="MNB" w:date="2024-12-04T12:12:00Z">
        <w:r w:rsidR="00561DF4">
          <w:rPr>
            <w:rFonts w:ascii="Arial" w:hAnsi="Arial" w:cs="Arial"/>
            <w:iCs w:val="0"/>
            <w:color w:val="auto"/>
            <w:szCs w:val="20"/>
            <w:lang w:eastAsia="x-none"/>
          </w:rPr>
          <w:t xml:space="preserve">z </w:t>
        </w:r>
      </w:ins>
      <w:del w:id="12" w:author="MNB" w:date="2024-12-04T12:12:00Z">
        <w:r w:rsidRPr="00E24464" w:rsidDel="00561DF4">
          <w:rPr>
            <w:rFonts w:ascii="Arial" w:hAnsi="Arial" w:cs="Arial"/>
            <w:iCs w:val="0"/>
            <w:color w:val="auto"/>
            <w:szCs w:val="20"/>
            <w:lang w:eastAsia="x-none"/>
          </w:rPr>
          <w:delText xml:space="preserve"> …</w:delText>
        </w:r>
      </w:del>
      <w:ins w:id="13" w:author="MNB" w:date="2024-12-04T12:12:00Z">
        <w:r w:rsidR="00561DF4">
          <w:rPr>
            <w:rFonts w:ascii="Arial" w:hAnsi="Arial" w:cs="Arial"/>
            <w:iCs w:val="0"/>
            <w:color w:val="auto"/>
            <w:szCs w:val="20"/>
            <w:lang w:eastAsia="x-none"/>
          </w:rPr>
          <w:t>55</w:t>
        </w:r>
      </w:ins>
      <w:r w:rsidRPr="00E24464">
        <w:rPr>
          <w:rFonts w:ascii="Arial" w:hAnsi="Arial" w:cs="Arial"/>
          <w:iCs w:val="0"/>
          <w:color w:val="auto"/>
          <w:szCs w:val="20"/>
          <w:lang w:eastAsia="x-none"/>
        </w:rPr>
        <w:t>/202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ins w:id="14" w:author="MNB" w:date="2024-12-04T12:12:00Z">
        <w:r w:rsidR="00561DF4">
          <w:rPr>
            <w:rFonts w:ascii="Arial" w:hAnsi="Arial" w:cs="Arial"/>
            <w:iCs w:val="0"/>
            <w:color w:val="auto"/>
            <w:szCs w:val="20"/>
            <w:lang w:eastAsia="x-none"/>
          </w:rPr>
          <w:t>XII. 3.</w:t>
        </w:r>
      </w:ins>
      <w:del w:id="15" w:author="MNB" w:date="2024-12-04T12:12:00Z">
        <w:r w:rsidRPr="00E24464" w:rsidDel="00561DF4">
          <w:rPr>
            <w:rFonts w:ascii="Arial" w:hAnsi="Arial" w:cs="Arial"/>
            <w:iCs w:val="0"/>
            <w:color w:val="auto"/>
            <w:szCs w:val="20"/>
            <w:lang w:eastAsia="x-none"/>
          </w:rPr>
          <w:delText>…</w:delText>
        </w:r>
        <w:r w:rsidRPr="00745CF4" w:rsidDel="00561DF4">
          <w:rPr>
            <w:rFonts w:ascii="Arial" w:hAnsi="Arial" w:cs="Arial"/>
            <w:iCs w:val="0"/>
            <w:color w:val="auto"/>
            <w:szCs w:val="20"/>
            <w:lang w:eastAsia="x-none"/>
          </w:rPr>
          <w:delText xml:space="preserve"> </w:delText>
        </w:r>
        <w:r w:rsidRPr="00E85628" w:rsidDel="00561DF4">
          <w:rPr>
            <w:rFonts w:ascii="Arial" w:hAnsi="Arial" w:cs="Arial"/>
            <w:iCs w:val="0"/>
            <w:color w:val="auto"/>
            <w:szCs w:val="20"/>
            <w:lang w:eastAsia="x-none"/>
          </w:rPr>
          <w:delText>…</w:delText>
        </w:r>
      </w:del>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60738E">
      <w:pPr>
        <w:spacing w:after="0" w:line="240" w:lineRule="auto"/>
        <w:rPr>
          <w:rFonts w:ascii="Arial" w:hAnsi="Arial" w:cs="Arial"/>
          <w:lang w:eastAsia="x-none"/>
        </w:rPr>
      </w:pPr>
    </w:p>
    <w:p w14:paraId="4230E1C4" w14:textId="3409FC22" w:rsidR="00747F77" w:rsidRDefault="00747F77" w:rsidP="00855877">
      <w:pPr>
        <w:rPr>
          <w:rFonts w:ascii="Arial" w:hAnsi="Arial" w:cs="Arial"/>
          <w:lang w:eastAsia="x-none"/>
        </w:rPr>
      </w:pPr>
      <w:r w:rsidRPr="00513184">
        <w:rPr>
          <w:rFonts w:ascii="Arial" w:hAnsi="Arial" w:cs="Arial"/>
        </w:rPr>
        <w:t xml:space="preserve">A </w:t>
      </w:r>
      <w:r w:rsidR="004812BA">
        <w:rPr>
          <w:rFonts w:ascii="Arial" w:hAnsi="Arial" w:cs="Arial"/>
        </w:rPr>
        <w:t>7</w:t>
      </w:r>
      <w:r>
        <w:rPr>
          <w:rFonts w:ascii="Arial" w:hAnsi="Arial" w:cs="Arial"/>
        </w:rPr>
        <w:t>. melléklet I</w:t>
      </w:r>
      <w:r w:rsidR="001D25CA">
        <w:rPr>
          <w:rFonts w:ascii="Arial" w:hAnsi="Arial" w:cs="Arial"/>
        </w:rPr>
        <w:t>V</w:t>
      </w:r>
      <w:r>
        <w:rPr>
          <w:rFonts w:ascii="Arial" w:hAnsi="Arial" w:cs="Arial"/>
        </w:rPr>
        <w:t xml:space="preserve">. pont </w:t>
      </w:r>
      <w:r w:rsidR="004812BA">
        <w:rPr>
          <w:rFonts w:ascii="Arial" w:hAnsi="Arial" w:cs="Arial"/>
        </w:rPr>
        <w:t>5</w:t>
      </w:r>
      <w:r>
        <w:rPr>
          <w:rFonts w:ascii="Arial" w:hAnsi="Arial" w:cs="Arial"/>
        </w:rPr>
        <w:t xml:space="preserve">. </w:t>
      </w:r>
      <w:r w:rsidR="00B14C6B">
        <w:rPr>
          <w:rFonts w:ascii="Arial" w:hAnsi="Arial" w:cs="Arial"/>
        </w:rPr>
        <w:t>al</w:t>
      </w:r>
      <w:r>
        <w:rPr>
          <w:rFonts w:ascii="Arial" w:hAnsi="Arial" w:cs="Arial"/>
        </w:rPr>
        <w:t>pontja helyébe a következő rendelkezés lép</w:t>
      </w:r>
      <w:r>
        <w:rPr>
          <w:rFonts w:ascii="Arial" w:hAnsi="Arial" w:cs="Arial"/>
          <w:lang w:eastAsia="x-none"/>
        </w:rPr>
        <w:t>:</w:t>
      </w:r>
    </w:p>
    <w:p w14:paraId="3647760F" w14:textId="77777777" w:rsidR="00112AFB" w:rsidRPr="00B22CD5" w:rsidRDefault="00112AFB" w:rsidP="0060738E">
      <w:pPr>
        <w:pStyle w:val="Cmsor4"/>
        <w:numPr>
          <w:ilvl w:val="0"/>
          <w:numId w:val="0"/>
        </w:numPr>
        <w:spacing w:before="0" w:after="0" w:line="240" w:lineRule="auto"/>
        <w:rPr>
          <w:rFonts w:ascii="Arial" w:hAnsi="Arial" w:cs="Arial"/>
          <w:b/>
          <w:bCs/>
          <w:iCs w:val="0"/>
          <w:snapToGrid w:val="0"/>
          <w:color w:val="auto"/>
          <w:szCs w:val="20"/>
        </w:rPr>
      </w:pPr>
      <w:r w:rsidRPr="00B22CD5">
        <w:rPr>
          <w:rFonts w:ascii="Arial" w:hAnsi="Arial" w:cs="Arial"/>
          <w:b/>
          <w:bCs/>
          <w:snapToGrid w:val="0"/>
          <w:color w:val="auto"/>
          <w:szCs w:val="20"/>
        </w:rPr>
        <w:t>„5. 86A Pénzmosással és terrorizmusfinanszírozással kapcsolatos negyedéves adatok</w:t>
      </w:r>
    </w:p>
    <w:p w14:paraId="6E88FD5B" w14:textId="77777777" w:rsidR="00112AFB" w:rsidRPr="00112AFB" w:rsidRDefault="00112AFB" w:rsidP="0060738E">
      <w:pPr>
        <w:pStyle w:val="Default"/>
        <w:jc w:val="both"/>
        <w:rPr>
          <w:rFonts w:ascii="Arial" w:hAnsi="Arial" w:cs="Arial"/>
          <w:b/>
          <w:bCs/>
          <w:color w:val="auto"/>
          <w:sz w:val="20"/>
          <w:szCs w:val="20"/>
        </w:rPr>
      </w:pPr>
    </w:p>
    <w:p w14:paraId="186C7915" w14:textId="77777777" w:rsidR="00112AFB" w:rsidRPr="00D77E68" w:rsidRDefault="00112AFB" w:rsidP="00112AFB">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Pr>
          <w:rFonts w:ascii="Arial" w:hAnsi="Arial" w:cs="Arial"/>
          <w:bCs/>
          <w:color w:val="auto"/>
          <w:sz w:val="20"/>
          <w:szCs w:val="20"/>
        </w:rPr>
        <w:t>ügyfeleiről, valamint</w:t>
      </w:r>
      <w:r w:rsidRPr="00D77E68">
        <w:rPr>
          <w:rFonts w:ascii="Arial" w:hAnsi="Arial" w:cs="Arial"/>
          <w:bCs/>
          <w:color w:val="auto"/>
          <w:sz w:val="20"/>
          <w:szCs w:val="20"/>
        </w:rPr>
        <w:t xml:space="preserve"> által</w:t>
      </w:r>
      <w:r>
        <w:rPr>
          <w:rFonts w:ascii="Arial" w:hAnsi="Arial" w:cs="Arial"/>
          <w:bCs/>
          <w:color w:val="auto"/>
          <w:sz w:val="20"/>
          <w:szCs w:val="20"/>
        </w:rPr>
        <w:t>a</w:t>
      </w:r>
      <w:r w:rsidRPr="00D77E68">
        <w:rPr>
          <w:rFonts w:ascii="Arial" w:hAnsi="Arial" w:cs="Arial"/>
          <w:bCs/>
          <w:color w:val="auto"/>
          <w:sz w:val="20"/>
          <w:szCs w:val="20"/>
        </w:rPr>
        <w:t xml:space="preserve"> a </w:t>
      </w:r>
      <w:proofErr w:type="spellStart"/>
      <w:r w:rsidRPr="00D77E68">
        <w:rPr>
          <w:rFonts w:ascii="Arial" w:hAnsi="Arial" w:cs="Arial"/>
          <w:bCs/>
          <w:color w:val="auto"/>
          <w:sz w:val="20"/>
          <w:szCs w:val="20"/>
        </w:rPr>
        <w:t>Pmt</w:t>
      </w:r>
      <w:proofErr w:type="spellEnd"/>
      <w:r w:rsidRPr="00D77E68">
        <w:rPr>
          <w:rFonts w:ascii="Arial" w:hAnsi="Arial" w:cs="Arial"/>
          <w:bCs/>
          <w:color w:val="auto"/>
          <w:sz w:val="20"/>
          <w:szCs w:val="20"/>
        </w:rPr>
        <w:t>. szerinti belső szabályzata alapján lefolytatott eljárások keretében összegyűjtött információkról kell adatot szolgáltatni.</w:t>
      </w:r>
    </w:p>
    <w:p w14:paraId="146DD932" w14:textId="77777777" w:rsidR="00112AFB" w:rsidRPr="00D77E68" w:rsidRDefault="00112AFB" w:rsidP="00112AFB">
      <w:pPr>
        <w:pStyle w:val="Default"/>
        <w:jc w:val="both"/>
        <w:rPr>
          <w:rFonts w:ascii="Arial" w:hAnsi="Arial" w:cs="Arial"/>
          <w:bCs/>
          <w:color w:val="auto"/>
          <w:sz w:val="20"/>
          <w:szCs w:val="20"/>
        </w:rPr>
      </w:pPr>
    </w:p>
    <w:p w14:paraId="55322057" w14:textId="77777777" w:rsidR="00112AFB" w:rsidRPr="006D75AA" w:rsidRDefault="00112AFB" w:rsidP="00112AFB">
      <w:pPr>
        <w:rPr>
          <w:rFonts w:ascii="Arial" w:hAnsi="Arial" w:cs="Arial"/>
          <w:b/>
        </w:rPr>
      </w:pPr>
      <w:r w:rsidRPr="006D75AA">
        <w:rPr>
          <w:rFonts w:ascii="Arial" w:hAnsi="Arial" w:cs="Arial"/>
          <w:b/>
        </w:rPr>
        <w:t>A táblában használt fogalmak</w:t>
      </w:r>
    </w:p>
    <w:p w14:paraId="7F0F86E3" w14:textId="77777777" w:rsidR="00112AFB" w:rsidRDefault="00112AFB" w:rsidP="00112AFB">
      <w:pPr>
        <w:pStyle w:val="Default"/>
        <w:numPr>
          <w:ilvl w:val="0"/>
          <w:numId w:val="23"/>
        </w:numPr>
        <w:jc w:val="both"/>
        <w:rPr>
          <w:rFonts w:ascii="Arial" w:hAnsi="Arial" w:cs="Arial"/>
          <w:bCs/>
          <w:iCs/>
          <w:color w:val="auto"/>
          <w:sz w:val="20"/>
          <w:szCs w:val="20"/>
        </w:rPr>
      </w:pPr>
      <w:bookmarkStart w:id="16" w:name="_Hlk44402678"/>
      <w:proofErr w:type="spellStart"/>
      <w:r w:rsidRPr="00985F89">
        <w:rPr>
          <w:rFonts w:ascii="Arial" w:hAnsi="Arial" w:cs="Arial"/>
          <w:bCs/>
          <w:i/>
          <w:color w:val="auto"/>
          <w:sz w:val="20"/>
          <w:szCs w:val="20"/>
        </w:rPr>
        <w:t>PEP</w:t>
      </w:r>
      <w:proofErr w:type="spellEnd"/>
      <w:r w:rsidRPr="00985F89">
        <w:rPr>
          <w:rFonts w:ascii="Arial" w:hAnsi="Arial" w:cs="Arial"/>
          <w:bCs/>
          <w:color w:val="auto"/>
          <w:sz w:val="20"/>
          <w:szCs w:val="20"/>
        </w:rPr>
        <w:t xml:space="preserve">: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4. § (</w:t>
      </w:r>
      <w:proofErr w:type="gramStart"/>
      <w:r w:rsidRPr="00985F89">
        <w:rPr>
          <w:rFonts w:ascii="Arial" w:hAnsi="Arial" w:cs="Arial"/>
          <w:bCs/>
          <w:color w:val="auto"/>
          <w:sz w:val="20"/>
          <w:szCs w:val="20"/>
        </w:rPr>
        <w:t>1)</w:t>
      </w:r>
      <w:r>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1B6B824" w14:textId="77777777" w:rsidR="00112AFB" w:rsidRPr="00DF28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29C2F25B" w14:textId="77777777" w:rsidR="00112AFB" w:rsidRPr="00B905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B9059D">
        <w:rPr>
          <w:rFonts w:ascii="Arial" w:hAnsi="Arial" w:cs="Arial"/>
          <w:bCs/>
          <w:iCs/>
          <w:color w:val="auto"/>
          <w:sz w:val="20"/>
          <w:szCs w:val="20"/>
        </w:rPr>
        <w:t xml:space="preserve"> </w:t>
      </w:r>
      <w:r>
        <w:rPr>
          <w:rFonts w:ascii="Arial" w:hAnsi="Arial" w:cs="Arial"/>
          <w:bCs/>
          <w:iCs/>
          <w:color w:val="auto"/>
          <w:sz w:val="20"/>
          <w:szCs w:val="20"/>
        </w:rPr>
        <w:t>p</w:t>
      </w:r>
      <w:r w:rsidRPr="00B9059D">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bookmarkEnd w:id="16"/>
    <w:p w14:paraId="36D84628" w14:textId="77777777" w:rsidR="00112AFB" w:rsidRPr="006D75AA" w:rsidRDefault="00112AFB" w:rsidP="00112AFB">
      <w:pPr>
        <w:numPr>
          <w:ilvl w:val="0"/>
          <w:numId w:val="23"/>
        </w:numPr>
        <w:spacing w:after="0" w:line="240" w:lineRule="auto"/>
        <w:rPr>
          <w:rFonts w:ascii="Arial" w:hAnsi="Arial" w:cs="Arial"/>
        </w:rPr>
      </w:pPr>
      <w:r w:rsidRPr="006D75AA">
        <w:rPr>
          <w:rFonts w:ascii="Arial" w:hAnsi="Arial" w:cs="Arial"/>
          <w:bCs/>
          <w:i/>
        </w:rPr>
        <w:t>tényleges tulajdonos</w:t>
      </w:r>
      <w:r w:rsidRPr="006D75AA">
        <w:rPr>
          <w:rFonts w:ascii="Arial" w:hAnsi="Arial" w:cs="Arial"/>
          <w:bCs/>
        </w:rPr>
        <w:t xml:space="preserve">: a </w:t>
      </w:r>
      <w:proofErr w:type="spellStart"/>
      <w:r w:rsidRPr="006D75AA">
        <w:rPr>
          <w:rFonts w:ascii="Arial" w:hAnsi="Arial" w:cs="Arial"/>
          <w:bCs/>
        </w:rPr>
        <w:t>Pmt</w:t>
      </w:r>
      <w:proofErr w:type="spellEnd"/>
      <w:r w:rsidRPr="006D75AA">
        <w:rPr>
          <w:rFonts w:ascii="Arial" w:hAnsi="Arial" w:cs="Arial"/>
          <w:bCs/>
        </w:rPr>
        <w:t>. 3. § 38. pontja szerinti jogalany</w:t>
      </w:r>
      <w:r w:rsidRPr="006D75AA">
        <w:rPr>
          <w:rFonts w:ascii="Arial" w:hAnsi="Arial" w:cs="Arial"/>
          <w:bCs/>
          <w:i/>
        </w:rPr>
        <w:t>;</w:t>
      </w:r>
    </w:p>
    <w:p w14:paraId="22082FB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ügyfél:</w:t>
      </w:r>
      <w:r w:rsidRPr="006D75AA">
        <w:rPr>
          <w:rFonts w:ascii="Arial" w:hAnsi="Arial" w:cs="Arial"/>
          <w:bCs/>
          <w:i/>
          <w:iCs/>
        </w:rPr>
        <w:t xml:space="preserve"> </w:t>
      </w:r>
      <w:r w:rsidRPr="006D75AA">
        <w:rPr>
          <w:rFonts w:ascii="Arial" w:hAnsi="Arial" w:cs="Arial"/>
          <w:bCs/>
        </w:rPr>
        <w:t xml:space="preserve">akit a </w:t>
      </w:r>
      <w:proofErr w:type="spellStart"/>
      <w:r w:rsidRPr="006D75AA">
        <w:rPr>
          <w:rFonts w:ascii="Arial" w:hAnsi="Arial" w:cs="Arial"/>
          <w:bCs/>
        </w:rPr>
        <w:t>Pmt</w:t>
      </w:r>
      <w:proofErr w:type="spellEnd"/>
      <w:r w:rsidRPr="006D75AA">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F1C633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ügylet:</w:t>
      </w:r>
      <w:r w:rsidRPr="006D75AA">
        <w:rPr>
          <w:rFonts w:ascii="Arial" w:hAnsi="Arial" w:cs="Arial"/>
          <w:bCs/>
        </w:rPr>
        <w:t xml:space="preserve"> jelenti mind az üzleti kapcsolat, mind pedig az ügyleti megbízás során teljesített ügyletet;</w:t>
      </w:r>
    </w:p>
    <w:p w14:paraId="6F18057B" w14:textId="77777777" w:rsidR="00112AFB" w:rsidRDefault="00112AFB" w:rsidP="00112AFB">
      <w:pPr>
        <w:pStyle w:val="Default"/>
        <w:numPr>
          <w:ilvl w:val="0"/>
          <w:numId w:val="23"/>
        </w:numPr>
        <w:jc w:val="both"/>
        <w:rPr>
          <w:rFonts w:ascii="Arial" w:hAnsi="Arial" w:cs="Arial"/>
          <w:bCs/>
          <w:iCs/>
          <w:color w:val="auto"/>
          <w:sz w:val="20"/>
          <w:szCs w:val="20"/>
        </w:rPr>
      </w:pPr>
      <w:bookmarkStart w:id="17"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7"/>
    </w:p>
    <w:p w14:paraId="07973639" w14:textId="77777777" w:rsidR="00112AFB" w:rsidRDefault="00112AFB" w:rsidP="00112AFB">
      <w:pPr>
        <w:pStyle w:val="Default"/>
        <w:jc w:val="both"/>
        <w:rPr>
          <w:rFonts w:ascii="Arial" w:hAnsi="Arial" w:cs="Arial"/>
          <w:bCs/>
          <w:iCs/>
          <w:color w:val="auto"/>
          <w:sz w:val="20"/>
          <w:szCs w:val="20"/>
        </w:rPr>
      </w:pPr>
    </w:p>
    <w:p w14:paraId="4F07E9F8" w14:textId="77777777" w:rsidR="00112AFB" w:rsidRPr="00185153" w:rsidRDefault="00112AFB" w:rsidP="00112AFB">
      <w:pPr>
        <w:pStyle w:val="Default"/>
        <w:jc w:val="both"/>
        <w:rPr>
          <w:rFonts w:ascii="Arial" w:hAnsi="Arial" w:cs="Arial"/>
          <w:b/>
          <w:bCs/>
          <w:color w:val="auto"/>
        </w:rPr>
      </w:pPr>
      <w:r w:rsidRPr="00185153">
        <w:rPr>
          <w:rFonts w:ascii="Arial" w:hAnsi="Arial" w:cs="Arial"/>
          <w:b/>
          <w:bCs/>
          <w:color w:val="auto"/>
          <w:sz w:val="20"/>
          <w:szCs w:val="20"/>
        </w:rPr>
        <w:t>A tábla oszlopai</w:t>
      </w:r>
    </w:p>
    <w:p w14:paraId="7DA7B0F2" w14:textId="77777777" w:rsidR="00112AFB" w:rsidRDefault="00112AFB" w:rsidP="00112AFB">
      <w:pPr>
        <w:pStyle w:val="Default"/>
        <w:ind w:left="720"/>
        <w:jc w:val="both"/>
        <w:rPr>
          <w:rFonts w:ascii="Arial" w:hAnsi="Arial" w:cs="Arial"/>
          <w:b/>
          <w:bCs/>
          <w:color w:val="auto"/>
          <w:sz w:val="20"/>
          <w:szCs w:val="20"/>
        </w:rPr>
      </w:pPr>
    </w:p>
    <w:p w14:paraId="253C3CA9"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w:t>
      </w:r>
      <w:r>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12EFE5E8" w14:textId="77777777" w:rsidR="00112AFB" w:rsidRPr="00185153" w:rsidRDefault="00112AFB" w:rsidP="00112AFB">
      <w:pPr>
        <w:pStyle w:val="Default"/>
        <w:jc w:val="both"/>
        <w:rPr>
          <w:rFonts w:ascii="Arial" w:hAnsi="Arial" w:cs="Arial"/>
          <w:bCs/>
          <w:color w:val="auto"/>
          <w:sz w:val="20"/>
          <w:szCs w:val="20"/>
        </w:rPr>
      </w:pPr>
    </w:p>
    <w:p w14:paraId="1853A5D6"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5C0DD131" w14:textId="77777777" w:rsidR="00112AFB" w:rsidRPr="0040330A" w:rsidRDefault="00112AFB" w:rsidP="00112AFB">
      <w:pPr>
        <w:pStyle w:val="Default"/>
        <w:jc w:val="both"/>
        <w:rPr>
          <w:rFonts w:ascii="Arial" w:hAnsi="Arial" w:cs="Arial"/>
          <w:bCs/>
          <w:color w:val="auto"/>
          <w:sz w:val="20"/>
          <w:szCs w:val="20"/>
        </w:rPr>
      </w:pPr>
    </w:p>
    <w:p w14:paraId="191F2576" w14:textId="77777777" w:rsidR="00112AFB" w:rsidRPr="003B594D" w:rsidRDefault="00112AFB" w:rsidP="00112AFB">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(86A0511–86A14 sor 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5AECDF7B" w14:textId="77777777" w:rsidR="00112AFB" w:rsidRPr="00985F89" w:rsidRDefault="00112AFB" w:rsidP="00112AFB">
      <w:pPr>
        <w:pStyle w:val="Default"/>
        <w:jc w:val="both"/>
        <w:rPr>
          <w:rFonts w:ascii="Arial" w:hAnsi="Arial" w:cs="Arial"/>
          <w:bCs/>
          <w:iCs/>
          <w:color w:val="auto"/>
          <w:sz w:val="20"/>
          <w:szCs w:val="20"/>
        </w:rPr>
      </w:pPr>
    </w:p>
    <w:p w14:paraId="4C4653B0" w14:textId="77777777" w:rsidR="00112AFB" w:rsidRPr="00985F89" w:rsidRDefault="00112AFB" w:rsidP="00112AFB">
      <w:pPr>
        <w:pStyle w:val="Default"/>
        <w:ind w:left="720"/>
        <w:jc w:val="both"/>
        <w:rPr>
          <w:rFonts w:ascii="Arial" w:hAnsi="Arial" w:cs="Arial"/>
          <w:bCs/>
          <w:color w:val="auto"/>
          <w:sz w:val="20"/>
          <w:szCs w:val="20"/>
        </w:rPr>
      </w:pPr>
    </w:p>
    <w:p w14:paraId="41057741" w14:textId="77777777" w:rsidR="00112AFB" w:rsidRPr="00985F89" w:rsidRDefault="00112AFB" w:rsidP="00112AFB">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09BCDD2C" w14:textId="77777777" w:rsidR="00112AFB" w:rsidRPr="00985F89" w:rsidRDefault="00112AFB" w:rsidP="00112AFB">
      <w:pPr>
        <w:pStyle w:val="Default"/>
        <w:jc w:val="both"/>
        <w:rPr>
          <w:rFonts w:ascii="Arial" w:hAnsi="Arial" w:cs="Arial"/>
          <w:b/>
          <w:bCs/>
          <w:color w:val="auto"/>
          <w:sz w:val="20"/>
          <w:szCs w:val="20"/>
        </w:rPr>
      </w:pPr>
    </w:p>
    <w:p w14:paraId="2D7D8B52"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lastRenderedPageBreak/>
        <w:t xml:space="preserve">86A01 </w:t>
      </w:r>
      <w:r w:rsidRPr="00A656D2">
        <w:rPr>
          <w:rFonts w:ascii="Arial" w:hAnsi="Arial" w:cs="Arial"/>
          <w:b/>
          <w:bCs/>
        </w:rPr>
        <w:t xml:space="preserve">Üzleti kapcsolat létesítésekor elvégzett </w:t>
      </w:r>
      <w:r w:rsidRPr="006D75AA">
        <w:rPr>
          <w:rFonts w:ascii="Arial" w:hAnsi="Arial" w:cs="Arial"/>
          <w:b/>
          <w:bCs/>
        </w:rPr>
        <w:t>ügyfél-átvilágítás</w:t>
      </w:r>
    </w:p>
    <w:p w14:paraId="44569451" w14:textId="77777777" w:rsidR="00112AFB" w:rsidRDefault="00112AFB" w:rsidP="00112AFB">
      <w:pPr>
        <w:spacing w:after="0" w:line="240" w:lineRule="auto"/>
        <w:rPr>
          <w:rFonts w:ascii="Arial" w:hAnsi="Arial" w:cs="Arial"/>
        </w:rPr>
      </w:pPr>
      <w:r w:rsidRPr="006D75AA">
        <w:rPr>
          <w:rFonts w:ascii="Arial" w:hAnsi="Arial" w:cs="Arial"/>
        </w:rPr>
        <w:t xml:space="preserve">Ebben a sorban kell feltüntetni a tárgynegyedévben </w:t>
      </w:r>
      <w:r w:rsidRPr="00A656D2">
        <w:rPr>
          <w:rFonts w:ascii="Arial" w:hAnsi="Arial" w:cs="Arial"/>
        </w:rPr>
        <w:t xml:space="preserve">az adatszolgáltató által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a) pontja szerint üzleti </w:t>
      </w:r>
      <w:r w:rsidRPr="006D75AA">
        <w:rPr>
          <w:rFonts w:ascii="Arial" w:hAnsi="Arial" w:cs="Arial"/>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w:t>
      </w:r>
      <w:proofErr w:type="gramStart"/>
      <w:r w:rsidRPr="00A656D2">
        <w:rPr>
          <w:rFonts w:ascii="Arial" w:hAnsi="Arial" w:cs="Arial"/>
        </w:rPr>
        <w:t>b)</w:t>
      </w:r>
      <w:r>
        <w:rPr>
          <w:rFonts w:ascii="Arial" w:hAnsi="Arial" w:cs="Arial"/>
          <w:bCs/>
        </w:rPr>
        <w:t>–</w:t>
      </w:r>
      <w:proofErr w:type="gramEnd"/>
      <w:r w:rsidRPr="00A656D2">
        <w:rPr>
          <w:rFonts w:ascii="Arial" w:hAnsi="Arial" w:cs="Arial"/>
        </w:rPr>
        <w:t xml:space="preserve">i) pontja szerinti ügyfél-átvilágítások, valamint a </w:t>
      </w:r>
      <w:proofErr w:type="spellStart"/>
      <w:r>
        <w:rPr>
          <w:rFonts w:ascii="Arial" w:hAnsi="Arial" w:cs="Arial"/>
        </w:rPr>
        <w:t>Pmt</w:t>
      </w:r>
      <w:proofErr w:type="spellEnd"/>
      <w:r>
        <w:rPr>
          <w:rFonts w:ascii="Arial" w:hAnsi="Arial" w:cs="Arial"/>
        </w:rPr>
        <w:t xml:space="preserve">. </w:t>
      </w:r>
      <w:r w:rsidRPr="00A656D2">
        <w:rPr>
          <w:rFonts w:ascii="Arial" w:hAnsi="Arial" w:cs="Arial"/>
        </w:rPr>
        <w:t>12. § (2) bekezdés</w:t>
      </w:r>
      <w:r>
        <w:rPr>
          <w:rFonts w:ascii="Arial" w:hAnsi="Arial" w:cs="Arial"/>
        </w:rPr>
        <w:t>e</w:t>
      </w:r>
      <w:r w:rsidRPr="00A656D2">
        <w:rPr>
          <w:rFonts w:ascii="Arial" w:hAnsi="Arial" w:cs="Arial"/>
        </w:rPr>
        <w:t xml:space="preserve"> szerinti ismételt ügyfél-átvilágítások szám</w:t>
      </w:r>
      <w:r>
        <w:rPr>
          <w:rFonts w:ascii="Arial" w:hAnsi="Arial" w:cs="Arial"/>
        </w:rPr>
        <w:t>a</w:t>
      </w:r>
      <w:r w:rsidRPr="00A656D2">
        <w:rPr>
          <w:rFonts w:ascii="Arial" w:hAnsi="Arial" w:cs="Arial"/>
        </w:rPr>
        <w:t xml:space="preserve"> nem szerepeltet</w:t>
      </w:r>
      <w:r>
        <w:rPr>
          <w:rFonts w:ascii="Arial" w:hAnsi="Arial" w:cs="Arial"/>
        </w:rPr>
        <w:t>endő</w:t>
      </w:r>
      <w:r w:rsidRPr="00A656D2">
        <w:rPr>
          <w:rFonts w:ascii="Arial" w:hAnsi="Arial" w:cs="Arial"/>
        </w:rPr>
        <w:t>.</w:t>
      </w:r>
    </w:p>
    <w:p w14:paraId="4884C4DC" w14:textId="77777777" w:rsidR="00112AFB" w:rsidRPr="006D75AA" w:rsidRDefault="00112AFB" w:rsidP="00112AFB">
      <w:pPr>
        <w:spacing w:after="0" w:line="240" w:lineRule="auto"/>
        <w:rPr>
          <w:rFonts w:ascii="Arial" w:hAnsi="Arial" w:cs="Arial"/>
        </w:rPr>
      </w:pPr>
    </w:p>
    <w:p w14:paraId="2881192B" w14:textId="69F2A3FA" w:rsidR="00112AFB" w:rsidRPr="006D75AA" w:rsidRDefault="00112AFB" w:rsidP="00112AFB">
      <w:pPr>
        <w:spacing w:after="0" w:line="240" w:lineRule="auto"/>
        <w:rPr>
          <w:rFonts w:ascii="Arial" w:hAnsi="Arial" w:cs="Arial"/>
        </w:rPr>
      </w:pPr>
      <w:r>
        <w:rPr>
          <w:rFonts w:ascii="Arial" w:hAnsi="Arial" w:cs="Arial"/>
        </w:rPr>
        <w:t>Az itt jelentett</w:t>
      </w:r>
      <w:r w:rsidRPr="006D75AA">
        <w:rPr>
          <w:rFonts w:ascii="Arial" w:hAnsi="Arial" w:cs="Arial"/>
        </w:rPr>
        <w:t xml:space="preserve"> adatokat a 86A011</w:t>
      </w:r>
      <w:r>
        <w:rPr>
          <w:rFonts w:ascii="Arial" w:hAnsi="Arial" w:cs="Arial"/>
        </w:rPr>
        <w:t>–</w:t>
      </w:r>
      <w:r w:rsidRPr="006D75AA">
        <w:rPr>
          <w:rFonts w:ascii="Arial" w:hAnsi="Arial" w:cs="Arial"/>
        </w:rPr>
        <w:t>86A013 sorban három szempont szerint kell tovább bontani az ügyfél-átvilágítás mélységére való tekintettel</w:t>
      </w:r>
      <w:r>
        <w:rPr>
          <w:rFonts w:ascii="Arial" w:hAnsi="Arial" w:cs="Arial"/>
        </w:rPr>
        <w:t>. A</w:t>
      </w:r>
      <w:r w:rsidRPr="006D75AA">
        <w:rPr>
          <w:rFonts w:ascii="Arial" w:hAnsi="Arial" w:cs="Arial"/>
        </w:rPr>
        <w:t xml:space="preserve"> 86A01 sor egyenlő a 86A011</w:t>
      </w:r>
      <w:r>
        <w:rPr>
          <w:rFonts w:ascii="Arial" w:hAnsi="Arial" w:cs="Arial"/>
        </w:rPr>
        <w:t>–</w:t>
      </w:r>
      <w:r w:rsidRPr="006D75AA">
        <w:rPr>
          <w:rFonts w:ascii="Arial" w:hAnsi="Arial" w:cs="Arial"/>
        </w:rPr>
        <w:t>86A013 sor összegével.</w:t>
      </w:r>
    </w:p>
    <w:p w14:paraId="7BAF5A03" w14:textId="77777777" w:rsidR="00112AFB" w:rsidRPr="00985F89" w:rsidRDefault="00112AFB" w:rsidP="00112AFB">
      <w:pPr>
        <w:pStyle w:val="Default"/>
        <w:jc w:val="both"/>
        <w:rPr>
          <w:rFonts w:ascii="Arial" w:hAnsi="Arial" w:cs="Arial"/>
          <w:bCs/>
          <w:color w:val="auto"/>
          <w:sz w:val="20"/>
          <w:szCs w:val="20"/>
        </w:rPr>
      </w:pPr>
    </w:p>
    <w:p w14:paraId="111D2BA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86A011 Normál ügyfél-átvilágítás</w:t>
      </w:r>
    </w:p>
    <w:p w14:paraId="2720D4ED"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az átvilágítás alapeljárását meghatározó,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7</w:t>
      </w:r>
      <w:r>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31955C78" w14:textId="77777777" w:rsidR="00112AFB" w:rsidRPr="006D75AA" w:rsidRDefault="00112AFB" w:rsidP="00112AFB">
      <w:pPr>
        <w:spacing w:after="0" w:line="240" w:lineRule="auto"/>
        <w:rPr>
          <w:rFonts w:ascii="Arial" w:hAnsi="Arial" w:cs="Arial"/>
          <w:b/>
          <w:bCs/>
        </w:rPr>
      </w:pPr>
    </w:p>
    <w:p w14:paraId="4A092F4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86A012 Egyszerűsített ügyfél-átvilágítás</w:t>
      </w:r>
    </w:p>
    <w:p w14:paraId="5D68704B"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xml:space="preserve">. 15. §-a alapján,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65. §-ában meghatározott belső szabályzatban rögzített esetekben lefolytatott egyszerűsített ügyfél-átvilágítások számát ezen a soron kell feltüntetni.</w:t>
      </w:r>
    </w:p>
    <w:p w14:paraId="0AA8C67D" w14:textId="77777777" w:rsidR="00112AFB" w:rsidRPr="006D75AA" w:rsidRDefault="00112AFB" w:rsidP="00112AFB">
      <w:pPr>
        <w:spacing w:after="0" w:line="240" w:lineRule="auto"/>
        <w:rPr>
          <w:rFonts w:ascii="Arial" w:hAnsi="Arial" w:cs="Arial"/>
          <w:b/>
          <w:bCs/>
        </w:rPr>
      </w:pPr>
    </w:p>
    <w:p w14:paraId="07D369B4"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86A013 Fokozott ügyfél-átvilágítás</w:t>
      </w:r>
    </w:p>
    <w:p w14:paraId="548ACC05"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16</w:t>
      </w:r>
      <w:r>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6BC1CD68" w14:textId="77777777" w:rsidR="00112AFB" w:rsidRPr="006D75AA" w:rsidRDefault="00112AFB" w:rsidP="00112AFB">
      <w:pPr>
        <w:spacing w:after="0" w:line="240" w:lineRule="auto"/>
        <w:rPr>
          <w:rFonts w:ascii="Arial" w:hAnsi="Arial" w:cs="Arial"/>
          <w:b/>
          <w:bCs/>
        </w:rPr>
      </w:pPr>
    </w:p>
    <w:p w14:paraId="04F1F6B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2</w:t>
      </w:r>
      <w:r w:rsidRPr="006D75AA">
        <w:rPr>
          <w:rFonts w:ascii="Arial" w:hAnsi="Arial" w:cs="Arial"/>
          <w:b/>
          <w:bCs/>
        </w:rPr>
        <w:t xml:space="preserve"> Privátbanki ügyfélkapcsolat létesítés</w:t>
      </w:r>
    </w:p>
    <w:p w14:paraId="51925532" w14:textId="2F3E77EA" w:rsidR="00112AFB" w:rsidRPr="006D75AA" w:rsidRDefault="00112AFB" w:rsidP="00112AFB">
      <w:pPr>
        <w:spacing w:after="0" w:line="240" w:lineRule="auto"/>
        <w:rPr>
          <w:rFonts w:ascii="Arial" w:hAnsi="Arial" w:cs="Arial"/>
        </w:rPr>
      </w:pPr>
      <w:r w:rsidRPr="006D75AA">
        <w:rPr>
          <w:rFonts w:ascii="Arial" w:hAnsi="Arial" w:cs="Arial"/>
        </w:rPr>
        <w:t xml:space="preserve">Azon ügyfelek száma, akikkel az adatszolgáltató a </w:t>
      </w:r>
      <w:r w:rsidRPr="002034DD">
        <w:rPr>
          <w:rFonts w:ascii="Arial" w:hAnsi="Arial" w:cs="Arial"/>
        </w:rPr>
        <w:t xml:space="preserve">tárgynegyedévben </w:t>
      </w:r>
      <w:r w:rsidRPr="00A828C7">
        <w:rPr>
          <w:rFonts w:ascii="Arial" w:eastAsia="Calibri" w:hAnsi="Arial" w:cs="Arial"/>
          <w:bCs/>
        </w:rPr>
        <w:t xml:space="preserve">a </w:t>
      </w:r>
      <w:del w:id="18" w:author="MNB" w:date="2024-07-18T13:35:00Z">
        <w:r w:rsidRPr="00A828C7" w:rsidDel="00112AFB">
          <w:rPr>
            <w:rFonts w:ascii="Arial" w:eastAsia="Calibri" w:hAnsi="Arial" w:cs="Arial"/>
            <w:bCs/>
          </w:rPr>
          <w:delText>26/2020. (VIII. 25.)</w:delText>
        </w:r>
      </w:del>
      <w:ins w:id="19" w:author="MNB" w:date="2024-07-18T13:35:00Z">
        <w:r>
          <w:rPr>
            <w:rFonts w:ascii="Arial" w:eastAsia="Calibri" w:hAnsi="Arial" w:cs="Arial"/>
            <w:bCs/>
          </w:rPr>
          <w:t>30/2024. (IV. 24.)</w:t>
        </w:r>
      </w:ins>
      <w:r w:rsidRPr="00A828C7">
        <w:rPr>
          <w:rFonts w:ascii="Arial" w:hAnsi="Arial" w:cs="Arial"/>
        </w:rPr>
        <w:t xml:space="preserve"> MNB</w:t>
      </w:r>
      <w:r w:rsidRPr="006D75AA">
        <w:rPr>
          <w:rFonts w:ascii="Arial" w:hAnsi="Arial" w:cs="Arial"/>
        </w:rPr>
        <w:t xml:space="preserve"> rendelet szerint, vezetői jóváhagyás mellett létesített privátbanki üzleti kapcsolatot.</w:t>
      </w:r>
    </w:p>
    <w:p w14:paraId="75DB3807" w14:textId="77777777" w:rsidR="00112AFB" w:rsidRDefault="00112AFB" w:rsidP="00112AFB">
      <w:pPr>
        <w:spacing w:after="0" w:line="240" w:lineRule="auto"/>
        <w:rPr>
          <w:rFonts w:ascii="Arial" w:hAnsi="Arial" w:cs="Arial"/>
        </w:rPr>
      </w:pPr>
    </w:p>
    <w:p w14:paraId="76014EB7"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86A03 Ügyfél-átvilágítási hiányosság miatt korlátozott ügyfelek</w:t>
      </w:r>
    </w:p>
    <w:p w14:paraId="2B35AB28"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nem tudta végrehajtani a </w:t>
      </w:r>
      <w:proofErr w:type="spellStart"/>
      <w:r>
        <w:rPr>
          <w:rFonts w:ascii="Arial" w:hAnsi="Arial" w:cs="Arial"/>
        </w:rPr>
        <w:t>Pmt</w:t>
      </w:r>
      <w:proofErr w:type="spellEnd"/>
      <w:r>
        <w:rPr>
          <w:rFonts w:ascii="Arial" w:hAnsi="Arial" w:cs="Arial"/>
        </w:rPr>
        <w:t xml:space="preserve">. </w:t>
      </w:r>
      <w:r w:rsidRPr="00705F42">
        <w:rPr>
          <w:rFonts w:ascii="Arial" w:hAnsi="Arial" w:cs="Arial"/>
        </w:rPr>
        <w:t>7</w:t>
      </w:r>
      <w:r>
        <w:rPr>
          <w:rFonts w:ascii="Arial" w:hAnsi="Arial" w:cs="Arial"/>
        </w:rPr>
        <w:t>–</w:t>
      </w:r>
      <w:r w:rsidRPr="00705F42">
        <w:rPr>
          <w:rFonts w:ascii="Arial" w:hAnsi="Arial" w:cs="Arial"/>
        </w:rPr>
        <w:t>10. §-</w:t>
      </w:r>
      <w:r>
        <w:rPr>
          <w:rFonts w:ascii="Arial" w:hAnsi="Arial" w:cs="Arial"/>
        </w:rPr>
        <w:t>á</w:t>
      </w:r>
      <w:r w:rsidRPr="00705F42">
        <w:rPr>
          <w:rFonts w:ascii="Arial" w:hAnsi="Arial" w:cs="Arial"/>
        </w:rPr>
        <w:t xml:space="preserve">ban meghatározott ügyfél-átvilágítási intézkedéseket, ezért a </w:t>
      </w:r>
      <w:proofErr w:type="spellStart"/>
      <w:r w:rsidRPr="00705F42">
        <w:rPr>
          <w:rFonts w:ascii="Arial" w:hAnsi="Arial" w:cs="Arial"/>
        </w:rPr>
        <w:t>Pmt</w:t>
      </w:r>
      <w:proofErr w:type="spellEnd"/>
      <w:r w:rsidRPr="00705F42">
        <w:rPr>
          <w:rFonts w:ascii="Arial" w:hAnsi="Arial" w:cs="Arial"/>
        </w:rPr>
        <w:t xml:space="preserve">. 13. § (8) </w:t>
      </w:r>
      <w:r>
        <w:rPr>
          <w:rFonts w:ascii="Arial" w:hAnsi="Arial" w:cs="Arial"/>
        </w:rPr>
        <w:t>bekezdése</w:t>
      </w:r>
      <w:r w:rsidRPr="00705F42">
        <w:rPr>
          <w:rFonts w:ascii="Arial" w:hAnsi="Arial" w:cs="Arial"/>
        </w:rPr>
        <w:t xml:space="preserve"> alapján az adatszolgáltatónál tárgynegyedévben, az érintett ügyfélre vonatkozóan korlátozásra </w:t>
      </w:r>
      <w:r>
        <w:rPr>
          <w:rFonts w:ascii="Arial" w:hAnsi="Arial" w:cs="Arial"/>
        </w:rPr>
        <w:t xml:space="preserve">került sor </w:t>
      </w:r>
      <w:r w:rsidRPr="00705F42">
        <w:rPr>
          <w:rFonts w:ascii="Arial" w:hAnsi="Arial" w:cs="Arial"/>
        </w:rPr>
        <w:t xml:space="preserve">(megtagadta az ügyfél megbízása alapján fizetési számlán keresztül művelet végzését, üzleti kapcsolat létesítését és ügylet teljesítését). </w:t>
      </w:r>
      <w:r>
        <w:rPr>
          <w:rFonts w:ascii="Arial" w:hAnsi="Arial" w:cs="Arial"/>
        </w:rPr>
        <w:t>M</w:t>
      </w:r>
      <w:r w:rsidRPr="00705F42">
        <w:rPr>
          <w:rFonts w:ascii="Arial" w:hAnsi="Arial" w:cs="Arial"/>
        </w:rPr>
        <w:t xml:space="preserve">inden érintett ügyfelet </w:t>
      </w:r>
      <w:r>
        <w:rPr>
          <w:rFonts w:ascii="Arial" w:hAnsi="Arial" w:cs="Arial"/>
        </w:rPr>
        <w:t xml:space="preserve">csak </w:t>
      </w:r>
      <w:r w:rsidRPr="00705F42">
        <w:rPr>
          <w:rFonts w:ascii="Arial" w:hAnsi="Arial" w:cs="Arial"/>
        </w:rPr>
        <w:t xml:space="preserve">egyszer kell szerepeltetni függetlenül attól, hogy </w:t>
      </w:r>
      <w:r>
        <w:rPr>
          <w:rFonts w:ascii="Arial" w:hAnsi="Arial" w:cs="Arial"/>
        </w:rPr>
        <w:t>a tárgy</w:t>
      </w:r>
      <w:r w:rsidRPr="00705F42">
        <w:rPr>
          <w:rFonts w:ascii="Arial" w:hAnsi="Arial" w:cs="Arial"/>
        </w:rPr>
        <w:t xml:space="preserve">negyedévben hány alkalommal </w:t>
      </w:r>
      <w:r>
        <w:rPr>
          <w:rFonts w:ascii="Arial" w:hAnsi="Arial" w:cs="Arial"/>
        </w:rPr>
        <w:t>került sor</w:t>
      </w:r>
      <w:r w:rsidRPr="00705F42">
        <w:rPr>
          <w:rFonts w:ascii="Arial" w:hAnsi="Arial" w:cs="Arial"/>
        </w:rPr>
        <w:t xml:space="preserve"> az ügyfél megbízása alapján fizetési számlán keresztül művelet végzésének, illetve az ügylet teljesítésének megtagadás</w:t>
      </w:r>
      <w:r>
        <w:rPr>
          <w:rFonts w:ascii="Arial" w:hAnsi="Arial" w:cs="Arial"/>
        </w:rPr>
        <w:t>ár</w:t>
      </w:r>
      <w:r w:rsidRPr="00705F42">
        <w:rPr>
          <w:rFonts w:ascii="Arial" w:hAnsi="Arial" w:cs="Arial"/>
        </w:rPr>
        <w:t>a.</w:t>
      </w:r>
    </w:p>
    <w:p w14:paraId="44F3EDEE" w14:textId="77777777" w:rsidR="00112AFB" w:rsidRDefault="00112AFB" w:rsidP="00112AFB">
      <w:pPr>
        <w:spacing w:after="0" w:line="240" w:lineRule="auto"/>
        <w:rPr>
          <w:rFonts w:ascii="Arial" w:hAnsi="Arial" w:cs="Arial"/>
        </w:rPr>
      </w:pPr>
    </w:p>
    <w:p w14:paraId="5CFB997A"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86A04</w:t>
      </w:r>
      <w:r w:rsidRPr="003B594D">
        <w:rPr>
          <w:b/>
          <w:bCs/>
        </w:rPr>
        <w:t xml:space="preserve"> </w:t>
      </w:r>
      <w:r w:rsidRPr="003B594D">
        <w:rPr>
          <w:rFonts w:ascii="Arial" w:hAnsi="Arial" w:cs="Arial"/>
          <w:b/>
          <w:bCs/>
        </w:rPr>
        <w:t>Kapcsolattartási probléma miatt korlátozott ügyfelek</w:t>
      </w:r>
    </w:p>
    <w:p w14:paraId="3B3BCB3E"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a kapcsolatfelvétel sikertelensége miatt a </w:t>
      </w:r>
      <w:proofErr w:type="spellStart"/>
      <w:r w:rsidRPr="00705F42">
        <w:rPr>
          <w:rFonts w:ascii="Arial" w:hAnsi="Arial" w:cs="Arial"/>
        </w:rPr>
        <w:t>Pmt</w:t>
      </w:r>
      <w:proofErr w:type="spellEnd"/>
      <w:r w:rsidRPr="00705F42">
        <w:rPr>
          <w:rFonts w:ascii="Arial" w:hAnsi="Arial" w:cs="Arial"/>
        </w:rPr>
        <w:t xml:space="preserve">. 12. § (5) </w:t>
      </w:r>
      <w:r>
        <w:rPr>
          <w:rFonts w:ascii="Arial" w:hAnsi="Arial" w:cs="Arial"/>
        </w:rPr>
        <w:t>bekezdése</w:t>
      </w:r>
      <w:r w:rsidRPr="00705F42">
        <w:rPr>
          <w:rFonts w:ascii="Arial" w:hAnsi="Arial" w:cs="Arial"/>
        </w:rPr>
        <w:t xml:space="preserve"> alapján korlátozást </w:t>
      </w:r>
      <w:r>
        <w:rPr>
          <w:rFonts w:ascii="Arial" w:hAnsi="Arial" w:cs="Arial"/>
        </w:rPr>
        <w:t xml:space="preserve">vezetett be </w:t>
      </w:r>
      <w:r w:rsidRPr="00705F42">
        <w:rPr>
          <w:rFonts w:ascii="Arial" w:hAnsi="Arial" w:cs="Arial"/>
        </w:rPr>
        <w:t>(megtagadta az ügyfél által kezdeményezett, négymillió-ötszázezer forintot elérő összegű ügylet teljesítését).</w:t>
      </w:r>
    </w:p>
    <w:p w14:paraId="7FF0CEE7" w14:textId="77777777" w:rsidR="00112AFB" w:rsidRDefault="00112AFB" w:rsidP="00112AFB">
      <w:pPr>
        <w:spacing w:after="0" w:line="240" w:lineRule="auto"/>
        <w:rPr>
          <w:rFonts w:ascii="Arial" w:hAnsi="Arial" w:cs="Arial"/>
        </w:rPr>
      </w:pPr>
    </w:p>
    <w:p w14:paraId="543E7BC3"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86A0511 Oroszországi származás</w:t>
      </w:r>
      <w:r>
        <w:rPr>
          <w:rFonts w:ascii="Arial" w:hAnsi="Arial" w:cs="Arial"/>
          <w:b/>
          <w:bCs/>
        </w:rPr>
        <w:t>ú</w:t>
      </w:r>
      <w:r w:rsidRPr="003B594D">
        <w:rPr>
          <w:rFonts w:ascii="Arial" w:hAnsi="Arial" w:cs="Arial"/>
          <w:b/>
          <w:bCs/>
        </w:rPr>
        <w:t xml:space="preserve"> ügyfelek</w:t>
      </w:r>
    </w:p>
    <w:p w14:paraId="7C1ECDD0"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Ebben a sorban az oroszországi származás</w:t>
      </w:r>
      <w:r>
        <w:rPr>
          <w:rFonts w:ascii="Arial" w:hAnsi="Arial" w:cs="Arial"/>
        </w:rPr>
        <w:t>ú</w:t>
      </w:r>
      <w:r w:rsidRPr="00705F42">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705F42">
        <w:rPr>
          <w:rFonts w:ascii="Arial" w:hAnsi="Arial" w:cs="Arial"/>
        </w:rPr>
        <w:t xml:space="preserve"> oszlopban az ügyfelek</w:t>
      </w:r>
      <w:r>
        <w:rPr>
          <w:rFonts w:ascii="Arial" w:hAnsi="Arial" w:cs="Arial"/>
        </w:rPr>
        <w:t xml:space="preserve"> számát</w:t>
      </w:r>
      <w:r w:rsidRPr="00705F42">
        <w:rPr>
          <w:rFonts w:ascii="Arial" w:hAnsi="Arial" w:cs="Arial"/>
        </w:rPr>
        <w:t xml:space="preserve"> úgy kell megadni, hogy abban szerepeljenek mind a </w:t>
      </w:r>
      <w:r>
        <w:rPr>
          <w:rFonts w:ascii="Arial" w:hAnsi="Arial" w:cs="Arial"/>
        </w:rPr>
        <w:t>tárgy</w:t>
      </w:r>
      <w:r w:rsidRPr="00705F42">
        <w:rPr>
          <w:rFonts w:ascii="Arial" w:hAnsi="Arial" w:cs="Arial"/>
        </w:rPr>
        <w:t xml:space="preserve">negyedév végén aktív ügyfelek, mind pedig azok, akikkel </w:t>
      </w:r>
      <w:r>
        <w:rPr>
          <w:rFonts w:ascii="Arial" w:hAnsi="Arial" w:cs="Arial"/>
        </w:rPr>
        <w:t>a tárgy</w:t>
      </w:r>
      <w:r w:rsidRPr="00705F42">
        <w:rPr>
          <w:rFonts w:ascii="Arial" w:hAnsi="Arial" w:cs="Arial"/>
        </w:rPr>
        <w:t xml:space="preserve">negyedév folyamán került az üzleti kapcsolat felmondásra, illetve lezárásra. A </w:t>
      </w:r>
      <w:r>
        <w:rPr>
          <w:rFonts w:ascii="Arial" w:hAnsi="Arial" w:cs="Arial"/>
        </w:rPr>
        <w:t>b)</w:t>
      </w:r>
      <w:r w:rsidRPr="00705F42">
        <w:rPr>
          <w:rFonts w:ascii="Arial" w:hAnsi="Arial" w:cs="Arial"/>
        </w:rPr>
        <w:t xml:space="preserve"> oszlopban </w:t>
      </w:r>
      <w:r>
        <w:rPr>
          <w:rFonts w:ascii="Arial" w:hAnsi="Arial" w:cs="Arial"/>
        </w:rPr>
        <w:t>az érintett ügyfelek</w:t>
      </w:r>
      <w:r w:rsidRPr="00705F42">
        <w:rPr>
          <w:rFonts w:ascii="Arial" w:hAnsi="Arial" w:cs="Arial"/>
        </w:rPr>
        <w:t xml:space="preserve"> számláin végrehajtott valamennyi tranzakció összeghatártól függetlenül jelentendő.</w:t>
      </w:r>
    </w:p>
    <w:p w14:paraId="44CAACEF" w14:textId="77777777" w:rsidR="00112AFB" w:rsidRDefault="00112AFB" w:rsidP="00112AFB">
      <w:pPr>
        <w:tabs>
          <w:tab w:val="left" w:pos="5760"/>
        </w:tabs>
        <w:spacing w:after="0" w:line="240" w:lineRule="auto"/>
        <w:rPr>
          <w:rFonts w:ascii="Arial" w:hAnsi="Arial" w:cs="Arial"/>
        </w:rPr>
      </w:pPr>
    </w:p>
    <w:p w14:paraId="2E5916C8" w14:textId="77777777" w:rsidR="00112AFB" w:rsidRDefault="00112AFB" w:rsidP="00112AFB">
      <w:pPr>
        <w:tabs>
          <w:tab w:val="left" w:pos="5760"/>
        </w:tabs>
        <w:spacing w:after="0" w:line="240" w:lineRule="auto"/>
        <w:rPr>
          <w:rFonts w:ascii="Arial" w:hAnsi="Arial" w:cs="Arial"/>
          <w:b/>
          <w:bCs/>
        </w:rPr>
      </w:pPr>
      <w:r w:rsidRPr="003B594D">
        <w:rPr>
          <w:rFonts w:ascii="Arial" w:hAnsi="Arial" w:cs="Arial"/>
          <w:b/>
          <w:bCs/>
        </w:rPr>
        <w:t>86A05111 86A0511-ből: azon oroszországi származás</w:t>
      </w:r>
      <w:r>
        <w:rPr>
          <w:rFonts w:ascii="Arial" w:hAnsi="Arial" w:cs="Arial"/>
          <w:b/>
          <w:bCs/>
        </w:rPr>
        <w:t>ú</w:t>
      </w:r>
      <w:r w:rsidRPr="003B594D">
        <w:rPr>
          <w:rFonts w:ascii="Arial" w:hAnsi="Arial" w:cs="Arial"/>
          <w:b/>
          <w:bCs/>
        </w:rPr>
        <w:t xml:space="preserve"> ügyfelek, melyek negyedéves forgalma elérte vagy meghaladta az ötvenmillió forinto</w:t>
      </w:r>
      <w:r>
        <w:rPr>
          <w:rFonts w:ascii="Arial" w:hAnsi="Arial" w:cs="Arial"/>
          <w:b/>
          <w:bCs/>
        </w:rPr>
        <w:t>t</w:t>
      </w:r>
    </w:p>
    <w:p w14:paraId="2ACBB4D9"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86A0511 sorból azon oroszországi </w:t>
      </w:r>
      <w:r>
        <w:rPr>
          <w:rFonts w:ascii="Arial" w:hAnsi="Arial" w:cs="Arial"/>
        </w:rPr>
        <w:t>származású</w:t>
      </w:r>
      <w:r w:rsidRPr="00705F42">
        <w:rPr>
          <w:rFonts w:ascii="Arial" w:hAnsi="Arial" w:cs="Arial"/>
        </w:rPr>
        <w:t xml:space="preserve"> ügyfelek száma, illetve számláikon végrehajtott jóváírások és terhelések negyedéves együttes összege (továbbiakban: forgalom), melyek forgalma a negyedévben elérte vagy meghaladta az ötvenmillió forintot.</w:t>
      </w:r>
    </w:p>
    <w:p w14:paraId="63E5B987" w14:textId="77777777" w:rsidR="00112AFB" w:rsidRDefault="00112AFB" w:rsidP="00112AFB">
      <w:pPr>
        <w:tabs>
          <w:tab w:val="left" w:pos="5760"/>
        </w:tabs>
        <w:spacing w:after="0" w:line="240" w:lineRule="auto"/>
        <w:rPr>
          <w:rFonts w:ascii="Arial" w:hAnsi="Arial" w:cs="Arial"/>
        </w:rPr>
      </w:pPr>
    </w:p>
    <w:p w14:paraId="7F0B61E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 xml:space="preserve">86A0512 Oroszországi </w:t>
      </w:r>
      <w:r>
        <w:rPr>
          <w:rFonts w:ascii="Arial" w:hAnsi="Arial" w:cs="Arial"/>
          <w:b/>
          <w:bCs/>
        </w:rPr>
        <w:t>származású</w:t>
      </w:r>
      <w:r w:rsidRPr="003B594D">
        <w:rPr>
          <w:rFonts w:ascii="Arial" w:hAnsi="Arial" w:cs="Arial"/>
          <w:b/>
          <w:bCs/>
        </w:rPr>
        <w:t xml:space="preserve"> ügyfelekkel kapcsolatos bejelentések</w:t>
      </w:r>
    </w:p>
    <w:p w14:paraId="72B8EB42"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Pr>
          <w:rFonts w:ascii="Arial" w:hAnsi="Arial" w:cs="Arial"/>
        </w:rPr>
        <w:t>származású</w:t>
      </w:r>
      <w:r w:rsidRPr="00705F42">
        <w:rPr>
          <w:rFonts w:ascii="Arial" w:hAnsi="Arial" w:cs="Arial"/>
        </w:rPr>
        <w:t xml:space="preserve"> ügyfél is bejelentésre került (ügyfélként vagy egyéb, bejelentéshez kapcsolódó személyként). A bejelentések teljes forintösszege az érintett tranzakciók együttes összege.</w:t>
      </w:r>
    </w:p>
    <w:p w14:paraId="3B26304C" w14:textId="77777777" w:rsidR="00112AFB" w:rsidRDefault="00112AFB" w:rsidP="00112AFB">
      <w:pPr>
        <w:tabs>
          <w:tab w:val="left" w:pos="5760"/>
        </w:tabs>
        <w:spacing w:after="0" w:line="240" w:lineRule="auto"/>
        <w:rPr>
          <w:rFonts w:ascii="Arial" w:hAnsi="Arial" w:cs="Arial"/>
        </w:rPr>
      </w:pPr>
    </w:p>
    <w:p w14:paraId="4317AE0C" w14:textId="2537B707" w:rsidR="00112AFB" w:rsidRDefault="00112AFB" w:rsidP="00112AFB">
      <w:pPr>
        <w:tabs>
          <w:tab w:val="left" w:pos="5760"/>
        </w:tabs>
        <w:spacing w:after="0" w:line="240" w:lineRule="auto"/>
        <w:rPr>
          <w:rFonts w:ascii="Arial" w:hAnsi="Arial" w:cs="Arial"/>
        </w:rPr>
      </w:pPr>
      <w:r>
        <w:rPr>
          <w:rFonts w:ascii="Arial" w:hAnsi="Arial" w:cs="Arial"/>
          <w:b/>
          <w:bCs/>
        </w:rPr>
        <w:t xml:space="preserve">A </w:t>
      </w:r>
      <w:r w:rsidRPr="003B594D">
        <w:rPr>
          <w:rFonts w:ascii="Arial" w:hAnsi="Arial" w:cs="Arial"/>
          <w:b/>
          <w:bCs/>
        </w:rPr>
        <w:t>86A0521</w:t>
      </w:r>
      <w:r w:rsidRPr="00D8334F">
        <w:rPr>
          <w:rFonts w:ascii="Arial" w:hAnsi="Arial" w:cs="Arial"/>
          <w:b/>
          <w:bCs/>
        </w:rPr>
        <w:t>–</w:t>
      </w:r>
      <w:r w:rsidRPr="003B594D">
        <w:rPr>
          <w:rFonts w:ascii="Arial" w:hAnsi="Arial" w:cs="Arial"/>
          <w:b/>
          <w:bCs/>
        </w:rPr>
        <w:t>86A0542</w:t>
      </w:r>
      <w:r w:rsidRPr="00C212B8">
        <w:rPr>
          <w:rFonts w:ascii="Arial" w:hAnsi="Arial" w:cs="Arial"/>
        </w:rPr>
        <w:t xml:space="preserve"> </w:t>
      </w:r>
      <w:r>
        <w:rPr>
          <w:rFonts w:ascii="Arial" w:hAnsi="Arial" w:cs="Arial"/>
        </w:rPr>
        <w:t xml:space="preserve">sor kitöltésére a </w:t>
      </w:r>
      <w:r w:rsidRPr="00D8334F">
        <w:rPr>
          <w:rFonts w:ascii="Arial" w:hAnsi="Arial" w:cs="Arial"/>
        </w:rPr>
        <w:t>86A0511</w:t>
      </w:r>
      <w:r w:rsidR="007C6B6A">
        <w:rPr>
          <w:rFonts w:ascii="Arial" w:hAnsi="Arial" w:cs="Arial"/>
        </w:rPr>
        <w:t>–</w:t>
      </w:r>
      <w:r w:rsidRPr="00D8334F">
        <w:rPr>
          <w:rFonts w:ascii="Arial" w:hAnsi="Arial" w:cs="Arial"/>
        </w:rPr>
        <w:t>86A051</w:t>
      </w:r>
      <w:r>
        <w:rPr>
          <w:rFonts w:ascii="Arial" w:hAnsi="Arial" w:cs="Arial"/>
        </w:rPr>
        <w:t>2 sor kitöltési előírásai megfelelően alkalmazandók.</w:t>
      </w:r>
    </w:p>
    <w:p w14:paraId="7E7CE569" w14:textId="77777777" w:rsidR="00112AFB" w:rsidRDefault="00112AFB" w:rsidP="00112AFB">
      <w:pPr>
        <w:spacing w:after="0" w:line="240" w:lineRule="auto"/>
        <w:rPr>
          <w:rFonts w:ascii="Arial" w:hAnsi="Arial" w:cs="Arial"/>
        </w:rPr>
      </w:pPr>
    </w:p>
    <w:p w14:paraId="1879F24B"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w:t>
      </w:r>
      <w:r w:rsidRPr="003B594D">
        <w:rPr>
          <w:b/>
          <w:bCs/>
        </w:rPr>
        <w:t xml:space="preserve"> </w:t>
      </w:r>
      <w:r w:rsidRPr="003B594D">
        <w:rPr>
          <w:rFonts w:ascii="Arial" w:hAnsi="Arial" w:cs="Arial"/>
          <w:b/>
          <w:bCs/>
        </w:rPr>
        <w:t>Egyedileg a százmillió forintot elérő vagy meghaladó összegű ügyletek</w:t>
      </w:r>
    </w:p>
    <w:p w14:paraId="1950F88C" w14:textId="77777777" w:rsidR="00112AFB" w:rsidRDefault="00112AFB" w:rsidP="00112AFB">
      <w:pPr>
        <w:spacing w:after="0" w:line="240" w:lineRule="auto"/>
        <w:rPr>
          <w:rFonts w:ascii="Arial" w:hAnsi="Arial" w:cs="Arial"/>
        </w:rPr>
      </w:pPr>
      <w:r w:rsidRPr="00C212B8">
        <w:rPr>
          <w:rFonts w:ascii="Arial" w:hAnsi="Arial" w:cs="Arial"/>
        </w:rPr>
        <w:t xml:space="preserve">Ebben a sorban azon ügyletek számát és összegét kell szerepeltetni, amelyeknél az ügyletek az adott tárgynegyedévben elérték vagy meghaladták egyedileg a százmillió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525BC968" w14:textId="77777777" w:rsidR="00112AFB" w:rsidRDefault="00112AFB" w:rsidP="00112AFB">
      <w:pPr>
        <w:spacing w:after="0" w:line="240" w:lineRule="auto"/>
        <w:rPr>
          <w:rFonts w:ascii="Arial" w:hAnsi="Arial" w:cs="Arial"/>
        </w:rPr>
      </w:pPr>
    </w:p>
    <w:p w14:paraId="264A7D9D"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86A061 86A06-ból: egyedileg az egymilliárd forintot elérő vagy meghaladó összegű ügyletek</w:t>
      </w:r>
    </w:p>
    <w:p w14:paraId="12C1B9EB" w14:textId="77777777" w:rsidR="00112AFB" w:rsidRDefault="00112AFB" w:rsidP="00112AFB">
      <w:pPr>
        <w:spacing w:after="0" w:line="240" w:lineRule="auto"/>
        <w:rPr>
          <w:rFonts w:ascii="Arial" w:hAnsi="Arial" w:cs="Arial"/>
        </w:rPr>
      </w:pPr>
      <w:r w:rsidRPr="00C212B8">
        <w:rPr>
          <w:rFonts w:ascii="Arial" w:hAnsi="Arial" w:cs="Arial"/>
        </w:rPr>
        <w:t xml:space="preserve">A 86A06 sorból azon ügyletek számát és összegét kell szerepeltetni, amelyeknél az ügyletek a tárgynegyedévben elérték vagy meghaladták egyedileg az egymilliárd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2D062398" w14:textId="77777777" w:rsidR="00112AFB" w:rsidRDefault="00112AFB" w:rsidP="00112AFB">
      <w:pPr>
        <w:spacing w:after="0" w:line="240" w:lineRule="auto"/>
        <w:rPr>
          <w:rFonts w:ascii="Arial" w:hAnsi="Arial" w:cs="Arial"/>
        </w:rPr>
      </w:pPr>
    </w:p>
    <w:p w14:paraId="5F905309"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86A062 86A06-ból: magas kockázati szinttel rendelkező ügyfelek által kezdeményezett ügyletek</w:t>
      </w:r>
    </w:p>
    <w:p w14:paraId="3ECE71C9" w14:textId="77777777" w:rsidR="00112AFB" w:rsidRDefault="00112AFB" w:rsidP="00112AFB">
      <w:pPr>
        <w:tabs>
          <w:tab w:val="left" w:pos="5760"/>
        </w:tabs>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A642A4">
        <w:rPr>
          <w:rFonts w:ascii="Arial" w:hAnsi="Arial" w:cs="Arial"/>
        </w:rPr>
        <w:t>egyedileg a százmillió forintot elérő vagy meghaladó</w:t>
      </w:r>
      <w:r>
        <w:rPr>
          <w:rFonts w:ascii="Arial" w:hAnsi="Arial" w:cs="Arial"/>
        </w:rPr>
        <w:t xml:space="preserve"> </w:t>
      </w:r>
      <w:r w:rsidRPr="00C212B8">
        <w:rPr>
          <w:rFonts w:ascii="Arial" w:hAnsi="Arial" w:cs="Arial"/>
        </w:rPr>
        <w:t xml:space="preserve">ügyletek számát és összegét szükséges feltüntetni, </w:t>
      </w:r>
      <w:r w:rsidRPr="0077122B">
        <w:rPr>
          <w:rFonts w:ascii="Arial" w:hAnsi="Arial" w:cs="Arial"/>
        </w:rPr>
        <w:t>amelyet olyan ügyfelek kezdeményeztek,</w:t>
      </w:r>
      <w:r>
        <w:rPr>
          <w:rFonts w:ascii="Arial" w:hAnsi="Arial" w:cs="Arial"/>
        </w:rPr>
        <w:t xml:space="preserve"> </w:t>
      </w:r>
      <w:r w:rsidRPr="00C212B8">
        <w:rPr>
          <w:rFonts w:ascii="Arial" w:hAnsi="Arial" w:cs="Arial"/>
        </w:rPr>
        <w:t xml:space="preserve">akiket az adatszolgáltató a </w:t>
      </w:r>
      <w:proofErr w:type="spellStart"/>
      <w:r w:rsidRPr="00C212B8">
        <w:rPr>
          <w:rFonts w:ascii="Arial" w:hAnsi="Arial" w:cs="Arial"/>
        </w:rPr>
        <w:t>Pmt</w:t>
      </w:r>
      <w:proofErr w:type="spellEnd"/>
      <w:r w:rsidRPr="00C212B8">
        <w:rPr>
          <w:rFonts w:ascii="Arial" w:hAnsi="Arial" w:cs="Arial"/>
        </w:rPr>
        <w:t xml:space="preserve">. 16. </w:t>
      </w:r>
      <w:r>
        <w:rPr>
          <w:rFonts w:ascii="Arial" w:hAnsi="Arial" w:cs="Arial"/>
        </w:rPr>
        <w:t xml:space="preserve">§ </w:t>
      </w:r>
      <w:r w:rsidRPr="00C212B8">
        <w:rPr>
          <w:rFonts w:ascii="Arial" w:hAnsi="Arial" w:cs="Arial"/>
        </w:rPr>
        <w:t>(1) bekezdés</w:t>
      </w:r>
      <w:r>
        <w:rPr>
          <w:rFonts w:ascii="Arial" w:hAnsi="Arial" w:cs="Arial"/>
        </w:rPr>
        <w:t>e</w:t>
      </w:r>
      <w:r w:rsidRPr="00C212B8">
        <w:rPr>
          <w:rFonts w:ascii="Arial" w:hAnsi="Arial" w:cs="Arial"/>
        </w:rPr>
        <w:t xml:space="preserve"> szerint magas kockázatúnak tekint. A </w:t>
      </w:r>
      <w:proofErr w:type="spellStart"/>
      <w:r w:rsidRPr="00C212B8">
        <w:rPr>
          <w:rFonts w:ascii="Arial" w:hAnsi="Arial" w:cs="Arial"/>
        </w:rPr>
        <w:t>Pmt</w:t>
      </w:r>
      <w:proofErr w:type="spellEnd"/>
      <w:r w:rsidRPr="00C212B8">
        <w:rPr>
          <w:rFonts w:ascii="Arial" w:hAnsi="Arial" w:cs="Arial"/>
        </w:rPr>
        <w:t xml:space="preserve">. </w:t>
      </w:r>
      <w:r>
        <w:rPr>
          <w:rFonts w:ascii="Arial" w:hAnsi="Arial" w:cs="Arial"/>
        </w:rPr>
        <w:t>16. § (1)</w:t>
      </w:r>
      <w:r w:rsidRPr="00C212B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C212B8">
        <w:rPr>
          <w:rFonts w:ascii="Arial" w:hAnsi="Arial" w:cs="Arial"/>
        </w:rPr>
        <w:t>Pmt</w:t>
      </w:r>
      <w:proofErr w:type="spellEnd"/>
      <w:r w:rsidRPr="00C212B8">
        <w:rPr>
          <w:rFonts w:ascii="Arial" w:hAnsi="Arial" w:cs="Arial"/>
        </w:rPr>
        <w:t>. rendelkezéseinek megfelelően azon ügyfelek kockázati szintbe történő besorolását kell az adatszolgáltatónak elvégeznie, akikkel üzleti kapcsolatot létesít, így az adat</w:t>
      </w:r>
      <w:r>
        <w:rPr>
          <w:rFonts w:ascii="Arial" w:hAnsi="Arial" w:cs="Arial"/>
        </w:rPr>
        <w:t>ok megadásakor</w:t>
      </w:r>
      <w:r w:rsidRPr="00C212B8">
        <w:rPr>
          <w:rFonts w:ascii="Arial" w:hAnsi="Arial" w:cs="Arial"/>
        </w:rPr>
        <w:t xml:space="preserve"> az eseti jogviszony (ügyleti megbízás) nem </w:t>
      </w:r>
      <w:r>
        <w:rPr>
          <w:rFonts w:ascii="Arial" w:hAnsi="Arial" w:cs="Arial"/>
        </w:rPr>
        <w:t>vehető figyelembe</w:t>
      </w:r>
      <w:r w:rsidRPr="00C212B8">
        <w:rPr>
          <w:rFonts w:ascii="Arial" w:hAnsi="Arial" w:cs="Arial"/>
        </w:rPr>
        <w:t>, csak a tartós jogviszonyban (üzleti kapcsolat) álló ügyfelek tranzakcióira vonatkozó adatokat kell megadni.</w:t>
      </w:r>
    </w:p>
    <w:p w14:paraId="10F00CFB" w14:textId="77777777" w:rsidR="00112AFB" w:rsidRDefault="00112AFB" w:rsidP="00112AFB">
      <w:pPr>
        <w:tabs>
          <w:tab w:val="left" w:pos="5760"/>
        </w:tabs>
        <w:spacing w:after="0" w:line="240" w:lineRule="auto"/>
        <w:rPr>
          <w:rFonts w:ascii="Arial" w:hAnsi="Arial" w:cs="Arial"/>
        </w:rPr>
      </w:pPr>
    </w:p>
    <w:p w14:paraId="642EAE4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86A063</w:t>
      </w:r>
      <w:r w:rsidRPr="003B594D">
        <w:rPr>
          <w:b/>
          <w:bCs/>
        </w:rPr>
        <w:t xml:space="preserve"> </w:t>
      </w:r>
      <w:r w:rsidRPr="003B594D">
        <w:rPr>
          <w:rFonts w:ascii="Arial" w:hAnsi="Arial" w:cs="Arial"/>
          <w:b/>
          <w:bCs/>
        </w:rPr>
        <w:t>86A06-ból: nem magas kockázati szinttel rendelkező, megerősített eljárás alá tartozó ügyfelek által kezdeményezett ügyletek</w:t>
      </w:r>
    </w:p>
    <w:p w14:paraId="6DE1DE38" w14:textId="6A13D16E" w:rsidR="00112AFB" w:rsidRDefault="00112AFB" w:rsidP="00112AFB">
      <w:pPr>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77122B">
        <w:rPr>
          <w:rFonts w:ascii="Arial" w:hAnsi="Arial" w:cs="Arial"/>
        </w:rPr>
        <w:t xml:space="preserve">egyedileg a százmillió forintot elérő vagy meghaladó </w:t>
      </w:r>
      <w:r w:rsidRPr="00C212B8">
        <w:rPr>
          <w:rFonts w:ascii="Arial" w:hAnsi="Arial" w:cs="Arial"/>
        </w:rPr>
        <w:t>ügyletek számát és összegét szükséges feltüntetni,</w:t>
      </w:r>
      <w:r>
        <w:rPr>
          <w:rFonts w:ascii="Arial" w:hAnsi="Arial" w:cs="Arial"/>
        </w:rPr>
        <w:t xml:space="preserve"> </w:t>
      </w:r>
      <w:r w:rsidRPr="0077122B">
        <w:rPr>
          <w:rFonts w:ascii="Arial" w:hAnsi="Arial" w:cs="Arial"/>
        </w:rPr>
        <w:t>amelyet olyan ügyfelek kezdeményeztek,</w:t>
      </w:r>
      <w:r w:rsidRPr="00C212B8">
        <w:rPr>
          <w:rFonts w:ascii="Arial" w:hAnsi="Arial" w:cs="Arial"/>
        </w:rPr>
        <w:t xml:space="preserve"> akik az adatszolgáltató által nem magas kockázati szintbe kerültek besorolásra, de megerősített eljárás alá tartoznak. A </w:t>
      </w:r>
      <w:proofErr w:type="spellStart"/>
      <w:r w:rsidRPr="00C212B8">
        <w:rPr>
          <w:rFonts w:ascii="Arial" w:hAnsi="Arial" w:cs="Arial"/>
        </w:rPr>
        <w:t>Pmt</w:t>
      </w:r>
      <w:proofErr w:type="spellEnd"/>
      <w:r w:rsidRPr="00C212B8">
        <w:rPr>
          <w:rFonts w:ascii="Arial" w:hAnsi="Arial" w:cs="Arial"/>
        </w:rPr>
        <w:t xml:space="preserve">., valamint a </w:t>
      </w:r>
      <w:del w:id="20" w:author="MNB" w:date="2024-07-18T13:36:00Z">
        <w:r w:rsidRPr="00C212B8" w:rsidDel="00112AFB">
          <w:rPr>
            <w:rFonts w:ascii="Arial" w:hAnsi="Arial" w:cs="Arial"/>
          </w:rPr>
          <w:delText>26/2020. (VIII.</w:delText>
        </w:r>
        <w:r w:rsidDel="00112AFB">
          <w:rPr>
            <w:rFonts w:ascii="Arial" w:hAnsi="Arial" w:cs="Arial"/>
          </w:rPr>
          <w:delText xml:space="preserve"> </w:delText>
        </w:r>
        <w:r w:rsidRPr="00C212B8" w:rsidDel="00112AFB">
          <w:rPr>
            <w:rFonts w:ascii="Arial" w:hAnsi="Arial" w:cs="Arial"/>
          </w:rPr>
          <w:delText>25.)</w:delText>
        </w:r>
      </w:del>
      <w:ins w:id="21" w:author="MNB" w:date="2024-07-18T13:36:00Z">
        <w:r>
          <w:rPr>
            <w:rFonts w:ascii="Arial" w:eastAsia="Calibri" w:hAnsi="Arial" w:cs="Arial"/>
            <w:bCs/>
          </w:rPr>
          <w:t>30/2024. (IV. 24.)</w:t>
        </w:r>
      </w:ins>
      <w:r w:rsidRPr="00C212B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0D16FC2A" w14:textId="77777777" w:rsidR="00112AFB" w:rsidRPr="006D75AA" w:rsidRDefault="00112AFB" w:rsidP="00112AFB">
      <w:pPr>
        <w:spacing w:after="0" w:line="240" w:lineRule="auto"/>
        <w:rPr>
          <w:rFonts w:ascii="Arial" w:hAnsi="Arial" w:cs="Arial"/>
          <w:b/>
          <w:bCs/>
        </w:rPr>
      </w:pPr>
    </w:p>
    <w:p w14:paraId="45D4877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7</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055CA5AA" w14:textId="77777777" w:rsidR="00112AFB" w:rsidRDefault="00112AFB" w:rsidP="00112AFB">
      <w:pPr>
        <w:spacing w:after="0" w:line="240" w:lineRule="auto"/>
        <w:rPr>
          <w:rFonts w:ascii="Arial" w:eastAsia="Calibri" w:hAnsi="Arial" w:cs="Arial"/>
          <w:bCs/>
        </w:rPr>
      </w:pPr>
      <w:bookmarkStart w:id="22" w:name="_Hlk39477166"/>
      <w:r w:rsidRPr="006D75AA">
        <w:rPr>
          <w:rFonts w:ascii="Arial" w:eastAsia="Calibri" w:hAnsi="Arial" w:cs="Arial"/>
          <w:bCs/>
        </w:rPr>
        <w:t xml:space="preserve">Ebben a sorban </w:t>
      </w:r>
      <w:proofErr w:type="spellStart"/>
      <w:r w:rsidRPr="006D75AA">
        <w:rPr>
          <w:rFonts w:ascii="Arial" w:eastAsia="Calibri" w:hAnsi="Arial" w:cs="Arial"/>
          <w:bCs/>
        </w:rPr>
        <w:t>PEP-nek</w:t>
      </w:r>
      <w:proofErr w:type="spellEnd"/>
      <w:r w:rsidRPr="006D75AA">
        <w:rPr>
          <w:rFonts w:ascii="Arial" w:eastAsia="Calibri" w:hAnsi="Arial" w:cs="Arial"/>
          <w:bCs/>
        </w:rPr>
        <w:t xml:space="preserve"> minősülő ügyfél számlájának javára vagy terhére </w:t>
      </w:r>
      <w:r>
        <w:rPr>
          <w:rFonts w:ascii="Arial" w:eastAsia="Calibri" w:hAnsi="Arial" w:cs="Arial"/>
          <w:bCs/>
        </w:rPr>
        <w:t xml:space="preserve">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4E4C134B" w14:textId="77777777" w:rsidR="00112AFB" w:rsidRDefault="00112AFB" w:rsidP="00112AFB">
      <w:pPr>
        <w:spacing w:after="0" w:line="240" w:lineRule="auto"/>
        <w:rPr>
          <w:rFonts w:ascii="Arial" w:eastAsia="Calibri" w:hAnsi="Arial" w:cs="Arial"/>
          <w:bCs/>
        </w:rPr>
      </w:pPr>
    </w:p>
    <w:p w14:paraId="578D0859"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86A071 86A07-ből: ügyletek összege elérte vagy meghaladta egyedileg a százmillió forintot</w:t>
      </w:r>
    </w:p>
    <w:p w14:paraId="588631F2" w14:textId="77777777"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 xml:space="preserve">A 86A07 sorból a </w:t>
      </w:r>
      <w:proofErr w:type="spellStart"/>
      <w:r w:rsidRPr="00901CD3">
        <w:rPr>
          <w:rFonts w:ascii="Arial" w:eastAsia="Calibri" w:hAnsi="Arial" w:cs="Arial"/>
          <w:bCs/>
        </w:rPr>
        <w:t>PEP-nek</w:t>
      </w:r>
      <w:proofErr w:type="spellEnd"/>
      <w:r w:rsidRPr="00901CD3">
        <w:rPr>
          <w:rFonts w:ascii="Arial" w:eastAsia="Calibri" w:hAnsi="Arial" w:cs="Arial"/>
          <w:bCs/>
        </w:rPr>
        <w:t xml:space="preserve"> minősülő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szükséges feltüntetni, amelyek elérték vagy meghaladták egyedileg a százmillió forintot.</w:t>
      </w:r>
    </w:p>
    <w:p w14:paraId="2F36F52B" w14:textId="77777777" w:rsidR="00112AFB" w:rsidRPr="006D75AA" w:rsidRDefault="00112AFB" w:rsidP="00112AFB">
      <w:pPr>
        <w:spacing w:after="0" w:line="240" w:lineRule="auto"/>
        <w:rPr>
          <w:rFonts w:ascii="Arial" w:eastAsia="Calibri" w:hAnsi="Arial" w:cs="Arial"/>
          <w:bCs/>
        </w:rPr>
      </w:pPr>
    </w:p>
    <w:bookmarkEnd w:id="22"/>
    <w:p w14:paraId="6A684DCE"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8</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tényleges tulajdonossal rendelkező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3E7DDA36"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 xml:space="preserve">Ebben a sorban </w:t>
      </w:r>
      <w:proofErr w:type="spellStart"/>
      <w:r w:rsidRPr="006D75AA">
        <w:rPr>
          <w:rFonts w:ascii="Arial" w:eastAsia="Calibri" w:hAnsi="Arial" w:cs="Arial"/>
          <w:bCs/>
        </w:rPr>
        <w:t>PEP</w:t>
      </w:r>
      <w:proofErr w:type="spellEnd"/>
      <w:r w:rsidRPr="006D75AA">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7D29258D" w14:textId="77777777" w:rsidR="00112AFB" w:rsidRDefault="00112AFB" w:rsidP="00112AFB">
      <w:pPr>
        <w:spacing w:after="0" w:line="240" w:lineRule="auto"/>
        <w:rPr>
          <w:rFonts w:ascii="Arial" w:eastAsia="Calibri" w:hAnsi="Arial" w:cs="Arial"/>
          <w:bCs/>
        </w:rPr>
      </w:pPr>
    </w:p>
    <w:p w14:paraId="2E928D8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86A081 86A08-ból: ügyletek összege elérte vagy meghaladta egyedileg a százmillió forintot</w:t>
      </w:r>
    </w:p>
    <w:p w14:paraId="474D59D3" w14:textId="77777777" w:rsidR="00112AFB" w:rsidRDefault="00112AFB" w:rsidP="00112AFB">
      <w:pPr>
        <w:spacing w:after="0" w:line="240" w:lineRule="auto"/>
        <w:rPr>
          <w:rFonts w:ascii="Arial" w:eastAsia="Calibri" w:hAnsi="Arial" w:cs="Arial"/>
          <w:bCs/>
        </w:rPr>
      </w:pPr>
      <w:r w:rsidRPr="00901CD3">
        <w:rPr>
          <w:rFonts w:ascii="Arial" w:eastAsia="Calibri" w:hAnsi="Arial" w:cs="Arial"/>
          <w:bCs/>
        </w:rPr>
        <w:t xml:space="preserve">A 86A08 sorból azon </w:t>
      </w:r>
      <w:proofErr w:type="spellStart"/>
      <w:r w:rsidRPr="00901CD3">
        <w:rPr>
          <w:rFonts w:ascii="Arial" w:eastAsia="Calibri" w:hAnsi="Arial" w:cs="Arial"/>
          <w:bCs/>
        </w:rPr>
        <w:t>PEP</w:t>
      </w:r>
      <w:proofErr w:type="spellEnd"/>
      <w:r w:rsidRPr="00901CD3">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7D7BDA4D" w14:textId="77777777" w:rsidR="00112AFB" w:rsidRDefault="00112AFB" w:rsidP="00112AFB">
      <w:pPr>
        <w:spacing w:after="0" w:line="240" w:lineRule="auto"/>
        <w:rPr>
          <w:rFonts w:ascii="Arial" w:eastAsia="Calibri" w:hAnsi="Arial" w:cs="Arial"/>
          <w:bCs/>
        </w:rPr>
      </w:pPr>
    </w:p>
    <w:p w14:paraId="1372B655"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86A09 Legjelentősebb összegű végrehajtott ügylet</w:t>
      </w:r>
    </w:p>
    <w:p w14:paraId="32C9A62F" w14:textId="5630AE93" w:rsidR="00112AFB" w:rsidRDefault="00112AFB" w:rsidP="00112AFB">
      <w:pPr>
        <w:spacing w:after="0" w:line="240" w:lineRule="auto"/>
        <w:rPr>
          <w:rFonts w:ascii="Arial" w:eastAsia="Calibri" w:hAnsi="Arial" w:cs="Arial"/>
          <w:bCs/>
        </w:rPr>
      </w:pPr>
      <w:r>
        <w:rPr>
          <w:rFonts w:ascii="Arial" w:eastAsia="Calibri" w:hAnsi="Arial" w:cs="Arial"/>
          <w:bCs/>
        </w:rPr>
        <w:lastRenderedPageBreak/>
        <w:t>A t</w:t>
      </w:r>
      <w:r w:rsidRPr="00901CD3">
        <w:rPr>
          <w:rFonts w:ascii="Arial" w:eastAsia="Calibri" w:hAnsi="Arial" w:cs="Arial"/>
          <w:bCs/>
        </w:rPr>
        <w:t>árgynegyedévben a legmagasabb egyösszegű ügylet összegét kell az adatszolgáltatónak szerepeltetnie.</w:t>
      </w:r>
      <w:r>
        <w:rPr>
          <w:rFonts w:ascii="Arial" w:eastAsia="Calibri" w:hAnsi="Arial" w:cs="Arial"/>
          <w:bCs/>
        </w:rPr>
        <w:t xml:space="preserve"> </w:t>
      </w:r>
      <w:ins w:id="23" w:author="MNB" w:date="2024-07-18T13:45:00Z">
        <w:r w:rsidR="007D6F92" w:rsidRPr="0048423F">
          <w:rPr>
            <w:rFonts w:ascii="Arial" w:eastAsia="Calibri" w:hAnsi="Arial" w:cs="Arial"/>
            <w:bCs/>
          </w:rPr>
          <w:t>Az ügylet kiválasztása függet</w:t>
        </w:r>
        <w:r w:rsidR="007D6F92">
          <w:rPr>
            <w:rFonts w:ascii="Arial" w:eastAsia="Calibri" w:hAnsi="Arial" w:cs="Arial"/>
            <w:bCs/>
          </w:rPr>
          <w:t>l</w:t>
        </w:r>
        <w:r w:rsidR="007D6F92" w:rsidRPr="0048423F">
          <w:rPr>
            <w:rFonts w:ascii="Arial" w:eastAsia="Calibri" w:hAnsi="Arial" w:cs="Arial"/>
            <w:bCs/>
          </w:rPr>
          <w:t>en a megbízó vagy kedvezményezett ügyfél kockázati besorolásától.</w:t>
        </w:r>
      </w:ins>
    </w:p>
    <w:p w14:paraId="7CF9219A" w14:textId="77777777" w:rsidR="00112AFB" w:rsidRDefault="00112AFB" w:rsidP="00112AFB">
      <w:pPr>
        <w:spacing w:after="0" w:line="240" w:lineRule="auto"/>
        <w:rPr>
          <w:rFonts w:ascii="Arial" w:eastAsia="Calibri" w:hAnsi="Arial" w:cs="Arial"/>
          <w:bCs/>
        </w:rPr>
      </w:pPr>
    </w:p>
    <w:p w14:paraId="7C8B0A8D" w14:textId="71A0E9A4"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86A091 </w:t>
      </w:r>
      <w:del w:id="24" w:author="MNB" w:date="2024-07-18T13:45:00Z">
        <w:r w:rsidRPr="004744D3" w:rsidDel="007D6F92">
          <w:rPr>
            <w:rFonts w:ascii="Arial" w:eastAsia="Calibri" w:hAnsi="Arial" w:cs="Arial"/>
            <w:b/>
          </w:rPr>
          <w:delText>86A09-ből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25" w:author="MNB" w:date="2024-07-18T13:45: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ügylete</w:t>
      </w:r>
    </w:p>
    <w:p w14:paraId="7D20BBEE" w14:textId="23CF7DBB"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26" w:author="MNB" w:date="2024-07-18T13:45:00Z">
        <w:r w:rsidRPr="00901CD3" w:rsidDel="007D6F92">
          <w:rPr>
            <w:rFonts w:ascii="Arial" w:eastAsia="Calibri" w:hAnsi="Arial" w:cs="Arial"/>
            <w:bCs/>
          </w:rPr>
          <w:delText xml:space="preserve"> 86A09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ügylet összegét kell az adatszolgáltatónak megadnia, amelyet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kezdeményezett, vagy magas kockázatúnak tekintett ügyfél számlájára került jóváírásra.</w:t>
      </w:r>
    </w:p>
    <w:p w14:paraId="6BD68B46" w14:textId="77777777" w:rsidR="00112AFB" w:rsidRDefault="00112AFB" w:rsidP="00112AFB">
      <w:pPr>
        <w:spacing w:after="0" w:line="240" w:lineRule="auto"/>
        <w:rPr>
          <w:rFonts w:ascii="Arial" w:eastAsia="Calibri" w:hAnsi="Arial" w:cs="Arial"/>
          <w:bCs/>
        </w:rPr>
      </w:pPr>
    </w:p>
    <w:p w14:paraId="20A9F956" w14:textId="79DACE2F"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86A092 </w:t>
      </w:r>
      <w:del w:id="27" w:author="MNB" w:date="2024-07-18T13:45:00Z">
        <w:r w:rsidRPr="003B594D" w:rsidDel="007D6F92">
          <w:rPr>
            <w:rFonts w:ascii="Arial" w:eastAsia="Calibri" w:hAnsi="Arial" w:cs="Arial"/>
            <w:b/>
          </w:rPr>
          <w:delText>86A09</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28" w:author="MNB" w:date="2024-07-18T13:45: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ügylete</w:t>
      </w:r>
    </w:p>
    <w:p w14:paraId="33CF2A4A" w14:textId="7AE0BDC8"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A</w:t>
      </w:r>
      <w:del w:id="29" w:author="MNB" w:date="2024-07-18T13:45:00Z">
        <w:r w:rsidRPr="00901CD3" w:rsidDel="007D6F92">
          <w:rPr>
            <w:rFonts w:ascii="Arial" w:eastAsia="Calibri" w:hAnsi="Arial" w:cs="Arial"/>
            <w:bCs/>
          </w:rPr>
          <w:delText xml:space="preserve"> 86A09 sorból a</w:delText>
        </w:r>
      </w:del>
      <w:r w:rsidRPr="00901CD3">
        <w:rPr>
          <w:rFonts w:ascii="Arial" w:eastAsia="Calibri" w:hAnsi="Arial" w:cs="Arial"/>
          <w:bCs/>
        </w:rPr>
        <w:t>zon tárgynegyedév</w:t>
      </w:r>
      <w:r>
        <w:rPr>
          <w:rFonts w:ascii="Arial" w:eastAsia="Calibri" w:hAnsi="Arial" w:cs="Arial"/>
          <w:bCs/>
        </w:rPr>
        <w:t xml:space="preserve">i </w:t>
      </w:r>
      <w:r w:rsidRPr="00901CD3">
        <w:rPr>
          <w:rFonts w:ascii="Arial" w:eastAsia="Calibri" w:hAnsi="Arial" w:cs="Arial"/>
          <w:bCs/>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2D962EC1" w14:textId="77777777" w:rsidR="00112AFB" w:rsidRPr="006D75AA" w:rsidRDefault="00112AFB" w:rsidP="00112AFB">
      <w:pPr>
        <w:spacing w:after="0" w:line="240" w:lineRule="auto"/>
        <w:rPr>
          <w:rFonts w:ascii="Arial" w:eastAsia="Calibri" w:hAnsi="Arial" w:cs="Arial"/>
          <w:bCs/>
        </w:rPr>
      </w:pPr>
    </w:p>
    <w:p w14:paraId="758C5BB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10</w:t>
      </w:r>
      <w:r w:rsidRPr="006D75AA">
        <w:rPr>
          <w:rFonts w:ascii="Arial" w:hAnsi="Arial" w:cs="Arial"/>
          <w:b/>
          <w:bCs/>
        </w:rPr>
        <w:t xml:space="preserve"> Huszonötmillió forintot elérő vagy meghaladó összegű készpénzbefizetés, illetve készpénzkifizetés természetes személy ügyfél részére</w:t>
      </w:r>
    </w:p>
    <w:p w14:paraId="24A808ED" w14:textId="77777777" w:rsidR="00112AFB" w:rsidRPr="006D75AA" w:rsidRDefault="00112AFB" w:rsidP="00112AFB">
      <w:pPr>
        <w:spacing w:after="0" w:line="240" w:lineRule="auto"/>
        <w:rPr>
          <w:rFonts w:ascii="Arial" w:eastAsia="Calibri" w:hAnsi="Arial" w:cs="Arial"/>
          <w:bCs/>
        </w:rPr>
      </w:pPr>
      <w:r w:rsidRPr="006D75AA">
        <w:rPr>
          <w:rFonts w:ascii="Arial" w:eastAsia="Calibri"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5D6B2677" w14:textId="77777777" w:rsidR="00112AFB" w:rsidRPr="006D75AA" w:rsidRDefault="00112AFB" w:rsidP="00112AFB">
      <w:pPr>
        <w:spacing w:after="0" w:line="240" w:lineRule="auto"/>
        <w:rPr>
          <w:rFonts w:ascii="Arial" w:hAnsi="Arial" w:cs="Arial"/>
          <w:b/>
          <w:bCs/>
        </w:rPr>
      </w:pPr>
    </w:p>
    <w:p w14:paraId="72AF902C"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11</w:t>
      </w:r>
      <w:r w:rsidRPr="006D75AA">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543AEC3B"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Ötvenmillió forintot elérő vagy meghaladó összegű</w:t>
      </w:r>
      <w:r>
        <w:rPr>
          <w:rFonts w:ascii="Arial" w:eastAsia="Calibri" w:hAnsi="Arial" w:cs="Arial"/>
          <w:bCs/>
        </w:rPr>
        <w:t>,</w:t>
      </w:r>
      <w:r w:rsidRPr="006D75AA">
        <w:rPr>
          <w:rFonts w:ascii="Arial" w:eastAsia="Calibri"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73858433" w14:textId="77777777" w:rsidR="00112AFB" w:rsidRDefault="00112AFB" w:rsidP="00112AFB">
      <w:pPr>
        <w:spacing w:after="0" w:line="240" w:lineRule="auto"/>
        <w:rPr>
          <w:rFonts w:ascii="Arial" w:eastAsia="Calibri" w:hAnsi="Arial" w:cs="Arial"/>
          <w:bCs/>
        </w:rPr>
      </w:pPr>
    </w:p>
    <w:p w14:paraId="642D8087"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86A12 Legjelentősebb összegű végrehajtott készpénzbefizetés</w:t>
      </w:r>
    </w:p>
    <w:p w14:paraId="40A89961"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készpénzbefizetés összegét szükséges feltüntetnie az adatszolgáltatónak.</w:t>
      </w:r>
    </w:p>
    <w:p w14:paraId="1F10EC04" w14:textId="77777777" w:rsidR="00112AFB" w:rsidRDefault="00112AFB" w:rsidP="00112AFB">
      <w:pPr>
        <w:spacing w:after="0" w:line="240" w:lineRule="auto"/>
        <w:rPr>
          <w:rFonts w:ascii="Arial" w:eastAsia="Calibri" w:hAnsi="Arial" w:cs="Arial"/>
          <w:bCs/>
        </w:rPr>
      </w:pPr>
    </w:p>
    <w:p w14:paraId="673B1DC2" w14:textId="1D29316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86A121 </w:t>
      </w:r>
      <w:del w:id="30" w:author="MNB" w:date="2024-07-18T13:46:00Z">
        <w:r w:rsidRPr="003B594D" w:rsidDel="007D6F92">
          <w:rPr>
            <w:rFonts w:ascii="Arial" w:eastAsia="Calibri" w:hAnsi="Arial" w:cs="Arial"/>
            <w:b/>
          </w:rPr>
          <w:delText>86A12</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31" w:author="MNB" w:date="2024-07-18T13:46: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készpénzbefizetése</w:t>
      </w:r>
    </w:p>
    <w:p w14:paraId="61F1802E" w14:textId="19182461"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32" w:author="MNB" w:date="2024-07-18T13:46:00Z">
        <w:r w:rsidRPr="00901CD3" w:rsidDel="007D6F92">
          <w:rPr>
            <w:rFonts w:ascii="Arial" w:eastAsia="Calibri" w:hAnsi="Arial" w:cs="Arial"/>
            <w:bCs/>
          </w:rPr>
          <w:delText xml:space="preserve"> 86A12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számlájára került jóváírásra.</w:t>
      </w:r>
    </w:p>
    <w:p w14:paraId="08CF4359" w14:textId="77777777" w:rsidR="00112AFB" w:rsidRDefault="00112AFB" w:rsidP="00112AFB">
      <w:pPr>
        <w:spacing w:after="0" w:line="240" w:lineRule="auto"/>
        <w:rPr>
          <w:rFonts w:ascii="Arial" w:eastAsia="Calibri" w:hAnsi="Arial" w:cs="Arial"/>
          <w:bCs/>
        </w:rPr>
      </w:pPr>
    </w:p>
    <w:p w14:paraId="1257709F" w14:textId="37E06952"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86A122 </w:t>
      </w:r>
      <w:del w:id="33" w:author="MNB" w:date="2024-07-18T13:46:00Z">
        <w:r w:rsidRPr="003B594D" w:rsidDel="007D6F92">
          <w:rPr>
            <w:rFonts w:ascii="Arial" w:eastAsia="Calibri" w:hAnsi="Arial" w:cs="Arial"/>
            <w:b/>
          </w:rPr>
          <w:delText>86A12</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34" w:author="MNB" w:date="2024-07-18T13:46: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készpénzbefizetése</w:t>
      </w:r>
    </w:p>
    <w:p w14:paraId="3F883B95" w14:textId="449C6DB5"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35" w:author="MNB" w:date="2024-07-18T13:46:00Z">
        <w:r w:rsidRPr="00901CD3" w:rsidDel="007D6F92">
          <w:rPr>
            <w:rFonts w:ascii="Arial" w:eastAsia="Calibri" w:hAnsi="Arial" w:cs="Arial"/>
            <w:bCs/>
          </w:rPr>
          <w:delText xml:space="preserve"> 86A12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6862A954" w14:textId="77777777" w:rsidR="00112AFB" w:rsidRDefault="00112AFB" w:rsidP="00112AFB">
      <w:pPr>
        <w:spacing w:after="0" w:line="240" w:lineRule="auto"/>
        <w:rPr>
          <w:rFonts w:ascii="Arial" w:eastAsia="Calibri" w:hAnsi="Arial" w:cs="Arial"/>
          <w:bCs/>
        </w:rPr>
      </w:pPr>
    </w:p>
    <w:p w14:paraId="2C06F26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86A13 Legjelentősebb összegű végrehajtott készpénzkifizetés</w:t>
      </w:r>
    </w:p>
    <w:p w14:paraId="218F238E"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készpénzkifizetés összegét szükséges feltüntetnie az adatszolgáltatónak.</w:t>
      </w:r>
    </w:p>
    <w:p w14:paraId="0B53BDE7" w14:textId="77777777" w:rsidR="00112AFB" w:rsidRDefault="00112AFB" w:rsidP="00112AFB">
      <w:pPr>
        <w:spacing w:after="0" w:line="240" w:lineRule="auto"/>
        <w:rPr>
          <w:rFonts w:ascii="Arial" w:eastAsia="Calibri" w:hAnsi="Arial" w:cs="Arial"/>
          <w:bCs/>
        </w:rPr>
      </w:pPr>
    </w:p>
    <w:p w14:paraId="26A90D0D" w14:textId="5B6A0611"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86A131 </w:t>
      </w:r>
      <w:del w:id="36" w:author="MNB" w:date="2024-07-18T13:46:00Z">
        <w:r w:rsidRPr="003B594D" w:rsidDel="007D6F92">
          <w:rPr>
            <w:rFonts w:ascii="Arial" w:eastAsia="Calibri" w:hAnsi="Arial" w:cs="Arial"/>
            <w:b/>
          </w:rPr>
          <w:delText>86A1</w:delText>
        </w:r>
        <w:r w:rsidDel="007D6F92">
          <w:rPr>
            <w:rFonts w:ascii="Arial" w:eastAsia="Calibri" w:hAnsi="Arial" w:cs="Arial"/>
            <w:b/>
          </w:rPr>
          <w:delText>3-bó</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37" w:author="MNB" w:date="2024-07-18T13:46: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készpénzkifizetése</w:t>
      </w:r>
    </w:p>
    <w:p w14:paraId="3E668629" w14:textId="0A8BE8EB"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38" w:author="MNB" w:date="2024-07-18T13:46:00Z">
        <w:r w:rsidRPr="00901CD3" w:rsidDel="007D6F92">
          <w:rPr>
            <w:rFonts w:ascii="Arial" w:eastAsia="Calibri" w:hAnsi="Arial" w:cs="Arial"/>
            <w:bCs/>
          </w:rPr>
          <w:delText xml:space="preserve"> 86A13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számlájáról került kifizetésre.</w:t>
      </w:r>
    </w:p>
    <w:p w14:paraId="7E35B5F2" w14:textId="77777777" w:rsidR="00112AFB" w:rsidRDefault="00112AFB" w:rsidP="00112AFB">
      <w:pPr>
        <w:spacing w:after="0" w:line="240" w:lineRule="auto"/>
        <w:rPr>
          <w:rFonts w:ascii="Arial" w:eastAsia="Calibri" w:hAnsi="Arial" w:cs="Arial"/>
          <w:bCs/>
        </w:rPr>
      </w:pPr>
    </w:p>
    <w:p w14:paraId="6D920A0F" w14:textId="37C5054F"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86A132 </w:t>
      </w:r>
      <w:del w:id="39" w:author="MNB" w:date="2024-07-18T13:47:00Z">
        <w:r w:rsidRPr="003B594D" w:rsidDel="007D6F92">
          <w:rPr>
            <w:rFonts w:ascii="Arial" w:eastAsia="Calibri" w:hAnsi="Arial" w:cs="Arial"/>
            <w:b/>
          </w:rPr>
          <w:delText>86A13</w:delText>
        </w:r>
        <w:r w:rsidDel="007D6F92">
          <w:rPr>
            <w:rFonts w:ascii="Arial" w:eastAsia="Calibri" w:hAnsi="Arial" w:cs="Arial"/>
            <w:b/>
          </w:rPr>
          <w:delText>-</w:delText>
        </w:r>
        <w:r w:rsidRPr="003B594D" w:rsidDel="007D6F92">
          <w:rPr>
            <w:rFonts w:ascii="Arial" w:eastAsia="Calibri" w:hAnsi="Arial" w:cs="Arial"/>
            <w:b/>
          </w:rPr>
          <w:delText>ból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40" w:author="MNB" w:date="2024-07-18T13:47: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készpénzkifizetése</w:t>
      </w:r>
    </w:p>
    <w:p w14:paraId="1698D91D" w14:textId="465DF30D" w:rsidR="00112AFB" w:rsidRDefault="00112AFB" w:rsidP="00112AFB">
      <w:pPr>
        <w:spacing w:after="0" w:line="240" w:lineRule="auto"/>
        <w:rPr>
          <w:rFonts w:ascii="Arial" w:eastAsia="Calibri" w:hAnsi="Arial" w:cs="Arial"/>
          <w:bCs/>
        </w:rPr>
      </w:pPr>
      <w:r w:rsidRPr="00901CD3">
        <w:rPr>
          <w:rFonts w:ascii="Arial" w:eastAsia="Calibri" w:hAnsi="Arial" w:cs="Arial"/>
          <w:bCs/>
        </w:rPr>
        <w:lastRenderedPageBreak/>
        <w:t>A</w:t>
      </w:r>
      <w:del w:id="41" w:author="MNB" w:date="2024-07-18T13:47:00Z">
        <w:r w:rsidRPr="00901CD3" w:rsidDel="007D6F92">
          <w:rPr>
            <w:rFonts w:ascii="Arial" w:eastAsia="Calibri" w:hAnsi="Arial" w:cs="Arial"/>
            <w:bCs/>
          </w:rPr>
          <w:delText xml:space="preserve"> 86A13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0CDE429" w14:textId="77777777" w:rsidR="00112AFB" w:rsidRDefault="00112AFB" w:rsidP="00112AFB">
      <w:pPr>
        <w:spacing w:after="0" w:line="240" w:lineRule="auto"/>
        <w:rPr>
          <w:rFonts w:ascii="Arial" w:eastAsia="Calibri" w:hAnsi="Arial" w:cs="Arial"/>
          <w:bCs/>
        </w:rPr>
      </w:pPr>
    </w:p>
    <w:p w14:paraId="75B6BC5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 Egyedileg az ötvenmillió forintot elérő vagy meghaladó összegű ügyleti megbízások</w:t>
      </w:r>
    </w:p>
    <w:p w14:paraId="7E63CEA3" w14:textId="77777777" w:rsidR="00112AFB" w:rsidRDefault="00112AFB" w:rsidP="00112AFB">
      <w:pPr>
        <w:spacing w:after="0" w:line="240" w:lineRule="auto"/>
        <w:rPr>
          <w:rFonts w:ascii="Arial" w:eastAsia="Calibri" w:hAnsi="Arial" w:cs="Arial"/>
          <w:bCs/>
        </w:rPr>
      </w:pPr>
      <w:r w:rsidRPr="0032204F">
        <w:rPr>
          <w:rFonts w:ascii="Arial" w:eastAsia="Calibri" w:hAnsi="Arial" w:cs="Arial"/>
          <w:bCs/>
        </w:rPr>
        <w:t>Ebben a sorban azon ügyleti megbízások darabszámát és összegét szükséges szerepeltetni, amelyek elérték vagy meghaladták egyedileg az ötvenmillió forintot.</w:t>
      </w:r>
    </w:p>
    <w:p w14:paraId="55FB2CCA" w14:textId="77777777" w:rsidR="00112AFB" w:rsidRDefault="00112AFB" w:rsidP="00112AFB">
      <w:pPr>
        <w:spacing w:after="0" w:line="240" w:lineRule="auto"/>
        <w:rPr>
          <w:rFonts w:ascii="Arial" w:eastAsia="Calibri" w:hAnsi="Arial" w:cs="Arial"/>
          <w:bCs/>
        </w:rPr>
      </w:pPr>
    </w:p>
    <w:p w14:paraId="1FF218AD"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86A141 86A14-ből: ügyleti megbízás összege elérte vagy meghaladta egyedileg a százmillió forintot</w:t>
      </w:r>
    </w:p>
    <w:p w14:paraId="25A96FC7" w14:textId="77777777" w:rsidR="00112AFB" w:rsidRPr="006D75AA" w:rsidRDefault="00112AFB" w:rsidP="00112AFB">
      <w:pPr>
        <w:spacing w:after="0" w:line="240" w:lineRule="auto"/>
        <w:rPr>
          <w:rFonts w:ascii="Arial" w:eastAsia="Calibri" w:hAnsi="Arial" w:cs="Arial"/>
          <w:bCs/>
        </w:rPr>
      </w:pPr>
      <w:r w:rsidRPr="0032204F">
        <w:rPr>
          <w:rFonts w:ascii="Arial" w:eastAsia="Calibri" w:hAnsi="Arial" w:cs="Arial"/>
          <w:bCs/>
        </w:rPr>
        <w:t xml:space="preserve">A 86A14 sorból azon ügyleti megbízások darabszámát és összegét </w:t>
      </w:r>
      <w:r>
        <w:rPr>
          <w:rFonts w:ascii="Arial" w:eastAsia="Calibri" w:hAnsi="Arial" w:cs="Arial"/>
          <w:bCs/>
        </w:rPr>
        <w:t>szükséges</w:t>
      </w:r>
      <w:r w:rsidRPr="0032204F">
        <w:rPr>
          <w:rFonts w:ascii="Arial" w:eastAsia="Calibri" w:hAnsi="Arial" w:cs="Arial"/>
          <w:bCs/>
        </w:rPr>
        <w:t xml:space="preserve"> szerepeltetni, amelyek elért</w:t>
      </w:r>
      <w:r>
        <w:rPr>
          <w:rFonts w:ascii="Arial" w:eastAsia="Calibri" w:hAnsi="Arial" w:cs="Arial"/>
          <w:bCs/>
        </w:rPr>
        <w:t>ék</w:t>
      </w:r>
      <w:r w:rsidRPr="0032204F">
        <w:rPr>
          <w:rFonts w:ascii="Arial" w:eastAsia="Calibri" w:hAnsi="Arial" w:cs="Arial"/>
          <w:bCs/>
        </w:rPr>
        <w:t xml:space="preserve"> vagy meghaladt</w:t>
      </w:r>
      <w:r>
        <w:rPr>
          <w:rFonts w:ascii="Arial" w:eastAsia="Calibri" w:hAnsi="Arial" w:cs="Arial"/>
          <w:bCs/>
        </w:rPr>
        <w:t>ák</w:t>
      </w:r>
      <w:r w:rsidRPr="0032204F">
        <w:rPr>
          <w:rFonts w:ascii="Arial" w:eastAsia="Calibri" w:hAnsi="Arial" w:cs="Arial"/>
          <w:bCs/>
        </w:rPr>
        <w:t xml:space="preserve"> egyedileg a százmillió forintot.</w:t>
      </w:r>
    </w:p>
    <w:p w14:paraId="7031F158" w14:textId="77777777" w:rsidR="00112AFB" w:rsidRPr="006D75AA" w:rsidRDefault="00112AFB" w:rsidP="00112AFB">
      <w:pPr>
        <w:spacing w:after="0" w:line="240" w:lineRule="auto"/>
        <w:rPr>
          <w:rFonts w:ascii="Arial" w:hAnsi="Arial" w:cs="Arial"/>
          <w:b/>
          <w:bCs/>
        </w:rPr>
      </w:pPr>
    </w:p>
    <w:p w14:paraId="4704A4D2" w14:textId="41A2C8F6" w:rsidR="00112AFB" w:rsidRPr="006E05CB" w:rsidRDefault="00112AFB" w:rsidP="00112AFB">
      <w:pPr>
        <w:spacing w:after="0" w:line="240" w:lineRule="auto"/>
        <w:rPr>
          <w:rFonts w:ascii="Arial" w:eastAsia="Calibri" w:hAnsi="Arial" w:cs="Arial"/>
          <w:b/>
          <w:bCs/>
        </w:rPr>
      </w:pPr>
      <w:r w:rsidRPr="006E05CB">
        <w:rPr>
          <w:rFonts w:ascii="Arial" w:hAnsi="Arial" w:cs="Arial"/>
          <w:b/>
          <w:bCs/>
        </w:rPr>
        <w:t>86A15 Kockázatos ügyfél és szokatlan ügylet kiszűrését biztosító szűrőrendszer riasztásai</w:t>
      </w:r>
    </w:p>
    <w:p w14:paraId="1833DCD7" w14:textId="36542DE8" w:rsidR="00112AFB" w:rsidRPr="006E05CB" w:rsidDel="00112AFB" w:rsidRDefault="00112AFB" w:rsidP="00112AFB">
      <w:pPr>
        <w:spacing w:after="0" w:line="240" w:lineRule="auto"/>
        <w:rPr>
          <w:del w:id="42" w:author="MNB" w:date="2024-07-18T13:41:00Z"/>
          <w:rFonts w:ascii="Arial" w:eastAsia="Calibri" w:hAnsi="Arial" w:cs="Arial"/>
          <w:bCs/>
        </w:rPr>
      </w:pPr>
      <w:bookmarkStart w:id="43" w:name="_Hlk39479305"/>
      <w:del w:id="44" w:author="MNB" w:date="2024-07-18T13:41:00Z">
        <w:r w:rsidRPr="006E05CB" w:rsidDel="00112AFB">
          <w:rPr>
            <w:rFonts w:ascii="Arial" w:eastAsia="Calibri" w:hAnsi="Arial" w:cs="Arial"/>
            <w:bCs/>
          </w:rPr>
          <w:delText>Az adatszolgáltató szűrőrendszere által kockázatosnak minősített ügyfél, illetve szokatlan ügylet vonatkozásában generált riasztások darabszáma a tárgynegyedévben.</w:delText>
        </w:r>
      </w:del>
    </w:p>
    <w:p w14:paraId="1B6877A1" w14:textId="60DC4097" w:rsidR="00112AFB" w:rsidRDefault="00112AFB" w:rsidP="00112AFB">
      <w:pPr>
        <w:spacing w:after="0" w:line="240" w:lineRule="auto"/>
        <w:rPr>
          <w:ins w:id="45" w:author="MNB" w:date="2024-07-18T13:41:00Z"/>
          <w:rFonts w:ascii="Arial" w:eastAsia="Calibri" w:hAnsi="Arial" w:cs="Arial"/>
          <w:bCs/>
        </w:rPr>
      </w:pPr>
      <w:ins w:id="46" w:author="MNB" w:date="2024-07-18T13:41:00Z">
        <w:r w:rsidRPr="006E05CB">
          <w:rPr>
            <w:rFonts w:ascii="Arial" w:eastAsia="Calibri" w:hAnsi="Arial" w:cs="Arial"/>
            <w:bCs/>
          </w:rPr>
          <w:t xml:space="preserve">Az adatszolgáltató </w:t>
        </w:r>
      </w:ins>
      <w:ins w:id="47" w:author="MNB" w:date="2024-10-31T14:39:00Z">
        <w:r w:rsidR="00180A97" w:rsidRPr="006E05CB">
          <w:rPr>
            <w:rFonts w:ascii="Arial" w:eastAsia="Calibri" w:hAnsi="Arial" w:cs="Arial"/>
            <w:bCs/>
          </w:rPr>
          <w:t xml:space="preserve">szűrőrendszere </w:t>
        </w:r>
      </w:ins>
      <w:ins w:id="48" w:author="MNB" w:date="2024-07-18T13:41:00Z">
        <w:r w:rsidRPr="006E05CB">
          <w:rPr>
            <w:rFonts w:ascii="Arial" w:eastAsia="Calibri" w:hAnsi="Arial" w:cs="Arial"/>
            <w:bCs/>
          </w:rPr>
          <w:t>által kockázatosnak minősített ügyfél vagy szokatlan ügylet vonatkozásában azon riasztások tárgynegyedévi darabszáma, amelyeknek a szűrési feltételeit az adatszolgáltató határozta meg.</w:t>
        </w:r>
      </w:ins>
      <w:ins w:id="49" w:author="MNB" w:date="2024-10-31T14:40:00Z">
        <w:r w:rsidR="00180A97" w:rsidRPr="006E05CB">
          <w:rPr>
            <w:rFonts w:ascii="Arial" w:eastAsia="Calibri" w:hAnsi="Arial" w:cs="Arial"/>
            <w:bCs/>
          </w:rPr>
          <w:t xml:space="preserve"> Az adatszolgáltató által meghatározott szűrési feltételnek minősülnek azon szűrési feltételek is, amelye</w:t>
        </w:r>
      </w:ins>
      <w:ins w:id="50" w:author="MNB" w:date="2024-10-31T17:58:00Z">
        <w:r w:rsidR="00590CB7" w:rsidRPr="006E05CB">
          <w:rPr>
            <w:rFonts w:ascii="Arial" w:eastAsia="Calibri" w:hAnsi="Arial" w:cs="Arial"/>
            <w:bCs/>
          </w:rPr>
          <w:t>ke</w:t>
        </w:r>
      </w:ins>
      <w:ins w:id="51" w:author="MNB" w:date="2024-10-31T14:40:00Z">
        <w:r w:rsidR="00180A97" w:rsidRPr="006E05CB">
          <w:rPr>
            <w:rFonts w:ascii="Arial" w:eastAsia="Calibri" w:hAnsi="Arial" w:cs="Arial"/>
            <w:bCs/>
          </w:rPr>
          <w:t xml:space="preserve">t az adatszolgáltató a 30/2024. (VI. 24.) MNB rendelet 31. § (3) bekezdésében hivatkozott MNB tájékoztatás </w:t>
        </w:r>
      </w:ins>
      <w:ins w:id="52" w:author="MNB" w:date="2024-10-31T17:58:00Z">
        <w:r w:rsidR="00590CB7" w:rsidRPr="006E05CB">
          <w:rPr>
            <w:rFonts w:ascii="Arial" w:eastAsia="Calibri" w:hAnsi="Arial" w:cs="Arial"/>
            <w:bCs/>
          </w:rPr>
          <w:t xml:space="preserve">(a továbbiakban: MNB tájékoztatás) </w:t>
        </w:r>
      </w:ins>
      <w:ins w:id="53" w:author="MNB" w:date="2024-10-31T14:40:00Z">
        <w:r w:rsidR="00180A97" w:rsidRPr="006E05CB">
          <w:rPr>
            <w:rFonts w:ascii="Arial" w:eastAsia="Calibri" w:hAnsi="Arial" w:cs="Arial"/>
            <w:bCs/>
          </w:rPr>
          <w:t>alapján épített be belső kockázatértékelésébe.</w:t>
        </w:r>
      </w:ins>
    </w:p>
    <w:p w14:paraId="14FE4F58" w14:textId="051B9353" w:rsidR="00112AFB" w:rsidDel="00112AFB" w:rsidRDefault="00112AFB" w:rsidP="00112AFB">
      <w:pPr>
        <w:spacing w:after="0" w:line="240" w:lineRule="auto"/>
        <w:rPr>
          <w:del w:id="54" w:author="MNB" w:date="2024-07-18T13:41:00Z"/>
          <w:rFonts w:ascii="Arial" w:eastAsia="Calibri" w:hAnsi="Arial" w:cs="Arial"/>
          <w:bCs/>
        </w:rPr>
      </w:pPr>
    </w:p>
    <w:p w14:paraId="7B36A919" w14:textId="084CD13F" w:rsidR="00112AFB" w:rsidRPr="006D75AA" w:rsidDel="00112AFB" w:rsidRDefault="00112AFB" w:rsidP="00112AFB">
      <w:pPr>
        <w:spacing w:after="0" w:line="240" w:lineRule="auto"/>
        <w:rPr>
          <w:del w:id="55" w:author="MNB" w:date="2024-07-18T13:41:00Z"/>
          <w:rFonts w:ascii="Arial" w:eastAsia="Calibri" w:hAnsi="Arial" w:cs="Arial"/>
          <w:bCs/>
        </w:rPr>
      </w:pPr>
      <w:del w:id="56" w:author="MNB" w:date="2024-07-18T13:41:00Z">
        <w:r w:rsidRPr="00F8476A" w:rsidDel="00112AFB">
          <w:rPr>
            <w:rFonts w:ascii="Arial" w:hAnsi="Arial" w:cs="Arial"/>
          </w:rPr>
          <w:delText>A</w:delText>
        </w:r>
        <w:r w:rsidDel="00112AFB">
          <w:rPr>
            <w:rFonts w:ascii="Arial" w:hAnsi="Arial" w:cs="Arial"/>
          </w:rPr>
          <w:delText>z itt</w:delText>
        </w:r>
        <w:r w:rsidRPr="00F8476A" w:rsidDel="00112AFB">
          <w:rPr>
            <w:rFonts w:ascii="Arial" w:hAnsi="Arial" w:cs="Arial"/>
          </w:rPr>
          <w:delText xml:space="preserve"> </w:delText>
        </w:r>
        <w:r w:rsidDel="00112AFB">
          <w:rPr>
            <w:rFonts w:ascii="Arial" w:hAnsi="Arial" w:cs="Arial"/>
          </w:rPr>
          <w:delText>jelente</w:delText>
        </w:r>
        <w:r w:rsidRPr="00F8476A" w:rsidDel="00112AFB">
          <w:rPr>
            <w:rFonts w:ascii="Arial" w:hAnsi="Arial" w:cs="Arial"/>
          </w:rPr>
          <w:delText>tt adatokat a 86A151</w:delText>
        </w:r>
        <w:r w:rsidDel="00112AFB">
          <w:rPr>
            <w:rFonts w:ascii="Arial" w:hAnsi="Arial" w:cs="Arial"/>
          </w:rPr>
          <w:delText>–</w:delText>
        </w:r>
        <w:r w:rsidRPr="00F8476A" w:rsidDel="00112AFB">
          <w:rPr>
            <w:rFonts w:ascii="Arial" w:hAnsi="Arial" w:cs="Arial"/>
          </w:rPr>
          <w:delText>86A152 sorban a riasztás okára való tekintettel kell tovább bontani. A 86A15 sor egyenlő a 86A151 és a 86A152 sor összegével, míg a 86A151 sor értékét a 86A1511</w:delText>
        </w:r>
        <w:r w:rsidDel="00112AFB">
          <w:rPr>
            <w:rFonts w:ascii="Arial" w:hAnsi="Arial" w:cs="Arial"/>
          </w:rPr>
          <w:delText>–</w:delText>
        </w:r>
        <w:r w:rsidRPr="00F8476A" w:rsidDel="00112AFB">
          <w:rPr>
            <w:rFonts w:ascii="Arial" w:hAnsi="Arial" w:cs="Arial"/>
          </w:rPr>
          <w:delText>86A1517 sor összege adja meg.</w:delText>
        </w:r>
      </w:del>
    </w:p>
    <w:bookmarkEnd w:id="43"/>
    <w:p w14:paraId="7B0224E1" w14:textId="54BE6377" w:rsidR="00112AFB" w:rsidRPr="006D75AA" w:rsidDel="00112AFB" w:rsidRDefault="00112AFB" w:rsidP="00112AFB">
      <w:pPr>
        <w:spacing w:after="0" w:line="240" w:lineRule="auto"/>
        <w:rPr>
          <w:del w:id="57" w:author="MNB" w:date="2024-07-18T13:41:00Z"/>
          <w:rFonts w:ascii="Arial" w:hAnsi="Arial" w:cs="Arial"/>
          <w:b/>
          <w:bCs/>
        </w:rPr>
      </w:pPr>
    </w:p>
    <w:p w14:paraId="1C4DD53C" w14:textId="0C7B5F22" w:rsidR="00112AFB" w:rsidRPr="00EA76C1" w:rsidDel="00112AFB" w:rsidRDefault="00112AFB" w:rsidP="00112AFB">
      <w:pPr>
        <w:spacing w:after="0" w:line="240" w:lineRule="auto"/>
        <w:rPr>
          <w:del w:id="58" w:author="MNB" w:date="2024-07-18T13:41:00Z"/>
          <w:rFonts w:ascii="Arial" w:hAnsi="Arial" w:cs="Arial"/>
          <w:b/>
          <w:bCs/>
        </w:rPr>
      </w:pPr>
      <w:del w:id="59" w:author="MNB" w:date="2024-07-18T13:41:00Z">
        <w:r w:rsidRPr="00A828C7" w:rsidDel="00112AFB">
          <w:rPr>
            <w:rFonts w:ascii="Arial" w:hAnsi="Arial" w:cs="Arial"/>
            <w:b/>
            <w:bCs/>
          </w:rPr>
          <w:delText>86A1</w:delText>
        </w:r>
        <w:r w:rsidDel="00112AFB">
          <w:rPr>
            <w:rFonts w:ascii="Arial" w:hAnsi="Arial" w:cs="Arial"/>
            <w:b/>
            <w:bCs/>
          </w:rPr>
          <w:delText>5</w:delText>
        </w:r>
        <w:r w:rsidRPr="00A828C7" w:rsidDel="00112AFB">
          <w:rPr>
            <w:rFonts w:ascii="Arial" w:hAnsi="Arial" w:cs="Arial"/>
            <w:b/>
            <w:bCs/>
          </w:rPr>
          <w:delText>1 Kötelező, a 26/2020. (VIII. 25.) MNB rendelet szerinti szűrési feltételek által generált riasztások</w:delText>
        </w:r>
      </w:del>
    </w:p>
    <w:p w14:paraId="70FA1E42" w14:textId="58029F49" w:rsidR="00112AFB" w:rsidDel="00112AFB" w:rsidRDefault="00112AFB" w:rsidP="00112AFB">
      <w:pPr>
        <w:spacing w:after="0" w:line="240" w:lineRule="auto"/>
        <w:rPr>
          <w:del w:id="60" w:author="MNB" w:date="2024-07-18T13:41:00Z"/>
          <w:rFonts w:ascii="Arial" w:eastAsia="Calibri" w:hAnsi="Arial" w:cs="Arial"/>
          <w:bCs/>
        </w:rPr>
      </w:pPr>
      <w:bookmarkStart w:id="61" w:name="_Hlk39479337"/>
      <w:del w:id="62" w:author="MNB" w:date="2024-07-18T13:41:00Z">
        <w:r w:rsidRPr="00A828C7" w:rsidDel="00112AFB">
          <w:rPr>
            <w:rFonts w:ascii="Arial" w:eastAsia="Calibri" w:hAnsi="Arial" w:cs="Arial"/>
            <w:bCs/>
          </w:rPr>
          <w:delText>A 86A1</w:delText>
        </w:r>
        <w:r w:rsidDel="00112AFB">
          <w:rPr>
            <w:rFonts w:ascii="Arial" w:eastAsia="Calibri" w:hAnsi="Arial" w:cs="Arial"/>
            <w:bCs/>
          </w:rPr>
          <w:delText>5</w:delText>
        </w:r>
        <w:r w:rsidRPr="00A828C7" w:rsidDel="00112AFB">
          <w:rPr>
            <w:rFonts w:ascii="Arial" w:eastAsia="Calibri" w:hAnsi="Arial" w:cs="Arial"/>
            <w:bCs/>
          </w:rPr>
          <w:delText xml:space="preserve"> sorból a </w:delText>
        </w:r>
        <w:r w:rsidRPr="00A828C7" w:rsidDel="00112AFB">
          <w:rPr>
            <w:rFonts w:ascii="Arial" w:hAnsi="Arial" w:cs="Arial"/>
          </w:rPr>
          <w:delText>26/2020. (VIII. 25.)</w:delText>
        </w:r>
        <w:r w:rsidRPr="00A828C7" w:rsidDel="00112AFB">
          <w:rPr>
            <w:rFonts w:ascii="Arial" w:hAnsi="Arial" w:cs="Arial"/>
            <w:b/>
            <w:bCs/>
          </w:rPr>
          <w:delText xml:space="preserve">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i/>
            <w:iCs/>
          </w:rPr>
          <w:delText xml:space="preserve"> </w:delText>
        </w:r>
        <w:r w:rsidRPr="00A828C7" w:rsidDel="00112AFB">
          <w:rPr>
            <w:rFonts w:ascii="Arial" w:eastAsia="Calibri" w:hAnsi="Arial" w:cs="Arial"/>
            <w:bCs/>
          </w:rPr>
          <w:delText>szerinti szűrési feltételek által generált riasztások tárgynegyedévi darabszáma.</w:delText>
        </w:r>
      </w:del>
    </w:p>
    <w:p w14:paraId="4667C469" w14:textId="77A5A81B" w:rsidR="00112AFB" w:rsidDel="00112AFB" w:rsidRDefault="00112AFB" w:rsidP="00112AFB">
      <w:pPr>
        <w:spacing w:after="0" w:line="240" w:lineRule="auto"/>
        <w:rPr>
          <w:del w:id="63" w:author="MNB" w:date="2024-07-18T13:41:00Z"/>
          <w:rFonts w:ascii="Arial" w:eastAsia="Calibri" w:hAnsi="Arial" w:cs="Arial"/>
          <w:bCs/>
        </w:rPr>
      </w:pPr>
    </w:p>
    <w:p w14:paraId="15E6C27E" w14:textId="77A770B2" w:rsidR="00112AFB" w:rsidDel="00112AFB" w:rsidRDefault="00112AFB" w:rsidP="00112AFB">
      <w:pPr>
        <w:spacing w:after="0" w:line="240" w:lineRule="auto"/>
        <w:rPr>
          <w:del w:id="64" w:author="MNB" w:date="2024-07-18T13:41:00Z"/>
          <w:rFonts w:ascii="Arial" w:eastAsia="Calibri" w:hAnsi="Arial" w:cs="Arial"/>
          <w:bCs/>
        </w:rPr>
      </w:pPr>
      <w:del w:id="65" w:author="MNB" w:date="2024-07-18T13:41:00Z">
        <w:r w:rsidRPr="0032204F" w:rsidDel="00112AFB">
          <w:rPr>
            <w:rFonts w:ascii="Arial" w:eastAsia="Calibri" w:hAnsi="Arial" w:cs="Arial"/>
            <w:bCs/>
          </w:rPr>
          <w:delText xml:space="preserve">Azon adatszolgáltatóknak, akik élnek a 26/2020. </w:delText>
        </w:r>
        <w:r w:rsidDel="00112AFB">
          <w:rPr>
            <w:rFonts w:ascii="Arial" w:eastAsia="Calibri" w:hAnsi="Arial" w:cs="Arial"/>
            <w:bCs/>
          </w:rPr>
          <w:delText>(VIII. 25.)</w:delText>
        </w:r>
        <w:r w:rsidRPr="0032204F" w:rsidDel="00112AFB">
          <w:rPr>
            <w:rFonts w:ascii="Arial" w:eastAsia="Calibri" w:hAnsi="Arial" w:cs="Arial"/>
            <w:bCs/>
          </w:rPr>
          <w:delText xml:space="preserve"> MNB rendelet 36. § (3) </w:delText>
        </w:r>
        <w:r w:rsidDel="00112AFB">
          <w:rPr>
            <w:rFonts w:ascii="Arial" w:eastAsia="Calibri" w:hAnsi="Arial" w:cs="Arial"/>
            <w:bCs/>
          </w:rPr>
          <w:delText>bekezdésében</w:delText>
        </w:r>
        <w:r w:rsidRPr="0032204F" w:rsidDel="00112AFB">
          <w:rPr>
            <w:rFonts w:ascii="Arial" w:eastAsia="Calibri" w:hAnsi="Arial" w:cs="Arial"/>
            <w:bCs/>
          </w:rPr>
          <w:delText xml:space="preserve"> foglalt lehetőséggel, vagyis a 86A1511</w:delText>
        </w:r>
        <w:r w:rsidDel="00112AFB">
          <w:rPr>
            <w:rFonts w:ascii="Arial" w:eastAsia="Calibri" w:hAnsi="Arial" w:cs="Arial"/>
            <w:bCs/>
          </w:rPr>
          <w:delText>–</w:delText>
        </w:r>
        <w:r w:rsidRPr="0032204F" w:rsidDel="00112AFB">
          <w:rPr>
            <w:rFonts w:ascii="Arial" w:eastAsia="Calibri" w:hAnsi="Arial" w:cs="Arial"/>
            <w:bCs/>
          </w:rPr>
          <w:delText xml:space="preserve">86A1517 sorban szereplő kötelező szűrési feltételeket más szűrésekkel helyettesítik, az érintett sorok vonatkozásában a 26/2020. </w:delText>
        </w:r>
        <w:r w:rsidDel="00112AFB">
          <w:rPr>
            <w:rFonts w:ascii="Arial" w:eastAsia="Calibri" w:hAnsi="Arial" w:cs="Arial"/>
            <w:bCs/>
          </w:rPr>
          <w:delText>(VIII. 25.)</w:delText>
        </w:r>
        <w:r w:rsidRPr="0032204F" w:rsidDel="00112AFB">
          <w:rPr>
            <w:rFonts w:ascii="Arial" w:eastAsia="Calibri" w:hAnsi="Arial" w:cs="Arial"/>
            <w:bCs/>
          </w:rPr>
          <w:delText xml:space="preserve"> MNB rendeletben megfogalmazott feltételrendszernek megfelelő adatkört leválogatás útján szükséges előállítaniuk és </w:delText>
        </w:r>
        <w:r w:rsidDel="00112AFB">
          <w:rPr>
            <w:rFonts w:ascii="Arial" w:eastAsia="Calibri" w:hAnsi="Arial" w:cs="Arial"/>
            <w:bCs/>
          </w:rPr>
          <w:delText>jelenteniük</w:delText>
        </w:r>
        <w:r w:rsidRPr="0032204F" w:rsidDel="00112AFB">
          <w:rPr>
            <w:rFonts w:ascii="Arial" w:eastAsia="Calibri" w:hAnsi="Arial" w:cs="Arial"/>
            <w:bCs/>
          </w:rPr>
          <w:delText>.</w:delText>
        </w:r>
      </w:del>
    </w:p>
    <w:p w14:paraId="50C02727" w14:textId="6D9B47A9" w:rsidR="00112AFB" w:rsidDel="00112AFB" w:rsidRDefault="00112AFB" w:rsidP="00112AFB">
      <w:pPr>
        <w:spacing w:after="0" w:line="240" w:lineRule="auto"/>
        <w:rPr>
          <w:del w:id="66" w:author="MNB" w:date="2024-07-18T13:41:00Z"/>
          <w:rFonts w:ascii="Arial" w:eastAsia="Calibri" w:hAnsi="Arial" w:cs="Arial"/>
          <w:bCs/>
        </w:rPr>
      </w:pPr>
    </w:p>
    <w:p w14:paraId="76AAD2AA" w14:textId="502B4E32" w:rsidR="00112AFB" w:rsidRPr="003B594D" w:rsidDel="00112AFB" w:rsidRDefault="00112AFB" w:rsidP="00112AFB">
      <w:pPr>
        <w:spacing w:after="0" w:line="240" w:lineRule="auto"/>
        <w:rPr>
          <w:del w:id="67" w:author="MNB" w:date="2024-07-18T13:41:00Z"/>
          <w:rFonts w:ascii="Arial" w:eastAsia="Calibri" w:hAnsi="Arial" w:cs="Arial"/>
          <w:b/>
        </w:rPr>
      </w:pPr>
      <w:del w:id="68" w:author="MNB" w:date="2024-07-18T13:41:00Z">
        <w:r w:rsidRPr="003B594D" w:rsidDel="00112AFB">
          <w:rPr>
            <w:rFonts w:ascii="Arial" w:eastAsia="Calibri" w:hAnsi="Arial" w:cs="Arial"/>
            <w:b/>
          </w:rPr>
          <w:delText>86A1511 Riasztás oka: huszonötmillió forintot elérő vagy meghaladó összegű készpénzbefizetés természetes személy ügyfél részére</w:delText>
        </w:r>
      </w:del>
    </w:p>
    <w:p w14:paraId="1260B940" w14:textId="3CC635C9" w:rsidR="00112AFB" w:rsidDel="00112AFB" w:rsidRDefault="00112AFB" w:rsidP="00112AFB">
      <w:pPr>
        <w:spacing w:after="0" w:line="240" w:lineRule="auto"/>
        <w:rPr>
          <w:del w:id="69" w:author="MNB" w:date="2024-07-18T13:41:00Z"/>
          <w:rFonts w:ascii="Arial" w:eastAsia="Calibri" w:hAnsi="Arial" w:cs="Arial"/>
          <w:bCs/>
        </w:rPr>
      </w:pPr>
      <w:del w:id="70" w:author="MNB" w:date="2024-07-18T13:41:00Z">
        <w:r w:rsidRPr="0032204F" w:rsidDel="00112AFB">
          <w:rPr>
            <w:rFonts w:ascii="Arial" w:eastAsia="Calibri" w:hAnsi="Arial" w:cs="Arial"/>
            <w:bCs/>
          </w:rPr>
          <w:delText>A 86A151 sorból a huszonötmillió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természetes személy ügyfél részére teljesített készpénzbefizetések kapcsán generált riasztások tárgynegyedévi darabszáma.</w:delText>
        </w:r>
      </w:del>
    </w:p>
    <w:p w14:paraId="23AF7889" w14:textId="1B0A3EA8" w:rsidR="00112AFB" w:rsidDel="00112AFB" w:rsidRDefault="00112AFB" w:rsidP="00112AFB">
      <w:pPr>
        <w:spacing w:after="0" w:line="240" w:lineRule="auto"/>
        <w:rPr>
          <w:del w:id="71" w:author="MNB" w:date="2024-07-18T13:41:00Z"/>
          <w:rFonts w:ascii="Arial" w:eastAsia="Calibri" w:hAnsi="Arial" w:cs="Arial"/>
          <w:bCs/>
        </w:rPr>
      </w:pPr>
    </w:p>
    <w:p w14:paraId="1DAFE0A9" w14:textId="2DFC49F3" w:rsidR="00112AFB" w:rsidRPr="003B594D" w:rsidDel="00112AFB" w:rsidRDefault="00112AFB" w:rsidP="00112AFB">
      <w:pPr>
        <w:spacing w:after="0" w:line="240" w:lineRule="auto"/>
        <w:rPr>
          <w:del w:id="72" w:author="MNB" w:date="2024-07-18T13:41:00Z"/>
          <w:rFonts w:ascii="Arial" w:eastAsia="Calibri" w:hAnsi="Arial" w:cs="Arial"/>
          <w:b/>
        </w:rPr>
      </w:pPr>
      <w:del w:id="73" w:author="MNB" w:date="2024-07-18T13:41:00Z">
        <w:r w:rsidRPr="003B594D" w:rsidDel="00112AFB">
          <w:rPr>
            <w:rFonts w:ascii="Arial" w:eastAsia="Calibri" w:hAnsi="Arial" w:cs="Arial"/>
            <w:b/>
          </w:rPr>
          <w:delText>86A1512 Riasztás oka: ötvenmillió forintot elérő vagy meghaladó összegű készpénzbefizetés jogi személy és jogi személyiséggel nem rendelkező ügyfél részére</w:delText>
        </w:r>
      </w:del>
    </w:p>
    <w:p w14:paraId="7F4A7268" w14:textId="31667DC1" w:rsidR="00112AFB" w:rsidDel="00112AFB" w:rsidRDefault="00112AFB" w:rsidP="00112AFB">
      <w:pPr>
        <w:spacing w:after="0" w:line="240" w:lineRule="auto"/>
        <w:rPr>
          <w:del w:id="74" w:author="MNB" w:date="2024-07-18T13:41:00Z"/>
          <w:rFonts w:ascii="Arial" w:eastAsia="Calibri" w:hAnsi="Arial" w:cs="Arial"/>
          <w:bCs/>
        </w:rPr>
      </w:pPr>
      <w:del w:id="75" w:author="MNB" w:date="2024-07-18T13:41:00Z">
        <w:r w:rsidRPr="0032204F" w:rsidDel="00112AFB">
          <w:rPr>
            <w:rFonts w:ascii="Arial" w:eastAsia="Calibri" w:hAnsi="Arial" w:cs="Arial"/>
            <w:bCs/>
          </w:rPr>
          <w:delText>A 86A151 sorból az ötvenmillió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jogi személy és jogi személyiséggel nem rendelkező ügyfél részére teljesített készpénzbefizetések kapcsán generált riasztások tárgynegyedévi darabszáma.</w:delText>
        </w:r>
      </w:del>
    </w:p>
    <w:p w14:paraId="6613F6C4" w14:textId="1B1EB9A1" w:rsidR="00112AFB" w:rsidDel="00112AFB" w:rsidRDefault="00112AFB" w:rsidP="00112AFB">
      <w:pPr>
        <w:spacing w:after="0" w:line="240" w:lineRule="auto"/>
        <w:rPr>
          <w:del w:id="76" w:author="MNB" w:date="2024-07-18T13:41:00Z"/>
          <w:rFonts w:ascii="Arial" w:eastAsia="Calibri" w:hAnsi="Arial" w:cs="Arial"/>
          <w:bCs/>
        </w:rPr>
      </w:pPr>
    </w:p>
    <w:p w14:paraId="26EEA821" w14:textId="723F1EE1" w:rsidR="00112AFB" w:rsidRPr="003B594D" w:rsidDel="00112AFB" w:rsidRDefault="00112AFB" w:rsidP="00112AFB">
      <w:pPr>
        <w:spacing w:after="0" w:line="240" w:lineRule="auto"/>
        <w:rPr>
          <w:del w:id="77" w:author="MNB" w:date="2024-07-18T13:41:00Z"/>
          <w:rFonts w:ascii="Arial" w:eastAsia="Calibri" w:hAnsi="Arial" w:cs="Arial"/>
          <w:b/>
        </w:rPr>
      </w:pPr>
      <w:del w:id="78" w:author="MNB" w:date="2024-07-18T13:41:00Z">
        <w:r w:rsidRPr="003B594D" w:rsidDel="00112AFB">
          <w:rPr>
            <w:rFonts w:ascii="Arial" w:eastAsia="Calibri" w:hAnsi="Arial" w:cs="Arial"/>
            <w:b/>
          </w:rPr>
          <w:delText>86A1513 Riasztás oka: huszonötmillió forintot elérő vagy meghaladó készpénzkifizetés természetes személy ügyfél részére</w:delText>
        </w:r>
      </w:del>
    </w:p>
    <w:p w14:paraId="2CB4B52F" w14:textId="4F4776E9" w:rsidR="00112AFB" w:rsidDel="00112AFB" w:rsidRDefault="00112AFB" w:rsidP="00112AFB">
      <w:pPr>
        <w:spacing w:after="0" w:line="240" w:lineRule="auto"/>
        <w:rPr>
          <w:del w:id="79" w:author="MNB" w:date="2024-07-18T13:41:00Z"/>
          <w:rFonts w:ascii="Arial" w:eastAsia="Calibri" w:hAnsi="Arial" w:cs="Arial"/>
          <w:bCs/>
        </w:rPr>
      </w:pPr>
      <w:del w:id="80" w:author="MNB" w:date="2024-07-18T13:41:00Z">
        <w:r w:rsidRPr="0032204F" w:rsidDel="00112AFB">
          <w:rPr>
            <w:rFonts w:ascii="Arial" w:eastAsia="Calibri" w:hAnsi="Arial" w:cs="Arial"/>
            <w:bCs/>
          </w:rPr>
          <w:delText>A 86A151 sorból a huszonötmillió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természetes személy ügyfél részére teljesített készpénzkifizetések kapcsán generált riasztások tárgynegyedévi darabszáma.</w:delText>
        </w:r>
      </w:del>
    </w:p>
    <w:p w14:paraId="2B979295" w14:textId="03A9B419" w:rsidR="00112AFB" w:rsidDel="00112AFB" w:rsidRDefault="00112AFB" w:rsidP="00112AFB">
      <w:pPr>
        <w:spacing w:after="0" w:line="240" w:lineRule="auto"/>
        <w:rPr>
          <w:del w:id="81" w:author="MNB" w:date="2024-07-18T13:41:00Z"/>
          <w:rFonts w:ascii="Arial" w:eastAsia="Calibri" w:hAnsi="Arial" w:cs="Arial"/>
          <w:bCs/>
        </w:rPr>
      </w:pPr>
    </w:p>
    <w:p w14:paraId="70DF350B" w14:textId="32AFE7AC" w:rsidR="00112AFB" w:rsidRPr="003B594D" w:rsidDel="00112AFB" w:rsidRDefault="00112AFB" w:rsidP="00112AFB">
      <w:pPr>
        <w:spacing w:after="0" w:line="240" w:lineRule="auto"/>
        <w:rPr>
          <w:del w:id="82" w:author="MNB" w:date="2024-07-18T13:41:00Z"/>
          <w:rFonts w:ascii="Arial" w:eastAsia="Calibri" w:hAnsi="Arial" w:cs="Arial"/>
          <w:b/>
        </w:rPr>
      </w:pPr>
      <w:del w:id="83" w:author="MNB" w:date="2024-07-18T13:41:00Z">
        <w:r w:rsidRPr="003B594D" w:rsidDel="00112AFB">
          <w:rPr>
            <w:rFonts w:ascii="Arial" w:eastAsia="Calibri" w:hAnsi="Arial" w:cs="Arial"/>
            <w:b/>
          </w:rPr>
          <w:delText>86A1514 Riasztás oka: ötvenmillió forintot elérő vagy meghaladó összegű készpénzkifizetés jogi személy és jogi személyiséggel nem rendelkező ügyfél részére</w:delText>
        </w:r>
      </w:del>
    </w:p>
    <w:p w14:paraId="3E02DBCF" w14:textId="01628283" w:rsidR="00112AFB" w:rsidRPr="00EA76C1" w:rsidDel="00112AFB" w:rsidRDefault="00112AFB" w:rsidP="00112AFB">
      <w:pPr>
        <w:spacing w:after="0" w:line="240" w:lineRule="auto"/>
        <w:rPr>
          <w:del w:id="84" w:author="MNB" w:date="2024-07-18T13:41:00Z"/>
          <w:rFonts w:ascii="Arial" w:eastAsia="Calibri" w:hAnsi="Arial" w:cs="Arial"/>
          <w:bCs/>
        </w:rPr>
      </w:pPr>
      <w:del w:id="85" w:author="MNB" w:date="2024-07-18T13:41:00Z">
        <w:r w:rsidRPr="0032204F" w:rsidDel="00112AFB">
          <w:rPr>
            <w:rFonts w:ascii="Arial" w:eastAsia="Calibri" w:hAnsi="Arial" w:cs="Arial"/>
            <w:bCs/>
          </w:rPr>
          <w:delText>A 86A151 sorból az ötvenmillió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jogi személy és jogi személyiséggel nem rendelkező ügyfél részére teljesített készpénzkifizetések kapcsán generált riasztások tárgynegyedévi darabszáma.</w:delText>
        </w:r>
      </w:del>
    </w:p>
    <w:p w14:paraId="0EB774EF" w14:textId="3B3586E6" w:rsidR="00112AFB" w:rsidDel="00112AFB" w:rsidRDefault="00112AFB" w:rsidP="00112AFB">
      <w:pPr>
        <w:spacing w:after="0" w:line="240" w:lineRule="auto"/>
        <w:rPr>
          <w:del w:id="86" w:author="MNB" w:date="2024-07-18T13:41:00Z"/>
          <w:rFonts w:ascii="Arial" w:eastAsia="Calibri" w:hAnsi="Arial" w:cs="Arial"/>
          <w:bCs/>
        </w:rPr>
      </w:pPr>
    </w:p>
    <w:p w14:paraId="2F0DBB68" w14:textId="7C35639A" w:rsidR="00112AFB" w:rsidRPr="003B594D" w:rsidDel="00112AFB" w:rsidRDefault="00112AFB" w:rsidP="00112AFB">
      <w:pPr>
        <w:spacing w:after="0" w:line="240" w:lineRule="auto"/>
        <w:rPr>
          <w:del w:id="87" w:author="MNB" w:date="2024-07-18T13:41:00Z"/>
          <w:rFonts w:ascii="Arial" w:eastAsia="Calibri" w:hAnsi="Arial" w:cs="Arial"/>
          <w:b/>
        </w:rPr>
      </w:pPr>
      <w:del w:id="88" w:author="MNB" w:date="2024-07-18T13:41:00Z">
        <w:r w:rsidRPr="003B594D" w:rsidDel="00112AFB">
          <w:rPr>
            <w:rFonts w:ascii="Arial" w:eastAsia="Calibri" w:hAnsi="Arial" w:cs="Arial"/>
            <w:b/>
          </w:rPr>
          <w:delText>86A1515 Riasztás oka: stratégiai hiányosságokkal rendelkező, kiemelt kockázatot jelentő harmadik országból kezdeményezett vagy oda továbbított huszonötmillió forintot elérő vagy meghaladó összegű ügylet</w:delText>
        </w:r>
      </w:del>
    </w:p>
    <w:p w14:paraId="3CDB62AB" w14:textId="4D6C84DE" w:rsidR="00112AFB" w:rsidDel="00112AFB" w:rsidRDefault="00112AFB" w:rsidP="00112AFB">
      <w:pPr>
        <w:spacing w:after="0" w:line="240" w:lineRule="auto"/>
        <w:rPr>
          <w:del w:id="89" w:author="MNB" w:date="2024-07-18T13:41:00Z"/>
          <w:rFonts w:ascii="Arial" w:eastAsia="Calibri" w:hAnsi="Arial" w:cs="Arial"/>
          <w:bCs/>
        </w:rPr>
      </w:pPr>
      <w:del w:id="90" w:author="MNB" w:date="2024-07-18T13:41:00Z">
        <w:r w:rsidRPr="0032204F" w:rsidDel="00112AFB">
          <w:rPr>
            <w:rFonts w:ascii="Arial" w:eastAsia="Calibri" w:hAnsi="Arial" w:cs="Arial"/>
            <w:bCs/>
          </w:rPr>
          <w:lastRenderedPageBreak/>
          <w:delText>A 86A151 sorból kiemelt kockázatú országból kezdeményezett vagy oda továbbított</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ügyletek kapcsán generált riasztások tárgynegyedévi darabszáma.</w:delText>
        </w:r>
      </w:del>
    </w:p>
    <w:p w14:paraId="47650473" w14:textId="53C6CF44" w:rsidR="00112AFB" w:rsidDel="00112AFB" w:rsidRDefault="00112AFB" w:rsidP="00112AFB">
      <w:pPr>
        <w:spacing w:after="0" w:line="240" w:lineRule="auto"/>
        <w:rPr>
          <w:del w:id="91" w:author="MNB" w:date="2024-07-18T13:41:00Z"/>
          <w:rFonts w:ascii="Arial" w:eastAsia="Calibri" w:hAnsi="Arial" w:cs="Arial"/>
          <w:bCs/>
        </w:rPr>
      </w:pPr>
    </w:p>
    <w:p w14:paraId="096890D0" w14:textId="772A3F2A" w:rsidR="00112AFB" w:rsidRPr="003B594D" w:rsidDel="00112AFB" w:rsidRDefault="00112AFB" w:rsidP="00112AFB">
      <w:pPr>
        <w:spacing w:after="0" w:line="240" w:lineRule="auto"/>
        <w:rPr>
          <w:del w:id="92" w:author="MNB" w:date="2024-07-18T13:41:00Z"/>
          <w:rFonts w:ascii="Arial" w:eastAsia="Calibri" w:hAnsi="Arial" w:cs="Arial"/>
          <w:b/>
        </w:rPr>
      </w:pPr>
      <w:del w:id="93" w:author="MNB" w:date="2024-07-18T13:41:00Z">
        <w:r w:rsidRPr="003B594D" w:rsidDel="00112AFB">
          <w:rPr>
            <w:rFonts w:ascii="Arial" w:eastAsia="Calibri" w:hAnsi="Arial" w:cs="Arial"/>
            <w:b/>
          </w:rPr>
          <w:delText>86A1516 Riasztás oka: huszonötmillió forintot elérő vagy meghaladó összegű pénzátutalás adószámmal nem rendelkező jogi személy és jogi személyiséggel nem rendelkező ügyfél részére vagy általa kezdeményezve</w:delText>
        </w:r>
      </w:del>
    </w:p>
    <w:p w14:paraId="0B8837A9" w14:textId="6EEB8DFF" w:rsidR="00112AFB" w:rsidDel="00112AFB" w:rsidRDefault="00112AFB" w:rsidP="00112AFB">
      <w:pPr>
        <w:spacing w:after="0" w:line="240" w:lineRule="auto"/>
        <w:rPr>
          <w:del w:id="94" w:author="MNB" w:date="2024-07-18T13:41:00Z"/>
          <w:rFonts w:ascii="Arial" w:eastAsia="Calibri" w:hAnsi="Arial" w:cs="Arial"/>
          <w:bCs/>
        </w:rPr>
      </w:pPr>
      <w:del w:id="95" w:author="MNB" w:date="2024-07-18T13:41:00Z">
        <w:r w:rsidRPr="0032204F" w:rsidDel="00112AFB">
          <w:rPr>
            <w:rFonts w:ascii="Arial" w:eastAsia="Calibri" w:hAnsi="Arial" w:cs="Arial"/>
            <w:bCs/>
          </w:rPr>
          <w:delTex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03CBF570" w14:textId="5DB3529E" w:rsidR="00112AFB" w:rsidDel="00112AFB" w:rsidRDefault="00112AFB" w:rsidP="00112AFB">
      <w:pPr>
        <w:spacing w:after="0" w:line="240" w:lineRule="auto"/>
        <w:rPr>
          <w:del w:id="96" w:author="MNB" w:date="2024-07-18T13:41:00Z"/>
          <w:rFonts w:ascii="Arial" w:eastAsia="Calibri" w:hAnsi="Arial" w:cs="Arial"/>
          <w:bCs/>
        </w:rPr>
      </w:pPr>
    </w:p>
    <w:p w14:paraId="42936F27" w14:textId="52B42AE9" w:rsidR="00112AFB" w:rsidRPr="003B594D" w:rsidDel="00112AFB" w:rsidRDefault="00112AFB" w:rsidP="00112AFB">
      <w:pPr>
        <w:spacing w:after="0" w:line="240" w:lineRule="auto"/>
        <w:rPr>
          <w:del w:id="97" w:author="MNB" w:date="2024-07-18T13:41:00Z"/>
          <w:rFonts w:ascii="Arial" w:eastAsia="Calibri" w:hAnsi="Arial" w:cs="Arial"/>
          <w:b/>
        </w:rPr>
      </w:pPr>
      <w:del w:id="98" w:author="MNB" w:date="2024-07-18T13:41:00Z">
        <w:r w:rsidRPr="003B594D" w:rsidDel="00112AFB">
          <w:rPr>
            <w:rFonts w:ascii="Arial" w:eastAsia="Calibri" w:hAnsi="Arial" w:cs="Arial"/>
            <w:b/>
          </w:rPr>
          <w:delText>86A15161 86A1516</w:delText>
        </w:r>
        <w:r w:rsidDel="00112AFB">
          <w:rPr>
            <w:rFonts w:ascii="Arial" w:eastAsia="Calibri" w:hAnsi="Arial" w:cs="Arial"/>
            <w:b/>
          </w:rPr>
          <w:delText>-</w:delText>
        </w:r>
        <w:r w:rsidRPr="003B594D" w:rsidDel="00112AFB">
          <w:rPr>
            <w:rFonts w:ascii="Arial" w:eastAsia="Calibri" w:hAnsi="Arial" w:cs="Arial"/>
            <w:b/>
          </w:rPr>
          <w:delText>ból</w:delText>
        </w:r>
        <w:r w:rsidDel="00112AFB">
          <w:rPr>
            <w:rFonts w:ascii="Arial" w:eastAsia="Calibri" w:hAnsi="Arial" w:cs="Arial"/>
            <w:b/>
          </w:rPr>
          <w:delText>:</w:delText>
        </w:r>
        <w:r w:rsidRPr="003B594D" w:rsidDel="00112AFB">
          <w:rPr>
            <w:rFonts w:ascii="Arial" w:eastAsia="Calibri" w:hAnsi="Arial" w:cs="Arial"/>
            <w:b/>
          </w:rPr>
          <w:delText xml:space="preserve"> a magas kockázati besorolású adószámmal nem rendelkező jogi személy és jogi személyiséggel nem rendelkező ügyfelek pénzátutalásai kapcsán generált riasztások</w:delText>
        </w:r>
      </w:del>
    </w:p>
    <w:p w14:paraId="2D1BFE1D" w14:textId="2AE537E0" w:rsidR="00112AFB" w:rsidDel="00112AFB" w:rsidRDefault="00112AFB" w:rsidP="00112AFB">
      <w:pPr>
        <w:spacing w:after="0" w:line="240" w:lineRule="auto"/>
        <w:rPr>
          <w:del w:id="99" w:author="MNB" w:date="2024-07-18T13:41:00Z"/>
          <w:rFonts w:ascii="Arial" w:eastAsia="Calibri" w:hAnsi="Arial" w:cs="Arial"/>
          <w:bCs/>
        </w:rPr>
      </w:pPr>
      <w:del w:id="100" w:author="MNB" w:date="2024-07-18T13:41:00Z">
        <w:r w:rsidRPr="0032204F" w:rsidDel="00112AFB">
          <w:rPr>
            <w:rFonts w:ascii="Arial" w:eastAsia="Calibri" w:hAnsi="Arial" w:cs="Arial"/>
            <w:bCs/>
          </w:rPr>
          <w:delText>A 86A1516 sorból azon</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delText>
        </w:r>
        <w:r w:rsidDel="00112AFB">
          <w:rPr>
            <w:rFonts w:ascii="Arial" w:eastAsia="Calibri" w:hAnsi="Arial" w:cs="Arial"/>
            <w:bCs/>
          </w:rPr>
          <w:delText xml:space="preserve">§ </w:delText>
        </w:r>
        <w:r w:rsidRPr="0032204F" w:rsidDel="00112AFB">
          <w:rPr>
            <w:rFonts w:ascii="Arial" w:eastAsia="Calibri" w:hAnsi="Arial" w:cs="Arial"/>
            <w:bCs/>
          </w:rPr>
          <w:delText>(1) bekezdés</w:delText>
        </w:r>
        <w:r w:rsidDel="00112AFB">
          <w:rPr>
            <w:rFonts w:ascii="Arial" w:eastAsia="Calibri" w:hAnsi="Arial" w:cs="Arial"/>
            <w:bCs/>
          </w:rPr>
          <w:delText>e</w:delText>
        </w:r>
        <w:r w:rsidRPr="0032204F" w:rsidDel="00112AFB">
          <w:rPr>
            <w:rFonts w:ascii="Arial" w:eastAsia="Calibri" w:hAnsi="Arial" w:cs="Arial"/>
            <w:bCs/>
          </w:rPr>
          <w:delText xml:space="preserve"> szerint magas kockázatúnak tekint. A Pmt. </w:delText>
        </w:r>
        <w:r w:rsidDel="00112AFB">
          <w:rPr>
            <w:rFonts w:ascii="Arial" w:eastAsia="Calibri" w:hAnsi="Arial" w:cs="Arial"/>
            <w:bCs/>
          </w:rPr>
          <w:delText>16. § (1)</w:delText>
        </w:r>
        <w:r w:rsidRPr="0032204F" w:rsidDel="00112AFB">
          <w:rPr>
            <w:rFonts w:ascii="Arial" w:eastAsia="Calibri" w:hAnsi="Arial" w:cs="Arial"/>
            <w:bCs/>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delText>
        </w:r>
        <w:r w:rsidDel="00112AFB">
          <w:rPr>
            <w:rFonts w:ascii="Arial" w:eastAsia="Calibri" w:hAnsi="Arial" w:cs="Arial"/>
            <w:bCs/>
          </w:rPr>
          <w:delText>ok megadásakor</w:delText>
        </w:r>
        <w:r w:rsidRPr="0032204F" w:rsidDel="00112AFB">
          <w:rPr>
            <w:rFonts w:ascii="Arial" w:eastAsia="Calibri" w:hAnsi="Arial" w:cs="Arial"/>
            <w:bCs/>
          </w:rPr>
          <w:delText xml:space="preserve"> az eseti jogviszony (ügyleti megbízás) nem </w:delText>
        </w:r>
        <w:r w:rsidDel="00112AFB">
          <w:rPr>
            <w:rFonts w:ascii="Arial" w:eastAsia="Calibri" w:hAnsi="Arial" w:cs="Arial"/>
            <w:bCs/>
          </w:rPr>
          <w:delText>vehető figyelembe</w:delText>
        </w:r>
        <w:r w:rsidRPr="0032204F" w:rsidDel="00112AFB">
          <w:rPr>
            <w:rFonts w:ascii="Arial" w:eastAsia="Calibri" w:hAnsi="Arial" w:cs="Arial"/>
            <w:bCs/>
          </w:rPr>
          <w:delText>, csak a tartós jogviszonyban (üzleti kapcsolat) álló ügyfelek tranzakcióira vonatkozó szűrési adatokat kell megadni.</w:delText>
        </w:r>
      </w:del>
    </w:p>
    <w:p w14:paraId="25F07B4C" w14:textId="369D4C11" w:rsidR="00112AFB" w:rsidDel="00112AFB" w:rsidRDefault="00112AFB" w:rsidP="00112AFB">
      <w:pPr>
        <w:spacing w:after="0" w:line="240" w:lineRule="auto"/>
        <w:rPr>
          <w:del w:id="101" w:author="MNB" w:date="2024-07-18T13:41:00Z"/>
          <w:rFonts w:ascii="Arial" w:eastAsia="Calibri" w:hAnsi="Arial" w:cs="Arial"/>
          <w:bCs/>
        </w:rPr>
      </w:pPr>
    </w:p>
    <w:p w14:paraId="15B6E782" w14:textId="75CE2799" w:rsidR="00112AFB" w:rsidRPr="003B594D" w:rsidDel="00112AFB" w:rsidRDefault="00112AFB" w:rsidP="00112AFB">
      <w:pPr>
        <w:spacing w:after="0" w:line="240" w:lineRule="auto"/>
        <w:rPr>
          <w:del w:id="102" w:author="MNB" w:date="2024-07-18T13:41:00Z"/>
          <w:rFonts w:ascii="Arial" w:eastAsia="Calibri" w:hAnsi="Arial" w:cs="Arial"/>
          <w:b/>
        </w:rPr>
      </w:pPr>
      <w:del w:id="103" w:author="MNB" w:date="2024-07-18T13:41:00Z">
        <w:r w:rsidRPr="003B594D" w:rsidDel="00112AFB">
          <w:rPr>
            <w:rFonts w:ascii="Arial" w:eastAsia="Calibri" w:hAnsi="Arial" w:cs="Arial"/>
            <w:b/>
          </w:rPr>
          <w:delText>86A15162 86A1516</w:delText>
        </w:r>
        <w:r w:rsidDel="00112AFB">
          <w:rPr>
            <w:rFonts w:ascii="Arial" w:eastAsia="Calibri" w:hAnsi="Arial" w:cs="Arial"/>
            <w:b/>
          </w:rPr>
          <w:delText>-</w:delText>
        </w:r>
        <w:r w:rsidRPr="003B594D" w:rsidDel="00112AFB">
          <w:rPr>
            <w:rFonts w:ascii="Arial" w:eastAsia="Calibri" w:hAnsi="Arial" w:cs="Arial"/>
            <w:b/>
          </w:rPr>
          <w:delText>ból</w:delText>
        </w:r>
        <w:r w:rsidDel="00112AFB">
          <w:rPr>
            <w:rFonts w:ascii="Arial" w:eastAsia="Calibri" w:hAnsi="Arial" w:cs="Arial"/>
            <w:b/>
          </w:rPr>
          <w:delText>:</w:delText>
        </w:r>
        <w:r w:rsidRPr="003B594D" w:rsidDel="00112AFB">
          <w:rPr>
            <w:rFonts w:ascii="Arial" w:eastAsia="Calibri" w:hAnsi="Arial" w:cs="Arial"/>
            <w:b/>
          </w:rPr>
          <w:delText xml:space="preserve"> a nem magas kockázati besorolású, megerősített eljárás alá tartozó adószámmal nem rendelkező jogi személy és jogi személyiséggel nem rendelkező ügyfelek pénzátutalásai kapcsán generált riasztások</w:delText>
        </w:r>
      </w:del>
    </w:p>
    <w:p w14:paraId="24DC11FD" w14:textId="374D9B41" w:rsidR="00112AFB" w:rsidDel="00112AFB" w:rsidRDefault="00112AFB" w:rsidP="00112AFB">
      <w:pPr>
        <w:spacing w:after="0" w:line="240" w:lineRule="auto"/>
        <w:rPr>
          <w:del w:id="104" w:author="MNB" w:date="2024-07-18T13:41:00Z"/>
          <w:rFonts w:ascii="Arial" w:eastAsia="Calibri" w:hAnsi="Arial" w:cs="Arial"/>
          <w:bCs/>
        </w:rPr>
      </w:pPr>
      <w:del w:id="105" w:author="MNB" w:date="2024-07-18T13:41:00Z">
        <w:r w:rsidRPr="0032204F" w:rsidDel="00112AFB">
          <w:rPr>
            <w:rFonts w:ascii="Arial" w:eastAsia="Calibri" w:hAnsi="Arial" w:cs="Arial"/>
            <w:bCs/>
          </w:rPr>
          <w:delText>A 86A1516 sorból azon</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w:delText>
        </w:r>
        <w:r w:rsidDel="00112AFB">
          <w:rPr>
            <w:rFonts w:ascii="Arial" w:eastAsia="Calibri" w:hAnsi="Arial" w:cs="Arial"/>
            <w:bCs/>
          </w:rPr>
          <w:delText xml:space="preserve"> </w:delText>
        </w:r>
        <w:r w:rsidRPr="0032204F" w:rsidDel="00112AFB">
          <w:rPr>
            <w:rFonts w:ascii="Arial" w:eastAsia="Calibri" w:hAnsi="Arial" w:cs="Arial"/>
            <w:bCs/>
          </w:rPr>
          <w:delText>25.) MNB rendelet rendelkezéseinek, továbbá a táblában használt ügylet fogalomnak megfelelően a tartós (üzleti kapcsolat), mind pedig az eseti jogviszony (ügyleti megbízás) keretében teljesített tranzakcióira vonatkozó szűrési adatokat meg</w:delText>
        </w:r>
        <w:r w:rsidDel="00112AFB">
          <w:rPr>
            <w:rFonts w:ascii="Arial" w:eastAsia="Calibri" w:hAnsi="Arial" w:cs="Arial"/>
            <w:bCs/>
          </w:rPr>
          <w:delText xml:space="preserve"> kell </w:delText>
        </w:r>
        <w:r w:rsidRPr="0032204F" w:rsidDel="00112AFB">
          <w:rPr>
            <w:rFonts w:ascii="Arial" w:eastAsia="Calibri" w:hAnsi="Arial" w:cs="Arial"/>
            <w:bCs/>
          </w:rPr>
          <w:delText>adni.</w:delText>
        </w:r>
      </w:del>
    </w:p>
    <w:p w14:paraId="29AACD62" w14:textId="301A3B60" w:rsidR="00112AFB" w:rsidDel="00112AFB" w:rsidRDefault="00112AFB" w:rsidP="00112AFB">
      <w:pPr>
        <w:spacing w:after="0" w:line="240" w:lineRule="auto"/>
        <w:rPr>
          <w:del w:id="106" w:author="MNB" w:date="2024-07-18T13:42:00Z"/>
          <w:rFonts w:ascii="Arial" w:eastAsia="Calibri" w:hAnsi="Arial" w:cs="Arial"/>
          <w:bCs/>
        </w:rPr>
      </w:pPr>
    </w:p>
    <w:p w14:paraId="18960477" w14:textId="05F988B5" w:rsidR="00112AFB" w:rsidRPr="003B594D" w:rsidDel="00112AFB" w:rsidRDefault="00112AFB" w:rsidP="00112AFB">
      <w:pPr>
        <w:spacing w:after="0" w:line="240" w:lineRule="auto"/>
        <w:rPr>
          <w:del w:id="107" w:author="MNB" w:date="2024-07-18T13:42:00Z"/>
          <w:rFonts w:ascii="Arial" w:eastAsia="Calibri" w:hAnsi="Arial" w:cs="Arial"/>
          <w:b/>
        </w:rPr>
      </w:pPr>
      <w:del w:id="108" w:author="MNB" w:date="2024-07-18T13:42:00Z">
        <w:r w:rsidRPr="003B594D" w:rsidDel="00112AFB">
          <w:rPr>
            <w:rFonts w:ascii="Arial" w:eastAsia="Calibri" w:hAnsi="Arial" w:cs="Arial"/>
            <w:b/>
          </w:rPr>
          <w:delText>86A1517 Riasztás oka: ötvenmillió forintot elérő vagy meghaladó összegű pénzátutalás nem magyar adószámmal rendelkező jogi személy és jogi személyiséggel nem rendelkező ügyfél részére, vagy általa kezdeményezve</w:delText>
        </w:r>
      </w:del>
    </w:p>
    <w:p w14:paraId="4E36173B" w14:textId="13A5CC14" w:rsidR="00112AFB" w:rsidDel="00112AFB" w:rsidRDefault="00112AFB" w:rsidP="00112AFB">
      <w:pPr>
        <w:spacing w:after="0" w:line="240" w:lineRule="auto"/>
        <w:rPr>
          <w:del w:id="109" w:author="MNB" w:date="2024-07-18T13:42:00Z"/>
          <w:rFonts w:ascii="Arial" w:eastAsia="Calibri" w:hAnsi="Arial" w:cs="Arial"/>
          <w:bCs/>
        </w:rPr>
      </w:pPr>
      <w:del w:id="110" w:author="MNB" w:date="2024-07-18T13:42:00Z">
        <w:r w:rsidRPr="0032204F" w:rsidDel="00112AFB">
          <w:rPr>
            <w:rFonts w:ascii="Arial" w:eastAsia="Calibri" w:hAnsi="Arial" w:cs="Arial"/>
            <w:bCs/>
          </w:rPr>
          <w:delText>A 86A151 sorból az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a kezdeményezett pénzátutalások kapcsán generált riasztások tárgynegyedévi darabszáma.</w:delText>
        </w:r>
      </w:del>
    </w:p>
    <w:p w14:paraId="0C260FA6" w14:textId="5A92C4B3" w:rsidR="00112AFB" w:rsidDel="00112AFB" w:rsidRDefault="00112AFB" w:rsidP="00112AFB">
      <w:pPr>
        <w:spacing w:after="0" w:line="240" w:lineRule="auto"/>
        <w:rPr>
          <w:del w:id="111" w:author="MNB" w:date="2024-07-18T13:42:00Z"/>
          <w:rFonts w:ascii="Arial" w:eastAsia="Calibri" w:hAnsi="Arial" w:cs="Arial"/>
          <w:bCs/>
        </w:rPr>
      </w:pPr>
    </w:p>
    <w:p w14:paraId="2B330549" w14:textId="643CD101" w:rsidR="00112AFB" w:rsidRPr="003B594D" w:rsidDel="00112AFB" w:rsidRDefault="00112AFB" w:rsidP="00112AFB">
      <w:pPr>
        <w:spacing w:after="0" w:line="240" w:lineRule="auto"/>
        <w:rPr>
          <w:del w:id="112" w:author="MNB" w:date="2024-07-18T13:42:00Z"/>
          <w:rFonts w:ascii="Arial" w:eastAsia="Calibri" w:hAnsi="Arial" w:cs="Arial"/>
          <w:b/>
        </w:rPr>
      </w:pPr>
      <w:del w:id="113" w:author="MNB" w:date="2024-07-18T13:42:00Z">
        <w:r w:rsidRPr="003B594D" w:rsidDel="00112AFB">
          <w:rPr>
            <w:rFonts w:ascii="Arial" w:eastAsia="Calibri" w:hAnsi="Arial" w:cs="Arial"/>
            <w:b/>
          </w:rPr>
          <w:delText>86A15171</w:delText>
        </w:r>
        <w:r w:rsidDel="00112AFB">
          <w:rPr>
            <w:rFonts w:ascii="Arial" w:eastAsia="Calibri" w:hAnsi="Arial" w:cs="Arial"/>
            <w:b/>
          </w:rPr>
          <w:delText xml:space="preserve"> </w:delText>
        </w:r>
        <w:r w:rsidRPr="003B594D" w:rsidDel="00112AFB">
          <w:rPr>
            <w:rFonts w:ascii="Arial" w:eastAsia="Calibri" w:hAnsi="Arial" w:cs="Arial"/>
            <w:b/>
          </w:rPr>
          <w:delText>86A1517</w:delText>
        </w:r>
        <w:r w:rsidDel="00112AFB">
          <w:rPr>
            <w:rFonts w:ascii="Arial" w:eastAsia="Calibri" w:hAnsi="Arial" w:cs="Arial"/>
            <w:b/>
          </w:rPr>
          <w:delText>-bő</w:delText>
        </w:r>
        <w:r w:rsidRPr="003B594D" w:rsidDel="00112AFB">
          <w:rPr>
            <w:rFonts w:ascii="Arial" w:eastAsia="Calibri" w:hAnsi="Arial" w:cs="Arial"/>
            <w:b/>
          </w:rPr>
          <w:delText>l</w:delText>
        </w:r>
        <w:r w:rsidDel="00112AFB">
          <w:rPr>
            <w:rFonts w:ascii="Arial" w:eastAsia="Calibri" w:hAnsi="Arial" w:cs="Arial"/>
            <w:b/>
          </w:rPr>
          <w:delText>:</w:delText>
        </w:r>
        <w:r w:rsidRPr="003B594D" w:rsidDel="00112AFB">
          <w:rPr>
            <w:rFonts w:ascii="Arial" w:eastAsia="Calibri" w:hAnsi="Arial" w:cs="Arial"/>
            <w:b/>
          </w:rPr>
          <w:delText xml:space="preserve"> a magas kockázati besorolású nem magyar adószámmal rendelkező jogi személy és jogi személyiséggel nem rendelkező ügyfelek pénzátutalásai kapcsán generált riasztások</w:delText>
        </w:r>
      </w:del>
    </w:p>
    <w:p w14:paraId="5F5E7AEA" w14:textId="3D4022C4" w:rsidR="00112AFB" w:rsidDel="00112AFB" w:rsidRDefault="00112AFB" w:rsidP="00112AFB">
      <w:pPr>
        <w:spacing w:after="0" w:line="240" w:lineRule="auto"/>
        <w:rPr>
          <w:del w:id="114" w:author="MNB" w:date="2024-07-18T13:42:00Z"/>
          <w:rFonts w:ascii="Arial" w:eastAsia="Calibri" w:hAnsi="Arial" w:cs="Arial"/>
          <w:bCs/>
        </w:rPr>
      </w:pPr>
      <w:del w:id="115" w:author="MNB" w:date="2024-07-18T13:42:00Z">
        <w:r w:rsidRPr="0032204F" w:rsidDel="00112AFB">
          <w:rPr>
            <w:rFonts w:ascii="Arial" w:eastAsia="Calibri" w:hAnsi="Arial" w:cs="Arial"/>
            <w:bCs/>
          </w:rPr>
          <w:delText>A 86A1517 sorból azon</w:delText>
        </w:r>
        <w:r w:rsidDel="00112AFB">
          <w:rPr>
            <w:rFonts w:ascii="Arial" w:eastAsia="Calibri" w:hAnsi="Arial" w:cs="Arial"/>
            <w:bCs/>
          </w:rPr>
          <w:delText>,</w:delText>
        </w:r>
        <w:r w:rsidRPr="0032204F" w:rsidDel="00112AFB">
          <w:rPr>
            <w:rFonts w:ascii="Arial" w:eastAsia="Calibri" w:hAnsi="Arial" w:cs="Arial"/>
            <w:bCs/>
          </w:rPr>
          <w:delText xml:space="preserve">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 xml:space="preserve">a kezdeményezett pénzátutalások kapcsán generált riasztások tárgynegyedévi darabszáma, amelyeknél a nem magyar adószámmal rendelkező ügyfelet az adatszolgáltató a Pmt. 16. </w:delText>
        </w:r>
        <w:r w:rsidDel="00112AFB">
          <w:rPr>
            <w:rFonts w:ascii="Arial" w:eastAsia="Calibri" w:hAnsi="Arial" w:cs="Arial"/>
            <w:bCs/>
          </w:rPr>
          <w:delText xml:space="preserve">§ </w:delText>
        </w:r>
        <w:r w:rsidRPr="0032204F" w:rsidDel="00112AFB">
          <w:rPr>
            <w:rFonts w:ascii="Arial" w:eastAsia="Calibri" w:hAnsi="Arial" w:cs="Arial"/>
            <w:bCs/>
          </w:rPr>
          <w:delText>(1) bekezdés</w:delText>
        </w:r>
        <w:r w:rsidDel="00112AFB">
          <w:rPr>
            <w:rFonts w:ascii="Arial" w:eastAsia="Calibri" w:hAnsi="Arial" w:cs="Arial"/>
            <w:bCs/>
          </w:rPr>
          <w:delText>e</w:delText>
        </w:r>
        <w:r w:rsidRPr="0032204F" w:rsidDel="00112AFB">
          <w:rPr>
            <w:rFonts w:ascii="Arial" w:eastAsia="Calibri" w:hAnsi="Arial" w:cs="Arial"/>
            <w:bCs/>
          </w:rPr>
          <w:delText xml:space="preserve"> szerint magas kockázatúnak tekint. A Pmt. </w:delText>
        </w:r>
        <w:r w:rsidDel="00112AFB">
          <w:rPr>
            <w:rFonts w:ascii="Arial" w:eastAsia="Calibri" w:hAnsi="Arial" w:cs="Arial"/>
            <w:bCs/>
          </w:rPr>
          <w:delText>16. § (1)</w:delText>
        </w:r>
        <w:r w:rsidRPr="0032204F" w:rsidDel="00112AFB">
          <w:rPr>
            <w:rFonts w:ascii="Arial" w:eastAsia="Calibri" w:hAnsi="Arial" w:cs="Arial"/>
            <w:bCs/>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delText>
        </w:r>
        <w:r w:rsidDel="00112AFB">
          <w:rPr>
            <w:rFonts w:ascii="Arial" w:eastAsia="Calibri" w:hAnsi="Arial" w:cs="Arial"/>
            <w:bCs/>
          </w:rPr>
          <w:delText>ok megadásakor</w:delText>
        </w:r>
        <w:r w:rsidRPr="0032204F" w:rsidDel="00112AFB">
          <w:rPr>
            <w:rFonts w:ascii="Arial" w:eastAsia="Calibri" w:hAnsi="Arial" w:cs="Arial"/>
            <w:bCs/>
          </w:rPr>
          <w:delText xml:space="preserve"> az eseti jogviszony (ügyleti megbízás) nem </w:delText>
        </w:r>
        <w:r w:rsidDel="00112AFB">
          <w:rPr>
            <w:rFonts w:ascii="Arial" w:eastAsia="Calibri" w:hAnsi="Arial" w:cs="Arial"/>
            <w:bCs/>
          </w:rPr>
          <w:delText>vehető figyelembe</w:delText>
        </w:r>
        <w:r w:rsidRPr="0032204F" w:rsidDel="00112AFB">
          <w:rPr>
            <w:rFonts w:ascii="Arial" w:eastAsia="Calibri" w:hAnsi="Arial" w:cs="Arial"/>
            <w:bCs/>
          </w:rPr>
          <w:delText>, csak a tartós jogviszonyban (üzleti kapcsolat) álló ügyfelek tranzakcióira vonatkozó szűrési adatokat kell megadni.</w:delText>
        </w:r>
      </w:del>
    </w:p>
    <w:p w14:paraId="469E4217" w14:textId="6FFA109A" w:rsidR="00112AFB" w:rsidDel="00112AFB" w:rsidRDefault="00112AFB" w:rsidP="00112AFB">
      <w:pPr>
        <w:spacing w:after="0" w:line="240" w:lineRule="auto"/>
        <w:rPr>
          <w:del w:id="116" w:author="MNB" w:date="2024-07-18T13:42:00Z"/>
          <w:rFonts w:ascii="Arial" w:eastAsia="Calibri" w:hAnsi="Arial" w:cs="Arial"/>
          <w:bCs/>
        </w:rPr>
      </w:pPr>
    </w:p>
    <w:p w14:paraId="405A5974" w14:textId="7E101D31" w:rsidR="00112AFB" w:rsidRPr="003B594D" w:rsidDel="00112AFB" w:rsidRDefault="00112AFB" w:rsidP="00112AFB">
      <w:pPr>
        <w:spacing w:after="0" w:line="240" w:lineRule="auto"/>
        <w:rPr>
          <w:del w:id="117" w:author="MNB" w:date="2024-07-18T13:42:00Z"/>
          <w:rFonts w:ascii="Arial" w:eastAsia="Calibri" w:hAnsi="Arial" w:cs="Arial"/>
          <w:b/>
        </w:rPr>
      </w:pPr>
      <w:del w:id="118" w:author="MNB" w:date="2024-07-18T13:42:00Z">
        <w:r w:rsidRPr="003B594D" w:rsidDel="00112AFB">
          <w:rPr>
            <w:rFonts w:ascii="Arial" w:eastAsia="Calibri" w:hAnsi="Arial" w:cs="Arial"/>
            <w:b/>
          </w:rPr>
          <w:delText>86A15172 86A1517</w:delText>
        </w:r>
        <w:r w:rsidDel="00112AFB">
          <w:rPr>
            <w:rFonts w:ascii="Arial" w:eastAsia="Calibri" w:hAnsi="Arial" w:cs="Arial"/>
            <w:b/>
          </w:rPr>
          <w:delText>-bő</w:delText>
        </w:r>
        <w:r w:rsidRPr="003B594D" w:rsidDel="00112AFB">
          <w:rPr>
            <w:rFonts w:ascii="Arial" w:eastAsia="Calibri" w:hAnsi="Arial" w:cs="Arial"/>
            <w:b/>
          </w:rPr>
          <w:delText>l</w:delText>
        </w:r>
        <w:r w:rsidDel="00112AFB">
          <w:rPr>
            <w:rFonts w:ascii="Arial" w:eastAsia="Calibri" w:hAnsi="Arial" w:cs="Arial"/>
            <w:b/>
          </w:rPr>
          <w:delText>:</w:delText>
        </w:r>
        <w:r w:rsidRPr="003B594D" w:rsidDel="00112AFB">
          <w:rPr>
            <w:rFonts w:ascii="Arial" w:eastAsia="Calibri" w:hAnsi="Arial" w:cs="Arial"/>
            <w:b/>
          </w:rPr>
          <w:delText xml:space="preserve"> a nem magas kockázati besorolású, megerősített eljárás alá tartozó nem magyar adószámmal rendelkező jogi személy és jogi személyiséggel nem rendelkező ügyfelek pénzátutalásai kapcsán generált riasztások</w:delText>
        </w:r>
      </w:del>
    </w:p>
    <w:p w14:paraId="65267C99" w14:textId="4F91F9E0" w:rsidR="00112AFB" w:rsidRPr="00EA76C1" w:rsidDel="00112AFB" w:rsidRDefault="00112AFB" w:rsidP="00112AFB">
      <w:pPr>
        <w:spacing w:after="0" w:line="240" w:lineRule="auto"/>
        <w:rPr>
          <w:del w:id="119" w:author="MNB" w:date="2024-07-18T13:42:00Z"/>
          <w:rFonts w:ascii="Arial" w:eastAsia="Calibri" w:hAnsi="Arial" w:cs="Arial"/>
          <w:bCs/>
        </w:rPr>
      </w:pPr>
      <w:del w:id="120" w:author="MNB" w:date="2024-07-18T13:42:00Z">
        <w:r w:rsidRPr="0032204F" w:rsidDel="00112AFB">
          <w:rPr>
            <w:rFonts w:ascii="Arial" w:eastAsia="Calibri" w:hAnsi="Arial" w:cs="Arial"/>
            <w:bCs/>
          </w:rPr>
          <w:delText>A 86A1517 sorból azon</w:delText>
        </w:r>
        <w:r w:rsidDel="00112AFB">
          <w:rPr>
            <w:rFonts w:ascii="Arial" w:eastAsia="Calibri" w:hAnsi="Arial" w:cs="Arial"/>
            <w:bCs/>
          </w:rPr>
          <w:delText>,</w:delText>
        </w:r>
        <w:r w:rsidRPr="0032204F" w:rsidDel="00112AFB">
          <w:rPr>
            <w:rFonts w:ascii="Arial" w:eastAsia="Calibri" w:hAnsi="Arial" w:cs="Arial"/>
            <w:bCs/>
          </w:rPr>
          <w:delText xml:space="preserve">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 xml:space="preserve">a kezdeményezett </w:delText>
        </w:r>
        <w:r w:rsidRPr="0032204F" w:rsidDel="00112AFB">
          <w:rPr>
            <w:rFonts w:ascii="Arial" w:eastAsia="Calibri" w:hAnsi="Arial" w:cs="Arial"/>
            <w:bCs/>
          </w:rPr>
          <w:lastRenderedPageBreak/>
          <w:delText>pénzátutalások kapcsán generált riasztások tárgynegyedévi darabszáma, amelyeknél a nem magyar adószámmal rendelkező ügyfél az adatszolgáltató által nem magas kockázati szintbe került besorolásra, de megerősített eljárás alá tartozik. A Pmt., valamint a 26/2020. (VIII.</w:delText>
        </w:r>
        <w:r w:rsidDel="00112AFB">
          <w:rPr>
            <w:rFonts w:ascii="Arial" w:eastAsia="Calibri" w:hAnsi="Arial" w:cs="Arial"/>
            <w:bCs/>
          </w:rPr>
          <w:delText xml:space="preserve"> </w:delText>
        </w:r>
        <w:r w:rsidRPr="0032204F" w:rsidDel="00112AFB">
          <w:rPr>
            <w:rFonts w:ascii="Arial" w:eastAsia="Calibri" w:hAnsi="Arial" w:cs="Arial"/>
            <w:bCs/>
          </w:rPr>
          <w:delText>25.) MNB rendelet rendelkezéseinek, továbbá a táblában használt ügylet fogalomnak megfelelően mind a tartós (üzleti kapcsolat), mind pedig az eseti jogviszony (ügyleti megbízás) keretében teljesített tranzakcióira vonatkozó szűrési adatokat meg</w:delText>
        </w:r>
        <w:r w:rsidDel="00112AFB">
          <w:rPr>
            <w:rFonts w:ascii="Arial" w:eastAsia="Calibri" w:hAnsi="Arial" w:cs="Arial"/>
            <w:bCs/>
          </w:rPr>
          <w:delText xml:space="preserve"> kell </w:delText>
        </w:r>
        <w:r w:rsidRPr="0032204F" w:rsidDel="00112AFB">
          <w:rPr>
            <w:rFonts w:ascii="Arial" w:eastAsia="Calibri" w:hAnsi="Arial" w:cs="Arial"/>
            <w:bCs/>
          </w:rPr>
          <w:delText>adni.</w:delText>
        </w:r>
      </w:del>
    </w:p>
    <w:bookmarkEnd w:id="61"/>
    <w:p w14:paraId="1086E209" w14:textId="1BD8A76F" w:rsidR="00112AFB" w:rsidRPr="00A828C7" w:rsidDel="00112AFB" w:rsidRDefault="00112AFB" w:rsidP="00112AFB">
      <w:pPr>
        <w:spacing w:after="0" w:line="240" w:lineRule="auto"/>
        <w:rPr>
          <w:del w:id="121" w:author="MNB" w:date="2024-07-18T13:42:00Z"/>
          <w:rFonts w:ascii="Arial" w:eastAsia="Calibri" w:hAnsi="Arial" w:cs="Arial"/>
          <w:bCs/>
        </w:rPr>
      </w:pPr>
    </w:p>
    <w:p w14:paraId="219A2EB1" w14:textId="5DC785FE" w:rsidR="00112AFB" w:rsidRPr="00A828C7" w:rsidDel="00112AFB" w:rsidRDefault="00112AFB" w:rsidP="00112AFB">
      <w:pPr>
        <w:spacing w:after="0" w:line="240" w:lineRule="auto"/>
        <w:rPr>
          <w:del w:id="122" w:author="MNB" w:date="2024-07-18T13:42:00Z"/>
          <w:rFonts w:ascii="Arial" w:hAnsi="Arial" w:cs="Arial"/>
          <w:b/>
          <w:bCs/>
        </w:rPr>
      </w:pPr>
      <w:del w:id="123" w:author="MNB" w:date="2024-07-18T13:42:00Z">
        <w:r w:rsidRPr="00A828C7" w:rsidDel="00112AFB">
          <w:rPr>
            <w:rFonts w:ascii="Arial" w:hAnsi="Arial" w:cs="Arial"/>
            <w:b/>
            <w:bCs/>
          </w:rPr>
          <w:delText>86A1</w:delText>
        </w:r>
        <w:r w:rsidDel="00112AFB">
          <w:rPr>
            <w:rFonts w:ascii="Arial" w:hAnsi="Arial" w:cs="Arial"/>
            <w:b/>
            <w:bCs/>
          </w:rPr>
          <w:delText>5</w:delText>
        </w:r>
        <w:r w:rsidRPr="00A828C7" w:rsidDel="00112AFB">
          <w:rPr>
            <w:rFonts w:ascii="Arial" w:hAnsi="Arial" w:cs="Arial"/>
            <w:b/>
            <w:bCs/>
          </w:rPr>
          <w:delText>2 Adatszolgáltató által definiált szűrési feltételek által generált riasztások</w:delText>
        </w:r>
      </w:del>
    </w:p>
    <w:p w14:paraId="32FDF15A" w14:textId="0997CBF6" w:rsidR="00112AFB" w:rsidRPr="00A828C7" w:rsidDel="00112AFB" w:rsidRDefault="00112AFB" w:rsidP="00112AFB">
      <w:pPr>
        <w:spacing w:after="0" w:line="240" w:lineRule="auto"/>
        <w:rPr>
          <w:del w:id="124" w:author="MNB" w:date="2024-07-18T13:42:00Z"/>
          <w:rFonts w:ascii="Arial" w:eastAsia="Calibri" w:hAnsi="Arial" w:cs="Arial"/>
          <w:bCs/>
        </w:rPr>
      </w:pPr>
      <w:bookmarkStart w:id="125" w:name="_Hlk39479911"/>
      <w:del w:id="126" w:author="MNB" w:date="2024-07-18T13:42:00Z">
        <w:r w:rsidRPr="00A828C7" w:rsidDel="00112AFB">
          <w:rPr>
            <w:rFonts w:ascii="Arial" w:eastAsia="Calibri" w:hAnsi="Arial" w:cs="Arial"/>
            <w:bCs/>
          </w:rPr>
          <w:delText>A 86A1</w:delText>
        </w:r>
        <w:r w:rsidDel="00112AFB">
          <w:rPr>
            <w:rFonts w:ascii="Arial" w:eastAsia="Calibri" w:hAnsi="Arial" w:cs="Arial"/>
            <w:bCs/>
          </w:rPr>
          <w:delText>5</w:delText>
        </w:r>
        <w:r w:rsidRPr="00A828C7" w:rsidDel="00112AFB">
          <w:rPr>
            <w:rFonts w:ascii="Arial" w:eastAsia="Calibri" w:hAnsi="Arial" w:cs="Arial"/>
            <w:bCs/>
          </w:rPr>
          <w:delText xml:space="preserve"> sorból azon riasztások darabszáma, amelyek szűrési feltételei az adatszolgáltató által kerültek meghatározásra és a riasztások nem esnek a 86A1</w:delText>
        </w:r>
        <w:r w:rsidDel="00112AFB">
          <w:rPr>
            <w:rFonts w:ascii="Arial" w:eastAsia="Calibri" w:hAnsi="Arial" w:cs="Arial"/>
            <w:bCs/>
          </w:rPr>
          <w:delText>5</w:delText>
        </w:r>
        <w:r w:rsidRPr="00A828C7" w:rsidDel="00112AFB">
          <w:rPr>
            <w:rFonts w:ascii="Arial" w:eastAsia="Calibri" w:hAnsi="Arial" w:cs="Arial"/>
            <w:bCs/>
          </w:rPr>
          <w:delText>1 alábontó soraiban megadott kritériumok alá.</w:delText>
        </w:r>
      </w:del>
    </w:p>
    <w:bookmarkEnd w:id="125"/>
    <w:p w14:paraId="5320D440" w14:textId="77777777" w:rsidR="00112AFB" w:rsidRPr="00A828C7" w:rsidRDefault="00112AFB" w:rsidP="00112AFB">
      <w:pPr>
        <w:spacing w:after="0" w:line="240" w:lineRule="auto"/>
        <w:rPr>
          <w:rFonts w:ascii="Arial" w:hAnsi="Arial" w:cs="Arial"/>
          <w:b/>
          <w:bCs/>
        </w:rPr>
      </w:pPr>
    </w:p>
    <w:p w14:paraId="2D7B6AD3" w14:textId="77777777" w:rsidR="00112AFB" w:rsidRPr="00A828C7"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6</w:t>
      </w:r>
      <w:r w:rsidRPr="00A828C7">
        <w:rPr>
          <w:rFonts w:ascii="Arial" w:hAnsi="Arial" w:cs="Arial"/>
          <w:b/>
          <w:bCs/>
        </w:rPr>
        <w:t xml:space="preserve"> Az adatszolgáltató nem tudta a szűrések elemzését és értékelését határidőn belül elvégezni</w:t>
      </w:r>
    </w:p>
    <w:p w14:paraId="72BDF6BE" w14:textId="674A943F" w:rsidR="00112AFB" w:rsidDel="00112AFB" w:rsidRDefault="00112AFB" w:rsidP="00112AFB">
      <w:pPr>
        <w:spacing w:after="0" w:line="240" w:lineRule="auto"/>
        <w:rPr>
          <w:del w:id="127" w:author="MNB" w:date="2024-07-18T13:42:00Z"/>
          <w:rFonts w:ascii="Arial" w:eastAsia="Calibri" w:hAnsi="Arial" w:cs="Arial"/>
          <w:bCs/>
        </w:rPr>
      </w:pPr>
      <w:bookmarkStart w:id="128" w:name="_Hlk39480077"/>
      <w:del w:id="129" w:author="MNB" w:date="2024-07-18T13:42:00Z">
        <w:r w:rsidRPr="00A828C7" w:rsidDel="00112AFB">
          <w:rPr>
            <w:rFonts w:ascii="Arial" w:eastAsia="Calibri" w:hAnsi="Arial" w:cs="Arial"/>
            <w:bCs/>
          </w:rPr>
          <w:delText xml:space="preserve">Azon szűréseknek a darabszáma a tárgynegyedévben, amelyeknek az elemzését és értékelését az adatszolgáltató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37. § (2) bekezdésében meghatározott határidőn belül nem végezte el.</w:delText>
        </w:r>
      </w:del>
    </w:p>
    <w:p w14:paraId="7CAFCBE8" w14:textId="25D62564" w:rsidR="00112AFB" w:rsidDel="00112AFB" w:rsidRDefault="00112AFB" w:rsidP="00112AFB">
      <w:pPr>
        <w:spacing w:after="0" w:line="240" w:lineRule="auto"/>
        <w:rPr>
          <w:del w:id="130" w:author="MNB" w:date="2024-07-18T13:42:00Z"/>
          <w:rFonts w:ascii="Arial" w:eastAsia="Calibri" w:hAnsi="Arial" w:cs="Arial"/>
          <w:bCs/>
        </w:rPr>
      </w:pPr>
      <w:del w:id="131" w:author="MNB" w:date="2024-07-18T13:42:00Z">
        <w:r w:rsidRPr="001F40D3" w:rsidDel="00112AFB">
          <w:rPr>
            <w:rFonts w:ascii="Arial" w:eastAsia="Calibri" w:hAnsi="Arial" w:cs="Arial"/>
            <w:bCs/>
          </w:rPr>
          <w:delText>A</w:delText>
        </w:r>
        <w:r w:rsidDel="00112AFB">
          <w:rPr>
            <w:rFonts w:ascii="Arial" w:eastAsia="Calibri" w:hAnsi="Arial" w:cs="Arial"/>
            <w:bCs/>
          </w:rPr>
          <w:delText>z itt</w:delText>
        </w:r>
        <w:r w:rsidRPr="001F40D3" w:rsidDel="00112AFB">
          <w:rPr>
            <w:rFonts w:ascii="Arial" w:eastAsia="Calibri" w:hAnsi="Arial" w:cs="Arial"/>
            <w:bCs/>
          </w:rPr>
          <w:delText xml:space="preserve"> </w:delText>
        </w:r>
        <w:r w:rsidDel="00112AFB">
          <w:rPr>
            <w:rFonts w:ascii="Arial" w:eastAsia="Calibri" w:hAnsi="Arial" w:cs="Arial"/>
            <w:bCs/>
          </w:rPr>
          <w:delText>jelentett</w:delText>
        </w:r>
        <w:r w:rsidRPr="001F40D3" w:rsidDel="00112AFB">
          <w:rPr>
            <w:rFonts w:ascii="Arial" w:eastAsia="Calibri" w:hAnsi="Arial" w:cs="Arial"/>
            <w:bCs/>
          </w:rPr>
          <w:delText xml:space="preserve"> adatokat a 86A161</w:delText>
        </w:r>
        <w:r w:rsidDel="00112AFB">
          <w:rPr>
            <w:rFonts w:ascii="Arial" w:eastAsia="Calibri" w:hAnsi="Arial" w:cs="Arial"/>
            <w:bCs/>
          </w:rPr>
          <w:delText>–</w:delText>
        </w:r>
        <w:r w:rsidRPr="001F40D3" w:rsidDel="00112AFB">
          <w:rPr>
            <w:rFonts w:ascii="Arial" w:eastAsia="Calibri" w:hAnsi="Arial" w:cs="Arial"/>
            <w:bCs/>
          </w:rPr>
          <w:delText>86A162 sorban a riasztás okára való tekintettel kell tovább bontani. A 86A16 sor egyenlő a 86A161 és a 86A162 sor összegével.</w:delText>
        </w:r>
      </w:del>
    </w:p>
    <w:p w14:paraId="4061DF87" w14:textId="35605C9C" w:rsidR="00112AFB" w:rsidRPr="00EA76C1" w:rsidRDefault="00112AFB" w:rsidP="00112AFB">
      <w:pPr>
        <w:spacing w:after="0" w:line="240" w:lineRule="auto"/>
        <w:rPr>
          <w:ins w:id="132" w:author="MNB" w:date="2024-07-18T13:42:00Z"/>
          <w:rFonts w:ascii="Arial" w:eastAsia="Calibri" w:hAnsi="Arial" w:cs="Arial"/>
          <w:bCs/>
        </w:rPr>
      </w:pPr>
      <w:ins w:id="133" w:author="MNB" w:date="2024-07-18T13:42:00Z">
        <w:r>
          <w:rPr>
            <w:rFonts w:ascii="Arial" w:hAnsi="Arial" w:cs="Arial"/>
            <w:bCs/>
          </w:rPr>
          <w:t xml:space="preserve">Azon </w:t>
        </w:r>
        <w:r w:rsidRPr="00F43FCD">
          <w:rPr>
            <w:rFonts w:ascii="Arial" w:eastAsia="Calibri" w:hAnsi="Arial" w:cs="Arial"/>
            <w:bCs/>
          </w:rPr>
          <w:t>riasztások</w:t>
        </w:r>
        <w:r>
          <w:rPr>
            <w:sz w:val="16"/>
            <w:szCs w:val="16"/>
            <w:lang w:eastAsia="x-none"/>
          </w:rPr>
          <w:t xml:space="preserve"> </w:t>
        </w:r>
        <w:r w:rsidRPr="00F43FCD">
          <w:rPr>
            <w:rFonts w:ascii="Arial" w:eastAsia="Calibri" w:hAnsi="Arial" w:cs="Arial"/>
            <w:bCs/>
          </w:rPr>
          <w:t>tárgynegyedévi darabsz</w:t>
        </w:r>
        <w:r w:rsidRPr="006E05CB">
          <w:rPr>
            <w:rFonts w:ascii="Arial" w:eastAsia="Calibri" w:hAnsi="Arial" w:cs="Arial"/>
            <w:bCs/>
          </w:rPr>
          <w:t xml:space="preserve">áma, amelyeknek az elemzését és értékelését az adatszolgáltató </w:t>
        </w:r>
        <w:r w:rsidRPr="006E05CB">
          <w:rPr>
            <w:rFonts w:ascii="Arial" w:hAnsi="Arial" w:cs="Arial"/>
            <w:bCs/>
          </w:rPr>
          <w:t xml:space="preserve">a 30/2024. (VI. 24.) </w:t>
        </w:r>
        <w:r w:rsidRPr="006E05CB">
          <w:rPr>
            <w:rFonts w:ascii="Arial" w:eastAsia="Calibri" w:hAnsi="Arial" w:cs="Arial"/>
            <w:bCs/>
          </w:rPr>
          <w:t>MNB rendelet 31. § (2) bekezdésében</w:t>
        </w:r>
      </w:ins>
      <w:ins w:id="134" w:author="MNB" w:date="2024-11-04T12:12:00Z">
        <w:r w:rsidR="006E05CB">
          <w:rPr>
            <w:rFonts w:ascii="Arial" w:eastAsia="Calibri" w:hAnsi="Arial" w:cs="Arial"/>
            <w:bCs/>
          </w:rPr>
          <w:t>, illetve az MNB tájékoztatás alapján a belső kockázatértékelésében</w:t>
        </w:r>
      </w:ins>
      <w:ins w:id="135" w:author="MNB" w:date="2024-07-18T13:42:00Z">
        <w:r w:rsidRPr="006E05CB">
          <w:rPr>
            <w:rFonts w:ascii="Arial" w:eastAsia="Calibri" w:hAnsi="Arial" w:cs="Arial"/>
            <w:bCs/>
          </w:rPr>
          <w:t xml:space="preserve"> meghatározott határidőn belül nem végezte el</w:t>
        </w:r>
        <w:r w:rsidRPr="00F43FCD">
          <w:rPr>
            <w:rFonts w:ascii="Arial" w:eastAsia="Calibri" w:hAnsi="Arial" w:cs="Arial"/>
            <w:bCs/>
          </w:rPr>
          <w:t>.</w:t>
        </w:r>
        <w:r w:rsidRPr="00EE672E">
          <w:t xml:space="preserve"> </w:t>
        </w:r>
      </w:ins>
    </w:p>
    <w:bookmarkEnd w:id="128"/>
    <w:p w14:paraId="3887E600" w14:textId="0E75C97E" w:rsidR="00112AFB" w:rsidRPr="00A828C7" w:rsidDel="00112AFB" w:rsidRDefault="00112AFB" w:rsidP="00112AFB">
      <w:pPr>
        <w:spacing w:after="0" w:line="240" w:lineRule="auto"/>
        <w:rPr>
          <w:del w:id="136" w:author="MNB" w:date="2024-07-18T13:42:00Z"/>
          <w:rFonts w:ascii="Arial" w:hAnsi="Arial" w:cs="Arial"/>
          <w:b/>
          <w:bCs/>
        </w:rPr>
      </w:pPr>
    </w:p>
    <w:p w14:paraId="508F510F" w14:textId="74A55195" w:rsidR="00112AFB" w:rsidRPr="002034DD" w:rsidDel="00112AFB" w:rsidRDefault="00112AFB" w:rsidP="00112AFB">
      <w:pPr>
        <w:spacing w:after="0" w:line="240" w:lineRule="auto"/>
        <w:rPr>
          <w:del w:id="137" w:author="MNB" w:date="2024-07-18T13:42:00Z"/>
          <w:rFonts w:ascii="Arial" w:hAnsi="Arial" w:cs="Arial"/>
          <w:b/>
          <w:bCs/>
        </w:rPr>
      </w:pPr>
      <w:del w:id="138" w:author="MNB" w:date="2024-07-18T13:42:00Z">
        <w:r w:rsidRPr="00A828C7" w:rsidDel="00112AFB">
          <w:rPr>
            <w:rFonts w:ascii="Arial" w:hAnsi="Arial" w:cs="Arial"/>
            <w:b/>
            <w:bCs/>
          </w:rPr>
          <w:delText>86A1</w:delText>
        </w:r>
        <w:r w:rsidDel="00112AFB">
          <w:rPr>
            <w:rFonts w:ascii="Arial" w:hAnsi="Arial" w:cs="Arial"/>
            <w:b/>
            <w:bCs/>
          </w:rPr>
          <w:delText>6</w:delText>
        </w:r>
        <w:r w:rsidRPr="00A828C7" w:rsidDel="00112AFB">
          <w:rPr>
            <w:rFonts w:ascii="Arial" w:hAnsi="Arial" w:cs="Arial"/>
            <w:b/>
            <w:bCs/>
          </w:rPr>
          <w:delText xml:space="preserve">1 Kötelező, </w:delText>
        </w:r>
        <w:r w:rsidRPr="00A828C7" w:rsidDel="00112AFB">
          <w:rPr>
            <w:rFonts w:ascii="Arial" w:hAnsi="Arial" w:cs="Arial"/>
          </w:rPr>
          <w:delText xml:space="preserve">a </w:delText>
        </w:r>
        <w:r w:rsidRPr="00A828C7" w:rsidDel="00112AFB">
          <w:rPr>
            <w:rFonts w:ascii="Arial" w:hAnsi="Arial" w:cs="Arial"/>
            <w:b/>
            <w:bCs/>
          </w:rPr>
          <w:delText>26/2020. (VIII. 25.)</w:delText>
        </w:r>
        <w:r w:rsidRPr="00A828C7" w:rsidDel="00112AFB">
          <w:rPr>
            <w:rFonts w:ascii="Arial" w:hAnsi="Arial" w:cs="Arial"/>
          </w:rPr>
          <w:delText xml:space="preserve"> </w:delText>
        </w:r>
        <w:r w:rsidRPr="00A828C7" w:rsidDel="00112AFB">
          <w:rPr>
            <w:rFonts w:ascii="Arial" w:hAnsi="Arial" w:cs="Arial"/>
            <w:b/>
            <w:bCs/>
          </w:rPr>
          <w:delText>MNB rendelet szerinti szűrési feltételek által generált riasztások</w:delText>
        </w:r>
      </w:del>
    </w:p>
    <w:p w14:paraId="25259C18" w14:textId="34BC7274" w:rsidR="00112AFB" w:rsidRPr="00A828C7" w:rsidDel="00112AFB" w:rsidRDefault="00112AFB" w:rsidP="00112AFB">
      <w:pPr>
        <w:spacing w:after="0" w:line="240" w:lineRule="auto"/>
        <w:rPr>
          <w:del w:id="139" w:author="MNB" w:date="2024-07-18T13:42:00Z"/>
          <w:rFonts w:ascii="Arial" w:eastAsia="Calibri" w:hAnsi="Arial" w:cs="Arial"/>
          <w:bCs/>
        </w:rPr>
      </w:pPr>
      <w:del w:id="140" w:author="MNB" w:date="2024-07-18T13:42:00Z">
        <w:r w:rsidRPr="00616FE0" w:rsidDel="00112AFB">
          <w:rPr>
            <w:rFonts w:ascii="Arial" w:eastAsia="Calibri" w:hAnsi="Arial" w:cs="Arial"/>
            <w:bCs/>
          </w:rPr>
          <w:delText>A 86A1</w:delText>
        </w:r>
        <w:r w:rsidDel="00112AFB">
          <w:rPr>
            <w:rFonts w:ascii="Arial" w:eastAsia="Calibri" w:hAnsi="Arial" w:cs="Arial"/>
            <w:bCs/>
          </w:rPr>
          <w:delText>6</w:delText>
        </w:r>
        <w:r w:rsidRPr="00616FE0" w:rsidDel="00112AFB">
          <w:rPr>
            <w:rFonts w:ascii="Arial" w:eastAsia="Calibri" w:hAnsi="Arial" w:cs="Arial"/>
            <w:bCs/>
          </w:rPr>
          <w:delText xml:space="preserve"> </w:delText>
        </w:r>
        <w:r w:rsidRPr="00A828C7" w:rsidDel="00112AFB">
          <w:rPr>
            <w:rFonts w:ascii="Arial" w:eastAsia="Calibri" w:hAnsi="Arial" w:cs="Arial"/>
            <w:bCs/>
          </w:rPr>
          <w:delText>sorból</w:delText>
        </w:r>
        <w:r w:rsidRPr="00A828C7" w:rsidDel="00112AFB">
          <w:rPr>
            <w:rFonts w:ascii="Arial" w:eastAsia="Calibri" w:hAnsi="Arial" w:cs="Arial"/>
            <w:b/>
          </w:rPr>
          <w:delText xml:space="preserve"> </w:delText>
        </w:r>
        <w:r w:rsidRPr="00A828C7" w:rsidDel="00112AFB">
          <w:rPr>
            <w:rFonts w:ascii="Arial" w:eastAsia="Calibri" w:hAnsi="Arial" w:cs="Arial"/>
            <w:bCs/>
          </w:rPr>
          <w:delText xml:space="preserve">a </w:delText>
        </w:r>
        <w:r w:rsidRPr="00A828C7" w:rsidDel="00112AFB">
          <w:rPr>
            <w:rFonts w:ascii="Arial" w:hAnsi="Arial" w:cs="Arial"/>
          </w:rPr>
          <w:delText xml:space="preserve">26/2020. (VIII. 25.)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i/>
            <w:iCs/>
          </w:rPr>
          <w:delText xml:space="preserve"> </w:delText>
        </w:r>
        <w:r w:rsidRPr="00A828C7" w:rsidDel="00112AFB">
          <w:rPr>
            <w:rFonts w:ascii="Arial" w:eastAsia="Calibri" w:hAnsi="Arial" w:cs="Arial"/>
            <w:bCs/>
          </w:rPr>
          <w:delText xml:space="preserve">szerinti szűrési feltételek által generált riasztások tárgynegyedévi </w:delText>
        </w:r>
        <w:r w:rsidRPr="00EA76C1" w:rsidDel="00112AFB">
          <w:rPr>
            <w:rFonts w:ascii="Arial" w:eastAsia="Calibri" w:hAnsi="Arial" w:cs="Arial"/>
            <w:bCs/>
          </w:rPr>
          <w:delText xml:space="preserve">darabszáma, amelynek az elemzését és értékelését az adatszolgáltató a </w:delText>
        </w:r>
        <w:r w:rsidRPr="0032204F" w:rsidDel="00112AFB">
          <w:rPr>
            <w:rFonts w:ascii="Arial" w:eastAsia="Calibri" w:hAnsi="Arial" w:cs="Arial"/>
            <w:bCs/>
          </w:rPr>
          <w:delText xml:space="preserve">26/2020. </w:delText>
        </w:r>
        <w:r w:rsidDel="00112AFB">
          <w:rPr>
            <w:rFonts w:ascii="Arial" w:eastAsia="Calibri" w:hAnsi="Arial" w:cs="Arial"/>
            <w:bCs/>
          </w:rPr>
          <w:delText>(VIII. 25.)</w:delText>
        </w:r>
        <w:r w:rsidRPr="0032204F" w:rsidDel="00112AFB">
          <w:rPr>
            <w:rFonts w:ascii="Arial" w:eastAsia="Calibri" w:hAnsi="Arial" w:cs="Arial"/>
            <w:bCs/>
          </w:rPr>
          <w:delText xml:space="preserve"> </w:delText>
        </w:r>
        <w:r w:rsidRPr="00EA76C1" w:rsidDel="00112AFB">
          <w:rPr>
            <w:rFonts w:ascii="Arial" w:eastAsia="Calibri" w:hAnsi="Arial" w:cs="Arial"/>
            <w:bCs/>
          </w:rPr>
          <w:delText>MNB rendelet szerinti határidőben nem végezte el.</w:delText>
        </w:r>
      </w:del>
    </w:p>
    <w:p w14:paraId="2EE210EC" w14:textId="3C7FADB3" w:rsidR="00112AFB" w:rsidRPr="00A828C7" w:rsidDel="00112AFB" w:rsidRDefault="00112AFB" w:rsidP="00112AFB">
      <w:pPr>
        <w:spacing w:after="0" w:line="240" w:lineRule="auto"/>
        <w:rPr>
          <w:del w:id="141" w:author="MNB" w:date="2024-07-18T13:42:00Z"/>
          <w:rFonts w:ascii="Arial" w:hAnsi="Arial" w:cs="Arial"/>
          <w:b/>
          <w:bCs/>
        </w:rPr>
      </w:pPr>
    </w:p>
    <w:p w14:paraId="31AFFD29" w14:textId="4A2BDDBD" w:rsidR="00112AFB" w:rsidRPr="00A828C7" w:rsidDel="00112AFB" w:rsidRDefault="00112AFB" w:rsidP="00112AFB">
      <w:pPr>
        <w:spacing w:after="0" w:line="240" w:lineRule="auto"/>
        <w:rPr>
          <w:del w:id="142" w:author="MNB" w:date="2024-07-18T13:42:00Z"/>
          <w:rFonts w:ascii="Arial" w:hAnsi="Arial" w:cs="Arial"/>
          <w:b/>
          <w:bCs/>
        </w:rPr>
      </w:pPr>
      <w:del w:id="143" w:author="MNB" w:date="2024-07-18T13:42:00Z">
        <w:r w:rsidRPr="00A828C7" w:rsidDel="00112AFB">
          <w:rPr>
            <w:rFonts w:ascii="Arial" w:hAnsi="Arial" w:cs="Arial"/>
            <w:b/>
            <w:bCs/>
          </w:rPr>
          <w:delText>86A1</w:delText>
        </w:r>
        <w:r w:rsidDel="00112AFB">
          <w:rPr>
            <w:rFonts w:ascii="Arial" w:hAnsi="Arial" w:cs="Arial"/>
            <w:b/>
            <w:bCs/>
          </w:rPr>
          <w:delText>6</w:delText>
        </w:r>
        <w:r w:rsidRPr="00A828C7" w:rsidDel="00112AFB">
          <w:rPr>
            <w:rFonts w:ascii="Arial" w:hAnsi="Arial" w:cs="Arial"/>
            <w:b/>
            <w:bCs/>
          </w:rPr>
          <w:delText>2 Adatszolgáltató által definiált szűrési feltételek által generált riasztások</w:delText>
        </w:r>
      </w:del>
    </w:p>
    <w:p w14:paraId="478FD60D" w14:textId="12D83374" w:rsidR="00112AFB" w:rsidRPr="00A828C7" w:rsidDel="00112AFB" w:rsidRDefault="00112AFB" w:rsidP="00112AFB">
      <w:pPr>
        <w:spacing w:after="0" w:line="240" w:lineRule="auto"/>
        <w:rPr>
          <w:del w:id="144" w:author="MNB" w:date="2024-07-18T13:42:00Z"/>
          <w:rFonts w:ascii="Arial" w:eastAsia="Calibri" w:hAnsi="Arial" w:cs="Arial"/>
          <w:b/>
        </w:rPr>
      </w:pPr>
      <w:del w:id="145" w:author="MNB" w:date="2024-07-18T13:42:00Z">
        <w:r w:rsidRPr="00A828C7" w:rsidDel="00112AFB">
          <w:rPr>
            <w:rFonts w:ascii="Arial" w:eastAsia="Calibri" w:hAnsi="Arial" w:cs="Arial"/>
            <w:bCs/>
          </w:rPr>
          <w:delText>A 86A1</w:delText>
        </w:r>
        <w:r w:rsidDel="00112AFB">
          <w:rPr>
            <w:rFonts w:ascii="Arial" w:eastAsia="Calibri" w:hAnsi="Arial" w:cs="Arial"/>
            <w:bCs/>
          </w:rPr>
          <w:delText>6</w:delText>
        </w:r>
        <w:r w:rsidRPr="00A828C7" w:rsidDel="00112AFB">
          <w:rPr>
            <w:rFonts w:ascii="Arial" w:eastAsia="Calibri" w:hAnsi="Arial" w:cs="Arial"/>
            <w:bCs/>
          </w:rPr>
          <w:delText xml:space="preserve"> sorból azon riasztások darabszáma, amelyek szűrési feltételei az adatszolgáltató által kerültek meghatározásra és a feltételek nem esnek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rPr>
          <w:delText xml:space="preserve"> szerinti szűrési feltételek alá, és amely riasztásoknak az elemzését és értékelését az adatszolgáltató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szerinti határidőben nem végezte el.</w:delText>
        </w:r>
      </w:del>
    </w:p>
    <w:p w14:paraId="7413877D" w14:textId="77777777" w:rsidR="00112AFB" w:rsidRPr="00EA76C1" w:rsidRDefault="00112AFB" w:rsidP="00112AFB">
      <w:pPr>
        <w:spacing w:after="0" w:line="240" w:lineRule="auto"/>
        <w:rPr>
          <w:rFonts w:ascii="Arial" w:hAnsi="Arial" w:cs="Arial"/>
          <w:b/>
          <w:bCs/>
        </w:rPr>
      </w:pPr>
    </w:p>
    <w:p w14:paraId="2C41AD4A" w14:textId="77777777" w:rsidR="00112AFB" w:rsidRPr="006D75AA"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7</w:t>
      </w:r>
      <w:r w:rsidRPr="00A828C7">
        <w:rPr>
          <w:rFonts w:ascii="Arial" w:hAnsi="Arial" w:cs="Arial"/>
          <w:b/>
          <w:bCs/>
        </w:rPr>
        <w:t xml:space="preserve"> Saját bejelentések</w:t>
      </w:r>
    </w:p>
    <w:p w14:paraId="6EA1B27E"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C4977F8"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w:t>
      </w:r>
      <w:r>
        <w:rPr>
          <w:rFonts w:ascii="Arial" w:hAnsi="Arial" w:cs="Arial"/>
          <w:bCs/>
          <w:color w:val="auto"/>
          <w:sz w:val="20"/>
          <w:szCs w:val="20"/>
        </w:rPr>
        <w:t>z itt</w:t>
      </w:r>
      <w:r w:rsidRPr="001F40D3">
        <w:rPr>
          <w:rFonts w:ascii="Arial" w:hAnsi="Arial" w:cs="Arial"/>
          <w:bCs/>
          <w:color w:val="auto"/>
          <w:sz w:val="20"/>
          <w:szCs w:val="20"/>
        </w:rPr>
        <w:t xml:space="preserve"> </w:t>
      </w:r>
      <w:r>
        <w:rPr>
          <w:rFonts w:ascii="Arial" w:hAnsi="Arial" w:cs="Arial"/>
          <w:bCs/>
          <w:color w:val="auto"/>
          <w:sz w:val="20"/>
          <w:szCs w:val="20"/>
        </w:rPr>
        <w:t>jelentett</w:t>
      </w:r>
      <w:r w:rsidRPr="001F40D3">
        <w:rPr>
          <w:rFonts w:ascii="Arial" w:hAnsi="Arial" w:cs="Arial"/>
          <w:bCs/>
          <w:color w:val="auto"/>
          <w:sz w:val="20"/>
          <w:szCs w:val="20"/>
        </w:rPr>
        <w:t xml:space="preserve"> adatokat a 86A171</w:t>
      </w:r>
      <w:r>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Pr>
          <w:rFonts w:ascii="Arial" w:hAnsi="Arial" w:cs="Arial"/>
          <w:bCs/>
          <w:color w:val="auto"/>
          <w:sz w:val="20"/>
          <w:szCs w:val="20"/>
        </w:rPr>
        <w:t>–</w:t>
      </w:r>
      <w:r w:rsidRPr="001F40D3">
        <w:rPr>
          <w:rFonts w:ascii="Arial" w:hAnsi="Arial" w:cs="Arial"/>
          <w:bCs/>
          <w:color w:val="auto"/>
          <w:sz w:val="20"/>
          <w:szCs w:val="20"/>
        </w:rPr>
        <w:t>86A173 sor összegével.</w:t>
      </w:r>
    </w:p>
    <w:p w14:paraId="398C4A06" w14:textId="77777777" w:rsidR="00112AFB" w:rsidRPr="006D75AA" w:rsidRDefault="00112AFB" w:rsidP="00112AFB">
      <w:pPr>
        <w:spacing w:after="0" w:line="240" w:lineRule="auto"/>
        <w:rPr>
          <w:rFonts w:ascii="Arial" w:hAnsi="Arial" w:cs="Arial"/>
          <w:b/>
          <w:bCs/>
        </w:rPr>
      </w:pPr>
    </w:p>
    <w:p w14:paraId="5600955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 xml:space="preserve">1 A </w:t>
      </w:r>
      <w:proofErr w:type="spellStart"/>
      <w:r w:rsidRPr="006D75AA">
        <w:rPr>
          <w:rFonts w:ascii="Arial" w:hAnsi="Arial" w:cs="Arial"/>
          <w:b/>
          <w:bCs/>
        </w:rPr>
        <w:t>Pmt</w:t>
      </w:r>
      <w:proofErr w:type="spellEnd"/>
      <w:r w:rsidRPr="006D75AA">
        <w:rPr>
          <w:rFonts w:ascii="Arial" w:hAnsi="Arial" w:cs="Arial"/>
          <w:b/>
          <w:bCs/>
        </w:rPr>
        <w:t>. 30. §-a alapján pénzmosás gyanúja miatt tett bejelentések</w:t>
      </w:r>
    </w:p>
    <w:p w14:paraId="6F6EA157" w14:textId="77777777" w:rsidR="00112AFB" w:rsidRPr="006D75AA" w:rsidRDefault="00112AFB" w:rsidP="00112AFB">
      <w:pPr>
        <w:spacing w:after="0" w:line="240" w:lineRule="auto"/>
        <w:rPr>
          <w:rFonts w:ascii="Arial" w:hAnsi="Arial" w:cs="Arial"/>
        </w:rPr>
      </w:pPr>
      <w:r w:rsidRPr="006D75AA">
        <w:rPr>
          <w:rFonts w:ascii="Arial" w:hAnsi="Arial" w:cs="Arial"/>
        </w:rPr>
        <w:t>Ezen a soron kell feltüntetni a 86A1</w:t>
      </w:r>
      <w:r>
        <w:rPr>
          <w:rFonts w:ascii="Arial" w:hAnsi="Arial" w:cs="Arial"/>
        </w:rPr>
        <w:t>7</w:t>
      </w:r>
      <w:r w:rsidRPr="006D75AA">
        <w:rPr>
          <w:rFonts w:ascii="Arial" w:hAnsi="Arial" w:cs="Arial"/>
        </w:rPr>
        <w:t xml:space="preserve"> sorból az adatszolgáltató által pénzmosás gyanújával [</w:t>
      </w:r>
      <w:proofErr w:type="spellStart"/>
      <w:r w:rsidRPr="006D75AA">
        <w:rPr>
          <w:rFonts w:ascii="Arial" w:hAnsi="Arial" w:cs="Arial"/>
        </w:rPr>
        <w:t>Pmt</w:t>
      </w:r>
      <w:proofErr w:type="spellEnd"/>
      <w:r w:rsidRPr="006D75AA">
        <w:rPr>
          <w:rFonts w:ascii="Arial" w:hAnsi="Arial" w:cs="Arial"/>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2308C48" w14:textId="77777777" w:rsidR="00112AFB" w:rsidRPr="006D75AA" w:rsidRDefault="00112AFB" w:rsidP="00112AFB">
      <w:pPr>
        <w:spacing w:after="0" w:line="240" w:lineRule="auto"/>
        <w:rPr>
          <w:rFonts w:ascii="Arial" w:hAnsi="Arial" w:cs="Arial"/>
          <w:b/>
          <w:bCs/>
        </w:rPr>
      </w:pPr>
    </w:p>
    <w:p w14:paraId="1B825B6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 xml:space="preserve">2 A </w:t>
      </w:r>
      <w:proofErr w:type="spellStart"/>
      <w:r w:rsidRPr="006D75AA">
        <w:rPr>
          <w:rFonts w:ascii="Arial" w:hAnsi="Arial" w:cs="Arial"/>
          <w:b/>
          <w:bCs/>
        </w:rPr>
        <w:t>Pmt</w:t>
      </w:r>
      <w:proofErr w:type="spellEnd"/>
      <w:r w:rsidRPr="006D75AA">
        <w:rPr>
          <w:rFonts w:ascii="Arial" w:hAnsi="Arial" w:cs="Arial"/>
          <w:b/>
          <w:bCs/>
        </w:rPr>
        <w:t>. 30. §-a alapján terrorizmus finanszírozása gyanúja miatt tett bejelentések</w:t>
      </w:r>
    </w:p>
    <w:p w14:paraId="72FA6A6B"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terrorizmus finanszírozása gyanújával [</w:t>
      </w:r>
      <w:proofErr w:type="spellStart"/>
      <w:r w:rsidRPr="006D75AA">
        <w:rPr>
          <w:rFonts w:ascii="Arial" w:hAnsi="Arial" w:cs="Arial"/>
        </w:rPr>
        <w:t>Pmt</w:t>
      </w:r>
      <w:proofErr w:type="spellEnd"/>
      <w:r w:rsidRPr="006D75AA">
        <w:rPr>
          <w:rFonts w:ascii="Arial" w:hAnsi="Arial" w:cs="Arial"/>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0BD18B74" w14:textId="77777777" w:rsidR="00112AFB" w:rsidRPr="006D75AA" w:rsidRDefault="00112AFB" w:rsidP="00112AFB">
      <w:pPr>
        <w:spacing w:after="0" w:line="240" w:lineRule="auto"/>
        <w:rPr>
          <w:rFonts w:ascii="Arial" w:hAnsi="Arial" w:cs="Arial"/>
          <w:b/>
          <w:bCs/>
        </w:rPr>
      </w:pPr>
    </w:p>
    <w:p w14:paraId="00DF88E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3 A Kit. alapján tett bejelentések</w:t>
      </w:r>
    </w:p>
    <w:p w14:paraId="1A94D73F"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5B125BFC" w14:textId="77777777" w:rsidR="00112AFB" w:rsidRDefault="00112AFB" w:rsidP="00112AFB">
      <w:pPr>
        <w:spacing w:after="0" w:line="240" w:lineRule="auto"/>
        <w:rPr>
          <w:rFonts w:ascii="Arial" w:hAnsi="Arial" w:cs="Arial"/>
          <w:b/>
          <w:bCs/>
        </w:rPr>
      </w:pPr>
    </w:p>
    <w:p w14:paraId="6A5FBE8E"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 xml:space="preserve"> 4 munkanapra felfüggesztett tranzakciók</w:t>
      </w:r>
    </w:p>
    <w:p w14:paraId="761E343C" w14:textId="77777777" w:rsidR="00112AFB"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1F40D3">
        <w:rPr>
          <w:rFonts w:ascii="Arial" w:hAnsi="Arial" w:cs="Arial"/>
          <w:bCs/>
          <w:color w:val="auto"/>
          <w:sz w:val="20"/>
          <w:szCs w:val="20"/>
        </w:rPr>
        <w:t>Pmt</w:t>
      </w:r>
      <w:proofErr w:type="spellEnd"/>
      <w:r w:rsidRPr="001F40D3">
        <w:rPr>
          <w:rFonts w:ascii="Arial" w:hAnsi="Arial" w:cs="Arial"/>
          <w:bCs/>
          <w:color w:val="auto"/>
          <w:sz w:val="20"/>
          <w:szCs w:val="20"/>
        </w:rPr>
        <w:t xml:space="preserve">. 34. § (1) bekezdése szerint saját hatáskörben, </w:t>
      </w:r>
      <w:r w:rsidRPr="001F40D3">
        <w:rPr>
          <w:rFonts w:ascii="Arial" w:hAnsi="Arial" w:cs="Arial"/>
          <w:bCs/>
          <w:color w:val="auto"/>
          <w:sz w:val="20"/>
          <w:szCs w:val="20"/>
        </w:rPr>
        <w:lastRenderedPageBreak/>
        <w:t>vagy</w:t>
      </w:r>
      <w:r>
        <w:rPr>
          <w:rFonts w:ascii="Arial" w:hAnsi="Arial" w:cs="Arial"/>
          <w:bCs/>
          <w:color w:val="auto"/>
          <w:sz w:val="20"/>
          <w:szCs w:val="20"/>
        </w:rPr>
        <w:t xml:space="preserve"> a </w:t>
      </w:r>
      <w:proofErr w:type="spellStart"/>
      <w:r>
        <w:rPr>
          <w:rFonts w:ascii="Arial" w:hAnsi="Arial" w:cs="Arial"/>
          <w:bCs/>
          <w:color w:val="auto"/>
          <w:sz w:val="20"/>
          <w:szCs w:val="20"/>
        </w:rPr>
        <w:t>Pmt</w:t>
      </w:r>
      <w:proofErr w:type="spellEnd"/>
      <w:r>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7FC6DC27"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Pr>
          <w:rFonts w:ascii="Arial" w:hAnsi="Arial" w:cs="Arial"/>
          <w:bCs/>
          <w:color w:val="auto"/>
          <w:sz w:val="20"/>
          <w:szCs w:val="20"/>
        </w:rPr>
        <w:t xml:space="preserve"> sor</w:t>
      </w:r>
      <w:r w:rsidRPr="001F40D3">
        <w:rPr>
          <w:rFonts w:ascii="Arial" w:hAnsi="Arial" w:cs="Arial"/>
          <w:bCs/>
          <w:color w:val="auto"/>
          <w:sz w:val="20"/>
          <w:szCs w:val="20"/>
        </w:rPr>
        <w:t>) számával.</w:t>
      </w:r>
    </w:p>
    <w:p w14:paraId="0AF8B5D6" w14:textId="77777777" w:rsidR="00112AFB" w:rsidRPr="006D75AA" w:rsidRDefault="00112AFB" w:rsidP="00112AFB">
      <w:pPr>
        <w:spacing w:after="0" w:line="240" w:lineRule="auto"/>
        <w:rPr>
          <w:rFonts w:ascii="Arial" w:hAnsi="Arial" w:cs="Arial"/>
          <w:b/>
          <w:bCs/>
        </w:rPr>
      </w:pPr>
    </w:p>
    <w:p w14:paraId="02649B5A"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11 Adatszolgáltató által kezdeményezett felfüggesztések</w:t>
      </w:r>
    </w:p>
    <w:p w14:paraId="68A87F8B" w14:textId="77777777" w:rsidR="00112AFB" w:rsidRDefault="00112AFB" w:rsidP="00112AFB">
      <w:pPr>
        <w:autoSpaceDE w:val="0"/>
        <w:autoSpaceDN w:val="0"/>
        <w:adjustRightInd w:val="0"/>
        <w:spacing w:after="0" w:line="240" w:lineRule="auto"/>
        <w:rPr>
          <w:rFonts w:ascii="Arial" w:eastAsia="Calibri" w:hAnsi="Arial" w:cs="Arial"/>
          <w:bCs/>
        </w:rPr>
      </w:pPr>
      <w:r w:rsidRPr="001F40D3">
        <w:rPr>
          <w:rFonts w:ascii="Arial" w:eastAsia="Calibri" w:hAnsi="Arial" w:cs="Arial"/>
          <w:bCs/>
        </w:rPr>
        <w:t xml:space="preserve">A 86A18 sorból azon ügyletek darabszámát és összegét kell megadni, amelyek teljesítésének felfüggesztését a </w:t>
      </w:r>
      <w:proofErr w:type="spellStart"/>
      <w:r w:rsidRPr="001F40D3">
        <w:rPr>
          <w:rFonts w:ascii="Arial" w:eastAsia="Calibri" w:hAnsi="Arial" w:cs="Arial"/>
          <w:bCs/>
        </w:rPr>
        <w:t>Pmt</w:t>
      </w:r>
      <w:proofErr w:type="spellEnd"/>
      <w:r w:rsidRPr="001F40D3">
        <w:rPr>
          <w:rFonts w:ascii="Arial" w:eastAsia="Calibri" w:hAnsi="Arial" w:cs="Arial"/>
          <w:bCs/>
        </w:rPr>
        <w:t>. 34. § (1) bekezdése alapján az adatszolgáltató kezdeményezte.</w:t>
      </w:r>
    </w:p>
    <w:p w14:paraId="2331EC04" w14:textId="77777777" w:rsidR="00112AFB" w:rsidRPr="006D75AA" w:rsidRDefault="00112AFB" w:rsidP="00112AFB">
      <w:pPr>
        <w:autoSpaceDE w:val="0"/>
        <w:autoSpaceDN w:val="0"/>
        <w:adjustRightInd w:val="0"/>
        <w:spacing w:after="0" w:line="240" w:lineRule="auto"/>
        <w:rPr>
          <w:rFonts w:ascii="Arial" w:hAnsi="Arial" w:cs="Arial"/>
          <w:b/>
          <w:bCs/>
        </w:rPr>
      </w:pPr>
    </w:p>
    <w:p w14:paraId="4D380AE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12 Pénzügyi információs egységként működő hatóság által kezdeményezett felfüggesztések</w:t>
      </w:r>
    </w:p>
    <w:p w14:paraId="7A0620C4" w14:textId="77777777" w:rsidR="00112AFB" w:rsidRPr="006D75AA" w:rsidRDefault="00112AFB" w:rsidP="00112AFB">
      <w:pPr>
        <w:spacing w:after="0" w:line="240" w:lineRule="auto"/>
        <w:rPr>
          <w:rFonts w:ascii="Arial" w:hAnsi="Arial" w:cs="Arial"/>
        </w:rPr>
      </w:pPr>
      <w:r w:rsidRPr="001F40D3">
        <w:rPr>
          <w:rFonts w:ascii="Arial" w:hAnsi="Arial" w:cs="Arial"/>
        </w:rPr>
        <w:t xml:space="preserve">A 86A18 sorból azon ügyletek darabszámát és összegét kell megadni, amelyek teljesítésének felfüggesztését teljesítését az adatszolgáltató a </w:t>
      </w:r>
      <w:proofErr w:type="spellStart"/>
      <w:r w:rsidRPr="001F40D3">
        <w:rPr>
          <w:rFonts w:ascii="Arial" w:hAnsi="Arial" w:cs="Arial"/>
        </w:rPr>
        <w:t>Pmt</w:t>
      </w:r>
      <w:proofErr w:type="spellEnd"/>
      <w:r w:rsidRPr="001F40D3">
        <w:rPr>
          <w:rFonts w:ascii="Arial" w:hAnsi="Arial" w:cs="Arial"/>
        </w:rPr>
        <w:t>. 35. § (1) bekezdése alapán a pénzügyi információs egység rendelkezésének megfelelően függesztette fel.</w:t>
      </w:r>
    </w:p>
    <w:p w14:paraId="582406E6" w14:textId="77777777" w:rsidR="00112AFB" w:rsidRPr="006D75AA" w:rsidRDefault="00112AFB" w:rsidP="00112AFB">
      <w:pPr>
        <w:spacing w:after="0" w:line="240" w:lineRule="auto"/>
        <w:rPr>
          <w:rFonts w:ascii="Arial" w:hAnsi="Arial" w:cs="Arial"/>
          <w:b/>
          <w:bCs/>
        </w:rPr>
      </w:pPr>
    </w:p>
    <w:p w14:paraId="79297D98"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2 86A1</w:t>
      </w:r>
      <w:r>
        <w:rPr>
          <w:rFonts w:ascii="Arial" w:hAnsi="Arial" w:cs="Arial"/>
          <w:b/>
          <w:bCs/>
        </w:rPr>
        <w:t>8</w:t>
      </w:r>
      <w:r w:rsidRPr="006D75AA">
        <w:rPr>
          <w:rFonts w:ascii="Arial" w:hAnsi="Arial" w:cs="Arial"/>
          <w:b/>
          <w:bCs/>
        </w:rPr>
        <w:t>-ból: Pénzügyi információs egységként működő hatóság kérésére meghosszabbított felfüggesztések</w:t>
      </w:r>
    </w:p>
    <w:p w14:paraId="47C41A78" w14:textId="77777777" w:rsidR="00112AFB" w:rsidRDefault="00112AFB" w:rsidP="00112AFB">
      <w:pPr>
        <w:spacing w:after="0" w:line="240" w:lineRule="auto"/>
        <w:rPr>
          <w:rFonts w:ascii="Arial" w:eastAsia="Calibri" w:hAnsi="Arial" w:cs="Arial"/>
          <w:bCs/>
        </w:rPr>
      </w:pPr>
      <w:r w:rsidRPr="00C96C53">
        <w:rPr>
          <w:rFonts w:ascii="Arial" w:eastAsia="Calibri" w:hAnsi="Arial" w:cs="Arial"/>
          <w:bCs/>
        </w:rPr>
        <w:t>A 86A18 sorból azon ügyletek darabszámát és összegét kell megadni</w:t>
      </w:r>
      <w:r w:rsidRPr="006D75AA">
        <w:rPr>
          <w:rFonts w:ascii="Arial" w:eastAsia="Calibri" w:hAnsi="Arial" w:cs="Arial"/>
          <w:bCs/>
        </w:rPr>
        <w:t xml:space="preserve">, amelyek esetében az adatszolgáltató a </w:t>
      </w:r>
      <w:proofErr w:type="spellStart"/>
      <w:r w:rsidRPr="006D75AA">
        <w:rPr>
          <w:rFonts w:ascii="Arial" w:eastAsia="Calibri" w:hAnsi="Arial" w:cs="Arial"/>
          <w:bCs/>
        </w:rPr>
        <w:t>Pmt</w:t>
      </w:r>
      <w:proofErr w:type="spellEnd"/>
      <w:r w:rsidRPr="006D75AA">
        <w:rPr>
          <w:rFonts w:ascii="Arial" w:eastAsia="Calibri" w:hAnsi="Arial" w:cs="Arial"/>
          <w:bCs/>
        </w:rPr>
        <w:t>. 35. § (3) bekezdése alapján a pénzügyi információs egységként működő hatóság jelzésére a felfüggesztést meghosszabbította.</w:t>
      </w:r>
    </w:p>
    <w:p w14:paraId="493836F3" w14:textId="77777777" w:rsidR="00112AFB" w:rsidRDefault="00112AFB" w:rsidP="00112AFB">
      <w:pPr>
        <w:spacing w:after="0" w:line="240" w:lineRule="auto"/>
        <w:rPr>
          <w:rFonts w:ascii="Arial" w:eastAsia="Calibri" w:hAnsi="Arial" w:cs="Arial"/>
          <w:bCs/>
        </w:rPr>
      </w:pPr>
    </w:p>
    <w:p w14:paraId="0CA0DB7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86A19 Bíróság, nyomozóhatóság által pénzmosás gyanúja miatt zárolt, lefoglalt követelések</w:t>
      </w:r>
    </w:p>
    <w:p w14:paraId="120F9615" w14:textId="77777777" w:rsidR="00112AFB" w:rsidRPr="006D75AA" w:rsidRDefault="00112AFB" w:rsidP="00112AFB">
      <w:pPr>
        <w:spacing w:after="0" w:line="240" w:lineRule="auto"/>
        <w:rPr>
          <w:rFonts w:ascii="Arial" w:eastAsia="Calibri" w:hAnsi="Arial" w:cs="Arial"/>
          <w:bCs/>
        </w:rPr>
      </w:pPr>
      <w:r w:rsidRPr="00C96C53">
        <w:rPr>
          <w:rFonts w:ascii="Arial" w:eastAsia="Calibri" w:hAnsi="Arial" w:cs="Arial"/>
          <w:bCs/>
        </w:rPr>
        <w:t xml:space="preserve">Ebben a sorban a bíróság, illetve a nyomozóhatóság által pénzmosás gyanúja miatt zárolt, illetve lefoglalt ügyfélkövetelések számát és </w:t>
      </w:r>
      <w:r>
        <w:rPr>
          <w:rFonts w:ascii="Arial" w:eastAsia="Calibri" w:hAnsi="Arial" w:cs="Arial"/>
          <w:bCs/>
        </w:rPr>
        <w:t>–</w:t>
      </w:r>
      <w:r w:rsidRPr="00C96C53">
        <w:rPr>
          <w:rFonts w:ascii="Arial" w:eastAsia="Calibri" w:hAnsi="Arial" w:cs="Arial"/>
          <w:bCs/>
        </w:rPr>
        <w:t xml:space="preserve"> ténylegesen zárolt, illetve lefoglalt </w:t>
      </w:r>
      <w:r>
        <w:rPr>
          <w:rFonts w:ascii="Arial" w:eastAsia="Calibri" w:hAnsi="Arial" w:cs="Arial"/>
          <w:bCs/>
        </w:rPr>
        <w:t>–</w:t>
      </w:r>
      <w:r w:rsidRPr="00C96C53">
        <w:rPr>
          <w:rFonts w:ascii="Arial" w:eastAsia="Calibri" w:hAnsi="Arial" w:cs="Arial"/>
          <w:bCs/>
        </w:rPr>
        <w:t xml:space="preserve"> összegét kell feltüntetni. </w:t>
      </w:r>
      <w:r>
        <w:rPr>
          <w:rFonts w:ascii="Arial" w:eastAsia="Calibri" w:hAnsi="Arial" w:cs="Arial"/>
          <w:bCs/>
        </w:rPr>
        <w:t>E</w:t>
      </w:r>
      <w:r w:rsidRPr="00C96C53">
        <w:rPr>
          <w:rFonts w:ascii="Arial" w:eastAsia="Calibri" w:hAnsi="Arial" w:cs="Arial"/>
          <w:bCs/>
        </w:rPr>
        <w:t xml:space="preserve"> sor vonatkozásában csak a pénzmosás gyanúja miatt eszközölt zárolásokat, illetve lefoglalásokat kell jelenteni, a csalásgyanús, illetve esetleges szankciós indok</w:t>
      </w:r>
      <w:r>
        <w:rPr>
          <w:rFonts w:ascii="Arial" w:eastAsia="Calibri" w:hAnsi="Arial" w:cs="Arial"/>
          <w:bCs/>
        </w:rPr>
        <w:t>ú</w:t>
      </w:r>
      <w:r w:rsidRPr="00C96C53">
        <w:rPr>
          <w:rFonts w:ascii="Arial" w:eastAsia="Calibri" w:hAnsi="Arial" w:cs="Arial"/>
          <w:bCs/>
        </w:rPr>
        <w:t>akat nem.</w:t>
      </w:r>
    </w:p>
    <w:p w14:paraId="7AFD6C28" w14:textId="77777777" w:rsidR="00112AFB" w:rsidRPr="006D75AA" w:rsidRDefault="00112AFB" w:rsidP="00112AFB">
      <w:pPr>
        <w:spacing w:after="0" w:line="240" w:lineRule="auto"/>
        <w:rPr>
          <w:rFonts w:ascii="Arial" w:hAnsi="Arial" w:cs="Arial"/>
          <w:b/>
          <w:bCs/>
        </w:rPr>
      </w:pPr>
    </w:p>
    <w:p w14:paraId="672B342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20</w:t>
      </w:r>
      <w:r w:rsidRPr="006D75AA">
        <w:rPr>
          <w:rFonts w:ascii="Arial" w:hAnsi="Arial" w:cs="Arial"/>
          <w:b/>
          <w:bCs/>
        </w:rPr>
        <w:t xml:space="preserve"> Terrorista, illetve szankciós listák alapján zárolt követelések</w:t>
      </w:r>
    </w:p>
    <w:p w14:paraId="7F7C1B6C"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5734EFF9" w14:textId="77777777" w:rsidR="00112AFB" w:rsidRDefault="00112AFB" w:rsidP="00112AFB">
      <w:pPr>
        <w:pStyle w:val="Default"/>
        <w:jc w:val="both"/>
        <w:rPr>
          <w:rFonts w:ascii="Arial" w:hAnsi="Arial" w:cs="Arial"/>
          <w:bCs/>
          <w:color w:val="auto"/>
          <w:sz w:val="20"/>
          <w:szCs w:val="20"/>
        </w:rPr>
      </w:pPr>
    </w:p>
    <w:p w14:paraId="24E71979" w14:textId="77777777" w:rsidR="00112AFB" w:rsidRPr="003B594D" w:rsidRDefault="00112AFB" w:rsidP="00112AFB">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50C8EDA7" w14:textId="77777777" w:rsidR="00112AFB" w:rsidRPr="00985F89" w:rsidRDefault="00112AFB" w:rsidP="00112AFB">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4752106F" w14:textId="77777777" w:rsidR="00112AFB" w:rsidRPr="006D75AA" w:rsidRDefault="00112AFB" w:rsidP="00112AFB">
      <w:pPr>
        <w:spacing w:after="0" w:line="240" w:lineRule="auto"/>
        <w:rPr>
          <w:rFonts w:ascii="Arial" w:hAnsi="Arial" w:cs="Arial"/>
          <w:b/>
          <w:bCs/>
        </w:rPr>
      </w:pPr>
    </w:p>
    <w:p w14:paraId="324D5A5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 xml:space="preserve"> </w:t>
      </w:r>
      <w:r>
        <w:rPr>
          <w:rFonts w:ascii="Arial" w:hAnsi="Arial" w:cs="Arial"/>
          <w:b/>
          <w:bCs/>
        </w:rPr>
        <w:t>Kockázatmentesítés keretében</w:t>
      </w:r>
      <w:r w:rsidRPr="006D75AA">
        <w:rPr>
          <w:rFonts w:ascii="Arial" w:hAnsi="Arial" w:cs="Arial"/>
          <w:b/>
          <w:bCs/>
        </w:rPr>
        <w:t xml:space="preserve"> meg</w:t>
      </w:r>
      <w:r>
        <w:rPr>
          <w:rFonts w:ascii="Arial" w:hAnsi="Arial" w:cs="Arial"/>
          <w:b/>
          <w:bCs/>
        </w:rPr>
        <w:t>vizsgált</w:t>
      </w:r>
      <w:r w:rsidRPr="006D75AA">
        <w:rPr>
          <w:rFonts w:ascii="Arial" w:hAnsi="Arial" w:cs="Arial"/>
          <w:b/>
          <w:bCs/>
        </w:rPr>
        <w:t xml:space="preserve"> ügyfélkapcsolatok</w:t>
      </w:r>
    </w:p>
    <w:p w14:paraId="5C8F007C" w14:textId="77777777" w:rsidR="00112AFB" w:rsidRDefault="00112AFB" w:rsidP="00112AFB">
      <w:pPr>
        <w:spacing w:after="0" w:line="240" w:lineRule="auto"/>
        <w:rPr>
          <w:rFonts w:ascii="Arial" w:hAnsi="Arial" w:cs="Arial"/>
        </w:rPr>
      </w:pPr>
      <w:r w:rsidRPr="00C96C53">
        <w:rPr>
          <w:rFonts w:ascii="Arial" w:hAnsi="Arial" w:cs="Arial"/>
          <w:bCs/>
        </w:rPr>
        <w:t>Azon üzleti kapcsolatok számát szükséges megadni, amelyek vonatkozásában a tárgynegyedévben</w:t>
      </w:r>
      <w:r>
        <w:rPr>
          <w:rFonts w:ascii="Arial" w:hAnsi="Arial" w:cs="Arial"/>
          <w:bCs/>
        </w:rPr>
        <w:t xml:space="preserve"> a </w:t>
      </w:r>
      <w:r w:rsidRPr="00F40147">
        <w:rPr>
          <w:rFonts w:ascii="Arial" w:hAnsi="Arial" w:cs="Arial"/>
          <w:bCs/>
        </w:rPr>
        <w:t>pénzügyi intézmények és azok közvetítői által megkövetelt, a pénzeszközök forrására</w:t>
      </w:r>
      <w:r w:rsidRPr="00221A5E">
        <w:rPr>
          <w:rFonts w:ascii="Arial" w:hAnsi="Arial" w:cs="Arial"/>
          <w:bCs/>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Pr="00B469B1">
        <w:rPr>
          <w:rFonts w:ascii="Arial" w:hAnsi="Arial" w:cs="Arial"/>
          <w:bCs/>
        </w:rPr>
        <w:t xml:space="preserve">ró ügyletek bejelentéséhez kapcsolódó intézkedésekről szóló </w:t>
      </w:r>
      <w:r>
        <w:rPr>
          <w:rFonts w:ascii="Arial" w:hAnsi="Arial" w:cs="Arial"/>
          <w:bCs/>
        </w:rPr>
        <w:t xml:space="preserve">14/2020. (XII. 17.) </w:t>
      </w:r>
      <w:r w:rsidRPr="00B469B1">
        <w:rPr>
          <w:rFonts w:ascii="Arial" w:hAnsi="Arial" w:cs="Arial"/>
          <w:bCs/>
        </w:rPr>
        <w:t>MNB ajánlás</w:t>
      </w:r>
      <w:r>
        <w:rPr>
          <w:rFonts w:ascii="Arial" w:hAnsi="Arial" w:cs="Arial"/>
          <w:bCs/>
        </w:rPr>
        <w:t xml:space="preserve"> [a továbbiakban: 14/2020. (XII. 17.) </w:t>
      </w:r>
      <w:r w:rsidRPr="006D75AA">
        <w:rPr>
          <w:rFonts w:ascii="Arial" w:hAnsi="Arial" w:cs="Arial"/>
          <w:bCs/>
        </w:rPr>
        <w:t>MNB ajánlás</w:t>
      </w:r>
      <w:r>
        <w:rPr>
          <w:rFonts w:ascii="Arial" w:hAnsi="Arial" w:cs="Arial"/>
          <w:bCs/>
        </w:rPr>
        <w:t>]</w:t>
      </w:r>
      <w:r w:rsidRPr="006D75AA">
        <w:rPr>
          <w:rFonts w:ascii="Arial" w:hAnsi="Arial" w:cs="Arial"/>
          <w:bCs/>
        </w:rPr>
        <w:t xml:space="preserve"> IV. fejezetében meghatározott és felállított bizottság</w:t>
      </w:r>
      <w:r>
        <w:rPr>
          <w:rFonts w:ascii="Arial" w:hAnsi="Arial" w:cs="Arial"/>
          <w:bCs/>
        </w:rPr>
        <w:t>,</w:t>
      </w:r>
      <w:r w:rsidRPr="006D75AA">
        <w:rPr>
          <w:rFonts w:ascii="Arial" w:hAnsi="Arial" w:cs="Arial"/>
          <w:bCs/>
        </w:rPr>
        <w:t xml:space="preserve"> </w:t>
      </w:r>
      <w:r w:rsidRPr="00C96C53">
        <w:rPr>
          <w:rFonts w:ascii="Arial" w:hAnsi="Arial" w:cs="Arial"/>
          <w:bCs/>
        </w:rPr>
        <w:t>vagy a pénzmosás</w:t>
      </w:r>
      <w:r>
        <w:rPr>
          <w:rFonts w:ascii="Arial" w:hAnsi="Arial" w:cs="Arial"/>
          <w:bCs/>
        </w:rPr>
        <w:t>-</w:t>
      </w:r>
      <w:r w:rsidRPr="00C96C53">
        <w:rPr>
          <w:rFonts w:ascii="Arial" w:hAnsi="Arial" w:cs="Arial"/>
          <w:bCs/>
        </w:rPr>
        <w:t xml:space="preserve"> és terrorizmusfinanszírozás</w:t>
      </w:r>
      <w:r>
        <w:rPr>
          <w:rFonts w:ascii="Arial" w:hAnsi="Arial" w:cs="Arial"/>
          <w:bCs/>
        </w:rPr>
        <w:t>-</w:t>
      </w:r>
      <w:r w:rsidRPr="00C96C53">
        <w:rPr>
          <w:rFonts w:ascii="Arial" w:hAnsi="Arial" w:cs="Arial"/>
          <w:bCs/>
        </w:rPr>
        <w:t xml:space="preserve">megelőzési feladatokat ellátó terület kockázatmentesítés keretében vizsgálta </w:t>
      </w:r>
      <w:r>
        <w:rPr>
          <w:rFonts w:ascii="Arial" w:hAnsi="Arial" w:cs="Arial"/>
          <w:bCs/>
        </w:rPr>
        <w:t>–</w:t>
      </w:r>
      <w:r w:rsidRPr="00C96C53">
        <w:rPr>
          <w:rFonts w:ascii="Arial" w:hAnsi="Arial" w:cs="Arial"/>
          <w:bCs/>
        </w:rPr>
        <w:t xml:space="preserve"> annak eredményétől függetlenül </w:t>
      </w:r>
      <w:r>
        <w:rPr>
          <w:rFonts w:ascii="Arial" w:hAnsi="Arial" w:cs="Arial"/>
          <w:bCs/>
        </w:rPr>
        <w:t>–</w:t>
      </w:r>
      <w:r w:rsidRPr="00C96C53">
        <w:rPr>
          <w:rFonts w:ascii="Arial" w:hAnsi="Arial" w:cs="Arial"/>
          <w:bCs/>
        </w:rPr>
        <w:t xml:space="preserve"> az üzleti kapcsolat megszüntetésének szükségességét</w:t>
      </w:r>
      <w:r w:rsidRPr="006D75AA">
        <w:rPr>
          <w:rFonts w:ascii="Arial" w:hAnsi="Arial" w:cs="Arial"/>
          <w:bCs/>
        </w:rPr>
        <w:t xml:space="preserve">. </w:t>
      </w:r>
      <w:r w:rsidRPr="006D75AA">
        <w:rPr>
          <w:rFonts w:ascii="Arial" w:hAnsi="Arial" w:cs="Arial"/>
        </w:rPr>
        <w:t>Amennyiben egy ügyfélkapcsolat</w:t>
      </w:r>
      <w:r>
        <w:rPr>
          <w:rFonts w:ascii="Arial" w:hAnsi="Arial" w:cs="Arial"/>
        </w:rPr>
        <w:t>ot több körben is vizsgált az adatszolgáltató</w:t>
      </w:r>
      <w:r w:rsidRPr="006D75AA">
        <w:rPr>
          <w:rFonts w:ascii="Arial" w:hAnsi="Arial" w:cs="Arial"/>
        </w:rPr>
        <w:t xml:space="preserve"> </w:t>
      </w:r>
      <w:r>
        <w:rPr>
          <w:rFonts w:ascii="Arial" w:hAnsi="Arial" w:cs="Arial"/>
        </w:rPr>
        <w:t>a tárgy</w:t>
      </w:r>
      <w:r w:rsidRPr="006D75AA">
        <w:rPr>
          <w:rFonts w:ascii="Arial" w:hAnsi="Arial" w:cs="Arial"/>
        </w:rPr>
        <w:t>negyedévben, az egynek jelentendő</w:t>
      </w:r>
      <w:r w:rsidRPr="00124915">
        <w:rPr>
          <w:rFonts w:ascii="Arial" w:hAnsi="Arial" w:cs="Arial"/>
        </w:rPr>
        <w:t>.</w:t>
      </w:r>
    </w:p>
    <w:p w14:paraId="7512892F" w14:textId="77777777" w:rsidR="00112AFB" w:rsidRDefault="00112AFB" w:rsidP="00112AFB">
      <w:pPr>
        <w:spacing w:after="0" w:line="240" w:lineRule="auto"/>
        <w:rPr>
          <w:rFonts w:ascii="Arial" w:hAnsi="Arial" w:cs="Arial"/>
        </w:rPr>
      </w:pPr>
      <w:r w:rsidRPr="00C96C53">
        <w:rPr>
          <w:rFonts w:ascii="Arial" w:hAnsi="Arial" w:cs="Arial"/>
        </w:rPr>
        <w:t>A</w:t>
      </w:r>
      <w:r>
        <w:rPr>
          <w:rFonts w:ascii="Arial" w:hAnsi="Arial" w:cs="Arial"/>
        </w:rPr>
        <w:t>z itt</w:t>
      </w:r>
      <w:r w:rsidRPr="00C96C53">
        <w:rPr>
          <w:rFonts w:ascii="Arial" w:hAnsi="Arial" w:cs="Arial"/>
        </w:rPr>
        <w:t xml:space="preserve"> </w:t>
      </w:r>
      <w:r>
        <w:rPr>
          <w:rFonts w:ascii="Arial" w:hAnsi="Arial" w:cs="Arial"/>
        </w:rPr>
        <w:t>jelentett</w:t>
      </w:r>
      <w:r w:rsidRPr="00C96C53">
        <w:rPr>
          <w:rFonts w:ascii="Arial" w:hAnsi="Arial" w:cs="Arial"/>
        </w:rPr>
        <w:t xml:space="preserve"> adatokat a 86A221</w:t>
      </w:r>
      <w:r>
        <w:rPr>
          <w:rFonts w:ascii="Arial" w:hAnsi="Arial" w:cs="Arial"/>
        </w:rPr>
        <w:t>–</w:t>
      </w:r>
      <w:r w:rsidRPr="00C96C53">
        <w:rPr>
          <w:rFonts w:ascii="Arial" w:hAnsi="Arial" w:cs="Arial"/>
        </w:rPr>
        <w:t>86A224 sorban az üzleti kapcsolat vizsgálatát megalapozó tényezőre való tekintettel kell tovább bontani. A 86A22 sor egyenlő a 86A221</w:t>
      </w:r>
      <w:r>
        <w:rPr>
          <w:rFonts w:ascii="Arial" w:hAnsi="Arial" w:cs="Arial"/>
        </w:rPr>
        <w:t>–</w:t>
      </w:r>
      <w:r w:rsidRPr="00C96C53">
        <w:rPr>
          <w:rFonts w:ascii="Arial" w:hAnsi="Arial" w:cs="Arial"/>
        </w:rPr>
        <w:t>86A224 sor összegével.</w:t>
      </w:r>
    </w:p>
    <w:p w14:paraId="6325BEBE" w14:textId="77777777" w:rsidR="00112AFB" w:rsidRDefault="00112AFB" w:rsidP="00112AFB">
      <w:pPr>
        <w:spacing w:after="0" w:line="240" w:lineRule="auto"/>
        <w:rPr>
          <w:sz w:val="22"/>
          <w:szCs w:val="22"/>
          <w:lang w:eastAsia="en-US"/>
        </w:rPr>
      </w:pPr>
    </w:p>
    <w:p w14:paraId="3A1363C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1 Bejelentések száma miatt</w:t>
      </w:r>
    </w:p>
    <w:p w14:paraId="14E89514"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w:t>
      </w:r>
      <w:proofErr w:type="spellStart"/>
      <w:r w:rsidRPr="006D75AA">
        <w:rPr>
          <w:rFonts w:ascii="Arial" w:hAnsi="Arial" w:cs="Arial"/>
          <w:bCs/>
        </w:rPr>
        <w:t>Pmt</w:t>
      </w:r>
      <w:proofErr w:type="spellEnd"/>
      <w:r w:rsidRPr="006D75AA">
        <w:rPr>
          <w:rFonts w:ascii="Arial" w:hAnsi="Arial" w:cs="Arial"/>
          <w:bCs/>
        </w:rPr>
        <w:t xml:space="preserve">. 30. §-ában meghatározott bejelentések számossága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39ABDF6E" w14:textId="77777777" w:rsidR="00112AFB" w:rsidRPr="006D75AA" w:rsidRDefault="00112AFB" w:rsidP="00112AFB">
      <w:pPr>
        <w:spacing w:after="0" w:line="240" w:lineRule="auto"/>
        <w:rPr>
          <w:rFonts w:ascii="Arial" w:hAnsi="Arial" w:cs="Arial"/>
          <w:b/>
          <w:bCs/>
        </w:rPr>
      </w:pPr>
    </w:p>
    <w:p w14:paraId="11A75D8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2 Bejelentések összege miatt</w:t>
      </w:r>
    </w:p>
    <w:p w14:paraId="5CBB99FF"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w:t>
      </w:r>
      <w:proofErr w:type="spellStart"/>
      <w:r w:rsidRPr="006D75AA">
        <w:rPr>
          <w:rFonts w:ascii="Arial" w:hAnsi="Arial" w:cs="Arial"/>
          <w:bCs/>
        </w:rPr>
        <w:t>Pmt</w:t>
      </w:r>
      <w:proofErr w:type="spellEnd"/>
      <w:r w:rsidRPr="006D75AA">
        <w:rPr>
          <w:rFonts w:ascii="Arial" w:hAnsi="Arial" w:cs="Arial"/>
          <w:bCs/>
        </w:rPr>
        <w:t xml:space="preserve">. 30. §-ában meghatározott bejelentések összege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240FADF2" w14:textId="77777777" w:rsidR="00112AFB" w:rsidRPr="006D75AA" w:rsidRDefault="00112AFB" w:rsidP="00112AFB">
      <w:pPr>
        <w:spacing w:after="0" w:line="240" w:lineRule="auto"/>
        <w:rPr>
          <w:rFonts w:ascii="Arial" w:hAnsi="Arial" w:cs="Arial"/>
          <w:b/>
          <w:bCs/>
        </w:rPr>
      </w:pPr>
    </w:p>
    <w:p w14:paraId="0890DC62" w14:textId="77777777" w:rsidR="00112AFB" w:rsidRPr="006D75AA" w:rsidRDefault="00112AFB" w:rsidP="00112AFB">
      <w:pPr>
        <w:spacing w:after="0" w:line="240" w:lineRule="auto"/>
        <w:rPr>
          <w:rFonts w:ascii="Arial" w:hAnsi="Arial" w:cs="Arial"/>
          <w:b/>
          <w:bCs/>
        </w:rPr>
      </w:pPr>
      <w:r w:rsidRPr="006D75AA">
        <w:rPr>
          <w:rFonts w:ascii="Arial" w:hAnsi="Arial" w:cs="Arial"/>
          <w:b/>
          <w:bCs/>
        </w:rPr>
        <w:lastRenderedPageBreak/>
        <w:t>86A2</w:t>
      </w:r>
      <w:r>
        <w:rPr>
          <w:rFonts w:ascii="Arial" w:hAnsi="Arial" w:cs="Arial"/>
          <w:b/>
          <w:bCs/>
        </w:rPr>
        <w:t>2</w:t>
      </w:r>
      <w:r w:rsidRPr="006D75AA">
        <w:rPr>
          <w:rFonts w:ascii="Arial" w:hAnsi="Arial" w:cs="Arial"/>
          <w:b/>
          <w:bCs/>
        </w:rPr>
        <w:t>3 Pénzügyi információs egység tájékoztatása alapján</w:t>
      </w:r>
    </w:p>
    <w:p w14:paraId="3863494F" w14:textId="77777777" w:rsidR="00112AFB"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pénzügyi információs egységtől érkező tájékoztatás eredményezte </w:t>
      </w:r>
      <w:r>
        <w:rPr>
          <w:rFonts w:ascii="Arial" w:hAnsi="Arial" w:cs="Arial"/>
          <w:bCs/>
        </w:rPr>
        <w:t>az üzleti kapcsolat megszüntetésének vizsgálatát</w:t>
      </w:r>
      <w:r w:rsidRPr="006D75AA">
        <w:rPr>
          <w:rFonts w:ascii="Arial" w:hAnsi="Arial" w:cs="Arial"/>
          <w:bCs/>
        </w:rPr>
        <w:t>.</w:t>
      </w:r>
    </w:p>
    <w:p w14:paraId="54002DE5" w14:textId="77777777" w:rsidR="00112AFB" w:rsidRDefault="00112AFB" w:rsidP="00112AFB">
      <w:pPr>
        <w:spacing w:after="0" w:line="240" w:lineRule="auto"/>
        <w:rPr>
          <w:rFonts w:ascii="Arial" w:hAnsi="Arial" w:cs="Arial"/>
          <w:bCs/>
        </w:rPr>
      </w:pPr>
    </w:p>
    <w:p w14:paraId="25ED8DFF" w14:textId="77777777" w:rsidR="00112AFB" w:rsidRPr="003B594D" w:rsidRDefault="00112AFB" w:rsidP="00112AFB">
      <w:pPr>
        <w:spacing w:after="0" w:line="240" w:lineRule="auto"/>
        <w:rPr>
          <w:rFonts w:ascii="Arial" w:hAnsi="Arial" w:cs="Arial"/>
          <w:b/>
        </w:rPr>
      </w:pPr>
      <w:r w:rsidRPr="003B594D">
        <w:rPr>
          <w:rFonts w:ascii="Arial" w:hAnsi="Arial" w:cs="Arial"/>
          <w:b/>
        </w:rPr>
        <w:t>86A224 Egyéb pénzmosási és terrorizmus finanszírozási kockázat miatt</w:t>
      </w:r>
    </w:p>
    <w:p w14:paraId="256D4761" w14:textId="77777777" w:rsidR="00112AFB" w:rsidRPr="006D75AA" w:rsidRDefault="00112AFB" w:rsidP="00112AFB">
      <w:pPr>
        <w:spacing w:after="0" w:line="240" w:lineRule="auto"/>
        <w:rPr>
          <w:rFonts w:ascii="Arial" w:hAnsi="Arial" w:cs="Arial"/>
          <w:bCs/>
        </w:rPr>
      </w:pPr>
      <w:r w:rsidRPr="0077122B">
        <w:rPr>
          <w:rFonts w:ascii="Arial" w:hAnsi="Arial" w:cs="Arial"/>
          <w:bCs/>
        </w:rPr>
        <w:t>A 86A22 sorból azon ügyfélkapcsolatok számát szükséges megadnia az adatszolgáltatónak, amelyekhez kapcsolódóan az adatszolgáltató a 86A221</w:t>
      </w:r>
      <w:r>
        <w:rPr>
          <w:rFonts w:ascii="Arial" w:hAnsi="Arial" w:cs="Arial"/>
          <w:bCs/>
        </w:rPr>
        <w:t>–</w:t>
      </w:r>
      <w:r w:rsidRPr="0077122B">
        <w:rPr>
          <w:rFonts w:ascii="Arial" w:hAnsi="Arial" w:cs="Arial"/>
          <w:bCs/>
        </w:rPr>
        <w:t>86A223 sorba be nem sorolható, egyéb pénzmosási és terrorizmus finanszírozási kockázat miatt saját hatáskörben kezdeményezte az üzleti kapcsolat megszüntetésének vizsgálatát.</w:t>
      </w:r>
    </w:p>
    <w:p w14:paraId="6C58229C" w14:textId="77777777" w:rsidR="00112AFB" w:rsidRPr="006D75AA" w:rsidRDefault="00112AFB" w:rsidP="00112AFB">
      <w:pPr>
        <w:spacing w:after="0" w:line="240" w:lineRule="auto"/>
        <w:rPr>
          <w:rFonts w:ascii="Arial" w:hAnsi="Arial" w:cs="Arial"/>
          <w:bCs/>
        </w:rPr>
      </w:pPr>
    </w:p>
    <w:p w14:paraId="0C34BAB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3</w:t>
      </w:r>
      <w:r w:rsidRPr="006D75AA">
        <w:rPr>
          <w:rFonts w:ascii="Arial" w:hAnsi="Arial" w:cs="Arial"/>
          <w:b/>
          <w:bCs/>
        </w:rPr>
        <w:t xml:space="preserve"> Társhatósági megkeresések</w:t>
      </w:r>
    </w:p>
    <w:p w14:paraId="5DEC3561" w14:textId="77777777" w:rsidR="00112AFB" w:rsidRPr="006D75AA" w:rsidRDefault="00112AFB" w:rsidP="00112AFB">
      <w:pPr>
        <w:spacing w:after="0" w:line="240" w:lineRule="auto"/>
        <w:rPr>
          <w:rFonts w:ascii="Arial" w:hAnsi="Arial" w:cs="Arial"/>
          <w:bCs/>
        </w:rPr>
      </w:pPr>
      <w:r w:rsidRPr="00C96C53">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C96C53">
        <w:rPr>
          <w:rFonts w:ascii="Arial" w:hAnsi="Arial" w:cs="Arial"/>
          <w:bCs/>
        </w:rPr>
        <w:t xml:space="preserve">adatszolgáltatóhoz érkezett azon megkeresések számát kell megadni, ahol a hatóság az adatszolgáltató ügyfelével kapcsolatos kockázatra hívja fel a figyelmet (pl. tájékoztatás, felhívás, adatbekérés keretében). </w:t>
      </w:r>
      <w:r>
        <w:rPr>
          <w:rFonts w:ascii="Arial" w:hAnsi="Arial" w:cs="Arial"/>
          <w:bCs/>
        </w:rPr>
        <w:t>A</w:t>
      </w:r>
      <w:r w:rsidRPr="00C96C53">
        <w:rPr>
          <w:rFonts w:ascii="Arial" w:hAnsi="Arial" w:cs="Arial"/>
          <w:bCs/>
        </w:rPr>
        <w:t>z MNB-től érkeztetett megkeresést, olyan körlevél típusú megkeresést, amely nem tartalmaz az adatszolgáltatóval üzleti kapcsolatban lévő ügyfelet</w:t>
      </w:r>
      <w:r>
        <w:rPr>
          <w:rFonts w:ascii="Arial" w:hAnsi="Arial" w:cs="Arial"/>
          <w:bCs/>
        </w:rPr>
        <w:t xml:space="preserve"> érintő</w:t>
      </w:r>
      <w:r w:rsidRPr="00C96C53">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proofErr w:type="spellStart"/>
      <w:r w:rsidRPr="00C96C53">
        <w:rPr>
          <w:rFonts w:ascii="Arial" w:hAnsi="Arial" w:cs="Arial"/>
          <w:bCs/>
        </w:rPr>
        <w:t>Pmt</w:t>
      </w:r>
      <w:proofErr w:type="spellEnd"/>
      <w:r w:rsidRPr="00C96C53">
        <w:rPr>
          <w:rFonts w:ascii="Arial" w:hAnsi="Arial" w:cs="Arial"/>
          <w:bCs/>
        </w:rPr>
        <w:t xml:space="preserve">. 35. § (1) bekezdése alapján elrendelt felfüggesztés, valamint a </w:t>
      </w:r>
      <w:proofErr w:type="spellStart"/>
      <w:r w:rsidRPr="00C96C53">
        <w:rPr>
          <w:rFonts w:ascii="Arial" w:hAnsi="Arial" w:cs="Arial"/>
          <w:bCs/>
        </w:rPr>
        <w:t>Pmt</w:t>
      </w:r>
      <w:proofErr w:type="spellEnd"/>
      <w:r w:rsidRPr="00C96C53">
        <w:rPr>
          <w:rFonts w:ascii="Arial" w:hAnsi="Arial" w:cs="Arial"/>
          <w:bCs/>
        </w:rPr>
        <w:t>. 35. § (3) bekezdése szerinti meghosszabbítás</w:t>
      </w:r>
      <w:r>
        <w:rPr>
          <w:rFonts w:ascii="Arial" w:hAnsi="Arial" w:cs="Arial"/>
          <w:bCs/>
        </w:rPr>
        <w:t>]</w:t>
      </w:r>
      <w:r w:rsidRPr="00C96C53">
        <w:rPr>
          <w:rFonts w:ascii="Arial" w:hAnsi="Arial" w:cs="Arial"/>
          <w:bCs/>
        </w:rPr>
        <w:t xml:space="preserve"> témában érkezett megkereséseket</w:t>
      </w:r>
      <w:r>
        <w:rPr>
          <w:rFonts w:ascii="Arial" w:hAnsi="Arial" w:cs="Arial"/>
          <w:bCs/>
        </w:rPr>
        <w:t>,</w:t>
      </w:r>
      <w:r w:rsidRPr="00C96C53">
        <w:rPr>
          <w:rFonts w:ascii="Arial" w:hAnsi="Arial" w:cs="Arial"/>
          <w:bCs/>
        </w:rPr>
        <w:t xml:space="preserve"> nem kell figyelembe venni. Utóbbi típusú megkereséseket a 86A1812, illetve a 86A182 sor</w:t>
      </w:r>
      <w:r>
        <w:rPr>
          <w:rFonts w:ascii="Arial" w:hAnsi="Arial" w:cs="Arial"/>
          <w:bCs/>
        </w:rPr>
        <w:t>ban</w:t>
      </w:r>
      <w:r w:rsidRPr="00C96C53">
        <w:rPr>
          <w:rFonts w:ascii="Arial" w:hAnsi="Arial" w:cs="Arial"/>
          <w:bCs/>
        </w:rPr>
        <w:t xml:space="preserve"> kell megadni. </w:t>
      </w:r>
      <w:r>
        <w:rPr>
          <w:rFonts w:ascii="Arial" w:hAnsi="Arial" w:cs="Arial"/>
          <w:bCs/>
        </w:rPr>
        <w:t>Nem jelentendők</w:t>
      </w:r>
      <w:r w:rsidRPr="00C96C53">
        <w:rPr>
          <w:rFonts w:ascii="Arial" w:hAnsi="Arial" w:cs="Arial"/>
          <w:bCs/>
        </w:rPr>
        <w:t xml:space="preserve"> azon hatósági megkeresések, melyek nem pénzmosás tárgyában érkeztek, illetve </w:t>
      </w:r>
      <w:r>
        <w:rPr>
          <w:rFonts w:ascii="Arial" w:hAnsi="Arial" w:cs="Arial"/>
          <w:bCs/>
        </w:rPr>
        <w:t xml:space="preserve">nem </w:t>
      </w:r>
      <w:r w:rsidRPr="00C96C53">
        <w:rPr>
          <w:rFonts w:ascii="Arial" w:hAnsi="Arial" w:cs="Arial"/>
          <w:bCs/>
        </w:rPr>
        <w:t>pénzmosási bűncselekménnyel kapcsolatosak, hanem egyéb tárgyban, illetve témában (pl. csalás, sikkasztás) érkeztek az adatszolgáltató részére.</w:t>
      </w:r>
    </w:p>
    <w:p w14:paraId="49C8B2D7" w14:textId="77777777" w:rsidR="00112AFB" w:rsidRPr="006D75AA" w:rsidRDefault="00112AFB" w:rsidP="00112AFB">
      <w:pPr>
        <w:spacing w:after="0" w:line="240" w:lineRule="auto"/>
        <w:rPr>
          <w:rFonts w:ascii="Arial" w:hAnsi="Arial" w:cs="Arial"/>
          <w:b/>
          <w:bCs/>
        </w:rPr>
      </w:pPr>
    </w:p>
    <w:p w14:paraId="3381AB7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4</w:t>
      </w:r>
      <w:r w:rsidRPr="006D75AA">
        <w:rPr>
          <w:rFonts w:ascii="Arial" w:hAnsi="Arial" w:cs="Arial"/>
          <w:b/>
          <w:bCs/>
        </w:rPr>
        <w:t xml:space="preserve"> Ügyfélpanasz</w:t>
      </w:r>
    </w:p>
    <w:p w14:paraId="109BA10A" w14:textId="77777777" w:rsidR="00112AFB" w:rsidRPr="006D75AA" w:rsidRDefault="00112AFB" w:rsidP="00112AFB">
      <w:pPr>
        <w:spacing w:after="0" w:line="240" w:lineRule="auto"/>
        <w:rPr>
          <w:rFonts w:ascii="Arial" w:hAnsi="Arial" w:cs="Arial"/>
        </w:rPr>
      </w:pPr>
      <w:r w:rsidRPr="006D75AA">
        <w:rPr>
          <w:rFonts w:ascii="Arial" w:hAnsi="Arial" w:cs="Arial"/>
        </w:rPr>
        <w:t>A pénzmosással</w:t>
      </w:r>
      <w:r>
        <w:rPr>
          <w:rFonts w:ascii="Arial" w:hAnsi="Arial" w:cs="Arial"/>
        </w:rPr>
        <w:t xml:space="preserve">, illetve </w:t>
      </w:r>
      <w:r w:rsidRPr="006D75AA">
        <w:rPr>
          <w:rFonts w:ascii="Arial" w:hAnsi="Arial" w:cs="Arial"/>
        </w:rPr>
        <w:t xml:space="preserve">terrorizmusfinanszírozással kapcsolatban a tárgynegyedévben érkező panaszok számát szükséges feltüntetnie az adatszolgáltatónak. </w:t>
      </w:r>
      <w:r>
        <w:rPr>
          <w:rFonts w:ascii="Arial" w:hAnsi="Arial" w:cs="Arial"/>
        </w:rPr>
        <w:t>Ü</w:t>
      </w:r>
      <w:r w:rsidRPr="006D75AA">
        <w:rPr>
          <w:rFonts w:ascii="Arial" w:hAnsi="Arial" w:cs="Arial"/>
        </w:rPr>
        <w:t>gyfélpanasznak kell tekinteni a fogyasztónak</w:t>
      </w:r>
      <w:r>
        <w:rPr>
          <w:rFonts w:ascii="Arial" w:hAnsi="Arial" w:cs="Arial"/>
        </w:rPr>
        <w:t xml:space="preserve"> és</w:t>
      </w:r>
      <w:r w:rsidRPr="006D75AA">
        <w:rPr>
          <w:rFonts w:ascii="Arial" w:hAnsi="Arial" w:cs="Arial"/>
        </w:rPr>
        <w:t xml:space="preserve"> a fogyasztónak nem minősülő személyektől érkező megkereséseket is.</w:t>
      </w:r>
    </w:p>
    <w:p w14:paraId="3D7DC7F0" w14:textId="77777777" w:rsidR="00112AFB" w:rsidRPr="006D75AA" w:rsidRDefault="00112AFB" w:rsidP="00112AFB">
      <w:pPr>
        <w:spacing w:after="0" w:line="240" w:lineRule="auto"/>
        <w:rPr>
          <w:rFonts w:ascii="Arial" w:hAnsi="Arial" w:cs="Arial"/>
          <w:b/>
          <w:bCs/>
        </w:rPr>
      </w:pPr>
    </w:p>
    <w:p w14:paraId="1D6C0AB8" w14:textId="77777777" w:rsidR="00112AFB" w:rsidRPr="006D75AA" w:rsidRDefault="00112AFB" w:rsidP="00112AFB">
      <w:pPr>
        <w:spacing w:after="0" w:line="240" w:lineRule="auto"/>
        <w:rPr>
          <w:rFonts w:ascii="Arial" w:hAnsi="Arial" w:cs="Arial"/>
          <w:b/>
          <w:bCs/>
        </w:rPr>
      </w:pPr>
      <w:bookmarkStart w:id="146" w:name="_Hlk40858840"/>
      <w:r w:rsidRPr="006D75AA">
        <w:rPr>
          <w:rFonts w:ascii="Arial" w:hAnsi="Arial" w:cs="Arial"/>
          <w:b/>
          <w:bCs/>
        </w:rPr>
        <w:t>86A2</w:t>
      </w:r>
      <w:r>
        <w:rPr>
          <w:rFonts w:ascii="Arial" w:hAnsi="Arial" w:cs="Arial"/>
          <w:b/>
          <w:bCs/>
        </w:rPr>
        <w:t>5</w:t>
      </w:r>
      <w:r w:rsidRPr="006D75AA">
        <w:rPr>
          <w:rFonts w:ascii="Arial" w:hAnsi="Arial" w:cs="Arial"/>
          <w:b/>
          <w:bCs/>
        </w:rPr>
        <w:t xml:space="preserve"> Belső ellenőri megállapítások</w:t>
      </w:r>
    </w:p>
    <w:p w14:paraId="54E40817" w14:textId="77777777" w:rsidR="00112AFB" w:rsidRPr="006D75AA" w:rsidRDefault="00112AFB" w:rsidP="00112AFB">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6D75AA">
        <w:rPr>
          <w:rFonts w:ascii="Arial" w:hAnsi="Arial" w:cs="Arial"/>
        </w:rPr>
        <w:t>árgynegyedévben lezárult belső ellenőri vizsgálat során</w:t>
      </w:r>
      <w:r>
        <w:rPr>
          <w:rFonts w:ascii="Arial" w:hAnsi="Arial" w:cs="Arial"/>
        </w:rPr>
        <w:t xml:space="preserve"> feltárt,</w:t>
      </w:r>
      <w:r w:rsidRPr="006D75AA">
        <w:rPr>
          <w:rFonts w:ascii="Arial" w:hAnsi="Arial" w:cs="Arial"/>
        </w:rPr>
        <w:t xml:space="preserve"> az adatszolgáltató pénzmosás</w:t>
      </w:r>
      <w:r>
        <w:rPr>
          <w:rFonts w:ascii="Arial" w:hAnsi="Arial" w:cs="Arial"/>
        </w:rPr>
        <w:t>-</w:t>
      </w:r>
      <w:r w:rsidRPr="006D75AA">
        <w:rPr>
          <w:rFonts w:ascii="Arial" w:hAnsi="Arial" w:cs="Arial"/>
        </w:rPr>
        <w:t xml:space="preserve"> és terrorizmusfinanszírozás elleni </w:t>
      </w:r>
      <w:r>
        <w:rPr>
          <w:rFonts w:ascii="Arial" w:hAnsi="Arial" w:cs="Arial"/>
        </w:rPr>
        <w:t>tevékenységét</w:t>
      </w:r>
      <w:r w:rsidRPr="006D75AA">
        <w:rPr>
          <w:rFonts w:ascii="Arial" w:hAnsi="Arial" w:cs="Arial"/>
        </w:rPr>
        <w:t xml:space="preserve"> elmarasztaló belső ellenőri megállapítások darabszámát szükséges feltüntetni.</w:t>
      </w:r>
      <w:r w:rsidRPr="00CC74E9">
        <w:rPr>
          <w:rFonts w:ascii="Arial" w:hAnsi="Arial" w:cs="Arial"/>
        </w:rPr>
        <w:t xml:space="preserve"> </w:t>
      </w:r>
      <w:r>
        <w:rPr>
          <w:rFonts w:ascii="Arial" w:hAnsi="Arial" w:cs="Arial"/>
        </w:rPr>
        <w:t>A</w:t>
      </w:r>
      <w:r w:rsidRPr="00C96C53">
        <w:rPr>
          <w:rFonts w:ascii="Arial" w:hAnsi="Arial" w:cs="Arial"/>
        </w:rPr>
        <w:t>z MNB határozati kötelezések kapcsán végzett ellenőrzések</w:t>
      </w:r>
      <w:r>
        <w:rPr>
          <w:rFonts w:ascii="Arial" w:hAnsi="Arial" w:cs="Arial"/>
        </w:rPr>
        <w:t>, valamint</w:t>
      </w:r>
      <w:r w:rsidRPr="00C96C53">
        <w:rPr>
          <w:rFonts w:ascii="Arial" w:hAnsi="Arial" w:cs="Arial"/>
        </w:rPr>
        <w:t xml:space="preserve"> a nem saját tevékenység (pl. kiemelt közvetítők) esetében tett belső ellenőri megállapítások </w:t>
      </w:r>
      <w:r>
        <w:rPr>
          <w:rFonts w:ascii="Arial" w:hAnsi="Arial" w:cs="Arial"/>
        </w:rPr>
        <w:t>nem jelentendők</w:t>
      </w:r>
      <w:r w:rsidRPr="00C96C53">
        <w:rPr>
          <w:rFonts w:ascii="Arial" w:hAnsi="Arial" w:cs="Arial"/>
        </w:rPr>
        <w:t>.</w:t>
      </w:r>
    </w:p>
    <w:bookmarkEnd w:id="146"/>
    <w:p w14:paraId="4B172CA0" w14:textId="77777777" w:rsidR="00112AFB" w:rsidRPr="006D75AA" w:rsidRDefault="00112AFB" w:rsidP="00112AFB">
      <w:pPr>
        <w:spacing w:after="0" w:line="240" w:lineRule="auto"/>
        <w:rPr>
          <w:rFonts w:ascii="Arial" w:hAnsi="Arial" w:cs="Arial"/>
          <w:b/>
          <w:bCs/>
        </w:rPr>
      </w:pPr>
    </w:p>
    <w:p w14:paraId="5317E0E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6</w:t>
      </w:r>
      <w:r w:rsidRPr="006D75AA">
        <w:rPr>
          <w:rFonts w:ascii="Arial" w:hAnsi="Arial" w:cs="Arial"/>
          <w:b/>
          <w:bCs/>
        </w:rPr>
        <w:t xml:space="preserve"> Informatikai fejlesztések</w:t>
      </w:r>
    </w:p>
    <w:p w14:paraId="2A0CA7F3" w14:textId="587020C8" w:rsidR="001D25CA" w:rsidRDefault="00112AFB" w:rsidP="00855877">
      <w:pPr>
        <w:rPr>
          <w:rFonts w:ascii="Arial" w:hAnsi="Arial" w:cs="Arial"/>
          <w:lang w:eastAsia="x-none"/>
        </w:rPr>
      </w:pPr>
      <w:r w:rsidRPr="006D75AA">
        <w:rPr>
          <w:rFonts w:ascii="Arial" w:hAnsi="Arial" w:cs="Arial"/>
        </w:rPr>
        <w:t>A tárgynegyedévben az adatszolgáltatónál fejlesztési igényként leadott, illetve folyamatban lévő pénzmosás</w:t>
      </w:r>
      <w:r>
        <w:rPr>
          <w:rFonts w:ascii="Arial" w:hAnsi="Arial" w:cs="Arial"/>
        </w:rPr>
        <w:t>-</w:t>
      </w:r>
      <w:r w:rsidRPr="006D75AA">
        <w:rPr>
          <w:rFonts w:ascii="Arial" w:hAnsi="Arial" w:cs="Arial"/>
        </w:rPr>
        <w:t xml:space="preserve"> és terrorizmusfinanszírozás elleni tevékenységhez kapcsolódó</w:t>
      </w:r>
      <w:r w:rsidRPr="006D75AA" w:rsidDel="00753964">
        <w:rPr>
          <w:rFonts w:ascii="Arial" w:hAnsi="Arial" w:cs="Arial"/>
        </w:rPr>
        <w:t xml:space="preserve"> </w:t>
      </w:r>
      <w:r w:rsidRPr="006D75AA">
        <w:rPr>
          <w:rFonts w:ascii="Arial" w:hAnsi="Arial" w:cs="Arial"/>
        </w:rPr>
        <w:t>informatikai fejlesztések száma.</w:t>
      </w:r>
      <w:r>
        <w:rPr>
          <w:rFonts w:ascii="Arial" w:hAnsi="Arial" w:cs="Arial"/>
        </w:rPr>
        <w:t>”</w:t>
      </w:r>
    </w:p>
    <w:bookmarkEnd w:id="0"/>
    <w:bookmarkEnd w:id="1"/>
    <w:bookmarkEnd w:id="2"/>
    <w:bookmarkEnd w:id="3"/>
    <w:bookmarkEnd w:id="4"/>
    <w:bookmarkEnd w:id="5"/>
    <w:bookmarkEnd w:id="6"/>
    <w:bookmarkEnd w:id="7"/>
    <w:bookmarkEnd w:id="8"/>
    <w:bookmarkEnd w:id="9"/>
    <w:bookmarkEnd w:id="10"/>
    <w:sectPr w:rsidR="001D25CA"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7861A274"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3"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6"/>
  </w:num>
  <w:num w:numId="2" w16cid:durableId="1952515600">
    <w:abstractNumId w:val="4"/>
  </w:num>
  <w:num w:numId="3" w16cid:durableId="836074231">
    <w:abstractNumId w:val="7"/>
  </w:num>
  <w:num w:numId="4" w16cid:durableId="1069382660">
    <w:abstractNumId w:val="0"/>
  </w:num>
  <w:num w:numId="5" w16cid:durableId="6296650">
    <w:abstractNumId w:val="1"/>
  </w:num>
  <w:num w:numId="6" w16cid:durableId="1596982771">
    <w:abstractNumId w:val="9"/>
  </w:num>
  <w:num w:numId="7" w16cid:durableId="964773473">
    <w:abstractNumId w:val="5"/>
  </w:num>
  <w:num w:numId="8" w16cid:durableId="975063124">
    <w:abstractNumId w:val="14"/>
  </w:num>
  <w:num w:numId="9" w16cid:durableId="1460341819">
    <w:abstractNumId w:val="9"/>
    <w:lvlOverride w:ilvl="0">
      <w:startOverride w:val="1"/>
    </w:lvlOverride>
  </w:num>
  <w:num w:numId="10" w16cid:durableId="1845852331">
    <w:abstractNumId w:val="15"/>
  </w:num>
  <w:num w:numId="11" w16cid:durableId="1407143101">
    <w:abstractNumId w:val="10"/>
  </w:num>
  <w:num w:numId="12" w16cid:durableId="1946841690">
    <w:abstractNumId w:val="8"/>
  </w:num>
  <w:num w:numId="13" w16cid:durableId="382799143">
    <w:abstractNumId w:val="7"/>
  </w:num>
  <w:num w:numId="14" w16cid:durableId="1674381269">
    <w:abstractNumId w:val="7"/>
  </w:num>
  <w:num w:numId="15" w16cid:durableId="341592421">
    <w:abstractNumId w:val="7"/>
  </w:num>
  <w:num w:numId="16" w16cid:durableId="772936368">
    <w:abstractNumId w:val="7"/>
  </w:num>
  <w:num w:numId="17" w16cid:durableId="1097750288">
    <w:abstractNumId w:val="7"/>
  </w:num>
  <w:num w:numId="18" w16cid:durableId="1319530063">
    <w:abstractNumId w:val="7"/>
  </w:num>
  <w:num w:numId="19" w16cid:durableId="503394865">
    <w:abstractNumId w:val="3"/>
  </w:num>
  <w:num w:numId="20" w16cid:durableId="2078631569">
    <w:abstractNumId w:val="11"/>
  </w:num>
  <w:num w:numId="21" w16cid:durableId="2106727567">
    <w:abstractNumId w:val="12"/>
  </w:num>
  <w:num w:numId="22" w16cid:durableId="1404177773">
    <w:abstractNumId w:val="2"/>
  </w:num>
  <w:num w:numId="23" w16cid:durableId="879320046">
    <w:abstractNumId w:val="1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2AFB"/>
    <w:rsid w:val="00113C88"/>
    <w:rsid w:val="001255A4"/>
    <w:rsid w:val="00132260"/>
    <w:rsid w:val="00133A51"/>
    <w:rsid w:val="001356A6"/>
    <w:rsid w:val="001357D0"/>
    <w:rsid w:val="00136260"/>
    <w:rsid w:val="001421CC"/>
    <w:rsid w:val="00143691"/>
    <w:rsid w:val="00150045"/>
    <w:rsid w:val="00151825"/>
    <w:rsid w:val="00152DBF"/>
    <w:rsid w:val="00166F6C"/>
    <w:rsid w:val="001747F6"/>
    <w:rsid w:val="00180A97"/>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2BA"/>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1DF4"/>
    <w:rsid w:val="005648EE"/>
    <w:rsid w:val="00571C3C"/>
    <w:rsid w:val="005763C5"/>
    <w:rsid w:val="00581D24"/>
    <w:rsid w:val="0058459E"/>
    <w:rsid w:val="00586D4D"/>
    <w:rsid w:val="00590CB7"/>
    <w:rsid w:val="00597006"/>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0738E"/>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5CB"/>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C6B6A"/>
    <w:rsid w:val="007D67A3"/>
    <w:rsid w:val="007D6F92"/>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4C6B"/>
    <w:rsid w:val="00B15880"/>
    <w:rsid w:val="00B1673D"/>
    <w:rsid w:val="00B22CD5"/>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46347"/>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4065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61DF4"/>
    <w:pPr>
      <w:spacing w:after="150" w:line="276" w:lineRule="auto"/>
      <w:jc w:val="both"/>
    </w:pPr>
  </w:style>
  <w:style w:type="paragraph" w:styleId="Cmsor1">
    <w:name w:val="heading 1"/>
    <w:basedOn w:val="Norml"/>
    <w:next w:val="Norml"/>
    <w:link w:val="Cmsor1Char"/>
    <w:qFormat/>
    <w:rsid w:val="00561DF4"/>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561DF4"/>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561DF4"/>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561DF4"/>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561DF4"/>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561DF4"/>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561DF4"/>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61DF4"/>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61DF4"/>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561DF4"/>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561DF4"/>
  </w:style>
  <w:style w:type="table" w:customStyle="1" w:styleId="tblzat-mtrix">
    <w:name w:val="táblázat - mátrix"/>
    <w:basedOn w:val="Normltblzat"/>
    <w:uiPriority w:val="2"/>
    <w:qFormat/>
    <w:rsid w:val="00561DF4"/>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61DF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561DF4"/>
    <w:pPr>
      <w:numPr>
        <w:numId w:val="9"/>
      </w:numPr>
      <w:contextualSpacing/>
    </w:pPr>
  </w:style>
  <w:style w:type="character" w:styleId="Hiperhivatkozs">
    <w:name w:val="Hyperlink"/>
    <w:basedOn w:val="Vgjegyzet-hivatkozs"/>
    <w:uiPriority w:val="99"/>
    <w:rsid w:val="00561DF4"/>
    <w:rPr>
      <w:rFonts w:ascii="Calibri" w:hAnsi="Calibri"/>
      <w:color w:val="0000FF"/>
      <w:sz w:val="20"/>
      <w:u w:val="single"/>
      <w:vertAlign w:val="superscript"/>
    </w:rPr>
  </w:style>
  <w:style w:type="table" w:customStyle="1" w:styleId="tblzat-oldallces">
    <w:name w:val="táblázat - oldalléces"/>
    <w:basedOn w:val="Normltblzat"/>
    <w:uiPriority w:val="3"/>
    <w:qFormat/>
    <w:rsid w:val="00561DF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61DF4"/>
    <w:rPr>
      <w:vertAlign w:val="superscript"/>
    </w:rPr>
  </w:style>
  <w:style w:type="paragraph" w:styleId="Buborkszveg">
    <w:name w:val="Balloon Text"/>
    <w:basedOn w:val="Norml"/>
    <w:link w:val="BuborkszvegChar"/>
    <w:uiPriority w:val="99"/>
    <w:semiHidden/>
    <w:unhideWhenUsed/>
    <w:rsid w:val="00561DF4"/>
    <w:rPr>
      <w:rFonts w:ascii="Tahoma" w:hAnsi="Tahoma" w:cs="Tahoma"/>
      <w:sz w:val="16"/>
      <w:szCs w:val="16"/>
    </w:rPr>
  </w:style>
  <w:style w:type="paragraph" w:customStyle="1" w:styleId="Magyarzszveg">
    <w:name w:val="Magyarázó szöveg"/>
    <w:basedOn w:val="Norml"/>
    <w:next w:val="Norml"/>
    <w:uiPriority w:val="7"/>
    <w:rsid w:val="00561DF4"/>
    <w:rPr>
      <w:color w:val="F6A800" w:themeColor="accent5"/>
      <w:sz w:val="18"/>
    </w:rPr>
  </w:style>
  <w:style w:type="character" w:customStyle="1" w:styleId="BuborkszvegChar">
    <w:name w:val="Buborékszöveg Char"/>
    <w:basedOn w:val="Bekezdsalapbettpusa"/>
    <w:link w:val="Buborkszveg"/>
    <w:uiPriority w:val="99"/>
    <w:semiHidden/>
    <w:rsid w:val="00561DF4"/>
    <w:rPr>
      <w:rFonts w:ascii="Tahoma" w:hAnsi="Tahoma" w:cs="Tahoma"/>
      <w:sz w:val="16"/>
      <w:szCs w:val="16"/>
    </w:rPr>
  </w:style>
  <w:style w:type="paragraph" w:styleId="lfej">
    <w:name w:val="header"/>
    <w:basedOn w:val="Norml"/>
    <w:link w:val="lfejChar"/>
    <w:uiPriority w:val="99"/>
    <w:unhideWhenUsed/>
    <w:rsid w:val="00561DF4"/>
    <w:pPr>
      <w:tabs>
        <w:tab w:val="center" w:pos="4536"/>
        <w:tab w:val="right" w:pos="9072"/>
      </w:tabs>
    </w:pPr>
  </w:style>
  <w:style w:type="character" w:customStyle="1" w:styleId="lfejChar">
    <w:name w:val="Élőfej Char"/>
    <w:basedOn w:val="Bekezdsalapbettpusa"/>
    <w:link w:val="lfej"/>
    <w:uiPriority w:val="99"/>
    <w:rsid w:val="00561DF4"/>
  </w:style>
  <w:style w:type="paragraph" w:styleId="llb">
    <w:name w:val="footer"/>
    <w:basedOn w:val="Norml"/>
    <w:link w:val="llbChar"/>
    <w:uiPriority w:val="99"/>
    <w:unhideWhenUsed/>
    <w:rsid w:val="00561DF4"/>
    <w:pPr>
      <w:tabs>
        <w:tab w:val="center" w:pos="4536"/>
        <w:tab w:val="right" w:pos="9072"/>
      </w:tabs>
    </w:pPr>
  </w:style>
  <w:style w:type="character" w:customStyle="1" w:styleId="llbChar">
    <w:name w:val="Élőláb Char"/>
    <w:basedOn w:val="Bekezdsalapbettpusa"/>
    <w:link w:val="llb"/>
    <w:uiPriority w:val="99"/>
    <w:rsid w:val="00561DF4"/>
  </w:style>
  <w:style w:type="paragraph" w:customStyle="1" w:styleId="Szmozs">
    <w:name w:val="Számozás"/>
    <w:basedOn w:val="Norml"/>
    <w:uiPriority w:val="4"/>
    <w:qFormat/>
    <w:rsid w:val="00561DF4"/>
    <w:pPr>
      <w:numPr>
        <w:numId w:val="4"/>
      </w:numPr>
      <w:spacing w:before="120"/>
      <w:contextualSpacing/>
    </w:pPr>
  </w:style>
  <w:style w:type="table" w:styleId="Rcsostblzat">
    <w:name w:val="Table Grid"/>
    <w:aliases w:val="Szegély nélküli"/>
    <w:basedOn w:val="Normltblzat"/>
    <w:uiPriority w:val="59"/>
    <w:rsid w:val="00561DF4"/>
    <w:pPr>
      <w:contextualSpacing/>
    </w:pPr>
    <w:tblPr/>
    <w:tcPr>
      <w:vAlign w:val="center"/>
    </w:tcPr>
  </w:style>
  <w:style w:type="character" w:customStyle="1" w:styleId="Cmsor4Char">
    <w:name w:val="Címsor 4 Char"/>
    <w:basedOn w:val="Bekezdsalapbettpusa"/>
    <w:link w:val="Cmsor4"/>
    <w:rsid w:val="00561DF4"/>
    <w:rPr>
      <w:iCs/>
      <w:color w:val="0C2148" w:themeColor="text2"/>
      <w:szCs w:val="30"/>
    </w:rPr>
  </w:style>
  <w:style w:type="character" w:customStyle="1" w:styleId="Cmsor5Char">
    <w:name w:val="Címsor 5 Char"/>
    <w:basedOn w:val="Bekezdsalapbettpusa"/>
    <w:link w:val="Cmsor5"/>
    <w:rsid w:val="00561DF4"/>
    <w:rPr>
      <w:color w:val="0C2148" w:themeColor="text2"/>
      <w:szCs w:val="26"/>
    </w:rPr>
  </w:style>
  <w:style w:type="character" w:customStyle="1" w:styleId="Cmsor6Char">
    <w:name w:val="Címsor 6 Char"/>
    <w:basedOn w:val="Bekezdsalapbettpusa"/>
    <w:link w:val="Cmsor6"/>
    <w:rsid w:val="00561DF4"/>
    <w:rPr>
      <w:color w:val="0C2148" w:themeColor="text2"/>
    </w:rPr>
  </w:style>
  <w:style w:type="character" w:customStyle="1" w:styleId="Cmsor1Char">
    <w:name w:val="Címsor 1 Char"/>
    <w:basedOn w:val="Bekezdsalapbettpusa"/>
    <w:link w:val="Cmsor1"/>
    <w:rsid w:val="00561DF4"/>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561DF4"/>
    <w:rPr>
      <w:b/>
      <w:color w:val="0C2148" w:themeColor="text2"/>
      <w:sz w:val="24"/>
      <w:szCs w:val="38"/>
    </w:rPr>
  </w:style>
  <w:style w:type="character" w:customStyle="1" w:styleId="Cmsor3Char">
    <w:name w:val="Címsor 3 Char"/>
    <w:basedOn w:val="Bekezdsalapbettpusa"/>
    <w:link w:val="Cmsor3"/>
    <w:rsid w:val="00561DF4"/>
    <w:rPr>
      <w:bCs/>
      <w:color w:val="0C2148" w:themeColor="text2"/>
      <w:szCs w:val="34"/>
    </w:rPr>
  </w:style>
  <w:style w:type="paragraph" w:styleId="Cm">
    <w:name w:val="Title"/>
    <w:basedOn w:val="Norml"/>
    <w:next w:val="Norml"/>
    <w:link w:val="CmChar"/>
    <w:uiPriority w:val="3"/>
    <w:qFormat/>
    <w:rsid w:val="00561DF4"/>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561DF4"/>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561DF4"/>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561DF4"/>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561DF4"/>
    <w:rPr>
      <w:rFonts w:eastAsiaTheme="majorEastAsia" w:cstheme="majorBidi"/>
      <w:i/>
      <w:iCs/>
      <w:color w:val="404040" w:themeColor="text1" w:themeTint="BF"/>
    </w:rPr>
  </w:style>
  <w:style w:type="numbering" w:customStyle="1" w:styleId="Style1">
    <w:name w:val="Style1"/>
    <w:uiPriority w:val="99"/>
    <w:rsid w:val="00561DF4"/>
    <w:pPr>
      <w:numPr>
        <w:numId w:val="1"/>
      </w:numPr>
    </w:pPr>
  </w:style>
  <w:style w:type="paragraph" w:styleId="TJ7">
    <w:name w:val="toc 7"/>
    <w:basedOn w:val="Norml"/>
    <w:next w:val="Norml"/>
    <w:autoRedefine/>
    <w:uiPriority w:val="99"/>
    <w:semiHidden/>
    <w:locked/>
    <w:rsid w:val="00561DF4"/>
    <w:pPr>
      <w:spacing w:after="100"/>
      <w:ind w:left="1200"/>
    </w:pPr>
    <w:rPr>
      <w:color w:val="385623" w:themeColor="accent6" w:themeShade="80"/>
    </w:rPr>
  </w:style>
  <w:style w:type="paragraph" w:styleId="TJ8">
    <w:name w:val="toc 8"/>
    <w:basedOn w:val="Norml"/>
    <w:next w:val="Norml"/>
    <w:autoRedefine/>
    <w:uiPriority w:val="99"/>
    <w:semiHidden/>
    <w:locked/>
    <w:rsid w:val="00561DF4"/>
    <w:pPr>
      <w:spacing w:after="100"/>
      <w:ind w:left="1400"/>
    </w:pPr>
    <w:rPr>
      <w:color w:val="385623" w:themeColor="accent6" w:themeShade="80"/>
    </w:rPr>
  </w:style>
  <w:style w:type="paragraph" w:styleId="TJ9">
    <w:name w:val="toc 9"/>
    <w:basedOn w:val="Norml"/>
    <w:next w:val="Norml"/>
    <w:autoRedefine/>
    <w:uiPriority w:val="99"/>
    <w:semiHidden/>
    <w:locked/>
    <w:rsid w:val="00561DF4"/>
    <w:pPr>
      <w:spacing w:after="100"/>
      <w:ind w:left="1600"/>
    </w:pPr>
    <w:rPr>
      <w:color w:val="385623" w:themeColor="accent6" w:themeShade="80"/>
    </w:rPr>
  </w:style>
  <w:style w:type="table" w:customStyle="1" w:styleId="Calendar2">
    <w:name w:val="Calendar 2"/>
    <w:basedOn w:val="Normltblzat"/>
    <w:uiPriority w:val="99"/>
    <w:qFormat/>
    <w:rsid w:val="00561DF4"/>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61DF4"/>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561DF4"/>
    <w:rPr>
      <w:rFonts w:eastAsiaTheme="minorEastAsia"/>
      <w:color w:val="0C2148" w:themeColor="text2"/>
      <w:sz w:val="16"/>
    </w:rPr>
  </w:style>
  <w:style w:type="character" w:styleId="Finomkiemels">
    <w:name w:val="Subtle Emphasis"/>
    <w:basedOn w:val="Bekezdsalapbettpusa"/>
    <w:uiPriority w:val="19"/>
    <w:qFormat/>
    <w:rsid w:val="00561DF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61DF4"/>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561DF4"/>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561DF4"/>
    <w:rPr>
      <w:color w:val="385623" w:themeColor="accent6" w:themeShade="80"/>
    </w:rPr>
  </w:style>
  <w:style w:type="character" w:customStyle="1" w:styleId="VgjegyzetszvegeChar">
    <w:name w:val="Végjegyzet szövege Char"/>
    <w:basedOn w:val="Bekezdsalapbettpusa"/>
    <w:link w:val="Vgjegyzetszvege"/>
    <w:uiPriority w:val="99"/>
    <w:semiHidden/>
    <w:rsid w:val="00561DF4"/>
    <w:rPr>
      <w:color w:val="385623" w:themeColor="accent6" w:themeShade="80"/>
    </w:rPr>
  </w:style>
  <w:style w:type="table" w:customStyle="1" w:styleId="Vilgosrnykols1jellszn1">
    <w:name w:val="Világos árnyékolás – 1. jelölőszín1"/>
    <w:basedOn w:val="Normltblzat"/>
    <w:uiPriority w:val="60"/>
    <w:rsid w:val="00561DF4"/>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561DF4"/>
    <w:pPr>
      <w:numPr>
        <w:numId w:val="5"/>
      </w:numPr>
    </w:pPr>
  </w:style>
  <w:style w:type="paragraph" w:customStyle="1" w:styleId="Tblaszvegstlus">
    <w:name w:val="Tábla szöveg stílus"/>
    <w:basedOn w:val="Norml"/>
    <w:link w:val="TblaszvegstlusChar"/>
    <w:uiPriority w:val="8"/>
    <w:qFormat/>
    <w:rsid w:val="00561DF4"/>
  </w:style>
  <w:style w:type="character" w:customStyle="1" w:styleId="ListaszerbekezdsChar">
    <w:name w:val="Listaszerű bekezdés Char"/>
    <w:basedOn w:val="Bekezdsalapbettpusa"/>
    <w:link w:val="Listaszerbekezds"/>
    <w:uiPriority w:val="4"/>
    <w:rsid w:val="00561DF4"/>
  </w:style>
  <w:style w:type="character" w:customStyle="1" w:styleId="Listaszerbekezds2Char">
    <w:name w:val="Listaszerű bekezdés 2 Char"/>
    <w:basedOn w:val="ListaszerbekezdsChar"/>
    <w:link w:val="Listaszerbekezds2"/>
    <w:uiPriority w:val="4"/>
    <w:rsid w:val="00561DF4"/>
  </w:style>
  <w:style w:type="character" w:customStyle="1" w:styleId="TblaszvegstlusChar">
    <w:name w:val="Tábla szöveg stílus Char"/>
    <w:basedOn w:val="Bekezdsalapbettpusa"/>
    <w:link w:val="Tblaszvegstlus"/>
    <w:uiPriority w:val="8"/>
    <w:rsid w:val="00561DF4"/>
  </w:style>
  <w:style w:type="character" w:styleId="Finomhivatkozs">
    <w:name w:val="Subtle Reference"/>
    <w:basedOn w:val="Bekezdsalapbettpusa"/>
    <w:uiPriority w:val="31"/>
    <w:rsid w:val="00561DF4"/>
    <w:rPr>
      <w:sz w:val="24"/>
      <w:szCs w:val="24"/>
      <w:u w:val="single"/>
    </w:rPr>
  </w:style>
  <w:style w:type="character" w:styleId="Ershivatkozs">
    <w:name w:val="Intense Reference"/>
    <w:basedOn w:val="Bekezdsalapbettpusa"/>
    <w:uiPriority w:val="32"/>
    <w:rsid w:val="00561DF4"/>
    <w:rPr>
      <w:b/>
      <w:sz w:val="24"/>
      <w:u w:val="single"/>
    </w:rPr>
  </w:style>
  <w:style w:type="paragraph" w:customStyle="1" w:styleId="Listaszerbekezds2szint">
    <w:name w:val="Listaszerű bekezdés 2. szint"/>
    <w:basedOn w:val="Listaszerbekezds"/>
    <w:link w:val="Listaszerbekezds2szintChar"/>
    <w:uiPriority w:val="4"/>
    <w:qFormat/>
    <w:rsid w:val="00561DF4"/>
    <w:pPr>
      <w:numPr>
        <w:numId w:val="8"/>
      </w:numPr>
    </w:pPr>
  </w:style>
  <w:style w:type="paragraph" w:customStyle="1" w:styleId="Listaszerbekezds3szint">
    <w:name w:val="Listaszerű bekezdés 3. szint"/>
    <w:basedOn w:val="Listaszerbekezds"/>
    <w:link w:val="Listaszerbekezds3szintChar"/>
    <w:uiPriority w:val="4"/>
    <w:qFormat/>
    <w:rsid w:val="00561DF4"/>
    <w:pPr>
      <w:numPr>
        <w:ilvl w:val="2"/>
        <w:numId w:val="10"/>
      </w:numPr>
    </w:pPr>
  </w:style>
  <w:style w:type="character" w:customStyle="1" w:styleId="Listaszerbekezds2szintChar">
    <w:name w:val="Listaszerű bekezdés 2. szint Char"/>
    <w:basedOn w:val="ListaszerbekezdsChar"/>
    <w:link w:val="Listaszerbekezds2szint"/>
    <w:uiPriority w:val="4"/>
    <w:rsid w:val="00561DF4"/>
  </w:style>
  <w:style w:type="character" w:customStyle="1" w:styleId="Listaszerbekezds3szintChar">
    <w:name w:val="Listaszerű bekezdés 3. szint Char"/>
    <w:basedOn w:val="ListaszerbekezdsChar"/>
    <w:link w:val="Listaszerbekezds3szint"/>
    <w:uiPriority w:val="4"/>
    <w:rsid w:val="00561DF4"/>
  </w:style>
  <w:style w:type="paragraph" w:styleId="Alcm">
    <w:name w:val="Subtitle"/>
    <w:basedOn w:val="Norml"/>
    <w:next w:val="Norml"/>
    <w:link w:val="AlcmChar"/>
    <w:uiPriority w:val="11"/>
    <w:rsid w:val="00561DF4"/>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561DF4"/>
    <w:rPr>
      <w:rFonts w:eastAsiaTheme="majorEastAsia" w:cstheme="majorBidi"/>
    </w:rPr>
  </w:style>
  <w:style w:type="paragraph" w:customStyle="1" w:styleId="Listabetvel">
    <w:name w:val="Lista betűvel"/>
    <w:basedOn w:val="Listaszerbekezds"/>
    <w:link w:val="ListabetvelChar"/>
    <w:uiPriority w:val="4"/>
    <w:qFormat/>
    <w:rsid w:val="00561DF4"/>
    <w:pPr>
      <w:numPr>
        <w:numId w:val="7"/>
      </w:numPr>
    </w:pPr>
  </w:style>
  <w:style w:type="character" w:customStyle="1" w:styleId="ListabetvelChar">
    <w:name w:val="Lista betűvel Char"/>
    <w:basedOn w:val="ListaszerbekezdsChar"/>
    <w:link w:val="Listabetvel"/>
    <w:uiPriority w:val="4"/>
    <w:rsid w:val="00561DF4"/>
  </w:style>
  <w:style w:type="paragraph" w:customStyle="1" w:styleId="Erskiemels1">
    <w:name w:val="Erős kiemelés1"/>
    <w:basedOn w:val="Norml"/>
    <w:link w:val="ErskiemelsChar"/>
    <w:uiPriority w:val="5"/>
    <w:qFormat/>
    <w:rsid w:val="00561DF4"/>
    <w:rPr>
      <w:b/>
      <w:i/>
    </w:rPr>
  </w:style>
  <w:style w:type="character" w:customStyle="1" w:styleId="ErskiemelsChar">
    <w:name w:val="Erős kiemelés Char"/>
    <w:basedOn w:val="Bekezdsalapbettpusa"/>
    <w:link w:val="Erskiemels1"/>
    <w:uiPriority w:val="5"/>
    <w:rsid w:val="00561DF4"/>
    <w:rPr>
      <w:b/>
      <w:i/>
    </w:rPr>
  </w:style>
  <w:style w:type="paragraph" w:customStyle="1" w:styleId="Bold">
    <w:name w:val="Bold"/>
    <w:basedOn w:val="Norml"/>
    <w:link w:val="BoldChar"/>
    <w:uiPriority w:val="6"/>
    <w:qFormat/>
    <w:rsid w:val="00561DF4"/>
    <w:rPr>
      <w:b/>
    </w:rPr>
  </w:style>
  <w:style w:type="character" w:customStyle="1" w:styleId="BoldChar">
    <w:name w:val="Bold Char"/>
    <w:basedOn w:val="Bekezdsalapbettpusa"/>
    <w:link w:val="Bold"/>
    <w:uiPriority w:val="6"/>
    <w:rsid w:val="00561DF4"/>
    <w:rPr>
      <w:b/>
    </w:rPr>
  </w:style>
  <w:style w:type="character" w:styleId="Mrltotthiperhivatkozs">
    <w:name w:val="FollowedHyperlink"/>
    <w:basedOn w:val="Bekezdsalapbettpusa"/>
    <w:uiPriority w:val="99"/>
    <w:semiHidden/>
    <w:unhideWhenUsed/>
    <w:rsid w:val="00561DF4"/>
    <w:rPr>
      <w:color w:val="954F72" w:themeColor="followedHyperlink"/>
      <w:u w:val="single"/>
    </w:rPr>
  </w:style>
  <w:style w:type="paragraph" w:styleId="Tartalomjegyzkcmsora">
    <w:name w:val="TOC Heading"/>
    <w:basedOn w:val="Cmsor1"/>
    <w:next w:val="Norml"/>
    <w:uiPriority w:val="39"/>
    <w:unhideWhenUsed/>
    <w:qFormat/>
    <w:rsid w:val="00561DF4"/>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561DF4"/>
    <w:pPr>
      <w:spacing w:after="100"/>
      <w:ind w:left="220"/>
      <w:jc w:val="left"/>
    </w:pPr>
    <w:rPr>
      <w:rFonts w:eastAsiaTheme="minorEastAsia"/>
    </w:rPr>
  </w:style>
  <w:style w:type="paragraph" w:styleId="TJ1">
    <w:name w:val="toc 1"/>
    <w:basedOn w:val="Norml"/>
    <w:next w:val="Norml"/>
    <w:autoRedefine/>
    <w:uiPriority w:val="39"/>
    <w:unhideWhenUsed/>
    <w:qFormat/>
    <w:locked/>
    <w:rsid w:val="00561DF4"/>
    <w:pPr>
      <w:spacing w:after="100"/>
      <w:jc w:val="left"/>
    </w:pPr>
    <w:rPr>
      <w:rFonts w:eastAsiaTheme="minorEastAsia"/>
    </w:rPr>
  </w:style>
  <w:style w:type="paragraph" w:styleId="TJ3">
    <w:name w:val="toc 3"/>
    <w:basedOn w:val="Norml"/>
    <w:next w:val="Norml"/>
    <w:uiPriority w:val="39"/>
    <w:unhideWhenUsed/>
    <w:qFormat/>
    <w:locked/>
    <w:rsid w:val="00561DF4"/>
    <w:pPr>
      <w:spacing w:after="100"/>
      <w:ind w:left="400"/>
    </w:pPr>
  </w:style>
  <w:style w:type="paragraph" w:customStyle="1" w:styleId="StyleTOC2Left015">
    <w:name w:val="Style TOC 2 + Left:  0.15&quot;"/>
    <w:basedOn w:val="TJ2"/>
    <w:rsid w:val="00561DF4"/>
    <w:pPr>
      <w:ind w:left="216"/>
    </w:pPr>
    <w:rPr>
      <w:rFonts w:eastAsia="Times New Roman" w:cs="Times New Roman"/>
    </w:rPr>
  </w:style>
  <w:style w:type="paragraph" w:customStyle="1" w:styleId="StyleTOC3Left031">
    <w:name w:val="Style TOC 3 + Left:  0.31&quot;"/>
    <w:basedOn w:val="TJ3"/>
    <w:rsid w:val="00561DF4"/>
    <w:pPr>
      <w:ind w:left="446"/>
    </w:pPr>
    <w:rPr>
      <w:rFonts w:eastAsia="Times New Roman" w:cs="Times New Roman"/>
    </w:rPr>
  </w:style>
  <w:style w:type="numbering" w:customStyle="1" w:styleId="Hierarchikuslista">
    <w:name w:val="Hierarchikus lista"/>
    <w:uiPriority w:val="99"/>
    <w:rsid w:val="00561DF4"/>
    <w:pPr>
      <w:numPr>
        <w:numId w:val="2"/>
      </w:numPr>
    </w:pPr>
  </w:style>
  <w:style w:type="paragraph" w:customStyle="1" w:styleId="HierarchikusLista0">
    <w:name w:val="Hierarchikus Lista"/>
    <w:basedOn w:val="Listaszerbekezds"/>
    <w:link w:val="HierarchikusListaChar"/>
    <w:qFormat/>
    <w:rsid w:val="00561DF4"/>
    <w:pPr>
      <w:numPr>
        <w:numId w:val="0"/>
      </w:numPr>
    </w:pPr>
  </w:style>
  <w:style w:type="character" w:customStyle="1" w:styleId="HierarchikusListaChar">
    <w:name w:val="Hierarchikus Lista Char"/>
    <w:basedOn w:val="ListaszerbekezdsChar"/>
    <w:link w:val="HierarchikusLista0"/>
    <w:rsid w:val="00561DF4"/>
  </w:style>
  <w:style w:type="character" w:styleId="Kiemels2">
    <w:name w:val="Strong"/>
    <w:basedOn w:val="Bekezdsalapbettpusa"/>
    <w:uiPriority w:val="22"/>
    <w:rsid w:val="00561DF4"/>
    <w:rPr>
      <w:b/>
      <w:bCs/>
    </w:rPr>
  </w:style>
  <w:style w:type="character" w:styleId="Kiemels">
    <w:name w:val="Emphasis"/>
    <w:basedOn w:val="Bekezdsalapbettpusa"/>
    <w:uiPriority w:val="6"/>
    <w:qFormat/>
    <w:rsid w:val="00561DF4"/>
    <w:rPr>
      <w:i/>
      <w:iCs/>
    </w:rPr>
  </w:style>
  <w:style w:type="paragraph" w:styleId="Nincstrkz">
    <w:name w:val="No Spacing"/>
    <w:basedOn w:val="Norml"/>
    <w:uiPriority w:val="1"/>
    <w:rsid w:val="00561DF4"/>
    <w:rPr>
      <w:szCs w:val="32"/>
    </w:rPr>
  </w:style>
  <w:style w:type="paragraph" w:styleId="Idzet">
    <w:name w:val="Quote"/>
    <w:basedOn w:val="Norml"/>
    <w:next w:val="Norml"/>
    <w:link w:val="IdzetChar"/>
    <w:uiPriority w:val="29"/>
    <w:rsid w:val="00561DF4"/>
    <w:rPr>
      <w:i/>
    </w:rPr>
  </w:style>
  <w:style w:type="character" w:customStyle="1" w:styleId="IdzetChar">
    <w:name w:val="Idézet Char"/>
    <w:basedOn w:val="Bekezdsalapbettpusa"/>
    <w:link w:val="Idzet"/>
    <w:uiPriority w:val="29"/>
    <w:rsid w:val="00561DF4"/>
    <w:rPr>
      <w:i/>
    </w:rPr>
  </w:style>
  <w:style w:type="paragraph" w:styleId="Kiemeltidzet">
    <w:name w:val="Intense Quote"/>
    <w:basedOn w:val="Norml"/>
    <w:next w:val="Norml"/>
    <w:link w:val="KiemeltidzetChar"/>
    <w:uiPriority w:val="30"/>
    <w:rsid w:val="00561DF4"/>
    <w:pPr>
      <w:ind w:left="720" w:right="720"/>
    </w:pPr>
    <w:rPr>
      <w:b/>
      <w:i/>
    </w:rPr>
  </w:style>
  <w:style w:type="character" w:customStyle="1" w:styleId="KiemeltidzetChar">
    <w:name w:val="Kiemelt idézet Char"/>
    <w:basedOn w:val="Bekezdsalapbettpusa"/>
    <w:link w:val="Kiemeltidzet"/>
    <w:uiPriority w:val="30"/>
    <w:rsid w:val="00561DF4"/>
    <w:rPr>
      <w:b/>
      <w:i/>
    </w:rPr>
  </w:style>
  <w:style w:type="character" w:styleId="Erskiemels">
    <w:name w:val="Intense Emphasis"/>
    <w:basedOn w:val="Bekezdsalapbettpusa"/>
    <w:uiPriority w:val="21"/>
    <w:rsid w:val="00561DF4"/>
    <w:rPr>
      <w:b/>
      <w:i/>
      <w:sz w:val="24"/>
      <w:szCs w:val="24"/>
      <w:u w:val="single"/>
    </w:rPr>
  </w:style>
  <w:style w:type="character" w:styleId="Knyvcme">
    <w:name w:val="Book Title"/>
    <w:basedOn w:val="Bekezdsalapbettpusa"/>
    <w:uiPriority w:val="33"/>
    <w:rsid w:val="00561DF4"/>
    <w:rPr>
      <w:rFonts w:ascii="Calibri" w:eastAsiaTheme="majorEastAsia" w:hAnsi="Calibri"/>
      <w:b/>
      <w:i/>
      <w:sz w:val="24"/>
      <w:szCs w:val="24"/>
    </w:rPr>
  </w:style>
  <w:style w:type="paragraph" w:customStyle="1" w:styleId="Szvegdobozstlus">
    <w:name w:val="Szövegdoboz stílus"/>
    <w:basedOn w:val="HierarchikusLista0"/>
    <w:qFormat/>
    <w:rsid w:val="00561DF4"/>
    <w:rPr>
      <w:b/>
      <w:i/>
      <w:color w:val="009EE0"/>
    </w:rPr>
  </w:style>
  <w:style w:type="table" w:customStyle="1" w:styleId="Rcsos">
    <w:name w:val="Rácsos"/>
    <w:basedOn w:val="Normltblzat"/>
    <w:uiPriority w:val="99"/>
    <w:rsid w:val="00561DF4"/>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561D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561DF4"/>
    <w:pPr>
      <w:keepNext/>
      <w:spacing w:after="40"/>
      <w:jc w:val="center"/>
    </w:pPr>
    <w:rPr>
      <w:b/>
      <w:bCs/>
      <w:color w:val="808080"/>
      <w:szCs w:val="18"/>
    </w:rPr>
  </w:style>
  <w:style w:type="paragraph" w:customStyle="1" w:styleId="ENCaption2Col">
    <w:name w:val="EN_Caption_2Col"/>
    <w:basedOn w:val="Norml"/>
    <w:next w:val="Norml"/>
    <w:uiPriority w:val="1"/>
    <w:qFormat/>
    <w:rsid w:val="00561DF4"/>
    <w:pPr>
      <w:keepNext/>
      <w:spacing w:after="40"/>
      <w:jc w:val="left"/>
    </w:pPr>
    <w:rPr>
      <w:b/>
      <w:bCs/>
      <w:color w:val="808080"/>
      <w:szCs w:val="18"/>
    </w:rPr>
  </w:style>
  <w:style w:type="paragraph" w:customStyle="1" w:styleId="ENCaptionBox">
    <w:name w:val="EN_Caption_Box"/>
    <w:basedOn w:val="Norml"/>
    <w:next w:val="Norml"/>
    <w:uiPriority w:val="1"/>
    <w:qFormat/>
    <w:rsid w:val="00561D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561DF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561DF4"/>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561DF4"/>
    <w:rPr>
      <w:rFonts w:eastAsiaTheme="minorEastAsia"/>
      <w:color w:val="808080"/>
      <w:sz w:val="18"/>
    </w:rPr>
  </w:style>
  <w:style w:type="paragraph" w:customStyle="1" w:styleId="ENNormal">
    <w:name w:val="EN_Normal"/>
    <w:basedOn w:val="Norml"/>
    <w:uiPriority w:val="1"/>
    <w:qFormat/>
    <w:rsid w:val="00561DF4"/>
  </w:style>
  <w:style w:type="paragraph" w:customStyle="1" w:styleId="ENNormalBox">
    <w:name w:val="EN_Normal_Box"/>
    <w:basedOn w:val="Norml"/>
    <w:uiPriority w:val="1"/>
    <w:qFormat/>
    <w:rsid w:val="00561DF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561DF4"/>
    <w:pPr>
      <w:keepLines/>
      <w:jc w:val="center"/>
    </w:pPr>
    <w:rPr>
      <w:color w:val="808080"/>
      <w:sz w:val="18"/>
    </w:rPr>
  </w:style>
  <w:style w:type="paragraph" w:customStyle="1" w:styleId="ENNote2Col">
    <w:name w:val="EN_Note_2Col"/>
    <w:basedOn w:val="Norml"/>
    <w:next w:val="ENNormal"/>
    <w:uiPriority w:val="1"/>
    <w:qFormat/>
    <w:rsid w:val="00561DF4"/>
    <w:pPr>
      <w:keepLines/>
    </w:pPr>
    <w:rPr>
      <w:color w:val="808080"/>
      <w:sz w:val="18"/>
    </w:rPr>
  </w:style>
  <w:style w:type="paragraph" w:customStyle="1" w:styleId="ENNoteBox">
    <w:name w:val="EN_Note_Box"/>
    <w:basedOn w:val="Norml"/>
    <w:next w:val="ENNormalBox"/>
    <w:uiPriority w:val="1"/>
    <w:qFormat/>
    <w:rsid w:val="00561DF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561DF4"/>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561DF4"/>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561D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61DF4"/>
    <w:pPr>
      <w:keepNext/>
      <w:spacing w:after="40"/>
      <w:jc w:val="center"/>
    </w:pPr>
    <w:rPr>
      <w:sz w:val="20"/>
    </w:rPr>
  </w:style>
  <w:style w:type="paragraph" w:customStyle="1" w:styleId="HUCaption2Col">
    <w:name w:val="HU_Caption_2Col"/>
    <w:basedOn w:val="Kpalrs"/>
    <w:next w:val="Norml"/>
    <w:uiPriority w:val="1"/>
    <w:qFormat/>
    <w:rsid w:val="00561DF4"/>
    <w:pPr>
      <w:keepNext/>
      <w:spacing w:after="40"/>
    </w:pPr>
    <w:rPr>
      <w:sz w:val="20"/>
    </w:rPr>
  </w:style>
  <w:style w:type="paragraph" w:customStyle="1" w:styleId="HUCaptionBox">
    <w:name w:val="HU_Caption_Box"/>
    <w:basedOn w:val="Kpalrs"/>
    <w:next w:val="Norml"/>
    <w:uiPriority w:val="1"/>
    <w:qFormat/>
    <w:rsid w:val="00561DF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61DF4"/>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61DF4"/>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61DF4"/>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561DF4"/>
    <w:rPr>
      <w:caps/>
      <w:color w:val="0C2148" w:themeColor="text2"/>
    </w:rPr>
  </w:style>
  <w:style w:type="paragraph" w:customStyle="1" w:styleId="HUFootnote">
    <w:name w:val="HU_Footnote"/>
    <w:basedOn w:val="Lbjegyzetszveg"/>
    <w:uiPriority w:val="1"/>
    <w:qFormat/>
    <w:rsid w:val="00561DF4"/>
    <w:rPr>
      <w:color w:val="808080"/>
      <w:sz w:val="18"/>
    </w:rPr>
  </w:style>
  <w:style w:type="paragraph" w:customStyle="1" w:styleId="HUNormalBox">
    <w:name w:val="HU_Normal_Box"/>
    <w:basedOn w:val="Norml"/>
    <w:uiPriority w:val="1"/>
    <w:qFormat/>
    <w:rsid w:val="00561DF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561DF4"/>
    <w:pPr>
      <w:keepLines/>
      <w:jc w:val="center"/>
    </w:pPr>
    <w:rPr>
      <w:color w:val="808080"/>
      <w:sz w:val="18"/>
    </w:rPr>
  </w:style>
  <w:style w:type="paragraph" w:customStyle="1" w:styleId="HUNote2Col">
    <w:name w:val="HU_Note_2Col"/>
    <w:basedOn w:val="Norml"/>
    <w:next w:val="Norml"/>
    <w:uiPriority w:val="1"/>
    <w:qFormat/>
    <w:rsid w:val="00561DF4"/>
    <w:pPr>
      <w:keepLines/>
    </w:pPr>
    <w:rPr>
      <w:color w:val="808080"/>
      <w:sz w:val="18"/>
    </w:rPr>
  </w:style>
  <w:style w:type="paragraph" w:customStyle="1" w:styleId="HUNoteBox">
    <w:name w:val="HU_Note_Box"/>
    <w:basedOn w:val="Norml"/>
    <w:next w:val="HUNormalBox"/>
    <w:link w:val="HUNoteBoxChar"/>
    <w:uiPriority w:val="1"/>
    <w:qFormat/>
    <w:rsid w:val="00561DF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561DF4"/>
    <w:rPr>
      <w:color w:val="808080"/>
      <w:sz w:val="18"/>
      <w:shd w:val="clear" w:color="auto" w:fill="C6EEFF"/>
    </w:rPr>
  </w:style>
  <w:style w:type="paragraph" w:customStyle="1" w:styleId="HUSectionTitle">
    <w:name w:val="HU_Section_Title"/>
    <w:basedOn w:val="Cmsor2"/>
    <w:next w:val="Norml"/>
    <w:link w:val="HUSectionTitleChar"/>
    <w:uiPriority w:val="1"/>
    <w:rsid w:val="00561DF4"/>
    <w:pPr>
      <w:keepNext/>
    </w:pPr>
  </w:style>
  <w:style w:type="character" w:customStyle="1" w:styleId="HUSectionTitleChar">
    <w:name w:val="HU_Section_Title Char"/>
    <w:basedOn w:val="Cmsor2Char"/>
    <w:link w:val="HUSectionTitle"/>
    <w:uiPriority w:val="1"/>
    <w:rsid w:val="00561DF4"/>
    <w:rPr>
      <w:b/>
      <w:color w:val="0C2148" w:themeColor="text2"/>
      <w:sz w:val="24"/>
      <w:szCs w:val="38"/>
    </w:rPr>
  </w:style>
  <w:style w:type="paragraph" w:customStyle="1" w:styleId="HUSubsectionTitle">
    <w:name w:val="HU_Subsection_Title"/>
    <w:basedOn w:val="Cmsor3"/>
    <w:next w:val="Norml"/>
    <w:link w:val="HUSubsectionTitleChar"/>
    <w:uiPriority w:val="1"/>
    <w:rsid w:val="00561DF4"/>
    <w:pPr>
      <w:keepNext/>
      <w:ind w:left="595" w:hanging="595"/>
    </w:pPr>
  </w:style>
  <w:style w:type="character" w:customStyle="1" w:styleId="HUSubsectionTitleChar">
    <w:name w:val="HU_Subsection_Title Char"/>
    <w:basedOn w:val="Cmsor3Char"/>
    <w:link w:val="HUSubsectionTitle"/>
    <w:uiPriority w:val="1"/>
    <w:rsid w:val="00561DF4"/>
    <w:rPr>
      <w:bCs/>
      <w:color w:val="0C2148" w:themeColor="text2"/>
      <w:szCs w:val="34"/>
    </w:rPr>
  </w:style>
  <w:style w:type="paragraph" w:customStyle="1" w:styleId="Heading1Kiadvny">
    <w:name w:val="Heading 1 Kiadvány"/>
    <w:basedOn w:val="Cmsor1"/>
    <w:qFormat/>
    <w:rsid w:val="00561DF4"/>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F40655"/>
    <w:rPr>
      <w:b/>
      <w:i/>
    </w:rPr>
  </w:style>
  <w:style w:type="paragraph" w:customStyle="1" w:styleId="Erskiemels5">
    <w:name w:val="Erős kiemelés5"/>
    <w:basedOn w:val="Norml"/>
    <w:uiPriority w:val="5"/>
    <w:qFormat/>
    <w:rsid w:val="00590CB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3174</Words>
  <Characters>33595</Characters>
  <Application>Microsoft Office Word</Application>
  <DocSecurity>0</DocSecurity>
  <Lines>279</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10</cp:revision>
  <cp:lastPrinted>1900-12-31T23:00:00Z</cp:lastPrinted>
  <dcterms:created xsi:type="dcterms:W3CDTF">2024-07-19T13:35:00Z</dcterms:created>
  <dcterms:modified xsi:type="dcterms:W3CDTF">2024-12-04T11:12:00Z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