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00B85" w14:textId="410A80A1" w:rsidR="00860EBA" w:rsidRPr="000860FE" w:rsidRDefault="00180A96" w:rsidP="00707EFB">
      <w:pPr>
        <w:spacing w:after="0" w:line="240" w:lineRule="auto"/>
        <w:rPr>
          <w:rFonts w:ascii="Arial" w:hAnsi="Arial" w:cs="Arial"/>
          <w:bCs/>
          <w:sz w:val="20"/>
          <w:szCs w:val="20"/>
        </w:rPr>
      </w:pPr>
      <w:r>
        <w:rPr>
          <w:rFonts w:ascii="Arial" w:hAnsi="Arial" w:cs="Arial"/>
          <w:bCs/>
          <w:sz w:val="20"/>
          <w:szCs w:val="20"/>
        </w:rPr>
        <w:t>11</w:t>
      </w:r>
      <w:r w:rsidR="00860EBA" w:rsidRPr="000860FE">
        <w:rPr>
          <w:rFonts w:ascii="Arial" w:hAnsi="Arial" w:cs="Arial"/>
          <w:bCs/>
          <w:sz w:val="20"/>
          <w:szCs w:val="20"/>
        </w:rPr>
        <w:t xml:space="preserve">. melléklet </w:t>
      </w:r>
      <w:r w:rsidR="00E2122B">
        <w:rPr>
          <w:rFonts w:ascii="Arial" w:hAnsi="Arial" w:cs="Arial"/>
          <w:bCs/>
          <w:sz w:val="20"/>
          <w:szCs w:val="20"/>
        </w:rPr>
        <w:t>a</w:t>
      </w:r>
      <w:ins w:id="0" w:author="MNB" w:date="2024-12-04T12:03:00Z">
        <w:r w:rsidR="00950599">
          <w:rPr>
            <w:rFonts w:ascii="Arial" w:hAnsi="Arial" w:cs="Arial"/>
            <w:bCs/>
            <w:sz w:val="20"/>
            <w:szCs w:val="20"/>
          </w:rPr>
          <w:t>z 55</w:t>
        </w:r>
      </w:ins>
      <w:del w:id="1" w:author="MNB" w:date="2024-12-04T12:03:00Z">
        <w:r w:rsidR="0019419B" w:rsidDel="00950599">
          <w:rPr>
            <w:rFonts w:ascii="Arial" w:hAnsi="Arial" w:cs="Arial"/>
            <w:bCs/>
            <w:sz w:val="20"/>
            <w:szCs w:val="20"/>
          </w:rPr>
          <w:delText xml:space="preserve"> …</w:delText>
        </w:r>
      </w:del>
      <w:r w:rsidR="004E4FA7">
        <w:rPr>
          <w:rFonts w:ascii="Arial" w:hAnsi="Arial" w:cs="Arial"/>
          <w:bCs/>
          <w:sz w:val="20"/>
          <w:szCs w:val="20"/>
        </w:rPr>
        <w:t>/202</w:t>
      </w:r>
      <w:r w:rsidR="0019419B">
        <w:rPr>
          <w:rFonts w:ascii="Arial" w:hAnsi="Arial" w:cs="Arial"/>
          <w:bCs/>
          <w:sz w:val="20"/>
          <w:szCs w:val="20"/>
        </w:rPr>
        <w:t>4</w:t>
      </w:r>
      <w:r w:rsidR="004E4FA7">
        <w:rPr>
          <w:rFonts w:ascii="Arial" w:hAnsi="Arial" w:cs="Arial"/>
          <w:bCs/>
          <w:sz w:val="20"/>
          <w:szCs w:val="20"/>
        </w:rPr>
        <w:t>. (</w:t>
      </w:r>
      <w:ins w:id="2" w:author="MNB" w:date="2024-12-04T12:03:00Z">
        <w:r w:rsidR="00950599">
          <w:rPr>
            <w:rFonts w:ascii="Arial" w:hAnsi="Arial" w:cs="Arial"/>
            <w:bCs/>
            <w:sz w:val="20"/>
            <w:szCs w:val="20"/>
          </w:rPr>
          <w:t>XII. 3.</w:t>
        </w:r>
      </w:ins>
      <w:del w:id="3" w:author="MNB" w:date="2024-12-04T12:03:00Z">
        <w:r w:rsidR="0019419B" w:rsidDel="00950599">
          <w:rPr>
            <w:rFonts w:ascii="Arial" w:hAnsi="Arial" w:cs="Arial"/>
            <w:bCs/>
            <w:sz w:val="20"/>
            <w:szCs w:val="20"/>
          </w:rPr>
          <w:delText xml:space="preserve">… </w:delText>
        </w:r>
        <w:r w:rsidR="009048D6" w:rsidDel="00950599">
          <w:rPr>
            <w:rFonts w:ascii="Arial" w:hAnsi="Arial" w:cs="Arial"/>
            <w:bCs/>
            <w:sz w:val="20"/>
            <w:szCs w:val="20"/>
          </w:rPr>
          <w:delText>…</w:delText>
        </w:r>
      </w:del>
      <w:r w:rsidR="00A30B94">
        <w:rPr>
          <w:rFonts w:ascii="Arial" w:hAnsi="Arial" w:cs="Arial"/>
          <w:bCs/>
          <w:sz w:val="20"/>
          <w:szCs w:val="20"/>
        </w:rPr>
        <w:t xml:space="preserve">) </w:t>
      </w:r>
      <w:r w:rsidR="00DD3A39" w:rsidRPr="00DD3A39">
        <w:rPr>
          <w:rFonts w:ascii="Arial" w:hAnsi="Arial" w:cs="Arial"/>
          <w:bCs/>
          <w:sz w:val="20"/>
          <w:szCs w:val="20"/>
        </w:rPr>
        <w:t>MNB rendelethez</w:t>
      </w:r>
    </w:p>
    <w:p w14:paraId="69D699AC" w14:textId="77777777" w:rsidR="000E40AF" w:rsidRPr="00402C84" w:rsidRDefault="000E40AF" w:rsidP="00707EFB">
      <w:pPr>
        <w:spacing w:after="0" w:line="240" w:lineRule="auto"/>
        <w:jc w:val="center"/>
        <w:rPr>
          <w:rFonts w:ascii="Arial" w:hAnsi="Arial" w:cs="Arial"/>
          <w:bCs/>
          <w:sz w:val="20"/>
          <w:szCs w:val="20"/>
        </w:rPr>
      </w:pPr>
    </w:p>
    <w:p w14:paraId="68D249B4" w14:textId="77777777" w:rsidR="000E40AF" w:rsidRPr="00402C84" w:rsidRDefault="000E40AF" w:rsidP="00707EFB">
      <w:pPr>
        <w:spacing w:after="0" w:line="240" w:lineRule="auto"/>
        <w:jc w:val="center"/>
        <w:rPr>
          <w:rFonts w:ascii="Arial" w:hAnsi="Arial" w:cs="Arial"/>
          <w:bCs/>
          <w:sz w:val="20"/>
          <w:szCs w:val="20"/>
        </w:rPr>
      </w:pPr>
    </w:p>
    <w:p w14:paraId="66625FA5" w14:textId="77777777" w:rsidR="005D0EDF" w:rsidRPr="00402C84" w:rsidRDefault="005D0EDF" w:rsidP="00707EFB">
      <w:pPr>
        <w:spacing w:after="0" w:line="240" w:lineRule="auto"/>
        <w:jc w:val="center"/>
        <w:rPr>
          <w:rFonts w:ascii="Arial" w:hAnsi="Arial" w:cs="Arial"/>
          <w:bCs/>
          <w:sz w:val="20"/>
          <w:szCs w:val="20"/>
        </w:rPr>
      </w:pPr>
    </w:p>
    <w:p w14:paraId="66FC344D" w14:textId="77777777" w:rsidR="0030184D" w:rsidRPr="00E46092" w:rsidRDefault="00E46092" w:rsidP="00707EFB">
      <w:pPr>
        <w:pStyle w:val="Jegyzetszveg"/>
        <w:spacing w:line="240" w:lineRule="auto"/>
        <w:jc w:val="center"/>
        <w:rPr>
          <w:rFonts w:ascii="Arial" w:hAnsi="Arial" w:cs="Arial"/>
          <w:b/>
        </w:rPr>
      </w:pPr>
      <w:r w:rsidRPr="00E46092">
        <w:rPr>
          <w:rFonts w:ascii="Arial" w:hAnsi="Arial" w:cs="Arial"/>
          <w:b/>
        </w:rPr>
        <w:t xml:space="preserve">A </w:t>
      </w:r>
      <w:r w:rsidR="00D75500">
        <w:rPr>
          <w:rFonts w:ascii="Arial" w:hAnsi="Arial" w:cs="Arial"/>
          <w:b/>
        </w:rPr>
        <w:t xml:space="preserve">hitelintézet, a pénzügyi vállalkozás és az ezen típusú </w:t>
      </w:r>
      <w:r w:rsidR="00D37EB5">
        <w:rPr>
          <w:rFonts w:ascii="Arial" w:hAnsi="Arial" w:cs="Arial"/>
          <w:b/>
        </w:rPr>
        <w:t>EGT-</w:t>
      </w:r>
      <w:r w:rsidR="00D75500">
        <w:rPr>
          <w:rFonts w:ascii="Arial" w:hAnsi="Arial" w:cs="Arial"/>
          <w:b/>
        </w:rPr>
        <w:t>fióktelepek által forgalmazott egyes termékekre vonatkozó felügyeleti jelentések kitöltésére vonatkozó részletes előírások</w:t>
      </w:r>
    </w:p>
    <w:p w14:paraId="746F555F" w14:textId="77777777" w:rsidR="00860EBA" w:rsidRPr="00402C84" w:rsidRDefault="00D75500" w:rsidP="00707EFB">
      <w:pPr>
        <w:pStyle w:val="Cmsor1"/>
        <w:spacing w:line="240" w:lineRule="auto"/>
        <w:rPr>
          <w:rFonts w:ascii="Arial" w:hAnsi="Arial" w:cs="Arial"/>
          <w:sz w:val="20"/>
          <w:szCs w:val="20"/>
        </w:rPr>
      </w:pPr>
      <w:bookmarkStart w:id="4" w:name="_Toc288211434"/>
      <w:r>
        <w:rPr>
          <w:rFonts w:ascii="Arial" w:hAnsi="Arial" w:cs="Arial"/>
          <w:sz w:val="20"/>
          <w:szCs w:val="20"/>
        </w:rPr>
        <w:t>I.</w:t>
      </w:r>
    </w:p>
    <w:p w14:paraId="6E2B10D3" w14:textId="77777777" w:rsidR="00860EBA" w:rsidRPr="00402C84" w:rsidRDefault="00860EBA" w:rsidP="00707EFB">
      <w:pPr>
        <w:pStyle w:val="Cmsor1"/>
        <w:spacing w:line="240" w:lineRule="auto"/>
        <w:rPr>
          <w:rFonts w:ascii="Arial" w:hAnsi="Arial" w:cs="Arial"/>
          <w:sz w:val="20"/>
          <w:szCs w:val="20"/>
        </w:rPr>
      </w:pPr>
      <w:bookmarkStart w:id="5" w:name="_Toc302733931"/>
      <w:bookmarkStart w:id="6" w:name="_Toc306870611"/>
      <w:r w:rsidRPr="00402C84">
        <w:rPr>
          <w:rFonts w:ascii="Arial" w:hAnsi="Arial" w:cs="Arial"/>
          <w:sz w:val="20"/>
          <w:szCs w:val="20"/>
        </w:rPr>
        <w:t>Á</w:t>
      </w:r>
      <w:r w:rsidR="00D75500">
        <w:rPr>
          <w:rFonts w:ascii="Arial" w:hAnsi="Arial" w:cs="Arial"/>
          <w:sz w:val="20"/>
          <w:szCs w:val="20"/>
        </w:rPr>
        <w:t>ltalános szabályok</w:t>
      </w:r>
      <w:bookmarkEnd w:id="5"/>
      <w:bookmarkEnd w:id="6"/>
    </w:p>
    <w:p w14:paraId="05315D7A" w14:textId="77777777" w:rsidR="00860EBA" w:rsidRDefault="00860EBA" w:rsidP="00707EFB">
      <w:pPr>
        <w:spacing w:line="240" w:lineRule="auto"/>
        <w:rPr>
          <w:rFonts w:ascii="Arial" w:hAnsi="Arial" w:cs="Arial"/>
          <w:b/>
          <w:sz w:val="20"/>
          <w:szCs w:val="20"/>
        </w:rPr>
      </w:pPr>
    </w:p>
    <w:p w14:paraId="51DBB74F" w14:textId="77777777" w:rsidR="00987BA2" w:rsidRDefault="00480601" w:rsidP="00C95DA4">
      <w:pPr>
        <w:spacing w:line="240" w:lineRule="auto"/>
        <w:rPr>
          <w:rFonts w:ascii="Arial" w:hAnsi="Arial" w:cs="Arial"/>
          <w:b/>
          <w:sz w:val="20"/>
          <w:szCs w:val="20"/>
        </w:rPr>
      </w:pPr>
      <w:r>
        <w:rPr>
          <w:rFonts w:ascii="Arial" w:hAnsi="Arial" w:cs="Arial"/>
          <w:b/>
          <w:sz w:val="20"/>
          <w:szCs w:val="20"/>
        </w:rPr>
        <w:t xml:space="preserve">1. </w:t>
      </w:r>
      <w:r w:rsidR="00987BA2">
        <w:rPr>
          <w:rFonts w:ascii="Arial" w:hAnsi="Arial" w:cs="Arial"/>
          <w:b/>
          <w:sz w:val="20"/>
          <w:szCs w:val="20"/>
        </w:rPr>
        <w:t>Kapcsolódó jogszabályok, fogalmak, rövidítések</w:t>
      </w:r>
    </w:p>
    <w:p w14:paraId="75142F0F" w14:textId="77777777" w:rsidR="00332BC4" w:rsidRPr="00332BC4" w:rsidRDefault="00332BC4" w:rsidP="00332BC4">
      <w:pPr>
        <w:spacing w:line="240" w:lineRule="auto"/>
        <w:jc w:val="both"/>
        <w:rPr>
          <w:rFonts w:ascii="Arial" w:hAnsi="Arial" w:cs="Arial"/>
          <w:bCs/>
          <w:sz w:val="20"/>
          <w:szCs w:val="20"/>
        </w:rPr>
      </w:pPr>
      <w:bookmarkStart w:id="7" w:name="_Toc302733935"/>
      <w:bookmarkStart w:id="8" w:name="_Toc306870615"/>
      <w:r w:rsidRPr="00332BC4">
        <w:rPr>
          <w:rFonts w:ascii="Arial" w:hAnsi="Arial" w:cs="Arial"/>
          <w:bCs/>
          <w:sz w:val="20"/>
          <w:szCs w:val="20"/>
        </w:rPr>
        <w:t>A felügyeleti jelentés teljesítése során alkalmazandó jogszabályok körét az 1. melléklet 1. pontja, a</w:t>
      </w:r>
      <w:r w:rsidR="00570ADB">
        <w:rPr>
          <w:rFonts w:ascii="Arial" w:hAnsi="Arial" w:cs="Arial"/>
          <w:bCs/>
          <w:sz w:val="20"/>
          <w:szCs w:val="20"/>
        </w:rPr>
        <w:t>z</w:t>
      </w:r>
      <w:r w:rsidRPr="00332BC4">
        <w:rPr>
          <w:rFonts w:ascii="Arial" w:hAnsi="Arial" w:cs="Arial"/>
          <w:bCs/>
          <w:sz w:val="20"/>
          <w:szCs w:val="20"/>
        </w:rPr>
        <w:t xml:space="preserve"> </w:t>
      </w:r>
      <w:r w:rsidR="00570ADB">
        <w:rPr>
          <w:rFonts w:ascii="Arial" w:hAnsi="Arial" w:cs="Arial"/>
          <w:bCs/>
          <w:sz w:val="20"/>
          <w:szCs w:val="20"/>
        </w:rPr>
        <w:t>űrlapokon</w:t>
      </w:r>
      <w:r w:rsidRPr="00332BC4">
        <w:rPr>
          <w:rFonts w:ascii="Arial" w:hAnsi="Arial" w:cs="Arial"/>
          <w:bCs/>
          <w:sz w:val="20"/>
          <w:szCs w:val="20"/>
        </w:rPr>
        <w:t xml:space="preserve"> és a kitöltési előírásokban használt fogalmakat az 1. melléklet 2. pontja, a rövidítéseket az 1. melléklet 3. pontja tartalmazza.</w:t>
      </w:r>
    </w:p>
    <w:p w14:paraId="225E38BA" w14:textId="77777777" w:rsidR="003148E7" w:rsidRPr="005C65DC" w:rsidRDefault="00480601" w:rsidP="00C95DA4">
      <w:pPr>
        <w:spacing w:line="240" w:lineRule="auto"/>
        <w:rPr>
          <w:rFonts w:ascii="Arial" w:hAnsi="Arial" w:cs="Arial"/>
          <w:b/>
          <w:sz w:val="20"/>
          <w:szCs w:val="20"/>
        </w:rPr>
      </w:pPr>
      <w:r>
        <w:rPr>
          <w:rFonts w:ascii="Arial" w:hAnsi="Arial" w:cs="Arial"/>
          <w:b/>
          <w:sz w:val="20"/>
          <w:szCs w:val="20"/>
        </w:rPr>
        <w:t xml:space="preserve">2. </w:t>
      </w:r>
      <w:r w:rsidR="00C1160E">
        <w:rPr>
          <w:rFonts w:ascii="Arial" w:hAnsi="Arial" w:cs="Arial"/>
          <w:b/>
          <w:sz w:val="20"/>
          <w:szCs w:val="20"/>
        </w:rPr>
        <w:t>A felügyeleti jelentés</w:t>
      </w:r>
      <w:r w:rsidR="00E46092" w:rsidRPr="005C65DC">
        <w:rPr>
          <w:rFonts w:ascii="Arial" w:hAnsi="Arial" w:cs="Arial"/>
          <w:b/>
          <w:sz w:val="20"/>
          <w:szCs w:val="20"/>
        </w:rPr>
        <w:t xml:space="preserve"> </w:t>
      </w:r>
      <w:r w:rsidR="00F1220B" w:rsidRPr="005C65DC">
        <w:rPr>
          <w:rFonts w:ascii="Arial" w:hAnsi="Arial" w:cs="Arial"/>
          <w:b/>
          <w:sz w:val="20"/>
          <w:szCs w:val="20"/>
        </w:rPr>
        <w:t>formai követelményei</w:t>
      </w:r>
      <w:bookmarkEnd w:id="4"/>
      <w:bookmarkEnd w:id="7"/>
      <w:bookmarkEnd w:id="8"/>
    </w:p>
    <w:p w14:paraId="13B30F2A" w14:textId="77777777" w:rsidR="005C65DC" w:rsidRPr="00707EFB" w:rsidRDefault="00C1160E" w:rsidP="00707EFB">
      <w:pPr>
        <w:spacing w:line="240" w:lineRule="auto"/>
        <w:jc w:val="both"/>
        <w:rPr>
          <w:rFonts w:ascii="Arial" w:hAnsi="Arial" w:cs="Arial"/>
          <w:bCs/>
          <w:sz w:val="20"/>
          <w:szCs w:val="20"/>
        </w:rPr>
      </w:pPr>
      <w:r>
        <w:rPr>
          <w:rFonts w:ascii="Arial" w:hAnsi="Arial" w:cs="Arial"/>
          <w:bCs/>
          <w:sz w:val="20"/>
          <w:szCs w:val="20"/>
        </w:rPr>
        <w:t>A felügyeleti jelentés</w:t>
      </w:r>
      <w:r w:rsidR="005C65DC" w:rsidRPr="00707EFB">
        <w:rPr>
          <w:rFonts w:ascii="Arial" w:hAnsi="Arial" w:cs="Arial"/>
          <w:bCs/>
          <w:sz w:val="20"/>
          <w:szCs w:val="20"/>
        </w:rPr>
        <w:t xml:space="preserve"> formai követelményeit az 1. melléklet 4. pontja határozza meg.</w:t>
      </w:r>
    </w:p>
    <w:p w14:paraId="57597EB2" w14:textId="77777777" w:rsidR="002A3714" w:rsidRPr="005C65DC" w:rsidRDefault="00480601" w:rsidP="00C95DA4">
      <w:pPr>
        <w:spacing w:line="240" w:lineRule="auto"/>
        <w:rPr>
          <w:rFonts w:ascii="Arial" w:hAnsi="Arial" w:cs="Arial"/>
          <w:b/>
          <w:sz w:val="20"/>
          <w:szCs w:val="20"/>
        </w:rPr>
      </w:pPr>
      <w:bookmarkStart w:id="9" w:name="_Toc302733936"/>
      <w:bookmarkStart w:id="10" w:name="_Toc306870616"/>
      <w:r>
        <w:rPr>
          <w:rFonts w:ascii="Arial" w:hAnsi="Arial" w:cs="Arial"/>
          <w:b/>
          <w:sz w:val="20"/>
          <w:szCs w:val="20"/>
        </w:rPr>
        <w:t xml:space="preserve">3. </w:t>
      </w:r>
      <w:r w:rsidR="00A70330" w:rsidRPr="005C65DC">
        <w:rPr>
          <w:rFonts w:ascii="Arial" w:hAnsi="Arial" w:cs="Arial"/>
          <w:b/>
          <w:sz w:val="20"/>
          <w:szCs w:val="20"/>
        </w:rPr>
        <w:t>A</w:t>
      </w:r>
      <w:r w:rsidR="00C1160E">
        <w:rPr>
          <w:rFonts w:ascii="Arial" w:hAnsi="Arial" w:cs="Arial"/>
          <w:b/>
          <w:sz w:val="20"/>
          <w:szCs w:val="20"/>
        </w:rPr>
        <w:t xml:space="preserve"> felügyeleti jelentés</w:t>
      </w:r>
      <w:r w:rsidR="00A70330" w:rsidRPr="005C65DC">
        <w:rPr>
          <w:rFonts w:ascii="Arial" w:hAnsi="Arial" w:cs="Arial"/>
          <w:b/>
          <w:sz w:val="20"/>
          <w:szCs w:val="20"/>
        </w:rPr>
        <w:t xml:space="preserve"> tartalmi követelményei</w:t>
      </w:r>
      <w:bookmarkEnd w:id="9"/>
      <w:bookmarkEnd w:id="10"/>
    </w:p>
    <w:p w14:paraId="1F5E5499" w14:textId="77777777" w:rsidR="002D4D19" w:rsidRPr="00402C84" w:rsidRDefault="00480601" w:rsidP="00707EFB">
      <w:pPr>
        <w:spacing w:line="240" w:lineRule="auto"/>
        <w:jc w:val="both"/>
        <w:rPr>
          <w:rFonts w:ascii="Arial" w:hAnsi="Arial" w:cs="Arial"/>
          <w:sz w:val="20"/>
          <w:szCs w:val="20"/>
        </w:rPr>
      </w:pPr>
      <w:r>
        <w:rPr>
          <w:rFonts w:ascii="Arial" w:hAnsi="Arial" w:cs="Arial"/>
          <w:sz w:val="20"/>
          <w:szCs w:val="20"/>
        </w:rPr>
        <w:t xml:space="preserve">3.1. </w:t>
      </w:r>
      <w:r w:rsidR="00C42911">
        <w:rPr>
          <w:rFonts w:ascii="Arial" w:hAnsi="Arial" w:cs="Arial"/>
          <w:sz w:val="20"/>
          <w:szCs w:val="20"/>
        </w:rPr>
        <w:t xml:space="preserve">A </w:t>
      </w:r>
      <w:r w:rsidR="003C08C1">
        <w:rPr>
          <w:rFonts w:ascii="Arial" w:hAnsi="Arial" w:cs="Arial"/>
          <w:sz w:val="20"/>
          <w:szCs w:val="20"/>
        </w:rPr>
        <w:t xml:space="preserve">valamely </w:t>
      </w:r>
      <w:r w:rsidR="00C42911">
        <w:rPr>
          <w:rFonts w:ascii="Arial" w:hAnsi="Arial" w:cs="Arial"/>
          <w:sz w:val="20"/>
          <w:szCs w:val="20"/>
        </w:rPr>
        <w:t>más EGT-</w:t>
      </w:r>
      <w:r w:rsidR="002D4D19" w:rsidRPr="00402C84">
        <w:rPr>
          <w:rFonts w:ascii="Arial" w:hAnsi="Arial" w:cs="Arial"/>
          <w:sz w:val="20"/>
          <w:szCs w:val="20"/>
        </w:rPr>
        <w:t>államban székhellyel rendelkező pénzügyi vállalkozás magyarországi fióktelepe is a pénzügyi vállalkozások részére előírt jelentések benyújtásával teljesíti adatszolgáltatási kötelezettségét.</w:t>
      </w:r>
    </w:p>
    <w:p w14:paraId="00E03492" w14:textId="77777777" w:rsidR="002D2796" w:rsidRPr="00402C84" w:rsidRDefault="00480601" w:rsidP="00707EFB">
      <w:pPr>
        <w:spacing w:line="240" w:lineRule="auto"/>
        <w:jc w:val="both"/>
        <w:rPr>
          <w:rFonts w:ascii="Arial" w:hAnsi="Arial" w:cs="Arial"/>
          <w:sz w:val="20"/>
          <w:szCs w:val="20"/>
        </w:rPr>
      </w:pPr>
      <w:r>
        <w:rPr>
          <w:rFonts w:ascii="Arial" w:hAnsi="Arial" w:cs="Arial"/>
          <w:sz w:val="20"/>
          <w:szCs w:val="20"/>
        </w:rPr>
        <w:t xml:space="preserve">3.2. </w:t>
      </w:r>
      <w:r w:rsidR="00BF3A7F" w:rsidRPr="00402C84">
        <w:rPr>
          <w:rFonts w:ascii="Arial" w:hAnsi="Arial" w:cs="Arial"/>
          <w:sz w:val="20"/>
          <w:szCs w:val="20"/>
        </w:rPr>
        <w:t xml:space="preserve">Az adatszolgáltatónak </w:t>
      </w:r>
      <w:r w:rsidR="002D2796" w:rsidRPr="00402C84">
        <w:rPr>
          <w:rFonts w:ascii="Arial" w:hAnsi="Arial" w:cs="Arial"/>
          <w:sz w:val="20"/>
          <w:szCs w:val="20"/>
        </w:rPr>
        <w:t>saját magának kell az adatgyűjtését megszerveznie és gondoskodnia arról, hogy az aktuálisan forgal</w:t>
      </w:r>
      <w:r w:rsidR="007B3196" w:rsidRPr="00402C84">
        <w:rPr>
          <w:rFonts w:ascii="Arial" w:hAnsi="Arial" w:cs="Arial"/>
          <w:sz w:val="20"/>
          <w:szCs w:val="20"/>
        </w:rPr>
        <w:t xml:space="preserve">mazott termékekről </w:t>
      </w:r>
      <w:r w:rsidR="00342669" w:rsidRPr="00402C84">
        <w:rPr>
          <w:rFonts w:ascii="Arial" w:hAnsi="Arial" w:cs="Arial"/>
          <w:sz w:val="20"/>
          <w:szCs w:val="20"/>
        </w:rPr>
        <w:t xml:space="preserve">valós és naprakész adatot </w:t>
      </w:r>
      <w:r w:rsidR="007B3196" w:rsidRPr="00402C84">
        <w:rPr>
          <w:rFonts w:ascii="Arial" w:hAnsi="Arial" w:cs="Arial"/>
          <w:sz w:val="20"/>
          <w:szCs w:val="20"/>
        </w:rPr>
        <w:t>küldjön</w:t>
      </w:r>
      <w:r w:rsidR="002D2796" w:rsidRPr="00402C84">
        <w:rPr>
          <w:rFonts w:ascii="Arial" w:hAnsi="Arial" w:cs="Arial"/>
          <w:sz w:val="20"/>
          <w:szCs w:val="20"/>
        </w:rPr>
        <w:t>.</w:t>
      </w:r>
    </w:p>
    <w:p w14:paraId="344D875A" w14:textId="0881E34B" w:rsidR="00685984" w:rsidRDefault="00480601" w:rsidP="00707EFB">
      <w:pPr>
        <w:spacing w:after="240" w:line="240" w:lineRule="auto"/>
        <w:jc w:val="both"/>
        <w:rPr>
          <w:rFonts w:ascii="Arial" w:hAnsi="Arial" w:cs="Arial"/>
          <w:sz w:val="20"/>
          <w:szCs w:val="20"/>
        </w:rPr>
      </w:pPr>
      <w:r>
        <w:rPr>
          <w:rFonts w:ascii="Arial" w:hAnsi="Arial" w:cs="Arial"/>
          <w:sz w:val="20"/>
          <w:szCs w:val="20"/>
        </w:rPr>
        <w:t xml:space="preserve">3.3. </w:t>
      </w:r>
      <w:r w:rsidR="0018141D" w:rsidRPr="004B22CC">
        <w:rPr>
          <w:rFonts w:ascii="Arial" w:hAnsi="Arial" w:cs="Arial"/>
          <w:sz w:val="20"/>
          <w:szCs w:val="20"/>
        </w:rPr>
        <w:t>A nem a fogyasztónak nyújtott termékeket, valamint az ügynökként forgalmazott termékeket</w:t>
      </w:r>
      <w:r w:rsidR="00CD7B5C" w:rsidRPr="004B22CC">
        <w:rPr>
          <w:rFonts w:ascii="Arial" w:hAnsi="Arial" w:cs="Arial"/>
          <w:sz w:val="20"/>
          <w:szCs w:val="20"/>
        </w:rPr>
        <w:t xml:space="preserve"> – </w:t>
      </w:r>
      <w:r w:rsidR="00506CB3">
        <w:rPr>
          <w:rFonts w:ascii="Arial" w:hAnsi="Arial" w:cs="Arial"/>
          <w:sz w:val="20"/>
          <w:szCs w:val="20"/>
        </w:rPr>
        <w:t xml:space="preserve">a </w:t>
      </w:r>
      <w:r w:rsidR="00CD7B5C" w:rsidRPr="004B22CC">
        <w:rPr>
          <w:rFonts w:ascii="Arial" w:hAnsi="Arial" w:cs="Arial"/>
          <w:sz w:val="20"/>
          <w:szCs w:val="20"/>
        </w:rPr>
        <w:t>9S</w:t>
      </w:r>
      <w:r w:rsidR="00BF3883">
        <w:rPr>
          <w:rFonts w:ascii="Arial" w:hAnsi="Arial" w:cs="Arial"/>
          <w:sz w:val="20"/>
          <w:szCs w:val="20"/>
        </w:rPr>
        <w:t>E</w:t>
      </w:r>
      <w:r w:rsidR="00CD7B5C" w:rsidRPr="004B22CC">
        <w:rPr>
          <w:rFonts w:ascii="Arial" w:hAnsi="Arial" w:cs="Arial"/>
          <w:sz w:val="20"/>
          <w:szCs w:val="20"/>
        </w:rPr>
        <w:t xml:space="preserve">D – </w:t>
      </w:r>
      <w:r w:rsidR="00BF3883">
        <w:rPr>
          <w:rFonts w:ascii="Arial" w:hAnsi="Arial" w:cs="Arial"/>
          <w:sz w:val="20"/>
          <w:szCs w:val="20"/>
        </w:rPr>
        <w:t>Számla és b</w:t>
      </w:r>
      <w:r w:rsidR="00CD7B5C" w:rsidRPr="004B22CC">
        <w:rPr>
          <w:rFonts w:ascii="Arial" w:hAnsi="Arial" w:cs="Arial"/>
          <w:sz w:val="20"/>
          <w:szCs w:val="20"/>
        </w:rPr>
        <w:t>etéti bankkártya adatszolgáltatás</w:t>
      </w:r>
      <w:r w:rsidR="00BF3883">
        <w:rPr>
          <w:rFonts w:ascii="Arial" w:hAnsi="Arial" w:cs="Arial"/>
          <w:sz w:val="20"/>
          <w:szCs w:val="20"/>
        </w:rPr>
        <w:t xml:space="preserve"> (</w:t>
      </w:r>
      <w:r w:rsidR="00954A35">
        <w:rPr>
          <w:rFonts w:ascii="Arial" w:hAnsi="Arial" w:cs="Arial"/>
          <w:sz w:val="20"/>
          <w:szCs w:val="20"/>
        </w:rPr>
        <w:t xml:space="preserve">betéti </w:t>
      </w:r>
      <w:r w:rsidR="00BF3883">
        <w:rPr>
          <w:rFonts w:ascii="Arial" w:hAnsi="Arial" w:cs="Arial"/>
          <w:sz w:val="20"/>
          <w:szCs w:val="20"/>
        </w:rPr>
        <w:t>bankkártyákra vonatkozó részének)</w:t>
      </w:r>
      <w:r w:rsidR="00CD7B5C" w:rsidRPr="004B22CC">
        <w:rPr>
          <w:rFonts w:ascii="Arial" w:hAnsi="Arial" w:cs="Arial"/>
          <w:sz w:val="20"/>
          <w:szCs w:val="20"/>
        </w:rPr>
        <w:t xml:space="preserve"> kivételével </w:t>
      </w:r>
      <w:r w:rsidR="00506CB3">
        <w:rPr>
          <w:rFonts w:ascii="Arial" w:hAnsi="Arial" w:cs="Arial"/>
          <w:sz w:val="20"/>
          <w:szCs w:val="20"/>
        </w:rPr>
        <w:t>–</w:t>
      </w:r>
      <w:r w:rsidR="00CD7B5C" w:rsidRPr="004B22CC">
        <w:rPr>
          <w:rFonts w:ascii="Arial" w:hAnsi="Arial" w:cs="Arial"/>
          <w:sz w:val="20"/>
          <w:szCs w:val="20"/>
        </w:rPr>
        <w:t xml:space="preserve"> </w:t>
      </w:r>
      <w:r w:rsidR="00685984" w:rsidRPr="004B22CC">
        <w:rPr>
          <w:rFonts w:ascii="Arial" w:hAnsi="Arial" w:cs="Arial"/>
          <w:sz w:val="20"/>
          <w:szCs w:val="20"/>
        </w:rPr>
        <w:t>jelen adatszolgáltatásban nem kell szerepeltetni.</w:t>
      </w:r>
      <w:r w:rsidR="007E5B2E" w:rsidRPr="00402C84">
        <w:rPr>
          <w:rFonts w:ascii="Arial" w:hAnsi="Arial" w:cs="Arial"/>
          <w:sz w:val="20"/>
          <w:szCs w:val="20"/>
        </w:rPr>
        <w:t xml:space="preserve"> </w:t>
      </w:r>
      <w:r w:rsidR="0018141D" w:rsidRPr="00402C84">
        <w:rPr>
          <w:rFonts w:ascii="Arial" w:hAnsi="Arial" w:cs="Arial"/>
          <w:sz w:val="20"/>
          <w:szCs w:val="20"/>
        </w:rPr>
        <w:t>Ügynökként forgalmazott termékek esetén a</w:t>
      </w:r>
      <w:r w:rsidR="00685984" w:rsidRPr="00402C84">
        <w:rPr>
          <w:rFonts w:ascii="Arial" w:hAnsi="Arial" w:cs="Arial"/>
          <w:sz w:val="20"/>
          <w:szCs w:val="20"/>
        </w:rPr>
        <w:t xml:space="preserve"> terméket eredetileg forgalmazó intézménynek </w:t>
      </w:r>
      <w:del w:id="11" w:author="MNB" w:date="2024-08-23T13:22:00Z">
        <w:r w:rsidR="00685984" w:rsidRPr="00402C84">
          <w:rPr>
            <w:rFonts w:ascii="Arial" w:hAnsi="Arial" w:cs="Arial"/>
            <w:sz w:val="20"/>
            <w:szCs w:val="20"/>
          </w:rPr>
          <w:delText>lehetősége van</w:delText>
        </w:r>
      </w:del>
      <w:ins w:id="12" w:author="MNB" w:date="2024-08-23T13:22:00Z">
        <w:r w:rsidR="00971BFF">
          <w:rPr>
            <w:rFonts w:ascii="Arial" w:hAnsi="Arial" w:cs="Arial"/>
            <w:sz w:val="20"/>
            <w:szCs w:val="20"/>
          </w:rPr>
          <w:t>szükséges</w:t>
        </w:r>
      </w:ins>
      <w:r w:rsidR="00685984" w:rsidRPr="00402C84">
        <w:rPr>
          <w:rFonts w:ascii="Arial" w:hAnsi="Arial" w:cs="Arial"/>
          <w:sz w:val="20"/>
          <w:szCs w:val="20"/>
        </w:rPr>
        <w:t xml:space="preserve"> adatszolgáltatásában (az </w:t>
      </w:r>
      <w:r w:rsidR="00BA25BA">
        <w:rPr>
          <w:rFonts w:ascii="Arial" w:hAnsi="Arial" w:cs="Arial"/>
          <w:sz w:val="20"/>
          <w:szCs w:val="20"/>
        </w:rPr>
        <w:t>„</w:t>
      </w:r>
      <w:r w:rsidR="00685984" w:rsidRPr="00402C84">
        <w:rPr>
          <w:rFonts w:ascii="Arial" w:hAnsi="Arial" w:cs="Arial"/>
          <w:sz w:val="20"/>
          <w:szCs w:val="20"/>
        </w:rPr>
        <w:t>Egyéb megjegyzések</w:t>
      </w:r>
      <w:r w:rsidR="00BA25BA">
        <w:rPr>
          <w:rFonts w:ascii="Arial" w:hAnsi="Arial" w:cs="Arial"/>
          <w:sz w:val="20"/>
          <w:szCs w:val="20"/>
        </w:rPr>
        <w:t>”</w:t>
      </w:r>
      <w:r w:rsidR="00685984" w:rsidRPr="00402C84">
        <w:rPr>
          <w:rFonts w:ascii="Arial" w:hAnsi="Arial" w:cs="Arial"/>
          <w:sz w:val="20"/>
          <w:szCs w:val="20"/>
        </w:rPr>
        <w:t xml:space="preserve"> </w:t>
      </w:r>
      <w:r w:rsidR="004318DA" w:rsidRPr="00402C84">
        <w:rPr>
          <w:rFonts w:ascii="Arial" w:hAnsi="Arial" w:cs="Arial"/>
          <w:sz w:val="20"/>
          <w:szCs w:val="20"/>
        </w:rPr>
        <w:t>cellában</w:t>
      </w:r>
      <w:r w:rsidR="00685984" w:rsidRPr="00402C84">
        <w:rPr>
          <w:rFonts w:ascii="Arial" w:hAnsi="Arial" w:cs="Arial"/>
          <w:sz w:val="20"/>
          <w:szCs w:val="20"/>
        </w:rPr>
        <w:t>, illetve a megjelölt internetes oldalon) jelezni, hogy a termék milyen további pénzügyi intézményeknél érhető el.</w:t>
      </w:r>
    </w:p>
    <w:p w14:paraId="1D4E5806" w14:textId="77777777" w:rsidR="00622B7C" w:rsidRPr="007F644D" w:rsidRDefault="00480601" w:rsidP="00707EFB">
      <w:pPr>
        <w:spacing w:after="0" w:line="240" w:lineRule="auto"/>
        <w:jc w:val="both"/>
        <w:rPr>
          <w:rFonts w:ascii="Arial" w:hAnsi="Arial" w:cs="Arial"/>
          <w:sz w:val="20"/>
          <w:szCs w:val="20"/>
        </w:rPr>
      </w:pPr>
      <w:r>
        <w:rPr>
          <w:rFonts w:ascii="Arial" w:hAnsi="Arial" w:cs="Arial"/>
          <w:sz w:val="20"/>
          <w:szCs w:val="20"/>
        </w:rPr>
        <w:t xml:space="preserve">3.4. </w:t>
      </w:r>
      <w:r w:rsidR="007F644D" w:rsidRPr="007F644D">
        <w:rPr>
          <w:rFonts w:ascii="Arial" w:hAnsi="Arial" w:cs="Arial"/>
          <w:sz w:val="20"/>
          <w:szCs w:val="20"/>
        </w:rPr>
        <w:t>Az egyes termékek feltételeiben történő változásról, új konstrukció bevezetéséről, valamint a meglévő termék piacról történő kivonásár</w:t>
      </w:r>
      <w:r w:rsidR="007F644D">
        <w:rPr>
          <w:rFonts w:ascii="Arial" w:hAnsi="Arial" w:cs="Arial"/>
          <w:sz w:val="20"/>
          <w:szCs w:val="20"/>
        </w:rPr>
        <w:t>ól az</w:t>
      </w:r>
      <w:r w:rsidR="007F644D" w:rsidRPr="007F644D">
        <w:rPr>
          <w:rFonts w:ascii="Arial" w:hAnsi="Arial" w:cs="Arial"/>
          <w:sz w:val="20"/>
          <w:szCs w:val="20"/>
        </w:rPr>
        <w:t xml:space="preserve"> </w:t>
      </w:r>
      <w:r w:rsidR="00622B7C" w:rsidRPr="007F644D">
        <w:rPr>
          <w:rFonts w:ascii="Arial" w:hAnsi="Arial" w:cs="Arial"/>
          <w:sz w:val="20"/>
          <w:szCs w:val="20"/>
        </w:rPr>
        <w:t>adatszolgáltatást eseti jelentés keretében kell teljesíteni.</w:t>
      </w:r>
    </w:p>
    <w:p w14:paraId="6193925E" w14:textId="77777777" w:rsidR="00622B7C" w:rsidRPr="00402C84" w:rsidRDefault="00622B7C" w:rsidP="00707EFB">
      <w:pPr>
        <w:spacing w:after="0" w:line="240" w:lineRule="auto"/>
        <w:jc w:val="both"/>
        <w:rPr>
          <w:rFonts w:ascii="Arial" w:hAnsi="Arial" w:cs="Arial"/>
          <w:sz w:val="20"/>
          <w:szCs w:val="20"/>
        </w:rPr>
      </w:pPr>
      <w:r w:rsidRPr="00402C84">
        <w:rPr>
          <w:rFonts w:ascii="Arial" w:hAnsi="Arial" w:cs="Arial"/>
          <w:sz w:val="20"/>
          <w:szCs w:val="20"/>
        </w:rPr>
        <w:t>Eseti jelentés: ha az MNB olyan esemény bekövetkezése esetén ír elő adatszolgáltatást, amelynek időpontja, gyakorisága előre nem határozható meg.</w:t>
      </w:r>
    </w:p>
    <w:p w14:paraId="7562FA79" w14:textId="77777777" w:rsidR="0096239D" w:rsidRPr="00402C84" w:rsidRDefault="0096239D" w:rsidP="00DC73B7">
      <w:pPr>
        <w:spacing w:after="240"/>
        <w:jc w:val="both"/>
        <w:rPr>
          <w:rFonts w:ascii="Arial" w:hAnsi="Arial" w:cs="Arial"/>
          <w:sz w:val="20"/>
          <w:szCs w:val="20"/>
        </w:rPr>
      </w:pPr>
    </w:p>
    <w:p w14:paraId="712FDFB4" w14:textId="77777777" w:rsidR="00A70330" w:rsidRPr="00402C84" w:rsidRDefault="00D75500" w:rsidP="00707EFB">
      <w:pPr>
        <w:pStyle w:val="Cmsor1"/>
        <w:spacing w:line="240" w:lineRule="auto"/>
        <w:rPr>
          <w:rFonts w:ascii="Arial" w:hAnsi="Arial" w:cs="Arial"/>
          <w:sz w:val="20"/>
          <w:szCs w:val="20"/>
        </w:rPr>
      </w:pPr>
      <w:bookmarkStart w:id="13" w:name="_Toc288211440"/>
      <w:r>
        <w:rPr>
          <w:rFonts w:ascii="Arial" w:hAnsi="Arial" w:cs="Arial"/>
          <w:sz w:val="20"/>
          <w:szCs w:val="20"/>
        </w:rPr>
        <w:t>II.</w:t>
      </w:r>
    </w:p>
    <w:p w14:paraId="54A5DE05" w14:textId="77777777" w:rsidR="00A47BF5" w:rsidRDefault="00AC623F" w:rsidP="00707EFB">
      <w:pPr>
        <w:pStyle w:val="Cmsor1"/>
        <w:spacing w:line="240" w:lineRule="auto"/>
        <w:rPr>
          <w:rFonts w:ascii="Arial" w:hAnsi="Arial" w:cs="Arial"/>
          <w:sz w:val="20"/>
          <w:szCs w:val="20"/>
        </w:rPr>
      </w:pPr>
      <w:bookmarkStart w:id="14" w:name="_Toc302733939"/>
      <w:bookmarkStart w:id="15" w:name="_Toc306870619"/>
      <w:bookmarkEnd w:id="13"/>
      <w:r>
        <w:rPr>
          <w:rFonts w:ascii="Arial" w:hAnsi="Arial" w:cs="Arial"/>
          <w:sz w:val="20"/>
          <w:szCs w:val="20"/>
        </w:rPr>
        <w:t>A</w:t>
      </w:r>
      <w:r w:rsidR="00E933C7">
        <w:rPr>
          <w:rFonts w:ascii="Arial" w:hAnsi="Arial" w:cs="Arial"/>
          <w:sz w:val="20"/>
          <w:szCs w:val="20"/>
        </w:rPr>
        <w:t xml:space="preserve"> felügyeleti jelentés</w:t>
      </w:r>
      <w:r w:rsidR="00C1160E">
        <w:rPr>
          <w:rFonts w:ascii="Arial" w:hAnsi="Arial" w:cs="Arial"/>
          <w:sz w:val="20"/>
          <w:szCs w:val="20"/>
        </w:rPr>
        <w:t>re</w:t>
      </w:r>
      <w:r>
        <w:rPr>
          <w:rFonts w:ascii="Arial" w:hAnsi="Arial" w:cs="Arial"/>
          <w:sz w:val="20"/>
          <w:szCs w:val="20"/>
        </w:rPr>
        <w:t xml:space="preserve"> vonatkozó </w:t>
      </w:r>
      <w:bookmarkStart w:id="16" w:name="_Toc288211441"/>
      <w:bookmarkEnd w:id="14"/>
      <w:bookmarkEnd w:id="15"/>
      <w:r>
        <w:rPr>
          <w:rFonts w:ascii="Arial" w:hAnsi="Arial" w:cs="Arial"/>
          <w:sz w:val="20"/>
          <w:szCs w:val="20"/>
        </w:rPr>
        <w:t>r</w:t>
      </w:r>
      <w:r w:rsidR="00D75500">
        <w:rPr>
          <w:rFonts w:ascii="Arial" w:hAnsi="Arial" w:cs="Arial"/>
          <w:sz w:val="20"/>
          <w:szCs w:val="20"/>
        </w:rPr>
        <w:t>észletes szabályok</w:t>
      </w:r>
    </w:p>
    <w:p w14:paraId="7A4359BA" w14:textId="77777777" w:rsidR="00FD5A98" w:rsidRPr="00FD5A98" w:rsidRDefault="00FD5A98" w:rsidP="00FD5A98">
      <w:pPr>
        <w:rPr>
          <w:lang w:val="x-none"/>
        </w:rPr>
      </w:pPr>
    </w:p>
    <w:p w14:paraId="04D634B4" w14:textId="77777777" w:rsidR="003D5D29" w:rsidRPr="006F7B14" w:rsidRDefault="003D5D29" w:rsidP="00C86748">
      <w:pPr>
        <w:pStyle w:val="Cmsor2"/>
        <w:numPr>
          <w:ilvl w:val="0"/>
          <w:numId w:val="15"/>
        </w:numPr>
        <w:spacing w:line="240" w:lineRule="auto"/>
        <w:rPr>
          <w:rFonts w:ascii="Arial" w:hAnsi="Arial" w:cs="Arial"/>
          <w:sz w:val="20"/>
          <w:szCs w:val="20"/>
        </w:rPr>
      </w:pPr>
      <w:r w:rsidRPr="006F7B14">
        <w:rPr>
          <w:rFonts w:ascii="Arial" w:hAnsi="Arial" w:cs="Arial"/>
          <w:sz w:val="20"/>
          <w:szCs w:val="20"/>
        </w:rPr>
        <w:t>9HA-9HS, 25DA-25DM – Termékismertető Hitel- és pénzügyi lízing</w:t>
      </w:r>
    </w:p>
    <w:p w14:paraId="28B081E2" w14:textId="77777777" w:rsidR="003D5D29" w:rsidRDefault="002C19FF" w:rsidP="00C86748">
      <w:pPr>
        <w:pStyle w:val="Cmsor3"/>
        <w:numPr>
          <w:ilvl w:val="1"/>
          <w:numId w:val="15"/>
        </w:numPr>
        <w:spacing w:line="240" w:lineRule="auto"/>
        <w:rPr>
          <w:rFonts w:ascii="Arial" w:hAnsi="Arial" w:cs="Arial"/>
          <w:bCs w:val="0"/>
          <w:iCs/>
          <w:color w:val="000000"/>
          <w:sz w:val="20"/>
          <w:szCs w:val="20"/>
          <w:lang w:val="hu-HU"/>
        </w:rPr>
      </w:pPr>
      <w:r w:rsidRPr="00BC278F">
        <w:rPr>
          <w:rFonts w:ascii="Arial" w:hAnsi="Arial" w:cs="Arial"/>
          <w:bCs w:val="0"/>
          <w:iCs/>
          <w:color w:val="000000"/>
          <w:sz w:val="20"/>
          <w:szCs w:val="20"/>
          <w:lang w:val="hu-HU"/>
        </w:rPr>
        <w:t xml:space="preserve"> Általános előírások</w:t>
      </w:r>
    </w:p>
    <w:p w14:paraId="16738030" w14:textId="0D83A2C2" w:rsidR="003D5D29" w:rsidRPr="003D5D29" w:rsidRDefault="003D5D29" w:rsidP="00124B47">
      <w:pPr>
        <w:spacing w:line="240" w:lineRule="auto"/>
        <w:jc w:val="both"/>
        <w:rPr>
          <w:rFonts w:ascii="Arial" w:hAnsi="Arial" w:cs="Arial"/>
          <w:sz w:val="20"/>
          <w:szCs w:val="20"/>
        </w:rPr>
      </w:pPr>
      <w:r w:rsidRPr="00463B33">
        <w:rPr>
          <w:rFonts w:ascii="Arial" w:hAnsi="Arial" w:cs="Arial"/>
          <w:sz w:val="20"/>
          <w:szCs w:val="20"/>
        </w:rPr>
        <w:t xml:space="preserve">A jelentés a szolgáltatók hitelezési tevékenységére irányadó jogszabályoknak való megfelelés ellenőrzése érdekében a pénzügyi intézmény által fogyasztók részére forgalmazott hitel- és lízingtermékek főbb paramétereit mutatja be, valamint megbízható és naprakész adatokkal látja el az MNB honlapján elérhető Hitel- és lízingtermék választó </w:t>
      </w:r>
      <w:r w:rsidR="00BD2F37" w:rsidRPr="00463B33">
        <w:rPr>
          <w:rFonts w:ascii="Arial" w:hAnsi="Arial" w:cs="Arial"/>
          <w:sz w:val="20"/>
          <w:szCs w:val="20"/>
        </w:rPr>
        <w:t>alkalmazást</w:t>
      </w:r>
      <w:r w:rsidRPr="00463B33">
        <w:rPr>
          <w:rFonts w:ascii="Arial" w:hAnsi="Arial" w:cs="Arial"/>
          <w:sz w:val="20"/>
          <w:szCs w:val="20"/>
        </w:rPr>
        <w:t>.</w:t>
      </w:r>
    </w:p>
    <w:p w14:paraId="6809770B"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 xml:space="preserve">Amennyiben a fogyasztó által igénybe vett hitel- és lízingtermékhez kapcsolódó kondíciók megállapítása nem </w:t>
      </w:r>
      <w:r w:rsidR="00C56754">
        <w:rPr>
          <w:rFonts w:ascii="Arial" w:hAnsi="Arial" w:cs="Arial"/>
          <w:sz w:val="20"/>
          <w:szCs w:val="20"/>
        </w:rPr>
        <w:t>az adatszolgáltató</w:t>
      </w:r>
      <w:r w:rsidRPr="003D5D29">
        <w:rPr>
          <w:rFonts w:ascii="Arial" w:hAnsi="Arial" w:cs="Arial"/>
          <w:sz w:val="20"/>
          <w:szCs w:val="20"/>
        </w:rPr>
        <w:t xml:space="preserve"> hirdetményében közzétett általános feltételek szerint történik (pl. </w:t>
      </w:r>
      <w:r w:rsidRPr="003D5D29">
        <w:rPr>
          <w:rFonts w:ascii="Arial" w:hAnsi="Arial" w:cs="Arial"/>
          <w:sz w:val="20"/>
          <w:szCs w:val="20"/>
        </w:rPr>
        <w:lastRenderedPageBreak/>
        <w:t>saját dolgozók részére nyújtott kölcsön), akkor a terméket nem kell szerepeltetni a táblákban. Szintén nem kell a táblákban szerepeltetni a kézizálog-kölcsön termékeket.</w:t>
      </w:r>
    </w:p>
    <w:p w14:paraId="4E28D762"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 xml:space="preserve">Azokban az esetekben, amikor </w:t>
      </w:r>
      <w:r w:rsidR="00C56754">
        <w:rPr>
          <w:rFonts w:ascii="Arial" w:hAnsi="Arial" w:cs="Arial"/>
          <w:sz w:val="20"/>
          <w:szCs w:val="20"/>
        </w:rPr>
        <w:t>az adatszolgáltató</w:t>
      </w:r>
      <w:r w:rsidRPr="003D5D29">
        <w:rPr>
          <w:rFonts w:ascii="Arial" w:hAnsi="Arial" w:cs="Arial"/>
          <w:sz w:val="20"/>
          <w:szCs w:val="20"/>
        </w:rPr>
        <w:t xml:space="preserve"> nem rögzíti a hitelkonstrukcióhoz tartozó minimum és maximum értéket Üzletszabályzatában, Hirdetményében (pl. igényelhető kölcsönösszegnél, futamidőnél), akkor a napi gyakorlatban előforduló minimális és maximális értéket kell feltüntetni.</w:t>
      </w:r>
    </w:p>
    <w:p w14:paraId="0FDBA425" w14:textId="77777777" w:rsidR="003D5D29" w:rsidRPr="003D5D29" w:rsidRDefault="003D5D29" w:rsidP="00180D15">
      <w:pPr>
        <w:spacing w:after="0" w:line="360" w:lineRule="auto"/>
        <w:jc w:val="both"/>
        <w:rPr>
          <w:rFonts w:ascii="Arial" w:hAnsi="Arial" w:cs="Arial"/>
          <w:sz w:val="20"/>
          <w:szCs w:val="20"/>
        </w:rPr>
      </w:pPr>
      <w:r w:rsidRPr="003D5D29">
        <w:rPr>
          <w:rFonts w:ascii="Arial" w:hAnsi="Arial" w:cs="Arial"/>
          <w:sz w:val="20"/>
          <w:szCs w:val="20"/>
        </w:rPr>
        <w:t>Ügyleti kamat</w:t>
      </w:r>
      <w:r w:rsidR="00094996">
        <w:rPr>
          <w:rFonts w:ascii="Arial" w:hAnsi="Arial" w:cs="Arial"/>
          <w:sz w:val="20"/>
          <w:szCs w:val="20"/>
        </w:rPr>
        <w:t>ra</w:t>
      </w:r>
      <w:r w:rsidRPr="003D5D29">
        <w:rPr>
          <w:rFonts w:ascii="Arial" w:hAnsi="Arial" w:cs="Arial"/>
          <w:sz w:val="20"/>
          <w:szCs w:val="20"/>
        </w:rPr>
        <w:t xml:space="preserve"> és </w:t>
      </w:r>
      <w:proofErr w:type="spellStart"/>
      <w:r w:rsidRPr="003D5D29">
        <w:rPr>
          <w:rFonts w:ascii="Arial" w:hAnsi="Arial" w:cs="Arial"/>
          <w:sz w:val="20"/>
          <w:szCs w:val="20"/>
        </w:rPr>
        <w:t>THM</w:t>
      </w:r>
      <w:proofErr w:type="spellEnd"/>
      <w:r w:rsidR="00094996">
        <w:rPr>
          <w:rFonts w:ascii="Arial" w:hAnsi="Arial" w:cs="Arial"/>
          <w:sz w:val="20"/>
          <w:szCs w:val="20"/>
        </w:rPr>
        <w:t xml:space="preserve">-re vonatkozó </w:t>
      </w:r>
      <w:r w:rsidR="00395518">
        <w:rPr>
          <w:rFonts w:ascii="Arial" w:hAnsi="Arial" w:cs="Arial"/>
          <w:sz w:val="20"/>
          <w:szCs w:val="20"/>
        </w:rPr>
        <w:t>adatszolgáltatás</w:t>
      </w:r>
      <w:r w:rsidR="00094996">
        <w:rPr>
          <w:rFonts w:ascii="Arial" w:hAnsi="Arial" w:cs="Arial"/>
          <w:sz w:val="20"/>
          <w:szCs w:val="20"/>
        </w:rPr>
        <w:t xml:space="preserve"> szabályai</w:t>
      </w:r>
      <w:r w:rsidRPr="003D5D29">
        <w:rPr>
          <w:rFonts w:ascii="Arial" w:hAnsi="Arial" w:cs="Arial"/>
          <w:sz w:val="20"/>
          <w:szCs w:val="20"/>
        </w:rPr>
        <w:t>:</w:t>
      </w:r>
    </w:p>
    <w:p w14:paraId="7834D53D" w14:textId="77777777" w:rsidR="003D5D29" w:rsidRDefault="003D5D29" w:rsidP="00124B47">
      <w:pPr>
        <w:spacing w:line="240" w:lineRule="auto"/>
        <w:jc w:val="both"/>
        <w:rPr>
          <w:rFonts w:ascii="Arial" w:hAnsi="Arial" w:cs="Arial"/>
          <w:sz w:val="20"/>
          <w:szCs w:val="20"/>
        </w:rPr>
      </w:pPr>
      <w:r w:rsidRPr="003D5D29">
        <w:rPr>
          <w:rFonts w:ascii="Arial" w:hAnsi="Arial" w:cs="Arial"/>
          <w:sz w:val="20"/>
          <w:szCs w:val="20"/>
        </w:rPr>
        <w:t>A kamatozás típusá</w:t>
      </w:r>
      <w:r w:rsidR="00F5570A">
        <w:rPr>
          <w:rFonts w:ascii="Arial" w:hAnsi="Arial" w:cs="Arial"/>
          <w:sz w:val="20"/>
          <w:szCs w:val="20"/>
        </w:rPr>
        <w:t>ra vonatko</w:t>
      </w:r>
      <w:r w:rsidR="00094996">
        <w:rPr>
          <w:rFonts w:ascii="Arial" w:hAnsi="Arial" w:cs="Arial"/>
          <w:sz w:val="20"/>
          <w:szCs w:val="20"/>
        </w:rPr>
        <w:t>zó „</w:t>
      </w:r>
      <w:r w:rsidR="00E13731">
        <w:rPr>
          <w:rFonts w:ascii="Arial" w:hAnsi="Arial" w:cs="Arial"/>
          <w:sz w:val="20"/>
          <w:szCs w:val="20"/>
        </w:rPr>
        <w:t>Kamatváltozás gyakorisága</w:t>
      </w:r>
      <w:r w:rsidR="00094996">
        <w:rPr>
          <w:rFonts w:ascii="Arial" w:hAnsi="Arial" w:cs="Arial"/>
          <w:sz w:val="20"/>
          <w:szCs w:val="20"/>
        </w:rPr>
        <w:t>” cellát</w:t>
      </w:r>
      <w:r w:rsidR="00AD5467">
        <w:rPr>
          <w:rFonts w:ascii="Arial" w:hAnsi="Arial" w:cs="Arial"/>
          <w:sz w:val="20"/>
          <w:szCs w:val="20"/>
        </w:rPr>
        <w:t>, illetve</w:t>
      </w:r>
      <w:r w:rsidRPr="003D5D29">
        <w:rPr>
          <w:rFonts w:ascii="Arial" w:hAnsi="Arial" w:cs="Arial"/>
          <w:sz w:val="20"/>
          <w:szCs w:val="20"/>
        </w:rPr>
        <w:t xml:space="preserve">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mértékét minden esetben a vonatkozó jogszabályban foglaltakkal összhangban kell </w:t>
      </w:r>
      <w:r w:rsidR="00AD5467">
        <w:rPr>
          <w:rFonts w:ascii="Arial" w:hAnsi="Arial" w:cs="Arial"/>
          <w:sz w:val="20"/>
          <w:szCs w:val="20"/>
        </w:rPr>
        <w:t xml:space="preserve">kitölteni, illetve </w:t>
      </w:r>
      <w:r w:rsidRPr="003D5D29">
        <w:rPr>
          <w:rFonts w:ascii="Arial" w:hAnsi="Arial" w:cs="Arial"/>
          <w:sz w:val="20"/>
          <w:szCs w:val="20"/>
        </w:rPr>
        <w:t xml:space="preserve">feltüntetni. Amennyiben a hiteltermék referencia kamathoz (pl. 3 havi </w:t>
      </w:r>
      <w:proofErr w:type="spellStart"/>
      <w:r w:rsidRPr="003D5D29">
        <w:rPr>
          <w:rFonts w:ascii="Arial" w:hAnsi="Arial" w:cs="Arial"/>
          <w:sz w:val="20"/>
          <w:szCs w:val="20"/>
        </w:rPr>
        <w:t>BUBOR</w:t>
      </w:r>
      <w:proofErr w:type="spellEnd"/>
      <w:r w:rsidRPr="003D5D29">
        <w:rPr>
          <w:rFonts w:ascii="Arial" w:hAnsi="Arial" w:cs="Arial"/>
          <w:sz w:val="20"/>
          <w:szCs w:val="20"/>
        </w:rPr>
        <w:t xml:space="preserve">) kötött és más feltételekben nem történik változás, akkor a kamatbázis változás miatti kamat és </w:t>
      </w:r>
      <w:proofErr w:type="spellStart"/>
      <w:r w:rsidRPr="003D5D29">
        <w:rPr>
          <w:rFonts w:ascii="Arial" w:hAnsi="Arial" w:cs="Arial"/>
          <w:sz w:val="20"/>
          <w:szCs w:val="20"/>
        </w:rPr>
        <w:t>THM</w:t>
      </w:r>
      <w:proofErr w:type="spellEnd"/>
      <w:r w:rsidRPr="003D5D29">
        <w:rPr>
          <w:rFonts w:ascii="Arial" w:hAnsi="Arial" w:cs="Arial"/>
          <w:sz w:val="20"/>
          <w:szCs w:val="20"/>
        </w:rPr>
        <w:t xml:space="preserve"> értékeket legalább negyedévente kötelező megküldeni, azzal, hogy adott negyedévben a megelőző negyedév utolsó hónapjának 1. napján fennálló kamatbázis alapján számított kamat és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szerepelhet az termékadatokban. Az alapul vett referencia kamat vonatkozási napját a kamatozásra irányuló megjegyzések között kell feltüntetni.</w:t>
      </w:r>
    </w:p>
    <w:p w14:paraId="1DE56F09" w14:textId="77777777" w:rsidR="007071FF" w:rsidRPr="003D5D29" w:rsidRDefault="007071FF" w:rsidP="00124B47">
      <w:pPr>
        <w:spacing w:line="240" w:lineRule="auto"/>
        <w:jc w:val="both"/>
        <w:rPr>
          <w:rFonts w:ascii="Arial" w:hAnsi="Arial" w:cs="Arial"/>
          <w:sz w:val="20"/>
          <w:szCs w:val="20"/>
        </w:rPr>
      </w:pPr>
      <w:r>
        <w:rPr>
          <w:rFonts w:ascii="Arial" w:hAnsi="Arial" w:cs="Arial"/>
          <w:sz w:val="20"/>
          <w:szCs w:val="20"/>
        </w:rPr>
        <w:t>Devizában denominált tételek esetében az adatszolgáltatás beküldését megelőző munkanapon érvényes</w:t>
      </w:r>
      <w:r w:rsidR="006D1520">
        <w:rPr>
          <w:rFonts w:ascii="Arial" w:hAnsi="Arial" w:cs="Arial"/>
          <w:sz w:val="20"/>
          <w:szCs w:val="20"/>
        </w:rPr>
        <w:t>, az</w:t>
      </w:r>
      <w:r>
        <w:rPr>
          <w:rFonts w:ascii="Arial" w:hAnsi="Arial" w:cs="Arial"/>
          <w:sz w:val="20"/>
          <w:szCs w:val="20"/>
        </w:rPr>
        <w:t xml:space="preserve"> MNB </w:t>
      </w:r>
      <w:r w:rsidR="006D1520">
        <w:rPr>
          <w:rFonts w:ascii="Arial" w:hAnsi="Arial" w:cs="Arial"/>
          <w:sz w:val="20"/>
          <w:szCs w:val="20"/>
        </w:rPr>
        <w:t xml:space="preserve">által közzétett </w:t>
      </w:r>
      <w:r w:rsidR="000C1F56">
        <w:rPr>
          <w:rFonts w:ascii="Arial" w:hAnsi="Arial" w:cs="Arial"/>
          <w:sz w:val="20"/>
          <w:szCs w:val="20"/>
        </w:rPr>
        <w:t xml:space="preserve">hivatalos </w:t>
      </w:r>
      <w:r>
        <w:rPr>
          <w:rFonts w:ascii="Arial" w:hAnsi="Arial" w:cs="Arial"/>
          <w:sz w:val="20"/>
          <w:szCs w:val="20"/>
        </w:rPr>
        <w:t>devizaárfolyam használatával szükséges megadni a forintban kifejezett értéket.</w:t>
      </w:r>
    </w:p>
    <w:p w14:paraId="05E17913" w14:textId="77777777" w:rsidR="003D5D29" w:rsidRPr="003D5D29" w:rsidRDefault="003D5D29" w:rsidP="00124B47">
      <w:pPr>
        <w:spacing w:line="240" w:lineRule="auto"/>
        <w:jc w:val="both"/>
        <w:rPr>
          <w:rFonts w:ascii="Arial" w:hAnsi="Arial" w:cs="Arial"/>
          <w:sz w:val="20"/>
          <w:szCs w:val="20"/>
        </w:rPr>
      </w:pPr>
      <w:r w:rsidRPr="00867DE0">
        <w:rPr>
          <w:rFonts w:ascii="Arial" w:hAnsi="Arial" w:cs="Arial"/>
          <w:sz w:val="20"/>
          <w:szCs w:val="20"/>
        </w:rPr>
        <w:t xml:space="preserve">Deviza árfolyamváltozás miatti </w:t>
      </w:r>
      <w:proofErr w:type="spellStart"/>
      <w:r w:rsidRPr="00867DE0">
        <w:rPr>
          <w:rFonts w:ascii="Arial" w:hAnsi="Arial" w:cs="Arial"/>
          <w:sz w:val="20"/>
          <w:szCs w:val="20"/>
        </w:rPr>
        <w:t>THM</w:t>
      </w:r>
      <w:proofErr w:type="spellEnd"/>
      <w:r w:rsidRPr="00867DE0">
        <w:rPr>
          <w:rFonts w:ascii="Arial" w:hAnsi="Arial" w:cs="Arial"/>
          <w:sz w:val="20"/>
          <w:szCs w:val="20"/>
        </w:rPr>
        <w:t xml:space="preserve"> módosításról – amennyiben egyéb feltételekben változás nem történik – szintén negyedévente kell legalább frissített adatot közölni. A számításnál a </w:t>
      </w:r>
      <w:proofErr w:type="spellStart"/>
      <w:r w:rsidRPr="00867DE0">
        <w:rPr>
          <w:rFonts w:ascii="Arial" w:hAnsi="Arial" w:cs="Arial"/>
          <w:sz w:val="20"/>
          <w:szCs w:val="20"/>
        </w:rPr>
        <w:t>Thmr</w:t>
      </w:r>
      <w:proofErr w:type="spellEnd"/>
      <w:r w:rsidRPr="00867DE0">
        <w:rPr>
          <w:rFonts w:ascii="Arial" w:hAnsi="Arial" w:cs="Arial"/>
          <w:sz w:val="20"/>
          <w:szCs w:val="20"/>
        </w:rPr>
        <w:t xml:space="preserve">. előírása szerint kell eljárni, és a </w:t>
      </w:r>
      <w:proofErr w:type="spellStart"/>
      <w:r w:rsidRPr="00867DE0">
        <w:rPr>
          <w:rFonts w:ascii="Arial" w:hAnsi="Arial" w:cs="Arial"/>
          <w:sz w:val="20"/>
          <w:szCs w:val="20"/>
        </w:rPr>
        <w:t>THM-hez</w:t>
      </w:r>
      <w:proofErr w:type="spellEnd"/>
      <w:r w:rsidRPr="00867DE0">
        <w:rPr>
          <w:rFonts w:ascii="Arial" w:hAnsi="Arial" w:cs="Arial"/>
          <w:sz w:val="20"/>
          <w:szCs w:val="20"/>
        </w:rPr>
        <w:t xml:space="preserve"> kapcsolódó megjegyzés cellában a számításnál figyelembe vett devizaárfolyam érvényességi napját kell </w:t>
      </w:r>
      <w:r w:rsidR="006D00C1">
        <w:rPr>
          <w:rFonts w:ascii="Arial" w:hAnsi="Arial" w:cs="Arial"/>
          <w:sz w:val="20"/>
          <w:szCs w:val="20"/>
        </w:rPr>
        <w:t>meg</w:t>
      </w:r>
      <w:r w:rsidRPr="00867DE0">
        <w:rPr>
          <w:rFonts w:ascii="Arial" w:hAnsi="Arial" w:cs="Arial"/>
          <w:sz w:val="20"/>
          <w:szCs w:val="20"/>
        </w:rPr>
        <w:t>adni.</w:t>
      </w:r>
    </w:p>
    <w:p w14:paraId="35EE8859" w14:textId="77777777" w:rsidR="003D5D29" w:rsidRDefault="00C56754" w:rsidP="00124B47">
      <w:pPr>
        <w:spacing w:line="240" w:lineRule="auto"/>
        <w:jc w:val="both"/>
        <w:rPr>
          <w:rFonts w:ascii="Arial" w:hAnsi="Arial" w:cs="Arial"/>
          <w:sz w:val="20"/>
          <w:szCs w:val="20"/>
        </w:rPr>
      </w:pPr>
      <w:r>
        <w:rPr>
          <w:rFonts w:ascii="Arial" w:hAnsi="Arial" w:cs="Arial"/>
          <w:sz w:val="20"/>
          <w:szCs w:val="20"/>
        </w:rPr>
        <w:t>Az adatszolgáltató</w:t>
      </w:r>
      <w:r w:rsidR="003D5D29" w:rsidRPr="003D5D29">
        <w:rPr>
          <w:rFonts w:ascii="Arial" w:hAnsi="Arial" w:cs="Arial"/>
          <w:sz w:val="20"/>
          <w:szCs w:val="20"/>
        </w:rPr>
        <w:t xml:space="preserve"> által a problémássá vált hiteleknél a tartozás rendezése érdekében nyújtott hiteleket is fel kell tüntetni. Amennyiben a tartozás rendezése céljából nyújtott hitel mögé ingatlan fedezet kerül biztosítékként bevonásra, akkor azt a 9HJ (25DJ) táblában, ingatlan fedezet bevonása nélküli konstrukció esetén az adósságrendező hitelt a 9HK (25DK) táblában kell feltüntetni.</w:t>
      </w:r>
      <w:r w:rsidR="00C37C16">
        <w:rPr>
          <w:rFonts w:ascii="Arial" w:hAnsi="Arial" w:cs="Arial"/>
          <w:sz w:val="20"/>
          <w:szCs w:val="20"/>
        </w:rPr>
        <w:t xml:space="preserve"> </w:t>
      </w:r>
      <w:r w:rsidR="00C37C16" w:rsidRPr="00C37C16">
        <w:rPr>
          <w:rFonts w:ascii="Arial" w:hAnsi="Arial" w:cs="Arial"/>
          <w:sz w:val="20"/>
          <w:szCs w:val="20"/>
        </w:rPr>
        <w:t xml:space="preserve">Az MNB által </w:t>
      </w:r>
      <w:r w:rsidR="0049238A">
        <w:rPr>
          <w:rFonts w:ascii="Arial" w:hAnsi="Arial" w:cs="Arial"/>
          <w:sz w:val="20"/>
          <w:szCs w:val="20"/>
        </w:rPr>
        <w:t>M</w:t>
      </w:r>
      <w:r w:rsidR="00C37C16" w:rsidRPr="00C37C16">
        <w:rPr>
          <w:rFonts w:ascii="Arial" w:hAnsi="Arial" w:cs="Arial"/>
          <w:sz w:val="20"/>
          <w:szCs w:val="20"/>
        </w:rPr>
        <w:t xml:space="preserve">inősített </w:t>
      </w:r>
      <w:r w:rsidR="0049238A">
        <w:rPr>
          <w:rFonts w:ascii="Arial" w:hAnsi="Arial" w:cs="Arial"/>
          <w:sz w:val="20"/>
          <w:szCs w:val="20"/>
        </w:rPr>
        <w:t>F</w:t>
      </w:r>
      <w:r w:rsidR="00C37C16" w:rsidRPr="00C37C16">
        <w:rPr>
          <w:rFonts w:ascii="Arial" w:hAnsi="Arial" w:cs="Arial"/>
          <w:sz w:val="20"/>
          <w:szCs w:val="20"/>
        </w:rPr>
        <w:t xml:space="preserve">ogyasztóbarát </w:t>
      </w:r>
      <w:r w:rsidR="0049238A">
        <w:rPr>
          <w:rFonts w:ascii="Arial" w:hAnsi="Arial" w:cs="Arial"/>
          <w:sz w:val="20"/>
          <w:szCs w:val="20"/>
        </w:rPr>
        <w:t>L</w:t>
      </w:r>
      <w:r w:rsidR="00C37C16" w:rsidRPr="00C37C16">
        <w:rPr>
          <w:rFonts w:ascii="Arial" w:hAnsi="Arial" w:cs="Arial"/>
          <w:sz w:val="20"/>
          <w:szCs w:val="20"/>
        </w:rPr>
        <w:t>akáshitel terméknek minősített jelzáloghitel terméket a 9HL (25DL) táblában kell szerepeltetni.</w:t>
      </w:r>
      <w:r w:rsidR="00BF3883">
        <w:rPr>
          <w:rFonts w:ascii="Arial" w:hAnsi="Arial" w:cs="Arial"/>
          <w:sz w:val="20"/>
          <w:szCs w:val="20"/>
        </w:rPr>
        <w:t xml:space="preserve"> Az MNB által Minősített Fogyasztóbarát Személyi Hitel terméknek minősített termékeket a 9HK (25DK) táblában kell szerepeltetni.</w:t>
      </w:r>
    </w:p>
    <w:p w14:paraId="1AF18BE3" w14:textId="77777777" w:rsidR="00585457" w:rsidRDefault="00585457" w:rsidP="00585457">
      <w:pPr>
        <w:spacing w:line="240" w:lineRule="auto"/>
        <w:jc w:val="both"/>
        <w:rPr>
          <w:rFonts w:ascii="Arial" w:hAnsi="Arial" w:cs="Arial"/>
          <w:sz w:val="20"/>
          <w:szCs w:val="20"/>
        </w:rPr>
      </w:pPr>
      <w:r>
        <w:rPr>
          <w:rFonts w:ascii="Arial" w:hAnsi="Arial" w:cs="Arial"/>
          <w:sz w:val="20"/>
          <w:szCs w:val="20"/>
        </w:rPr>
        <w:t>Valamennyi, folyószámlahitel-szerződés vagy hitelkártya-szerződés alapján rendelkezésre tartott hitelkeret terhére igénybe vehető, előre meghatározott futamidejű és egyenletes törlesztésű kölcsönt (a továbbiakban: Kombinált termékek) a folyószámlahitel és hitelkártya hiteltermékhez való kapcsolódásuktól függetlenül, önálló hiteltermékként kell jelenteni</w:t>
      </w:r>
      <w:r w:rsidR="001A604B">
        <w:rPr>
          <w:rFonts w:ascii="Arial" w:hAnsi="Arial" w:cs="Arial"/>
          <w:sz w:val="20"/>
          <w:szCs w:val="20"/>
        </w:rPr>
        <w:t>,</w:t>
      </w:r>
      <w:r>
        <w:rPr>
          <w:rFonts w:ascii="Arial" w:hAnsi="Arial" w:cs="Arial"/>
          <w:sz w:val="20"/>
          <w:szCs w:val="20"/>
        </w:rPr>
        <w:t xml:space="preserve"> és a kölcsön jellemzőinek, illetve jelen kitöltési előírásoknak megfelelően a 9HA (25DA), vagy a 9HK (25DK) táblában kell feltüntetni.</w:t>
      </w:r>
    </w:p>
    <w:p w14:paraId="3F9036DE" w14:textId="77777777" w:rsidR="00585457" w:rsidRPr="003D5D29" w:rsidRDefault="007B4C54" w:rsidP="00585457">
      <w:pPr>
        <w:spacing w:line="240" w:lineRule="auto"/>
        <w:jc w:val="both"/>
        <w:rPr>
          <w:rFonts w:ascii="Arial" w:hAnsi="Arial" w:cs="Arial"/>
          <w:sz w:val="20"/>
          <w:szCs w:val="20"/>
        </w:rPr>
      </w:pPr>
      <w:r>
        <w:rPr>
          <w:rFonts w:ascii="Arial" w:hAnsi="Arial" w:cs="Arial"/>
          <w:sz w:val="20"/>
          <w:szCs w:val="20"/>
        </w:rPr>
        <w:t>A Kombinált termékek esetében, ahol</w:t>
      </w:r>
      <w:r w:rsidR="00585457">
        <w:rPr>
          <w:rFonts w:ascii="Arial" w:hAnsi="Arial" w:cs="Arial"/>
          <w:sz w:val="20"/>
          <w:szCs w:val="20"/>
        </w:rPr>
        <w:t xml:space="preserve"> folyószámlahitel-szerződés vagy hitelkártya-szerződés alapján rendelkezésre tartott hitelkeret terhére több típusú, egymástól valamely lényeges jellemzőben eltérő kölcsön vehető igénybe, valamennyit külön hiteltermékként szükséges jelenteni.</w:t>
      </w:r>
    </w:p>
    <w:p w14:paraId="1A95AD5B"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 xml:space="preserve">Azokat </w:t>
      </w:r>
      <w:r w:rsidR="00C56754">
        <w:rPr>
          <w:rFonts w:ascii="Arial" w:hAnsi="Arial" w:cs="Arial"/>
          <w:sz w:val="20"/>
          <w:szCs w:val="20"/>
        </w:rPr>
        <w:t>az adatszolgáltató</w:t>
      </w:r>
      <w:r w:rsidRPr="003D5D29">
        <w:rPr>
          <w:rFonts w:ascii="Arial" w:hAnsi="Arial" w:cs="Arial"/>
          <w:sz w:val="20"/>
          <w:szCs w:val="20"/>
        </w:rPr>
        <w:t xml:space="preserve"> által késedelmes teljesítés kapcsán – a késedelmi kamaton felül – felszámított díjtételeket, amelyek felszámítására </w:t>
      </w:r>
      <w:r w:rsidR="00C56754">
        <w:rPr>
          <w:rFonts w:ascii="Arial" w:hAnsi="Arial" w:cs="Arial"/>
          <w:sz w:val="20"/>
          <w:szCs w:val="20"/>
        </w:rPr>
        <w:t>az adatszolgáltató</w:t>
      </w:r>
      <w:r w:rsidRPr="003D5D29">
        <w:rPr>
          <w:rFonts w:ascii="Arial" w:hAnsi="Arial" w:cs="Arial"/>
          <w:sz w:val="20"/>
          <w:szCs w:val="20"/>
        </w:rPr>
        <w:t xml:space="preserve"> szerződés, </w:t>
      </w:r>
      <w:proofErr w:type="spellStart"/>
      <w:r w:rsidRPr="003D5D29">
        <w:rPr>
          <w:rFonts w:ascii="Arial" w:hAnsi="Arial" w:cs="Arial"/>
          <w:sz w:val="20"/>
          <w:szCs w:val="20"/>
        </w:rPr>
        <w:t>ÁSZF</w:t>
      </w:r>
      <w:proofErr w:type="spellEnd"/>
      <w:r w:rsidRPr="003D5D29">
        <w:rPr>
          <w:rFonts w:ascii="Arial" w:hAnsi="Arial" w:cs="Arial"/>
          <w:sz w:val="20"/>
          <w:szCs w:val="20"/>
        </w:rPr>
        <w:t xml:space="preserve">, Hirdetmény stb. alapján jogosult, a „Késedelmes teljesítéshez kapcsolódó díjak, költségek” között kell bemutatni. A törvény alapján fizetendő egyéb, a végrehajtással kapcsolatos költségeket pl. illeték, végrehajtó költsége nem kell szerepeltetni. Amennyiben azonban </w:t>
      </w:r>
      <w:r w:rsidR="00C56754">
        <w:rPr>
          <w:rFonts w:ascii="Arial" w:hAnsi="Arial" w:cs="Arial"/>
          <w:sz w:val="20"/>
          <w:szCs w:val="20"/>
        </w:rPr>
        <w:t>az adatszolgáltató</w:t>
      </w:r>
      <w:r w:rsidRPr="003D5D29">
        <w:rPr>
          <w:rFonts w:ascii="Arial" w:hAnsi="Arial" w:cs="Arial"/>
          <w:sz w:val="20"/>
          <w:szCs w:val="20"/>
        </w:rPr>
        <w:t xml:space="preserve"> a végrehajtási költségekre előzetesen, pl. a szerződésben vagy hirdetménybe</w:t>
      </w:r>
      <w:r w:rsidR="00B17CD9">
        <w:rPr>
          <w:rFonts w:ascii="Arial" w:hAnsi="Arial" w:cs="Arial"/>
          <w:sz w:val="20"/>
          <w:szCs w:val="20"/>
        </w:rPr>
        <w:t>n</w:t>
      </w:r>
      <w:r w:rsidRPr="003D5D29">
        <w:rPr>
          <w:rFonts w:ascii="Arial" w:hAnsi="Arial" w:cs="Arial"/>
          <w:sz w:val="20"/>
          <w:szCs w:val="20"/>
        </w:rPr>
        <w:t xml:space="preserve"> fix költséget határoz meg pl. teljes tőketartozás 20%-a, akkor azok összegét a terméktáblában be kell mutatni.</w:t>
      </w:r>
    </w:p>
    <w:p w14:paraId="7B283334" w14:textId="77777777" w:rsidR="003D5D29" w:rsidRPr="003D5D29" w:rsidRDefault="007B4C54" w:rsidP="00303367">
      <w:pPr>
        <w:spacing w:line="240" w:lineRule="auto"/>
        <w:jc w:val="both"/>
        <w:rPr>
          <w:rFonts w:ascii="Arial" w:hAnsi="Arial" w:cs="Arial"/>
          <w:sz w:val="20"/>
          <w:szCs w:val="20"/>
        </w:rPr>
      </w:pPr>
      <w:r>
        <w:rPr>
          <w:rFonts w:ascii="Arial" w:hAnsi="Arial" w:cs="Arial"/>
          <w:sz w:val="20"/>
          <w:szCs w:val="20"/>
        </w:rPr>
        <w:t>Valamennyi</w:t>
      </w:r>
      <w:r w:rsidR="001A604B">
        <w:rPr>
          <w:rFonts w:ascii="Arial" w:hAnsi="Arial" w:cs="Arial"/>
          <w:sz w:val="20"/>
          <w:szCs w:val="20"/>
        </w:rPr>
        <w:t>,</w:t>
      </w:r>
      <w:r>
        <w:rPr>
          <w:rFonts w:ascii="Arial" w:hAnsi="Arial" w:cs="Arial"/>
          <w:sz w:val="20"/>
          <w:szCs w:val="20"/>
        </w:rPr>
        <w:t xml:space="preserve"> a jelentéssel érintett hitel- és lízingtermék esetében az „Egyéb megjegyzések” között fel kell tüntetni azon termékeket</w:t>
      </w:r>
      <w:r w:rsidR="001A604B">
        <w:rPr>
          <w:rFonts w:ascii="Arial" w:hAnsi="Arial" w:cs="Arial"/>
          <w:sz w:val="20"/>
          <w:szCs w:val="20"/>
        </w:rPr>
        <w:t>, illetve</w:t>
      </w:r>
      <w:r>
        <w:rPr>
          <w:rFonts w:ascii="Arial" w:hAnsi="Arial" w:cs="Arial"/>
          <w:sz w:val="20"/>
          <w:szCs w:val="20"/>
        </w:rPr>
        <w:t xml:space="preserve"> szolgáltatásokat, amelyeket a fogyasztónak szükséges </w:t>
      </w:r>
      <w:r w:rsidR="00430D7F">
        <w:rPr>
          <w:rFonts w:ascii="Arial" w:hAnsi="Arial" w:cs="Arial"/>
          <w:sz w:val="20"/>
          <w:szCs w:val="20"/>
        </w:rPr>
        <w:t xml:space="preserve">igénybe </w:t>
      </w:r>
      <w:r>
        <w:rPr>
          <w:rFonts w:ascii="Arial" w:hAnsi="Arial" w:cs="Arial"/>
          <w:sz w:val="20"/>
          <w:szCs w:val="20"/>
        </w:rPr>
        <w:t>vennie a hitel- vagy lízingtermék</w:t>
      </w:r>
      <w:r w:rsidR="005F5417">
        <w:rPr>
          <w:rFonts w:ascii="Arial" w:hAnsi="Arial" w:cs="Arial"/>
          <w:sz w:val="20"/>
          <w:szCs w:val="20"/>
        </w:rPr>
        <w:t>nek a</w:t>
      </w:r>
      <w:r>
        <w:rPr>
          <w:rFonts w:ascii="Arial" w:hAnsi="Arial" w:cs="Arial"/>
          <w:sz w:val="20"/>
          <w:szCs w:val="20"/>
        </w:rPr>
        <w:t xml:space="preserve"> jelentésben szereplő kondíciókkal történő igénybevételéhez.</w:t>
      </w:r>
    </w:p>
    <w:p w14:paraId="5041461B" w14:textId="77777777" w:rsidR="003D5D29" w:rsidRDefault="00C37C16" w:rsidP="004305E7">
      <w:pPr>
        <w:pStyle w:val="Cmsor3"/>
        <w:numPr>
          <w:ilvl w:val="1"/>
          <w:numId w:val="15"/>
        </w:numPr>
        <w:spacing w:line="240" w:lineRule="auto"/>
        <w:ind w:left="357" w:hanging="357"/>
        <w:rPr>
          <w:rFonts w:ascii="Arial" w:hAnsi="Arial" w:cs="Arial"/>
          <w:bCs w:val="0"/>
          <w:iCs/>
          <w:color w:val="000000"/>
          <w:sz w:val="20"/>
          <w:szCs w:val="20"/>
        </w:rPr>
      </w:pPr>
      <w:bookmarkStart w:id="17" w:name="_Toc302733941"/>
      <w:bookmarkStart w:id="18" w:name="_Toc306870621"/>
      <w:r>
        <w:rPr>
          <w:rFonts w:ascii="Arial" w:hAnsi="Arial" w:cs="Arial"/>
          <w:bCs w:val="0"/>
          <w:iCs/>
          <w:color w:val="000000"/>
          <w:sz w:val="20"/>
          <w:szCs w:val="20"/>
          <w:lang w:val="hu-HU"/>
        </w:rPr>
        <w:t xml:space="preserve"> </w:t>
      </w:r>
      <w:r w:rsidR="003D5D29" w:rsidRPr="003D5D29">
        <w:rPr>
          <w:rFonts w:ascii="Arial" w:hAnsi="Arial" w:cs="Arial"/>
          <w:bCs w:val="0"/>
          <w:iCs/>
          <w:color w:val="000000"/>
          <w:sz w:val="20"/>
          <w:szCs w:val="20"/>
        </w:rPr>
        <w:t>9HA, 25DA – Termékismertető – Hitel- és pénzügyi lízingtermékek – Áruhitel</w:t>
      </w:r>
      <w:bookmarkEnd w:id="17"/>
      <w:bookmarkEnd w:id="18"/>
    </w:p>
    <w:p w14:paraId="732B4928" w14:textId="77777777" w:rsidR="00DB4197" w:rsidRPr="004305E7" w:rsidRDefault="00DB4197" w:rsidP="004305E7">
      <w:pPr>
        <w:keepNext/>
        <w:spacing w:after="120" w:line="240" w:lineRule="auto"/>
        <w:rPr>
          <w:rFonts w:ascii="Arial" w:hAnsi="Arial" w:cs="Arial"/>
          <w:sz w:val="20"/>
          <w:szCs w:val="20"/>
        </w:rPr>
      </w:pPr>
    </w:p>
    <w:p w14:paraId="5EA26B15"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iCs/>
          <w:sz w:val="20"/>
          <w:szCs w:val="20"/>
        </w:rPr>
        <w:t>áruhitelnek</w:t>
      </w:r>
      <w:r w:rsidRPr="003D5D29">
        <w:rPr>
          <w:rFonts w:ascii="Arial" w:hAnsi="Arial" w:cs="Arial"/>
          <w:sz w:val="20"/>
          <w:szCs w:val="20"/>
        </w:rPr>
        <w:t xml:space="preserve"> a fogyasztási kölcsön azon típusa minősül, melyet a mindennapi élet felszerelési tárgyainak, tartós fogyasztási cikkeinek (ide nem értve a gépjárművet) </w:t>
      </w:r>
      <w:r w:rsidRPr="003D5D29">
        <w:rPr>
          <w:rFonts w:ascii="Arial" w:hAnsi="Arial" w:cs="Arial"/>
          <w:sz w:val="20"/>
          <w:szCs w:val="20"/>
        </w:rPr>
        <w:lastRenderedPageBreak/>
        <w:t>megvásárlásához, szolgáltatások igénybevételéhez nyújtanak, amennyiben a hitel folyósítása közvetlenül az érintett termék értékesítőjének, illetve a szolgáltatás nyújtójának történik. Azaz olyan kölcsön, amelyet a fogyasztó elsősorban konkrét fogyasztási cikkek vagy szolgáltatások megvásárlásához, illetve igénybevételéhez, általában a vásárlás helyén, a megvásárolni kívánt termék vagy szolgáltatás megszerzése, illetve elérése érdekében vesz igénybe.</w:t>
      </w:r>
    </w:p>
    <w:p w14:paraId="17F2DFAB" w14:textId="77777777" w:rsidR="003D5D29" w:rsidRPr="00180D15" w:rsidRDefault="003D5D29" w:rsidP="00124B47">
      <w:pPr>
        <w:spacing w:line="240" w:lineRule="auto"/>
        <w:jc w:val="both"/>
        <w:rPr>
          <w:rFonts w:ascii="Arial" w:hAnsi="Arial" w:cs="Arial"/>
          <w:b/>
          <w:sz w:val="20"/>
          <w:szCs w:val="20"/>
        </w:rPr>
      </w:pPr>
      <w:r w:rsidRPr="00180D15">
        <w:rPr>
          <w:rFonts w:ascii="Arial" w:hAnsi="Arial" w:cs="Arial"/>
          <w:b/>
          <w:sz w:val="20"/>
          <w:szCs w:val="20"/>
        </w:rPr>
        <w:t>A termékváltozatok, kapcsolódó információk bemutatása</w:t>
      </w:r>
    </w:p>
    <w:p w14:paraId="5B7B7132"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Amennyiben egy termékhez az áruhitel devizaneme, kamatozás típus</w:t>
      </w:r>
      <w:r w:rsidR="00094996">
        <w:rPr>
          <w:rFonts w:ascii="Arial" w:hAnsi="Arial" w:cs="Arial"/>
          <w:sz w:val="20"/>
          <w:szCs w:val="20"/>
        </w:rPr>
        <w:t>ára vonatkozó</w:t>
      </w:r>
      <w:r w:rsidRPr="003D5D29">
        <w:rPr>
          <w:rFonts w:ascii="Arial" w:hAnsi="Arial" w:cs="Arial"/>
          <w:sz w:val="20"/>
          <w:szCs w:val="20"/>
        </w:rPr>
        <w:t xml:space="preserve"> szempontok alapján alternatív lehetőség kapcsolódik, akkor azt külön termékként vagy termékvariációként kell feltüntetni.</w:t>
      </w:r>
    </w:p>
    <w:p w14:paraId="29B26F58"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Figyelemmel az áruhitelek sokszínűségére és speciális jellemzőire (</w:t>
      </w:r>
      <w:proofErr w:type="spellStart"/>
      <w:r w:rsidRPr="003D5D29">
        <w:rPr>
          <w:rFonts w:ascii="Arial" w:hAnsi="Arial" w:cs="Arial"/>
          <w:sz w:val="20"/>
          <w:szCs w:val="20"/>
        </w:rPr>
        <w:t>kereskedőnként</w:t>
      </w:r>
      <w:proofErr w:type="spellEnd"/>
      <w:r w:rsidRPr="003D5D29">
        <w:rPr>
          <w:rFonts w:ascii="Arial" w:hAnsi="Arial" w:cs="Arial"/>
          <w:sz w:val="20"/>
          <w:szCs w:val="20"/>
        </w:rPr>
        <w:t xml:space="preserve"> és finanszírozandó termékenként eltérő kondíciókkal igényelhetők, jelentős szerepük van a gyorsan változó akciós lehetőségeknek) – a termékvariációk számosságának optimalizálása érdekében – lehetőség van az árszintben nem túlzottan eltérő egyes hiteltermék változatokat ún. „összevont” konstrukcióként bemutatni, illetve az egyes sztenderd termékek bemutatásánál jelezni a lehetséges kismértékű eltéréseket.</w:t>
      </w:r>
    </w:p>
    <w:p w14:paraId="3D665730"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Ilyen eset lehet az, amikor egy adott ismérv (pl. hitelösszeg, futamidő, hitelbírálat alapján meghatározott ügyfél-kategória) alakulásától függően különböző kamatláb szintek lehetségesek. Ilyenkor a jellemző kamattartomány (h2) és h3) cella) bemutatása mellett – az adatok értelmezését segítendő – rövid magyarázatot kell feltüntetni a h6) cellában (pl. „Az ügyleti kamatláb a választott futamidőtől/összegtől/hitelbírálattól függően kerül meghatározásra.”).</w:t>
      </w:r>
      <w:r w:rsidR="00551727">
        <w:rPr>
          <w:rFonts w:ascii="Arial" w:hAnsi="Arial" w:cs="Arial"/>
          <w:sz w:val="20"/>
          <w:szCs w:val="20"/>
        </w:rPr>
        <w:t xml:space="preserve"> </w:t>
      </w:r>
      <w:r w:rsidRPr="003D5D29">
        <w:rPr>
          <w:rFonts w:ascii="Arial" w:hAnsi="Arial" w:cs="Arial"/>
          <w:sz w:val="20"/>
          <w:szCs w:val="20"/>
        </w:rPr>
        <w:t>Nem szükséges külön termékvariációként feltüntetni</w:t>
      </w:r>
      <w:r w:rsidRPr="003D5D29">
        <w:rPr>
          <w:rFonts w:ascii="Arial" w:hAnsi="Arial" w:cs="Arial"/>
          <w:b/>
          <w:sz w:val="20"/>
          <w:szCs w:val="20"/>
        </w:rPr>
        <w:t xml:space="preserve"> </w:t>
      </w:r>
      <w:r w:rsidRPr="003D5D29">
        <w:rPr>
          <w:rFonts w:ascii="Arial" w:hAnsi="Arial" w:cs="Arial"/>
          <w:sz w:val="20"/>
          <w:szCs w:val="20"/>
        </w:rPr>
        <w:t>azon konstrukcióváltozatokat sem, ahol csak a fizetési mód (bankszámláról, csekken történő fizetés), törlesztési lehetőségek, kedvezmények, illetve egyes díjtételek különböznek bizonyos feltételek alapján. Ezen jellemzőkre vonatkozó megjegyzések is megtehetők a jelzett helyeken.</w:t>
      </w:r>
    </w:p>
    <w:p w14:paraId="1A2BAC93"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A kért adatok mellett</w:t>
      </w:r>
      <w:r w:rsidRPr="003D5D29">
        <w:rPr>
          <w:rFonts w:ascii="Arial" w:hAnsi="Arial" w:cs="Arial"/>
          <w:b/>
          <w:sz w:val="20"/>
          <w:szCs w:val="20"/>
        </w:rPr>
        <w:t xml:space="preserve"> </w:t>
      </w:r>
      <w:r w:rsidRPr="003D5D29">
        <w:rPr>
          <w:rFonts w:ascii="Arial" w:hAnsi="Arial" w:cs="Arial"/>
          <w:sz w:val="20"/>
          <w:szCs w:val="20"/>
        </w:rPr>
        <w:t xml:space="preserve">további tájékozódási forrás is jelezhető (pl. „További részletes tájékoztatást a hirdetmény tartalmaz.”). Közölhető a termék elérhetőségeire történő utalás is az </w:t>
      </w:r>
      <w:r w:rsidR="00124B47">
        <w:rPr>
          <w:rFonts w:ascii="Arial" w:hAnsi="Arial" w:cs="Arial"/>
          <w:sz w:val="20"/>
          <w:szCs w:val="20"/>
        </w:rPr>
        <w:t>o</w:t>
      </w:r>
      <w:r w:rsidRPr="003D5D29">
        <w:rPr>
          <w:rFonts w:ascii="Arial" w:hAnsi="Arial" w:cs="Arial"/>
          <w:sz w:val="20"/>
          <w:szCs w:val="20"/>
        </w:rPr>
        <w:t>) Egyéb megjegyzés</w:t>
      </w:r>
      <w:r w:rsidR="00E91ADD">
        <w:rPr>
          <w:rFonts w:ascii="Arial" w:hAnsi="Arial" w:cs="Arial"/>
          <w:sz w:val="20"/>
          <w:szCs w:val="20"/>
        </w:rPr>
        <w:t>ek</w:t>
      </w:r>
      <w:r w:rsidRPr="003D5D29">
        <w:rPr>
          <w:rFonts w:ascii="Arial" w:hAnsi="Arial" w:cs="Arial"/>
          <w:sz w:val="20"/>
          <w:szCs w:val="20"/>
        </w:rPr>
        <w:t xml:space="preserve"> cellában (pl. „Az érintett kereskedések listája megtalálható honlapunkon.”).</w:t>
      </w:r>
    </w:p>
    <w:p w14:paraId="1888389B"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Az összes említett esetben, így</w:t>
      </w:r>
      <w:r w:rsidR="00E91ADD">
        <w:rPr>
          <w:rFonts w:ascii="Arial" w:hAnsi="Arial" w:cs="Arial"/>
          <w:sz w:val="20"/>
          <w:szCs w:val="20"/>
        </w:rPr>
        <w:t xml:space="preserve"> az</w:t>
      </w:r>
      <w:r w:rsidRPr="003D5D29">
        <w:rPr>
          <w:rFonts w:ascii="Arial" w:hAnsi="Arial" w:cs="Arial"/>
          <w:sz w:val="20"/>
          <w:szCs w:val="20"/>
        </w:rPr>
        <w:t xml:space="preserve"> „összevont termék” bemutatása esetén is, meg kell jelölni</w:t>
      </w:r>
      <w:r w:rsidRPr="003D5D29">
        <w:rPr>
          <w:rFonts w:ascii="Arial" w:hAnsi="Arial" w:cs="Arial"/>
          <w:b/>
          <w:sz w:val="20"/>
          <w:szCs w:val="20"/>
        </w:rPr>
        <w:t xml:space="preserve"> </w:t>
      </w:r>
      <w:r w:rsidRPr="003D5D29">
        <w:rPr>
          <w:rFonts w:ascii="Arial" w:hAnsi="Arial" w:cs="Arial"/>
          <w:sz w:val="20"/>
          <w:szCs w:val="20"/>
        </w:rPr>
        <w:t xml:space="preserve">a kereskedelmi kommunikációban szereplő </w:t>
      </w:r>
      <w:proofErr w:type="spellStart"/>
      <w:r w:rsidRPr="003D5D29">
        <w:rPr>
          <w:rFonts w:ascii="Arial" w:hAnsi="Arial" w:cs="Arial"/>
          <w:sz w:val="20"/>
          <w:szCs w:val="20"/>
        </w:rPr>
        <w:t>THM-et</w:t>
      </w:r>
      <w:proofErr w:type="spellEnd"/>
      <w:r w:rsidRPr="003D5D29">
        <w:rPr>
          <w:rFonts w:ascii="Arial" w:hAnsi="Arial" w:cs="Arial"/>
          <w:sz w:val="20"/>
          <w:szCs w:val="20"/>
        </w:rPr>
        <w:t xml:space="preserve"> az arra szolgáló numerikus cellában. Az adatot a </w:t>
      </w:r>
      <w:proofErr w:type="spellStart"/>
      <w:r w:rsidRPr="003D5D29">
        <w:rPr>
          <w:rFonts w:ascii="Arial" w:hAnsi="Arial" w:cs="Arial"/>
          <w:sz w:val="20"/>
          <w:szCs w:val="20"/>
        </w:rPr>
        <w:t>Thmr</w:t>
      </w:r>
      <w:proofErr w:type="spellEnd"/>
      <w:r w:rsidRPr="003D5D29">
        <w:rPr>
          <w:rFonts w:ascii="Arial" w:hAnsi="Arial" w:cs="Arial"/>
          <w:sz w:val="20"/>
          <w:szCs w:val="20"/>
        </w:rPr>
        <w:t xml:space="preserve">. által meghatározott feltételű hiteltípusra, amennyiben </w:t>
      </w:r>
      <w:r w:rsidR="00C56754">
        <w:rPr>
          <w:rFonts w:ascii="Arial" w:hAnsi="Arial" w:cs="Arial"/>
          <w:sz w:val="20"/>
          <w:szCs w:val="20"/>
        </w:rPr>
        <w:t>az adatszolgáltató</w:t>
      </w:r>
      <w:r w:rsidRPr="003D5D29">
        <w:rPr>
          <w:rFonts w:ascii="Arial" w:hAnsi="Arial" w:cs="Arial"/>
          <w:sz w:val="20"/>
          <w:szCs w:val="20"/>
        </w:rPr>
        <w:t xml:space="preserve"> az adott hiteltípust adott feltételek mellett nem nyújt, akkor a hiteltípusra létező legközelebbi összeggel és futamidővel kell meghatározni. (Olyan további tulajdonságok tekintetében, amelyek esetén a jogszabály nem ad útmutatást, a leginkább jellemző konstrukciótípushoz tartozó értéket kell ebben a cellában feltüntetni.)</w:t>
      </w:r>
    </w:p>
    <w:p w14:paraId="3CF04470"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 xml:space="preserve">A kereskedelmi kommunikációban szereplő </w:t>
      </w:r>
      <w:proofErr w:type="spellStart"/>
      <w:r w:rsidRPr="003D5D29">
        <w:rPr>
          <w:rFonts w:ascii="Arial" w:hAnsi="Arial" w:cs="Arial"/>
          <w:sz w:val="20"/>
          <w:szCs w:val="20"/>
        </w:rPr>
        <w:t>THM</w:t>
      </w:r>
      <w:proofErr w:type="spellEnd"/>
      <w:r w:rsidRPr="003D5D29">
        <w:rPr>
          <w:rFonts w:ascii="Arial" w:hAnsi="Arial" w:cs="Arial"/>
          <w:sz w:val="20"/>
          <w:szCs w:val="20"/>
        </w:rPr>
        <w:t xml:space="preserve"> és ügyleti kamat értékek számításához fűzendő magyarázat a g4) és h6) cellában tüntetendő fel.</w:t>
      </w:r>
    </w:p>
    <w:p w14:paraId="687E4404"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A konstrukciók megnevezésénél fontos, hogy a termék elnevezése mellett egyértelműen jelenjen meg a variációkat megkülönböztető jellemzőre, a konstrukció „összevont” jellegére való utalás is.</w:t>
      </w:r>
    </w:p>
    <w:p w14:paraId="4F044AA8" w14:textId="77777777" w:rsidR="003D5D29" w:rsidRPr="003D5D29" w:rsidRDefault="003D5D29" w:rsidP="003D5D29">
      <w:pPr>
        <w:spacing w:line="240" w:lineRule="auto"/>
        <w:rPr>
          <w:rFonts w:ascii="Arial" w:hAnsi="Arial" w:cs="Arial"/>
          <w:b/>
          <w:sz w:val="20"/>
          <w:szCs w:val="20"/>
        </w:rPr>
      </w:pPr>
      <w:r w:rsidRPr="003D5D29">
        <w:rPr>
          <w:rFonts w:ascii="Arial" w:hAnsi="Arial" w:cs="Arial"/>
          <w:b/>
          <w:sz w:val="20"/>
          <w:szCs w:val="20"/>
        </w:rPr>
        <w:t>A jelentés kitöltése</w:t>
      </w:r>
    </w:p>
    <w:p w14:paraId="72B0FCE0"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 xml:space="preserve">a) </w:t>
      </w:r>
      <w:r w:rsidRPr="003D5D29">
        <w:rPr>
          <w:rFonts w:ascii="Arial" w:hAnsi="Arial" w:cs="Arial"/>
          <w:sz w:val="20"/>
          <w:szCs w:val="20"/>
        </w:rPr>
        <w:t xml:space="preserve">cellában – az MNB útmutatása alapján automatikusan generált – a termékhez kapcsolódó egyedi azonosító szerepel, amely </w:t>
      </w:r>
      <w:proofErr w:type="spellStart"/>
      <w:r w:rsidRPr="003D5D29">
        <w:rPr>
          <w:rFonts w:ascii="Arial" w:hAnsi="Arial" w:cs="Arial"/>
          <w:sz w:val="20"/>
          <w:szCs w:val="20"/>
        </w:rPr>
        <w:t>végigkíséri</w:t>
      </w:r>
      <w:proofErr w:type="spellEnd"/>
      <w:r w:rsidRPr="003D5D29">
        <w:rPr>
          <w:rFonts w:ascii="Arial" w:hAnsi="Arial" w:cs="Arial"/>
          <w:sz w:val="20"/>
          <w:szCs w:val="20"/>
        </w:rPr>
        <w:t xml:space="preserve"> a terméket forgalmazásának teljes idejében. Amennyiben a termék értékesítése szünetel, az értékesítés újrakezdésekor is az eredeti termékkóddal kell küldeni az adatszolgáltatásban.</w:t>
      </w:r>
    </w:p>
    <w:p w14:paraId="0AE20228" w14:textId="778C916B"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sz w:val="20"/>
          <w:szCs w:val="20"/>
        </w:rPr>
        <w:t xml:space="preserve"> cellában az áruhitel-konstrukció teljes megnevezését kell szerepeltetni</w:t>
      </w:r>
      <w:r w:rsidR="003D255C">
        <w:rPr>
          <w:rFonts w:ascii="Arial" w:hAnsi="Arial" w:cs="Arial"/>
          <w:sz w:val="20"/>
          <w:szCs w:val="20"/>
        </w:rPr>
        <w:t xml:space="preserve">, összhangban az adatszolgáltató hirdetményében szereplő </w:t>
      </w:r>
      <w:proofErr w:type="spellStart"/>
      <w:r w:rsidR="003D255C">
        <w:rPr>
          <w:rFonts w:ascii="Arial" w:hAnsi="Arial" w:cs="Arial"/>
          <w:sz w:val="20"/>
          <w:szCs w:val="20"/>
        </w:rPr>
        <w:t>termékmegnevezésekkel</w:t>
      </w:r>
      <w:proofErr w:type="spellEnd"/>
      <w:r w:rsidRPr="003D5D29">
        <w:rPr>
          <w:rFonts w:ascii="Arial" w:hAnsi="Arial" w:cs="Arial"/>
          <w:sz w:val="20"/>
          <w:szCs w:val="20"/>
        </w:rPr>
        <w:t>. Amennyiben azonos konstrukció eltérő alternatíváiról van szó (és nincs külön „fantázianeve”), a megkülönböztető jellemzőt</w:t>
      </w:r>
      <w:r w:rsidR="00971BFF">
        <w:rPr>
          <w:rFonts w:ascii="Arial" w:hAnsi="Arial" w:cs="Arial"/>
          <w:sz w:val="20"/>
          <w:szCs w:val="20"/>
        </w:rPr>
        <w:t xml:space="preserve"> </w:t>
      </w:r>
      <w:del w:id="19" w:author="MNB" w:date="2024-08-23T13:22:00Z">
        <w:r w:rsidRPr="003D5D29">
          <w:rPr>
            <w:rFonts w:ascii="Arial" w:hAnsi="Arial" w:cs="Arial"/>
            <w:sz w:val="20"/>
            <w:szCs w:val="20"/>
          </w:rPr>
          <w:delText>javasolt</w:delText>
        </w:r>
      </w:del>
      <w:ins w:id="20" w:author="MNB" w:date="2024-08-23T13:22:00Z">
        <w:r w:rsidR="00971BFF">
          <w:rPr>
            <w:rFonts w:ascii="Arial" w:hAnsi="Arial" w:cs="Arial"/>
            <w:sz w:val="20"/>
            <w:szCs w:val="20"/>
          </w:rPr>
          <w:t>szükséges</w:t>
        </w:r>
      </w:ins>
      <w:r w:rsidRPr="003D5D29">
        <w:rPr>
          <w:rFonts w:ascii="Arial" w:hAnsi="Arial" w:cs="Arial"/>
          <w:sz w:val="20"/>
          <w:szCs w:val="20"/>
        </w:rPr>
        <w:t xml:space="preserve"> feltüntetni a termék, termékvariáció megnevezésében is. Ha adott hitelkonstrukció keretében csak meghatározott termék/szolgáltatás finanszírozható, akkor a termék megnevezésében kell utalni a felhasználás céljára.</w:t>
      </w:r>
      <w:r w:rsidR="00DD045D" w:rsidRPr="00DD045D">
        <w:rPr>
          <w:rFonts w:ascii="Arial" w:hAnsi="Arial" w:cs="Arial"/>
          <w:sz w:val="20"/>
          <w:szCs w:val="20"/>
        </w:rPr>
        <w:t xml:space="preserve"> </w:t>
      </w:r>
      <w:r w:rsidR="00DD045D">
        <w:rPr>
          <w:rFonts w:ascii="Arial" w:hAnsi="Arial" w:cs="Arial"/>
          <w:sz w:val="20"/>
          <w:szCs w:val="20"/>
        </w:rPr>
        <w:t xml:space="preserve">A Kombinált termékek esetében a konstrukció neve mögött szerepeltetni kell, hogy az folyószámla-szerződés vagy hitelkártya-szerződés alapján rendelkezésre </w:t>
      </w:r>
      <w:r w:rsidR="00DD045D">
        <w:rPr>
          <w:rFonts w:ascii="Arial" w:hAnsi="Arial" w:cs="Arial"/>
          <w:sz w:val="20"/>
          <w:szCs w:val="20"/>
        </w:rPr>
        <w:lastRenderedPageBreak/>
        <w:t>bocsátott hitelkeret terhére vehető igénybe (pl. „</w:t>
      </w:r>
      <w:r w:rsidR="00DD045D" w:rsidRPr="00303367">
        <w:rPr>
          <w:rFonts w:ascii="Arial" w:hAnsi="Arial" w:cs="Arial"/>
          <w:i/>
          <w:sz w:val="20"/>
          <w:szCs w:val="20"/>
        </w:rPr>
        <w:t>[</w:t>
      </w:r>
      <w:r w:rsidR="00DD045D" w:rsidRPr="00F13DEE">
        <w:rPr>
          <w:rFonts w:ascii="Arial" w:hAnsi="Arial" w:cs="Arial"/>
          <w:i/>
          <w:sz w:val="20"/>
          <w:szCs w:val="20"/>
        </w:rPr>
        <w:t>a kon</w:t>
      </w:r>
      <w:r w:rsidR="00F175AF">
        <w:rPr>
          <w:rFonts w:ascii="Arial" w:hAnsi="Arial" w:cs="Arial"/>
          <w:i/>
          <w:sz w:val="20"/>
          <w:szCs w:val="20"/>
        </w:rPr>
        <w:t>s</w:t>
      </w:r>
      <w:r w:rsidR="00DD045D" w:rsidRPr="00F13DEE">
        <w:rPr>
          <w:rFonts w:ascii="Arial" w:hAnsi="Arial" w:cs="Arial"/>
          <w:i/>
          <w:sz w:val="20"/>
          <w:szCs w:val="20"/>
        </w:rPr>
        <w:t xml:space="preserve">trukció </w:t>
      </w:r>
      <w:r w:rsidR="00DD045D" w:rsidRPr="00E67ADF">
        <w:rPr>
          <w:rFonts w:ascii="Arial" w:hAnsi="Arial" w:cs="Arial"/>
          <w:i/>
          <w:sz w:val="20"/>
          <w:szCs w:val="20"/>
        </w:rPr>
        <w:t>hirdetmény szerinti megnevezése</w:t>
      </w:r>
      <w:r w:rsidR="00DD045D" w:rsidRPr="00F13DEE">
        <w:rPr>
          <w:rFonts w:ascii="Arial" w:hAnsi="Arial" w:cs="Arial"/>
          <w:i/>
          <w:sz w:val="20"/>
          <w:szCs w:val="20"/>
        </w:rPr>
        <w:t>]</w:t>
      </w:r>
      <w:r w:rsidR="00DD045D" w:rsidRPr="00303367">
        <w:rPr>
          <w:rFonts w:ascii="Arial" w:hAnsi="Arial" w:cs="Arial"/>
          <w:i/>
          <w:sz w:val="20"/>
          <w:szCs w:val="20"/>
        </w:rPr>
        <w:t xml:space="preserve"> </w:t>
      </w:r>
      <w:r w:rsidR="00DD045D">
        <w:rPr>
          <w:rFonts w:ascii="Arial" w:hAnsi="Arial" w:cs="Arial"/>
          <w:sz w:val="20"/>
          <w:szCs w:val="20"/>
        </w:rPr>
        <w:t>– Hitelkártya hitelkeret terhére igénybe vehető”).</w:t>
      </w:r>
    </w:p>
    <w:p w14:paraId="1B7977D9"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 xml:space="preserve">c) </w:t>
      </w:r>
      <w:r w:rsidRPr="003D5D29">
        <w:rPr>
          <w:rFonts w:ascii="Arial" w:hAnsi="Arial" w:cs="Arial"/>
          <w:sz w:val="20"/>
          <w:szCs w:val="20"/>
        </w:rPr>
        <w:t>cellában kell megjelölni a hitel nyilvántartásának devizanemét (ISO-kódját). Amennyiben az áruhitel igénybe vehető forintban és egyéb devizanemben is, akkor a változatokat külön termékként vagy termékvariációként kell feltüntetni.</w:t>
      </w:r>
    </w:p>
    <w:p w14:paraId="1DF785F8"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 xml:space="preserve">d1) és d2) </w:t>
      </w:r>
      <w:r w:rsidRPr="003D5D29">
        <w:rPr>
          <w:rFonts w:ascii="Arial" w:hAnsi="Arial" w:cs="Arial"/>
          <w:sz w:val="20"/>
          <w:szCs w:val="20"/>
        </w:rPr>
        <w:t xml:space="preserve">cellában a futamidő minimális és maximális hosszát kell hónapokban (numerikusan, egész számban) megadni. (Amennyiben a futamidő egy meghatározott fix időszak lehet csak, akkor annak a hónapokban megadott időtartamát kell feltüntetni a </w:t>
      </w:r>
      <w:r w:rsidRPr="003D5D29">
        <w:rPr>
          <w:rFonts w:ascii="Arial" w:hAnsi="Arial" w:cs="Arial"/>
          <w:b/>
          <w:sz w:val="20"/>
          <w:szCs w:val="20"/>
        </w:rPr>
        <w:t>d1) és d2)</w:t>
      </w:r>
      <w:r w:rsidRPr="003D5D29">
        <w:rPr>
          <w:rFonts w:ascii="Arial" w:hAnsi="Arial" w:cs="Arial"/>
          <w:sz w:val="20"/>
          <w:szCs w:val="20"/>
        </w:rPr>
        <w:t xml:space="preserve"> cellában is.)</w:t>
      </w:r>
    </w:p>
    <w:p w14:paraId="3BDB2F2B" w14:textId="759973E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 xml:space="preserve">e1) és e2) </w:t>
      </w:r>
      <w:r w:rsidRPr="003D5D29">
        <w:rPr>
          <w:rFonts w:ascii="Arial" w:hAnsi="Arial" w:cs="Arial"/>
          <w:sz w:val="20"/>
          <w:szCs w:val="20"/>
        </w:rPr>
        <w:t xml:space="preserve">cellában a minimálisan és maximálisan igényelhető hitelösszeget kell feltüntetni forintban, numerikus, egész számban, a pénznem megjelölése nélkül. Devizahitelek esetében, amennyiben az igényelhető hitelösszeg devizában meghatározott, az átváltás </w:t>
      </w:r>
      <w:del w:id="21" w:author="MNB" w:date="2024-08-23T13:22:00Z">
        <w:r w:rsidRPr="003D5D29">
          <w:rPr>
            <w:rFonts w:ascii="Arial" w:hAnsi="Arial" w:cs="Arial"/>
            <w:sz w:val="20"/>
            <w:szCs w:val="20"/>
          </w:rPr>
          <w:delText>árfolyama</w:delText>
        </w:r>
      </w:del>
      <w:ins w:id="22" w:author="MNB" w:date="2024-08-23T13:22:00Z">
        <w:r w:rsidRPr="003D5D29">
          <w:rPr>
            <w:rFonts w:ascii="Arial" w:hAnsi="Arial" w:cs="Arial"/>
            <w:sz w:val="20"/>
            <w:szCs w:val="20"/>
          </w:rPr>
          <w:t>árfolyam</w:t>
        </w:r>
        <w:r w:rsidR="00971BFF">
          <w:rPr>
            <w:rFonts w:ascii="Arial" w:hAnsi="Arial" w:cs="Arial"/>
            <w:sz w:val="20"/>
            <w:szCs w:val="20"/>
          </w:rPr>
          <w:t>át</w:t>
        </w:r>
      </w:ins>
      <w:r w:rsidRPr="003D5D29">
        <w:rPr>
          <w:rFonts w:ascii="Arial" w:hAnsi="Arial" w:cs="Arial"/>
          <w:sz w:val="20"/>
          <w:szCs w:val="20"/>
        </w:rPr>
        <w:t xml:space="preserve"> az egyéb megjegyzéseknél az </w:t>
      </w:r>
      <w:r w:rsidR="00124B47">
        <w:rPr>
          <w:rFonts w:ascii="Arial" w:hAnsi="Arial" w:cs="Arial"/>
          <w:b/>
          <w:sz w:val="20"/>
          <w:szCs w:val="20"/>
        </w:rPr>
        <w:t>o</w:t>
      </w:r>
      <w:r w:rsidRPr="003D5D29">
        <w:rPr>
          <w:rFonts w:ascii="Arial" w:hAnsi="Arial" w:cs="Arial"/>
          <w:b/>
          <w:sz w:val="20"/>
          <w:szCs w:val="20"/>
        </w:rPr>
        <w:t>) Egyéb megjegyzés</w:t>
      </w:r>
      <w:r w:rsidRPr="003D5D29">
        <w:rPr>
          <w:rFonts w:ascii="Arial" w:hAnsi="Arial" w:cs="Arial"/>
          <w:sz w:val="20"/>
          <w:szCs w:val="20"/>
        </w:rPr>
        <w:t xml:space="preserve"> cellában</w:t>
      </w:r>
      <w:r w:rsidR="00971BFF">
        <w:rPr>
          <w:rFonts w:ascii="Arial" w:hAnsi="Arial" w:cs="Arial"/>
          <w:sz w:val="20"/>
          <w:szCs w:val="20"/>
        </w:rPr>
        <w:t xml:space="preserve"> </w:t>
      </w:r>
      <w:del w:id="23" w:author="MNB" w:date="2024-08-23T13:22:00Z">
        <w:r w:rsidRPr="003D5D29">
          <w:rPr>
            <w:rFonts w:ascii="Arial" w:hAnsi="Arial" w:cs="Arial"/>
            <w:sz w:val="20"/>
            <w:szCs w:val="20"/>
          </w:rPr>
          <w:delText>jelezhető</w:delText>
        </w:r>
      </w:del>
      <w:ins w:id="24" w:author="MNB" w:date="2024-08-23T13:22:00Z">
        <w:r w:rsidR="00971BFF">
          <w:rPr>
            <w:rFonts w:ascii="Arial" w:hAnsi="Arial" w:cs="Arial"/>
            <w:sz w:val="20"/>
            <w:szCs w:val="20"/>
          </w:rPr>
          <w:t>szükséges</w:t>
        </w:r>
        <w:r w:rsidRPr="003D5D29">
          <w:rPr>
            <w:rFonts w:ascii="Arial" w:hAnsi="Arial" w:cs="Arial"/>
            <w:sz w:val="20"/>
            <w:szCs w:val="20"/>
          </w:rPr>
          <w:t xml:space="preserve"> jelez</w:t>
        </w:r>
        <w:r w:rsidR="00971BFF">
          <w:rPr>
            <w:rFonts w:ascii="Arial" w:hAnsi="Arial" w:cs="Arial"/>
            <w:sz w:val="20"/>
            <w:szCs w:val="20"/>
          </w:rPr>
          <w:t>ni</w:t>
        </w:r>
      </w:ins>
      <w:r w:rsidRPr="003D5D29">
        <w:rPr>
          <w:rFonts w:ascii="Arial" w:hAnsi="Arial" w:cs="Arial"/>
          <w:sz w:val="20"/>
          <w:szCs w:val="20"/>
        </w:rPr>
        <w:t>.</w:t>
      </w:r>
    </w:p>
    <w:p w14:paraId="62AD67AD"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 xml:space="preserve">f) </w:t>
      </w:r>
      <w:r w:rsidRPr="003D5D29">
        <w:rPr>
          <w:rFonts w:ascii="Arial" w:hAnsi="Arial" w:cs="Arial"/>
          <w:sz w:val="20"/>
          <w:szCs w:val="20"/>
        </w:rPr>
        <w:t>cellában kell megadni az elvárt önerő minimális mértékét. Amennyiben az önerő mértéke pl. a termék/szolgáltatás vételára függvényében változó, az önerő mértéke sávosan is megadható.</w:t>
      </w:r>
    </w:p>
    <w:p w14:paraId="316F36A2"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w:t>
      </w:r>
      <w:proofErr w:type="gramStart"/>
      <w:r w:rsidRPr="003D5D29">
        <w:rPr>
          <w:rFonts w:ascii="Arial" w:hAnsi="Arial" w:cs="Arial"/>
          <w:b/>
          <w:sz w:val="20"/>
          <w:szCs w:val="20"/>
        </w:rPr>
        <w:t>1)-</w:t>
      </w:r>
      <w:proofErr w:type="gramEnd"/>
      <w:r w:rsidRPr="003D5D29">
        <w:rPr>
          <w:rFonts w:ascii="Arial" w:hAnsi="Arial" w:cs="Arial"/>
          <w:b/>
          <w:sz w:val="20"/>
          <w:szCs w:val="20"/>
        </w:rPr>
        <w:t>g3)</w:t>
      </w:r>
      <w:r w:rsidRPr="003D5D29">
        <w:rPr>
          <w:rFonts w:ascii="Arial" w:hAnsi="Arial" w:cs="Arial"/>
          <w:sz w:val="20"/>
          <w:szCs w:val="20"/>
        </w:rPr>
        <w:t xml:space="preserve"> cellában a </w:t>
      </w:r>
      <w:proofErr w:type="spellStart"/>
      <w:r w:rsidRPr="003D5D29">
        <w:rPr>
          <w:rFonts w:ascii="Arial" w:hAnsi="Arial" w:cs="Arial"/>
          <w:sz w:val="20"/>
          <w:szCs w:val="20"/>
        </w:rPr>
        <w:t>Thmr</w:t>
      </w:r>
      <w:proofErr w:type="spellEnd"/>
      <w:r w:rsidRPr="003D5D29">
        <w:rPr>
          <w:rFonts w:ascii="Arial" w:hAnsi="Arial" w:cs="Arial"/>
          <w:sz w:val="20"/>
          <w:szCs w:val="20"/>
        </w:rPr>
        <w:t>. előírásai szerint kiszámított teljes hiteldíj mutató értékeket kell szerepeltetni százalékos formában, numerikusan, két tizedes</w:t>
      </w:r>
      <w:r w:rsidR="00302E91">
        <w:rPr>
          <w:rFonts w:ascii="Arial" w:hAnsi="Arial" w:cs="Arial"/>
          <w:sz w:val="20"/>
          <w:szCs w:val="20"/>
        </w:rPr>
        <w:t>jegy</w:t>
      </w:r>
      <w:r w:rsidRPr="003D5D29">
        <w:rPr>
          <w:rFonts w:ascii="Arial" w:hAnsi="Arial" w:cs="Arial"/>
          <w:sz w:val="20"/>
          <w:szCs w:val="20"/>
        </w:rPr>
        <w:t xml:space="preserve"> pontossággal</w:t>
      </w:r>
      <w:r w:rsidR="00302E91">
        <w:rPr>
          <w:rFonts w:ascii="Arial" w:hAnsi="Arial" w:cs="Arial"/>
          <w:sz w:val="20"/>
          <w:szCs w:val="20"/>
        </w:rPr>
        <w:t>,</w:t>
      </w:r>
      <w:r w:rsidRPr="003D5D29">
        <w:rPr>
          <w:rFonts w:ascii="Arial" w:hAnsi="Arial" w:cs="Arial"/>
          <w:sz w:val="20"/>
          <w:szCs w:val="20"/>
        </w:rPr>
        <w:t xml:space="preserve"> </w:t>
      </w:r>
      <w:r w:rsidR="003B593F">
        <w:rPr>
          <w:rFonts w:ascii="Arial" w:hAnsi="Arial" w:cs="Arial"/>
          <w:sz w:val="20"/>
          <w:szCs w:val="20"/>
        </w:rPr>
        <w:t>százalék</w:t>
      </w:r>
      <w:r w:rsidRPr="003D5D29">
        <w:rPr>
          <w:rFonts w:ascii="Arial" w:hAnsi="Arial" w:cs="Arial"/>
          <w:sz w:val="20"/>
          <w:szCs w:val="20"/>
        </w:rPr>
        <w:t>jel feltüntetése nélkül.</w:t>
      </w:r>
    </w:p>
    <w:p w14:paraId="128FB614"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g1)</w:t>
      </w:r>
      <w:r w:rsidRPr="003D5D29">
        <w:rPr>
          <w:rFonts w:ascii="Arial" w:hAnsi="Arial" w:cs="Arial"/>
          <w:sz w:val="20"/>
          <w:szCs w:val="20"/>
        </w:rPr>
        <w:t xml:space="preserve"> cellában a kereskedelmi kommunikációban szereplő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számításakor a </w:t>
      </w:r>
      <w:proofErr w:type="spellStart"/>
      <w:r w:rsidRPr="003D5D29">
        <w:rPr>
          <w:rFonts w:ascii="Arial" w:hAnsi="Arial" w:cs="Arial"/>
          <w:sz w:val="20"/>
          <w:szCs w:val="20"/>
        </w:rPr>
        <w:t>Thmr</w:t>
      </w:r>
      <w:proofErr w:type="spellEnd"/>
      <w:r w:rsidRPr="003D5D29">
        <w:rPr>
          <w:rFonts w:ascii="Arial" w:hAnsi="Arial" w:cs="Arial"/>
          <w:sz w:val="20"/>
          <w:szCs w:val="20"/>
        </w:rPr>
        <w:t>. kereskedelmi kommunikációra vonatkozó előírásainál meghatározott feltételű hitelt kell alapul venni. Olyan további tulajdonságok tekintetében, amelyek esetén a jogszabály nem ad útmutatást, a leginkább jellemző konstrukciótípushoz tartozó értéket kell ebben a cellában feltüntetni.</w:t>
      </w:r>
    </w:p>
    <w:p w14:paraId="2E48CCD9"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g2) és g3)</w:t>
      </w:r>
      <w:r w:rsidRPr="003D5D29">
        <w:rPr>
          <w:rFonts w:ascii="Arial" w:hAnsi="Arial" w:cs="Arial"/>
          <w:sz w:val="20"/>
          <w:szCs w:val="20"/>
        </w:rPr>
        <w:t xml:space="preserve"> cellában a konstrukció keretein belül elérhető hitellehetőségek tekintetében a legkisebb és a legnagyobb </w:t>
      </w:r>
      <w:proofErr w:type="spellStart"/>
      <w:r w:rsidRPr="003D5D29">
        <w:rPr>
          <w:rFonts w:ascii="Arial" w:hAnsi="Arial" w:cs="Arial"/>
          <w:sz w:val="20"/>
          <w:szCs w:val="20"/>
        </w:rPr>
        <w:t>THM</w:t>
      </w:r>
      <w:proofErr w:type="spellEnd"/>
      <w:r w:rsidRPr="003D5D29">
        <w:rPr>
          <w:rFonts w:ascii="Arial" w:hAnsi="Arial" w:cs="Arial"/>
          <w:sz w:val="20"/>
          <w:szCs w:val="20"/>
        </w:rPr>
        <w:t xml:space="preserve"> mértéket kell feltüntetni. Összevont konstrukció esetén is minden egyedi termékre meg kell határozni a minimum és maximum </w:t>
      </w:r>
      <w:proofErr w:type="spellStart"/>
      <w:r w:rsidRPr="003D5D29">
        <w:rPr>
          <w:rFonts w:ascii="Arial" w:hAnsi="Arial" w:cs="Arial"/>
          <w:sz w:val="20"/>
          <w:szCs w:val="20"/>
        </w:rPr>
        <w:t>THM</w:t>
      </w:r>
      <w:proofErr w:type="spellEnd"/>
      <w:r w:rsidRPr="003D5D29">
        <w:rPr>
          <w:rFonts w:ascii="Arial" w:hAnsi="Arial" w:cs="Arial"/>
          <w:sz w:val="20"/>
          <w:szCs w:val="20"/>
        </w:rPr>
        <w:t xml:space="preserve"> értékeket, majd ezek közül a legkisebb minimum </w:t>
      </w:r>
      <w:proofErr w:type="spellStart"/>
      <w:r w:rsidRPr="003D5D29">
        <w:rPr>
          <w:rFonts w:ascii="Arial" w:hAnsi="Arial" w:cs="Arial"/>
          <w:sz w:val="20"/>
          <w:szCs w:val="20"/>
        </w:rPr>
        <w:t>THM</w:t>
      </w:r>
      <w:proofErr w:type="spellEnd"/>
      <w:r w:rsidRPr="003D5D29">
        <w:rPr>
          <w:rFonts w:ascii="Arial" w:hAnsi="Arial" w:cs="Arial"/>
          <w:sz w:val="20"/>
          <w:szCs w:val="20"/>
        </w:rPr>
        <w:t xml:space="preserve"> értéket a </w:t>
      </w:r>
      <w:r w:rsidRPr="003D5D29">
        <w:rPr>
          <w:rFonts w:ascii="Arial" w:hAnsi="Arial" w:cs="Arial"/>
          <w:b/>
          <w:sz w:val="20"/>
          <w:szCs w:val="20"/>
        </w:rPr>
        <w:t>g2)</w:t>
      </w:r>
      <w:r w:rsidRPr="003D5D29">
        <w:rPr>
          <w:rFonts w:ascii="Arial" w:hAnsi="Arial" w:cs="Arial"/>
          <w:sz w:val="20"/>
          <w:szCs w:val="20"/>
        </w:rPr>
        <w:t xml:space="preserve">, a legnagyobb maximum </w:t>
      </w:r>
      <w:proofErr w:type="spellStart"/>
      <w:r w:rsidRPr="003D5D29">
        <w:rPr>
          <w:rFonts w:ascii="Arial" w:hAnsi="Arial" w:cs="Arial"/>
          <w:sz w:val="20"/>
          <w:szCs w:val="20"/>
        </w:rPr>
        <w:t>THM</w:t>
      </w:r>
      <w:proofErr w:type="spellEnd"/>
      <w:r w:rsidRPr="003D5D29">
        <w:rPr>
          <w:rFonts w:ascii="Arial" w:hAnsi="Arial" w:cs="Arial"/>
          <w:sz w:val="20"/>
          <w:szCs w:val="20"/>
        </w:rPr>
        <w:t xml:space="preserve"> értéket a </w:t>
      </w:r>
      <w:r w:rsidRPr="003D5D29">
        <w:rPr>
          <w:rFonts w:ascii="Arial" w:hAnsi="Arial" w:cs="Arial"/>
          <w:b/>
          <w:sz w:val="20"/>
          <w:szCs w:val="20"/>
        </w:rPr>
        <w:t>g3)</w:t>
      </w:r>
      <w:r w:rsidRPr="003D5D29">
        <w:rPr>
          <w:rFonts w:ascii="Arial" w:hAnsi="Arial" w:cs="Arial"/>
          <w:sz w:val="20"/>
          <w:szCs w:val="20"/>
        </w:rPr>
        <w:t xml:space="preserve"> cellában megadni.</w:t>
      </w:r>
    </w:p>
    <w:p w14:paraId="39E7616C"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számításához kapcsolódó megjegyzéseket a </w:t>
      </w:r>
      <w:r w:rsidRPr="003D5D29">
        <w:rPr>
          <w:rFonts w:ascii="Arial" w:hAnsi="Arial" w:cs="Arial"/>
          <w:b/>
          <w:sz w:val="20"/>
          <w:szCs w:val="20"/>
        </w:rPr>
        <w:t>g4)</w:t>
      </w:r>
      <w:r w:rsidRPr="003D5D29">
        <w:rPr>
          <w:rFonts w:ascii="Arial" w:hAnsi="Arial" w:cs="Arial"/>
          <w:i/>
          <w:sz w:val="20"/>
          <w:szCs w:val="20"/>
        </w:rPr>
        <w:t xml:space="preserve"> </w:t>
      </w:r>
      <w:r w:rsidRPr="003D5D29">
        <w:rPr>
          <w:rFonts w:ascii="Arial" w:hAnsi="Arial" w:cs="Arial"/>
          <w:sz w:val="20"/>
          <w:szCs w:val="20"/>
        </w:rPr>
        <w:t xml:space="preserve">cellában kell feltüntetni. Itt kell tételesen megadni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figyelembe vett kamat éves mértékét vagy összegét, valamint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figyelembe veendő egyéb költség és díjtételek megnevezését és mértékét százalékosan vagy összegszerűen.</w:t>
      </w:r>
      <w:r w:rsidR="00DD045D" w:rsidRPr="00DD045D">
        <w:rPr>
          <w:rFonts w:ascii="Arial" w:hAnsi="Arial" w:cs="Arial"/>
          <w:sz w:val="20"/>
          <w:szCs w:val="20"/>
        </w:rPr>
        <w:t xml:space="preserve"> </w:t>
      </w:r>
      <w:r w:rsidR="00DD045D">
        <w:rPr>
          <w:rFonts w:ascii="Arial" w:hAnsi="Arial" w:cs="Arial"/>
          <w:sz w:val="20"/>
          <w:szCs w:val="20"/>
        </w:rPr>
        <w:t xml:space="preserve">Kombinált termékek esetében itt kell megadni azt, hogy a </w:t>
      </w:r>
      <w:proofErr w:type="spellStart"/>
      <w:r w:rsidR="00DD045D">
        <w:rPr>
          <w:rFonts w:ascii="Arial" w:hAnsi="Arial" w:cs="Arial"/>
          <w:sz w:val="20"/>
          <w:szCs w:val="20"/>
        </w:rPr>
        <w:t>THM</w:t>
      </w:r>
      <w:proofErr w:type="spellEnd"/>
      <w:r w:rsidR="00DD045D">
        <w:rPr>
          <w:rFonts w:ascii="Arial" w:hAnsi="Arial" w:cs="Arial"/>
          <w:sz w:val="20"/>
          <w:szCs w:val="20"/>
        </w:rPr>
        <w:t xml:space="preserve"> értékek meghatározásakor figyelembevételre kerültek-e a folyószámlahitelhez vagy a hitelkártyához kapcsolódó díjak és költségek.</w:t>
      </w:r>
    </w:p>
    <w:p w14:paraId="7C9135BC" w14:textId="77777777" w:rsidR="003D5D29" w:rsidRPr="003D5D29" w:rsidRDefault="003D5D29" w:rsidP="00124B47">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w:t>
      </w:r>
      <w:proofErr w:type="gramStart"/>
      <w:r w:rsidRPr="003D5D29">
        <w:rPr>
          <w:rFonts w:ascii="Arial" w:hAnsi="Arial" w:cs="Arial"/>
          <w:b/>
          <w:sz w:val="20"/>
          <w:szCs w:val="20"/>
        </w:rPr>
        <w:t>1)-</w:t>
      </w:r>
      <w:proofErr w:type="gramEnd"/>
      <w:r w:rsidRPr="003D5D29">
        <w:rPr>
          <w:rFonts w:ascii="Arial" w:hAnsi="Arial" w:cs="Arial"/>
          <w:b/>
          <w:sz w:val="20"/>
          <w:szCs w:val="20"/>
        </w:rPr>
        <w:t xml:space="preserve">h6) </w:t>
      </w:r>
      <w:r w:rsidRPr="003D5D29">
        <w:rPr>
          <w:rFonts w:ascii="Arial" w:hAnsi="Arial" w:cs="Arial"/>
          <w:sz w:val="20"/>
          <w:szCs w:val="20"/>
        </w:rPr>
        <w:t>cellában kell tájékoztatást adni az áruhitel-konstrukció kamat adatairól.</w:t>
      </w:r>
    </w:p>
    <w:p w14:paraId="69C774C4" w14:textId="77777777" w:rsidR="003D5D29" w:rsidRPr="003D5D29" w:rsidRDefault="003D5D29" w:rsidP="00124B47">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 xml:space="preserve">h1) </w:t>
      </w:r>
      <w:r w:rsidRPr="003D5D29">
        <w:rPr>
          <w:rFonts w:ascii="Arial" w:hAnsi="Arial" w:cs="Arial"/>
          <w:sz w:val="20"/>
          <w:szCs w:val="20"/>
        </w:rPr>
        <w:t xml:space="preserve">cellában </w:t>
      </w:r>
      <w:r w:rsidR="00DA4D84" w:rsidRPr="00DA4D84">
        <w:rPr>
          <w:rFonts w:ascii="Arial" w:hAnsi="Arial" w:cs="Arial"/>
          <w:sz w:val="20"/>
          <w:szCs w:val="20"/>
        </w:rPr>
        <w:t>a termékre vonatkozóan szükséges megadni</w:t>
      </w:r>
      <w:r w:rsidR="00094996">
        <w:rPr>
          <w:rFonts w:ascii="Arial" w:hAnsi="Arial" w:cs="Arial"/>
          <w:sz w:val="20"/>
          <w:szCs w:val="20"/>
        </w:rPr>
        <w:t xml:space="preserve"> – </w:t>
      </w:r>
      <w:r w:rsidR="00086DEF">
        <w:rPr>
          <w:rFonts w:ascii="Arial" w:hAnsi="Arial" w:cs="Arial"/>
          <w:sz w:val="20"/>
          <w:szCs w:val="20"/>
        </w:rPr>
        <w:t>a kamatozás típusának megfelelően –</w:t>
      </w:r>
      <w:r w:rsidR="00DA4D84" w:rsidRPr="00DA4D84">
        <w:rPr>
          <w:rFonts w:ascii="Arial" w:hAnsi="Arial" w:cs="Arial"/>
          <w:sz w:val="20"/>
          <w:szCs w:val="20"/>
        </w:rPr>
        <w:t xml:space="preserve">, hogy annak mikor változhat a kamata az alábbi értékkészletből: </w:t>
      </w:r>
      <w:bookmarkStart w:id="25" w:name="_Hlk5193742"/>
      <w:r w:rsidR="009D72BA" w:rsidRPr="00AC3ADC">
        <w:rPr>
          <w:rFonts w:ascii="Arial" w:hAnsi="Arial" w:cs="Arial"/>
          <w:sz w:val="20"/>
          <w:szCs w:val="20"/>
        </w:rPr>
        <w:t>futamidő alatt nem változhat</w:t>
      </w:r>
      <w:r w:rsidR="00DA4D84" w:rsidRPr="00DA4D84">
        <w:rPr>
          <w:rFonts w:ascii="Arial" w:hAnsi="Arial" w:cs="Arial"/>
          <w:sz w:val="20"/>
          <w:szCs w:val="20"/>
        </w:rPr>
        <w:t>, 1 havonta, 3 havonta, 6 havonta, évente, 3 évente, 5 évente, 10 évente, 15 évente</w:t>
      </w:r>
      <w:r w:rsidR="00800689">
        <w:rPr>
          <w:rFonts w:ascii="Arial" w:hAnsi="Arial" w:cs="Arial"/>
          <w:sz w:val="20"/>
          <w:szCs w:val="20"/>
        </w:rPr>
        <w:t xml:space="preserve"> vagy</w:t>
      </w:r>
      <w:r w:rsidR="00DA4D84" w:rsidRPr="00DA4D84">
        <w:rPr>
          <w:rFonts w:ascii="Arial" w:hAnsi="Arial" w:cs="Arial"/>
          <w:sz w:val="20"/>
          <w:szCs w:val="20"/>
        </w:rPr>
        <w:t xml:space="preserve"> a </w:t>
      </w:r>
      <w:r w:rsidR="007747CA">
        <w:rPr>
          <w:rFonts w:ascii="Arial" w:hAnsi="Arial" w:cs="Arial"/>
          <w:sz w:val="20"/>
          <w:szCs w:val="20"/>
        </w:rPr>
        <w:t>j</w:t>
      </w:r>
      <w:r w:rsidR="00DA4D84" w:rsidRPr="00DA4D84">
        <w:rPr>
          <w:rFonts w:ascii="Arial" w:hAnsi="Arial" w:cs="Arial"/>
          <w:sz w:val="20"/>
          <w:szCs w:val="20"/>
        </w:rPr>
        <w:t>egybanki alapkamat változásakor</w:t>
      </w:r>
      <w:bookmarkEnd w:id="25"/>
      <w:r w:rsidRPr="003D5D29">
        <w:rPr>
          <w:rFonts w:ascii="Arial" w:hAnsi="Arial" w:cs="Arial"/>
          <w:sz w:val="20"/>
          <w:szCs w:val="20"/>
        </w:rPr>
        <w:t xml:space="preserve">. A kamatozás típusához kapcsolódó esetleges megjegyzéseket a </w:t>
      </w:r>
      <w:r w:rsidRPr="003D5D29">
        <w:rPr>
          <w:rFonts w:ascii="Arial" w:hAnsi="Arial" w:cs="Arial"/>
          <w:b/>
          <w:sz w:val="20"/>
          <w:szCs w:val="20"/>
        </w:rPr>
        <w:t>h6)</w:t>
      </w:r>
      <w:r w:rsidRPr="003D5D29">
        <w:rPr>
          <w:rFonts w:ascii="Arial" w:hAnsi="Arial" w:cs="Arial"/>
          <w:sz w:val="20"/>
          <w:szCs w:val="20"/>
        </w:rPr>
        <w:t xml:space="preserve"> cellában lehet megtenni.</w:t>
      </w:r>
    </w:p>
    <w:p w14:paraId="23D76CA1" w14:textId="77777777" w:rsidR="003D5D29" w:rsidRPr="003D5D29" w:rsidRDefault="003D5D29" w:rsidP="00124B47">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h2) és h3)</w:t>
      </w:r>
      <w:r w:rsidRPr="003D5D29">
        <w:rPr>
          <w:rFonts w:ascii="Arial" w:hAnsi="Arial" w:cs="Arial"/>
          <w:sz w:val="20"/>
          <w:szCs w:val="20"/>
        </w:rPr>
        <w:t xml:space="preserve"> cellában a minimális és maximális ügyleti kamat éves százalékos mértékét kell szerepeltetni (</w:t>
      </w:r>
      <w:r w:rsidR="00B1049D">
        <w:rPr>
          <w:rFonts w:ascii="Arial" w:hAnsi="Arial" w:cs="Arial"/>
          <w:sz w:val="20"/>
          <w:szCs w:val="20"/>
        </w:rPr>
        <w:t>százalék</w:t>
      </w:r>
      <w:r w:rsidRPr="003D5D29">
        <w:rPr>
          <w:rFonts w:ascii="Arial" w:hAnsi="Arial" w:cs="Arial"/>
          <w:sz w:val="20"/>
          <w:szCs w:val="20"/>
        </w:rPr>
        <w:t xml:space="preserve">jel feltüntetése nélkül). A kamat minimális és maximális mértékéhez fűzendő esetleges rövid magyarázat a </w:t>
      </w:r>
      <w:r w:rsidRPr="003D5D29">
        <w:rPr>
          <w:rFonts w:ascii="Arial" w:hAnsi="Arial" w:cs="Arial"/>
          <w:b/>
          <w:sz w:val="20"/>
          <w:szCs w:val="20"/>
        </w:rPr>
        <w:t>h6)</w:t>
      </w:r>
      <w:r w:rsidRPr="003D5D29">
        <w:rPr>
          <w:rFonts w:ascii="Arial" w:hAnsi="Arial" w:cs="Arial"/>
          <w:i/>
          <w:sz w:val="20"/>
          <w:szCs w:val="20"/>
        </w:rPr>
        <w:t xml:space="preserve"> </w:t>
      </w:r>
      <w:r w:rsidRPr="003D5D29">
        <w:rPr>
          <w:rFonts w:ascii="Arial" w:hAnsi="Arial" w:cs="Arial"/>
          <w:sz w:val="20"/>
          <w:szCs w:val="20"/>
        </w:rPr>
        <w:t>cellában tüntetendő fel.</w:t>
      </w:r>
    </w:p>
    <w:p w14:paraId="1A6F25C5" w14:textId="77777777" w:rsidR="003D5D29" w:rsidRPr="003D5D29" w:rsidRDefault="003D5D29" w:rsidP="00124B47">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h4)</w:t>
      </w:r>
      <w:r w:rsidRPr="003D5D29">
        <w:rPr>
          <w:rFonts w:ascii="Arial" w:hAnsi="Arial" w:cs="Arial"/>
          <w:sz w:val="20"/>
          <w:szCs w:val="20"/>
        </w:rPr>
        <w:t xml:space="preserve"> cellában kell feltüntetni, ha </w:t>
      </w:r>
      <w:r w:rsidR="00C56754">
        <w:rPr>
          <w:rFonts w:ascii="Arial" w:hAnsi="Arial" w:cs="Arial"/>
          <w:sz w:val="20"/>
          <w:szCs w:val="20"/>
        </w:rPr>
        <w:t>az adatszolgáltató</w:t>
      </w:r>
      <w:r w:rsidRPr="003D5D29">
        <w:rPr>
          <w:rFonts w:ascii="Arial" w:hAnsi="Arial" w:cs="Arial"/>
          <w:sz w:val="20"/>
          <w:szCs w:val="20"/>
        </w:rPr>
        <w:t xml:space="preserve"> kamatbázist alkalmaz, pl. 3 havi </w:t>
      </w:r>
      <w:proofErr w:type="spellStart"/>
      <w:r w:rsidRPr="003D5D29">
        <w:rPr>
          <w:rFonts w:ascii="Arial" w:hAnsi="Arial" w:cs="Arial"/>
          <w:sz w:val="20"/>
          <w:szCs w:val="20"/>
        </w:rPr>
        <w:t>BUBOR</w:t>
      </w:r>
      <w:proofErr w:type="spellEnd"/>
      <w:r w:rsidRPr="003D5D29">
        <w:rPr>
          <w:rFonts w:ascii="Arial" w:hAnsi="Arial" w:cs="Arial"/>
          <w:sz w:val="20"/>
          <w:szCs w:val="20"/>
        </w:rPr>
        <w:t>.</w:t>
      </w:r>
    </w:p>
    <w:p w14:paraId="3508C2C5" w14:textId="77777777" w:rsidR="003D5D29" w:rsidRPr="003D5D29" w:rsidRDefault="003D5D29" w:rsidP="00124B47">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h5)</w:t>
      </w:r>
      <w:r w:rsidRPr="003D5D29">
        <w:rPr>
          <w:rFonts w:ascii="Arial" w:hAnsi="Arial" w:cs="Arial"/>
          <w:sz w:val="20"/>
          <w:szCs w:val="20"/>
        </w:rPr>
        <w:t xml:space="preserve"> cellában az irányadó kamathoz kapcsolódó alap</w:t>
      </w:r>
      <w:r w:rsidR="00A172BE">
        <w:rPr>
          <w:rFonts w:ascii="Arial" w:hAnsi="Arial" w:cs="Arial"/>
          <w:sz w:val="20"/>
          <w:szCs w:val="20"/>
        </w:rPr>
        <w:t>vető</w:t>
      </w:r>
      <w:r w:rsidRPr="003D5D29">
        <w:rPr>
          <w:rFonts w:ascii="Arial" w:hAnsi="Arial" w:cs="Arial"/>
          <w:sz w:val="20"/>
          <w:szCs w:val="20"/>
        </w:rPr>
        <w:t xml:space="preserve"> kamatfelár/</w:t>
      </w:r>
      <w:proofErr w:type="spellStart"/>
      <w:r w:rsidRPr="003D5D29">
        <w:rPr>
          <w:rFonts w:ascii="Arial" w:hAnsi="Arial" w:cs="Arial"/>
          <w:sz w:val="20"/>
          <w:szCs w:val="20"/>
        </w:rPr>
        <w:t>marge</w:t>
      </w:r>
      <w:proofErr w:type="spellEnd"/>
      <w:r w:rsidRPr="003D5D29">
        <w:rPr>
          <w:rFonts w:ascii="Arial" w:hAnsi="Arial" w:cs="Arial"/>
          <w:sz w:val="20"/>
          <w:szCs w:val="20"/>
        </w:rPr>
        <w:t xml:space="preserve"> szerepeltetendő, valamint</w:t>
      </w:r>
      <w:r w:rsidR="00C74C24">
        <w:rPr>
          <w:rFonts w:ascii="Arial" w:hAnsi="Arial" w:cs="Arial"/>
          <w:sz w:val="20"/>
          <w:szCs w:val="20"/>
        </w:rPr>
        <w:t>,</w:t>
      </w:r>
      <w:r w:rsidRPr="003D5D29">
        <w:rPr>
          <w:rFonts w:ascii="Arial" w:hAnsi="Arial" w:cs="Arial"/>
          <w:sz w:val="20"/>
          <w:szCs w:val="20"/>
        </w:rPr>
        <w:t xml:space="preserve"> ha </w:t>
      </w:r>
      <w:r w:rsidR="00C56754">
        <w:rPr>
          <w:rFonts w:ascii="Arial" w:hAnsi="Arial" w:cs="Arial"/>
          <w:sz w:val="20"/>
          <w:szCs w:val="20"/>
        </w:rPr>
        <w:t>az adatszolgáltató</w:t>
      </w:r>
      <w:r w:rsidRPr="003D5D29">
        <w:rPr>
          <w:rFonts w:ascii="Arial" w:hAnsi="Arial" w:cs="Arial"/>
          <w:sz w:val="20"/>
          <w:szCs w:val="20"/>
        </w:rPr>
        <w:t xml:space="preserve"> további (kockázati) felárakat alkalmaz, akkor annak mértékét is itt kell százalékos formában megadni.</w:t>
      </w:r>
    </w:p>
    <w:p w14:paraId="2C24CEFE" w14:textId="77777777" w:rsidR="003D5D29" w:rsidRPr="003D5D29" w:rsidRDefault="003D5D29" w:rsidP="00124B47">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Amennyiben a konstrukció nem kamatbázishoz kötődik, a </w:t>
      </w:r>
      <w:r w:rsidRPr="003D5D29">
        <w:rPr>
          <w:rFonts w:ascii="Arial" w:hAnsi="Arial" w:cs="Arial"/>
          <w:b/>
          <w:sz w:val="20"/>
          <w:szCs w:val="20"/>
        </w:rPr>
        <w:t>h4) és h5)</w:t>
      </w:r>
      <w:r w:rsidRPr="003D5D29">
        <w:rPr>
          <w:rFonts w:ascii="Arial" w:hAnsi="Arial" w:cs="Arial"/>
          <w:sz w:val="20"/>
          <w:szCs w:val="20"/>
        </w:rPr>
        <w:t xml:space="preserve"> cellát „nincs” megjelöléssel kell kitölteni.</w:t>
      </w:r>
    </w:p>
    <w:p w14:paraId="1B25AE6F"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h6)</w:t>
      </w:r>
      <w:r w:rsidRPr="003D5D29">
        <w:rPr>
          <w:rFonts w:ascii="Arial" w:hAnsi="Arial" w:cs="Arial"/>
          <w:sz w:val="20"/>
          <w:szCs w:val="20"/>
        </w:rPr>
        <w:t xml:space="preserve"> cellában jeleníthetők meg a kamatozáshoz kapcsolódó egyéb megjegyzések (pl. „Az ügyleti kamatláb a választott futamidőtől/összegtől/hitelbírálattól függően kerül meghatározásra.”).</w:t>
      </w:r>
      <w:r w:rsidR="00DD045D" w:rsidRPr="00DD045D">
        <w:rPr>
          <w:rFonts w:ascii="Arial" w:hAnsi="Arial" w:cs="Arial"/>
          <w:sz w:val="20"/>
          <w:szCs w:val="20"/>
        </w:rPr>
        <w:t xml:space="preserve"> </w:t>
      </w:r>
      <w:r w:rsidR="00DD045D">
        <w:rPr>
          <w:rFonts w:ascii="Arial" w:hAnsi="Arial" w:cs="Arial"/>
          <w:sz w:val="20"/>
          <w:szCs w:val="20"/>
        </w:rPr>
        <w:t xml:space="preserve">Kombinált termékek esetében </w:t>
      </w:r>
      <w:r w:rsidR="00C74C24">
        <w:rPr>
          <w:rFonts w:ascii="Arial" w:hAnsi="Arial" w:cs="Arial"/>
          <w:sz w:val="20"/>
          <w:szCs w:val="20"/>
        </w:rPr>
        <w:t>szükséges</w:t>
      </w:r>
      <w:r w:rsidR="00DD045D">
        <w:rPr>
          <w:rFonts w:ascii="Arial" w:hAnsi="Arial" w:cs="Arial"/>
          <w:sz w:val="20"/>
          <w:szCs w:val="20"/>
        </w:rPr>
        <w:t xml:space="preserve"> kiemel</w:t>
      </w:r>
      <w:r w:rsidR="00C74C24">
        <w:rPr>
          <w:rFonts w:ascii="Arial" w:hAnsi="Arial" w:cs="Arial"/>
          <w:sz w:val="20"/>
          <w:szCs w:val="20"/>
        </w:rPr>
        <w:t>ni</w:t>
      </w:r>
      <w:r w:rsidR="00DD045D">
        <w:rPr>
          <w:rFonts w:ascii="Arial" w:hAnsi="Arial" w:cs="Arial"/>
          <w:sz w:val="20"/>
          <w:szCs w:val="20"/>
        </w:rPr>
        <w:t>, ha előre meghatározott esetben (pl. nem megállapodás szerinti teljesítés) a korábban megadott kamatmértékhez képest eltérő ügyleti kamatmérték kerülhet alkalmazásra (pl. folyószámlahitel vagy a hitelkártya kamata).</w:t>
      </w:r>
    </w:p>
    <w:p w14:paraId="0FA188BB"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lastRenderedPageBreak/>
        <w:t xml:space="preserve">A </w:t>
      </w:r>
      <w:r w:rsidRPr="003D5D29">
        <w:rPr>
          <w:rFonts w:ascii="Arial" w:hAnsi="Arial" w:cs="Arial"/>
          <w:b/>
          <w:sz w:val="20"/>
          <w:szCs w:val="20"/>
        </w:rPr>
        <w:t>h7)</w:t>
      </w:r>
      <w:r w:rsidRPr="003D5D29">
        <w:rPr>
          <w:rFonts w:ascii="Arial" w:hAnsi="Arial" w:cs="Arial"/>
          <w:sz w:val="20"/>
          <w:szCs w:val="20"/>
        </w:rPr>
        <w:t xml:space="preserve"> cellában kell rögzíteni az </w:t>
      </w:r>
      <w:r w:rsidR="00C56754">
        <w:rPr>
          <w:rFonts w:ascii="Arial" w:hAnsi="Arial" w:cs="Arial"/>
          <w:sz w:val="20"/>
          <w:szCs w:val="20"/>
        </w:rPr>
        <w:t>adatszolgáltató</w:t>
      </w:r>
      <w:r w:rsidRPr="003D5D29">
        <w:rPr>
          <w:rFonts w:ascii="Arial" w:hAnsi="Arial" w:cs="Arial"/>
          <w:sz w:val="20"/>
          <w:szCs w:val="20"/>
        </w:rPr>
        <w:t xml:space="preserve"> által az adott termék vonatkozásában a jogszabály alapján alkalmazott kamatváltoztatási és kamatfelár-változtatási mutató MNB honlapján közzétett betűkódját (pl. H1K, D1K).</w:t>
      </w:r>
    </w:p>
    <w:p w14:paraId="43072E72" w14:textId="77777777" w:rsidR="00C37C16" w:rsidRPr="00C37C16" w:rsidRDefault="00C37C16" w:rsidP="00C37C16">
      <w:pPr>
        <w:spacing w:after="120" w:line="240" w:lineRule="auto"/>
        <w:jc w:val="both"/>
        <w:rPr>
          <w:rFonts w:ascii="Arial" w:hAnsi="Arial" w:cs="Arial"/>
          <w:sz w:val="20"/>
          <w:szCs w:val="20"/>
        </w:rPr>
      </w:pPr>
      <w:r w:rsidRPr="00C37C16">
        <w:rPr>
          <w:rFonts w:ascii="Arial" w:hAnsi="Arial" w:cs="Arial"/>
          <w:sz w:val="20"/>
          <w:szCs w:val="20"/>
        </w:rPr>
        <w:t xml:space="preserve">Az </w:t>
      </w:r>
      <w:r w:rsidRPr="00180D15">
        <w:rPr>
          <w:rFonts w:ascii="Arial" w:hAnsi="Arial" w:cs="Arial"/>
          <w:b/>
          <w:sz w:val="20"/>
          <w:szCs w:val="20"/>
        </w:rPr>
        <w:t>i1)</w:t>
      </w:r>
      <w:r w:rsidRPr="00C37C16">
        <w:rPr>
          <w:rFonts w:ascii="Arial" w:hAnsi="Arial" w:cs="Arial"/>
          <w:sz w:val="20"/>
          <w:szCs w:val="20"/>
        </w:rPr>
        <w:t xml:space="preserve"> cellában összevontan kell szerepeltetni a fogyas</w:t>
      </w:r>
      <w:r>
        <w:rPr>
          <w:rFonts w:ascii="Arial" w:hAnsi="Arial" w:cs="Arial"/>
          <w:sz w:val="20"/>
          <w:szCs w:val="20"/>
        </w:rPr>
        <w:t>ztó érdekében harmadik fél szol</w:t>
      </w:r>
      <w:r w:rsidRPr="00C37C16">
        <w:rPr>
          <w:rFonts w:ascii="Arial" w:hAnsi="Arial" w:cs="Arial"/>
          <w:sz w:val="20"/>
          <w:szCs w:val="20"/>
        </w:rPr>
        <w:t>gáltatásával összefüggésben (a hitelezőtől függetlenül felmerülő), a fogyasztóra áthárítható módon felmerülő összes, a hitelnyújtással kapcsolatos költséget. Amennyiben az egyes költségek esetén van vetítési alap, azt is itt kell szerepeltetni.</w:t>
      </w:r>
    </w:p>
    <w:p w14:paraId="058DB451" w14:textId="77777777" w:rsidR="00C37C16" w:rsidRPr="00C37C16" w:rsidRDefault="00C37C16" w:rsidP="00C37C16">
      <w:pPr>
        <w:spacing w:after="120" w:line="240" w:lineRule="auto"/>
        <w:jc w:val="both"/>
        <w:rPr>
          <w:rFonts w:ascii="Arial" w:hAnsi="Arial" w:cs="Arial"/>
          <w:sz w:val="20"/>
          <w:szCs w:val="20"/>
        </w:rPr>
      </w:pPr>
      <w:r w:rsidRPr="00C37C16">
        <w:rPr>
          <w:rFonts w:ascii="Arial" w:hAnsi="Arial" w:cs="Arial"/>
          <w:sz w:val="20"/>
          <w:szCs w:val="20"/>
        </w:rPr>
        <w:t xml:space="preserve">Az </w:t>
      </w:r>
      <w:r w:rsidRPr="00180D15">
        <w:rPr>
          <w:rFonts w:ascii="Arial" w:hAnsi="Arial" w:cs="Arial"/>
          <w:b/>
          <w:sz w:val="20"/>
          <w:szCs w:val="20"/>
        </w:rPr>
        <w:t>i2)</w:t>
      </w:r>
      <w:r w:rsidRPr="00C37C16">
        <w:rPr>
          <w:rFonts w:ascii="Arial" w:hAnsi="Arial" w:cs="Arial"/>
          <w:sz w:val="20"/>
          <w:szCs w:val="20"/>
        </w:rPr>
        <w:t xml:space="preserve"> cellában kell szerepeltetni a folyósításhoz kapcsolódó dí</w:t>
      </w:r>
      <w:r>
        <w:rPr>
          <w:rFonts w:ascii="Arial" w:hAnsi="Arial" w:cs="Arial"/>
          <w:sz w:val="20"/>
          <w:szCs w:val="20"/>
        </w:rPr>
        <w:t>jat (pl. a jóváhagyott hitelös</w:t>
      </w:r>
      <w:r w:rsidRPr="00C37C16">
        <w:rPr>
          <w:rFonts w:ascii="Arial" w:hAnsi="Arial" w:cs="Arial"/>
          <w:sz w:val="20"/>
          <w:szCs w:val="20"/>
        </w:rPr>
        <w:t>szeg %-a).</w:t>
      </w:r>
    </w:p>
    <w:p w14:paraId="284B464B" w14:textId="77777777" w:rsidR="00C37C16" w:rsidRPr="003D5D29" w:rsidRDefault="00C37C16" w:rsidP="00C37C16">
      <w:pPr>
        <w:spacing w:after="120" w:line="240" w:lineRule="auto"/>
        <w:jc w:val="both"/>
        <w:rPr>
          <w:rFonts w:ascii="Arial" w:hAnsi="Arial" w:cs="Arial"/>
          <w:sz w:val="20"/>
          <w:szCs w:val="20"/>
        </w:rPr>
      </w:pPr>
      <w:r w:rsidRPr="00C37C16">
        <w:rPr>
          <w:rFonts w:ascii="Arial" w:hAnsi="Arial" w:cs="Arial"/>
          <w:sz w:val="20"/>
          <w:szCs w:val="20"/>
        </w:rPr>
        <w:t xml:space="preserve">A </w:t>
      </w:r>
      <w:r w:rsidRPr="00180D15">
        <w:rPr>
          <w:rFonts w:ascii="Arial" w:hAnsi="Arial" w:cs="Arial"/>
          <w:b/>
          <w:sz w:val="20"/>
          <w:szCs w:val="20"/>
        </w:rPr>
        <w:t>j1)</w:t>
      </w:r>
      <w:r w:rsidRPr="00C37C16">
        <w:rPr>
          <w:rFonts w:ascii="Arial" w:hAnsi="Arial" w:cs="Arial"/>
          <w:sz w:val="20"/>
          <w:szCs w:val="20"/>
        </w:rPr>
        <w:t xml:space="preserve"> és </w:t>
      </w:r>
      <w:r w:rsidRPr="00180D15">
        <w:rPr>
          <w:rFonts w:ascii="Arial" w:hAnsi="Arial" w:cs="Arial"/>
          <w:b/>
          <w:sz w:val="20"/>
          <w:szCs w:val="20"/>
        </w:rPr>
        <w:t>j2)</w:t>
      </w:r>
      <w:r w:rsidRPr="00C37C16">
        <w:rPr>
          <w:rFonts w:ascii="Arial" w:hAnsi="Arial" w:cs="Arial"/>
          <w:sz w:val="20"/>
          <w:szCs w:val="20"/>
        </w:rPr>
        <w:t xml:space="preserve"> cellában a futamidő alatt felszámítandó, a termék használatáh</w:t>
      </w:r>
      <w:r>
        <w:rPr>
          <w:rFonts w:ascii="Arial" w:hAnsi="Arial" w:cs="Arial"/>
          <w:sz w:val="20"/>
          <w:szCs w:val="20"/>
        </w:rPr>
        <w:t>oz, valamint lezárásához kapcso</w:t>
      </w:r>
      <w:r w:rsidRPr="00C37C16">
        <w:rPr>
          <w:rFonts w:ascii="Arial" w:hAnsi="Arial" w:cs="Arial"/>
          <w:sz w:val="20"/>
          <w:szCs w:val="20"/>
        </w:rPr>
        <w:t xml:space="preserve">lódó további költségek, díjak alapját, mértékét kell bemutatni. A </w:t>
      </w:r>
      <w:r w:rsidRPr="00180D15">
        <w:rPr>
          <w:rFonts w:ascii="Arial" w:hAnsi="Arial" w:cs="Arial"/>
          <w:b/>
          <w:sz w:val="20"/>
          <w:szCs w:val="20"/>
        </w:rPr>
        <w:t>j1)</w:t>
      </w:r>
      <w:r w:rsidRPr="00C37C16">
        <w:rPr>
          <w:rFonts w:ascii="Arial" w:hAnsi="Arial" w:cs="Arial"/>
          <w:sz w:val="20"/>
          <w:szCs w:val="20"/>
        </w:rPr>
        <w:t xml:space="preserve"> további </w:t>
      </w:r>
      <w:r>
        <w:rPr>
          <w:rFonts w:ascii="Arial" w:hAnsi="Arial" w:cs="Arial"/>
          <w:sz w:val="20"/>
          <w:szCs w:val="20"/>
        </w:rPr>
        <w:t>költségek között kell feltüntet</w:t>
      </w:r>
      <w:r w:rsidRPr="00C37C16">
        <w:rPr>
          <w:rFonts w:ascii="Arial" w:hAnsi="Arial" w:cs="Arial"/>
          <w:sz w:val="20"/>
          <w:szCs w:val="20"/>
        </w:rPr>
        <w:t>ni a harmadik fél szolgáltatásával összefüggésben – a hitelezőtől függetl</w:t>
      </w:r>
      <w:r>
        <w:rPr>
          <w:rFonts w:ascii="Arial" w:hAnsi="Arial" w:cs="Arial"/>
          <w:sz w:val="20"/>
          <w:szCs w:val="20"/>
        </w:rPr>
        <w:t>enül – felmerülő összes, a futam</w:t>
      </w:r>
      <w:r w:rsidRPr="00C37C16">
        <w:rPr>
          <w:rFonts w:ascii="Arial" w:hAnsi="Arial" w:cs="Arial"/>
          <w:sz w:val="20"/>
          <w:szCs w:val="20"/>
        </w:rPr>
        <w:t xml:space="preserve">idő alatt felszámított költséget (pl. postaköltséget). A </w:t>
      </w:r>
      <w:r w:rsidRPr="00180D15">
        <w:rPr>
          <w:rFonts w:ascii="Arial" w:hAnsi="Arial" w:cs="Arial"/>
          <w:b/>
          <w:sz w:val="20"/>
          <w:szCs w:val="20"/>
        </w:rPr>
        <w:t>j2)</w:t>
      </w:r>
      <w:r w:rsidRPr="00C37C16">
        <w:rPr>
          <w:rFonts w:ascii="Arial" w:hAnsi="Arial" w:cs="Arial"/>
          <w:sz w:val="20"/>
          <w:szCs w:val="20"/>
        </w:rPr>
        <w:t xml:space="preserve"> további díjak között kell szerepeltetni a futamidő alatt, a hitel lezárásáig a hitelezővel kapcsolatosan felmerülő költségek felsorolását, alapját és mértékét.</w:t>
      </w:r>
    </w:p>
    <w:p w14:paraId="6AD46DEE"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00A57043">
        <w:rPr>
          <w:rFonts w:ascii="Arial" w:hAnsi="Arial" w:cs="Arial"/>
          <w:b/>
          <w:sz w:val="20"/>
          <w:szCs w:val="20"/>
        </w:rPr>
        <w:t>k</w:t>
      </w:r>
      <w:r w:rsidRPr="003D5D29">
        <w:rPr>
          <w:rFonts w:ascii="Arial" w:hAnsi="Arial" w:cs="Arial"/>
          <w:b/>
          <w:sz w:val="20"/>
          <w:szCs w:val="20"/>
        </w:rPr>
        <w:t>)</w:t>
      </w:r>
      <w:r w:rsidRPr="003D5D29">
        <w:rPr>
          <w:rFonts w:ascii="Arial" w:hAnsi="Arial" w:cs="Arial"/>
          <w:sz w:val="20"/>
          <w:szCs w:val="20"/>
        </w:rPr>
        <w:t xml:space="preserve"> cellában kell tételenként összegszerűen vagy százalékos mértékben bemutatni a hitelfelvevő által a hitel folyósításáig fizetendő és az azt követően, a futamidő alatt, illetve az ügylet lezárásához kapcsolódó minden olyan költséget, díjat, amelyet a </w:t>
      </w:r>
      <w:proofErr w:type="spellStart"/>
      <w:r w:rsidRPr="003D5D29">
        <w:rPr>
          <w:rFonts w:ascii="Arial" w:hAnsi="Arial" w:cs="Arial"/>
          <w:sz w:val="20"/>
          <w:szCs w:val="20"/>
        </w:rPr>
        <w:t>Thmr</w:t>
      </w:r>
      <w:proofErr w:type="spellEnd"/>
      <w:r w:rsidRPr="003D5D29">
        <w:rPr>
          <w:rFonts w:ascii="Arial" w:hAnsi="Arial" w:cs="Arial"/>
          <w:sz w:val="20"/>
          <w:szCs w:val="20"/>
        </w:rPr>
        <w:t xml:space="preserve">. előírásai szerint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nem kell figyelembe venni.</w:t>
      </w:r>
    </w:p>
    <w:p w14:paraId="728A369F"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A</w:t>
      </w:r>
      <w:r w:rsidR="00A57043">
        <w:rPr>
          <w:rFonts w:ascii="Arial" w:hAnsi="Arial" w:cs="Arial"/>
          <w:sz w:val="20"/>
          <w:szCs w:val="20"/>
        </w:rPr>
        <w:t>z</w:t>
      </w:r>
      <w:r w:rsidRPr="003D5D29">
        <w:rPr>
          <w:rFonts w:ascii="Arial" w:hAnsi="Arial" w:cs="Arial"/>
          <w:sz w:val="20"/>
          <w:szCs w:val="20"/>
        </w:rPr>
        <w:t xml:space="preserve"> </w:t>
      </w:r>
      <w:r w:rsidR="00A57043">
        <w:rPr>
          <w:rFonts w:ascii="Arial" w:hAnsi="Arial" w:cs="Arial"/>
          <w:b/>
          <w:sz w:val="20"/>
          <w:szCs w:val="20"/>
        </w:rPr>
        <w:t>l</w:t>
      </w:r>
      <w:r w:rsidRPr="003D5D29">
        <w:rPr>
          <w:rFonts w:ascii="Arial" w:hAnsi="Arial" w:cs="Arial"/>
          <w:b/>
          <w:sz w:val="20"/>
          <w:szCs w:val="20"/>
        </w:rPr>
        <w:t>)</w:t>
      </w:r>
      <w:r w:rsidRPr="003D5D29">
        <w:rPr>
          <w:rFonts w:ascii="Arial" w:hAnsi="Arial" w:cs="Arial"/>
          <w:sz w:val="20"/>
          <w:szCs w:val="20"/>
        </w:rPr>
        <w:t xml:space="preserve"> cellában kell feltüntetni a hitel folyósításának és törlesztésének jellemzőit, mint pl. a devizában folyósítás vagy törlesztés lehetőségét, a törlesztés módját, illetve</w:t>
      </w:r>
      <w:r w:rsidR="00B4142D">
        <w:rPr>
          <w:rFonts w:ascii="Arial" w:hAnsi="Arial" w:cs="Arial"/>
          <w:sz w:val="20"/>
          <w:szCs w:val="20"/>
        </w:rPr>
        <w:t>,</w:t>
      </w:r>
      <w:r w:rsidRPr="003D5D29">
        <w:rPr>
          <w:rFonts w:ascii="Arial" w:hAnsi="Arial" w:cs="Arial"/>
          <w:sz w:val="20"/>
          <w:szCs w:val="20"/>
        </w:rPr>
        <w:t xml:space="preserve"> hogy az ügyfél által választható-e a törlesztés napja, a halasztott fizetés lehetősége.</w:t>
      </w:r>
    </w:p>
    <w:p w14:paraId="3B5E7902"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Az </w:t>
      </w:r>
      <w:r w:rsidR="00A57043">
        <w:rPr>
          <w:rFonts w:ascii="Arial" w:hAnsi="Arial" w:cs="Arial"/>
          <w:b/>
          <w:sz w:val="20"/>
          <w:szCs w:val="20"/>
        </w:rPr>
        <w:t>m</w:t>
      </w:r>
      <w:proofErr w:type="gramStart"/>
      <w:r w:rsidRPr="003D5D29">
        <w:rPr>
          <w:rFonts w:ascii="Arial" w:hAnsi="Arial" w:cs="Arial"/>
          <w:b/>
          <w:sz w:val="20"/>
          <w:szCs w:val="20"/>
        </w:rPr>
        <w:t>1)-</w:t>
      </w:r>
      <w:proofErr w:type="gramEnd"/>
      <w:r w:rsidR="00A57043">
        <w:rPr>
          <w:rFonts w:ascii="Arial" w:hAnsi="Arial" w:cs="Arial"/>
          <w:b/>
          <w:sz w:val="20"/>
          <w:szCs w:val="20"/>
        </w:rPr>
        <w:t>m</w:t>
      </w:r>
      <w:r w:rsidRPr="003D5D29">
        <w:rPr>
          <w:rFonts w:ascii="Arial" w:hAnsi="Arial" w:cs="Arial"/>
          <w:b/>
          <w:sz w:val="20"/>
          <w:szCs w:val="20"/>
        </w:rPr>
        <w:t>3)</w:t>
      </w:r>
      <w:r w:rsidRPr="003D5D29">
        <w:rPr>
          <w:rFonts w:ascii="Arial" w:hAnsi="Arial" w:cs="Arial"/>
          <w:sz w:val="20"/>
          <w:szCs w:val="20"/>
        </w:rPr>
        <w:t xml:space="preserve"> cellában a szerződésmódosítással kapcsolatos díjakat kell bemutatni összegszerűen vagy százalékos mértékben, a díjfelszámítás alapjának feltüntetésével együtt. Az </w:t>
      </w:r>
      <w:r w:rsidR="00A57043">
        <w:rPr>
          <w:rFonts w:ascii="Arial" w:hAnsi="Arial" w:cs="Arial"/>
          <w:b/>
          <w:sz w:val="20"/>
          <w:szCs w:val="20"/>
        </w:rPr>
        <w:t>m</w:t>
      </w:r>
      <w:r w:rsidRPr="003D5D29">
        <w:rPr>
          <w:rFonts w:ascii="Arial" w:hAnsi="Arial" w:cs="Arial"/>
          <w:b/>
          <w:sz w:val="20"/>
          <w:szCs w:val="20"/>
        </w:rPr>
        <w:t>1)</w:t>
      </w:r>
      <w:r w:rsidRPr="003D5D29">
        <w:rPr>
          <w:rFonts w:ascii="Arial" w:hAnsi="Arial" w:cs="Arial"/>
          <w:sz w:val="20"/>
          <w:szCs w:val="20"/>
        </w:rPr>
        <w:t xml:space="preserve"> cellában ki kell emelni a teljes előtörlesztéssel (végtörlesztéssel) összefüggően fizetendő díj(</w:t>
      </w:r>
      <w:proofErr w:type="spellStart"/>
      <w:r w:rsidRPr="003D5D29">
        <w:rPr>
          <w:rFonts w:ascii="Arial" w:hAnsi="Arial" w:cs="Arial"/>
          <w:sz w:val="20"/>
          <w:szCs w:val="20"/>
        </w:rPr>
        <w:t>ak</w:t>
      </w:r>
      <w:proofErr w:type="spellEnd"/>
      <w:r w:rsidRPr="003D5D29">
        <w:rPr>
          <w:rFonts w:ascii="Arial" w:hAnsi="Arial" w:cs="Arial"/>
          <w:sz w:val="20"/>
          <w:szCs w:val="20"/>
        </w:rPr>
        <w:t xml:space="preserve">) mértékét, illetve összegét. Az egyéb, pénzügyi teljesítéssel összefüggő díj mértékét, illetve összegét az </w:t>
      </w:r>
      <w:r w:rsidR="00A57043">
        <w:rPr>
          <w:rFonts w:ascii="Arial" w:hAnsi="Arial" w:cs="Arial"/>
          <w:b/>
          <w:sz w:val="20"/>
          <w:szCs w:val="20"/>
        </w:rPr>
        <w:t>m</w:t>
      </w:r>
      <w:r w:rsidRPr="003D5D29">
        <w:rPr>
          <w:rFonts w:ascii="Arial" w:hAnsi="Arial" w:cs="Arial"/>
          <w:b/>
          <w:sz w:val="20"/>
          <w:szCs w:val="20"/>
        </w:rPr>
        <w:t>2)</w:t>
      </w:r>
      <w:r w:rsidRPr="003D5D29">
        <w:rPr>
          <w:rFonts w:ascii="Arial" w:hAnsi="Arial" w:cs="Arial"/>
          <w:sz w:val="20"/>
          <w:szCs w:val="20"/>
        </w:rPr>
        <w:t xml:space="preserve"> cellában kell megadni pl. előtörlesztés. A nem pénzügyi teljesítéssel összefüggő szerződésmódosítás mértékét, illetve összegét az </w:t>
      </w:r>
      <w:r w:rsidR="00A57043">
        <w:rPr>
          <w:rFonts w:ascii="Arial" w:hAnsi="Arial" w:cs="Arial"/>
          <w:b/>
          <w:sz w:val="20"/>
          <w:szCs w:val="20"/>
        </w:rPr>
        <w:t>m</w:t>
      </w:r>
      <w:r w:rsidRPr="003D5D29">
        <w:rPr>
          <w:rFonts w:ascii="Arial" w:hAnsi="Arial" w:cs="Arial"/>
          <w:b/>
          <w:sz w:val="20"/>
          <w:szCs w:val="20"/>
        </w:rPr>
        <w:t>3)</w:t>
      </w:r>
      <w:r w:rsidRPr="003D5D29">
        <w:rPr>
          <w:rFonts w:ascii="Arial" w:hAnsi="Arial" w:cs="Arial"/>
          <w:sz w:val="20"/>
          <w:szCs w:val="20"/>
        </w:rPr>
        <w:t xml:space="preserve"> cellában kell feltüntetni pl. fizetési átütemezés, fedezetmódosítás.</w:t>
      </w:r>
    </w:p>
    <w:p w14:paraId="32551652"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Az </w:t>
      </w:r>
      <w:r w:rsidR="00A57043" w:rsidRPr="00180D15">
        <w:rPr>
          <w:rFonts w:ascii="Arial" w:hAnsi="Arial" w:cs="Arial"/>
          <w:b/>
          <w:sz w:val="20"/>
          <w:szCs w:val="20"/>
        </w:rPr>
        <w:t>n</w:t>
      </w:r>
      <w:r w:rsidRPr="003D5D29">
        <w:rPr>
          <w:rFonts w:ascii="Arial" w:hAnsi="Arial" w:cs="Arial"/>
          <w:b/>
          <w:sz w:val="20"/>
          <w:szCs w:val="20"/>
        </w:rPr>
        <w:t xml:space="preserve">1) és </w:t>
      </w:r>
      <w:r w:rsidR="00A57043">
        <w:rPr>
          <w:rFonts w:ascii="Arial" w:hAnsi="Arial" w:cs="Arial"/>
          <w:b/>
          <w:sz w:val="20"/>
          <w:szCs w:val="20"/>
        </w:rPr>
        <w:t>n</w:t>
      </w:r>
      <w:r w:rsidRPr="003D5D29">
        <w:rPr>
          <w:rFonts w:ascii="Arial" w:hAnsi="Arial" w:cs="Arial"/>
          <w:b/>
          <w:sz w:val="20"/>
          <w:szCs w:val="20"/>
        </w:rPr>
        <w:t>2)</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Az </w:t>
      </w:r>
      <w:r w:rsidR="00A57043" w:rsidRPr="00180D15">
        <w:rPr>
          <w:rFonts w:ascii="Arial" w:hAnsi="Arial" w:cs="Arial"/>
          <w:b/>
          <w:sz w:val="20"/>
          <w:szCs w:val="20"/>
        </w:rPr>
        <w:t>n</w:t>
      </w:r>
      <w:r w:rsidRPr="003D5D29">
        <w:rPr>
          <w:rFonts w:ascii="Arial" w:hAnsi="Arial" w:cs="Arial"/>
          <w:b/>
          <w:sz w:val="20"/>
          <w:szCs w:val="20"/>
        </w:rPr>
        <w:t xml:space="preserve">1) </w:t>
      </w:r>
      <w:r w:rsidRPr="003D5D29">
        <w:rPr>
          <w:rFonts w:ascii="Arial" w:hAnsi="Arial" w:cs="Arial"/>
          <w:sz w:val="20"/>
          <w:szCs w:val="20"/>
        </w:rPr>
        <w:t>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 xml:space="preserve">x%), az </w:t>
      </w:r>
      <w:r w:rsidR="00A57043" w:rsidRPr="00180D15">
        <w:rPr>
          <w:rFonts w:ascii="Arial" w:hAnsi="Arial" w:cs="Arial"/>
          <w:b/>
          <w:sz w:val="20"/>
          <w:szCs w:val="20"/>
        </w:rPr>
        <w:t>n</w:t>
      </w:r>
      <w:r w:rsidRPr="003D5D29">
        <w:rPr>
          <w:rFonts w:ascii="Arial" w:hAnsi="Arial" w:cs="Arial"/>
          <w:b/>
          <w:sz w:val="20"/>
          <w:szCs w:val="20"/>
        </w:rPr>
        <w:t>2)</w:t>
      </w:r>
      <w:r w:rsidRPr="003D5D29">
        <w:rPr>
          <w:rFonts w:ascii="Arial" w:hAnsi="Arial" w:cs="Arial"/>
          <w:sz w:val="20"/>
          <w:szCs w:val="20"/>
        </w:rPr>
        <w:t xml:space="preserve"> cella pedig az egyéb, késedelmes teljesítéskor felszámított díjtételek megnevezését és összegét (pl. felszólítási díj, kiszállás díja, kintlévőség-kezelési eljárás költsége megnevezéssel és mértékkel együtt).</w:t>
      </w:r>
    </w:p>
    <w:p w14:paraId="05462468"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Az </w:t>
      </w:r>
      <w:r w:rsidR="00A57043" w:rsidRPr="00180D15">
        <w:rPr>
          <w:rFonts w:ascii="Arial" w:hAnsi="Arial" w:cs="Arial"/>
          <w:b/>
          <w:sz w:val="20"/>
          <w:szCs w:val="20"/>
        </w:rPr>
        <w:t>o</w:t>
      </w:r>
      <w:r w:rsidRPr="003D5D29">
        <w:rPr>
          <w:rFonts w:ascii="Arial" w:hAnsi="Arial" w:cs="Arial"/>
          <w:b/>
          <w:sz w:val="20"/>
          <w:szCs w:val="20"/>
        </w:rPr>
        <w:t>)</w:t>
      </w:r>
      <w:r w:rsidRPr="003D5D29">
        <w:rPr>
          <w:rFonts w:ascii="Arial" w:hAnsi="Arial" w:cs="Arial"/>
          <w:sz w:val="20"/>
          <w:szCs w:val="20"/>
        </w:rPr>
        <w:t xml:space="preserve"> cellában kell azokat a speciális paramétereket, jellemzőket szerepeltetni, amelyek az előző cellákban nem kerültek bemutatásra, felsorolásra. Ide sorolható pl. a további biztosítékok kérése, illetve az önerőre vonatkozó előírások, minimális vételár, illetve feltüntethető itt</w:t>
      </w:r>
      <w:r w:rsidRPr="003D5D29" w:rsidDel="00912997">
        <w:rPr>
          <w:rFonts w:ascii="Arial" w:hAnsi="Arial" w:cs="Arial"/>
          <w:sz w:val="20"/>
          <w:szCs w:val="20"/>
        </w:rPr>
        <w:t xml:space="preserve"> </w:t>
      </w:r>
      <w:r w:rsidRPr="003D5D29">
        <w:rPr>
          <w:rFonts w:ascii="Arial" w:hAnsi="Arial" w:cs="Arial"/>
          <w:sz w:val="20"/>
          <w:szCs w:val="20"/>
        </w:rPr>
        <w:t>a hitelterméket értékesítő hitelközvetítők megnevezése is, valamint az értékesítés helyére történő utalás is.</w:t>
      </w:r>
      <w:r w:rsidR="00F13DEE">
        <w:rPr>
          <w:rFonts w:ascii="Arial" w:hAnsi="Arial" w:cs="Arial"/>
          <w:sz w:val="20"/>
          <w:szCs w:val="20"/>
        </w:rPr>
        <w:t xml:space="preserve"> Kombinált termék esetében </w:t>
      </w:r>
      <w:r w:rsidR="00561CAB">
        <w:rPr>
          <w:rFonts w:ascii="Arial" w:hAnsi="Arial" w:cs="Arial"/>
          <w:sz w:val="20"/>
          <w:szCs w:val="20"/>
        </w:rPr>
        <w:t>szükséges kifejteni</w:t>
      </w:r>
      <w:r w:rsidR="00F13DEE">
        <w:rPr>
          <w:rFonts w:ascii="Arial" w:hAnsi="Arial" w:cs="Arial"/>
          <w:sz w:val="20"/>
          <w:szCs w:val="20"/>
        </w:rPr>
        <w:t>, hogy a Kombinált termékek csak a folyószámlahitel-szerződés vagy hitelkártya-szerződés alapján rendelkezésre bocsátott hitelkeret terhére vehető</w:t>
      </w:r>
      <w:r w:rsidR="00C74C24">
        <w:rPr>
          <w:rFonts w:ascii="Arial" w:hAnsi="Arial" w:cs="Arial"/>
          <w:sz w:val="20"/>
          <w:szCs w:val="20"/>
        </w:rPr>
        <w:t>k-e</w:t>
      </w:r>
      <w:r w:rsidR="00F13DEE">
        <w:rPr>
          <w:rFonts w:ascii="Arial" w:hAnsi="Arial" w:cs="Arial"/>
          <w:sz w:val="20"/>
          <w:szCs w:val="20"/>
        </w:rPr>
        <w:t xml:space="preserve"> igénybe a jelentésben meghatározott paraméterekkel (</w:t>
      </w:r>
      <w:r w:rsidR="00561CAB">
        <w:rPr>
          <w:rFonts w:ascii="Arial" w:hAnsi="Arial" w:cs="Arial"/>
          <w:sz w:val="20"/>
          <w:szCs w:val="20"/>
        </w:rPr>
        <w:t>a jelentésben használt megnevezéssel megjelölve</w:t>
      </w:r>
      <w:r w:rsidR="00F13DEE">
        <w:rPr>
          <w:rFonts w:ascii="Arial" w:hAnsi="Arial" w:cs="Arial"/>
          <w:sz w:val="20"/>
          <w:szCs w:val="20"/>
        </w:rPr>
        <w:t>, hogy mely hitelkártya, illetve folyószámlahitel konstrukcióhoz kapcsolódhat), illetve ebben a cellában ke</w:t>
      </w:r>
      <w:r w:rsidR="00337EAF">
        <w:rPr>
          <w:rFonts w:ascii="Arial" w:hAnsi="Arial" w:cs="Arial"/>
          <w:sz w:val="20"/>
          <w:szCs w:val="20"/>
        </w:rPr>
        <w:t>ll</w:t>
      </w:r>
      <w:r w:rsidR="00F13DEE">
        <w:rPr>
          <w:rFonts w:ascii="Arial" w:hAnsi="Arial" w:cs="Arial"/>
          <w:sz w:val="20"/>
          <w:szCs w:val="20"/>
        </w:rPr>
        <w:t xml:space="preserve"> felsorol</w:t>
      </w:r>
      <w:r w:rsidR="00337EAF">
        <w:rPr>
          <w:rFonts w:ascii="Arial" w:hAnsi="Arial" w:cs="Arial"/>
          <w:sz w:val="20"/>
          <w:szCs w:val="20"/>
        </w:rPr>
        <w:t>ni</w:t>
      </w:r>
      <w:r w:rsidR="00F13DEE">
        <w:rPr>
          <w:rFonts w:ascii="Arial" w:hAnsi="Arial" w:cs="Arial"/>
          <w:sz w:val="20"/>
          <w:szCs w:val="20"/>
        </w:rPr>
        <w:t xml:space="preserve"> a termék „klasszikus” áruhiteltől eltérő sajátosságai</w:t>
      </w:r>
      <w:r w:rsidR="00337EAF">
        <w:rPr>
          <w:rFonts w:ascii="Arial" w:hAnsi="Arial" w:cs="Arial"/>
          <w:sz w:val="20"/>
          <w:szCs w:val="20"/>
        </w:rPr>
        <w:t>t</w:t>
      </w:r>
      <w:r w:rsidR="00F13DEE">
        <w:rPr>
          <w:rFonts w:ascii="Arial" w:hAnsi="Arial" w:cs="Arial"/>
          <w:sz w:val="20"/>
          <w:szCs w:val="20"/>
        </w:rPr>
        <w:t>.</w:t>
      </w:r>
    </w:p>
    <w:p w14:paraId="6EEF4A5F"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00A57043">
        <w:rPr>
          <w:rFonts w:ascii="Arial" w:hAnsi="Arial" w:cs="Arial"/>
          <w:b/>
          <w:sz w:val="20"/>
          <w:szCs w:val="20"/>
        </w:rPr>
        <w:t>p</w:t>
      </w:r>
      <w:proofErr w:type="gramStart"/>
      <w:r w:rsidRPr="003D5D29">
        <w:rPr>
          <w:rFonts w:ascii="Arial" w:hAnsi="Arial" w:cs="Arial"/>
          <w:b/>
          <w:sz w:val="20"/>
          <w:szCs w:val="20"/>
        </w:rPr>
        <w:t>1)-</w:t>
      </w:r>
      <w:proofErr w:type="gramEnd"/>
      <w:r w:rsidR="00A57043">
        <w:rPr>
          <w:rFonts w:ascii="Arial" w:hAnsi="Arial" w:cs="Arial"/>
          <w:b/>
          <w:sz w:val="20"/>
          <w:szCs w:val="20"/>
        </w:rPr>
        <w:t>p</w:t>
      </w:r>
      <w:r w:rsidRPr="003D5D29">
        <w:rPr>
          <w:rFonts w:ascii="Arial" w:hAnsi="Arial" w:cs="Arial"/>
          <w:b/>
          <w:sz w:val="20"/>
          <w:szCs w:val="20"/>
        </w:rPr>
        <w:t>5)</w:t>
      </w:r>
      <w:r w:rsidRPr="003D5D29">
        <w:rPr>
          <w:rFonts w:ascii="Arial" w:hAnsi="Arial" w:cs="Arial"/>
          <w:sz w:val="20"/>
          <w:szCs w:val="20"/>
        </w:rPr>
        <w:t xml:space="preserve"> cellában kell bemutatni az akció jellegére és időtartamára vonatkozó adatokat.</w:t>
      </w:r>
    </w:p>
    <w:p w14:paraId="6D051F3C"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00C817D3">
        <w:rPr>
          <w:rFonts w:ascii="Arial" w:hAnsi="Arial" w:cs="Arial"/>
          <w:b/>
          <w:sz w:val="20"/>
          <w:szCs w:val="20"/>
        </w:rPr>
        <w:t>p</w:t>
      </w:r>
      <w:r w:rsidRPr="003D5D29">
        <w:rPr>
          <w:rFonts w:ascii="Arial" w:hAnsi="Arial" w:cs="Arial"/>
          <w:b/>
          <w:sz w:val="20"/>
          <w:szCs w:val="20"/>
        </w:rPr>
        <w:t>1)</w:t>
      </w:r>
      <w:r w:rsidRPr="003D5D29">
        <w:rPr>
          <w:rFonts w:ascii="Arial" w:hAnsi="Arial" w:cs="Arial"/>
          <w:sz w:val="20"/>
          <w:szCs w:val="20"/>
        </w:rPr>
        <w:t xml:space="preserve"> cellában kell – „igen” vagy „nem” válasszal – jelölni, hogy a termék akciós-e. Amennyiben akciós a termék („igen”), akkor az akció jellegére, feltételeire, érvényességére vonatkozó mezők kitöltése is kötelező.</w:t>
      </w:r>
    </w:p>
    <w:p w14:paraId="788C4365"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00C817D3" w:rsidRPr="00AC3ADC">
        <w:rPr>
          <w:rFonts w:ascii="Arial" w:hAnsi="Arial" w:cs="Arial"/>
          <w:b/>
          <w:sz w:val="20"/>
          <w:szCs w:val="20"/>
        </w:rPr>
        <w:t>p</w:t>
      </w:r>
      <w:r w:rsidRPr="00AC3ADC">
        <w:rPr>
          <w:rFonts w:ascii="Arial" w:hAnsi="Arial" w:cs="Arial"/>
          <w:b/>
          <w:sz w:val="20"/>
          <w:szCs w:val="20"/>
        </w:rPr>
        <w:t>2)</w:t>
      </w:r>
      <w:r w:rsidRPr="00AC3ADC">
        <w:rPr>
          <w:rFonts w:ascii="Arial" w:hAnsi="Arial" w:cs="Arial"/>
          <w:sz w:val="20"/>
          <w:szCs w:val="20"/>
        </w:rPr>
        <w:t xml:space="preserve"> cellában</w:t>
      </w:r>
      <w:r w:rsidRPr="003D5D29">
        <w:rPr>
          <w:rFonts w:ascii="Arial" w:hAnsi="Arial" w:cs="Arial"/>
          <w:sz w:val="20"/>
          <w:szCs w:val="20"/>
        </w:rPr>
        <w:t xml:space="preserve"> a hitelkonstrukcióhoz kapcsolódó kedvezmények leírását kell szerepeltetni, jelezve azt is, ha a feltüntetett akciós lehetőségek egyidejű igénybevétele valamely szempontból korlátozott.</w:t>
      </w:r>
    </w:p>
    <w:p w14:paraId="38026A9C"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00C817D3">
        <w:rPr>
          <w:rFonts w:ascii="Arial" w:hAnsi="Arial" w:cs="Arial"/>
          <w:b/>
          <w:sz w:val="20"/>
          <w:szCs w:val="20"/>
        </w:rPr>
        <w:t>p</w:t>
      </w:r>
      <w:r w:rsidRPr="003D5D29">
        <w:rPr>
          <w:rFonts w:ascii="Arial" w:hAnsi="Arial" w:cs="Arial"/>
          <w:b/>
          <w:sz w:val="20"/>
          <w:szCs w:val="20"/>
        </w:rPr>
        <w:t>3)</w:t>
      </w:r>
      <w:r w:rsidRPr="003D5D29">
        <w:rPr>
          <w:rFonts w:ascii="Arial" w:hAnsi="Arial" w:cs="Arial"/>
          <w:sz w:val="20"/>
          <w:szCs w:val="20"/>
        </w:rPr>
        <w:t xml:space="preserve"> cellában az akció igénybevételének esetleges feltételeit kell szerepeltetni.</w:t>
      </w:r>
    </w:p>
    <w:p w14:paraId="4FC0B252"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00C817D3">
        <w:rPr>
          <w:rFonts w:ascii="Arial" w:hAnsi="Arial" w:cs="Arial"/>
          <w:b/>
          <w:sz w:val="20"/>
          <w:szCs w:val="20"/>
        </w:rPr>
        <w:t>p</w:t>
      </w:r>
      <w:r w:rsidRPr="003D5D29">
        <w:rPr>
          <w:rFonts w:ascii="Arial" w:hAnsi="Arial" w:cs="Arial"/>
          <w:b/>
          <w:sz w:val="20"/>
          <w:szCs w:val="20"/>
        </w:rPr>
        <w:t xml:space="preserve">4) és </w:t>
      </w:r>
      <w:r w:rsidR="00C817D3">
        <w:rPr>
          <w:rFonts w:ascii="Arial" w:hAnsi="Arial" w:cs="Arial"/>
          <w:b/>
          <w:sz w:val="20"/>
          <w:szCs w:val="20"/>
        </w:rPr>
        <w:t>p</w:t>
      </w:r>
      <w:r w:rsidRPr="003D5D29">
        <w:rPr>
          <w:rFonts w:ascii="Arial" w:hAnsi="Arial" w:cs="Arial"/>
          <w:b/>
          <w:sz w:val="20"/>
          <w:szCs w:val="20"/>
        </w:rPr>
        <w:t>5)</w:t>
      </w:r>
      <w:r w:rsidRPr="003D5D29">
        <w:rPr>
          <w:rFonts w:ascii="Arial" w:hAnsi="Arial" w:cs="Arial"/>
          <w:sz w:val="20"/>
          <w:szCs w:val="20"/>
        </w:rPr>
        <w:t xml:space="preserve"> cellában feltüntetendő az akció kezdete és záró napja. Amennyiben az akció visszavonásig érvényes, a </w:t>
      </w:r>
      <w:r w:rsidR="00C817D3">
        <w:rPr>
          <w:rFonts w:ascii="Arial" w:hAnsi="Arial" w:cs="Arial"/>
          <w:b/>
          <w:sz w:val="20"/>
          <w:szCs w:val="20"/>
        </w:rPr>
        <w:t>p</w:t>
      </w:r>
      <w:r w:rsidRPr="003D5D29">
        <w:rPr>
          <w:rFonts w:ascii="Arial" w:hAnsi="Arial" w:cs="Arial"/>
          <w:b/>
          <w:sz w:val="20"/>
          <w:szCs w:val="20"/>
        </w:rPr>
        <w:t>5)</w:t>
      </w:r>
      <w:r w:rsidRPr="003D5D29">
        <w:rPr>
          <w:rFonts w:ascii="Arial" w:hAnsi="Arial" w:cs="Arial"/>
          <w:sz w:val="20"/>
          <w:szCs w:val="20"/>
        </w:rPr>
        <w:t xml:space="preserve"> </w:t>
      </w:r>
      <w:r w:rsidRPr="00EE71EA">
        <w:rPr>
          <w:rFonts w:ascii="Arial" w:hAnsi="Arial" w:cs="Arial"/>
          <w:sz w:val="20"/>
          <w:szCs w:val="20"/>
        </w:rPr>
        <w:t xml:space="preserve">cellában ezt </w:t>
      </w:r>
      <w:r w:rsidR="00CB1C74" w:rsidRPr="00EE71EA">
        <w:rPr>
          <w:rFonts w:ascii="Arial" w:hAnsi="Arial" w:cs="Arial"/>
          <w:sz w:val="20"/>
          <w:szCs w:val="20"/>
        </w:rPr>
        <w:t xml:space="preserve">a </w:t>
      </w:r>
      <w:r w:rsidRPr="00EE71EA">
        <w:rPr>
          <w:rFonts w:ascii="Arial" w:hAnsi="Arial" w:cs="Arial"/>
          <w:sz w:val="20"/>
          <w:szCs w:val="20"/>
        </w:rPr>
        <w:t>„visszavonásig”</w:t>
      </w:r>
      <w:r w:rsidR="00CB1C74" w:rsidRPr="00EE71EA">
        <w:rPr>
          <w:rFonts w:ascii="Arial" w:hAnsi="Arial" w:cs="Arial"/>
          <w:sz w:val="20"/>
          <w:szCs w:val="20"/>
        </w:rPr>
        <w:t xml:space="preserve"> jelölőnégyzet kitöltésével kell jelezni.</w:t>
      </w:r>
    </w:p>
    <w:p w14:paraId="2E85D0DA" w14:textId="77777777" w:rsid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lastRenderedPageBreak/>
        <w:t xml:space="preserve">A </w:t>
      </w:r>
      <w:r w:rsidR="00C817D3">
        <w:rPr>
          <w:rFonts w:ascii="Arial" w:hAnsi="Arial" w:cs="Arial"/>
          <w:b/>
          <w:sz w:val="20"/>
          <w:szCs w:val="20"/>
        </w:rPr>
        <w:t>q</w:t>
      </w:r>
      <w:r w:rsidRPr="003D5D29">
        <w:rPr>
          <w:rFonts w:ascii="Arial" w:hAnsi="Arial" w:cs="Arial"/>
          <w:b/>
          <w:sz w:val="20"/>
          <w:szCs w:val="20"/>
        </w:rPr>
        <w:t>)</w:t>
      </w:r>
      <w:r w:rsidRPr="003D5D29">
        <w:rPr>
          <w:rFonts w:ascii="Arial" w:hAnsi="Arial" w:cs="Arial"/>
          <w:sz w:val="20"/>
          <w:szCs w:val="20"/>
        </w:rPr>
        <w:t xml:space="preserve"> cellában </w:t>
      </w:r>
      <w:r w:rsidR="00C56754">
        <w:rPr>
          <w:rFonts w:ascii="Arial" w:hAnsi="Arial" w:cs="Arial"/>
          <w:sz w:val="20"/>
          <w:szCs w:val="20"/>
        </w:rPr>
        <w:t>az adatszolgáltató</w:t>
      </w:r>
      <w:r w:rsidRPr="003D5D29">
        <w:rPr>
          <w:rFonts w:ascii="Arial" w:hAnsi="Arial" w:cs="Arial"/>
          <w:sz w:val="20"/>
          <w:szCs w:val="20"/>
        </w:rPr>
        <w:t xml:space="preserve"> honlapján az adott termékhez kapcsolódó részletes leíráshoz vagy annak hiányában a termékre vonatkozó hirdetményhez vezető </w:t>
      </w:r>
      <w:proofErr w:type="spellStart"/>
      <w:r w:rsidRPr="003D5D29">
        <w:rPr>
          <w:rFonts w:ascii="Arial" w:hAnsi="Arial" w:cs="Arial"/>
          <w:sz w:val="20"/>
          <w:szCs w:val="20"/>
        </w:rPr>
        <w:t>hiperhivatkozást</w:t>
      </w:r>
      <w:proofErr w:type="spellEnd"/>
      <w:r w:rsidRPr="003D5D29">
        <w:rPr>
          <w:rFonts w:ascii="Arial" w:hAnsi="Arial" w:cs="Arial"/>
          <w:sz w:val="20"/>
          <w:szCs w:val="20"/>
        </w:rPr>
        <w:t xml:space="preserve"> kell megadni. (Pontosvesszővel elválasztva egyszerre több </w:t>
      </w:r>
      <w:proofErr w:type="spellStart"/>
      <w:r w:rsidRPr="003D5D29">
        <w:rPr>
          <w:rFonts w:ascii="Arial" w:hAnsi="Arial" w:cs="Arial"/>
          <w:sz w:val="20"/>
          <w:szCs w:val="20"/>
        </w:rPr>
        <w:t>hiperhivatkozás</w:t>
      </w:r>
      <w:proofErr w:type="spellEnd"/>
      <w:r w:rsidRPr="003D5D29">
        <w:rPr>
          <w:rFonts w:ascii="Arial" w:hAnsi="Arial" w:cs="Arial"/>
          <w:sz w:val="20"/>
          <w:szCs w:val="20"/>
        </w:rPr>
        <w:t xml:space="preserve"> is megadható.)</w:t>
      </w:r>
    </w:p>
    <w:p w14:paraId="5EAA0599" w14:textId="77777777" w:rsidR="00F92961" w:rsidRPr="008A2987" w:rsidRDefault="00F92961" w:rsidP="00124B47">
      <w:pPr>
        <w:spacing w:after="120" w:line="240" w:lineRule="auto"/>
        <w:jc w:val="both"/>
        <w:rPr>
          <w:rFonts w:ascii="Arial" w:hAnsi="Arial" w:cs="Arial"/>
          <w:sz w:val="20"/>
          <w:szCs w:val="20"/>
        </w:rPr>
      </w:pPr>
      <w:bookmarkStart w:id="26" w:name="_Hlk511720627"/>
      <w:r w:rsidRPr="00867DE0">
        <w:rPr>
          <w:rFonts w:ascii="Arial" w:hAnsi="Arial" w:cs="Arial"/>
          <w:sz w:val="20"/>
          <w:szCs w:val="20"/>
        </w:rPr>
        <w:t xml:space="preserve">Az </w:t>
      </w:r>
      <w:r w:rsidRPr="00180D15">
        <w:rPr>
          <w:rFonts w:ascii="Arial" w:hAnsi="Arial" w:cs="Arial"/>
          <w:b/>
          <w:sz w:val="20"/>
          <w:szCs w:val="20"/>
        </w:rPr>
        <w:t>r</w:t>
      </w:r>
      <w:r w:rsidR="00310B03">
        <w:rPr>
          <w:rFonts w:ascii="Arial" w:hAnsi="Arial" w:cs="Arial"/>
          <w:b/>
          <w:sz w:val="20"/>
          <w:szCs w:val="20"/>
        </w:rPr>
        <w:t>1</w:t>
      </w:r>
      <w:r w:rsidRPr="00180D15">
        <w:rPr>
          <w:rFonts w:ascii="Arial" w:hAnsi="Arial" w:cs="Arial"/>
          <w:b/>
          <w:sz w:val="20"/>
          <w:szCs w:val="20"/>
        </w:rPr>
        <w:t>)</w:t>
      </w:r>
      <w:r w:rsidRPr="00867DE0">
        <w:rPr>
          <w:rFonts w:ascii="Arial" w:hAnsi="Arial" w:cs="Arial"/>
          <w:sz w:val="20"/>
          <w:szCs w:val="20"/>
        </w:rPr>
        <w:t xml:space="preserve"> cellában kell megadni a termék érvényességének kezdetét </w:t>
      </w:r>
      <w:proofErr w:type="spellStart"/>
      <w:r w:rsidRPr="00867DE0">
        <w:rPr>
          <w:rFonts w:ascii="Arial" w:hAnsi="Arial" w:cs="Arial"/>
          <w:sz w:val="20"/>
          <w:szCs w:val="20"/>
        </w:rPr>
        <w:t>éééé.</w:t>
      </w:r>
      <w:proofErr w:type="gramStart"/>
      <w:r w:rsidRPr="00867DE0">
        <w:rPr>
          <w:rFonts w:ascii="Arial" w:hAnsi="Arial" w:cs="Arial"/>
          <w:sz w:val="20"/>
          <w:szCs w:val="20"/>
        </w:rPr>
        <w:t>hh.nn</w:t>
      </w:r>
      <w:proofErr w:type="spellEnd"/>
      <w:proofErr w:type="gramEnd"/>
      <w:r w:rsidRPr="00867DE0">
        <w:rPr>
          <w:rFonts w:ascii="Arial" w:hAnsi="Arial" w:cs="Arial"/>
          <w:sz w:val="20"/>
          <w:szCs w:val="20"/>
        </w:rPr>
        <w:t xml:space="preserve"> </w:t>
      </w:r>
      <w:r w:rsidRPr="008356E9">
        <w:rPr>
          <w:rFonts w:ascii="Arial" w:hAnsi="Arial" w:cs="Arial"/>
          <w:sz w:val="20"/>
          <w:szCs w:val="20"/>
        </w:rPr>
        <w:t>formátumban.</w:t>
      </w:r>
    </w:p>
    <w:p w14:paraId="3BA5A695" w14:textId="77777777" w:rsidR="007102C4" w:rsidRDefault="007102C4" w:rsidP="00124B47">
      <w:pPr>
        <w:spacing w:after="120" w:line="240" w:lineRule="auto"/>
        <w:jc w:val="both"/>
        <w:rPr>
          <w:rFonts w:ascii="Arial" w:hAnsi="Arial" w:cs="Arial"/>
          <w:sz w:val="20"/>
          <w:szCs w:val="20"/>
        </w:rPr>
      </w:pPr>
      <w:r w:rsidRPr="008A2987">
        <w:rPr>
          <w:rFonts w:ascii="Arial" w:hAnsi="Arial" w:cs="Arial"/>
          <w:sz w:val="20"/>
          <w:szCs w:val="20"/>
        </w:rPr>
        <w:t xml:space="preserve">Az </w:t>
      </w:r>
      <w:r w:rsidR="00481290">
        <w:rPr>
          <w:rFonts w:ascii="Arial" w:hAnsi="Arial" w:cs="Arial"/>
          <w:b/>
          <w:sz w:val="20"/>
          <w:szCs w:val="20"/>
        </w:rPr>
        <w:t>r2</w:t>
      </w:r>
      <w:r w:rsidRPr="00180D15">
        <w:rPr>
          <w:rFonts w:ascii="Arial" w:hAnsi="Arial" w:cs="Arial"/>
          <w:b/>
          <w:sz w:val="20"/>
          <w:szCs w:val="20"/>
        </w:rPr>
        <w:t>)</w:t>
      </w:r>
      <w:r w:rsidRPr="00867DE0">
        <w:rPr>
          <w:rFonts w:ascii="Arial" w:hAnsi="Arial" w:cs="Arial"/>
          <w:sz w:val="20"/>
          <w:szCs w:val="20"/>
        </w:rPr>
        <w:t xml:space="preserve"> cellában kell megadni a termék érvényességének végét </w:t>
      </w:r>
      <w:proofErr w:type="spellStart"/>
      <w:r w:rsidRPr="00867DE0">
        <w:rPr>
          <w:rFonts w:ascii="Arial" w:hAnsi="Arial" w:cs="Arial"/>
          <w:sz w:val="20"/>
          <w:szCs w:val="20"/>
        </w:rPr>
        <w:t>éééé.</w:t>
      </w:r>
      <w:proofErr w:type="gramStart"/>
      <w:r w:rsidRPr="00867DE0">
        <w:rPr>
          <w:rFonts w:ascii="Arial" w:hAnsi="Arial" w:cs="Arial"/>
          <w:sz w:val="20"/>
          <w:szCs w:val="20"/>
        </w:rPr>
        <w:t>hh.nn</w:t>
      </w:r>
      <w:proofErr w:type="spellEnd"/>
      <w:proofErr w:type="gramEnd"/>
      <w:r w:rsidRPr="00867DE0">
        <w:rPr>
          <w:rFonts w:ascii="Arial" w:hAnsi="Arial" w:cs="Arial"/>
          <w:sz w:val="20"/>
          <w:szCs w:val="20"/>
        </w:rPr>
        <w:t xml:space="preserve"> formátumban</w:t>
      </w:r>
      <w:r w:rsidR="007B2636" w:rsidRPr="00180D15">
        <w:rPr>
          <w:rFonts w:ascii="Arial" w:hAnsi="Arial" w:cs="Arial"/>
          <w:sz w:val="20"/>
          <w:szCs w:val="20"/>
        </w:rPr>
        <w:t>, a</w:t>
      </w:r>
      <w:r w:rsidRPr="00867DE0">
        <w:rPr>
          <w:rFonts w:ascii="Arial" w:hAnsi="Arial" w:cs="Arial"/>
          <w:sz w:val="20"/>
          <w:szCs w:val="20"/>
        </w:rPr>
        <w:t xml:space="preserve">mennyiben ez </w:t>
      </w:r>
      <w:r w:rsidR="007B2636" w:rsidRPr="00180D15">
        <w:rPr>
          <w:rFonts w:ascii="Arial" w:hAnsi="Arial" w:cs="Arial"/>
          <w:sz w:val="20"/>
          <w:szCs w:val="20"/>
        </w:rPr>
        <w:t>előre ismert</w:t>
      </w:r>
      <w:r w:rsidRPr="00867DE0">
        <w:rPr>
          <w:rFonts w:ascii="Arial" w:hAnsi="Arial" w:cs="Arial"/>
          <w:sz w:val="20"/>
          <w:szCs w:val="20"/>
        </w:rPr>
        <w:t xml:space="preserve">. </w:t>
      </w:r>
    </w:p>
    <w:p w14:paraId="5CF48076" w14:textId="77777777" w:rsidR="007102C4" w:rsidRPr="003D5D29" w:rsidRDefault="007102C4" w:rsidP="00124B47">
      <w:pPr>
        <w:spacing w:after="120" w:line="240" w:lineRule="auto"/>
        <w:jc w:val="both"/>
        <w:rPr>
          <w:rFonts w:ascii="Arial" w:hAnsi="Arial" w:cs="Arial"/>
          <w:sz w:val="20"/>
          <w:szCs w:val="20"/>
        </w:rPr>
      </w:pPr>
      <w:r w:rsidRPr="00867DE0">
        <w:rPr>
          <w:rFonts w:ascii="Arial" w:hAnsi="Arial" w:cs="Arial"/>
          <w:sz w:val="20"/>
          <w:szCs w:val="20"/>
        </w:rPr>
        <w:t>A</w:t>
      </w:r>
      <w:r w:rsidR="00481290">
        <w:rPr>
          <w:rFonts w:ascii="Arial" w:hAnsi="Arial" w:cs="Arial"/>
          <w:sz w:val="20"/>
          <w:szCs w:val="20"/>
        </w:rPr>
        <w:t>z</w:t>
      </w:r>
      <w:r w:rsidRPr="00867DE0">
        <w:rPr>
          <w:rFonts w:ascii="Arial" w:hAnsi="Arial" w:cs="Arial"/>
          <w:sz w:val="20"/>
          <w:szCs w:val="20"/>
        </w:rPr>
        <w:t xml:space="preserve"> </w:t>
      </w:r>
      <w:r w:rsidR="00481290">
        <w:rPr>
          <w:rFonts w:ascii="Arial" w:hAnsi="Arial" w:cs="Arial"/>
          <w:b/>
          <w:sz w:val="20"/>
          <w:szCs w:val="20"/>
        </w:rPr>
        <w:t>s</w:t>
      </w:r>
      <w:r w:rsidRPr="00180D15">
        <w:rPr>
          <w:rFonts w:ascii="Arial" w:hAnsi="Arial" w:cs="Arial"/>
          <w:b/>
          <w:sz w:val="20"/>
          <w:szCs w:val="20"/>
        </w:rPr>
        <w:t>)</w:t>
      </w:r>
      <w:r w:rsidRPr="00867DE0">
        <w:rPr>
          <w:rFonts w:ascii="Arial" w:hAnsi="Arial" w:cs="Arial"/>
          <w:sz w:val="20"/>
          <w:szCs w:val="20"/>
        </w:rPr>
        <w:t xml:space="preserve"> cellában kell megadni a </w:t>
      </w:r>
      <w:r w:rsidR="007B2636" w:rsidRPr="00180D15">
        <w:rPr>
          <w:rFonts w:ascii="Arial" w:hAnsi="Arial" w:cs="Arial"/>
          <w:sz w:val="20"/>
          <w:szCs w:val="20"/>
        </w:rPr>
        <w:t xml:space="preserve">már élő termékek </w:t>
      </w:r>
      <w:r w:rsidRPr="00867DE0">
        <w:rPr>
          <w:rFonts w:ascii="Arial" w:hAnsi="Arial" w:cs="Arial"/>
          <w:sz w:val="20"/>
          <w:szCs w:val="20"/>
        </w:rPr>
        <w:t>termékkondíció</w:t>
      </w:r>
      <w:r w:rsidR="007B2636" w:rsidRPr="00180D15">
        <w:rPr>
          <w:rFonts w:ascii="Arial" w:hAnsi="Arial" w:cs="Arial"/>
          <w:sz w:val="20"/>
          <w:szCs w:val="20"/>
        </w:rPr>
        <w:t xml:space="preserve">i </w:t>
      </w:r>
      <w:r w:rsidRPr="00867DE0">
        <w:rPr>
          <w:rFonts w:ascii="Arial" w:hAnsi="Arial" w:cs="Arial"/>
          <w:sz w:val="20"/>
          <w:szCs w:val="20"/>
        </w:rPr>
        <w:t>módosításának</w:t>
      </w:r>
      <w:r w:rsidR="007B2636" w:rsidRPr="00180D15">
        <w:rPr>
          <w:rFonts w:ascii="Arial" w:hAnsi="Arial" w:cs="Arial"/>
          <w:sz w:val="20"/>
          <w:szCs w:val="20"/>
        </w:rPr>
        <w:t xml:space="preserve"> vagy javításának</w:t>
      </w:r>
      <w:r w:rsidRPr="00867DE0">
        <w:rPr>
          <w:rFonts w:ascii="Arial" w:hAnsi="Arial" w:cs="Arial"/>
          <w:sz w:val="20"/>
          <w:szCs w:val="20"/>
        </w:rPr>
        <w:t xml:space="preserve"> okát</w:t>
      </w:r>
      <w:r w:rsidR="0093228B" w:rsidRPr="00EE71EA">
        <w:rPr>
          <w:rFonts w:ascii="Arial" w:hAnsi="Arial" w:cs="Arial"/>
          <w:sz w:val="20"/>
          <w:szCs w:val="20"/>
        </w:rPr>
        <w:t>, illetve a módosítás</w:t>
      </w:r>
      <w:r w:rsidR="00BC016C" w:rsidRPr="00EE71EA">
        <w:rPr>
          <w:rFonts w:ascii="Arial" w:hAnsi="Arial" w:cs="Arial"/>
          <w:sz w:val="20"/>
          <w:szCs w:val="20"/>
        </w:rPr>
        <w:t xml:space="preserve"> vagy javítás</w:t>
      </w:r>
      <w:r w:rsidR="0093228B" w:rsidRPr="00EE71EA">
        <w:rPr>
          <w:rFonts w:ascii="Arial" w:hAnsi="Arial" w:cs="Arial"/>
          <w:sz w:val="20"/>
          <w:szCs w:val="20"/>
        </w:rPr>
        <w:t xml:space="preserve"> publikálásának idejét</w:t>
      </w:r>
      <w:r w:rsidR="006F48EB">
        <w:rPr>
          <w:rFonts w:ascii="Arial" w:hAnsi="Arial" w:cs="Arial"/>
          <w:sz w:val="20"/>
          <w:szCs w:val="20"/>
        </w:rPr>
        <w:t>,</w:t>
      </w:r>
      <w:r w:rsidR="0093228B" w:rsidRPr="00EE71EA">
        <w:rPr>
          <w:rFonts w:ascii="Arial" w:hAnsi="Arial" w:cs="Arial"/>
          <w:sz w:val="20"/>
          <w:szCs w:val="20"/>
        </w:rPr>
        <w:t xml:space="preserve"> </w:t>
      </w:r>
      <w:proofErr w:type="spellStart"/>
      <w:r w:rsidR="0093228B" w:rsidRPr="00EE71EA">
        <w:rPr>
          <w:rFonts w:ascii="Arial" w:hAnsi="Arial" w:cs="Arial"/>
          <w:sz w:val="20"/>
          <w:szCs w:val="20"/>
        </w:rPr>
        <w:t>éééé.</w:t>
      </w:r>
      <w:proofErr w:type="gramStart"/>
      <w:r w:rsidR="0093228B" w:rsidRPr="00EE71EA">
        <w:rPr>
          <w:rFonts w:ascii="Arial" w:hAnsi="Arial" w:cs="Arial"/>
          <w:sz w:val="20"/>
          <w:szCs w:val="20"/>
        </w:rPr>
        <w:t>hh.nn</w:t>
      </w:r>
      <w:proofErr w:type="spellEnd"/>
      <w:proofErr w:type="gramEnd"/>
      <w:r w:rsidR="0093228B" w:rsidRPr="00EE71EA">
        <w:rPr>
          <w:rFonts w:ascii="Arial" w:hAnsi="Arial" w:cs="Arial"/>
          <w:sz w:val="20"/>
          <w:szCs w:val="20"/>
        </w:rPr>
        <w:t xml:space="preserve"> formátumban</w:t>
      </w:r>
      <w:r w:rsidRPr="00EE71EA">
        <w:rPr>
          <w:rFonts w:ascii="Arial" w:hAnsi="Arial" w:cs="Arial"/>
          <w:sz w:val="20"/>
          <w:szCs w:val="20"/>
        </w:rPr>
        <w:t>. Pontosan</w:t>
      </w:r>
      <w:r w:rsidRPr="00867DE0">
        <w:rPr>
          <w:rFonts w:ascii="Arial" w:hAnsi="Arial" w:cs="Arial"/>
          <w:sz w:val="20"/>
          <w:szCs w:val="20"/>
        </w:rPr>
        <w:t xml:space="preserve"> meg kell határozni, hogy mi indokolta a módosítást</w:t>
      </w:r>
      <w:r w:rsidR="00EB053C" w:rsidRPr="00867DE0">
        <w:rPr>
          <w:rFonts w:ascii="Arial" w:hAnsi="Arial" w:cs="Arial"/>
          <w:sz w:val="20"/>
          <w:szCs w:val="20"/>
        </w:rPr>
        <w:t xml:space="preserve"> (pl. </w:t>
      </w:r>
      <w:r w:rsidR="00476BC0" w:rsidRPr="00180D15">
        <w:rPr>
          <w:rFonts w:ascii="Arial" w:hAnsi="Arial" w:cs="Arial"/>
          <w:sz w:val="20"/>
          <w:szCs w:val="20"/>
        </w:rPr>
        <w:t xml:space="preserve">kamatváltozás az </w:t>
      </w:r>
      <w:r w:rsidR="00EB053C" w:rsidRPr="00867DE0">
        <w:rPr>
          <w:rFonts w:ascii="Arial" w:hAnsi="Arial" w:cs="Arial"/>
          <w:sz w:val="20"/>
          <w:szCs w:val="20"/>
        </w:rPr>
        <w:t>éves fogyasztói árindex változása</w:t>
      </w:r>
      <w:r w:rsidR="00476BC0" w:rsidRPr="00180D15">
        <w:rPr>
          <w:rFonts w:ascii="Arial" w:hAnsi="Arial" w:cs="Arial"/>
          <w:sz w:val="20"/>
          <w:szCs w:val="20"/>
        </w:rPr>
        <w:t xml:space="preserve"> miatt</w:t>
      </w:r>
      <w:r w:rsidR="00EB053C" w:rsidRPr="00867DE0">
        <w:rPr>
          <w:rFonts w:ascii="Arial" w:hAnsi="Arial" w:cs="Arial"/>
          <w:sz w:val="20"/>
          <w:szCs w:val="20"/>
        </w:rPr>
        <w:t>).</w:t>
      </w:r>
      <w:bookmarkEnd w:id="26"/>
      <w:r w:rsidR="00E01802">
        <w:rPr>
          <w:rFonts w:ascii="Arial" w:hAnsi="Arial" w:cs="Arial"/>
          <w:sz w:val="20"/>
          <w:szCs w:val="20"/>
        </w:rPr>
        <w:t xml:space="preserve"> </w:t>
      </w:r>
    </w:p>
    <w:p w14:paraId="2AF12302" w14:textId="77777777" w:rsidR="003D5D29" w:rsidRPr="003D5D29" w:rsidRDefault="003D5D29" w:rsidP="003D5D29">
      <w:pPr>
        <w:rPr>
          <w:rFonts w:ascii="Arial" w:hAnsi="Arial" w:cs="Arial"/>
          <w:sz w:val="20"/>
          <w:szCs w:val="20"/>
        </w:rPr>
      </w:pPr>
    </w:p>
    <w:p w14:paraId="7FD8CC07" w14:textId="77777777" w:rsidR="003D5D29" w:rsidRPr="003D5D29" w:rsidRDefault="00FF2429" w:rsidP="00C86748">
      <w:pPr>
        <w:pStyle w:val="Cmsor3"/>
        <w:numPr>
          <w:ilvl w:val="1"/>
          <w:numId w:val="15"/>
        </w:numPr>
        <w:rPr>
          <w:rFonts w:ascii="Arial" w:hAnsi="Arial" w:cs="Arial"/>
          <w:sz w:val="20"/>
          <w:szCs w:val="20"/>
        </w:rPr>
      </w:pPr>
      <w:bookmarkStart w:id="27" w:name="_Toc302733942"/>
      <w:bookmarkStart w:id="28" w:name="_Toc306870622"/>
      <w:r>
        <w:rPr>
          <w:rFonts w:ascii="Arial" w:hAnsi="Arial" w:cs="Arial"/>
          <w:bCs w:val="0"/>
          <w:iCs/>
          <w:color w:val="000000"/>
          <w:sz w:val="20"/>
          <w:szCs w:val="20"/>
          <w:lang w:val="hu-HU"/>
        </w:rPr>
        <w:t xml:space="preserve"> </w:t>
      </w:r>
      <w:r w:rsidR="003D5D29" w:rsidRPr="003D5D29">
        <w:rPr>
          <w:rFonts w:ascii="Arial" w:hAnsi="Arial" w:cs="Arial"/>
          <w:bCs w:val="0"/>
          <w:iCs/>
          <w:color w:val="000000"/>
          <w:sz w:val="20"/>
          <w:szCs w:val="20"/>
        </w:rPr>
        <w:t>9HC, 25DC – Termékismertető – Hitel- és pénzügyi lízingtermékek – Gépjárműlízing</w:t>
      </w:r>
      <w:bookmarkEnd w:id="27"/>
      <w:bookmarkEnd w:id="28"/>
    </w:p>
    <w:p w14:paraId="3B18339C" w14:textId="77777777" w:rsidR="003D5D29" w:rsidRPr="003D5D29" w:rsidRDefault="003D5D29" w:rsidP="003D5D29">
      <w:pPr>
        <w:spacing w:after="120" w:line="240" w:lineRule="auto"/>
        <w:rPr>
          <w:rFonts w:ascii="Arial" w:hAnsi="Arial" w:cs="Arial"/>
          <w:sz w:val="20"/>
          <w:szCs w:val="20"/>
        </w:rPr>
      </w:pPr>
    </w:p>
    <w:p w14:paraId="2A80C64F"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sz w:val="20"/>
          <w:szCs w:val="20"/>
        </w:rPr>
        <w:t>gépjárműlízing</w:t>
      </w:r>
      <w:r w:rsidRPr="003D5D29">
        <w:rPr>
          <w:rFonts w:ascii="Arial" w:hAnsi="Arial" w:cs="Arial"/>
          <w:b/>
          <w:sz w:val="20"/>
          <w:szCs w:val="20"/>
        </w:rPr>
        <w:t xml:space="preserve"> </w:t>
      </w:r>
      <w:r w:rsidRPr="003D5D29">
        <w:rPr>
          <w:rFonts w:ascii="Arial" w:hAnsi="Arial" w:cs="Arial"/>
          <w:sz w:val="20"/>
          <w:szCs w:val="20"/>
        </w:rPr>
        <w:t xml:space="preserve">a fogyasztók részére új és használt személygépkocsik és rendszámozható motorkerékpár megvásárlásához kínált azon finanszírozási forma, amelynek során a lízingbeadó pénzügyi intézmény a járművet adásvételi szerződéssel megvásárolja az eladótól és egy lízingszerződéssel lízingbe adja a </w:t>
      </w:r>
      <w:proofErr w:type="spellStart"/>
      <w:r w:rsidRPr="003D5D29">
        <w:rPr>
          <w:rFonts w:ascii="Arial" w:hAnsi="Arial" w:cs="Arial"/>
          <w:sz w:val="20"/>
          <w:szCs w:val="20"/>
        </w:rPr>
        <w:t>lízingbevevőnek</w:t>
      </w:r>
      <w:proofErr w:type="spellEnd"/>
      <w:r w:rsidRPr="003D5D29">
        <w:rPr>
          <w:rFonts w:ascii="Arial" w:hAnsi="Arial" w:cs="Arial"/>
          <w:sz w:val="20"/>
          <w:szCs w:val="20"/>
        </w:rPr>
        <w:t xml:space="preserve"> azzal, hogy a futamidő végéig, illetve az esetleges végtörlesztésig a gépjármű tulajdonjogát a pénzügyi intézmény fenntartja. (A forgalmi engedély szerinti tulajdonos a lízingbeadó pénzügyi intézmény, míg a szerződésből eredő kötelezettségek teljesítéséig a </w:t>
      </w:r>
      <w:proofErr w:type="spellStart"/>
      <w:r w:rsidRPr="003D5D29">
        <w:rPr>
          <w:rFonts w:ascii="Arial" w:hAnsi="Arial" w:cs="Arial"/>
          <w:sz w:val="20"/>
          <w:szCs w:val="20"/>
        </w:rPr>
        <w:t>lízingbevevő</w:t>
      </w:r>
      <w:proofErr w:type="spellEnd"/>
      <w:r w:rsidRPr="003D5D29">
        <w:rPr>
          <w:rFonts w:ascii="Arial" w:hAnsi="Arial" w:cs="Arial"/>
          <w:sz w:val="20"/>
          <w:szCs w:val="20"/>
        </w:rPr>
        <w:t xml:space="preserve"> mint üzembentartó kerül bejegyzésre.)</w:t>
      </w:r>
    </w:p>
    <w:p w14:paraId="294487FD"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jelentésben kell feltüntetni </w:t>
      </w:r>
      <w:r w:rsidR="00C56754">
        <w:rPr>
          <w:rFonts w:ascii="Arial" w:hAnsi="Arial" w:cs="Arial"/>
          <w:sz w:val="20"/>
          <w:szCs w:val="20"/>
        </w:rPr>
        <w:t>az adatszolgáltató</w:t>
      </w:r>
      <w:r w:rsidRPr="003D5D29">
        <w:rPr>
          <w:rFonts w:ascii="Arial" w:hAnsi="Arial" w:cs="Arial"/>
          <w:sz w:val="20"/>
          <w:szCs w:val="20"/>
        </w:rPr>
        <w:t xml:space="preserve"> által nyújtott saját gépjárműlízing-konstrukciók jellemző adatait. Amennyiben egy termékhez a lízing típusa, lízing tárgya, devizanem, kamatozás típus</w:t>
      </w:r>
      <w:r w:rsidR="004F2AF2">
        <w:rPr>
          <w:rFonts w:ascii="Arial" w:hAnsi="Arial" w:cs="Arial"/>
          <w:sz w:val="20"/>
          <w:szCs w:val="20"/>
        </w:rPr>
        <w:t>ára vonatkozó</w:t>
      </w:r>
      <w:r w:rsidRPr="003D5D29">
        <w:rPr>
          <w:rFonts w:ascii="Arial" w:hAnsi="Arial" w:cs="Arial"/>
          <w:sz w:val="20"/>
          <w:szCs w:val="20"/>
        </w:rPr>
        <w:t xml:space="preserve"> szempontok alapján alternatív lehetőség kapcsolódik, akkor azt külön termékként vagy termékvariációként kell feltüntetni.</w:t>
      </w:r>
    </w:p>
    <w:p w14:paraId="4521ACBB"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A konstrukciók megnevezésénél fontos, hogy egyértelműen jelenjen meg a terméket/termékvariációkat megkülönböztető jellemzőre való utalás.</w:t>
      </w:r>
    </w:p>
    <w:p w14:paraId="37EC6823" w14:textId="77777777" w:rsidR="003D5D29" w:rsidRPr="003D5D29" w:rsidRDefault="003D5D29" w:rsidP="00A14DDF">
      <w:pPr>
        <w:spacing w:after="120" w:line="240" w:lineRule="auto"/>
        <w:jc w:val="both"/>
        <w:rPr>
          <w:rFonts w:ascii="Arial" w:hAnsi="Arial" w:cs="Arial"/>
          <w:b/>
          <w:sz w:val="20"/>
          <w:szCs w:val="20"/>
        </w:rPr>
      </w:pPr>
      <w:r w:rsidRPr="003D5D29">
        <w:rPr>
          <w:rFonts w:ascii="Arial" w:hAnsi="Arial" w:cs="Arial"/>
          <w:b/>
          <w:sz w:val="20"/>
          <w:szCs w:val="20"/>
        </w:rPr>
        <w:t>A jelentés kitöltése</w:t>
      </w:r>
    </w:p>
    <w:p w14:paraId="0363D744"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 xml:space="preserve">a) </w:t>
      </w:r>
      <w:r w:rsidRPr="003D5D29">
        <w:rPr>
          <w:rFonts w:ascii="Arial" w:hAnsi="Arial" w:cs="Arial"/>
          <w:sz w:val="20"/>
          <w:szCs w:val="20"/>
        </w:rPr>
        <w:t xml:space="preserve">cellában – az MNB útmutatása alapján automatikusan generált – a termékhez kapcsolódó egyedi azonosító szerepel, amely </w:t>
      </w:r>
      <w:proofErr w:type="spellStart"/>
      <w:r w:rsidRPr="003D5D29">
        <w:rPr>
          <w:rFonts w:ascii="Arial" w:hAnsi="Arial" w:cs="Arial"/>
          <w:sz w:val="20"/>
          <w:szCs w:val="20"/>
        </w:rPr>
        <w:t>végigkíséri</w:t>
      </w:r>
      <w:proofErr w:type="spellEnd"/>
      <w:r w:rsidRPr="003D5D29">
        <w:rPr>
          <w:rFonts w:ascii="Arial" w:hAnsi="Arial" w:cs="Arial"/>
          <w:sz w:val="20"/>
          <w:szCs w:val="20"/>
        </w:rPr>
        <w:t xml:space="preserve"> a terméket forgalmazásának teljes idejében. Amennyiben a termék értékesítése szünetel, az értékesítés újrakezdésekor is az eredeti termékkóddal kell küldeni az adatszolgáltatásban.</w:t>
      </w:r>
    </w:p>
    <w:p w14:paraId="2846094C" w14:textId="505D0C70"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i/>
          <w:sz w:val="20"/>
          <w:szCs w:val="20"/>
        </w:rPr>
        <w:t xml:space="preserve"> </w:t>
      </w:r>
      <w:r w:rsidRPr="003D5D29">
        <w:rPr>
          <w:rFonts w:ascii="Arial" w:hAnsi="Arial" w:cs="Arial"/>
          <w:sz w:val="20"/>
          <w:szCs w:val="20"/>
        </w:rPr>
        <w:t>cellában kell a lízing-konstrukció teljes megnevezését szerepeltetni</w:t>
      </w:r>
      <w:r w:rsidR="003D255C">
        <w:rPr>
          <w:rFonts w:ascii="Arial" w:hAnsi="Arial" w:cs="Arial"/>
          <w:sz w:val="20"/>
          <w:szCs w:val="20"/>
        </w:rPr>
        <w:t xml:space="preserve">, összhangban az adatszolgáltató hirdetményében szereplő </w:t>
      </w:r>
      <w:proofErr w:type="spellStart"/>
      <w:r w:rsidR="003D255C">
        <w:rPr>
          <w:rFonts w:ascii="Arial" w:hAnsi="Arial" w:cs="Arial"/>
          <w:sz w:val="20"/>
          <w:szCs w:val="20"/>
        </w:rPr>
        <w:t>termékmegnevezésekkel</w:t>
      </w:r>
      <w:proofErr w:type="spellEnd"/>
      <w:r w:rsidRPr="003D5D29">
        <w:rPr>
          <w:rFonts w:ascii="Arial" w:hAnsi="Arial" w:cs="Arial"/>
          <w:sz w:val="20"/>
          <w:szCs w:val="20"/>
        </w:rPr>
        <w:t xml:space="preserve">. Amennyiben azonos konstrukció eltérő alternatíváiról van szó (és nincs külön „fantázianeve”), az eltérési szempontot </w:t>
      </w:r>
      <w:del w:id="29" w:author="MNB" w:date="2024-08-23T13:22:00Z">
        <w:r w:rsidRPr="003D5D29">
          <w:rPr>
            <w:rFonts w:ascii="Arial" w:hAnsi="Arial" w:cs="Arial"/>
            <w:sz w:val="20"/>
            <w:szCs w:val="20"/>
          </w:rPr>
          <w:delText>javasolt</w:delText>
        </w:r>
      </w:del>
      <w:ins w:id="30" w:author="MNB" w:date="2024-08-23T13:22:00Z">
        <w:r w:rsidR="00971BFF">
          <w:rPr>
            <w:rFonts w:ascii="Arial" w:hAnsi="Arial" w:cs="Arial"/>
            <w:sz w:val="20"/>
            <w:szCs w:val="20"/>
          </w:rPr>
          <w:t xml:space="preserve">szükséges </w:t>
        </w:r>
      </w:ins>
      <w:r w:rsidRPr="003D5D29">
        <w:rPr>
          <w:rFonts w:ascii="Arial" w:hAnsi="Arial" w:cs="Arial"/>
          <w:sz w:val="20"/>
          <w:szCs w:val="20"/>
        </w:rPr>
        <w:t>feltüntetni a termék megnevezésében is.</w:t>
      </w:r>
    </w:p>
    <w:p w14:paraId="21DF67ED"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c)</w:t>
      </w:r>
      <w:r w:rsidRPr="003D5D29">
        <w:rPr>
          <w:rFonts w:ascii="Arial" w:hAnsi="Arial" w:cs="Arial"/>
          <w:sz w:val="20"/>
          <w:szCs w:val="20"/>
        </w:rPr>
        <w:t xml:space="preserve"> cellában meg kell jelölni, hogy a termék „zárt végű” vagy „nyílt végű” pénzügyi lízing. Zártvégű pénzügyi lízing esetén a </w:t>
      </w:r>
      <w:proofErr w:type="spellStart"/>
      <w:r w:rsidRPr="003D5D29">
        <w:rPr>
          <w:rFonts w:ascii="Arial" w:hAnsi="Arial" w:cs="Arial"/>
          <w:sz w:val="20"/>
          <w:szCs w:val="20"/>
        </w:rPr>
        <w:t>lízingbevevő</w:t>
      </w:r>
      <w:proofErr w:type="spellEnd"/>
      <w:r w:rsidRPr="003D5D29">
        <w:rPr>
          <w:rFonts w:ascii="Arial" w:hAnsi="Arial" w:cs="Arial"/>
          <w:sz w:val="20"/>
          <w:szCs w:val="20"/>
        </w:rPr>
        <w:t xml:space="preserve"> az összes szerződéses kötelezettsége teljesítésével megszerzi a gépjármű tulajdonjogát, a futamidő alatt pedig tulajdonjog fenntartással szerepel a gépjármű törzskönyvében. Nyíltvégű pénzügyi lízing esetén a </w:t>
      </w:r>
      <w:proofErr w:type="spellStart"/>
      <w:r w:rsidRPr="003D5D29">
        <w:rPr>
          <w:rFonts w:ascii="Arial" w:hAnsi="Arial" w:cs="Arial"/>
          <w:sz w:val="20"/>
          <w:szCs w:val="20"/>
        </w:rPr>
        <w:t>lízingbevevő</w:t>
      </w:r>
      <w:proofErr w:type="spellEnd"/>
      <w:r w:rsidRPr="003D5D29">
        <w:rPr>
          <w:rFonts w:ascii="Arial" w:hAnsi="Arial" w:cs="Arial"/>
          <w:sz w:val="20"/>
          <w:szCs w:val="20"/>
        </w:rPr>
        <w:t xml:space="preserve"> az összes tartozás kiegyenlítését követően vételi opcióval és vevőkijelölési joggal rendelkezik.</w:t>
      </w:r>
    </w:p>
    <w:p w14:paraId="12A2B53C"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d)</w:t>
      </w:r>
      <w:r w:rsidRPr="003D5D29">
        <w:rPr>
          <w:rFonts w:ascii="Arial" w:hAnsi="Arial" w:cs="Arial"/>
          <w:sz w:val="20"/>
          <w:szCs w:val="20"/>
        </w:rPr>
        <w:t xml:space="preserve"> cellában a lízingfinanszírozás tárgyát aszerint kell megkülönböztetni, hogy az „új gépjármű” vagy „használt gépjármű” vásárlásához kapcsolódik.</w:t>
      </w:r>
    </w:p>
    <w:p w14:paraId="070F72E0"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e)</w:t>
      </w:r>
      <w:r w:rsidRPr="003D5D29">
        <w:rPr>
          <w:rFonts w:ascii="Arial" w:hAnsi="Arial" w:cs="Arial"/>
          <w:sz w:val="20"/>
          <w:szCs w:val="20"/>
        </w:rPr>
        <w:t xml:space="preserve"> cellában kell megjelölni a lízing nyilvántartásának devizanemét (ISO-kódját). Amennyiben a lízingtermék igénybe vehető forintban és egyéb devizanemben is, akkor a változatokat külön termékként vagy termékvariációként kell feltüntetni.</w:t>
      </w:r>
    </w:p>
    <w:p w14:paraId="76B6B810"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 xml:space="preserve">f1) és f2) </w:t>
      </w:r>
      <w:r w:rsidRPr="003D5D29">
        <w:rPr>
          <w:rFonts w:ascii="Arial" w:hAnsi="Arial" w:cs="Arial"/>
          <w:sz w:val="20"/>
          <w:szCs w:val="20"/>
        </w:rPr>
        <w:t xml:space="preserve">cellában kell szerepeltetni a futamidő minimális és maximális hosszát. A futamidőt hónapokban (numerikusan, egész számban) kell megadni. (Amennyiben a futamidő egy meghatározott fix időszak lehet csak, akkor annak a hónapokban megadott időtartamát kell feltüntetni az </w:t>
      </w:r>
      <w:r w:rsidRPr="003D5D29">
        <w:rPr>
          <w:rFonts w:ascii="Arial" w:hAnsi="Arial" w:cs="Arial"/>
          <w:b/>
          <w:sz w:val="20"/>
          <w:szCs w:val="20"/>
        </w:rPr>
        <w:t>f1) és f2)</w:t>
      </w:r>
      <w:r w:rsidRPr="003D5D29">
        <w:rPr>
          <w:rFonts w:ascii="Arial" w:hAnsi="Arial" w:cs="Arial"/>
          <w:i/>
          <w:sz w:val="20"/>
          <w:szCs w:val="20"/>
        </w:rPr>
        <w:t xml:space="preserve"> </w:t>
      </w:r>
      <w:r w:rsidRPr="003D5D29">
        <w:rPr>
          <w:rFonts w:ascii="Arial" w:hAnsi="Arial" w:cs="Arial"/>
          <w:sz w:val="20"/>
          <w:szCs w:val="20"/>
        </w:rPr>
        <w:t>cellában is.) A futamidő meghatározásához kapcsolódó megjegyzések a</w:t>
      </w:r>
      <w:r w:rsidR="00733BD3">
        <w:rPr>
          <w:rFonts w:ascii="Arial" w:hAnsi="Arial" w:cs="Arial"/>
          <w:sz w:val="20"/>
          <w:szCs w:val="20"/>
        </w:rPr>
        <w:t>z</w:t>
      </w:r>
      <w:r w:rsidRPr="003D5D29">
        <w:rPr>
          <w:rFonts w:ascii="Arial" w:hAnsi="Arial" w:cs="Arial"/>
          <w:sz w:val="20"/>
          <w:szCs w:val="20"/>
        </w:rPr>
        <w:t xml:space="preserve"> </w:t>
      </w:r>
      <w:r w:rsidR="005B02D6">
        <w:rPr>
          <w:rFonts w:ascii="Arial" w:hAnsi="Arial" w:cs="Arial"/>
          <w:b/>
          <w:sz w:val="20"/>
          <w:szCs w:val="20"/>
        </w:rPr>
        <w:t>r</w:t>
      </w:r>
      <w:r w:rsidRPr="003D5D29">
        <w:rPr>
          <w:rFonts w:ascii="Arial" w:hAnsi="Arial" w:cs="Arial"/>
          <w:b/>
          <w:sz w:val="20"/>
          <w:szCs w:val="20"/>
        </w:rPr>
        <w:t xml:space="preserve">) </w:t>
      </w:r>
      <w:r w:rsidRPr="003D5D29">
        <w:rPr>
          <w:rFonts w:ascii="Arial" w:hAnsi="Arial" w:cs="Arial"/>
          <w:sz w:val="20"/>
          <w:szCs w:val="20"/>
        </w:rPr>
        <w:t xml:space="preserve">cellában tüntethetők fel (pl. „A </w:t>
      </w:r>
      <w:proofErr w:type="spellStart"/>
      <w:r w:rsidRPr="003D5D29">
        <w:rPr>
          <w:rFonts w:ascii="Arial" w:hAnsi="Arial" w:cs="Arial"/>
          <w:sz w:val="20"/>
          <w:szCs w:val="20"/>
        </w:rPr>
        <w:t>max</w:t>
      </w:r>
      <w:proofErr w:type="spellEnd"/>
      <w:r w:rsidRPr="003D5D29">
        <w:rPr>
          <w:rFonts w:ascii="Arial" w:hAnsi="Arial" w:cs="Arial"/>
          <w:sz w:val="20"/>
          <w:szCs w:val="20"/>
        </w:rPr>
        <w:t>. futamidő hosszát befolyásolja a személygépkocsi maximális életkora szerződéskötéskor, illetve futamidő végén.”).</w:t>
      </w:r>
    </w:p>
    <w:p w14:paraId="5AC042F5"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lastRenderedPageBreak/>
        <w:t xml:space="preserve">A </w:t>
      </w:r>
      <w:r w:rsidRPr="003D5D29">
        <w:rPr>
          <w:rFonts w:ascii="Arial" w:hAnsi="Arial" w:cs="Arial"/>
          <w:b/>
          <w:sz w:val="20"/>
          <w:szCs w:val="20"/>
        </w:rPr>
        <w:t>g1) és g2)</w:t>
      </w:r>
      <w:r w:rsidRPr="003D5D29">
        <w:rPr>
          <w:rFonts w:ascii="Arial" w:hAnsi="Arial" w:cs="Arial"/>
          <w:sz w:val="20"/>
          <w:szCs w:val="20"/>
        </w:rPr>
        <w:t xml:space="preserve"> cellában a minimálisan és maximálisan igényelhető finanszírozási összeget kell feltüntetni forintban (numerikus, egész számban, a pénznem megjelölése nélkül).</w:t>
      </w:r>
    </w:p>
    <w:p w14:paraId="1CD5A8AB"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h1) és h2)</w:t>
      </w:r>
      <w:r w:rsidRPr="003D5D29">
        <w:rPr>
          <w:rFonts w:ascii="Arial" w:hAnsi="Arial" w:cs="Arial"/>
          <w:sz w:val="20"/>
          <w:szCs w:val="20"/>
        </w:rPr>
        <w:t xml:space="preserve"> cellában kell megadni a finanszírozás maximális arányát meghatározó adatokat. A </w:t>
      </w:r>
      <w:r w:rsidRPr="003D5D29">
        <w:rPr>
          <w:rFonts w:ascii="Arial" w:hAnsi="Arial" w:cs="Arial"/>
          <w:b/>
          <w:sz w:val="20"/>
          <w:szCs w:val="20"/>
        </w:rPr>
        <w:t>h1)</w:t>
      </w:r>
      <w:r w:rsidRPr="003D5D29">
        <w:rPr>
          <w:rFonts w:ascii="Arial" w:hAnsi="Arial" w:cs="Arial"/>
          <w:sz w:val="20"/>
          <w:szCs w:val="20"/>
        </w:rPr>
        <w:t xml:space="preserve"> cellában kell feltüntetni az igénybe vehető maximális finanszírozási összeg meghatározásának alapjául szolgáló értéket (pl. vételár, nettó érték, </w:t>
      </w:r>
      <w:proofErr w:type="spellStart"/>
      <w:r w:rsidRPr="003D5D29">
        <w:rPr>
          <w:rFonts w:ascii="Arial" w:hAnsi="Arial" w:cs="Arial"/>
          <w:sz w:val="20"/>
          <w:szCs w:val="20"/>
        </w:rPr>
        <w:t>Eurotax</w:t>
      </w:r>
      <w:proofErr w:type="spellEnd"/>
      <w:r w:rsidRPr="003D5D29">
        <w:rPr>
          <w:rFonts w:ascii="Arial" w:hAnsi="Arial" w:cs="Arial"/>
          <w:sz w:val="20"/>
          <w:szCs w:val="20"/>
        </w:rPr>
        <w:t xml:space="preserve"> érték) és a </w:t>
      </w:r>
      <w:r w:rsidRPr="003D5D29">
        <w:rPr>
          <w:rFonts w:ascii="Arial" w:hAnsi="Arial" w:cs="Arial"/>
          <w:b/>
          <w:sz w:val="20"/>
          <w:szCs w:val="20"/>
        </w:rPr>
        <w:t>h2)</w:t>
      </w:r>
      <w:r w:rsidRPr="003D5D29">
        <w:rPr>
          <w:rFonts w:ascii="Arial" w:hAnsi="Arial" w:cs="Arial"/>
          <w:sz w:val="20"/>
          <w:szCs w:val="20"/>
        </w:rPr>
        <w:t xml:space="preserve"> cellában a kapcsolódó százalékos mértéket (pl. 60).</w:t>
      </w:r>
    </w:p>
    <w:p w14:paraId="4BB45EAB"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w:t>
      </w:r>
      <w:r w:rsidRPr="003D5D29">
        <w:rPr>
          <w:rFonts w:ascii="Arial" w:hAnsi="Arial" w:cs="Arial"/>
          <w:sz w:val="20"/>
          <w:szCs w:val="20"/>
        </w:rPr>
        <w:t xml:space="preserve"> cellában kell megjelölni a maradványérték maximális százalékos mértékét.</w:t>
      </w:r>
    </w:p>
    <w:p w14:paraId="61A0A8F3"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w:t>
      </w:r>
      <w:proofErr w:type="gramStart"/>
      <w:r w:rsidRPr="003D5D29">
        <w:rPr>
          <w:rFonts w:ascii="Arial" w:hAnsi="Arial" w:cs="Arial"/>
          <w:b/>
          <w:sz w:val="20"/>
          <w:szCs w:val="20"/>
        </w:rPr>
        <w:t>1)-</w:t>
      </w:r>
      <w:proofErr w:type="gramEnd"/>
      <w:r w:rsidRPr="003D5D29">
        <w:rPr>
          <w:rFonts w:ascii="Arial" w:hAnsi="Arial" w:cs="Arial"/>
          <w:b/>
          <w:sz w:val="20"/>
          <w:szCs w:val="20"/>
        </w:rPr>
        <w:t>j3)</w:t>
      </w:r>
      <w:r w:rsidRPr="003D5D29">
        <w:rPr>
          <w:rFonts w:ascii="Arial" w:hAnsi="Arial" w:cs="Arial"/>
          <w:sz w:val="20"/>
          <w:szCs w:val="20"/>
        </w:rPr>
        <w:t xml:space="preserve"> cellában a </w:t>
      </w:r>
      <w:proofErr w:type="spellStart"/>
      <w:r w:rsidRPr="003D5D29">
        <w:rPr>
          <w:rFonts w:ascii="Arial" w:hAnsi="Arial" w:cs="Arial"/>
          <w:sz w:val="20"/>
          <w:szCs w:val="20"/>
        </w:rPr>
        <w:t>Thmr</w:t>
      </w:r>
      <w:proofErr w:type="spellEnd"/>
      <w:r w:rsidRPr="003D5D29">
        <w:rPr>
          <w:rFonts w:ascii="Arial" w:hAnsi="Arial" w:cs="Arial"/>
          <w:sz w:val="20"/>
          <w:szCs w:val="20"/>
        </w:rPr>
        <w:t>. előírásai szerint kiszámított teljes hiteldíj mutató értékeket kell szerepeltetni százalékos formában, numerikusan, két tizedes</w:t>
      </w:r>
      <w:r w:rsidR="0080227B">
        <w:rPr>
          <w:rFonts w:ascii="Arial" w:hAnsi="Arial" w:cs="Arial"/>
          <w:sz w:val="20"/>
          <w:szCs w:val="20"/>
        </w:rPr>
        <w:t>jegy</w:t>
      </w:r>
      <w:r w:rsidRPr="003D5D29">
        <w:rPr>
          <w:rFonts w:ascii="Arial" w:hAnsi="Arial" w:cs="Arial"/>
          <w:sz w:val="20"/>
          <w:szCs w:val="20"/>
        </w:rPr>
        <w:t xml:space="preserve"> pontossággal</w:t>
      </w:r>
      <w:r w:rsidR="0080227B">
        <w:rPr>
          <w:rFonts w:ascii="Arial" w:hAnsi="Arial" w:cs="Arial"/>
          <w:sz w:val="20"/>
          <w:szCs w:val="20"/>
        </w:rPr>
        <w:t>,</w:t>
      </w:r>
      <w:r w:rsidRPr="003D5D29">
        <w:rPr>
          <w:rFonts w:ascii="Arial" w:hAnsi="Arial" w:cs="Arial"/>
          <w:sz w:val="20"/>
          <w:szCs w:val="20"/>
        </w:rPr>
        <w:t xml:space="preserve"> </w:t>
      </w:r>
      <w:r w:rsidR="0080227B">
        <w:rPr>
          <w:rFonts w:ascii="Arial" w:hAnsi="Arial" w:cs="Arial"/>
          <w:sz w:val="20"/>
          <w:szCs w:val="20"/>
        </w:rPr>
        <w:t>százalék</w:t>
      </w:r>
      <w:r w:rsidRPr="003D5D29">
        <w:rPr>
          <w:rFonts w:ascii="Arial" w:hAnsi="Arial" w:cs="Arial"/>
          <w:sz w:val="20"/>
          <w:szCs w:val="20"/>
        </w:rPr>
        <w:t>jel feltüntetése nélkül.</w:t>
      </w:r>
    </w:p>
    <w:p w14:paraId="6B7E6285"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j1)</w:t>
      </w:r>
      <w:r w:rsidRPr="003D5D29">
        <w:rPr>
          <w:rFonts w:ascii="Arial" w:hAnsi="Arial" w:cs="Arial"/>
          <w:i/>
          <w:sz w:val="20"/>
          <w:szCs w:val="20"/>
        </w:rPr>
        <w:t xml:space="preserve"> </w:t>
      </w:r>
      <w:r w:rsidRPr="003D5D29">
        <w:rPr>
          <w:rFonts w:ascii="Arial" w:hAnsi="Arial" w:cs="Arial"/>
          <w:sz w:val="20"/>
          <w:szCs w:val="20"/>
        </w:rPr>
        <w:t xml:space="preserve">cellában a kereskedelmi kommunikációban szereplő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számításakor a </w:t>
      </w:r>
      <w:proofErr w:type="spellStart"/>
      <w:r w:rsidRPr="003D5D29">
        <w:rPr>
          <w:rFonts w:ascii="Arial" w:hAnsi="Arial" w:cs="Arial"/>
          <w:sz w:val="20"/>
          <w:szCs w:val="20"/>
        </w:rPr>
        <w:t>Thmr</w:t>
      </w:r>
      <w:proofErr w:type="spellEnd"/>
      <w:r w:rsidRPr="003D5D29">
        <w:rPr>
          <w:rFonts w:ascii="Arial" w:hAnsi="Arial" w:cs="Arial"/>
          <w:sz w:val="20"/>
          <w:szCs w:val="20"/>
        </w:rPr>
        <w:t xml:space="preserve">. kereskedelmi kommunikációra vonatkozó előírásainál meghatározott feltételű terméket kell alapul venni. Olyan további tulajdonságok tekintetében, amelyek esetén a jogszabály nem ad útmutatást, a leginkább jellemző konstrukciótípushoz tartozó értéket kell ebben a cellában feltüntetni. </w:t>
      </w:r>
    </w:p>
    <w:p w14:paraId="6A9665E6"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j2) és j3)</w:t>
      </w:r>
      <w:r w:rsidRPr="003D5D29">
        <w:rPr>
          <w:rFonts w:ascii="Arial" w:hAnsi="Arial" w:cs="Arial"/>
          <w:sz w:val="20"/>
          <w:szCs w:val="20"/>
        </w:rPr>
        <w:t xml:space="preserve"> cellában a konstrukció keretein belül elérhető lízinglehetőségek tekintetében a legkisebb és a legnagyobb </w:t>
      </w:r>
      <w:proofErr w:type="spellStart"/>
      <w:r w:rsidRPr="003D5D29">
        <w:rPr>
          <w:rFonts w:ascii="Arial" w:hAnsi="Arial" w:cs="Arial"/>
          <w:sz w:val="20"/>
          <w:szCs w:val="20"/>
        </w:rPr>
        <w:t>THM</w:t>
      </w:r>
      <w:proofErr w:type="spellEnd"/>
      <w:r w:rsidRPr="003D5D29">
        <w:rPr>
          <w:rFonts w:ascii="Arial" w:hAnsi="Arial" w:cs="Arial"/>
          <w:sz w:val="20"/>
          <w:szCs w:val="20"/>
        </w:rPr>
        <w:t xml:space="preserve"> mértéket kell feltüntetni.</w:t>
      </w:r>
    </w:p>
    <w:p w14:paraId="26D023D0"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számításához kapcsolódó megjegyzéseket a </w:t>
      </w:r>
      <w:r w:rsidRPr="003D5D29">
        <w:rPr>
          <w:rFonts w:ascii="Arial" w:hAnsi="Arial" w:cs="Arial"/>
          <w:b/>
          <w:sz w:val="20"/>
          <w:szCs w:val="20"/>
        </w:rPr>
        <w:t>j4)</w:t>
      </w:r>
      <w:r w:rsidRPr="003D5D29">
        <w:rPr>
          <w:rFonts w:ascii="Arial" w:hAnsi="Arial" w:cs="Arial"/>
          <w:sz w:val="20"/>
          <w:szCs w:val="20"/>
        </w:rPr>
        <w:t xml:space="preserve"> cellában</w:t>
      </w:r>
      <w:r w:rsidRPr="003D5D29">
        <w:rPr>
          <w:rFonts w:ascii="Arial" w:hAnsi="Arial" w:cs="Arial"/>
          <w:i/>
          <w:sz w:val="20"/>
          <w:szCs w:val="20"/>
        </w:rPr>
        <w:t xml:space="preserve"> </w:t>
      </w:r>
      <w:r w:rsidRPr="003D5D29">
        <w:rPr>
          <w:rFonts w:ascii="Arial" w:hAnsi="Arial" w:cs="Arial"/>
          <w:sz w:val="20"/>
          <w:szCs w:val="20"/>
        </w:rPr>
        <w:t xml:space="preserve">kell feltüntetni. Itt kell tételesen megadni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figyelembe vett kamat éves mértékét, valamint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figyelembe veendő egyéb költség és díjtételek megnevezését és mértékét százalékosan vagy összegszerűen.</w:t>
      </w:r>
    </w:p>
    <w:p w14:paraId="19FAB4B0"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w:t>
      </w:r>
      <w:proofErr w:type="gramStart"/>
      <w:r w:rsidRPr="003D5D29">
        <w:rPr>
          <w:rFonts w:ascii="Arial" w:hAnsi="Arial" w:cs="Arial"/>
          <w:b/>
          <w:sz w:val="20"/>
          <w:szCs w:val="20"/>
        </w:rPr>
        <w:t>1)-</w:t>
      </w:r>
      <w:proofErr w:type="gramEnd"/>
      <w:r w:rsidRPr="003D5D29">
        <w:rPr>
          <w:rFonts w:ascii="Arial" w:hAnsi="Arial" w:cs="Arial"/>
          <w:b/>
          <w:sz w:val="20"/>
          <w:szCs w:val="20"/>
        </w:rPr>
        <w:t>k6)</w:t>
      </w:r>
      <w:r w:rsidRPr="003D5D29">
        <w:rPr>
          <w:rFonts w:ascii="Arial" w:hAnsi="Arial" w:cs="Arial"/>
          <w:sz w:val="20"/>
          <w:szCs w:val="20"/>
        </w:rPr>
        <w:t xml:space="preserve"> cellában kell tájékoztatást adni a lízing-konstrukció kamat adatairól.</w:t>
      </w:r>
    </w:p>
    <w:p w14:paraId="41F27A69"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k1)</w:t>
      </w:r>
      <w:r w:rsidRPr="003D5D29">
        <w:rPr>
          <w:rFonts w:ascii="Arial" w:hAnsi="Arial" w:cs="Arial"/>
          <w:sz w:val="20"/>
          <w:szCs w:val="20"/>
        </w:rPr>
        <w:t xml:space="preserve"> cellában </w:t>
      </w:r>
      <w:r w:rsidR="004F2AF2" w:rsidRPr="00DA4D84">
        <w:rPr>
          <w:rFonts w:ascii="Arial" w:hAnsi="Arial" w:cs="Arial"/>
          <w:sz w:val="20"/>
          <w:szCs w:val="20"/>
        </w:rPr>
        <w:t>a termékre vonatkozóan szükséges megadni</w:t>
      </w:r>
      <w:r w:rsidR="004F2AF2">
        <w:rPr>
          <w:rFonts w:ascii="Arial" w:hAnsi="Arial" w:cs="Arial"/>
          <w:sz w:val="20"/>
          <w:szCs w:val="20"/>
        </w:rPr>
        <w:t xml:space="preserve"> – a kamatozás típusának megfelelően –</w:t>
      </w:r>
      <w:r w:rsidR="004F2AF2" w:rsidRPr="00DA4D84">
        <w:rPr>
          <w:rFonts w:ascii="Arial" w:hAnsi="Arial" w:cs="Arial"/>
          <w:sz w:val="20"/>
          <w:szCs w:val="20"/>
        </w:rPr>
        <w:t xml:space="preserve">, hogy annak mikor változhat a kamata az alábbi értékkészletből: </w:t>
      </w:r>
      <w:r w:rsidR="005A4AD0" w:rsidRPr="00AC3ADC">
        <w:rPr>
          <w:rFonts w:ascii="Arial" w:hAnsi="Arial" w:cs="Arial"/>
          <w:sz w:val="20"/>
          <w:szCs w:val="20"/>
        </w:rPr>
        <w:t>futamidő alatt nem változhat</w:t>
      </w:r>
      <w:r w:rsidR="004F2AF2" w:rsidRPr="00AC3ADC">
        <w:rPr>
          <w:rFonts w:ascii="Arial" w:hAnsi="Arial" w:cs="Arial"/>
          <w:sz w:val="20"/>
          <w:szCs w:val="20"/>
        </w:rPr>
        <w:t>,</w:t>
      </w:r>
      <w:r w:rsidR="004F2AF2" w:rsidRPr="00DA4D84">
        <w:rPr>
          <w:rFonts w:ascii="Arial" w:hAnsi="Arial" w:cs="Arial"/>
          <w:sz w:val="20"/>
          <w:szCs w:val="20"/>
        </w:rPr>
        <w:t xml:space="preserve"> 1 havonta, 3 havonta, 6 havonta, évente, 3 évente, 5 évente, 10 évente, 15 évente</w:t>
      </w:r>
      <w:r w:rsidR="00800689">
        <w:rPr>
          <w:rFonts w:ascii="Arial" w:hAnsi="Arial" w:cs="Arial"/>
          <w:sz w:val="20"/>
          <w:szCs w:val="20"/>
        </w:rPr>
        <w:t xml:space="preserve"> vagy </w:t>
      </w:r>
      <w:r w:rsidR="004F2AF2" w:rsidRPr="00DA4D84">
        <w:rPr>
          <w:rFonts w:ascii="Arial" w:hAnsi="Arial" w:cs="Arial"/>
          <w:sz w:val="20"/>
          <w:szCs w:val="20"/>
        </w:rPr>
        <w:t xml:space="preserve">a </w:t>
      </w:r>
      <w:r w:rsidR="007747CA">
        <w:rPr>
          <w:rFonts w:ascii="Arial" w:hAnsi="Arial" w:cs="Arial"/>
          <w:sz w:val="20"/>
          <w:szCs w:val="20"/>
        </w:rPr>
        <w:t>j</w:t>
      </w:r>
      <w:r w:rsidR="004F2AF2" w:rsidRPr="00DA4D84">
        <w:rPr>
          <w:rFonts w:ascii="Arial" w:hAnsi="Arial" w:cs="Arial"/>
          <w:sz w:val="20"/>
          <w:szCs w:val="20"/>
        </w:rPr>
        <w:t>egybanki alapkamat változásakor.</w:t>
      </w:r>
      <w:r w:rsidRPr="003D5D29">
        <w:rPr>
          <w:rFonts w:ascii="Arial" w:hAnsi="Arial" w:cs="Arial"/>
          <w:sz w:val="20"/>
          <w:szCs w:val="20"/>
        </w:rPr>
        <w:t xml:space="preserve"> A kamatozás típusához kapcsolódó esetleges további megjegyzéseket a </w:t>
      </w:r>
      <w:r w:rsidRPr="003D5D29">
        <w:rPr>
          <w:rFonts w:ascii="Arial" w:hAnsi="Arial" w:cs="Arial"/>
          <w:b/>
          <w:sz w:val="20"/>
          <w:szCs w:val="20"/>
        </w:rPr>
        <w:t>k6)</w:t>
      </w:r>
      <w:r w:rsidRPr="003D5D29">
        <w:rPr>
          <w:rFonts w:ascii="Arial" w:hAnsi="Arial" w:cs="Arial"/>
          <w:sz w:val="20"/>
          <w:szCs w:val="20"/>
        </w:rPr>
        <w:t xml:space="preserve"> cellában lehet megtenni (pl. változó kamatozás esetén a kamatperiódus hossza</w:t>
      </w:r>
      <w:r w:rsidR="00505CCC">
        <w:rPr>
          <w:rFonts w:ascii="Arial" w:hAnsi="Arial" w:cs="Arial"/>
          <w:sz w:val="20"/>
          <w:szCs w:val="20"/>
        </w:rPr>
        <w:t>, kamatfelár periódus időtartama</w:t>
      </w:r>
      <w:r w:rsidRPr="003D5D29">
        <w:rPr>
          <w:rFonts w:ascii="Arial" w:hAnsi="Arial" w:cs="Arial"/>
          <w:sz w:val="20"/>
          <w:szCs w:val="20"/>
        </w:rPr>
        <w:t>).</w:t>
      </w:r>
    </w:p>
    <w:p w14:paraId="0E4EEA03" w14:textId="77777777" w:rsidR="003D5D29" w:rsidRPr="003D5D29" w:rsidRDefault="003D5D29" w:rsidP="00A14DDF">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k2) és k3)</w:t>
      </w:r>
      <w:r w:rsidRPr="003D5D29">
        <w:rPr>
          <w:rFonts w:ascii="Arial" w:hAnsi="Arial" w:cs="Arial"/>
          <w:sz w:val="20"/>
          <w:szCs w:val="20"/>
        </w:rPr>
        <w:t xml:space="preserve"> cellában az ügyleti kamat minimális és maximális éves százalékos mértékét kell szerepeltetni (</w:t>
      </w:r>
      <w:r w:rsidR="00B1049D">
        <w:rPr>
          <w:rFonts w:ascii="Arial" w:hAnsi="Arial" w:cs="Arial"/>
          <w:sz w:val="20"/>
          <w:szCs w:val="20"/>
        </w:rPr>
        <w:t>százalék</w:t>
      </w:r>
      <w:r w:rsidRPr="003D5D29">
        <w:rPr>
          <w:rFonts w:ascii="Arial" w:hAnsi="Arial" w:cs="Arial"/>
          <w:sz w:val="20"/>
          <w:szCs w:val="20"/>
        </w:rPr>
        <w:t>jel feltüntetése nélkül).</w:t>
      </w:r>
    </w:p>
    <w:p w14:paraId="04741CBB" w14:textId="77777777" w:rsidR="003D5D29" w:rsidRPr="003D5D29" w:rsidRDefault="003D5D29" w:rsidP="00A14DDF">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k4)</w:t>
      </w:r>
      <w:r w:rsidRPr="003D5D29">
        <w:rPr>
          <w:rFonts w:ascii="Arial" w:hAnsi="Arial" w:cs="Arial"/>
          <w:sz w:val="20"/>
          <w:szCs w:val="20"/>
        </w:rPr>
        <w:t xml:space="preserve"> cellában </w:t>
      </w:r>
      <w:r w:rsidR="00C56754">
        <w:rPr>
          <w:rFonts w:ascii="Arial" w:hAnsi="Arial" w:cs="Arial"/>
          <w:sz w:val="20"/>
          <w:szCs w:val="20"/>
        </w:rPr>
        <w:t>az adatszolgáltató</w:t>
      </w:r>
      <w:r w:rsidRPr="003D5D29">
        <w:rPr>
          <w:rFonts w:ascii="Arial" w:hAnsi="Arial" w:cs="Arial"/>
          <w:sz w:val="20"/>
          <w:szCs w:val="20"/>
        </w:rPr>
        <w:t xml:space="preserve"> által alkalmazott kamatbázist kell feltüntetni pl. 3 havi </w:t>
      </w:r>
      <w:proofErr w:type="spellStart"/>
      <w:r w:rsidRPr="003D5D29">
        <w:rPr>
          <w:rFonts w:ascii="Arial" w:hAnsi="Arial" w:cs="Arial"/>
          <w:sz w:val="20"/>
          <w:szCs w:val="20"/>
        </w:rPr>
        <w:t>BUBOR</w:t>
      </w:r>
      <w:proofErr w:type="spellEnd"/>
      <w:r w:rsidRPr="003D5D29">
        <w:rPr>
          <w:rFonts w:ascii="Arial" w:hAnsi="Arial" w:cs="Arial"/>
          <w:sz w:val="20"/>
          <w:szCs w:val="20"/>
        </w:rPr>
        <w:t>.</w:t>
      </w:r>
    </w:p>
    <w:p w14:paraId="757EE8C7" w14:textId="77777777" w:rsidR="003D5D29" w:rsidRPr="003D5D29" w:rsidRDefault="003D5D29" w:rsidP="00A14DDF">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k5)</w:t>
      </w:r>
      <w:r w:rsidRPr="003D5D29">
        <w:rPr>
          <w:rFonts w:ascii="Arial" w:hAnsi="Arial" w:cs="Arial"/>
          <w:sz w:val="20"/>
          <w:szCs w:val="20"/>
        </w:rPr>
        <w:t xml:space="preserve"> cellában az irányadó kamathoz kapcsolódó alap kamatfelár/</w:t>
      </w:r>
      <w:proofErr w:type="spellStart"/>
      <w:r w:rsidRPr="003D5D29">
        <w:rPr>
          <w:rFonts w:ascii="Arial" w:hAnsi="Arial" w:cs="Arial"/>
          <w:sz w:val="20"/>
          <w:szCs w:val="20"/>
        </w:rPr>
        <w:t>marge</w:t>
      </w:r>
      <w:proofErr w:type="spellEnd"/>
      <w:r w:rsidRPr="003D5D29">
        <w:rPr>
          <w:rFonts w:ascii="Arial" w:hAnsi="Arial" w:cs="Arial"/>
          <w:sz w:val="20"/>
          <w:szCs w:val="20"/>
        </w:rPr>
        <w:t xml:space="preserve"> szerepeltetendő, illetve, ha az </w:t>
      </w:r>
      <w:r w:rsidR="00C56754">
        <w:rPr>
          <w:rFonts w:ascii="Arial" w:hAnsi="Arial" w:cs="Arial"/>
          <w:sz w:val="20"/>
          <w:szCs w:val="20"/>
        </w:rPr>
        <w:t>adatszolgáltató</w:t>
      </w:r>
      <w:r w:rsidRPr="003D5D29">
        <w:rPr>
          <w:rFonts w:ascii="Arial" w:hAnsi="Arial" w:cs="Arial"/>
          <w:sz w:val="20"/>
          <w:szCs w:val="20"/>
        </w:rPr>
        <w:t xml:space="preserve"> alkalmaz további (kockázati) felárat, annak mértékét kell százalékos formában megadni. Amennyiben a konstrukció nem kamatbázishoz kötődik, a </w:t>
      </w:r>
      <w:r w:rsidRPr="003D5D29">
        <w:rPr>
          <w:rFonts w:ascii="Arial" w:hAnsi="Arial" w:cs="Arial"/>
          <w:b/>
          <w:sz w:val="20"/>
          <w:szCs w:val="20"/>
        </w:rPr>
        <w:t>k4) és k5)</w:t>
      </w:r>
      <w:r w:rsidRPr="003D5D29">
        <w:rPr>
          <w:rFonts w:ascii="Arial" w:hAnsi="Arial" w:cs="Arial"/>
          <w:sz w:val="20"/>
          <w:szCs w:val="20"/>
        </w:rPr>
        <w:t xml:space="preserve"> cellát „nincs” megjelöléssel kell kitölteni.</w:t>
      </w:r>
    </w:p>
    <w:p w14:paraId="20B51900"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k4) és k5)</w:t>
      </w:r>
      <w:r w:rsidRPr="003D5D29">
        <w:rPr>
          <w:rFonts w:ascii="Arial" w:hAnsi="Arial" w:cs="Arial"/>
          <w:sz w:val="20"/>
          <w:szCs w:val="20"/>
        </w:rPr>
        <w:t xml:space="preserve"> cellához fűzendő magyarázat feltüntethető a </w:t>
      </w:r>
      <w:r w:rsidRPr="003D5D29">
        <w:rPr>
          <w:rFonts w:ascii="Arial" w:hAnsi="Arial" w:cs="Arial"/>
          <w:b/>
          <w:sz w:val="20"/>
          <w:szCs w:val="20"/>
        </w:rPr>
        <w:t>k6)</w:t>
      </w:r>
      <w:r w:rsidRPr="003D5D29">
        <w:rPr>
          <w:rFonts w:ascii="Arial" w:hAnsi="Arial" w:cs="Arial"/>
          <w:sz w:val="20"/>
          <w:szCs w:val="20"/>
        </w:rPr>
        <w:t xml:space="preserve"> cellában.</w:t>
      </w:r>
    </w:p>
    <w:p w14:paraId="5E8CCE78"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k6)</w:t>
      </w:r>
      <w:r w:rsidRPr="003D5D29">
        <w:rPr>
          <w:rFonts w:ascii="Arial" w:hAnsi="Arial" w:cs="Arial"/>
          <w:sz w:val="20"/>
          <w:szCs w:val="20"/>
        </w:rPr>
        <w:t xml:space="preserve"> cella alkalmazható a kamatozásra vonatkozó további szöveges információk feltüntetésére is.</w:t>
      </w:r>
    </w:p>
    <w:p w14:paraId="5AD9B7A5"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k7)</w:t>
      </w:r>
      <w:r w:rsidRPr="003D5D29">
        <w:rPr>
          <w:rFonts w:ascii="Arial" w:hAnsi="Arial" w:cs="Arial"/>
          <w:sz w:val="20"/>
          <w:szCs w:val="20"/>
        </w:rPr>
        <w:t xml:space="preserve"> cellában kell rögzíteni az </w:t>
      </w:r>
      <w:r w:rsidR="00C56754">
        <w:rPr>
          <w:rFonts w:ascii="Arial" w:hAnsi="Arial" w:cs="Arial"/>
          <w:sz w:val="20"/>
          <w:szCs w:val="20"/>
        </w:rPr>
        <w:t>adatszolgáltató</w:t>
      </w:r>
      <w:r w:rsidRPr="003D5D29">
        <w:rPr>
          <w:rFonts w:ascii="Arial" w:hAnsi="Arial" w:cs="Arial"/>
          <w:sz w:val="20"/>
          <w:szCs w:val="20"/>
        </w:rPr>
        <w:t xml:space="preserve"> által az adott termék vonatkozásában a jogszabály alapján alkalmazott kamatváltoztatási és kamatfelár-változtatási mutató MNB honlapján közzétett betűkódját (pl. H1K, D1K).</w:t>
      </w:r>
    </w:p>
    <w:p w14:paraId="6D671DEA" w14:textId="77777777" w:rsid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l)</w:t>
      </w:r>
      <w:r w:rsidRPr="003D5D29">
        <w:rPr>
          <w:rFonts w:ascii="Arial" w:hAnsi="Arial" w:cs="Arial"/>
          <w:sz w:val="20"/>
          <w:szCs w:val="20"/>
        </w:rPr>
        <w:t xml:space="preserve"> cellában kell tételes bemutatással, felsorolással szerepeltetni összegszerűen vagy százalékos mértékben a </w:t>
      </w:r>
      <w:proofErr w:type="spellStart"/>
      <w:r w:rsidRPr="003D5D29">
        <w:rPr>
          <w:rFonts w:ascii="Arial" w:hAnsi="Arial" w:cs="Arial"/>
          <w:sz w:val="20"/>
          <w:szCs w:val="20"/>
        </w:rPr>
        <w:t>lízingbevevő</w:t>
      </w:r>
      <w:proofErr w:type="spellEnd"/>
      <w:r w:rsidRPr="003D5D29">
        <w:rPr>
          <w:rFonts w:ascii="Arial" w:hAnsi="Arial" w:cs="Arial"/>
          <w:sz w:val="20"/>
          <w:szCs w:val="20"/>
        </w:rPr>
        <w:t xml:space="preserve"> által a folyósításig fizetendő és az azt követően, a futamidő alatt, illetve az ügylet lezárásához kapcsolódó minden olyan költséget, díjat, amelyet a </w:t>
      </w:r>
      <w:proofErr w:type="spellStart"/>
      <w:r w:rsidRPr="003D5D29">
        <w:rPr>
          <w:rFonts w:ascii="Arial" w:hAnsi="Arial" w:cs="Arial"/>
          <w:sz w:val="20"/>
          <w:szCs w:val="20"/>
        </w:rPr>
        <w:t>Thmr</w:t>
      </w:r>
      <w:proofErr w:type="spellEnd"/>
      <w:r w:rsidRPr="003D5D29">
        <w:rPr>
          <w:rFonts w:ascii="Arial" w:hAnsi="Arial" w:cs="Arial"/>
          <w:sz w:val="20"/>
          <w:szCs w:val="20"/>
        </w:rPr>
        <w:t xml:space="preserve">. előírásai szerint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nem kell figyelembe venni.</w:t>
      </w:r>
    </w:p>
    <w:p w14:paraId="27F38635" w14:textId="77777777" w:rsidR="00FF2429" w:rsidRPr="00221F4E" w:rsidRDefault="00FF2429" w:rsidP="00FF2429">
      <w:pPr>
        <w:spacing w:after="120" w:line="240" w:lineRule="auto"/>
        <w:jc w:val="both"/>
        <w:rPr>
          <w:rFonts w:ascii="Arial" w:hAnsi="Arial" w:cs="Arial"/>
          <w:sz w:val="20"/>
          <w:szCs w:val="20"/>
        </w:rPr>
      </w:pPr>
      <w:r w:rsidRPr="00AC3ADC">
        <w:rPr>
          <w:rFonts w:ascii="Arial" w:hAnsi="Arial" w:cs="Arial"/>
          <w:sz w:val="20"/>
          <w:szCs w:val="20"/>
        </w:rPr>
        <w:t xml:space="preserve">Az </w:t>
      </w:r>
      <w:r w:rsidRPr="00AC3ADC">
        <w:rPr>
          <w:rFonts w:ascii="Arial" w:hAnsi="Arial" w:cs="Arial"/>
          <w:b/>
          <w:sz w:val="20"/>
          <w:szCs w:val="20"/>
        </w:rPr>
        <w:t>m1)</w:t>
      </w:r>
      <w:r w:rsidRPr="00AC3ADC">
        <w:rPr>
          <w:rFonts w:ascii="Arial" w:hAnsi="Arial" w:cs="Arial"/>
          <w:sz w:val="20"/>
          <w:szCs w:val="20"/>
        </w:rPr>
        <w:t xml:space="preserve"> cellában összevontan kell szerepeltetni a fogyasztó érdekében harmadik fél szolgáltatásával összefüggésben (a lízingbe adótól függetlenül felmerülő), a fogyasztóra áthárítható módon felmerülő összes, a lízingnyújtással kapcsolatos költséget (pl. értékbecslés). Amennyiben az egyes költségek esetén van vetítési alap, azt is itt kell szerepeltetni.</w:t>
      </w:r>
    </w:p>
    <w:p w14:paraId="44705DD2" w14:textId="77777777" w:rsidR="00FF2429" w:rsidRPr="003D5D29" w:rsidRDefault="00FF2429" w:rsidP="00FF2429">
      <w:pPr>
        <w:spacing w:after="120" w:line="240" w:lineRule="auto"/>
        <w:jc w:val="both"/>
        <w:rPr>
          <w:rFonts w:ascii="Arial" w:hAnsi="Arial" w:cs="Arial"/>
          <w:sz w:val="20"/>
          <w:szCs w:val="20"/>
        </w:rPr>
      </w:pPr>
      <w:r w:rsidRPr="00AC3ADC">
        <w:rPr>
          <w:rFonts w:ascii="Arial" w:hAnsi="Arial" w:cs="Arial"/>
          <w:sz w:val="20"/>
          <w:szCs w:val="20"/>
        </w:rPr>
        <w:t xml:space="preserve">Az </w:t>
      </w:r>
      <w:r w:rsidRPr="00AC3ADC">
        <w:rPr>
          <w:rFonts w:ascii="Arial" w:hAnsi="Arial" w:cs="Arial"/>
          <w:b/>
          <w:sz w:val="20"/>
          <w:szCs w:val="20"/>
        </w:rPr>
        <w:t>m2)</w:t>
      </w:r>
      <w:r w:rsidRPr="00AC3ADC">
        <w:rPr>
          <w:rFonts w:ascii="Arial" w:hAnsi="Arial" w:cs="Arial"/>
          <w:sz w:val="20"/>
          <w:szCs w:val="20"/>
        </w:rPr>
        <w:t xml:space="preserve"> cellában</w:t>
      </w:r>
      <w:r w:rsidRPr="00FF2429">
        <w:rPr>
          <w:rFonts w:ascii="Arial" w:hAnsi="Arial" w:cs="Arial"/>
          <w:sz w:val="20"/>
          <w:szCs w:val="20"/>
        </w:rPr>
        <w:t xml:space="preserve"> kell feltüntetni a folyósításhoz kapcsolódó díjat (pl. az összeg %-a).</w:t>
      </w:r>
    </w:p>
    <w:p w14:paraId="25CC0E78" w14:textId="77777777" w:rsidR="007276DD" w:rsidRPr="00D42685" w:rsidRDefault="007276DD" w:rsidP="007276DD">
      <w:pPr>
        <w:spacing w:after="120" w:line="240" w:lineRule="auto"/>
        <w:jc w:val="both"/>
        <w:rPr>
          <w:rFonts w:ascii="Arial" w:hAnsi="Arial" w:cs="Arial"/>
          <w:sz w:val="20"/>
          <w:szCs w:val="20"/>
        </w:rPr>
      </w:pPr>
      <w:r>
        <w:rPr>
          <w:rFonts w:ascii="Arial" w:hAnsi="Arial" w:cs="Arial"/>
          <w:sz w:val="20"/>
          <w:szCs w:val="20"/>
        </w:rPr>
        <w:t xml:space="preserve">Az </w:t>
      </w:r>
      <w:r w:rsidRPr="00D42685">
        <w:rPr>
          <w:rFonts w:ascii="Arial" w:hAnsi="Arial" w:cs="Arial"/>
          <w:b/>
          <w:sz w:val="20"/>
          <w:szCs w:val="20"/>
        </w:rPr>
        <w:t>n1) és n2)</w:t>
      </w:r>
      <w:r>
        <w:rPr>
          <w:rFonts w:ascii="Arial" w:hAnsi="Arial" w:cs="Arial"/>
          <w:sz w:val="20"/>
          <w:szCs w:val="20"/>
        </w:rPr>
        <w:t xml:space="preserve"> cellában a futamidő alatt felszámítandó, a termék használatához, valamint lezárásához kapcsolódó további költségek, díjak alapját, mértékét kell bemutatni. Az </w:t>
      </w:r>
      <w:r w:rsidRPr="00D42685">
        <w:rPr>
          <w:rFonts w:ascii="Arial" w:hAnsi="Arial" w:cs="Arial"/>
          <w:b/>
          <w:sz w:val="20"/>
          <w:szCs w:val="20"/>
        </w:rPr>
        <w:t>n1)</w:t>
      </w:r>
      <w:r>
        <w:rPr>
          <w:rFonts w:ascii="Arial" w:hAnsi="Arial" w:cs="Arial"/>
          <w:sz w:val="20"/>
          <w:szCs w:val="20"/>
        </w:rPr>
        <w:t xml:space="preserve"> további költségek között kell feltüntetni a harmadik fél szolgáltatásával összefüggésben – a lízingbe adótól függetlenül – </w:t>
      </w:r>
      <w:r>
        <w:rPr>
          <w:rFonts w:ascii="Arial" w:hAnsi="Arial" w:cs="Arial"/>
          <w:sz w:val="20"/>
          <w:szCs w:val="20"/>
        </w:rPr>
        <w:lastRenderedPageBreak/>
        <w:t xml:space="preserve">felmerülő összes, a futamidő alatt felszámított költséget (pl. postaköltséget). Az </w:t>
      </w:r>
      <w:r w:rsidRPr="00D42685">
        <w:rPr>
          <w:rFonts w:ascii="Arial" w:hAnsi="Arial" w:cs="Arial"/>
          <w:b/>
          <w:sz w:val="20"/>
          <w:szCs w:val="20"/>
        </w:rPr>
        <w:t>n2)</w:t>
      </w:r>
      <w:r>
        <w:rPr>
          <w:rFonts w:ascii="Arial" w:hAnsi="Arial" w:cs="Arial"/>
          <w:sz w:val="20"/>
          <w:szCs w:val="20"/>
        </w:rPr>
        <w:t xml:space="preserve"> további díjak között kell szerepeltetni a futamidő alatt, a lízing lezárásáig a pénzügyi intézménnyel kapcsolatosan felmerülő költségek felsorolását, alapját és mértékét.</w:t>
      </w:r>
    </w:p>
    <w:p w14:paraId="2053C885"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Az </w:t>
      </w:r>
      <w:r w:rsidR="00A14DDF">
        <w:rPr>
          <w:rFonts w:ascii="Arial" w:hAnsi="Arial" w:cs="Arial"/>
          <w:b/>
          <w:sz w:val="20"/>
          <w:szCs w:val="20"/>
        </w:rPr>
        <w:t>o</w:t>
      </w:r>
      <w:r w:rsidRPr="003D5D29">
        <w:rPr>
          <w:rFonts w:ascii="Arial" w:hAnsi="Arial" w:cs="Arial"/>
          <w:b/>
          <w:sz w:val="20"/>
          <w:szCs w:val="20"/>
        </w:rPr>
        <w:t>)</w:t>
      </w:r>
      <w:r w:rsidRPr="003D5D29">
        <w:rPr>
          <w:rFonts w:ascii="Arial" w:hAnsi="Arial" w:cs="Arial"/>
          <w:sz w:val="20"/>
          <w:szCs w:val="20"/>
        </w:rPr>
        <w:t xml:space="preserve"> cellában kell feltüntetni a folyósítás és törlesztés jellemzőit, mint pl. a devizában folyósítás vagy törlesztés lehetőségét, a törlesztés módját (annuitásos, csak kamatfizetés havonta-futamidő végi tőketörlesztés stb.), illetve</w:t>
      </w:r>
      <w:r w:rsidR="00B00CA5">
        <w:rPr>
          <w:rFonts w:ascii="Arial" w:hAnsi="Arial" w:cs="Arial"/>
          <w:sz w:val="20"/>
          <w:szCs w:val="20"/>
        </w:rPr>
        <w:t>,</w:t>
      </w:r>
      <w:r w:rsidRPr="003D5D29">
        <w:rPr>
          <w:rFonts w:ascii="Arial" w:hAnsi="Arial" w:cs="Arial"/>
          <w:sz w:val="20"/>
          <w:szCs w:val="20"/>
        </w:rPr>
        <w:t xml:space="preserve"> hogy az ügyfél által választható-e a törlesztés napja.</w:t>
      </w:r>
    </w:p>
    <w:p w14:paraId="49404F43"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00A14DDF">
        <w:rPr>
          <w:rFonts w:ascii="Arial" w:hAnsi="Arial" w:cs="Arial"/>
          <w:b/>
          <w:sz w:val="20"/>
          <w:szCs w:val="20"/>
        </w:rPr>
        <w:t>p</w:t>
      </w:r>
      <w:proofErr w:type="gramStart"/>
      <w:r w:rsidRPr="003D5D29">
        <w:rPr>
          <w:rFonts w:ascii="Arial" w:hAnsi="Arial" w:cs="Arial"/>
          <w:b/>
          <w:sz w:val="20"/>
          <w:szCs w:val="20"/>
        </w:rPr>
        <w:t>1)-</w:t>
      </w:r>
      <w:proofErr w:type="gramEnd"/>
      <w:r w:rsidR="00A14DDF">
        <w:rPr>
          <w:rFonts w:ascii="Arial" w:hAnsi="Arial" w:cs="Arial"/>
          <w:b/>
          <w:sz w:val="20"/>
          <w:szCs w:val="20"/>
        </w:rPr>
        <w:t>p</w:t>
      </w:r>
      <w:r w:rsidRPr="003D5D29">
        <w:rPr>
          <w:rFonts w:ascii="Arial" w:hAnsi="Arial" w:cs="Arial"/>
          <w:b/>
          <w:sz w:val="20"/>
          <w:szCs w:val="20"/>
        </w:rPr>
        <w:t>3)</w:t>
      </w:r>
      <w:r w:rsidRPr="003D5D29">
        <w:rPr>
          <w:rFonts w:ascii="Arial" w:hAnsi="Arial" w:cs="Arial"/>
          <w:sz w:val="20"/>
          <w:szCs w:val="20"/>
        </w:rPr>
        <w:t xml:space="preserve"> cellában a szerződésmódosítással kapcsolatos díjakat kell feltüntetni összegszerűen vagy százalékos mértékben. A </w:t>
      </w:r>
      <w:r w:rsidR="00A14DDF">
        <w:rPr>
          <w:rFonts w:ascii="Arial" w:hAnsi="Arial" w:cs="Arial"/>
          <w:sz w:val="20"/>
          <w:szCs w:val="20"/>
        </w:rPr>
        <w:t>p</w:t>
      </w:r>
      <w:r w:rsidRPr="003D5D29">
        <w:rPr>
          <w:rFonts w:ascii="Arial" w:hAnsi="Arial" w:cs="Arial"/>
          <w:b/>
          <w:sz w:val="20"/>
          <w:szCs w:val="20"/>
        </w:rPr>
        <w:t>1)</w:t>
      </w:r>
      <w:r w:rsidRPr="003D5D29">
        <w:rPr>
          <w:rFonts w:ascii="Arial" w:hAnsi="Arial" w:cs="Arial"/>
          <w:sz w:val="20"/>
          <w:szCs w:val="20"/>
        </w:rPr>
        <w:t xml:space="preserve"> cellában ki kell emelni a teljes előtörlesztéssel (végtörlesztéssel) összefüggően fizetendő díj(</w:t>
      </w:r>
      <w:proofErr w:type="spellStart"/>
      <w:r w:rsidRPr="003D5D29">
        <w:rPr>
          <w:rFonts w:ascii="Arial" w:hAnsi="Arial" w:cs="Arial"/>
          <w:sz w:val="20"/>
          <w:szCs w:val="20"/>
        </w:rPr>
        <w:t>ak</w:t>
      </w:r>
      <w:proofErr w:type="spellEnd"/>
      <w:r w:rsidRPr="003D5D29">
        <w:rPr>
          <w:rFonts w:ascii="Arial" w:hAnsi="Arial" w:cs="Arial"/>
          <w:sz w:val="20"/>
          <w:szCs w:val="20"/>
        </w:rPr>
        <w:t xml:space="preserve">) mértékét, illetve összegét. Az egyéb, pénzügyi teljesítéssel összefüggő díj mértékét, illetve összegét a </w:t>
      </w:r>
      <w:r w:rsidR="00A14DDF">
        <w:rPr>
          <w:rFonts w:ascii="Arial" w:hAnsi="Arial" w:cs="Arial"/>
          <w:b/>
          <w:sz w:val="20"/>
          <w:szCs w:val="20"/>
        </w:rPr>
        <w:t>p</w:t>
      </w:r>
      <w:r w:rsidRPr="003D5D29">
        <w:rPr>
          <w:rFonts w:ascii="Arial" w:hAnsi="Arial" w:cs="Arial"/>
          <w:b/>
          <w:sz w:val="20"/>
          <w:szCs w:val="20"/>
        </w:rPr>
        <w:t>2)</w:t>
      </w:r>
      <w:r w:rsidRPr="003D5D29">
        <w:rPr>
          <w:rFonts w:ascii="Arial" w:hAnsi="Arial" w:cs="Arial"/>
          <w:sz w:val="20"/>
          <w:szCs w:val="20"/>
        </w:rPr>
        <w:t xml:space="preserve"> cellában kell megadni (pl. előtörlesztés). A nem pénzügyi teljesítéssel összefüggő szerződésmódosítás mértékét, illetve összegét a </w:t>
      </w:r>
      <w:r w:rsidR="00A14DDF">
        <w:rPr>
          <w:rFonts w:ascii="Arial" w:hAnsi="Arial" w:cs="Arial"/>
          <w:b/>
          <w:sz w:val="20"/>
          <w:szCs w:val="20"/>
        </w:rPr>
        <w:t>p</w:t>
      </w:r>
      <w:r w:rsidRPr="003D5D29">
        <w:rPr>
          <w:rFonts w:ascii="Arial" w:hAnsi="Arial" w:cs="Arial"/>
          <w:b/>
          <w:sz w:val="20"/>
          <w:szCs w:val="20"/>
        </w:rPr>
        <w:t>3)</w:t>
      </w:r>
      <w:r w:rsidRPr="003D5D29">
        <w:rPr>
          <w:rFonts w:ascii="Arial" w:hAnsi="Arial" w:cs="Arial"/>
          <w:sz w:val="20"/>
          <w:szCs w:val="20"/>
        </w:rPr>
        <w:t xml:space="preserve"> cellában kell feltüntetni (pl. fizetési átütemezés, fedezetmódosítás, átvállalás).</w:t>
      </w:r>
    </w:p>
    <w:p w14:paraId="432D98FA"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00A14DDF">
        <w:rPr>
          <w:rFonts w:ascii="Arial" w:hAnsi="Arial" w:cs="Arial"/>
          <w:b/>
          <w:sz w:val="20"/>
          <w:szCs w:val="20"/>
        </w:rPr>
        <w:t>q</w:t>
      </w:r>
      <w:r w:rsidRPr="003D5D29">
        <w:rPr>
          <w:rFonts w:ascii="Arial" w:hAnsi="Arial" w:cs="Arial"/>
          <w:b/>
          <w:sz w:val="20"/>
          <w:szCs w:val="20"/>
        </w:rPr>
        <w:t xml:space="preserve">1) és </w:t>
      </w:r>
      <w:r w:rsidR="00A14DDF">
        <w:rPr>
          <w:rFonts w:ascii="Arial" w:hAnsi="Arial" w:cs="Arial"/>
          <w:b/>
          <w:sz w:val="20"/>
          <w:szCs w:val="20"/>
        </w:rPr>
        <w:t>q</w:t>
      </w:r>
      <w:r w:rsidRPr="003D5D29">
        <w:rPr>
          <w:rFonts w:ascii="Arial" w:hAnsi="Arial" w:cs="Arial"/>
          <w:b/>
          <w:sz w:val="20"/>
          <w:szCs w:val="20"/>
        </w:rPr>
        <w:t>2)</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 </w:t>
      </w:r>
      <w:r w:rsidR="00A14DDF">
        <w:rPr>
          <w:rFonts w:ascii="Arial" w:hAnsi="Arial" w:cs="Arial"/>
          <w:b/>
          <w:sz w:val="20"/>
          <w:szCs w:val="20"/>
        </w:rPr>
        <w:t>q</w:t>
      </w:r>
      <w:r w:rsidRPr="003D5D29">
        <w:rPr>
          <w:rFonts w:ascii="Arial" w:hAnsi="Arial" w:cs="Arial"/>
          <w:b/>
          <w:sz w:val="20"/>
          <w:szCs w:val="20"/>
        </w:rPr>
        <w:t xml:space="preserve">1) </w:t>
      </w:r>
      <w:r w:rsidRPr="003D5D29">
        <w:rPr>
          <w:rFonts w:ascii="Arial" w:hAnsi="Arial" w:cs="Arial"/>
          <w:sz w:val="20"/>
          <w:szCs w:val="20"/>
        </w:rPr>
        <w:t>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 xml:space="preserve">x%), a </w:t>
      </w:r>
      <w:r w:rsidR="00A14DDF">
        <w:rPr>
          <w:rFonts w:ascii="Arial" w:hAnsi="Arial" w:cs="Arial"/>
          <w:b/>
          <w:sz w:val="20"/>
          <w:szCs w:val="20"/>
        </w:rPr>
        <w:t>q</w:t>
      </w:r>
      <w:r w:rsidRPr="003D5D29">
        <w:rPr>
          <w:rFonts w:ascii="Arial" w:hAnsi="Arial" w:cs="Arial"/>
          <w:b/>
          <w:sz w:val="20"/>
          <w:szCs w:val="20"/>
        </w:rPr>
        <w:t xml:space="preserve">2) </w:t>
      </w:r>
      <w:r w:rsidRPr="003D5D29">
        <w:rPr>
          <w:rFonts w:ascii="Arial" w:hAnsi="Arial" w:cs="Arial"/>
          <w:sz w:val="20"/>
          <w:szCs w:val="20"/>
        </w:rPr>
        <w:t>cella pedig az egyéb késedelmes teljesítéskor felszámított díjtételek megnevezését és összegét (pl. felszólítási díj, kiszállás díja, kintlévőség-kezelési eljárás költsége).</w:t>
      </w:r>
    </w:p>
    <w:p w14:paraId="47528E47"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A</w:t>
      </w:r>
      <w:r w:rsidR="00A14DDF">
        <w:rPr>
          <w:rFonts w:ascii="Arial" w:hAnsi="Arial" w:cs="Arial"/>
          <w:sz w:val="20"/>
          <w:szCs w:val="20"/>
        </w:rPr>
        <w:t>z</w:t>
      </w:r>
      <w:r w:rsidRPr="003D5D29">
        <w:rPr>
          <w:rFonts w:ascii="Arial" w:hAnsi="Arial" w:cs="Arial"/>
          <w:sz w:val="20"/>
          <w:szCs w:val="20"/>
        </w:rPr>
        <w:t xml:space="preserve"> </w:t>
      </w:r>
      <w:r w:rsidR="00A14DDF">
        <w:rPr>
          <w:rFonts w:ascii="Arial" w:hAnsi="Arial" w:cs="Arial"/>
          <w:b/>
          <w:sz w:val="20"/>
          <w:szCs w:val="20"/>
        </w:rPr>
        <w:t>r</w:t>
      </w:r>
      <w:r w:rsidRPr="003D5D29">
        <w:rPr>
          <w:rFonts w:ascii="Arial" w:hAnsi="Arial" w:cs="Arial"/>
          <w:b/>
          <w:sz w:val="20"/>
          <w:szCs w:val="20"/>
        </w:rPr>
        <w:t>)</w:t>
      </w:r>
      <w:r w:rsidRPr="003D5D29">
        <w:rPr>
          <w:rFonts w:ascii="Arial" w:hAnsi="Arial" w:cs="Arial"/>
          <w:sz w:val="20"/>
          <w:szCs w:val="20"/>
        </w:rPr>
        <w:t xml:space="preserve"> cellában kell azokat a speciális paramétereket, jellemzőket szerepeltetni, amelyek az előző cellákban nem kerültek bemutatásra, felsorolásra. Ide sorolható pl. a további biztosítékok kérése, jármű életkorára vonatkozó előírások szerződéskötéskor, szerződés lejáratakor, biztosítással kapcsolatos előírások, illetve jelezhető, ha az adott termékhez fix havidíjas törlesztés kapcsolódik.</w:t>
      </w:r>
    </w:p>
    <w:p w14:paraId="4529235E"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A</w:t>
      </w:r>
      <w:r w:rsidR="00A14DDF">
        <w:rPr>
          <w:rFonts w:ascii="Arial" w:hAnsi="Arial" w:cs="Arial"/>
          <w:sz w:val="20"/>
          <w:szCs w:val="20"/>
        </w:rPr>
        <w:t>z</w:t>
      </w:r>
      <w:r w:rsidRPr="003D5D29">
        <w:rPr>
          <w:rFonts w:ascii="Arial" w:hAnsi="Arial" w:cs="Arial"/>
          <w:sz w:val="20"/>
          <w:szCs w:val="20"/>
        </w:rPr>
        <w:t xml:space="preserve"> </w:t>
      </w:r>
      <w:r w:rsidR="00A14DDF">
        <w:rPr>
          <w:rFonts w:ascii="Arial" w:hAnsi="Arial" w:cs="Arial"/>
          <w:b/>
          <w:sz w:val="20"/>
          <w:szCs w:val="20"/>
        </w:rPr>
        <w:t>s</w:t>
      </w:r>
      <w:proofErr w:type="gramStart"/>
      <w:r w:rsidRPr="003D5D29">
        <w:rPr>
          <w:rFonts w:ascii="Arial" w:hAnsi="Arial" w:cs="Arial"/>
          <w:b/>
          <w:sz w:val="20"/>
          <w:szCs w:val="20"/>
        </w:rPr>
        <w:t>1)-</w:t>
      </w:r>
      <w:proofErr w:type="gramEnd"/>
      <w:r w:rsidR="00A14DDF">
        <w:rPr>
          <w:rFonts w:ascii="Arial" w:hAnsi="Arial" w:cs="Arial"/>
          <w:b/>
          <w:sz w:val="20"/>
          <w:szCs w:val="20"/>
        </w:rPr>
        <w:t>s</w:t>
      </w:r>
      <w:r w:rsidRPr="003D5D29">
        <w:rPr>
          <w:rFonts w:ascii="Arial" w:hAnsi="Arial" w:cs="Arial"/>
          <w:b/>
          <w:sz w:val="20"/>
          <w:szCs w:val="20"/>
        </w:rPr>
        <w:t>5)</w:t>
      </w:r>
      <w:r w:rsidRPr="003D5D29">
        <w:rPr>
          <w:rFonts w:ascii="Arial" w:hAnsi="Arial" w:cs="Arial"/>
          <w:sz w:val="20"/>
          <w:szCs w:val="20"/>
        </w:rPr>
        <w:t xml:space="preserve"> cellában kell bemutatni az akció jellegére és időtartamára vonatkozó adatokat.</w:t>
      </w:r>
    </w:p>
    <w:p w14:paraId="563EA45D"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A</w:t>
      </w:r>
      <w:r w:rsidR="005C0053">
        <w:rPr>
          <w:rFonts w:ascii="Arial" w:hAnsi="Arial" w:cs="Arial"/>
          <w:sz w:val="20"/>
          <w:szCs w:val="20"/>
        </w:rPr>
        <w:t>z</w:t>
      </w:r>
      <w:r w:rsidRPr="003D5D29">
        <w:rPr>
          <w:rFonts w:ascii="Arial" w:hAnsi="Arial" w:cs="Arial"/>
          <w:sz w:val="20"/>
          <w:szCs w:val="20"/>
        </w:rPr>
        <w:t xml:space="preserve"> </w:t>
      </w:r>
      <w:r w:rsidR="00A14DDF">
        <w:rPr>
          <w:rFonts w:ascii="Arial" w:hAnsi="Arial" w:cs="Arial"/>
          <w:b/>
          <w:sz w:val="20"/>
          <w:szCs w:val="20"/>
        </w:rPr>
        <w:t>s</w:t>
      </w:r>
      <w:r w:rsidRPr="003D5D29">
        <w:rPr>
          <w:rFonts w:ascii="Arial" w:hAnsi="Arial" w:cs="Arial"/>
          <w:b/>
          <w:sz w:val="20"/>
          <w:szCs w:val="20"/>
        </w:rPr>
        <w:t>1)</w:t>
      </w:r>
      <w:r w:rsidRPr="003D5D29">
        <w:rPr>
          <w:rFonts w:ascii="Arial" w:hAnsi="Arial" w:cs="Arial"/>
          <w:sz w:val="20"/>
          <w:szCs w:val="20"/>
        </w:rPr>
        <w:t xml:space="preserve"> cellában kell – „igen” vagy „nem” válasszal – jelölni, hogy a termék akciós-e. Amennyiben akciós a termék („igen”), akkor az akció jellegére, feltételeire, érvényességére vonatkozó mezők kitöltése is kötelező.</w:t>
      </w:r>
    </w:p>
    <w:p w14:paraId="3C346E1C"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A</w:t>
      </w:r>
      <w:r w:rsidR="005C0053">
        <w:rPr>
          <w:rFonts w:ascii="Arial" w:hAnsi="Arial" w:cs="Arial"/>
          <w:sz w:val="20"/>
          <w:szCs w:val="20"/>
        </w:rPr>
        <w:t>z</w:t>
      </w:r>
      <w:r w:rsidRPr="003D5D29">
        <w:rPr>
          <w:rFonts w:ascii="Arial" w:hAnsi="Arial" w:cs="Arial"/>
          <w:sz w:val="20"/>
          <w:szCs w:val="20"/>
        </w:rPr>
        <w:t xml:space="preserve"> </w:t>
      </w:r>
      <w:r w:rsidR="00A14DDF">
        <w:rPr>
          <w:rFonts w:ascii="Arial" w:hAnsi="Arial" w:cs="Arial"/>
          <w:b/>
          <w:sz w:val="20"/>
          <w:szCs w:val="20"/>
        </w:rPr>
        <w:t>s</w:t>
      </w:r>
      <w:r w:rsidRPr="003D5D29">
        <w:rPr>
          <w:rFonts w:ascii="Arial" w:hAnsi="Arial" w:cs="Arial"/>
          <w:b/>
          <w:sz w:val="20"/>
          <w:szCs w:val="20"/>
        </w:rPr>
        <w:t>2)</w:t>
      </w:r>
      <w:r w:rsidRPr="003D5D29">
        <w:rPr>
          <w:rFonts w:ascii="Arial" w:hAnsi="Arial" w:cs="Arial"/>
          <w:sz w:val="20"/>
          <w:szCs w:val="20"/>
        </w:rPr>
        <w:t xml:space="preserve"> cellában a kedvezmények leírását kell szerepeltetni, jelezve azt is, ha a feltüntetett akciós lehetőségek egyidejű igénybevétele valamely szempontból korlátozott.</w:t>
      </w:r>
    </w:p>
    <w:p w14:paraId="4270F858"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A</w:t>
      </w:r>
      <w:r w:rsidR="005C0053">
        <w:rPr>
          <w:rFonts w:ascii="Arial" w:hAnsi="Arial" w:cs="Arial"/>
          <w:sz w:val="20"/>
          <w:szCs w:val="20"/>
        </w:rPr>
        <w:t>z</w:t>
      </w:r>
      <w:r w:rsidRPr="003D5D29">
        <w:rPr>
          <w:rFonts w:ascii="Arial" w:hAnsi="Arial" w:cs="Arial"/>
          <w:sz w:val="20"/>
          <w:szCs w:val="20"/>
        </w:rPr>
        <w:t xml:space="preserve"> </w:t>
      </w:r>
      <w:r w:rsidR="00A14DDF">
        <w:rPr>
          <w:rFonts w:ascii="Arial" w:hAnsi="Arial" w:cs="Arial"/>
          <w:b/>
          <w:sz w:val="20"/>
          <w:szCs w:val="20"/>
        </w:rPr>
        <w:t>s</w:t>
      </w:r>
      <w:r w:rsidRPr="003D5D29">
        <w:rPr>
          <w:rFonts w:ascii="Arial" w:hAnsi="Arial" w:cs="Arial"/>
          <w:b/>
          <w:sz w:val="20"/>
          <w:szCs w:val="20"/>
        </w:rPr>
        <w:t>3)</w:t>
      </w:r>
      <w:r w:rsidRPr="003D5D29">
        <w:rPr>
          <w:rFonts w:ascii="Arial" w:hAnsi="Arial" w:cs="Arial"/>
          <w:sz w:val="20"/>
          <w:szCs w:val="20"/>
        </w:rPr>
        <w:t xml:space="preserve"> cellában az akció igénybevételének esetleges feltételeit kell szerepeltetni.</w:t>
      </w:r>
    </w:p>
    <w:p w14:paraId="02F42F73" w14:textId="77777777" w:rsidR="003D5D29" w:rsidRPr="00EE71EA" w:rsidRDefault="003D5D29" w:rsidP="00A14DDF">
      <w:pPr>
        <w:spacing w:after="120" w:line="240" w:lineRule="auto"/>
        <w:jc w:val="both"/>
        <w:rPr>
          <w:rFonts w:ascii="Arial" w:hAnsi="Arial" w:cs="Arial"/>
          <w:sz w:val="20"/>
          <w:szCs w:val="20"/>
        </w:rPr>
      </w:pPr>
      <w:r w:rsidRPr="003D5D29">
        <w:rPr>
          <w:rFonts w:ascii="Arial" w:hAnsi="Arial" w:cs="Arial"/>
          <w:sz w:val="20"/>
          <w:szCs w:val="20"/>
        </w:rPr>
        <w:t>A</w:t>
      </w:r>
      <w:r w:rsidR="005C0053">
        <w:rPr>
          <w:rFonts w:ascii="Arial" w:hAnsi="Arial" w:cs="Arial"/>
          <w:sz w:val="20"/>
          <w:szCs w:val="20"/>
        </w:rPr>
        <w:t>z</w:t>
      </w:r>
      <w:r w:rsidRPr="003D5D29">
        <w:rPr>
          <w:rFonts w:ascii="Arial" w:hAnsi="Arial" w:cs="Arial"/>
          <w:sz w:val="20"/>
          <w:szCs w:val="20"/>
        </w:rPr>
        <w:t xml:space="preserve"> </w:t>
      </w:r>
      <w:r w:rsidR="00A14DDF">
        <w:rPr>
          <w:rFonts w:ascii="Arial" w:hAnsi="Arial" w:cs="Arial"/>
          <w:b/>
          <w:sz w:val="20"/>
          <w:szCs w:val="20"/>
        </w:rPr>
        <w:t>s</w:t>
      </w:r>
      <w:r w:rsidRPr="003D5D29">
        <w:rPr>
          <w:rFonts w:ascii="Arial" w:hAnsi="Arial" w:cs="Arial"/>
          <w:b/>
          <w:sz w:val="20"/>
          <w:szCs w:val="20"/>
        </w:rPr>
        <w:t xml:space="preserve">4) és </w:t>
      </w:r>
      <w:r w:rsidR="00A14DDF">
        <w:rPr>
          <w:rFonts w:ascii="Arial" w:hAnsi="Arial" w:cs="Arial"/>
          <w:b/>
          <w:sz w:val="20"/>
          <w:szCs w:val="20"/>
        </w:rPr>
        <w:t>s</w:t>
      </w:r>
      <w:r w:rsidRPr="003D5D29">
        <w:rPr>
          <w:rFonts w:ascii="Arial" w:hAnsi="Arial" w:cs="Arial"/>
          <w:b/>
          <w:sz w:val="20"/>
          <w:szCs w:val="20"/>
        </w:rPr>
        <w:t>5)</w:t>
      </w:r>
      <w:r w:rsidRPr="003D5D29">
        <w:rPr>
          <w:rFonts w:ascii="Arial" w:hAnsi="Arial" w:cs="Arial"/>
          <w:sz w:val="20"/>
          <w:szCs w:val="20"/>
        </w:rPr>
        <w:t xml:space="preserve"> </w:t>
      </w:r>
      <w:r w:rsidRPr="00EE71EA">
        <w:rPr>
          <w:rFonts w:ascii="Arial" w:hAnsi="Arial" w:cs="Arial"/>
          <w:sz w:val="20"/>
          <w:szCs w:val="20"/>
        </w:rPr>
        <w:t>cellában feltüntetendő az akció kezdete és záró napja. Amennyiben az akció visszavonásig érvényes, a</w:t>
      </w:r>
      <w:r w:rsidR="00CB1C74" w:rsidRPr="00EE71EA">
        <w:rPr>
          <w:rFonts w:ascii="Arial" w:hAnsi="Arial" w:cs="Arial"/>
          <w:sz w:val="20"/>
          <w:szCs w:val="20"/>
        </w:rPr>
        <w:t>z</w:t>
      </w:r>
      <w:r w:rsidRPr="00EE71EA">
        <w:rPr>
          <w:rFonts w:ascii="Arial" w:hAnsi="Arial" w:cs="Arial"/>
          <w:sz w:val="20"/>
          <w:szCs w:val="20"/>
        </w:rPr>
        <w:t xml:space="preserve"> </w:t>
      </w:r>
      <w:r w:rsidR="00A14DDF" w:rsidRPr="00EE71EA">
        <w:rPr>
          <w:rFonts w:ascii="Arial" w:hAnsi="Arial" w:cs="Arial"/>
          <w:b/>
          <w:sz w:val="20"/>
          <w:szCs w:val="20"/>
        </w:rPr>
        <w:t>s</w:t>
      </w:r>
      <w:r w:rsidRPr="00EE71EA">
        <w:rPr>
          <w:rFonts w:ascii="Arial" w:hAnsi="Arial" w:cs="Arial"/>
          <w:b/>
          <w:sz w:val="20"/>
          <w:szCs w:val="20"/>
        </w:rPr>
        <w:t>5)</w:t>
      </w:r>
      <w:r w:rsidRPr="00EE71EA">
        <w:rPr>
          <w:rFonts w:ascii="Arial" w:hAnsi="Arial" w:cs="Arial"/>
          <w:sz w:val="20"/>
          <w:szCs w:val="20"/>
        </w:rPr>
        <w:t xml:space="preserve"> cellába</w:t>
      </w:r>
      <w:r w:rsidR="00F21653" w:rsidRPr="00EE71EA">
        <w:rPr>
          <w:rFonts w:ascii="Arial" w:hAnsi="Arial" w:cs="Arial"/>
          <w:sz w:val="20"/>
          <w:szCs w:val="20"/>
        </w:rPr>
        <w:t>n</w:t>
      </w:r>
      <w:r w:rsidRPr="00EE71EA">
        <w:rPr>
          <w:rFonts w:ascii="Arial" w:hAnsi="Arial" w:cs="Arial"/>
          <w:sz w:val="20"/>
          <w:szCs w:val="20"/>
        </w:rPr>
        <w:t xml:space="preserve"> ezt </w:t>
      </w:r>
      <w:r w:rsidR="00F21653" w:rsidRPr="00EE71EA">
        <w:rPr>
          <w:rFonts w:ascii="Arial" w:hAnsi="Arial" w:cs="Arial"/>
          <w:sz w:val="20"/>
          <w:szCs w:val="20"/>
        </w:rPr>
        <w:t xml:space="preserve">a </w:t>
      </w:r>
      <w:r w:rsidRPr="00EE71EA">
        <w:rPr>
          <w:rFonts w:ascii="Arial" w:hAnsi="Arial" w:cs="Arial"/>
          <w:sz w:val="20"/>
          <w:szCs w:val="20"/>
        </w:rPr>
        <w:t>„visszavonásig”</w:t>
      </w:r>
      <w:r w:rsidR="00F21653" w:rsidRPr="00EE71EA">
        <w:rPr>
          <w:rFonts w:ascii="Arial" w:hAnsi="Arial" w:cs="Arial"/>
          <w:sz w:val="20"/>
          <w:szCs w:val="20"/>
        </w:rPr>
        <w:t xml:space="preserve"> jelölőnégyzet kitöltésével kell jelezni.</w:t>
      </w:r>
    </w:p>
    <w:p w14:paraId="6CCCFC55" w14:textId="77777777" w:rsidR="003D5D29" w:rsidRPr="001363C4" w:rsidRDefault="003D5D29" w:rsidP="00A14DDF">
      <w:pPr>
        <w:spacing w:after="120" w:line="240" w:lineRule="auto"/>
        <w:jc w:val="both"/>
        <w:rPr>
          <w:rFonts w:ascii="Arial" w:hAnsi="Arial" w:cs="Arial"/>
          <w:sz w:val="20"/>
          <w:szCs w:val="20"/>
        </w:rPr>
      </w:pPr>
      <w:r w:rsidRPr="00E576FE">
        <w:rPr>
          <w:rFonts w:ascii="Arial" w:hAnsi="Arial" w:cs="Arial"/>
          <w:sz w:val="20"/>
          <w:szCs w:val="20"/>
        </w:rPr>
        <w:t xml:space="preserve">A </w:t>
      </w:r>
      <w:r w:rsidR="00A14DDF" w:rsidRPr="00E576FE">
        <w:rPr>
          <w:rFonts w:ascii="Arial" w:hAnsi="Arial" w:cs="Arial"/>
          <w:b/>
          <w:sz w:val="20"/>
          <w:szCs w:val="20"/>
        </w:rPr>
        <w:t>t</w:t>
      </w:r>
      <w:r w:rsidRPr="00E576FE">
        <w:rPr>
          <w:rFonts w:ascii="Arial" w:hAnsi="Arial" w:cs="Arial"/>
          <w:b/>
          <w:sz w:val="20"/>
          <w:szCs w:val="20"/>
        </w:rPr>
        <w:t>)</w:t>
      </w:r>
      <w:r w:rsidRPr="00E576FE">
        <w:rPr>
          <w:rFonts w:ascii="Arial" w:hAnsi="Arial" w:cs="Arial"/>
          <w:sz w:val="20"/>
          <w:szCs w:val="20"/>
        </w:rPr>
        <w:t xml:space="preserve"> cellában </w:t>
      </w:r>
      <w:r w:rsidR="00C56754">
        <w:rPr>
          <w:rFonts w:ascii="Arial" w:hAnsi="Arial" w:cs="Arial"/>
          <w:sz w:val="20"/>
          <w:szCs w:val="20"/>
        </w:rPr>
        <w:t>az adatszolgáltató</w:t>
      </w:r>
      <w:r w:rsidRPr="00E576FE">
        <w:rPr>
          <w:rFonts w:ascii="Arial" w:hAnsi="Arial" w:cs="Arial"/>
          <w:sz w:val="20"/>
          <w:szCs w:val="20"/>
        </w:rPr>
        <w:t xml:space="preserve"> honlapján az adott termékhez kapcsolódó részletes leíráshoz vagy annak hiányában a termékre vonatkozó hirdetményhez vezető </w:t>
      </w:r>
      <w:proofErr w:type="spellStart"/>
      <w:r w:rsidRPr="00E576FE">
        <w:rPr>
          <w:rFonts w:ascii="Arial" w:hAnsi="Arial" w:cs="Arial"/>
          <w:sz w:val="20"/>
          <w:szCs w:val="20"/>
        </w:rPr>
        <w:t>hiperhivatkozást</w:t>
      </w:r>
      <w:proofErr w:type="spellEnd"/>
      <w:r w:rsidRPr="00E576FE">
        <w:rPr>
          <w:rFonts w:ascii="Arial" w:hAnsi="Arial" w:cs="Arial"/>
          <w:sz w:val="20"/>
          <w:szCs w:val="20"/>
        </w:rPr>
        <w:t xml:space="preserve"> kell megadni. (Pontos</w:t>
      </w:r>
      <w:r w:rsidRPr="001363C4">
        <w:rPr>
          <w:rFonts w:ascii="Arial" w:hAnsi="Arial" w:cs="Arial"/>
          <w:sz w:val="20"/>
          <w:szCs w:val="20"/>
        </w:rPr>
        <w:t xml:space="preserve">vesszővel elválasztva egyszerre több </w:t>
      </w:r>
      <w:proofErr w:type="spellStart"/>
      <w:r w:rsidRPr="001363C4">
        <w:rPr>
          <w:rFonts w:ascii="Arial" w:hAnsi="Arial" w:cs="Arial"/>
          <w:sz w:val="20"/>
          <w:szCs w:val="20"/>
        </w:rPr>
        <w:t>hiperhivatkozás</w:t>
      </w:r>
      <w:proofErr w:type="spellEnd"/>
      <w:r w:rsidRPr="001363C4">
        <w:rPr>
          <w:rFonts w:ascii="Arial" w:hAnsi="Arial" w:cs="Arial"/>
          <w:sz w:val="20"/>
          <w:szCs w:val="20"/>
        </w:rPr>
        <w:t xml:space="preserve"> is megadható.)</w:t>
      </w:r>
    </w:p>
    <w:p w14:paraId="0EF93382" w14:textId="77777777" w:rsidR="00773364" w:rsidRPr="001363C4" w:rsidRDefault="00773364" w:rsidP="00773364">
      <w:pPr>
        <w:spacing w:after="120" w:line="240" w:lineRule="auto"/>
        <w:jc w:val="both"/>
        <w:rPr>
          <w:rFonts w:ascii="Arial" w:hAnsi="Arial" w:cs="Arial"/>
          <w:sz w:val="20"/>
          <w:szCs w:val="20"/>
        </w:rPr>
      </w:pPr>
      <w:bookmarkStart w:id="31" w:name="_Hlk511721425"/>
      <w:r w:rsidRPr="001363C4">
        <w:rPr>
          <w:rFonts w:ascii="Arial" w:hAnsi="Arial" w:cs="Arial"/>
          <w:sz w:val="20"/>
          <w:szCs w:val="20"/>
        </w:rPr>
        <w:t xml:space="preserve">Az </w:t>
      </w:r>
      <w:r w:rsidR="00AB30A2" w:rsidRPr="001363C4">
        <w:rPr>
          <w:rFonts w:ascii="Arial" w:hAnsi="Arial" w:cs="Arial"/>
          <w:b/>
          <w:sz w:val="20"/>
          <w:szCs w:val="20"/>
        </w:rPr>
        <w:t>u</w:t>
      </w:r>
      <w:r w:rsidR="005D5E49" w:rsidRPr="001363C4">
        <w:rPr>
          <w:rFonts w:ascii="Arial" w:hAnsi="Arial" w:cs="Arial"/>
          <w:b/>
          <w:sz w:val="20"/>
          <w:szCs w:val="20"/>
        </w:rPr>
        <w:t>1</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kezdetét </w:t>
      </w:r>
      <w:proofErr w:type="spellStart"/>
      <w:r w:rsidRPr="001363C4">
        <w:rPr>
          <w:rFonts w:ascii="Arial" w:hAnsi="Arial" w:cs="Arial"/>
          <w:sz w:val="20"/>
          <w:szCs w:val="20"/>
        </w:rPr>
        <w:t>éééé.</w:t>
      </w:r>
      <w:proofErr w:type="gramStart"/>
      <w:r w:rsidRPr="001363C4">
        <w:rPr>
          <w:rFonts w:ascii="Arial" w:hAnsi="Arial" w:cs="Arial"/>
          <w:sz w:val="20"/>
          <w:szCs w:val="20"/>
        </w:rPr>
        <w:t>hh.nn</w:t>
      </w:r>
      <w:proofErr w:type="spellEnd"/>
      <w:proofErr w:type="gramEnd"/>
      <w:r w:rsidRPr="001363C4">
        <w:rPr>
          <w:rFonts w:ascii="Arial" w:hAnsi="Arial" w:cs="Arial"/>
          <w:sz w:val="20"/>
          <w:szCs w:val="20"/>
        </w:rPr>
        <w:t xml:space="preserve"> formátumban.</w:t>
      </w:r>
    </w:p>
    <w:p w14:paraId="0939B88E" w14:textId="77777777" w:rsidR="00773364" w:rsidRPr="001363C4" w:rsidRDefault="00773364" w:rsidP="00773364">
      <w:pPr>
        <w:spacing w:after="120" w:line="240" w:lineRule="auto"/>
        <w:jc w:val="both"/>
        <w:rPr>
          <w:rFonts w:ascii="Arial" w:hAnsi="Arial" w:cs="Arial"/>
          <w:sz w:val="20"/>
          <w:szCs w:val="20"/>
        </w:rPr>
      </w:pPr>
      <w:r w:rsidRPr="001363C4">
        <w:rPr>
          <w:rFonts w:ascii="Arial" w:hAnsi="Arial" w:cs="Arial"/>
          <w:sz w:val="20"/>
          <w:szCs w:val="20"/>
        </w:rPr>
        <w:t>A</w:t>
      </w:r>
      <w:r w:rsidR="00113370" w:rsidRPr="001363C4">
        <w:rPr>
          <w:rFonts w:ascii="Arial" w:hAnsi="Arial" w:cs="Arial"/>
          <w:sz w:val="20"/>
          <w:szCs w:val="20"/>
        </w:rPr>
        <w:t>z</w:t>
      </w:r>
      <w:r w:rsidRPr="001363C4">
        <w:rPr>
          <w:rFonts w:ascii="Arial" w:hAnsi="Arial" w:cs="Arial"/>
          <w:sz w:val="20"/>
          <w:szCs w:val="20"/>
        </w:rPr>
        <w:t xml:space="preserve"> </w:t>
      </w:r>
      <w:r w:rsidR="005D5E49" w:rsidRPr="001363C4">
        <w:rPr>
          <w:rFonts w:ascii="Arial" w:hAnsi="Arial" w:cs="Arial"/>
          <w:b/>
          <w:sz w:val="20"/>
          <w:szCs w:val="20"/>
        </w:rPr>
        <w:t>u2</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végét </w:t>
      </w:r>
      <w:proofErr w:type="spellStart"/>
      <w:r w:rsidRPr="001363C4">
        <w:rPr>
          <w:rFonts w:ascii="Arial" w:hAnsi="Arial" w:cs="Arial"/>
          <w:sz w:val="20"/>
          <w:szCs w:val="20"/>
        </w:rPr>
        <w:t>éééé.</w:t>
      </w:r>
      <w:proofErr w:type="gramStart"/>
      <w:r w:rsidRPr="001363C4">
        <w:rPr>
          <w:rFonts w:ascii="Arial" w:hAnsi="Arial" w:cs="Arial"/>
          <w:sz w:val="20"/>
          <w:szCs w:val="20"/>
        </w:rPr>
        <w:t>hh.nn</w:t>
      </w:r>
      <w:proofErr w:type="spellEnd"/>
      <w:proofErr w:type="gramEnd"/>
      <w:r w:rsidRPr="001363C4">
        <w:rPr>
          <w:rFonts w:ascii="Arial" w:hAnsi="Arial" w:cs="Arial"/>
          <w:sz w:val="20"/>
          <w:szCs w:val="20"/>
        </w:rPr>
        <w:t xml:space="preserve"> formátumban, amennyiben ez előre ismert. </w:t>
      </w:r>
    </w:p>
    <w:p w14:paraId="0669C727" w14:textId="77777777" w:rsidR="003D5D29" w:rsidRPr="003D5D29" w:rsidRDefault="00773364" w:rsidP="00773364">
      <w:pPr>
        <w:spacing w:after="120" w:line="240" w:lineRule="auto"/>
        <w:jc w:val="both"/>
        <w:rPr>
          <w:rFonts w:ascii="Arial" w:hAnsi="Arial" w:cs="Arial"/>
          <w:sz w:val="20"/>
          <w:szCs w:val="20"/>
        </w:rPr>
      </w:pPr>
      <w:r w:rsidRPr="001363C4">
        <w:rPr>
          <w:rFonts w:ascii="Arial" w:hAnsi="Arial" w:cs="Arial"/>
          <w:sz w:val="20"/>
          <w:szCs w:val="20"/>
        </w:rPr>
        <w:t xml:space="preserve">A </w:t>
      </w:r>
      <w:r w:rsidR="005D5E49" w:rsidRPr="001363C4">
        <w:rPr>
          <w:rFonts w:ascii="Arial" w:hAnsi="Arial" w:cs="Arial"/>
          <w:b/>
          <w:sz w:val="20"/>
          <w:szCs w:val="20"/>
        </w:rPr>
        <w:t>v</w:t>
      </w:r>
      <w:r w:rsidRPr="001363C4">
        <w:rPr>
          <w:rFonts w:ascii="Arial" w:hAnsi="Arial" w:cs="Arial"/>
          <w:b/>
          <w:sz w:val="20"/>
          <w:szCs w:val="20"/>
        </w:rPr>
        <w:t>)</w:t>
      </w:r>
      <w:r w:rsidRPr="001363C4">
        <w:rPr>
          <w:rFonts w:ascii="Arial" w:hAnsi="Arial" w:cs="Arial"/>
          <w:sz w:val="20"/>
          <w:szCs w:val="20"/>
        </w:rPr>
        <w:t xml:space="preserve"> cellában kell megadni a már élő termékek termékkondíciói módosításának vagy javításának okát</w:t>
      </w:r>
      <w:r w:rsidR="00BC016C" w:rsidRPr="001363C4">
        <w:rPr>
          <w:rFonts w:ascii="Arial" w:hAnsi="Arial" w:cs="Arial"/>
          <w:sz w:val="20"/>
          <w:szCs w:val="20"/>
        </w:rPr>
        <w:t xml:space="preserve">, </w:t>
      </w:r>
      <w:r w:rsidR="00BC016C" w:rsidRPr="00EE71EA">
        <w:rPr>
          <w:rFonts w:ascii="Arial" w:hAnsi="Arial" w:cs="Arial"/>
          <w:sz w:val="20"/>
          <w:szCs w:val="20"/>
        </w:rPr>
        <w:t>illetve a módosítás</w:t>
      </w:r>
      <w:r w:rsidR="009464BC" w:rsidRPr="00EE71EA">
        <w:rPr>
          <w:rFonts w:ascii="Arial" w:hAnsi="Arial" w:cs="Arial"/>
          <w:sz w:val="20"/>
          <w:szCs w:val="20"/>
        </w:rPr>
        <w:t xml:space="preserve"> vagy javítás</w:t>
      </w:r>
      <w:r w:rsidR="00BC016C" w:rsidRPr="00EE71EA">
        <w:rPr>
          <w:rFonts w:ascii="Arial" w:hAnsi="Arial" w:cs="Arial"/>
          <w:sz w:val="20"/>
          <w:szCs w:val="20"/>
        </w:rPr>
        <w:t xml:space="preserve"> publikálásának idejét</w:t>
      </w:r>
      <w:r w:rsidR="006F48EB">
        <w:rPr>
          <w:rFonts w:ascii="Arial" w:hAnsi="Arial" w:cs="Arial"/>
          <w:sz w:val="20"/>
          <w:szCs w:val="20"/>
        </w:rPr>
        <w:t>,</w:t>
      </w:r>
      <w:r w:rsidR="00BC016C" w:rsidRPr="00EE71EA">
        <w:rPr>
          <w:rFonts w:ascii="Arial" w:hAnsi="Arial" w:cs="Arial"/>
          <w:sz w:val="20"/>
          <w:szCs w:val="20"/>
        </w:rPr>
        <w:t xml:space="preserve"> </w:t>
      </w:r>
      <w:proofErr w:type="spellStart"/>
      <w:r w:rsidR="00BC016C" w:rsidRPr="00EE71EA">
        <w:rPr>
          <w:rFonts w:ascii="Arial" w:hAnsi="Arial" w:cs="Arial"/>
          <w:sz w:val="20"/>
          <w:szCs w:val="20"/>
        </w:rPr>
        <w:t>éééé.</w:t>
      </w:r>
      <w:proofErr w:type="gramStart"/>
      <w:r w:rsidR="00BC016C" w:rsidRPr="00EE71EA">
        <w:rPr>
          <w:rFonts w:ascii="Arial" w:hAnsi="Arial" w:cs="Arial"/>
          <w:sz w:val="20"/>
          <w:szCs w:val="20"/>
        </w:rPr>
        <w:t>hh.nn</w:t>
      </w:r>
      <w:proofErr w:type="spellEnd"/>
      <w:proofErr w:type="gramEnd"/>
      <w:r w:rsidR="00BC016C" w:rsidRPr="00EE71EA">
        <w:rPr>
          <w:rFonts w:ascii="Arial" w:hAnsi="Arial" w:cs="Arial"/>
          <w:sz w:val="20"/>
          <w:szCs w:val="20"/>
        </w:rPr>
        <w:t xml:space="preserve">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bookmarkEnd w:id="31"/>
      <w:r w:rsidR="00E8279B">
        <w:rPr>
          <w:rFonts w:ascii="Arial" w:hAnsi="Arial" w:cs="Arial"/>
          <w:sz w:val="20"/>
          <w:szCs w:val="20"/>
        </w:rPr>
        <w:t xml:space="preserve"> </w:t>
      </w:r>
    </w:p>
    <w:p w14:paraId="2309D30D" w14:textId="77777777" w:rsidR="003D5D29" w:rsidRPr="003D5D29" w:rsidRDefault="003D5D29" w:rsidP="003D5D29">
      <w:pPr>
        <w:spacing w:line="240" w:lineRule="auto"/>
        <w:rPr>
          <w:rFonts w:ascii="Arial" w:hAnsi="Arial" w:cs="Arial"/>
          <w:sz w:val="20"/>
          <w:szCs w:val="20"/>
        </w:rPr>
      </w:pPr>
    </w:p>
    <w:p w14:paraId="4AF24FD2" w14:textId="77777777" w:rsidR="003D5D29" w:rsidRPr="003D5D29" w:rsidRDefault="005C0053" w:rsidP="00C86748">
      <w:pPr>
        <w:pStyle w:val="Cmsor3"/>
        <w:numPr>
          <w:ilvl w:val="1"/>
          <w:numId w:val="15"/>
        </w:numPr>
        <w:rPr>
          <w:rFonts w:ascii="Arial" w:hAnsi="Arial" w:cs="Arial"/>
          <w:b w:val="0"/>
          <w:bCs w:val="0"/>
          <w:iCs/>
          <w:color w:val="000000"/>
          <w:sz w:val="20"/>
          <w:szCs w:val="20"/>
        </w:rPr>
      </w:pPr>
      <w:bookmarkStart w:id="32" w:name="_Toc302733943"/>
      <w:bookmarkStart w:id="33" w:name="_Toc306870623"/>
      <w:r>
        <w:rPr>
          <w:rFonts w:ascii="Arial" w:hAnsi="Arial" w:cs="Arial"/>
          <w:bCs w:val="0"/>
          <w:iCs/>
          <w:color w:val="000000"/>
          <w:sz w:val="20"/>
          <w:szCs w:val="20"/>
          <w:lang w:val="hu-HU"/>
        </w:rPr>
        <w:t xml:space="preserve"> </w:t>
      </w:r>
      <w:r w:rsidR="003D5D29" w:rsidRPr="003D5D29">
        <w:rPr>
          <w:rFonts w:ascii="Arial" w:hAnsi="Arial" w:cs="Arial"/>
          <w:bCs w:val="0"/>
          <w:iCs/>
          <w:color w:val="000000"/>
          <w:sz w:val="20"/>
          <w:szCs w:val="20"/>
        </w:rPr>
        <w:t>9HG, 25DG – Termékismertető – Hitel- és pénzügyi lízingtermékek – Gépjárműhitel</w:t>
      </w:r>
      <w:bookmarkEnd w:id="32"/>
      <w:bookmarkEnd w:id="33"/>
    </w:p>
    <w:p w14:paraId="4CED0AAC" w14:textId="77777777" w:rsidR="003D5D29" w:rsidRPr="003D5D29" w:rsidRDefault="003D5D29" w:rsidP="003D5D29">
      <w:pPr>
        <w:spacing w:line="240" w:lineRule="auto"/>
        <w:rPr>
          <w:rFonts w:ascii="Arial" w:hAnsi="Arial" w:cs="Arial"/>
          <w:sz w:val="20"/>
          <w:szCs w:val="20"/>
        </w:rPr>
      </w:pPr>
    </w:p>
    <w:p w14:paraId="3CBF4B1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sz w:val="20"/>
          <w:szCs w:val="20"/>
        </w:rPr>
        <w:t>gépjárműhitel</w:t>
      </w:r>
      <w:r w:rsidRPr="003D5D29">
        <w:rPr>
          <w:rFonts w:ascii="Arial" w:hAnsi="Arial" w:cs="Arial"/>
          <w:sz w:val="20"/>
          <w:szCs w:val="20"/>
        </w:rPr>
        <w:t xml:space="preserve"> a fogyasztók részére új és használt személygépkocsik és rendszámozható motorkerékpár megvásárlásához fogyasztónak nyújtott hitel. Itt kell feltüntetni a nem közvetlenül a gépjármű adásvételekor nyújtott hitelkonstrukciókat is (pl. hitellevél alapján történő finanszírozás). Nem ebben, hanem a 9HK táblában kell szerepeltetni a gépjárműhitel kiváltásához, illetve a saját gépjármű fedezete mellett nyújtott szabad felhasználású hiteleket.</w:t>
      </w:r>
    </w:p>
    <w:p w14:paraId="11B08CB2"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lastRenderedPageBreak/>
        <w:t xml:space="preserve">A jelentésben kell feltüntetni </w:t>
      </w:r>
      <w:r w:rsidR="00C56754">
        <w:rPr>
          <w:rFonts w:ascii="Arial" w:hAnsi="Arial" w:cs="Arial"/>
          <w:sz w:val="20"/>
          <w:szCs w:val="20"/>
        </w:rPr>
        <w:t>az adatszolgáltató</w:t>
      </w:r>
      <w:r w:rsidRPr="003D5D29">
        <w:rPr>
          <w:rFonts w:ascii="Arial" w:hAnsi="Arial" w:cs="Arial"/>
          <w:sz w:val="20"/>
          <w:szCs w:val="20"/>
        </w:rPr>
        <w:t xml:space="preserve"> által nyújtott saját gépjárműhitel-konstrukciók jellemző adatait. Amennyiben egy termékhez a gépjárműhitel tárgya, devizanem és kamatozás típus</w:t>
      </w:r>
      <w:r w:rsidR="004F2AF2">
        <w:rPr>
          <w:rFonts w:ascii="Arial" w:hAnsi="Arial" w:cs="Arial"/>
          <w:sz w:val="20"/>
          <w:szCs w:val="20"/>
        </w:rPr>
        <w:t>ára vonatkozó</w:t>
      </w:r>
      <w:r w:rsidRPr="003D5D29">
        <w:rPr>
          <w:rFonts w:ascii="Arial" w:hAnsi="Arial" w:cs="Arial"/>
          <w:sz w:val="20"/>
          <w:szCs w:val="20"/>
        </w:rPr>
        <w:t xml:space="preserve"> szempontok alapján alternatív lehetőség kapcsolódik, akkor azt külön termékként vagy termékvariációként kell feltüntetni.</w:t>
      </w:r>
    </w:p>
    <w:p w14:paraId="3D124C40"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Figyelemmel a gépjárműhitelek sokszínűségére és speciális jellemzőire (</w:t>
      </w:r>
      <w:proofErr w:type="spellStart"/>
      <w:r w:rsidRPr="003D5D29">
        <w:rPr>
          <w:rFonts w:ascii="Arial" w:hAnsi="Arial" w:cs="Arial"/>
          <w:sz w:val="20"/>
          <w:szCs w:val="20"/>
        </w:rPr>
        <w:t>kereskedőnként</w:t>
      </w:r>
      <w:proofErr w:type="spellEnd"/>
      <w:r w:rsidRPr="003D5D29">
        <w:rPr>
          <w:rFonts w:ascii="Arial" w:hAnsi="Arial" w:cs="Arial"/>
          <w:sz w:val="20"/>
          <w:szCs w:val="20"/>
        </w:rPr>
        <w:t xml:space="preserve"> és finanszírozandó termékenként eltérő kondíciókkal igényelhetők, jelentős szerepük van a gyorsan változó akciós lehetőségeknek) – a termékvariációk számosságának optimalizálása érdekében – lehetőség van az árszintben nem túlzottan eltérő egyes hiteltermék változatokat ún. „összevont” konstrukcióként bemutatni, illetve az egyes sztenderd termékek bemutatásánál jelezni a lehetséges kismértékű eltéréseket.</w:t>
      </w:r>
    </w:p>
    <w:p w14:paraId="020406F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Ilyen eset lehet az, amikor egy adott ismérv (pl. hitelösszeg, futamidő, hitelbírálat alapján meghatározott ügyfél-kategória) alakulásától függően különböző kamatláb szintek lehetségesek. Ilyenkor a jellemző kamattartomány (</w:t>
      </w:r>
      <w:r w:rsidR="006C1BA5">
        <w:rPr>
          <w:rFonts w:ascii="Arial" w:hAnsi="Arial" w:cs="Arial"/>
          <w:sz w:val="20"/>
          <w:szCs w:val="20"/>
        </w:rPr>
        <w:t>j</w:t>
      </w:r>
      <w:r w:rsidRPr="003D5D29">
        <w:rPr>
          <w:rFonts w:ascii="Arial" w:hAnsi="Arial" w:cs="Arial"/>
          <w:sz w:val="20"/>
          <w:szCs w:val="20"/>
        </w:rPr>
        <w:t xml:space="preserve">2) és </w:t>
      </w:r>
      <w:r w:rsidR="006C1BA5">
        <w:rPr>
          <w:rFonts w:ascii="Arial" w:hAnsi="Arial" w:cs="Arial"/>
          <w:sz w:val="20"/>
          <w:szCs w:val="20"/>
        </w:rPr>
        <w:t>j</w:t>
      </w:r>
      <w:r w:rsidRPr="003D5D29">
        <w:rPr>
          <w:rFonts w:ascii="Arial" w:hAnsi="Arial" w:cs="Arial"/>
          <w:sz w:val="20"/>
          <w:szCs w:val="20"/>
        </w:rPr>
        <w:t xml:space="preserve">3) cella) bemutatása mellett – az adatok értelmezését segítendő – rövid magyarázatot kell feltüntetni a </w:t>
      </w:r>
      <w:r w:rsidR="006C1BA5">
        <w:rPr>
          <w:rFonts w:ascii="Arial" w:hAnsi="Arial" w:cs="Arial"/>
          <w:sz w:val="20"/>
          <w:szCs w:val="20"/>
        </w:rPr>
        <w:t>j</w:t>
      </w:r>
      <w:r w:rsidRPr="003D5D29">
        <w:rPr>
          <w:rFonts w:ascii="Arial" w:hAnsi="Arial" w:cs="Arial"/>
          <w:sz w:val="20"/>
          <w:szCs w:val="20"/>
        </w:rPr>
        <w:t>6) cellában (pl. „Az ügyleti kamatláb a választott futamidőtől/összegtől/hitelbírálattól/biztosítás meglététől függően kerül meghatározásra.”).</w:t>
      </w:r>
    </w:p>
    <w:p w14:paraId="6F8B47A1"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Nem szükséges külön termékvariációként feltüntetni azon konstrukcióváltozatokat sem, ahol csak a fizetési mód (bankszámláról, csekken történő fizetés), törlesztési lehetőségek, kedvezmények, illetve egyes díjtételek különböznek bizonyos feltételek alapján. Ezen jellemzőkre vonatkozó megjegyzések is megtehetők a jelzett helyeken.</w:t>
      </w:r>
    </w:p>
    <w:p w14:paraId="4D47E3E6"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kért adatok mellett további tájékozódási forrás is jelezhető (pl. „További részletes tájékoztatást a hirdetmény tartalmaz.”). Közölhető a termék elérhetőségeire történő utalás is a </w:t>
      </w:r>
      <w:r w:rsidR="006C1BA5">
        <w:rPr>
          <w:rFonts w:ascii="Arial" w:hAnsi="Arial" w:cs="Arial"/>
          <w:sz w:val="20"/>
          <w:szCs w:val="20"/>
        </w:rPr>
        <w:t>q</w:t>
      </w:r>
      <w:r w:rsidRPr="003D5D29">
        <w:rPr>
          <w:rFonts w:ascii="Arial" w:hAnsi="Arial" w:cs="Arial"/>
          <w:sz w:val="20"/>
          <w:szCs w:val="20"/>
        </w:rPr>
        <w:t>) Egyéb megjegyzés cellában (pl. „Az érintett kereskedések listája megtalálható honlapunkon.”).</w:t>
      </w:r>
    </w:p>
    <w:p w14:paraId="59FEDB6D"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összes említett esetben, így „összevont termék” bemutatása esetén is, meg kell jelölni a kereskedelmi kommunikációban szereplő </w:t>
      </w:r>
      <w:proofErr w:type="spellStart"/>
      <w:r w:rsidRPr="003D5D29">
        <w:rPr>
          <w:rFonts w:ascii="Arial" w:hAnsi="Arial" w:cs="Arial"/>
          <w:sz w:val="20"/>
          <w:szCs w:val="20"/>
        </w:rPr>
        <w:t>THM-et</w:t>
      </w:r>
      <w:proofErr w:type="spellEnd"/>
      <w:r w:rsidRPr="003D5D29">
        <w:rPr>
          <w:rFonts w:ascii="Arial" w:hAnsi="Arial" w:cs="Arial"/>
          <w:sz w:val="20"/>
          <w:szCs w:val="20"/>
        </w:rPr>
        <w:t xml:space="preserve"> az arra szolgáló numerikus cellában. Az adatot a </w:t>
      </w:r>
      <w:proofErr w:type="spellStart"/>
      <w:r w:rsidRPr="003D5D29">
        <w:rPr>
          <w:rFonts w:ascii="Arial" w:hAnsi="Arial" w:cs="Arial"/>
          <w:sz w:val="20"/>
          <w:szCs w:val="20"/>
        </w:rPr>
        <w:t>Thmr</w:t>
      </w:r>
      <w:proofErr w:type="spellEnd"/>
      <w:r w:rsidRPr="003D5D29">
        <w:rPr>
          <w:rFonts w:ascii="Arial" w:hAnsi="Arial" w:cs="Arial"/>
          <w:sz w:val="20"/>
          <w:szCs w:val="20"/>
        </w:rPr>
        <w:t xml:space="preserve">. által meghatározott feltételű hiteltípusra, amennyiben </w:t>
      </w:r>
      <w:r w:rsidR="00C56754">
        <w:rPr>
          <w:rFonts w:ascii="Arial" w:hAnsi="Arial" w:cs="Arial"/>
          <w:sz w:val="20"/>
          <w:szCs w:val="20"/>
        </w:rPr>
        <w:t>az adatszolgáltató</w:t>
      </w:r>
      <w:r w:rsidRPr="003D5D29">
        <w:rPr>
          <w:rFonts w:ascii="Arial" w:hAnsi="Arial" w:cs="Arial"/>
          <w:sz w:val="20"/>
          <w:szCs w:val="20"/>
        </w:rPr>
        <w:t xml:space="preserve"> az adott hitelt nem nyújtja adott feltételekkel, akkor a hiteltípusra létező legközelebbi összeggel és futamidővel kell meghatározni. (Olyan további tulajdonságok tekintetében, amelyek esetén a jogszabály nem ad útmutatást, a leginkább jellemző konstrukciótípushoz tartozó értéket kell ebben a cellában feltüntetni.)</w:t>
      </w:r>
    </w:p>
    <w:p w14:paraId="2134BB8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jelzett kereskedelmi kommunikációban szereplő </w:t>
      </w:r>
      <w:proofErr w:type="spellStart"/>
      <w:r w:rsidRPr="003D5D29">
        <w:rPr>
          <w:rFonts w:ascii="Arial" w:hAnsi="Arial" w:cs="Arial"/>
          <w:sz w:val="20"/>
          <w:szCs w:val="20"/>
        </w:rPr>
        <w:t>THM</w:t>
      </w:r>
      <w:proofErr w:type="spellEnd"/>
      <w:r w:rsidRPr="003D5D29">
        <w:rPr>
          <w:rFonts w:ascii="Arial" w:hAnsi="Arial" w:cs="Arial"/>
          <w:sz w:val="20"/>
          <w:szCs w:val="20"/>
        </w:rPr>
        <w:t xml:space="preserve"> és ügyleti kamat értékek számításához fűzendő magyarázat a </w:t>
      </w:r>
      <w:r w:rsidR="00992AA6">
        <w:rPr>
          <w:rFonts w:ascii="Arial" w:hAnsi="Arial" w:cs="Arial"/>
          <w:sz w:val="20"/>
          <w:szCs w:val="20"/>
        </w:rPr>
        <w:t>jelen</w:t>
      </w:r>
      <w:r w:rsidRPr="003D5D29">
        <w:rPr>
          <w:rFonts w:ascii="Arial" w:hAnsi="Arial" w:cs="Arial"/>
          <w:sz w:val="20"/>
          <w:szCs w:val="20"/>
        </w:rPr>
        <w:t xml:space="preserve"> kitöltési </w:t>
      </w:r>
      <w:r w:rsidR="00992AA6">
        <w:rPr>
          <w:rFonts w:ascii="Arial" w:hAnsi="Arial" w:cs="Arial"/>
          <w:sz w:val="20"/>
          <w:szCs w:val="20"/>
        </w:rPr>
        <w:t>előírások</w:t>
      </w:r>
      <w:r w:rsidRPr="003D5D29">
        <w:rPr>
          <w:rFonts w:ascii="Arial" w:hAnsi="Arial" w:cs="Arial"/>
          <w:sz w:val="20"/>
          <w:szCs w:val="20"/>
        </w:rPr>
        <w:t>ban jelzett helyeken,</w:t>
      </w:r>
      <w:r w:rsidR="00331120">
        <w:rPr>
          <w:rFonts w:ascii="Arial" w:hAnsi="Arial" w:cs="Arial"/>
          <w:sz w:val="20"/>
          <w:szCs w:val="20"/>
        </w:rPr>
        <w:t xml:space="preserve"> az</w:t>
      </w:r>
      <w:r w:rsidRPr="003D5D29">
        <w:rPr>
          <w:rFonts w:ascii="Arial" w:hAnsi="Arial" w:cs="Arial"/>
          <w:sz w:val="20"/>
          <w:szCs w:val="20"/>
        </w:rPr>
        <w:t xml:space="preserve"> </w:t>
      </w:r>
      <w:r w:rsidR="006C1BA5">
        <w:rPr>
          <w:rFonts w:ascii="Arial" w:hAnsi="Arial" w:cs="Arial"/>
          <w:sz w:val="20"/>
          <w:szCs w:val="20"/>
        </w:rPr>
        <w:t>i4</w:t>
      </w:r>
      <w:r w:rsidRPr="003D5D29">
        <w:rPr>
          <w:rFonts w:ascii="Arial" w:hAnsi="Arial" w:cs="Arial"/>
          <w:sz w:val="20"/>
          <w:szCs w:val="20"/>
        </w:rPr>
        <w:t xml:space="preserve">) és </w:t>
      </w:r>
      <w:r w:rsidR="00D31836">
        <w:rPr>
          <w:rFonts w:ascii="Arial" w:hAnsi="Arial" w:cs="Arial"/>
          <w:sz w:val="20"/>
          <w:szCs w:val="20"/>
        </w:rPr>
        <w:t xml:space="preserve">a </w:t>
      </w:r>
      <w:r w:rsidR="006C1BA5">
        <w:rPr>
          <w:rFonts w:ascii="Arial" w:hAnsi="Arial" w:cs="Arial"/>
          <w:sz w:val="20"/>
          <w:szCs w:val="20"/>
        </w:rPr>
        <w:t>j6</w:t>
      </w:r>
      <w:r w:rsidRPr="003D5D29">
        <w:rPr>
          <w:rFonts w:ascii="Arial" w:hAnsi="Arial" w:cs="Arial"/>
          <w:sz w:val="20"/>
          <w:szCs w:val="20"/>
        </w:rPr>
        <w:t>) cellában tüntetendő fel.</w:t>
      </w:r>
    </w:p>
    <w:p w14:paraId="7F0A8566"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 konstrukciók megnevezésénél fontos, hogy a termék elnevezése mellett egyértelműen jelenjen meg a variációkat megkülönböztető jellemzőre, a konstrukció „összevont” jellegére való utalás is.</w:t>
      </w:r>
    </w:p>
    <w:p w14:paraId="51ACA113" w14:textId="77777777" w:rsidR="003D5D29" w:rsidRPr="003D5D29" w:rsidRDefault="003D5D29" w:rsidP="00BA764E">
      <w:pPr>
        <w:spacing w:after="240" w:line="240" w:lineRule="auto"/>
        <w:jc w:val="both"/>
        <w:rPr>
          <w:rFonts w:ascii="Arial" w:hAnsi="Arial" w:cs="Arial"/>
          <w:b/>
          <w:sz w:val="20"/>
          <w:szCs w:val="20"/>
        </w:rPr>
      </w:pPr>
      <w:r w:rsidRPr="003D5D29">
        <w:rPr>
          <w:rFonts w:ascii="Arial" w:hAnsi="Arial" w:cs="Arial"/>
          <w:b/>
          <w:sz w:val="20"/>
          <w:szCs w:val="20"/>
        </w:rPr>
        <w:t>A jelentés kitöltése</w:t>
      </w:r>
    </w:p>
    <w:p w14:paraId="66AC3C0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 xml:space="preserve">a) </w:t>
      </w:r>
      <w:r w:rsidRPr="003D5D29">
        <w:rPr>
          <w:rFonts w:ascii="Arial" w:hAnsi="Arial" w:cs="Arial"/>
          <w:sz w:val="20"/>
          <w:szCs w:val="20"/>
        </w:rPr>
        <w:t xml:space="preserve">cellában – az MNB útmutatása alapján automatikusan generált – a termékhez kapcsolódó egyedi azonosító szerepel, amely </w:t>
      </w:r>
      <w:proofErr w:type="spellStart"/>
      <w:r w:rsidRPr="003D5D29">
        <w:rPr>
          <w:rFonts w:ascii="Arial" w:hAnsi="Arial" w:cs="Arial"/>
          <w:sz w:val="20"/>
          <w:szCs w:val="20"/>
        </w:rPr>
        <w:t>végigkíséri</w:t>
      </w:r>
      <w:proofErr w:type="spellEnd"/>
      <w:r w:rsidRPr="003D5D29">
        <w:rPr>
          <w:rFonts w:ascii="Arial" w:hAnsi="Arial" w:cs="Arial"/>
          <w:sz w:val="20"/>
          <w:szCs w:val="20"/>
        </w:rPr>
        <w:t xml:space="preserve"> a terméket forgalmazásának teljes idejében. Amennyiben a termék értékesítése szünetel, az értékesítés újrakezdésekor is az eredeti termékkóddal kell küldeni az adatszolgáltatásban.</w:t>
      </w:r>
    </w:p>
    <w:p w14:paraId="7887C87C" w14:textId="76264B2F"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i/>
          <w:sz w:val="20"/>
          <w:szCs w:val="20"/>
        </w:rPr>
        <w:t xml:space="preserve"> </w:t>
      </w:r>
      <w:r w:rsidRPr="003D5D29">
        <w:rPr>
          <w:rFonts w:ascii="Arial" w:hAnsi="Arial" w:cs="Arial"/>
          <w:sz w:val="20"/>
          <w:szCs w:val="20"/>
        </w:rPr>
        <w:t>cellában kell a hitelkonstrukció teljes megnevezését szerepeltetni</w:t>
      </w:r>
      <w:r w:rsidR="003D255C">
        <w:rPr>
          <w:rFonts w:ascii="Arial" w:hAnsi="Arial" w:cs="Arial"/>
          <w:sz w:val="20"/>
          <w:szCs w:val="20"/>
        </w:rPr>
        <w:t xml:space="preserve">, összhangban az adatszolgáltató hirdetményében szereplő </w:t>
      </w:r>
      <w:proofErr w:type="spellStart"/>
      <w:r w:rsidR="003D255C">
        <w:rPr>
          <w:rFonts w:ascii="Arial" w:hAnsi="Arial" w:cs="Arial"/>
          <w:sz w:val="20"/>
          <w:szCs w:val="20"/>
        </w:rPr>
        <w:t>termékmegnevezésekkel</w:t>
      </w:r>
      <w:proofErr w:type="spellEnd"/>
      <w:r w:rsidRPr="003D5D29">
        <w:rPr>
          <w:rFonts w:ascii="Arial" w:hAnsi="Arial" w:cs="Arial"/>
          <w:sz w:val="20"/>
          <w:szCs w:val="20"/>
        </w:rPr>
        <w:t xml:space="preserve">. Amennyiben azonos konstrukció eltérő alternatíváiról van szó (és nincs külön „fantázianeve”), az eltérési szempontot </w:t>
      </w:r>
      <w:del w:id="34" w:author="MNB" w:date="2024-08-23T13:22:00Z">
        <w:r w:rsidRPr="003D5D29">
          <w:rPr>
            <w:rFonts w:ascii="Arial" w:hAnsi="Arial" w:cs="Arial"/>
            <w:sz w:val="20"/>
            <w:szCs w:val="20"/>
          </w:rPr>
          <w:delText>javasolt</w:delText>
        </w:r>
      </w:del>
      <w:ins w:id="35" w:author="MNB" w:date="2024-08-23T13:22:00Z">
        <w:r w:rsidR="00971BFF">
          <w:rPr>
            <w:rFonts w:ascii="Arial" w:hAnsi="Arial" w:cs="Arial"/>
            <w:sz w:val="20"/>
            <w:szCs w:val="20"/>
          </w:rPr>
          <w:t>szükséges</w:t>
        </w:r>
      </w:ins>
      <w:r w:rsidRPr="003D5D29">
        <w:rPr>
          <w:rFonts w:ascii="Arial" w:hAnsi="Arial" w:cs="Arial"/>
          <w:sz w:val="20"/>
          <w:szCs w:val="20"/>
        </w:rPr>
        <w:t xml:space="preserve"> feltüntetni a termék megnevezésében is.</w:t>
      </w:r>
    </w:p>
    <w:p w14:paraId="0C232520"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 xml:space="preserve">c) </w:t>
      </w:r>
      <w:r w:rsidRPr="003D5D29">
        <w:rPr>
          <w:rFonts w:ascii="Arial" w:hAnsi="Arial" w:cs="Arial"/>
          <w:sz w:val="20"/>
          <w:szCs w:val="20"/>
        </w:rPr>
        <w:t>cellában a finanszírozás tárgyát aszerint kell megkülönböztetni, hogy az „új gépjármű” vagy „használt gépjármű” vásárlásához kapcsolódik.</w:t>
      </w:r>
    </w:p>
    <w:p w14:paraId="3B53FBA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 xml:space="preserve">d) </w:t>
      </w:r>
      <w:r w:rsidRPr="003D5D29">
        <w:rPr>
          <w:rFonts w:ascii="Arial" w:hAnsi="Arial" w:cs="Arial"/>
          <w:sz w:val="20"/>
          <w:szCs w:val="20"/>
        </w:rPr>
        <w:t xml:space="preserve">cellában kell megjelölni a kölcsön nyilvántartásának devizanemét (ISO-kódját). Amennyiben a hiteltermék igénybe vehető forintban és egyéb devizanemben is, akkor a változatokat külön termékként vagy </w:t>
      </w:r>
      <w:proofErr w:type="spellStart"/>
      <w:r w:rsidRPr="003D5D29">
        <w:rPr>
          <w:rFonts w:ascii="Arial" w:hAnsi="Arial" w:cs="Arial"/>
          <w:sz w:val="20"/>
          <w:szCs w:val="20"/>
        </w:rPr>
        <w:t>termékvariációnként</w:t>
      </w:r>
      <w:proofErr w:type="spellEnd"/>
      <w:r w:rsidRPr="003D5D29">
        <w:rPr>
          <w:rFonts w:ascii="Arial" w:hAnsi="Arial" w:cs="Arial"/>
          <w:sz w:val="20"/>
          <w:szCs w:val="20"/>
        </w:rPr>
        <w:t xml:space="preserve"> kell feltüntetni.</w:t>
      </w:r>
    </w:p>
    <w:p w14:paraId="1FE9933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 xml:space="preserve">e1) és e2) </w:t>
      </w:r>
      <w:r w:rsidRPr="003D5D29">
        <w:rPr>
          <w:rFonts w:ascii="Arial" w:hAnsi="Arial" w:cs="Arial"/>
          <w:sz w:val="20"/>
          <w:szCs w:val="20"/>
        </w:rPr>
        <w:t xml:space="preserve">cellában kell szerepeltetni a futamidő minimális és maximális hosszát. A futamidőt hónapokban (numerikusan, egész számban) kell megadni. (Amennyiben a futamidő egy meghatározott </w:t>
      </w:r>
      <w:r w:rsidRPr="003D5D29">
        <w:rPr>
          <w:rFonts w:ascii="Arial" w:hAnsi="Arial" w:cs="Arial"/>
          <w:sz w:val="20"/>
          <w:szCs w:val="20"/>
        </w:rPr>
        <w:lastRenderedPageBreak/>
        <w:t xml:space="preserve">fix időszak lehet csak, akkor annak a hónapokban megadott időtartamát kell feltüntetni az </w:t>
      </w:r>
      <w:r w:rsidRPr="003D5D29">
        <w:rPr>
          <w:rFonts w:ascii="Arial" w:hAnsi="Arial" w:cs="Arial"/>
          <w:b/>
          <w:sz w:val="20"/>
          <w:szCs w:val="20"/>
        </w:rPr>
        <w:t>e1) és e2)</w:t>
      </w:r>
      <w:r w:rsidRPr="003D5D29">
        <w:rPr>
          <w:rFonts w:ascii="Arial" w:hAnsi="Arial" w:cs="Arial"/>
          <w:i/>
          <w:sz w:val="20"/>
          <w:szCs w:val="20"/>
        </w:rPr>
        <w:t xml:space="preserve"> </w:t>
      </w:r>
      <w:r w:rsidRPr="003D5D29">
        <w:rPr>
          <w:rFonts w:ascii="Arial" w:hAnsi="Arial" w:cs="Arial"/>
          <w:sz w:val="20"/>
          <w:szCs w:val="20"/>
        </w:rPr>
        <w:t xml:space="preserve">cellában is.) A futamidő meghatározásához kapcsolódó megjegyzések az </w:t>
      </w:r>
      <w:r w:rsidRPr="003D5D29">
        <w:rPr>
          <w:rFonts w:ascii="Arial" w:hAnsi="Arial" w:cs="Arial"/>
          <w:b/>
          <w:sz w:val="20"/>
          <w:szCs w:val="20"/>
        </w:rPr>
        <w:t xml:space="preserve">p) </w:t>
      </w:r>
      <w:r w:rsidRPr="003D5D29">
        <w:rPr>
          <w:rFonts w:ascii="Arial" w:hAnsi="Arial" w:cs="Arial"/>
          <w:sz w:val="20"/>
          <w:szCs w:val="20"/>
        </w:rPr>
        <w:t xml:space="preserve">cellában tüntethetők fel (pl. személygépkocsi maximális életkora szerződéskötéskor, illetve futamidő végén). </w:t>
      </w:r>
    </w:p>
    <w:p w14:paraId="5EC0F67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 xml:space="preserve">f1) és f2) </w:t>
      </w:r>
      <w:r w:rsidRPr="003D5D29">
        <w:rPr>
          <w:rFonts w:ascii="Arial" w:hAnsi="Arial" w:cs="Arial"/>
          <w:sz w:val="20"/>
          <w:szCs w:val="20"/>
        </w:rPr>
        <w:t xml:space="preserve">cellában a minimálisan és maximálisan igényelhető finanszírozási összeget kell feltüntetni forintban, numerikus egész számban a pénznem megjelölése nélkül. </w:t>
      </w:r>
    </w:p>
    <w:p w14:paraId="2BBB7B56"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w:t>
      </w:r>
      <w:r w:rsidRPr="003D5D29">
        <w:rPr>
          <w:rFonts w:ascii="Arial" w:hAnsi="Arial" w:cs="Arial"/>
          <w:sz w:val="20"/>
          <w:szCs w:val="20"/>
        </w:rPr>
        <w:t xml:space="preserve"> cellában kell megjelölni a gépjármű megvásárlásánál elvárt önerő minimális mértékét százalékos formában (pl. 20). Összevont konstrukció esetén a minimális önerő mértéke sávosan is megadható. </w:t>
      </w:r>
    </w:p>
    <w:p w14:paraId="527758C0"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h1)</w:t>
      </w:r>
      <w:r w:rsidR="005C0053">
        <w:rPr>
          <w:rFonts w:ascii="Arial" w:hAnsi="Arial" w:cs="Arial"/>
          <w:b/>
          <w:sz w:val="20"/>
          <w:szCs w:val="20"/>
        </w:rPr>
        <w:t xml:space="preserve"> és </w:t>
      </w:r>
      <w:r w:rsidRPr="003D5D29">
        <w:rPr>
          <w:rFonts w:ascii="Arial" w:hAnsi="Arial" w:cs="Arial"/>
          <w:b/>
          <w:sz w:val="20"/>
          <w:szCs w:val="20"/>
        </w:rPr>
        <w:t>h2)</w:t>
      </w:r>
      <w:r w:rsidRPr="003D5D29">
        <w:rPr>
          <w:rFonts w:ascii="Arial" w:hAnsi="Arial" w:cs="Arial"/>
          <w:sz w:val="20"/>
          <w:szCs w:val="20"/>
        </w:rPr>
        <w:t xml:space="preserve"> cellában kell megadni a finanszírozás maximális arányát meghatározó adatokat. A </w:t>
      </w:r>
      <w:r w:rsidRPr="003D5D29">
        <w:rPr>
          <w:rFonts w:ascii="Arial" w:hAnsi="Arial" w:cs="Arial"/>
          <w:b/>
          <w:sz w:val="20"/>
          <w:szCs w:val="20"/>
        </w:rPr>
        <w:t>h1)</w:t>
      </w:r>
      <w:r w:rsidRPr="003D5D29">
        <w:rPr>
          <w:rFonts w:ascii="Arial" w:hAnsi="Arial" w:cs="Arial"/>
          <w:sz w:val="20"/>
          <w:szCs w:val="20"/>
        </w:rPr>
        <w:t xml:space="preserve"> cellában kell feltüntetni az igénybe vehető maximális finanszírozási összeg meghatározásának alapjául szolgáló értéket (pl. vételár, nettó érték, </w:t>
      </w:r>
      <w:proofErr w:type="spellStart"/>
      <w:r w:rsidRPr="003D5D29">
        <w:rPr>
          <w:rFonts w:ascii="Arial" w:hAnsi="Arial" w:cs="Arial"/>
          <w:sz w:val="20"/>
          <w:szCs w:val="20"/>
        </w:rPr>
        <w:t>Eurotax</w:t>
      </w:r>
      <w:proofErr w:type="spellEnd"/>
      <w:r w:rsidRPr="003D5D29">
        <w:rPr>
          <w:rFonts w:ascii="Arial" w:hAnsi="Arial" w:cs="Arial"/>
          <w:sz w:val="20"/>
          <w:szCs w:val="20"/>
        </w:rPr>
        <w:t xml:space="preserve"> érték) és a </w:t>
      </w:r>
      <w:r w:rsidRPr="003D5D29">
        <w:rPr>
          <w:rFonts w:ascii="Arial" w:hAnsi="Arial" w:cs="Arial"/>
          <w:b/>
          <w:sz w:val="20"/>
          <w:szCs w:val="20"/>
        </w:rPr>
        <w:t>h2)</w:t>
      </w:r>
      <w:r w:rsidRPr="003D5D29">
        <w:rPr>
          <w:rFonts w:ascii="Arial" w:hAnsi="Arial" w:cs="Arial"/>
          <w:sz w:val="20"/>
          <w:szCs w:val="20"/>
        </w:rPr>
        <w:t xml:space="preserve"> cellában a kapcsolódó százalékos mértéket (pl. 60). Összevont konstrukció esetében az önerő mértéke százalékosan is megadható.</w:t>
      </w:r>
    </w:p>
    <w:p w14:paraId="479494A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w:t>
      </w:r>
      <w:proofErr w:type="gramStart"/>
      <w:r w:rsidRPr="003D5D29">
        <w:rPr>
          <w:rFonts w:ascii="Arial" w:hAnsi="Arial" w:cs="Arial"/>
          <w:b/>
          <w:sz w:val="20"/>
          <w:szCs w:val="20"/>
        </w:rPr>
        <w:t>1)-</w:t>
      </w:r>
      <w:proofErr w:type="gramEnd"/>
      <w:r w:rsidRPr="003D5D29">
        <w:rPr>
          <w:rFonts w:ascii="Arial" w:hAnsi="Arial" w:cs="Arial"/>
          <w:b/>
          <w:sz w:val="20"/>
          <w:szCs w:val="20"/>
        </w:rPr>
        <w:t>i3)</w:t>
      </w:r>
      <w:r w:rsidRPr="003D5D29">
        <w:rPr>
          <w:rFonts w:ascii="Arial" w:hAnsi="Arial" w:cs="Arial"/>
          <w:sz w:val="20"/>
          <w:szCs w:val="20"/>
        </w:rPr>
        <w:t xml:space="preserve"> cellában a </w:t>
      </w:r>
      <w:proofErr w:type="spellStart"/>
      <w:r w:rsidRPr="003D5D29">
        <w:rPr>
          <w:rFonts w:ascii="Arial" w:hAnsi="Arial" w:cs="Arial"/>
          <w:sz w:val="20"/>
          <w:szCs w:val="20"/>
        </w:rPr>
        <w:t>Thmr</w:t>
      </w:r>
      <w:proofErr w:type="spellEnd"/>
      <w:r w:rsidRPr="003D5D29">
        <w:rPr>
          <w:rFonts w:ascii="Arial" w:hAnsi="Arial" w:cs="Arial"/>
          <w:sz w:val="20"/>
          <w:szCs w:val="20"/>
        </w:rPr>
        <w:t>. előírásai szerint kiszámított teljes hiteldíj mutató értékeket kell szerepeltetni százalékos formában, numerikusan két tizedes</w:t>
      </w:r>
      <w:r w:rsidR="0080227B">
        <w:rPr>
          <w:rFonts w:ascii="Arial" w:hAnsi="Arial" w:cs="Arial"/>
          <w:sz w:val="20"/>
          <w:szCs w:val="20"/>
        </w:rPr>
        <w:t>jegy</w:t>
      </w:r>
      <w:r w:rsidRPr="003D5D29">
        <w:rPr>
          <w:rFonts w:ascii="Arial" w:hAnsi="Arial" w:cs="Arial"/>
          <w:sz w:val="20"/>
          <w:szCs w:val="20"/>
        </w:rPr>
        <w:t xml:space="preserve"> pontossággal</w:t>
      </w:r>
      <w:r w:rsidR="0080227B">
        <w:rPr>
          <w:rFonts w:ascii="Arial" w:hAnsi="Arial" w:cs="Arial"/>
          <w:sz w:val="20"/>
          <w:szCs w:val="20"/>
        </w:rPr>
        <w:t>, százalék</w:t>
      </w:r>
      <w:r w:rsidRPr="003D5D29">
        <w:rPr>
          <w:rFonts w:ascii="Arial" w:hAnsi="Arial" w:cs="Arial"/>
          <w:sz w:val="20"/>
          <w:szCs w:val="20"/>
        </w:rPr>
        <w:t xml:space="preserve">jel feltüntetése nélkül. </w:t>
      </w:r>
    </w:p>
    <w:p w14:paraId="2A18329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i1)</w:t>
      </w:r>
      <w:r w:rsidRPr="003D5D29">
        <w:rPr>
          <w:rFonts w:ascii="Arial" w:hAnsi="Arial" w:cs="Arial"/>
          <w:i/>
          <w:sz w:val="20"/>
          <w:szCs w:val="20"/>
        </w:rPr>
        <w:t xml:space="preserve"> </w:t>
      </w:r>
      <w:r w:rsidRPr="003D5D29">
        <w:rPr>
          <w:rFonts w:ascii="Arial" w:hAnsi="Arial" w:cs="Arial"/>
          <w:sz w:val="20"/>
          <w:szCs w:val="20"/>
        </w:rPr>
        <w:t xml:space="preserve">cellában a kereskedelmi kommunikációban szereplő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számításakor a </w:t>
      </w:r>
      <w:proofErr w:type="spellStart"/>
      <w:r w:rsidRPr="003D5D29">
        <w:rPr>
          <w:rFonts w:ascii="Arial" w:hAnsi="Arial" w:cs="Arial"/>
          <w:sz w:val="20"/>
          <w:szCs w:val="20"/>
        </w:rPr>
        <w:t>Thmr</w:t>
      </w:r>
      <w:proofErr w:type="spellEnd"/>
      <w:r w:rsidRPr="003D5D29">
        <w:rPr>
          <w:rFonts w:ascii="Arial" w:hAnsi="Arial" w:cs="Arial"/>
          <w:sz w:val="20"/>
          <w:szCs w:val="20"/>
        </w:rPr>
        <w:t xml:space="preserve">. kereskedelmi kommunikációra vonatkozó előírásainál meghatározott feltételű hitelt kell alapul venni. </w:t>
      </w:r>
    </w:p>
    <w:p w14:paraId="7D58EBB1"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i2) és i3)</w:t>
      </w:r>
      <w:r w:rsidRPr="003D5D29">
        <w:rPr>
          <w:rFonts w:ascii="Arial" w:hAnsi="Arial" w:cs="Arial"/>
          <w:sz w:val="20"/>
          <w:szCs w:val="20"/>
        </w:rPr>
        <w:t xml:space="preserve"> cellában a konstrukció keretein belül elérhető hitellehetőségek tekintetében a legkisebb és a legnagyobb </w:t>
      </w:r>
      <w:proofErr w:type="spellStart"/>
      <w:r w:rsidRPr="003D5D29">
        <w:rPr>
          <w:rFonts w:ascii="Arial" w:hAnsi="Arial" w:cs="Arial"/>
          <w:sz w:val="20"/>
          <w:szCs w:val="20"/>
        </w:rPr>
        <w:t>THM</w:t>
      </w:r>
      <w:proofErr w:type="spellEnd"/>
      <w:r w:rsidRPr="003D5D29">
        <w:rPr>
          <w:rFonts w:ascii="Arial" w:hAnsi="Arial" w:cs="Arial"/>
          <w:sz w:val="20"/>
          <w:szCs w:val="20"/>
        </w:rPr>
        <w:t xml:space="preserve"> mértéket kell feltüntetni. </w:t>
      </w:r>
    </w:p>
    <w:p w14:paraId="5756F1A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számításához kapcsolódó megjegyzéseket a</w:t>
      </w:r>
      <w:r w:rsidR="006C1BA5">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i4)</w:t>
      </w:r>
      <w:r w:rsidRPr="003D5D29">
        <w:rPr>
          <w:rFonts w:ascii="Arial" w:hAnsi="Arial" w:cs="Arial"/>
          <w:i/>
          <w:sz w:val="20"/>
          <w:szCs w:val="20"/>
        </w:rPr>
        <w:t xml:space="preserve"> </w:t>
      </w:r>
      <w:r w:rsidRPr="003D5D29">
        <w:rPr>
          <w:rFonts w:ascii="Arial" w:hAnsi="Arial" w:cs="Arial"/>
          <w:sz w:val="20"/>
          <w:szCs w:val="20"/>
        </w:rPr>
        <w:t xml:space="preserve">cellában kell feltüntetni. Itt kell tételesen megadni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figyelembe vett kamat éves mértékét vagy összegét, valamint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figyelembe veendő egyéb költség és díjtételek megnevezését és mértékét százalékosan vagy összegszerűen. </w:t>
      </w:r>
    </w:p>
    <w:p w14:paraId="3D8102A9"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w:t>
      </w:r>
      <w:proofErr w:type="gramStart"/>
      <w:r w:rsidRPr="003D5D29">
        <w:rPr>
          <w:rFonts w:ascii="Arial" w:hAnsi="Arial" w:cs="Arial"/>
          <w:b/>
          <w:sz w:val="20"/>
          <w:szCs w:val="20"/>
        </w:rPr>
        <w:t>1)-</w:t>
      </w:r>
      <w:proofErr w:type="gramEnd"/>
      <w:r w:rsidRPr="003D5D29">
        <w:rPr>
          <w:rFonts w:ascii="Arial" w:hAnsi="Arial" w:cs="Arial"/>
          <w:b/>
          <w:sz w:val="20"/>
          <w:szCs w:val="20"/>
        </w:rPr>
        <w:t>j6)</w:t>
      </w:r>
      <w:r w:rsidRPr="003D5D29">
        <w:rPr>
          <w:rFonts w:ascii="Arial" w:hAnsi="Arial" w:cs="Arial"/>
          <w:sz w:val="20"/>
          <w:szCs w:val="20"/>
        </w:rPr>
        <w:t xml:space="preserve"> cellában kell tájékoztatást adni a hitelkonstrukció kamat adatairól. </w:t>
      </w:r>
    </w:p>
    <w:p w14:paraId="194FDE52"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j1)</w:t>
      </w:r>
      <w:r w:rsidRPr="003D5D29">
        <w:rPr>
          <w:rFonts w:ascii="Arial" w:hAnsi="Arial" w:cs="Arial"/>
          <w:sz w:val="20"/>
          <w:szCs w:val="20"/>
        </w:rPr>
        <w:t xml:space="preserve"> cellában </w:t>
      </w:r>
      <w:r w:rsidR="004F2AF2" w:rsidRPr="00DA4D84">
        <w:rPr>
          <w:rFonts w:ascii="Arial" w:hAnsi="Arial" w:cs="Arial"/>
          <w:sz w:val="20"/>
          <w:szCs w:val="20"/>
        </w:rPr>
        <w:t>a termékre vonatkozóan szükséges megadni</w:t>
      </w:r>
      <w:r w:rsidR="004F2AF2">
        <w:rPr>
          <w:rFonts w:ascii="Arial" w:hAnsi="Arial" w:cs="Arial"/>
          <w:sz w:val="20"/>
          <w:szCs w:val="20"/>
        </w:rPr>
        <w:t xml:space="preserve"> – a kamatozás típusának megfelelően –</w:t>
      </w:r>
      <w:r w:rsidR="004F2AF2" w:rsidRPr="00DA4D84">
        <w:rPr>
          <w:rFonts w:ascii="Arial" w:hAnsi="Arial" w:cs="Arial"/>
          <w:sz w:val="20"/>
          <w:szCs w:val="20"/>
        </w:rPr>
        <w:t xml:space="preserve">, hogy annak mikor változhat a kamata az alábbi értékkészletből: </w:t>
      </w:r>
      <w:r w:rsidR="0062391E" w:rsidRPr="00AC3ADC">
        <w:rPr>
          <w:rFonts w:ascii="Arial" w:hAnsi="Arial" w:cs="Arial"/>
          <w:sz w:val="20"/>
          <w:szCs w:val="20"/>
        </w:rPr>
        <w:t>futamidő alatt nem változhat</w:t>
      </w:r>
      <w:r w:rsidR="004F2AF2" w:rsidRPr="00AC3ADC">
        <w:rPr>
          <w:rFonts w:ascii="Arial" w:hAnsi="Arial" w:cs="Arial"/>
          <w:sz w:val="20"/>
          <w:szCs w:val="20"/>
        </w:rPr>
        <w:t>,</w:t>
      </w:r>
      <w:r w:rsidR="004F2AF2" w:rsidRPr="00DA4D84">
        <w:rPr>
          <w:rFonts w:ascii="Arial" w:hAnsi="Arial" w:cs="Arial"/>
          <w:sz w:val="20"/>
          <w:szCs w:val="20"/>
        </w:rPr>
        <w:t xml:space="preserve"> 1 havonta, 3 havonta, 6 havonta, évente, 3 évente, 5 évente, 10 évente, 15 évente</w:t>
      </w:r>
      <w:r w:rsidR="00AA73E5">
        <w:rPr>
          <w:rFonts w:ascii="Arial" w:hAnsi="Arial" w:cs="Arial"/>
          <w:sz w:val="20"/>
          <w:szCs w:val="20"/>
        </w:rPr>
        <w:t xml:space="preserve"> vagy</w:t>
      </w:r>
      <w:r w:rsidR="004F2AF2" w:rsidRPr="00DA4D84">
        <w:rPr>
          <w:rFonts w:ascii="Arial" w:hAnsi="Arial" w:cs="Arial"/>
          <w:sz w:val="20"/>
          <w:szCs w:val="20"/>
        </w:rPr>
        <w:t xml:space="preserve"> a </w:t>
      </w:r>
      <w:r w:rsidR="007014F3">
        <w:rPr>
          <w:rFonts w:ascii="Arial" w:hAnsi="Arial" w:cs="Arial"/>
          <w:sz w:val="20"/>
          <w:szCs w:val="20"/>
        </w:rPr>
        <w:t>j</w:t>
      </w:r>
      <w:r w:rsidR="004F2AF2" w:rsidRPr="00DA4D84">
        <w:rPr>
          <w:rFonts w:ascii="Arial" w:hAnsi="Arial" w:cs="Arial"/>
          <w:sz w:val="20"/>
          <w:szCs w:val="20"/>
        </w:rPr>
        <w:t>egybanki alapkamat változásakor.</w:t>
      </w:r>
      <w:r w:rsidRPr="003D5D29">
        <w:rPr>
          <w:rFonts w:ascii="Arial" w:hAnsi="Arial" w:cs="Arial"/>
          <w:sz w:val="20"/>
          <w:szCs w:val="20"/>
        </w:rPr>
        <w:t xml:space="preserve"> A kamatozás típusához kapcsolódó esetleges további megjegyzéseket az </w:t>
      </w:r>
      <w:r w:rsidR="00F55CCC">
        <w:rPr>
          <w:rFonts w:ascii="Arial" w:hAnsi="Arial" w:cs="Arial"/>
          <w:b/>
          <w:sz w:val="20"/>
          <w:szCs w:val="20"/>
        </w:rPr>
        <w:t>j</w:t>
      </w:r>
      <w:r w:rsidRPr="003D5D29">
        <w:rPr>
          <w:rFonts w:ascii="Arial" w:hAnsi="Arial" w:cs="Arial"/>
          <w:b/>
          <w:sz w:val="20"/>
          <w:szCs w:val="20"/>
        </w:rPr>
        <w:t>6)</w:t>
      </w:r>
      <w:r w:rsidRPr="003D5D29">
        <w:rPr>
          <w:rFonts w:ascii="Arial" w:hAnsi="Arial" w:cs="Arial"/>
          <w:sz w:val="20"/>
          <w:szCs w:val="20"/>
        </w:rPr>
        <w:t xml:space="preserve"> cellában lehet megtenni (pl. változó kamatozás esetén kamatperiódus hossza</w:t>
      </w:r>
      <w:r w:rsidR="00505CCC">
        <w:rPr>
          <w:rFonts w:ascii="Arial" w:hAnsi="Arial" w:cs="Arial"/>
          <w:sz w:val="20"/>
          <w:szCs w:val="20"/>
        </w:rPr>
        <w:t>, kamatfelár periódus időtartama</w:t>
      </w:r>
      <w:r w:rsidRPr="003D5D29">
        <w:rPr>
          <w:rFonts w:ascii="Arial" w:hAnsi="Arial" w:cs="Arial"/>
          <w:sz w:val="20"/>
          <w:szCs w:val="20"/>
        </w:rPr>
        <w:t>).</w:t>
      </w:r>
    </w:p>
    <w:p w14:paraId="2810A9DC"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j2) és j3)</w:t>
      </w:r>
      <w:r w:rsidRPr="003D5D29">
        <w:rPr>
          <w:rFonts w:ascii="Arial" w:hAnsi="Arial" w:cs="Arial"/>
          <w:sz w:val="20"/>
          <w:szCs w:val="20"/>
        </w:rPr>
        <w:t xml:space="preserve"> cellában az ügyleti kamat minimális és maximális éves százalékos mértékét kell szerepeltetni (</w:t>
      </w:r>
      <w:r w:rsidR="00B1049D">
        <w:rPr>
          <w:rFonts w:ascii="Arial" w:hAnsi="Arial" w:cs="Arial"/>
          <w:sz w:val="20"/>
          <w:szCs w:val="20"/>
        </w:rPr>
        <w:t>százalék</w:t>
      </w:r>
      <w:r w:rsidRPr="003D5D29">
        <w:rPr>
          <w:rFonts w:ascii="Arial" w:hAnsi="Arial" w:cs="Arial"/>
          <w:sz w:val="20"/>
          <w:szCs w:val="20"/>
        </w:rPr>
        <w:t xml:space="preserve">jel feltüntetése nélkül). </w:t>
      </w:r>
    </w:p>
    <w:p w14:paraId="22512DFF"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j4)</w:t>
      </w:r>
      <w:r w:rsidRPr="003D5D29">
        <w:rPr>
          <w:rFonts w:ascii="Arial" w:hAnsi="Arial" w:cs="Arial"/>
          <w:sz w:val="20"/>
          <w:szCs w:val="20"/>
        </w:rPr>
        <w:t xml:space="preserve"> cellában </w:t>
      </w:r>
      <w:r w:rsidR="00C56754">
        <w:rPr>
          <w:rFonts w:ascii="Arial" w:hAnsi="Arial" w:cs="Arial"/>
          <w:sz w:val="20"/>
          <w:szCs w:val="20"/>
        </w:rPr>
        <w:t>az adatszolgáltató</w:t>
      </w:r>
      <w:r w:rsidRPr="003D5D29">
        <w:rPr>
          <w:rFonts w:ascii="Arial" w:hAnsi="Arial" w:cs="Arial"/>
          <w:sz w:val="20"/>
          <w:szCs w:val="20"/>
        </w:rPr>
        <w:t xml:space="preserve"> által alkalmazott kamatbázist kell feltüntetni pl. 3 havi </w:t>
      </w:r>
      <w:proofErr w:type="spellStart"/>
      <w:r w:rsidRPr="003D5D29">
        <w:rPr>
          <w:rFonts w:ascii="Arial" w:hAnsi="Arial" w:cs="Arial"/>
          <w:sz w:val="20"/>
          <w:szCs w:val="20"/>
        </w:rPr>
        <w:t>BUBOR</w:t>
      </w:r>
      <w:proofErr w:type="spellEnd"/>
      <w:r w:rsidRPr="003D5D29">
        <w:rPr>
          <w:rFonts w:ascii="Arial" w:hAnsi="Arial" w:cs="Arial"/>
          <w:sz w:val="20"/>
          <w:szCs w:val="20"/>
        </w:rPr>
        <w:t xml:space="preserve">. </w:t>
      </w:r>
    </w:p>
    <w:p w14:paraId="1F5E57A5"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j5)</w:t>
      </w:r>
      <w:r w:rsidRPr="003D5D29">
        <w:rPr>
          <w:rFonts w:ascii="Arial" w:hAnsi="Arial" w:cs="Arial"/>
          <w:sz w:val="20"/>
          <w:szCs w:val="20"/>
        </w:rPr>
        <w:t xml:space="preserve"> cellában az irányadó kamathoz kapcsolódó alap kamatfelár/</w:t>
      </w:r>
      <w:proofErr w:type="spellStart"/>
      <w:r w:rsidRPr="003D5D29">
        <w:rPr>
          <w:rFonts w:ascii="Arial" w:hAnsi="Arial" w:cs="Arial"/>
          <w:sz w:val="20"/>
          <w:szCs w:val="20"/>
        </w:rPr>
        <w:t>marge</w:t>
      </w:r>
      <w:proofErr w:type="spellEnd"/>
      <w:r w:rsidRPr="003D5D29">
        <w:rPr>
          <w:rFonts w:ascii="Arial" w:hAnsi="Arial" w:cs="Arial"/>
          <w:sz w:val="20"/>
          <w:szCs w:val="20"/>
        </w:rPr>
        <w:t xml:space="preserve"> szerepeltetendő, illetve</w:t>
      </w:r>
      <w:r w:rsidR="006C71DB">
        <w:rPr>
          <w:rFonts w:ascii="Arial" w:hAnsi="Arial" w:cs="Arial"/>
          <w:sz w:val="20"/>
          <w:szCs w:val="20"/>
        </w:rPr>
        <w:t>,</w:t>
      </w:r>
      <w:r w:rsidRPr="003D5D29">
        <w:rPr>
          <w:rFonts w:ascii="Arial" w:hAnsi="Arial" w:cs="Arial"/>
          <w:sz w:val="20"/>
          <w:szCs w:val="20"/>
        </w:rPr>
        <w:t xml:space="preserve"> ha az </w:t>
      </w:r>
      <w:r w:rsidR="00C56754">
        <w:rPr>
          <w:rFonts w:ascii="Arial" w:hAnsi="Arial" w:cs="Arial"/>
          <w:sz w:val="20"/>
          <w:szCs w:val="20"/>
        </w:rPr>
        <w:t>adatszolgáltató</w:t>
      </w:r>
      <w:r w:rsidRPr="003D5D29">
        <w:rPr>
          <w:rFonts w:ascii="Arial" w:hAnsi="Arial" w:cs="Arial"/>
          <w:sz w:val="20"/>
          <w:szCs w:val="20"/>
        </w:rPr>
        <w:t xml:space="preserve"> alkalmaz további (kockázati) felárat, annak mértékét kell százalékos formában megadni. Amennyiben a konstrukció nem kamatbázishoz kötődik, a </w:t>
      </w:r>
      <w:r w:rsidRPr="003D5D29">
        <w:rPr>
          <w:rFonts w:ascii="Arial" w:hAnsi="Arial" w:cs="Arial"/>
          <w:b/>
          <w:sz w:val="20"/>
          <w:szCs w:val="20"/>
        </w:rPr>
        <w:t>j4) és j5)</w:t>
      </w:r>
      <w:r w:rsidRPr="003D5D29">
        <w:rPr>
          <w:rFonts w:ascii="Arial" w:hAnsi="Arial" w:cs="Arial"/>
          <w:sz w:val="20"/>
          <w:szCs w:val="20"/>
        </w:rPr>
        <w:t xml:space="preserve"> cellát „nincs” megjelöléssel kell kitölteni. </w:t>
      </w:r>
    </w:p>
    <w:p w14:paraId="01551DC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j4) és j5)</w:t>
      </w:r>
      <w:r w:rsidRPr="003D5D29">
        <w:rPr>
          <w:rFonts w:ascii="Arial" w:hAnsi="Arial" w:cs="Arial"/>
          <w:sz w:val="20"/>
          <w:szCs w:val="20"/>
        </w:rPr>
        <w:t xml:space="preserve"> cellához fűzendő magyarázat feltüntethető a </w:t>
      </w:r>
      <w:r w:rsidRPr="003D5D29">
        <w:rPr>
          <w:rFonts w:ascii="Arial" w:hAnsi="Arial" w:cs="Arial"/>
          <w:b/>
          <w:sz w:val="20"/>
          <w:szCs w:val="20"/>
        </w:rPr>
        <w:t>j6)</w:t>
      </w:r>
      <w:r w:rsidRPr="003D5D29">
        <w:rPr>
          <w:rFonts w:ascii="Arial" w:hAnsi="Arial" w:cs="Arial"/>
          <w:sz w:val="20"/>
          <w:szCs w:val="20"/>
        </w:rPr>
        <w:t xml:space="preserve"> cellában.</w:t>
      </w:r>
    </w:p>
    <w:p w14:paraId="3963FDB0"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j6)</w:t>
      </w:r>
      <w:r w:rsidRPr="003D5D29">
        <w:rPr>
          <w:rFonts w:ascii="Arial" w:hAnsi="Arial" w:cs="Arial"/>
          <w:sz w:val="20"/>
          <w:szCs w:val="20"/>
        </w:rPr>
        <w:t xml:space="preserve"> cella alkalmazható a kamatozásra vonatkozó további szöveges információk feltüntetésére is. </w:t>
      </w:r>
    </w:p>
    <w:p w14:paraId="4C080ABA" w14:textId="77777777" w:rsidR="003D5D29" w:rsidRDefault="003D5D29" w:rsidP="00BA764E">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j7)</w:t>
      </w:r>
      <w:r w:rsidRPr="003D5D29">
        <w:rPr>
          <w:rFonts w:ascii="Arial" w:hAnsi="Arial" w:cs="Arial"/>
          <w:sz w:val="20"/>
          <w:szCs w:val="20"/>
        </w:rPr>
        <w:t xml:space="preserve"> cellában kell rögzíteni az </w:t>
      </w:r>
      <w:r w:rsidR="00C56754">
        <w:rPr>
          <w:rFonts w:ascii="Arial" w:hAnsi="Arial" w:cs="Arial"/>
          <w:sz w:val="20"/>
          <w:szCs w:val="20"/>
        </w:rPr>
        <w:t>adatszolgáltató</w:t>
      </w:r>
      <w:r w:rsidRPr="003D5D29">
        <w:rPr>
          <w:rFonts w:ascii="Arial" w:hAnsi="Arial" w:cs="Arial"/>
          <w:sz w:val="20"/>
          <w:szCs w:val="20"/>
        </w:rPr>
        <w:t xml:space="preserve"> által az adott termék vonatkozásában a jogszabály alapján alkalmazott kamatváltoztatási és kamatfelár-változtatási mutató MNB honlapján közzétett betűkódját (pl. H1K, D1K).</w:t>
      </w:r>
    </w:p>
    <w:p w14:paraId="6B9052F1" w14:textId="77777777" w:rsidR="005C0053" w:rsidRDefault="005C0053" w:rsidP="005C0053">
      <w:pPr>
        <w:spacing w:after="120" w:line="240" w:lineRule="auto"/>
        <w:jc w:val="both"/>
        <w:rPr>
          <w:rFonts w:ascii="Arial" w:hAnsi="Arial" w:cs="Arial"/>
          <w:sz w:val="20"/>
          <w:szCs w:val="20"/>
        </w:rPr>
      </w:pPr>
      <w:bookmarkStart w:id="36" w:name="_Hlk487724945"/>
      <w:r w:rsidRPr="00197DC7">
        <w:rPr>
          <w:rFonts w:ascii="Arial" w:hAnsi="Arial" w:cs="Arial"/>
          <w:sz w:val="20"/>
          <w:szCs w:val="20"/>
        </w:rPr>
        <w:t xml:space="preserve">A </w:t>
      </w:r>
      <w:r>
        <w:rPr>
          <w:rFonts w:ascii="Arial" w:hAnsi="Arial" w:cs="Arial"/>
          <w:b/>
          <w:sz w:val="20"/>
          <w:szCs w:val="20"/>
        </w:rPr>
        <w:t>k</w:t>
      </w:r>
      <w:r w:rsidRPr="00197DC7">
        <w:rPr>
          <w:rFonts w:ascii="Arial" w:hAnsi="Arial" w:cs="Arial"/>
          <w:b/>
          <w:sz w:val="20"/>
          <w:szCs w:val="20"/>
        </w:rPr>
        <w:t>1)</w:t>
      </w:r>
      <w:r>
        <w:rPr>
          <w:rFonts w:ascii="Arial" w:hAnsi="Arial" w:cs="Arial"/>
          <w:b/>
          <w:sz w:val="20"/>
          <w:szCs w:val="20"/>
        </w:rPr>
        <w:t xml:space="preserve"> </w:t>
      </w:r>
      <w:r w:rsidRPr="002A08B0">
        <w:rPr>
          <w:rFonts w:ascii="Arial" w:hAnsi="Arial" w:cs="Arial"/>
          <w:sz w:val="20"/>
          <w:szCs w:val="20"/>
        </w:rPr>
        <w:t xml:space="preserve">cellában összevontan kell szerepeltetni a fogyasztó érdekében harmadik fél szolgáltatásával </w:t>
      </w:r>
      <w:r>
        <w:rPr>
          <w:rFonts w:ascii="Arial" w:hAnsi="Arial" w:cs="Arial"/>
          <w:sz w:val="20"/>
          <w:szCs w:val="20"/>
        </w:rPr>
        <w:t>összefüggésben (a hitelezőtől függetlenül felmerülő), a fogyasztóra áthárítható módon felmerülő összes, a hitelnyújtással kapcsolatos költséget (pl. értékbecslés). Amennyiben az egyes költségek esetén van vetítési alap, azt is itt kell szerepeltetni.</w:t>
      </w:r>
    </w:p>
    <w:p w14:paraId="1ACACB6F" w14:textId="77777777" w:rsidR="005C0053" w:rsidRDefault="005C0053" w:rsidP="005C0053">
      <w:pPr>
        <w:spacing w:after="120" w:line="240" w:lineRule="auto"/>
        <w:jc w:val="both"/>
        <w:rPr>
          <w:rFonts w:ascii="Arial" w:hAnsi="Arial" w:cs="Arial"/>
          <w:sz w:val="20"/>
          <w:szCs w:val="20"/>
        </w:rPr>
      </w:pPr>
      <w:r>
        <w:rPr>
          <w:rFonts w:ascii="Arial" w:hAnsi="Arial" w:cs="Arial"/>
          <w:sz w:val="20"/>
          <w:szCs w:val="20"/>
        </w:rPr>
        <w:t xml:space="preserve">A </w:t>
      </w:r>
      <w:r>
        <w:rPr>
          <w:rFonts w:ascii="Arial" w:hAnsi="Arial" w:cs="Arial"/>
          <w:b/>
          <w:sz w:val="20"/>
          <w:szCs w:val="20"/>
        </w:rPr>
        <w:t xml:space="preserve">k2) </w:t>
      </w:r>
      <w:r>
        <w:rPr>
          <w:rFonts w:ascii="Arial" w:hAnsi="Arial" w:cs="Arial"/>
          <w:sz w:val="20"/>
          <w:szCs w:val="20"/>
        </w:rPr>
        <w:t>cellában kell szerepeltetni a folyósításhoz kapcsolódó díjat (pl. az összeg %-a).</w:t>
      </w:r>
    </w:p>
    <w:p w14:paraId="70EB19BE" w14:textId="77777777" w:rsidR="006C1BA5" w:rsidRPr="006C1BA5" w:rsidRDefault="005C0053" w:rsidP="00BA764E">
      <w:pPr>
        <w:spacing w:after="120" w:line="240" w:lineRule="auto"/>
        <w:jc w:val="both"/>
        <w:rPr>
          <w:rFonts w:ascii="Arial" w:hAnsi="Arial" w:cs="Arial"/>
          <w:b/>
          <w:sz w:val="20"/>
          <w:szCs w:val="20"/>
        </w:rPr>
      </w:pPr>
      <w:r>
        <w:rPr>
          <w:rFonts w:ascii="Arial" w:hAnsi="Arial" w:cs="Arial"/>
          <w:sz w:val="20"/>
          <w:szCs w:val="20"/>
        </w:rPr>
        <w:lastRenderedPageBreak/>
        <w:t xml:space="preserve">Az </w:t>
      </w:r>
      <w:r w:rsidRPr="00D42685">
        <w:rPr>
          <w:rFonts w:ascii="Arial" w:hAnsi="Arial" w:cs="Arial"/>
          <w:b/>
          <w:sz w:val="20"/>
          <w:szCs w:val="20"/>
        </w:rPr>
        <w:t>l1) és l2)</w:t>
      </w:r>
      <w:r>
        <w:rPr>
          <w:rFonts w:ascii="Arial" w:hAnsi="Arial" w:cs="Arial"/>
          <w:sz w:val="20"/>
          <w:szCs w:val="20"/>
        </w:rPr>
        <w:t xml:space="preserve"> cellában a futamidő alatt felszámítandó, a termék használatához, valamint lezárásához kapcsolódó további költségek, díjak alapját, mértékét kell bemutatni. Az </w:t>
      </w:r>
      <w:r w:rsidRPr="00D42685">
        <w:rPr>
          <w:rFonts w:ascii="Arial" w:hAnsi="Arial" w:cs="Arial"/>
          <w:b/>
          <w:sz w:val="20"/>
          <w:szCs w:val="20"/>
        </w:rPr>
        <w:t>l1)</w:t>
      </w:r>
      <w:r>
        <w:rPr>
          <w:rFonts w:ascii="Arial" w:hAnsi="Arial" w:cs="Arial"/>
          <w:sz w:val="20"/>
          <w:szCs w:val="20"/>
        </w:rPr>
        <w:t xml:space="preserve"> további költségek között kell feltüntetni a harmadik fél szolgáltatásával összefüggésben – a hitelt nyújtótól függetlenül – felmerülő összes, a futamidő alatt felszámított költséget (pl. postaköltséget). Az </w:t>
      </w:r>
      <w:r w:rsidRPr="00D42685">
        <w:rPr>
          <w:rFonts w:ascii="Arial" w:hAnsi="Arial" w:cs="Arial"/>
          <w:b/>
          <w:sz w:val="20"/>
          <w:szCs w:val="20"/>
        </w:rPr>
        <w:t>l2)</w:t>
      </w:r>
      <w:r>
        <w:rPr>
          <w:rFonts w:ascii="Arial" w:hAnsi="Arial" w:cs="Arial"/>
          <w:sz w:val="20"/>
          <w:szCs w:val="20"/>
        </w:rPr>
        <w:t xml:space="preserve"> további díjak között kell szerepeltetni a futamidő alatt, a hitel lezárásáig, a pénzügyi intézménnyel kapcsolatosan felmerülő költségek felsorolását, alapját és mértékét.</w:t>
      </w:r>
    </w:p>
    <w:bookmarkEnd w:id="36"/>
    <w:p w14:paraId="0647859D"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006C1BA5">
        <w:rPr>
          <w:rFonts w:ascii="Arial" w:hAnsi="Arial" w:cs="Arial"/>
          <w:b/>
          <w:sz w:val="20"/>
          <w:szCs w:val="20"/>
        </w:rPr>
        <w:t>m</w:t>
      </w:r>
      <w:r w:rsidRPr="003D5D29">
        <w:rPr>
          <w:rFonts w:ascii="Arial" w:hAnsi="Arial" w:cs="Arial"/>
          <w:b/>
          <w:sz w:val="20"/>
          <w:szCs w:val="20"/>
        </w:rPr>
        <w:t>)</w:t>
      </w:r>
      <w:r w:rsidRPr="003D5D29">
        <w:rPr>
          <w:rFonts w:ascii="Arial" w:hAnsi="Arial" w:cs="Arial"/>
          <w:sz w:val="20"/>
          <w:szCs w:val="20"/>
        </w:rPr>
        <w:t xml:space="preserve"> cellában kell tételes bemutatással, felsorolással szerepeltetni összegszerűen vagy százalékos mértékben a fogyasztó által fizetendő, a kölcsön folyósításáig és azt követően, a futamidő alatt, illetve az ügylet lezárásához kapcsolódó minden olyan költséget, díjat, amelyet a </w:t>
      </w:r>
      <w:proofErr w:type="spellStart"/>
      <w:r w:rsidRPr="003D5D29">
        <w:rPr>
          <w:rFonts w:ascii="Arial" w:hAnsi="Arial" w:cs="Arial"/>
          <w:sz w:val="20"/>
          <w:szCs w:val="20"/>
        </w:rPr>
        <w:t>Thmr</w:t>
      </w:r>
      <w:proofErr w:type="spellEnd"/>
      <w:r w:rsidRPr="003D5D29">
        <w:rPr>
          <w:rFonts w:ascii="Arial" w:hAnsi="Arial" w:cs="Arial"/>
          <w:sz w:val="20"/>
          <w:szCs w:val="20"/>
        </w:rPr>
        <w:t xml:space="preserve">. előírásai szerint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nem kell figyelembe venni. </w:t>
      </w:r>
    </w:p>
    <w:p w14:paraId="00DD879E"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6C1BA5">
        <w:rPr>
          <w:rFonts w:ascii="Arial" w:hAnsi="Arial" w:cs="Arial"/>
          <w:b/>
          <w:sz w:val="20"/>
          <w:szCs w:val="20"/>
        </w:rPr>
        <w:t>n</w:t>
      </w:r>
      <w:r w:rsidRPr="003D5D29">
        <w:rPr>
          <w:rFonts w:ascii="Arial" w:hAnsi="Arial" w:cs="Arial"/>
          <w:b/>
          <w:sz w:val="20"/>
          <w:szCs w:val="20"/>
        </w:rPr>
        <w:t>)</w:t>
      </w:r>
      <w:r w:rsidRPr="003D5D29">
        <w:rPr>
          <w:rFonts w:ascii="Arial" w:hAnsi="Arial" w:cs="Arial"/>
          <w:sz w:val="20"/>
          <w:szCs w:val="20"/>
        </w:rPr>
        <w:t xml:space="preserve"> cellában kell feltüntetni a folyósítás és törlesztés jellemzőit, mint pl. a devizában folyósítás vagy törlesztés lehetőségét, a törlesztés módját, illetve, hogy az ügyfél által választható-e a törlesztés napja.</w:t>
      </w:r>
    </w:p>
    <w:p w14:paraId="4DA878F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6C1BA5">
        <w:rPr>
          <w:rFonts w:ascii="Arial" w:hAnsi="Arial" w:cs="Arial"/>
          <w:b/>
          <w:sz w:val="20"/>
          <w:szCs w:val="20"/>
        </w:rPr>
        <w:t>o</w:t>
      </w:r>
      <w:proofErr w:type="gramStart"/>
      <w:r w:rsidRPr="003D5D29">
        <w:rPr>
          <w:rFonts w:ascii="Arial" w:hAnsi="Arial" w:cs="Arial"/>
          <w:b/>
          <w:sz w:val="20"/>
          <w:szCs w:val="20"/>
        </w:rPr>
        <w:t>1)-</w:t>
      </w:r>
      <w:proofErr w:type="gramEnd"/>
      <w:r w:rsidR="006C1BA5">
        <w:rPr>
          <w:rFonts w:ascii="Arial" w:hAnsi="Arial" w:cs="Arial"/>
          <w:b/>
          <w:sz w:val="20"/>
          <w:szCs w:val="20"/>
        </w:rPr>
        <w:t>o</w:t>
      </w:r>
      <w:r w:rsidRPr="003D5D29">
        <w:rPr>
          <w:rFonts w:ascii="Arial" w:hAnsi="Arial" w:cs="Arial"/>
          <w:b/>
          <w:sz w:val="20"/>
          <w:szCs w:val="20"/>
        </w:rPr>
        <w:t>3)</w:t>
      </w:r>
      <w:r w:rsidRPr="003D5D29">
        <w:rPr>
          <w:rFonts w:ascii="Arial" w:hAnsi="Arial" w:cs="Arial"/>
          <w:sz w:val="20"/>
          <w:szCs w:val="20"/>
        </w:rPr>
        <w:t xml:space="preserve"> cellában a szerződésmódosítással kapcsolatos díjakat kell feltüntetni összegszerűen vagy százalékos mértékben. Az </w:t>
      </w:r>
      <w:r w:rsidR="006C1BA5">
        <w:rPr>
          <w:rFonts w:ascii="Arial" w:hAnsi="Arial" w:cs="Arial"/>
          <w:b/>
          <w:sz w:val="20"/>
          <w:szCs w:val="20"/>
        </w:rPr>
        <w:t>o</w:t>
      </w:r>
      <w:r w:rsidRPr="003D5D29">
        <w:rPr>
          <w:rFonts w:ascii="Arial" w:hAnsi="Arial" w:cs="Arial"/>
          <w:b/>
          <w:sz w:val="20"/>
          <w:szCs w:val="20"/>
        </w:rPr>
        <w:t>1)</w:t>
      </w:r>
      <w:r w:rsidRPr="003D5D29">
        <w:rPr>
          <w:rFonts w:ascii="Arial" w:hAnsi="Arial" w:cs="Arial"/>
          <w:sz w:val="20"/>
          <w:szCs w:val="20"/>
        </w:rPr>
        <w:t xml:space="preserve"> cellában ki kell emelni a teljes előtörlesztéssel (végtörlesztéssel) összefüggően fizetendő díj(</w:t>
      </w:r>
      <w:proofErr w:type="spellStart"/>
      <w:r w:rsidRPr="003D5D29">
        <w:rPr>
          <w:rFonts w:ascii="Arial" w:hAnsi="Arial" w:cs="Arial"/>
          <w:sz w:val="20"/>
          <w:szCs w:val="20"/>
        </w:rPr>
        <w:t>ak</w:t>
      </w:r>
      <w:proofErr w:type="spellEnd"/>
      <w:r w:rsidRPr="003D5D29">
        <w:rPr>
          <w:rFonts w:ascii="Arial" w:hAnsi="Arial" w:cs="Arial"/>
          <w:sz w:val="20"/>
          <w:szCs w:val="20"/>
        </w:rPr>
        <w:t xml:space="preserve">) mértékét, illetve összegét. Az egyéb, pénzügyi teljesítéssel összefüggő díj mértékét, illetve összegét az </w:t>
      </w:r>
      <w:r w:rsidR="006C1BA5">
        <w:rPr>
          <w:rFonts w:ascii="Arial" w:hAnsi="Arial" w:cs="Arial"/>
          <w:b/>
          <w:sz w:val="20"/>
          <w:szCs w:val="20"/>
        </w:rPr>
        <w:t>o</w:t>
      </w:r>
      <w:r w:rsidRPr="003D5D29">
        <w:rPr>
          <w:rFonts w:ascii="Arial" w:hAnsi="Arial" w:cs="Arial"/>
          <w:b/>
          <w:sz w:val="20"/>
          <w:szCs w:val="20"/>
        </w:rPr>
        <w:t>2)</w:t>
      </w:r>
      <w:r w:rsidRPr="003D5D29">
        <w:rPr>
          <w:rFonts w:ascii="Arial" w:hAnsi="Arial" w:cs="Arial"/>
          <w:sz w:val="20"/>
          <w:szCs w:val="20"/>
        </w:rPr>
        <w:t xml:space="preserve"> cellában kell megadni pl. előtörlesztés. A nem pénzügyi teljesítéssel összefüggő szerződésmódosítás mértékét, illetve összegét az </w:t>
      </w:r>
      <w:r w:rsidR="006C1BA5">
        <w:rPr>
          <w:rFonts w:ascii="Arial" w:hAnsi="Arial" w:cs="Arial"/>
          <w:b/>
          <w:sz w:val="20"/>
          <w:szCs w:val="20"/>
        </w:rPr>
        <w:t>o</w:t>
      </w:r>
      <w:r w:rsidRPr="003D5D29">
        <w:rPr>
          <w:rFonts w:ascii="Arial" w:hAnsi="Arial" w:cs="Arial"/>
          <w:b/>
          <w:sz w:val="20"/>
          <w:szCs w:val="20"/>
        </w:rPr>
        <w:t>3)</w:t>
      </w:r>
      <w:r w:rsidRPr="003D5D29">
        <w:rPr>
          <w:rFonts w:ascii="Arial" w:hAnsi="Arial" w:cs="Arial"/>
          <w:sz w:val="20"/>
          <w:szCs w:val="20"/>
        </w:rPr>
        <w:t xml:space="preserve"> cellában kell feltüntetni (pl. fizetési átütemezés, fedezetmódosítás, átvállalás).</w:t>
      </w:r>
    </w:p>
    <w:p w14:paraId="53364B6A"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6C1BA5">
        <w:rPr>
          <w:rFonts w:ascii="Arial" w:hAnsi="Arial" w:cs="Arial"/>
          <w:b/>
          <w:sz w:val="20"/>
          <w:szCs w:val="20"/>
        </w:rPr>
        <w:t>p</w:t>
      </w:r>
      <w:r w:rsidRPr="003D5D29">
        <w:rPr>
          <w:rFonts w:ascii="Arial" w:hAnsi="Arial" w:cs="Arial"/>
          <w:b/>
          <w:sz w:val="20"/>
          <w:szCs w:val="20"/>
        </w:rPr>
        <w:t xml:space="preserve">1) és </w:t>
      </w:r>
      <w:r w:rsidR="006C1BA5">
        <w:rPr>
          <w:rFonts w:ascii="Arial" w:hAnsi="Arial" w:cs="Arial"/>
          <w:b/>
          <w:sz w:val="20"/>
          <w:szCs w:val="20"/>
        </w:rPr>
        <w:t>p</w:t>
      </w:r>
      <w:r w:rsidRPr="003D5D29">
        <w:rPr>
          <w:rFonts w:ascii="Arial" w:hAnsi="Arial" w:cs="Arial"/>
          <w:b/>
          <w:sz w:val="20"/>
          <w:szCs w:val="20"/>
        </w:rPr>
        <w:t>2)</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 </w:t>
      </w:r>
      <w:r w:rsidR="006C1BA5" w:rsidRPr="00AC3ADC">
        <w:rPr>
          <w:rFonts w:ascii="Arial" w:hAnsi="Arial" w:cs="Arial"/>
          <w:b/>
          <w:sz w:val="20"/>
          <w:szCs w:val="20"/>
        </w:rPr>
        <w:t>p</w:t>
      </w:r>
      <w:r w:rsidRPr="00AC3ADC">
        <w:rPr>
          <w:rFonts w:ascii="Arial" w:hAnsi="Arial" w:cs="Arial"/>
          <w:b/>
          <w:sz w:val="20"/>
          <w:szCs w:val="20"/>
        </w:rPr>
        <w:t>1)</w:t>
      </w:r>
      <w:r w:rsidRPr="003D5D29">
        <w:rPr>
          <w:rFonts w:ascii="Arial" w:hAnsi="Arial" w:cs="Arial"/>
          <w:b/>
          <w:sz w:val="20"/>
          <w:szCs w:val="20"/>
        </w:rPr>
        <w:t xml:space="preserve"> </w:t>
      </w:r>
      <w:r w:rsidRPr="003D5D29">
        <w:rPr>
          <w:rFonts w:ascii="Arial" w:hAnsi="Arial" w:cs="Arial"/>
          <w:sz w:val="20"/>
          <w:szCs w:val="20"/>
        </w:rPr>
        <w:t>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 xml:space="preserve">x%), a </w:t>
      </w:r>
      <w:r w:rsidR="006C1BA5">
        <w:rPr>
          <w:rFonts w:ascii="Arial" w:hAnsi="Arial" w:cs="Arial"/>
          <w:b/>
          <w:sz w:val="20"/>
          <w:szCs w:val="20"/>
        </w:rPr>
        <w:t>p</w:t>
      </w:r>
      <w:r w:rsidRPr="003D5D29">
        <w:rPr>
          <w:rFonts w:ascii="Arial" w:hAnsi="Arial" w:cs="Arial"/>
          <w:b/>
          <w:sz w:val="20"/>
          <w:szCs w:val="20"/>
        </w:rPr>
        <w:t xml:space="preserve">2) </w:t>
      </w:r>
      <w:r w:rsidRPr="003D5D29">
        <w:rPr>
          <w:rFonts w:ascii="Arial" w:hAnsi="Arial" w:cs="Arial"/>
          <w:sz w:val="20"/>
          <w:szCs w:val="20"/>
        </w:rPr>
        <w:t>cella pedig az egyéb késedelmes teljesítéskor felszámított díjtételek megnevezését és összegét (pl. felszólítási díj, kiszállás díja, kintlévőség-kezelési eljárás költsége).</w:t>
      </w:r>
    </w:p>
    <w:p w14:paraId="64F80E1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6C1BA5">
        <w:rPr>
          <w:rFonts w:ascii="Arial" w:hAnsi="Arial" w:cs="Arial"/>
          <w:b/>
          <w:sz w:val="20"/>
          <w:szCs w:val="20"/>
        </w:rPr>
        <w:t>q</w:t>
      </w:r>
      <w:r w:rsidRPr="003D5D29">
        <w:rPr>
          <w:rFonts w:ascii="Arial" w:hAnsi="Arial" w:cs="Arial"/>
          <w:b/>
          <w:sz w:val="20"/>
          <w:szCs w:val="20"/>
        </w:rPr>
        <w:t>)</w:t>
      </w:r>
      <w:r w:rsidRPr="003D5D29">
        <w:rPr>
          <w:rFonts w:ascii="Arial" w:hAnsi="Arial" w:cs="Arial"/>
          <w:sz w:val="20"/>
          <w:szCs w:val="20"/>
        </w:rPr>
        <w:t xml:space="preserve"> cellában kell azokat a speciális paramétereket, jellemzőket szerepeltetni, amelyek az előző cellákban nem kerültek bemutatásra, felsorolásra. Ide sorolható pl. a további biztosítékok kérése, jármű életkorára vonatkozó előírások szerződéskötéskor, szerződés lejáratakor, biztosítással kapcsolatos előírások.</w:t>
      </w:r>
    </w:p>
    <w:p w14:paraId="1B40F6AD"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006C1BA5">
        <w:rPr>
          <w:rFonts w:ascii="Arial" w:hAnsi="Arial" w:cs="Arial"/>
          <w:b/>
          <w:sz w:val="20"/>
          <w:szCs w:val="20"/>
        </w:rPr>
        <w:t>r</w:t>
      </w:r>
      <w:proofErr w:type="gramStart"/>
      <w:r w:rsidRPr="003D5D29">
        <w:rPr>
          <w:rFonts w:ascii="Arial" w:hAnsi="Arial" w:cs="Arial"/>
          <w:b/>
          <w:sz w:val="20"/>
          <w:szCs w:val="20"/>
        </w:rPr>
        <w:t>1)-</w:t>
      </w:r>
      <w:proofErr w:type="gramEnd"/>
      <w:r w:rsidR="006C1BA5">
        <w:rPr>
          <w:rFonts w:ascii="Arial" w:hAnsi="Arial" w:cs="Arial"/>
          <w:b/>
          <w:sz w:val="20"/>
          <w:szCs w:val="20"/>
        </w:rPr>
        <w:t>r</w:t>
      </w:r>
      <w:r w:rsidRPr="003D5D29">
        <w:rPr>
          <w:rFonts w:ascii="Arial" w:hAnsi="Arial" w:cs="Arial"/>
          <w:b/>
          <w:sz w:val="20"/>
          <w:szCs w:val="20"/>
        </w:rPr>
        <w:t>5)</w:t>
      </w:r>
      <w:r w:rsidRPr="003D5D29">
        <w:rPr>
          <w:rFonts w:ascii="Arial" w:hAnsi="Arial" w:cs="Arial"/>
          <w:sz w:val="20"/>
          <w:szCs w:val="20"/>
        </w:rPr>
        <w:t xml:space="preserve"> cellában kell bemutatni az akció jellegére és időtartamára vonatkozó adatokat. </w:t>
      </w:r>
    </w:p>
    <w:p w14:paraId="2644036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006C1BA5">
        <w:rPr>
          <w:rFonts w:ascii="Arial" w:hAnsi="Arial" w:cs="Arial"/>
          <w:b/>
          <w:sz w:val="20"/>
          <w:szCs w:val="20"/>
        </w:rPr>
        <w:t>r</w:t>
      </w:r>
      <w:r w:rsidRPr="003D5D29">
        <w:rPr>
          <w:rFonts w:ascii="Arial" w:hAnsi="Arial" w:cs="Arial"/>
          <w:b/>
          <w:sz w:val="20"/>
          <w:szCs w:val="20"/>
        </w:rPr>
        <w:t>1)</w:t>
      </w:r>
      <w:r w:rsidRPr="003D5D29">
        <w:rPr>
          <w:rFonts w:ascii="Arial" w:hAnsi="Arial" w:cs="Arial"/>
          <w:sz w:val="20"/>
          <w:szCs w:val="20"/>
        </w:rPr>
        <w:t xml:space="preserve"> cellában kell – „igen” vagy „nem” válasszal – jelölni, hogy a termék akciós-e. Amennyiben akciós a termék („igen”), akkor az akció jellegére, feltételeire, érvényességére vonatkozó mezők kitöltése is kötelező. </w:t>
      </w:r>
    </w:p>
    <w:p w14:paraId="1A43FF08"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006C1BA5">
        <w:rPr>
          <w:rFonts w:ascii="Arial" w:hAnsi="Arial" w:cs="Arial"/>
          <w:b/>
          <w:sz w:val="20"/>
          <w:szCs w:val="20"/>
        </w:rPr>
        <w:t>r</w:t>
      </w:r>
      <w:r w:rsidRPr="003D5D29">
        <w:rPr>
          <w:rFonts w:ascii="Arial" w:hAnsi="Arial" w:cs="Arial"/>
          <w:b/>
          <w:sz w:val="20"/>
          <w:szCs w:val="20"/>
        </w:rPr>
        <w:t>2)</w:t>
      </w:r>
      <w:r w:rsidRPr="003D5D29">
        <w:rPr>
          <w:rFonts w:ascii="Arial" w:hAnsi="Arial" w:cs="Arial"/>
          <w:sz w:val="20"/>
          <w:szCs w:val="20"/>
        </w:rPr>
        <w:t xml:space="preserve"> cellában a kedvezmények leírását kell szerepeltetni, jelezve azt is, ha a feltüntetett akciós lehetőségek egyidejű igénybevétele valamely szempontból korlátozott.</w:t>
      </w:r>
    </w:p>
    <w:p w14:paraId="3D9BA39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006C1BA5">
        <w:rPr>
          <w:rFonts w:ascii="Arial" w:hAnsi="Arial" w:cs="Arial"/>
          <w:b/>
          <w:sz w:val="20"/>
          <w:szCs w:val="20"/>
        </w:rPr>
        <w:t>r</w:t>
      </w:r>
      <w:r w:rsidRPr="003D5D29">
        <w:rPr>
          <w:rFonts w:ascii="Arial" w:hAnsi="Arial" w:cs="Arial"/>
          <w:b/>
          <w:sz w:val="20"/>
          <w:szCs w:val="20"/>
        </w:rPr>
        <w:t>3)</w:t>
      </w:r>
      <w:r w:rsidRPr="003D5D29">
        <w:rPr>
          <w:rFonts w:ascii="Arial" w:hAnsi="Arial" w:cs="Arial"/>
          <w:sz w:val="20"/>
          <w:szCs w:val="20"/>
        </w:rPr>
        <w:t xml:space="preserve"> cellában az akció igénybevételének esetleges feltételeit kell szerepeltetni.</w:t>
      </w:r>
    </w:p>
    <w:p w14:paraId="16E05903" w14:textId="77777777" w:rsidR="003D5D29" w:rsidRPr="00EE71EA"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006C1BA5">
        <w:rPr>
          <w:rFonts w:ascii="Arial" w:hAnsi="Arial" w:cs="Arial"/>
          <w:b/>
          <w:sz w:val="20"/>
          <w:szCs w:val="20"/>
        </w:rPr>
        <w:t>r</w:t>
      </w:r>
      <w:r w:rsidRPr="003D5D29">
        <w:rPr>
          <w:rFonts w:ascii="Arial" w:hAnsi="Arial" w:cs="Arial"/>
          <w:b/>
          <w:sz w:val="20"/>
          <w:szCs w:val="20"/>
        </w:rPr>
        <w:t xml:space="preserve">4) és </w:t>
      </w:r>
      <w:r w:rsidR="006C1BA5">
        <w:rPr>
          <w:rFonts w:ascii="Arial" w:hAnsi="Arial" w:cs="Arial"/>
          <w:b/>
          <w:sz w:val="20"/>
          <w:szCs w:val="20"/>
        </w:rPr>
        <w:t>r</w:t>
      </w:r>
      <w:r w:rsidRPr="003D5D29">
        <w:rPr>
          <w:rFonts w:ascii="Arial" w:hAnsi="Arial" w:cs="Arial"/>
          <w:b/>
          <w:sz w:val="20"/>
          <w:szCs w:val="20"/>
        </w:rPr>
        <w:t>5)</w:t>
      </w:r>
      <w:r w:rsidRPr="003D5D29">
        <w:rPr>
          <w:rFonts w:ascii="Arial" w:hAnsi="Arial" w:cs="Arial"/>
          <w:sz w:val="20"/>
          <w:szCs w:val="20"/>
        </w:rPr>
        <w:t xml:space="preserve"> cellában feltüntetendő az akció kezdete és záró napja. Amennyiben az akció visszavonásig </w:t>
      </w:r>
      <w:r w:rsidRPr="00EE71EA">
        <w:rPr>
          <w:rFonts w:ascii="Arial" w:hAnsi="Arial" w:cs="Arial"/>
          <w:sz w:val="20"/>
          <w:szCs w:val="20"/>
        </w:rPr>
        <w:t>érvényes, a</w:t>
      </w:r>
      <w:r w:rsidR="00F21653" w:rsidRPr="00EE71EA">
        <w:rPr>
          <w:rFonts w:ascii="Arial" w:hAnsi="Arial" w:cs="Arial"/>
          <w:sz w:val="20"/>
          <w:szCs w:val="20"/>
        </w:rPr>
        <w:t>z</w:t>
      </w:r>
      <w:r w:rsidRPr="00EE71EA">
        <w:rPr>
          <w:rFonts w:ascii="Arial" w:hAnsi="Arial" w:cs="Arial"/>
          <w:sz w:val="20"/>
          <w:szCs w:val="20"/>
        </w:rPr>
        <w:t xml:space="preserve"> </w:t>
      </w:r>
      <w:r w:rsidR="006C1BA5" w:rsidRPr="00EE71EA">
        <w:rPr>
          <w:rFonts w:ascii="Arial" w:hAnsi="Arial" w:cs="Arial"/>
          <w:b/>
          <w:sz w:val="20"/>
          <w:szCs w:val="20"/>
        </w:rPr>
        <w:t>r</w:t>
      </w:r>
      <w:r w:rsidRPr="00EE71EA">
        <w:rPr>
          <w:rFonts w:ascii="Arial" w:hAnsi="Arial" w:cs="Arial"/>
          <w:b/>
          <w:sz w:val="20"/>
          <w:szCs w:val="20"/>
        </w:rPr>
        <w:t>5)</w:t>
      </w:r>
      <w:r w:rsidRPr="00EE71EA">
        <w:rPr>
          <w:rFonts w:ascii="Arial" w:hAnsi="Arial" w:cs="Arial"/>
          <w:sz w:val="20"/>
          <w:szCs w:val="20"/>
        </w:rPr>
        <w:t xml:space="preserve"> cellában ezt </w:t>
      </w:r>
      <w:r w:rsidR="00F21653" w:rsidRPr="00EE71EA">
        <w:rPr>
          <w:rFonts w:ascii="Arial" w:hAnsi="Arial" w:cs="Arial"/>
          <w:sz w:val="20"/>
          <w:szCs w:val="20"/>
        </w:rPr>
        <w:t xml:space="preserve">a </w:t>
      </w:r>
      <w:r w:rsidRPr="00EE71EA">
        <w:rPr>
          <w:rFonts w:ascii="Arial" w:hAnsi="Arial" w:cs="Arial"/>
          <w:sz w:val="20"/>
          <w:szCs w:val="20"/>
        </w:rPr>
        <w:t>„visszavonásig”</w:t>
      </w:r>
      <w:r w:rsidR="00F21653" w:rsidRPr="00EE71EA">
        <w:rPr>
          <w:rFonts w:ascii="Arial" w:hAnsi="Arial" w:cs="Arial"/>
          <w:sz w:val="20"/>
          <w:szCs w:val="20"/>
        </w:rPr>
        <w:t xml:space="preserve"> jelölőnégyzet kitöltésével kell jelezni.</w:t>
      </w:r>
    </w:p>
    <w:p w14:paraId="37C38A8D" w14:textId="77777777" w:rsidR="003D5D29" w:rsidRPr="001363C4" w:rsidRDefault="003D5D29" w:rsidP="00BA764E">
      <w:pPr>
        <w:spacing w:line="240" w:lineRule="auto"/>
        <w:jc w:val="both"/>
        <w:rPr>
          <w:rFonts w:ascii="Arial" w:hAnsi="Arial" w:cs="Arial"/>
          <w:sz w:val="20"/>
          <w:szCs w:val="20"/>
        </w:rPr>
      </w:pPr>
      <w:r w:rsidRPr="00E576FE">
        <w:rPr>
          <w:rFonts w:ascii="Arial" w:hAnsi="Arial" w:cs="Arial"/>
          <w:sz w:val="20"/>
          <w:szCs w:val="20"/>
        </w:rPr>
        <w:t>A</w:t>
      </w:r>
      <w:r w:rsidR="006C1BA5" w:rsidRPr="00E576FE">
        <w:rPr>
          <w:rFonts w:ascii="Arial" w:hAnsi="Arial" w:cs="Arial"/>
          <w:sz w:val="20"/>
          <w:szCs w:val="20"/>
        </w:rPr>
        <w:t>z</w:t>
      </w:r>
      <w:r w:rsidRPr="00E576FE">
        <w:rPr>
          <w:rFonts w:ascii="Arial" w:hAnsi="Arial" w:cs="Arial"/>
          <w:sz w:val="20"/>
          <w:szCs w:val="20"/>
        </w:rPr>
        <w:t xml:space="preserve"> </w:t>
      </w:r>
      <w:r w:rsidR="006C1BA5" w:rsidRPr="00E576FE">
        <w:rPr>
          <w:rFonts w:ascii="Arial" w:hAnsi="Arial" w:cs="Arial"/>
          <w:b/>
          <w:sz w:val="20"/>
          <w:szCs w:val="20"/>
        </w:rPr>
        <w:t>s</w:t>
      </w:r>
      <w:r w:rsidRPr="00E576FE">
        <w:rPr>
          <w:rFonts w:ascii="Arial" w:hAnsi="Arial" w:cs="Arial"/>
          <w:b/>
          <w:sz w:val="20"/>
          <w:szCs w:val="20"/>
        </w:rPr>
        <w:t>)</w:t>
      </w:r>
      <w:r w:rsidRPr="001363C4">
        <w:rPr>
          <w:rFonts w:ascii="Arial" w:hAnsi="Arial" w:cs="Arial"/>
          <w:sz w:val="20"/>
          <w:szCs w:val="20"/>
        </w:rPr>
        <w:t xml:space="preserve"> cellában </w:t>
      </w:r>
      <w:r w:rsidR="00C56754">
        <w:rPr>
          <w:rFonts w:ascii="Arial" w:hAnsi="Arial" w:cs="Arial"/>
          <w:sz w:val="20"/>
          <w:szCs w:val="20"/>
        </w:rPr>
        <w:t>az adatszolgáltató</w:t>
      </w:r>
      <w:r w:rsidRPr="001363C4">
        <w:rPr>
          <w:rFonts w:ascii="Arial" w:hAnsi="Arial" w:cs="Arial"/>
          <w:sz w:val="20"/>
          <w:szCs w:val="20"/>
        </w:rPr>
        <w:t xml:space="preserve"> honlapján az adott termékhez kapcsolódó részletes leíráshoz vagy annak hiányában a termékre vonatkozó hirdetményhez vezető </w:t>
      </w:r>
      <w:proofErr w:type="spellStart"/>
      <w:r w:rsidRPr="001363C4">
        <w:rPr>
          <w:rFonts w:ascii="Arial" w:hAnsi="Arial" w:cs="Arial"/>
          <w:sz w:val="20"/>
          <w:szCs w:val="20"/>
        </w:rPr>
        <w:t>hiperhivatkozást</w:t>
      </w:r>
      <w:proofErr w:type="spellEnd"/>
      <w:r w:rsidRPr="001363C4">
        <w:rPr>
          <w:rFonts w:ascii="Arial" w:hAnsi="Arial" w:cs="Arial"/>
          <w:sz w:val="20"/>
          <w:szCs w:val="20"/>
        </w:rPr>
        <w:t xml:space="preserve"> kell megadni. (Pontosvesszővel elválasztva egyszerre több </w:t>
      </w:r>
      <w:proofErr w:type="spellStart"/>
      <w:r w:rsidRPr="001363C4">
        <w:rPr>
          <w:rFonts w:ascii="Arial" w:hAnsi="Arial" w:cs="Arial"/>
          <w:sz w:val="20"/>
          <w:szCs w:val="20"/>
        </w:rPr>
        <w:t>hiperhivatkozás</w:t>
      </w:r>
      <w:proofErr w:type="spellEnd"/>
      <w:r w:rsidRPr="001363C4">
        <w:rPr>
          <w:rFonts w:ascii="Arial" w:hAnsi="Arial" w:cs="Arial"/>
          <w:sz w:val="20"/>
          <w:szCs w:val="20"/>
        </w:rPr>
        <w:t xml:space="preserve"> is megadható.) </w:t>
      </w:r>
    </w:p>
    <w:p w14:paraId="63A7217B" w14:textId="77777777" w:rsidR="0027051F" w:rsidRPr="001363C4" w:rsidRDefault="0027051F" w:rsidP="0027051F">
      <w:pPr>
        <w:spacing w:after="120" w:line="240" w:lineRule="auto"/>
        <w:jc w:val="both"/>
        <w:rPr>
          <w:rFonts w:ascii="Arial" w:hAnsi="Arial" w:cs="Arial"/>
          <w:sz w:val="20"/>
          <w:szCs w:val="20"/>
        </w:rPr>
      </w:pPr>
      <w:r w:rsidRPr="001363C4">
        <w:rPr>
          <w:rFonts w:ascii="Arial" w:hAnsi="Arial" w:cs="Arial"/>
          <w:sz w:val="20"/>
          <w:szCs w:val="20"/>
        </w:rPr>
        <w:t xml:space="preserve">A </w:t>
      </w:r>
      <w:r w:rsidRPr="001363C4">
        <w:rPr>
          <w:rFonts w:ascii="Arial" w:hAnsi="Arial" w:cs="Arial"/>
          <w:b/>
          <w:sz w:val="20"/>
          <w:szCs w:val="20"/>
        </w:rPr>
        <w:t>t</w:t>
      </w:r>
      <w:r w:rsidR="00113370" w:rsidRPr="001363C4">
        <w:rPr>
          <w:rFonts w:ascii="Arial" w:hAnsi="Arial" w:cs="Arial"/>
          <w:b/>
          <w:sz w:val="20"/>
          <w:szCs w:val="20"/>
        </w:rPr>
        <w:t>1</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kezdetét </w:t>
      </w:r>
      <w:proofErr w:type="spellStart"/>
      <w:r w:rsidRPr="001363C4">
        <w:rPr>
          <w:rFonts w:ascii="Arial" w:hAnsi="Arial" w:cs="Arial"/>
          <w:sz w:val="20"/>
          <w:szCs w:val="20"/>
        </w:rPr>
        <w:t>éééé.</w:t>
      </w:r>
      <w:proofErr w:type="gramStart"/>
      <w:r w:rsidRPr="001363C4">
        <w:rPr>
          <w:rFonts w:ascii="Arial" w:hAnsi="Arial" w:cs="Arial"/>
          <w:sz w:val="20"/>
          <w:szCs w:val="20"/>
        </w:rPr>
        <w:t>hh.nn</w:t>
      </w:r>
      <w:proofErr w:type="spellEnd"/>
      <w:proofErr w:type="gramEnd"/>
      <w:r w:rsidRPr="001363C4">
        <w:rPr>
          <w:rFonts w:ascii="Arial" w:hAnsi="Arial" w:cs="Arial"/>
          <w:sz w:val="20"/>
          <w:szCs w:val="20"/>
        </w:rPr>
        <w:t xml:space="preserve"> formátumban.</w:t>
      </w:r>
    </w:p>
    <w:p w14:paraId="1DBC58DB" w14:textId="77777777" w:rsidR="0027051F" w:rsidRPr="001363C4" w:rsidRDefault="0027051F" w:rsidP="0027051F">
      <w:pPr>
        <w:spacing w:after="120" w:line="240" w:lineRule="auto"/>
        <w:jc w:val="both"/>
        <w:rPr>
          <w:rFonts w:ascii="Arial" w:hAnsi="Arial" w:cs="Arial"/>
          <w:sz w:val="20"/>
          <w:szCs w:val="20"/>
        </w:rPr>
      </w:pPr>
      <w:r w:rsidRPr="001363C4">
        <w:rPr>
          <w:rFonts w:ascii="Arial" w:hAnsi="Arial" w:cs="Arial"/>
          <w:sz w:val="20"/>
          <w:szCs w:val="20"/>
        </w:rPr>
        <w:t xml:space="preserve">A </w:t>
      </w:r>
      <w:r w:rsidR="00113370" w:rsidRPr="001363C4">
        <w:rPr>
          <w:rFonts w:ascii="Arial" w:hAnsi="Arial" w:cs="Arial"/>
          <w:b/>
          <w:sz w:val="20"/>
          <w:szCs w:val="20"/>
        </w:rPr>
        <w:t>t2</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végét </w:t>
      </w:r>
      <w:proofErr w:type="spellStart"/>
      <w:r w:rsidRPr="001363C4">
        <w:rPr>
          <w:rFonts w:ascii="Arial" w:hAnsi="Arial" w:cs="Arial"/>
          <w:sz w:val="20"/>
          <w:szCs w:val="20"/>
        </w:rPr>
        <w:t>éééé.</w:t>
      </w:r>
      <w:proofErr w:type="gramStart"/>
      <w:r w:rsidRPr="001363C4">
        <w:rPr>
          <w:rFonts w:ascii="Arial" w:hAnsi="Arial" w:cs="Arial"/>
          <w:sz w:val="20"/>
          <w:szCs w:val="20"/>
        </w:rPr>
        <w:t>hh.nn</w:t>
      </w:r>
      <w:proofErr w:type="spellEnd"/>
      <w:proofErr w:type="gramEnd"/>
      <w:r w:rsidRPr="001363C4">
        <w:rPr>
          <w:rFonts w:ascii="Arial" w:hAnsi="Arial" w:cs="Arial"/>
          <w:sz w:val="20"/>
          <w:szCs w:val="20"/>
        </w:rPr>
        <w:t xml:space="preserve"> formátumban, amennyiben ez előre ismert. </w:t>
      </w:r>
    </w:p>
    <w:p w14:paraId="5DA995FC" w14:textId="77777777" w:rsidR="003D5D29" w:rsidRPr="003D5D29" w:rsidRDefault="0027051F" w:rsidP="0027051F">
      <w:pPr>
        <w:spacing w:line="240" w:lineRule="auto"/>
        <w:jc w:val="both"/>
        <w:rPr>
          <w:rFonts w:ascii="Arial" w:hAnsi="Arial" w:cs="Arial"/>
          <w:sz w:val="20"/>
          <w:szCs w:val="20"/>
        </w:rPr>
      </w:pPr>
      <w:r w:rsidRPr="001363C4">
        <w:rPr>
          <w:rFonts w:ascii="Arial" w:hAnsi="Arial" w:cs="Arial"/>
          <w:sz w:val="20"/>
          <w:szCs w:val="20"/>
        </w:rPr>
        <w:t>A</w:t>
      </w:r>
      <w:r w:rsidR="00113370" w:rsidRPr="001363C4">
        <w:rPr>
          <w:rFonts w:ascii="Arial" w:hAnsi="Arial" w:cs="Arial"/>
          <w:sz w:val="20"/>
          <w:szCs w:val="20"/>
        </w:rPr>
        <w:t>z</w:t>
      </w:r>
      <w:r w:rsidRPr="001363C4">
        <w:rPr>
          <w:rFonts w:ascii="Arial" w:hAnsi="Arial" w:cs="Arial"/>
          <w:sz w:val="20"/>
          <w:szCs w:val="20"/>
        </w:rPr>
        <w:t xml:space="preserve"> </w:t>
      </w:r>
      <w:r w:rsidR="00113370" w:rsidRPr="001363C4">
        <w:rPr>
          <w:rFonts w:ascii="Arial" w:hAnsi="Arial" w:cs="Arial"/>
          <w:b/>
          <w:sz w:val="20"/>
          <w:szCs w:val="20"/>
        </w:rPr>
        <w:t>u</w:t>
      </w:r>
      <w:r w:rsidRPr="001363C4">
        <w:rPr>
          <w:rFonts w:ascii="Arial" w:hAnsi="Arial" w:cs="Arial"/>
          <w:b/>
          <w:sz w:val="20"/>
          <w:szCs w:val="20"/>
        </w:rPr>
        <w:t>)</w:t>
      </w:r>
      <w:r w:rsidRPr="001363C4">
        <w:rPr>
          <w:rFonts w:ascii="Arial" w:hAnsi="Arial" w:cs="Arial"/>
          <w:sz w:val="20"/>
          <w:szCs w:val="20"/>
        </w:rPr>
        <w:t xml:space="preserve"> cellában kell megadni a már élő termékek termékkondíciói módosításának vagy javításának okát</w:t>
      </w:r>
      <w:r w:rsidR="00BC016C" w:rsidRPr="001363C4">
        <w:rPr>
          <w:rFonts w:ascii="Arial" w:hAnsi="Arial" w:cs="Arial"/>
          <w:sz w:val="20"/>
          <w:szCs w:val="20"/>
        </w:rPr>
        <w:t xml:space="preserve">, </w:t>
      </w:r>
      <w:r w:rsidR="00BC016C" w:rsidRPr="00EE71EA">
        <w:rPr>
          <w:rFonts w:ascii="Arial" w:hAnsi="Arial" w:cs="Arial"/>
          <w:sz w:val="20"/>
          <w:szCs w:val="20"/>
        </w:rPr>
        <w:t xml:space="preserve">illetve a módosítás </w:t>
      </w:r>
      <w:r w:rsidR="009464BC" w:rsidRPr="00EE71EA">
        <w:rPr>
          <w:rFonts w:ascii="Arial" w:hAnsi="Arial" w:cs="Arial"/>
          <w:sz w:val="20"/>
          <w:szCs w:val="20"/>
        </w:rPr>
        <w:t xml:space="preserve">vagy javítás </w:t>
      </w:r>
      <w:r w:rsidR="00BC016C" w:rsidRPr="00EE71EA">
        <w:rPr>
          <w:rFonts w:ascii="Arial" w:hAnsi="Arial" w:cs="Arial"/>
          <w:sz w:val="20"/>
          <w:szCs w:val="20"/>
        </w:rPr>
        <w:t>publikálásának idejét</w:t>
      </w:r>
      <w:r w:rsidR="006F48EB">
        <w:rPr>
          <w:rFonts w:ascii="Arial" w:hAnsi="Arial" w:cs="Arial"/>
          <w:sz w:val="20"/>
          <w:szCs w:val="20"/>
        </w:rPr>
        <w:t>,</w:t>
      </w:r>
      <w:r w:rsidR="00BC016C" w:rsidRPr="00EE71EA">
        <w:rPr>
          <w:rFonts w:ascii="Arial" w:hAnsi="Arial" w:cs="Arial"/>
          <w:sz w:val="20"/>
          <w:szCs w:val="20"/>
        </w:rPr>
        <w:t xml:space="preserve"> </w:t>
      </w:r>
      <w:proofErr w:type="spellStart"/>
      <w:r w:rsidR="00BC016C" w:rsidRPr="00EE71EA">
        <w:rPr>
          <w:rFonts w:ascii="Arial" w:hAnsi="Arial" w:cs="Arial"/>
          <w:sz w:val="20"/>
          <w:szCs w:val="20"/>
        </w:rPr>
        <w:t>éééé.</w:t>
      </w:r>
      <w:proofErr w:type="gramStart"/>
      <w:r w:rsidR="00BC016C" w:rsidRPr="00EE71EA">
        <w:rPr>
          <w:rFonts w:ascii="Arial" w:hAnsi="Arial" w:cs="Arial"/>
          <w:sz w:val="20"/>
          <w:szCs w:val="20"/>
        </w:rPr>
        <w:t>hh.nn</w:t>
      </w:r>
      <w:proofErr w:type="spellEnd"/>
      <w:proofErr w:type="gramEnd"/>
      <w:r w:rsidR="00BC016C" w:rsidRPr="00EE71EA">
        <w:rPr>
          <w:rFonts w:ascii="Arial" w:hAnsi="Arial" w:cs="Arial"/>
          <w:sz w:val="20"/>
          <w:szCs w:val="20"/>
        </w:rPr>
        <w:t xml:space="preserve">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r w:rsidR="003365DA">
        <w:rPr>
          <w:rFonts w:ascii="Arial" w:hAnsi="Arial" w:cs="Arial"/>
          <w:sz w:val="20"/>
          <w:szCs w:val="20"/>
        </w:rPr>
        <w:t xml:space="preserve"> </w:t>
      </w:r>
    </w:p>
    <w:p w14:paraId="4DEBC8E0" w14:textId="77777777" w:rsidR="003D5D29" w:rsidRPr="003D5D29" w:rsidRDefault="003D5D29" w:rsidP="003D5D29">
      <w:pPr>
        <w:spacing w:line="240" w:lineRule="auto"/>
        <w:rPr>
          <w:rFonts w:ascii="Arial" w:hAnsi="Arial" w:cs="Arial"/>
          <w:sz w:val="20"/>
          <w:szCs w:val="20"/>
        </w:rPr>
      </w:pPr>
    </w:p>
    <w:p w14:paraId="69861B87" w14:textId="77777777" w:rsidR="003D5D29" w:rsidRPr="003D5D29" w:rsidRDefault="00250048" w:rsidP="00C86748">
      <w:pPr>
        <w:pStyle w:val="Cmsor3"/>
        <w:numPr>
          <w:ilvl w:val="1"/>
          <w:numId w:val="15"/>
        </w:numPr>
        <w:rPr>
          <w:rFonts w:ascii="Arial" w:hAnsi="Arial" w:cs="Arial"/>
          <w:b w:val="0"/>
          <w:bCs w:val="0"/>
          <w:iCs/>
          <w:color w:val="000000"/>
          <w:sz w:val="20"/>
          <w:szCs w:val="20"/>
        </w:rPr>
      </w:pPr>
      <w:bookmarkStart w:id="37" w:name="_Toc302733944"/>
      <w:bookmarkStart w:id="38" w:name="_Toc306870624"/>
      <w:r>
        <w:rPr>
          <w:rFonts w:ascii="Arial" w:hAnsi="Arial" w:cs="Arial"/>
          <w:bCs w:val="0"/>
          <w:iCs/>
          <w:color w:val="000000"/>
          <w:sz w:val="20"/>
          <w:szCs w:val="20"/>
          <w:lang w:val="hu-HU"/>
        </w:rPr>
        <w:lastRenderedPageBreak/>
        <w:t xml:space="preserve"> </w:t>
      </w:r>
      <w:r w:rsidR="003D5D29" w:rsidRPr="003D5D29">
        <w:rPr>
          <w:rFonts w:ascii="Arial" w:hAnsi="Arial" w:cs="Arial"/>
          <w:bCs w:val="0"/>
          <w:iCs/>
          <w:color w:val="000000"/>
          <w:sz w:val="20"/>
          <w:szCs w:val="20"/>
        </w:rPr>
        <w:t>9HH, 25DH – Termékismertető – Hitel- és pénzügyi lízingtermékek – Hitelkártyák</w:t>
      </w:r>
      <w:bookmarkEnd w:id="37"/>
      <w:bookmarkEnd w:id="38"/>
    </w:p>
    <w:p w14:paraId="58DB084C" w14:textId="77777777" w:rsidR="003D5D29" w:rsidRPr="003D5D29" w:rsidRDefault="003D5D29" w:rsidP="003D5D29">
      <w:pPr>
        <w:spacing w:line="240" w:lineRule="auto"/>
        <w:rPr>
          <w:rFonts w:ascii="Arial" w:hAnsi="Arial" w:cs="Arial"/>
          <w:sz w:val="20"/>
          <w:szCs w:val="20"/>
        </w:rPr>
      </w:pPr>
    </w:p>
    <w:p w14:paraId="65DA27EB"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sz w:val="20"/>
          <w:szCs w:val="20"/>
        </w:rPr>
        <w:t>hitelkártya terméknek</w:t>
      </w:r>
      <w:r w:rsidRPr="003D5D29">
        <w:rPr>
          <w:rFonts w:ascii="Arial" w:hAnsi="Arial" w:cs="Arial"/>
          <w:sz w:val="20"/>
          <w:szCs w:val="20"/>
        </w:rPr>
        <w:t xml:space="preserve"> minősül a pénzügyi intézmény és a kártyabirtokos közötti szerződésben meghatározott mértékű hitelkerethez kapcsolódó termék, amely egyenlegét egy hitelszámlán tartják nyilván.</w:t>
      </w:r>
    </w:p>
    <w:p w14:paraId="7D3A5A2E"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jelentésben kell feltüntetni </w:t>
      </w:r>
      <w:r w:rsidR="00C56754">
        <w:rPr>
          <w:rFonts w:ascii="Arial" w:hAnsi="Arial" w:cs="Arial"/>
          <w:sz w:val="20"/>
          <w:szCs w:val="20"/>
        </w:rPr>
        <w:t>az adatszolgáltató</w:t>
      </w:r>
      <w:r w:rsidRPr="003D5D29">
        <w:rPr>
          <w:rFonts w:ascii="Arial" w:hAnsi="Arial" w:cs="Arial"/>
          <w:sz w:val="20"/>
          <w:szCs w:val="20"/>
        </w:rPr>
        <w:t xml:space="preserve"> által nyújtott saját hitelkártya-konstrukciók jellemző adatait. Amennyiben egy termékhez a kártya típusa, devizanem szempontok alapján alternatív lehetőség kapcsolódik, akkor azt külön termékként vagy termékvariációként kell feltüntetni.</w:t>
      </w:r>
    </w:p>
    <w:p w14:paraId="42A2818F" w14:textId="77777777" w:rsidR="00CC6370"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 konstrukciók megnevezésénél fontos, hogy a termék elnevezése mellett egyértelműen jelenjen meg a variációkat megkülönböztető jellemzőre való utalás is.</w:t>
      </w:r>
    </w:p>
    <w:p w14:paraId="6F5125AF" w14:textId="77777777" w:rsidR="003D5D29" w:rsidRPr="003D5D29" w:rsidRDefault="003D5D29" w:rsidP="00BA764E">
      <w:pPr>
        <w:spacing w:line="240" w:lineRule="auto"/>
        <w:jc w:val="both"/>
        <w:rPr>
          <w:rFonts w:ascii="Arial" w:hAnsi="Arial" w:cs="Arial"/>
          <w:b/>
          <w:sz w:val="20"/>
          <w:szCs w:val="20"/>
        </w:rPr>
      </w:pPr>
      <w:r w:rsidRPr="003D5D29">
        <w:rPr>
          <w:rFonts w:ascii="Arial" w:hAnsi="Arial" w:cs="Arial"/>
          <w:b/>
          <w:sz w:val="20"/>
          <w:szCs w:val="20"/>
        </w:rPr>
        <w:t>A jelentés kitöltése</w:t>
      </w:r>
    </w:p>
    <w:p w14:paraId="171FA981"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a)</w:t>
      </w:r>
      <w:r w:rsidRPr="003D5D29">
        <w:rPr>
          <w:rFonts w:ascii="Arial" w:hAnsi="Arial" w:cs="Arial"/>
          <w:sz w:val="20"/>
          <w:szCs w:val="20"/>
        </w:rPr>
        <w:t xml:space="preserve"> cellában – az MNB útmutatása alapján automatikusan generált – a termékhez kapcsolódó egyedi azonosító szerepel, amely </w:t>
      </w:r>
      <w:proofErr w:type="spellStart"/>
      <w:r w:rsidRPr="003D5D29">
        <w:rPr>
          <w:rFonts w:ascii="Arial" w:hAnsi="Arial" w:cs="Arial"/>
          <w:sz w:val="20"/>
          <w:szCs w:val="20"/>
        </w:rPr>
        <w:t>végigkíséri</w:t>
      </w:r>
      <w:proofErr w:type="spellEnd"/>
      <w:r w:rsidRPr="003D5D29">
        <w:rPr>
          <w:rFonts w:ascii="Arial" w:hAnsi="Arial" w:cs="Arial"/>
          <w:sz w:val="20"/>
          <w:szCs w:val="20"/>
        </w:rPr>
        <w:t xml:space="preserve"> a terméket forgalmazásának teljes idejében. Amennyiben a termék értékesítése szünetel, az értékesítés újrakezdésekor is az eredeti termékkóddal kell küldeni az adatszolgáltatásban. </w:t>
      </w:r>
    </w:p>
    <w:p w14:paraId="34B68850" w14:textId="361F32D3"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sz w:val="20"/>
          <w:szCs w:val="20"/>
        </w:rPr>
        <w:t xml:space="preserve"> cellában a </w:t>
      </w:r>
      <w:r w:rsidRPr="00436CB6">
        <w:rPr>
          <w:rFonts w:ascii="Arial" w:hAnsi="Arial" w:cs="Arial"/>
          <w:sz w:val="20"/>
          <w:szCs w:val="20"/>
        </w:rPr>
        <w:t>hitelkártya-konstrukció teljes megnevezés</w:t>
      </w:r>
      <w:r w:rsidRPr="00505CCC">
        <w:rPr>
          <w:rFonts w:ascii="Arial" w:hAnsi="Arial" w:cs="Arial"/>
          <w:sz w:val="20"/>
          <w:szCs w:val="20"/>
        </w:rPr>
        <w:t>ét</w:t>
      </w:r>
      <w:r w:rsidRPr="003D5D29">
        <w:rPr>
          <w:rFonts w:ascii="Arial" w:hAnsi="Arial" w:cs="Arial"/>
          <w:sz w:val="20"/>
          <w:szCs w:val="20"/>
        </w:rPr>
        <w:t xml:space="preserve"> kell szerepeltetni</w:t>
      </w:r>
      <w:r w:rsidR="003D255C">
        <w:rPr>
          <w:rFonts w:ascii="Arial" w:hAnsi="Arial" w:cs="Arial"/>
          <w:sz w:val="20"/>
          <w:szCs w:val="20"/>
        </w:rPr>
        <w:t xml:space="preserve">, összhangban az adatszolgáltató hirdetményében szereplő </w:t>
      </w:r>
      <w:proofErr w:type="spellStart"/>
      <w:r w:rsidR="003D255C">
        <w:rPr>
          <w:rFonts w:ascii="Arial" w:hAnsi="Arial" w:cs="Arial"/>
          <w:sz w:val="20"/>
          <w:szCs w:val="20"/>
        </w:rPr>
        <w:t>termékmegnevezésekkel</w:t>
      </w:r>
      <w:proofErr w:type="spellEnd"/>
      <w:r w:rsidRPr="003D5D29">
        <w:rPr>
          <w:rFonts w:ascii="Arial" w:hAnsi="Arial" w:cs="Arial"/>
          <w:sz w:val="20"/>
          <w:szCs w:val="20"/>
        </w:rPr>
        <w:t>. Amennyiben azonos konstrukció eltérő alternatíváiról van szó (és nincs külön „fantázianeve”), az eltérési szempontot</w:t>
      </w:r>
      <w:r w:rsidR="006C5AD1">
        <w:rPr>
          <w:rFonts w:ascii="Arial" w:hAnsi="Arial" w:cs="Arial"/>
          <w:sz w:val="20"/>
          <w:szCs w:val="20"/>
        </w:rPr>
        <w:t xml:space="preserve"> </w:t>
      </w:r>
      <w:del w:id="39" w:author="MNB" w:date="2024-08-23T13:22:00Z">
        <w:r w:rsidRPr="003D5D29">
          <w:rPr>
            <w:rFonts w:ascii="Arial" w:hAnsi="Arial" w:cs="Arial"/>
            <w:sz w:val="20"/>
            <w:szCs w:val="20"/>
          </w:rPr>
          <w:delText>javasolt</w:delText>
        </w:r>
      </w:del>
      <w:ins w:id="40" w:author="MNB" w:date="2024-08-23T13:22:00Z">
        <w:r w:rsidR="006C5AD1">
          <w:rPr>
            <w:rFonts w:ascii="Arial" w:hAnsi="Arial" w:cs="Arial"/>
            <w:sz w:val="20"/>
            <w:szCs w:val="20"/>
          </w:rPr>
          <w:t>szükséges</w:t>
        </w:r>
      </w:ins>
      <w:r w:rsidRPr="003D5D29">
        <w:rPr>
          <w:rFonts w:ascii="Arial" w:hAnsi="Arial" w:cs="Arial"/>
          <w:sz w:val="20"/>
          <w:szCs w:val="20"/>
        </w:rPr>
        <w:t xml:space="preserve"> feltüntetni a termék megnevezésében is.</w:t>
      </w:r>
    </w:p>
    <w:p w14:paraId="599845B8"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c)</w:t>
      </w:r>
      <w:r w:rsidRPr="003D5D29">
        <w:rPr>
          <w:rFonts w:ascii="Arial" w:hAnsi="Arial" w:cs="Arial"/>
          <w:sz w:val="20"/>
          <w:szCs w:val="20"/>
        </w:rPr>
        <w:t xml:space="preserve"> cellában kell megjelölni a hitel nyilvántartásának devizanemét (ISO-kódját). Amennyiben a hiteltermék igénybe vehető forintban és egyéb devizanemben is, akkor a változatokat külön termékként vagy </w:t>
      </w:r>
      <w:proofErr w:type="spellStart"/>
      <w:r w:rsidRPr="003D5D29">
        <w:rPr>
          <w:rFonts w:ascii="Arial" w:hAnsi="Arial" w:cs="Arial"/>
          <w:sz w:val="20"/>
          <w:szCs w:val="20"/>
        </w:rPr>
        <w:t>termékvariációnként</w:t>
      </w:r>
      <w:proofErr w:type="spellEnd"/>
      <w:r w:rsidRPr="003D5D29">
        <w:rPr>
          <w:rFonts w:ascii="Arial" w:hAnsi="Arial" w:cs="Arial"/>
          <w:sz w:val="20"/>
          <w:szCs w:val="20"/>
        </w:rPr>
        <w:t xml:space="preserve"> kell feltüntetni. </w:t>
      </w:r>
    </w:p>
    <w:p w14:paraId="41B789D2"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d)</w:t>
      </w:r>
      <w:r w:rsidRPr="003D5D29">
        <w:rPr>
          <w:rFonts w:ascii="Arial" w:hAnsi="Arial" w:cs="Arial"/>
          <w:i/>
          <w:sz w:val="20"/>
          <w:szCs w:val="20"/>
        </w:rPr>
        <w:t xml:space="preserve"> </w:t>
      </w:r>
      <w:r w:rsidRPr="003D5D29">
        <w:rPr>
          <w:rFonts w:ascii="Arial" w:hAnsi="Arial" w:cs="Arial"/>
          <w:sz w:val="20"/>
          <w:szCs w:val="20"/>
        </w:rPr>
        <w:t xml:space="preserve">cellában kell szerepeltetni a kártya típusát, (dombornyomott, elektronikus, </w:t>
      </w:r>
      <w:proofErr w:type="spellStart"/>
      <w:r w:rsidRPr="003D5D29">
        <w:rPr>
          <w:rFonts w:ascii="Arial" w:hAnsi="Arial" w:cs="Arial"/>
          <w:sz w:val="20"/>
          <w:szCs w:val="20"/>
        </w:rPr>
        <w:t>charge</w:t>
      </w:r>
      <w:proofErr w:type="spellEnd"/>
      <w:r w:rsidRPr="003D5D29">
        <w:rPr>
          <w:rFonts w:ascii="Arial" w:hAnsi="Arial" w:cs="Arial"/>
          <w:sz w:val="20"/>
          <w:szCs w:val="20"/>
        </w:rPr>
        <w:t>, ikermárkás stb.) így ebben a cellában egy kártyához több meghatározás is kapcsolódhat.</w:t>
      </w:r>
    </w:p>
    <w:p w14:paraId="392F1F4C" w14:textId="77777777" w:rsidR="0035019E" w:rsidRPr="002D2116" w:rsidRDefault="003D5D29" w:rsidP="00BA764E">
      <w:pPr>
        <w:spacing w:line="240" w:lineRule="auto"/>
        <w:jc w:val="both"/>
        <w:rPr>
          <w:rFonts w:ascii="Arial" w:hAnsi="Arial" w:cs="Arial"/>
          <w:i/>
          <w:sz w:val="20"/>
          <w:szCs w:val="20"/>
        </w:rPr>
      </w:pPr>
      <w:r w:rsidRPr="003D5D29">
        <w:rPr>
          <w:rFonts w:ascii="Arial" w:hAnsi="Arial" w:cs="Arial"/>
          <w:sz w:val="20"/>
          <w:szCs w:val="20"/>
        </w:rPr>
        <w:t xml:space="preserve">Az </w:t>
      </w:r>
      <w:r w:rsidRPr="003D5D29">
        <w:rPr>
          <w:rFonts w:ascii="Arial" w:hAnsi="Arial" w:cs="Arial"/>
          <w:b/>
          <w:sz w:val="20"/>
          <w:szCs w:val="20"/>
        </w:rPr>
        <w:t>e)</w:t>
      </w:r>
      <w:r w:rsidRPr="003D5D29">
        <w:rPr>
          <w:rFonts w:ascii="Arial" w:hAnsi="Arial" w:cs="Arial"/>
          <w:sz w:val="20"/>
          <w:szCs w:val="20"/>
        </w:rPr>
        <w:t xml:space="preserve"> cellában kell feltüntetni, ha a hitelkártyához kapcsolódik valamely lakossági fizetési számlatermék. Amennyiben a hitelkártya igénylésnek nem feltétele a lakossági fizetési számlatermék megléte, ebben az esetben a „nem kapcsolódik” opciót kell </w:t>
      </w:r>
      <w:r w:rsidRPr="00DD3CAB">
        <w:rPr>
          <w:rFonts w:ascii="Arial" w:hAnsi="Arial" w:cs="Arial"/>
          <w:sz w:val="20"/>
          <w:szCs w:val="20"/>
        </w:rPr>
        <w:t>választani</w:t>
      </w:r>
      <w:r w:rsidR="0035019E" w:rsidRPr="0035019E">
        <w:rPr>
          <w:rFonts w:ascii="Arial" w:hAnsi="Arial" w:cs="Arial"/>
          <w:sz w:val="20"/>
          <w:szCs w:val="20"/>
        </w:rPr>
        <w:t>.</w:t>
      </w:r>
    </w:p>
    <w:p w14:paraId="5FD07090"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f)</w:t>
      </w:r>
      <w:r w:rsidRPr="003D5D29">
        <w:rPr>
          <w:rFonts w:ascii="Arial" w:hAnsi="Arial" w:cs="Arial"/>
          <w:sz w:val="20"/>
          <w:szCs w:val="20"/>
        </w:rPr>
        <w:t xml:space="preserve"> cellában kell feltüntetni a kártya érvényességi idejét években kifejezve.</w:t>
      </w:r>
    </w:p>
    <w:p w14:paraId="5A7B28DD"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g1) és g2)</w:t>
      </w:r>
      <w:r w:rsidRPr="003D5D29">
        <w:rPr>
          <w:rFonts w:ascii="Arial" w:hAnsi="Arial" w:cs="Arial"/>
          <w:sz w:val="20"/>
          <w:szCs w:val="20"/>
        </w:rPr>
        <w:t xml:space="preserve"> cellában kell megadni a hitelkártya kapcsán igényelhető </w:t>
      </w:r>
      <w:r w:rsidRPr="00AD5492">
        <w:rPr>
          <w:rFonts w:ascii="Arial" w:hAnsi="Arial" w:cs="Arial"/>
          <w:i/>
          <w:sz w:val="20"/>
          <w:szCs w:val="20"/>
        </w:rPr>
        <w:t>minimális és maximális hitelkeret összegét forintban</w:t>
      </w:r>
      <w:r w:rsidRPr="00AD5492">
        <w:rPr>
          <w:rFonts w:ascii="Arial" w:hAnsi="Arial" w:cs="Arial"/>
          <w:sz w:val="20"/>
          <w:szCs w:val="20"/>
        </w:rPr>
        <w:t>,</w:t>
      </w:r>
      <w:r w:rsidRPr="003D5D29">
        <w:rPr>
          <w:rFonts w:ascii="Arial" w:hAnsi="Arial" w:cs="Arial"/>
          <w:sz w:val="20"/>
          <w:szCs w:val="20"/>
        </w:rPr>
        <w:t xml:space="preserve"> numerikus egész számban, a pénznem megjelölése nélkül. Devizahitelek esetében, amennyiben az igényelhető hitelösszeg devizában meghatározott, az átváltás árfolyama az egyéb megjegyzéseknél az </w:t>
      </w:r>
      <w:r w:rsidRPr="003D5D29">
        <w:rPr>
          <w:rFonts w:ascii="Arial" w:hAnsi="Arial" w:cs="Arial"/>
          <w:b/>
          <w:sz w:val="20"/>
          <w:szCs w:val="20"/>
        </w:rPr>
        <w:t>s)</w:t>
      </w:r>
      <w:r w:rsidRPr="003D5D29">
        <w:rPr>
          <w:rFonts w:ascii="Arial" w:hAnsi="Arial" w:cs="Arial"/>
          <w:sz w:val="20"/>
          <w:szCs w:val="20"/>
        </w:rPr>
        <w:t xml:space="preserve"> cellában jelezhető.</w:t>
      </w:r>
    </w:p>
    <w:p w14:paraId="41DB9D59"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w:t>
      </w:r>
      <w:r w:rsidRPr="003D5D29">
        <w:rPr>
          <w:rFonts w:ascii="Arial" w:hAnsi="Arial" w:cs="Arial"/>
          <w:sz w:val="20"/>
          <w:szCs w:val="20"/>
        </w:rPr>
        <w:t xml:space="preserve"> cellában kell szerepeltetni a kamatmentes időszak maximális idejét napokban kifejezve.</w:t>
      </w:r>
    </w:p>
    <w:p w14:paraId="21302ADD" w14:textId="65EDA017" w:rsidR="003D5D29" w:rsidRPr="003D5D29" w:rsidRDefault="003D5D29" w:rsidP="00BA764E">
      <w:pPr>
        <w:spacing w:line="240" w:lineRule="auto"/>
        <w:jc w:val="both"/>
        <w:rPr>
          <w:rFonts w:ascii="Arial" w:hAnsi="Arial" w:cs="Arial"/>
          <w:sz w:val="20"/>
          <w:szCs w:val="20"/>
        </w:rPr>
      </w:pPr>
      <w:del w:id="41" w:author="MNB" w:date="2024-08-23T13:22:00Z">
        <w:r w:rsidRPr="003D5D29">
          <w:rPr>
            <w:rFonts w:ascii="Arial" w:hAnsi="Arial" w:cs="Arial"/>
            <w:sz w:val="20"/>
            <w:szCs w:val="20"/>
          </w:rPr>
          <w:delText>A</w:delText>
        </w:r>
      </w:del>
      <w:ins w:id="42" w:author="MNB" w:date="2024-08-23T13:22:00Z">
        <w:r w:rsidRPr="003D5D29">
          <w:rPr>
            <w:rFonts w:ascii="Arial" w:hAnsi="Arial" w:cs="Arial"/>
            <w:sz w:val="20"/>
            <w:szCs w:val="20"/>
          </w:rPr>
          <w:t>A</w:t>
        </w:r>
        <w:r w:rsidR="006C5AD1">
          <w:rPr>
            <w:rFonts w:ascii="Arial" w:hAnsi="Arial" w:cs="Arial"/>
            <w:sz w:val="20"/>
            <w:szCs w:val="20"/>
          </w:rPr>
          <w:t>z</w:t>
        </w:r>
      </w:ins>
      <w:r w:rsidRPr="003D5D29">
        <w:rPr>
          <w:rFonts w:ascii="Arial" w:hAnsi="Arial" w:cs="Arial"/>
          <w:sz w:val="20"/>
          <w:szCs w:val="20"/>
        </w:rPr>
        <w:t xml:space="preserve"> </w:t>
      </w:r>
      <w:r w:rsidRPr="003D5D29">
        <w:rPr>
          <w:rFonts w:ascii="Arial" w:hAnsi="Arial" w:cs="Arial"/>
          <w:b/>
          <w:sz w:val="20"/>
          <w:szCs w:val="20"/>
        </w:rPr>
        <w:t>i)</w:t>
      </w:r>
      <w:r w:rsidRPr="003D5D29">
        <w:rPr>
          <w:rFonts w:ascii="Arial" w:hAnsi="Arial" w:cs="Arial"/>
          <w:sz w:val="20"/>
          <w:szCs w:val="20"/>
        </w:rPr>
        <w:t xml:space="preserve"> cellában kell szerepeltetni a havonta fizetendő minimális törlesztőrészlet értékét összegszerűen vagy százalékosan (pl. a felhasznált hitelkeret 5%-a, min. 2000 Ft).</w:t>
      </w:r>
    </w:p>
    <w:p w14:paraId="4FE9175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w:t>
      </w:r>
      <w:proofErr w:type="gramStart"/>
      <w:r w:rsidRPr="003D5D29">
        <w:rPr>
          <w:rFonts w:ascii="Arial" w:hAnsi="Arial" w:cs="Arial"/>
          <w:b/>
          <w:sz w:val="20"/>
          <w:szCs w:val="20"/>
        </w:rPr>
        <w:t>1)-</w:t>
      </w:r>
      <w:proofErr w:type="gramEnd"/>
      <w:r w:rsidRPr="003D5D29">
        <w:rPr>
          <w:rFonts w:ascii="Arial" w:hAnsi="Arial" w:cs="Arial"/>
          <w:b/>
          <w:sz w:val="20"/>
          <w:szCs w:val="20"/>
        </w:rPr>
        <w:t>j3)</w:t>
      </w:r>
      <w:r w:rsidRPr="003D5D29">
        <w:rPr>
          <w:rFonts w:ascii="Arial" w:hAnsi="Arial" w:cs="Arial"/>
          <w:sz w:val="20"/>
          <w:szCs w:val="20"/>
        </w:rPr>
        <w:t xml:space="preserve"> cellában a </w:t>
      </w:r>
      <w:proofErr w:type="spellStart"/>
      <w:r w:rsidRPr="003D5D29">
        <w:rPr>
          <w:rFonts w:ascii="Arial" w:hAnsi="Arial" w:cs="Arial"/>
          <w:sz w:val="20"/>
          <w:szCs w:val="20"/>
        </w:rPr>
        <w:t>Thmr</w:t>
      </w:r>
      <w:proofErr w:type="spellEnd"/>
      <w:r w:rsidRPr="003D5D29">
        <w:rPr>
          <w:rFonts w:ascii="Arial" w:hAnsi="Arial" w:cs="Arial"/>
          <w:sz w:val="20"/>
          <w:szCs w:val="20"/>
        </w:rPr>
        <w:t xml:space="preserve">. előírásai szerint kiszámított </w:t>
      </w:r>
      <w:r w:rsidRPr="00AD5492">
        <w:rPr>
          <w:rFonts w:ascii="Arial" w:hAnsi="Arial" w:cs="Arial"/>
          <w:i/>
          <w:sz w:val="20"/>
          <w:szCs w:val="20"/>
        </w:rPr>
        <w:t>teljes hiteldíj mutató értékeket</w:t>
      </w:r>
      <w:r w:rsidRPr="003D5D29">
        <w:rPr>
          <w:rFonts w:ascii="Arial" w:hAnsi="Arial" w:cs="Arial"/>
          <w:sz w:val="20"/>
          <w:szCs w:val="20"/>
        </w:rPr>
        <w:t xml:space="preserve"> kell szerepeltetni százalékos formában, numerikusan, két tizedes</w:t>
      </w:r>
      <w:r w:rsidR="0080227B">
        <w:rPr>
          <w:rFonts w:ascii="Arial" w:hAnsi="Arial" w:cs="Arial"/>
          <w:sz w:val="20"/>
          <w:szCs w:val="20"/>
        </w:rPr>
        <w:t>jegy</w:t>
      </w:r>
      <w:r w:rsidRPr="003D5D29">
        <w:rPr>
          <w:rFonts w:ascii="Arial" w:hAnsi="Arial" w:cs="Arial"/>
          <w:sz w:val="20"/>
          <w:szCs w:val="20"/>
        </w:rPr>
        <w:t xml:space="preserve"> pontossággal</w:t>
      </w:r>
      <w:r w:rsidR="0080227B">
        <w:rPr>
          <w:rFonts w:ascii="Arial" w:hAnsi="Arial" w:cs="Arial"/>
          <w:sz w:val="20"/>
          <w:szCs w:val="20"/>
        </w:rPr>
        <w:t>, százalék</w:t>
      </w:r>
      <w:r w:rsidRPr="003D5D29">
        <w:rPr>
          <w:rFonts w:ascii="Arial" w:hAnsi="Arial" w:cs="Arial"/>
          <w:sz w:val="20"/>
          <w:szCs w:val="20"/>
        </w:rPr>
        <w:t xml:space="preserve">jel feltüntetése nélkül. </w:t>
      </w:r>
    </w:p>
    <w:p w14:paraId="3C31EB4E" w14:textId="77777777" w:rsidR="003D5D29" w:rsidRPr="003D5D29" w:rsidRDefault="003D5D29" w:rsidP="00BA764E">
      <w:pPr>
        <w:tabs>
          <w:tab w:val="left" w:pos="7371"/>
        </w:tabs>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j1)</w:t>
      </w:r>
      <w:r w:rsidRPr="003D5D29">
        <w:rPr>
          <w:rFonts w:ascii="Arial" w:hAnsi="Arial" w:cs="Arial"/>
          <w:sz w:val="20"/>
          <w:szCs w:val="20"/>
        </w:rPr>
        <w:t xml:space="preserve"> cellában a </w:t>
      </w:r>
      <w:r w:rsidRPr="00AD5492">
        <w:rPr>
          <w:rFonts w:ascii="Arial" w:hAnsi="Arial" w:cs="Arial"/>
          <w:i/>
          <w:sz w:val="20"/>
          <w:szCs w:val="20"/>
        </w:rPr>
        <w:t xml:space="preserve">kereskedelmi kommunikációban szereplő </w:t>
      </w:r>
      <w:proofErr w:type="spellStart"/>
      <w:r w:rsidRPr="00AD5492">
        <w:rPr>
          <w:rFonts w:ascii="Arial" w:hAnsi="Arial" w:cs="Arial"/>
          <w:i/>
          <w:sz w:val="20"/>
          <w:szCs w:val="20"/>
        </w:rPr>
        <w:t>THM</w:t>
      </w:r>
      <w:proofErr w:type="spellEnd"/>
      <w:r w:rsidRPr="003D5D29">
        <w:rPr>
          <w:rFonts w:ascii="Arial" w:hAnsi="Arial" w:cs="Arial"/>
          <w:sz w:val="20"/>
          <w:szCs w:val="20"/>
        </w:rPr>
        <w:t xml:space="preserve"> számításakor a </w:t>
      </w:r>
      <w:proofErr w:type="spellStart"/>
      <w:r w:rsidRPr="003D5D29">
        <w:rPr>
          <w:rFonts w:ascii="Arial" w:hAnsi="Arial" w:cs="Arial"/>
          <w:sz w:val="20"/>
          <w:szCs w:val="20"/>
        </w:rPr>
        <w:t>Thmr</w:t>
      </w:r>
      <w:proofErr w:type="spellEnd"/>
      <w:r w:rsidRPr="003D5D29">
        <w:rPr>
          <w:rFonts w:ascii="Arial" w:hAnsi="Arial" w:cs="Arial"/>
          <w:sz w:val="20"/>
          <w:szCs w:val="20"/>
        </w:rPr>
        <w:t xml:space="preserve">. kereskedelmi kommunikációra vonatkozó előírásainál meghatározott feltételű hitelt kell alapul venni. </w:t>
      </w:r>
    </w:p>
    <w:p w14:paraId="621CE2B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j2) és j3)</w:t>
      </w:r>
      <w:r w:rsidRPr="003D5D29">
        <w:rPr>
          <w:rFonts w:ascii="Arial" w:hAnsi="Arial" w:cs="Arial"/>
          <w:sz w:val="20"/>
          <w:szCs w:val="20"/>
        </w:rPr>
        <w:t xml:space="preserve"> cellában a konstrukció keretein belül elérhető hitelösszegek tekintetében a </w:t>
      </w:r>
      <w:r w:rsidRPr="00AD5492">
        <w:rPr>
          <w:rFonts w:ascii="Arial" w:hAnsi="Arial" w:cs="Arial"/>
          <w:i/>
          <w:sz w:val="20"/>
          <w:szCs w:val="20"/>
        </w:rPr>
        <w:t xml:space="preserve">legkisebb és a legnagyobb </w:t>
      </w:r>
      <w:proofErr w:type="spellStart"/>
      <w:r w:rsidRPr="00AD5492">
        <w:rPr>
          <w:rFonts w:ascii="Arial" w:hAnsi="Arial" w:cs="Arial"/>
          <w:i/>
          <w:sz w:val="20"/>
          <w:szCs w:val="20"/>
        </w:rPr>
        <w:t>THM</w:t>
      </w:r>
      <w:proofErr w:type="spellEnd"/>
      <w:r w:rsidRPr="003D5D29">
        <w:rPr>
          <w:rFonts w:ascii="Arial" w:hAnsi="Arial" w:cs="Arial"/>
          <w:sz w:val="20"/>
          <w:szCs w:val="20"/>
        </w:rPr>
        <w:t xml:space="preserve"> mértéket kell feltüntetni. </w:t>
      </w:r>
    </w:p>
    <w:p w14:paraId="0933002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számításához kapcsolódó megjegyzéseket a </w:t>
      </w:r>
      <w:r w:rsidRPr="003D5D29">
        <w:rPr>
          <w:rFonts w:ascii="Arial" w:hAnsi="Arial" w:cs="Arial"/>
          <w:b/>
          <w:sz w:val="20"/>
          <w:szCs w:val="20"/>
        </w:rPr>
        <w:t>j4)</w:t>
      </w:r>
      <w:r w:rsidRPr="003D5D29">
        <w:rPr>
          <w:rFonts w:ascii="Arial" w:hAnsi="Arial" w:cs="Arial"/>
          <w:sz w:val="20"/>
          <w:szCs w:val="20"/>
        </w:rPr>
        <w:t xml:space="preserve"> cellában</w:t>
      </w:r>
      <w:r w:rsidRPr="003D5D29">
        <w:rPr>
          <w:rFonts w:ascii="Arial" w:hAnsi="Arial" w:cs="Arial"/>
          <w:i/>
          <w:sz w:val="20"/>
          <w:szCs w:val="20"/>
        </w:rPr>
        <w:t xml:space="preserve"> </w:t>
      </w:r>
      <w:r w:rsidRPr="003D5D29">
        <w:rPr>
          <w:rFonts w:ascii="Arial" w:hAnsi="Arial" w:cs="Arial"/>
          <w:sz w:val="20"/>
          <w:szCs w:val="20"/>
        </w:rPr>
        <w:t xml:space="preserve">kell feltüntetni. Itt kell tételesen megadni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figyelembe vett </w:t>
      </w:r>
      <w:r w:rsidRPr="00AD5492">
        <w:rPr>
          <w:rFonts w:ascii="Arial" w:hAnsi="Arial" w:cs="Arial"/>
          <w:i/>
          <w:sz w:val="20"/>
          <w:szCs w:val="20"/>
        </w:rPr>
        <w:t xml:space="preserve">kamat éves mértékét vagy összegét, valamint a </w:t>
      </w:r>
      <w:proofErr w:type="spellStart"/>
      <w:r w:rsidRPr="00AD5492">
        <w:rPr>
          <w:rFonts w:ascii="Arial" w:hAnsi="Arial" w:cs="Arial"/>
          <w:i/>
          <w:sz w:val="20"/>
          <w:szCs w:val="20"/>
        </w:rPr>
        <w:t>THM</w:t>
      </w:r>
      <w:proofErr w:type="spellEnd"/>
      <w:r w:rsidRPr="00AD5492">
        <w:rPr>
          <w:rFonts w:ascii="Arial" w:hAnsi="Arial" w:cs="Arial"/>
          <w:i/>
          <w:sz w:val="20"/>
          <w:szCs w:val="20"/>
        </w:rPr>
        <w:t xml:space="preserve"> </w:t>
      </w:r>
      <w:r w:rsidRPr="00AD5492">
        <w:rPr>
          <w:rFonts w:ascii="Arial" w:hAnsi="Arial" w:cs="Arial"/>
          <w:i/>
          <w:sz w:val="20"/>
          <w:szCs w:val="20"/>
        </w:rPr>
        <w:lastRenderedPageBreak/>
        <w:t>számításánál figyelembe veendő egyéb költség- és díjtételek</w:t>
      </w:r>
      <w:r w:rsidRPr="003D5D29">
        <w:rPr>
          <w:rFonts w:ascii="Arial" w:hAnsi="Arial" w:cs="Arial"/>
          <w:sz w:val="20"/>
          <w:szCs w:val="20"/>
        </w:rPr>
        <w:t xml:space="preserve"> megnevezését és mértékét százalékosan vagy összegszerűen. </w:t>
      </w:r>
    </w:p>
    <w:p w14:paraId="0499479D" w14:textId="77777777" w:rsid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w:t>
      </w:r>
      <w:r w:rsidRPr="003D5D29">
        <w:rPr>
          <w:rFonts w:ascii="Arial" w:hAnsi="Arial" w:cs="Arial"/>
          <w:sz w:val="20"/>
          <w:szCs w:val="20"/>
        </w:rPr>
        <w:t xml:space="preserve"> cellában az </w:t>
      </w:r>
      <w:r w:rsidRPr="00AD5492">
        <w:rPr>
          <w:rFonts w:ascii="Arial" w:hAnsi="Arial" w:cs="Arial"/>
          <w:i/>
          <w:sz w:val="20"/>
          <w:szCs w:val="20"/>
        </w:rPr>
        <w:t>ügyleti kamat éves százalékos mértékét</w:t>
      </w:r>
      <w:r w:rsidRPr="003D5D29">
        <w:rPr>
          <w:rFonts w:ascii="Arial" w:hAnsi="Arial" w:cs="Arial"/>
          <w:sz w:val="20"/>
          <w:szCs w:val="20"/>
        </w:rPr>
        <w:t xml:space="preserve"> kell szerepeltetni (százalékjel feltüntetése nélkül).</w:t>
      </w:r>
    </w:p>
    <w:p w14:paraId="075D000B" w14:textId="77777777" w:rsidR="003B76DF" w:rsidRDefault="003B76DF" w:rsidP="003B76DF">
      <w:pPr>
        <w:spacing w:after="120" w:line="240" w:lineRule="auto"/>
        <w:jc w:val="both"/>
        <w:rPr>
          <w:rFonts w:ascii="Arial" w:hAnsi="Arial" w:cs="Arial"/>
          <w:sz w:val="20"/>
          <w:szCs w:val="20"/>
        </w:rPr>
      </w:pPr>
      <w:r w:rsidRPr="00197DC7">
        <w:rPr>
          <w:rFonts w:ascii="Arial" w:hAnsi="Arial" w:cs="Arial"/>
          <w:sz w:val="20"/>
          <w:szCs w:val="20"/>
        </w:rPr>
        <w:t xml:space="preserve">Az </w:t>
      </w:r>
      <w:r>
        <w:rPr>
          <w:rFonts w:ascii="Arial" w:hAnsi="Arial" w:cs="Arial"/>
          <w:b/>
          <w:sz w:val="20"/>
          <w:szCs w:val="20"/>
        </w:rPr>
        <w:t>l1</w:t>
      </w:r>
      <w:r w:rsidRPr="00197DC7">
        <w:rPr>
          <w:rFonts w:ascii="Arial" w:hAnsi="Arial" w:cs="Arial"/>
          <w:b/>
          <w:sz w:val="20"/>
          <w:szCs w:val="20"/>
        </w:rPr>
        <w:t>)</w:t>
      </w:r>
      <w:r>
        <w:rPr>
          <w:rFonts w:ascii="Arial" w:hAnsi="Arial" w:cs="Arial"/>
          <w:b/>
          <w:sz w:val="20"/>
          <w:szCs w:val="20"/>
        </w:rPr>
        <w:t xml:space="preserve"> </w:t>
      </w:r>
      <w:r w:rsidRPr="00E9567C">
        <w:rPr>
          <w:rFonts w:ascii="Arial" w:hAnsi="Arial" w:cs="Arial"/>
          <w:sz w:val="20"/>
          <w:szCs w:val="20"/>
        </w:rPr>
        <w:t xml:space="preserve">cellában összevontan kell szerepeltetni a fogyasztó érdekében harmadik fél szolgáltatásával </w:t>
      </w:r>
      <w:r>
        <w:rPr>
          <w:rFonts w:ascii="Arial" w:hAnsi="Arial" w:cs="Arial"/>
          <w:sz w:val="20"/>
          <w:szCs w:val="20"/>
        </w:rPr>
        <w:t xml:space="preserve">összefüggésben (a hitelezőtől függetlenül felmerülő), a fogyasztóra áthárítható módon felmerülő összes, a hitelnyújtással kapcsolatos </w:t>
      </w:r>
      <w:r w:rsidRPr="00AD5492">
        <w:rPr>
          <w:rFonts w:ascii="Arial" w:hAnsi="Arial" w:cs="Arial"/>
          <w:i/>
          <w:sz w:val="20"/>
          <w:szCs w:val="20"/>
        </w:rPr>
        <w:t>költséget</w:t>
      </w:r>
      <w:r>
        <w:rPr>
          <w:rFonts w:ascii="Arial" w:hAnsi="Arial" w:cs="Arial"/>
          <w:sz w:val="20"/>
          <w:szCs w:val="20"/>
        </w:rPr>
        <w:t>. Amennyiben az egyes költségek esetén van vetítési alap, azt is itt kell szerepeltetni.</w:t>
      </w:r>
    </w:p>
    <w:p w14:paraId="15D76DB5" w14:textId="77777777" w:rsidR="003B76DF" w:rsidRPr="00AD5492" w:rsidRDefault="003B76DF" w:rsidP="003B76DF">
      <w:pPr>
        <w:spacing w:after="120" w:line="240" w:lineRule="auto"/>
        <w:jc w:val="both"/>
        <w:rPr>
          <w:rFonts w:ascii="Arial" w:hAnsi="Arial" w:cs="Arial"/>
          <w:sz w:val="20"/>
          <w:szCs w:val="20"/>
        </w:rPr>
      </w:pPr>
      <w:r>
        <w:rPr>
          <w:rFonts w:ascii="Arial" w:hAnsi="Arial" w:cs="Arial"/>
          <w:sz w:val="20"/>
          <w:szCs w:val="20"/>
        </w:rPr>
        <w:t xml:space="preserve">Az </w:t>
      </w:r>
      <w:r>
        <w:rPr>
          <w:rFonts w:ascii="Arial" w:hAnsi="Arial" w:cs="Arial"/>
          <w:b/>
          <w:sz w:val="20"/>
          <w:szCs w:val="20"/>
        </w:rPr>
        <w:t>l</w:t>
      </w:r>
      <w:r w:rsidRPr="00E9567C">
        <w:rPr>
          <w:rFonts w:ascii="Arial" w:hAnsi="Arial" w:cs="Arial"/>
          <w:b/>
          <w:sz w:val="20"/>
          <w:szCs w:val="20"/>
        </w:rPr>
        <w:t xml:space="preserve">2) </w:t>
      </w:r>
      <w:r>
        <w:rPr>
          <w:rFonts w:ascii="Arial" w:hAnsi="Arial" w:cs="Arial"/>
          <w:sz w:val="20"/>
          <w:szCs w:val="20"/>
        </w:rPr>
        <w:t xml:space="preserve">cellában kell szerepeltetni a </w:t>
      </w:r>
      <w:r w:rsidRPr="00AD5492">
        <w:rPr>
          <w:rFonts w:ascii="Arial" w:hAnsi="Arial" w:cs="Arial"/>
          <w:i/>
          <w:sz w:val="20"/>
          <w:szCs w:val="20"/>
        </w:rPr>
        <w:t>folyósításhoz kapcsolódó díjat</w:t>
      </w:r>
      <w:r w:rsidRPr="00AD5492">
        <w:rPr>
          <w:rFonts w:ascii="Arial" w:hAnsi="Arial" w:cs="Arial"/>
          <w:sz w:val="20"/>
          <w:szCs w:val="20"/>
        </w:rPr>
        <w:t xml:space="preserve"> (pl. a jóváhagyott hitelösszeg %-a).</w:t>
      </w:r>
    </w:p>
    <w:p w14:paraId="049865B7" w14:textId="77777777" w:rsidR="00F13954" w:rsidRPr="003D5D29" w:rsidRDefault="003B76DF" w:rsidP="00BA764E">
      <w:pPr>
        <w:spacing w:after="120" w:line="240" w:lineRule="auto"/>
        <w:jc w:val="both"/>
        <w:rPr>
          <w:rFonts w:ascii="Arial" w:hAnsi="Arial" w:cs="Arial"/>
          <w:sz w:val="20"/>
          <w:szCs w:val="20"/>
        </w:rPr>
      </w:pPr>
      <w:r w:rsidRPr="00AD5492">
        <w:rPr>
          <w:rFonts w:ascii="Arial" w:hAnsi="Arial" w:cs="Arial"/>
          <w:sz w:val="20"/>
          <w:szCs w:val="20"/>
        </w:rPr>
        <w:t xml:space="preserve">Az </w:t>
      </w:r>
      <w:r w:rsidRPr="00AD5492">
        <w:rPr>
          <w:rFonts w:ascii="Arial" w:hAnsi="Arial" w:cs="Arial"/>
          <w:b/>
          <w:sz w:val="20"/>
          <w:szCs w:val="20"/>
        </w:rPr>
        <w:t>m1) és m2)</w:t>
      </w:r>
      <w:r w:rsidRPr="00AD5492">
        <w:rPr>
          <w:rFonts w:ascii="Arial" w:hAnsi="Arial" w:cs="Arial"/>
          <w:sz w:val="20"/>
          <w:szCs w:val="20"/>
        </w:rPr>
        <w:t xml:space="preserve"> cellában a futamidő alatt felszámítandó, a termék használatához,</w:t>
      </w:r>
      <w:r w:rsidRPr="002D2116">
        <w:rPr>
          <w:rFonts w:ascii="Arial" w:hAnsi="Arial" w:cs="Arial"/>
          <w:sz w:val="20"/>
          <w:szCs w:val="20"/>
        </w:rPr>
        <w:t xml:space="preserve"> valamint lezárásához kapcsolódó </w:t>
      </w:r>
      <w:r w:rsidRPr="00AD5492">
        <w:rPr>
          <w:rFonts w:ascii="Arial" w:hAnsi="Arial" w:cs="Arial"/>
          <w:i/>
          <w:sz w:val="20"/>
          <w:szCs w:val="20"/>
        </w:rPr>
        <w:t>további költségek, díjak</w:t>
      </w:r>
      <w:r>
        <w:rPr>
          <w:rFonts w:ascii="Arial" w:hAnsi="Arial" w:cs="Arial"/>
          <w:sz w:val="20"/>
          <w:szCs w:val="20"/>
        </w:rPr>
        <w:t xml:space="preserve"> alapját, mértékét kell bemutatni. Az </w:t>
      </w:r>
      <w:r w:rsidRPr="00D42685">
        <w:rPr>
          <w:rFonts w:ascii="Arial" w:hAnsi="Arial" w:cs="Arial"/>
          <w:b/>
          <w:sz w:val="20"/>
          <w:szCs w:val="20"/>
        </w:rPr>
        <w:t>m1)</w:t>
      </w:r>
      <w:r>
        <w:rPr>
          <w:rFonts w:ascii="Arial" w:hAnsi="Arial" w:cs="Arial"/>
          <w:sz w:val="20"/>
          <w:szCs w:val="20"/>
        </w:rPr>
        <w:t xml:space="preserve"> további költségek között kell feltüntetni a harmadik fél szolgáltatásával összefüggésben – a hitelezőtől függetlenül – felmerülő összes, a futamidő alatt felszámított költséget (pl. postaköltséget). Az </w:t>
      </w:r>
      <w:r w:rsidRPr="00D42685">
        <w:rPr>
          <w:rFonts w:ascii="Arial" w:hAnsi="Arial" w:cs="Arial"/>
          <w:b/>
          <w:sz w:val="20"/>
          <w:szCs w:val="20"/>
        </w:rPr>
        <w:t>m2)</w:t>
      </w:r>
      <w:r>
        <w:rPr>
          <w:rFonts w:ascii="Arial" w:hAnsi="Arial" w:cs="Arial"/>
          <w:sz w:val="20"/>
          <w:szCs w:val="20"/>
        </w:rPr>
        <w:t xml:space="preserve"> további díjak között kell szerepeltetni a futamidő alatt, a hitel lezárásáig, a hitelezővel kapcsolatosan felmerülő költségek felsorolását, alapját és mértékét.</w:t>
      </w:r>
    </w:p>
    <w:p w14:paraId="6582D05B" w14:textId="77777777" w:rsidR="003D5D29" w:rsidRPr="00AD5492"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F13954">
        <w:rPr>
          <w:rFonts w:ascii="Arial" w:hAnsi="Arial" w:cs="Arial"/>
          <w:sz w:val="20"/>
          <w:szCs w:val="20"/>
        </w:rPr>
        <w:t>z</w:t>
      </w:r>
      <w:r w:rsidRPr="003D5D29">
        <w:rPr>
          <w:rFonts w:ascii="Arial" w:hAnsi="Arial" w:cs="Arial"/>
          <w:sz w:val="20"/>
          <w:szCs w:val="20"/>
        </w:rPr>
        <w:t xml:space="preserve"> </w:t>
      </w:r>
      <w:r w:rsidR="00F13954">
        <w:rPr>
          <w:rFonts w:ascii="Arial" w:hAnsi="Arial" w:cs="Arial"/>
          <w:b/>
          <w:sz w:val="20"/>
          <w:szCs w:val="20"/>
        </w:rPr>
        <w:t>n</w:t>
      </w:r>
      <w:r w:rsidRPr="003D5D29">
        <w:rPr>
          <w:rFonts w:ascii="Arial" w:hAnsi="Arial" w:cs="Arial"/>
          <w:b/>
          <w:sz w:val="20"/>
          <w:szCs w:val="20"/>
        </w:rPr>
        <w:t>1)</w:t>
      </w:r>
      <w:r w:rsidRPr="003D5D29">
        <w:rPr>
          <w:rFonts w:ascii="Arial" w:hAnsi="Arial" w:cs="Arial"/>
          <w:sz w:val="20"/>
          <w:szCs w:val="20"/>
        </w:rPr>
        <w:t xml:space="preserve"> cellában a </w:t>
      </w:r>
      <w:r w:rsidRPr="00AD5492">
        <w:rPr>
          <w:rFonts w:ascii="Arial" w:hAnsi="Arial" w:cs="Arial"/>
          <w:i/>
          <w:sz w:val="20"/>
          <w:szCs w:val="20"/>
        </w:rPr>
        <w:t>főkártya normál éves díját</w:t>
      </w:r>
      <w:r w:rsidRPr="00AD5492">
        <w:rPr>
          <w:rFonts w:ascii="Arial" w:hAnsi="Arial" w:cs="Arial"/>
          <w:sz w:val="20"/>
          <w:szCs w:val="20"/>
        </w:rPr>
        <w:t xml:space="preserve"> kell feltüntetni a felszámítás devizanemében a</w:t>
      </w:r>
      <w:r w:rsidR="00F13954" w:rsidRPr="00AD5492">
        <w:rPr>
          <w:rFonts w:ascii="Arial" w:hAnsi="Arial" w:cs="Arial"/>
          <w:sz w:val="20"/>
          <w:szCs w:val="20"/>
        </w:rPr>
        <w:t>z</w:t>
      </w:r>
      <w:r w:rsidRPr="00AD5492">
        <w:rPr>
          <w:rFonts w:ascii="Arial" w:hAnsi="Arial" w:cs="Arial"/>
          <w:sz w:val="20"/>
          <w:szCs w:val="20"/>
        </w:rPr>
        <w:t xml:space="preserve"> </w:t>
      </w:r>
      <w:r w:rsidR="00F13954" w:rsidRPr="00AD5492">
        <w:rPr>
          <w:rFonts w:ascii="Arial" w:hAnsi="Arial" w:cs="Arial"/>
          <w:b/>
          <w:sz w:val="20"/>
          <w:szCs w:val="20"/>
        </w:rPr>
        <w:t>n</w:t>
      </w:r>
      <w:r w:rsidRPr="00AD5492">
        <w:rPr>
          <w:rFonts w:ascii="Arial" w:hAnsi="Arial" w:cs="Arial"/>
          <w:b/>
          <w:sz w:val="20"/>
          <w:szCs w:val="20"/>
        </w:rPr>
        <w:t>2)</w:t>
      </w:r>
      <w:r w:rsidRPr="00AD5492">
        <w:rPr>
          <w:rFonts w:ascii="Arial" w:hAnsi="Arial" w:cs="Arial"/>
          <w:sz w:val="20"/>
          <w:szCs w:val="20"/>
        </w:rPr>
        <w:t xml:space="preserve"> cellában a </w:t>
      </w:r>
      <w:r w:rsidRPr="00AD5492">
        <w:rPr>
          <w:rFonts w:ascii="Arial" w:hAnsi="Arial" w:cs="Arial"/>
          <w:i/>
          <w:sz w:val="20"/>
          <w:szCs w:val="20"/>
        </w:rPr>
        <w:t>devizanem megjelölésével</w:t>
      </w:r>
      <w:r w:rsidRPr="00AD5492">
        <w:rPr>
          <w:rFonts w:ascii="Arial" w:hAnsi="Arial" w:cs="Arial"/>
          <w:sz w:val="20"/>
          <w:szCs w:val="20"/>
        </w:rPr>
        <w:t>. A</w:t>
      </w:r>
      <w:r w:rsidR="00F13954" w:rsidRPr="00AD5492">
        <w:rPr>
          <w:rFonts w:ascii="Arial" w:hAnsi="Arial" w:cs="Arial"/>
          <w:sz w:val="20"/>
          <w:szCs w:val="20"/>
        </w:rPr>
        <w:t>z</w:t>
      </w:r>
      <w:r w:rsidRPr="00AD5492">
        <w:rPr>
          <w:rFonts w:ascii="Arial" w:hAnsi="Arial" w:cs="Arial"/>
          <w:sz w:val="20"/>
          <w:szCs w:val="20"/>
        </w:rPr>
        <w:t xml:space="preserve"> </w:t>
      </w:r>
      <w:r w:rsidR="00F13954" w:rsidRPr="00AD5492">
        <w:rPr>
          <w:rFonts w:ascii="Arial" w:hAnsi="Arial" w:cs="Arial"/>
          <w:b/>
          <w:sz w:val="20"/>
          <w:szCs w:val="20"/>
        </w:rPr>
        <w:t>n</w:t>
      </w:r>
      <w:r w:rsidRPr="00AD5492">
        <w:rPr>
          <w:rFonts w:ascii="Arial" w:hAnsi="Arial" w:cs="Arial"/>
          <w:b/>
          <w:sz w:val="20"/>
          <w:szCs w:val="20"/>
        </w:rPr>
        <w:t>3)</w:t>
      </w:r>
      <w:r w:rsidRPr="00AD5492">
        <w:rPr>
          <w:rFonts w:ascii="Arial" w:hAnsi="Arial" w:cs="Arial"/>
          <w:sz w:val="20"/>
          <w:szCs w:val="20"/>
        </w:rPr>
        <w:t xml:space="preserve"> cellában kell megjeleníteni a </w:t>
      </w:r>
      <w:r w:rsidRPr="00AD5492">
        <w:rPr>
          <w:rFonts w:ascii="Arial" w:hAnsi="Arial" w:cs="Arial"/>
          <w:i/>
          <w:sz w:val="20"/>
          <w:szCs w:val="20"/>
        </w:rPr>
        <w:t>hitelkártya normál éves díjától eltérő</w:t>
      </w:r>
      <w:r w:rsidRPr="00AD5492">
        <w:rPr>
          <w:rFonts w:ascii="Arial" w:hAnsi="Arial" w:cs="Arial"/>
          <w:sz w:val="20"/>
          <w:szCs w:val="20"/>
        </w:rPr>
        <w:t xml:space="preserve">, bármely időszakban felszámított </w:t>
      </w:r>
      <w:r w:rsidRPr="00AD5492">
        <w:rPr>
          <w:rFonts w:ascii="Arial" w:hAnsi="Arial" w:cs="Arial"/>
          <w:i/>
          <w:sz w:val="20"/>
          <w:szCs w:val="20"/>
        </w:rPr>
        <w:t>éves díját</w:t>
      </w:r>
      <w:r w:rsidRPr="00AD5492">
        <w:rPr>
          <w:rFonts w:ascii="Arial" w:hAnsi="Arial" w:cs="Arial"/>
          <w:sz w:val="20"/>
          <w:szCs w:val="20"/>
        </w:rPr>
        <w:t xml:space="preserve"> a felszámítás devizanemében és devizanem megjelölésével.</w:t>
      </w:r>
    </w:p>
    <w:p w14:paraId="668019B5" w14:textId="77777777" w:rsidR="003D5D29" w:rsidRPr="00AD5492" w:rsidRDefault="003D5D29" w:rsidP="00BA764E">
      <w:pPr>
        <w:spacing w:line="240" w:lineRule="auto"/>
        <w:jc w:val="both"/>
        <w:rPr>
          <w:rFonts w:ascii="Arial" w:hAnsi="Arial" w:cs="Arial"/>
          <w:sz w:val="20"/>
          <w:szCs w:val="20"/>
        </w:rPr>
      </w:pPr>
      <w:r w:rsidRPr="002D2116">
        <w:rPr>
          <w:rFonts w:ascii="Arial" w:hAnsi="Arial" w:cs="Arial"/>
          <w:sz w:val="20"/>
          <w:szCs w:val="20"/>
        </w:rPr>
        <w:t xml:space="preserve">Az </w:t>
      </w:r>
      <w:r w:rsidR="00F13954" w:rsidRPr="002D2116">
        <w:rPr>
          <w:rFonts w:ascii="Arial" w:hAnsi="Arial" w:cs="Arial"/>
          <w:b/>
          <w:sz w:val="20"/>
          <w:szCs w:val="20"/>
        </w:rPr>
        <w:t>o</w:t>
      </w:r>
      <w:r w:rsidRPr="002D2116">
        <w:rPr>
          <w:rFonts w:ascii="Arial" w:hAnsi="Arial" w:cs="Arial"/>
          <w:b/>
          <w:sz w:val="20"/>
          <w:szCs w:val="20"/>
        </w:rPr>
        <w:t xml:space="preserve">1) és </w:t>
      </w:r>
      <w:r w:rsidR="00F13954" w:rsidRPr="002D2116">
        <w:rPr>
          <w:rFonts w:ascii="Arial" w:hAnsi="Arial" w:cs="Arial"/>
          <w:b/>
          <w:sz w:val="20"/>
          <w:szCs w:val="20"/>
        </w:rPr>
        <w:t>o</w:t>
      </w:r>
      <w:r w:rsidRPr="002D2116">
        <w:rPr>
          <w:rFonts w:ascii="Arial" w:hAnsi="Arial" w:cs="Arial"/>
          <w:b/>
          <w:sz w:val="20"/>
          <w:szCs w:val="20"/>
        </w:rPr>
        <w:t>2)</w:t>
      </w:r>
      <w:r w:rsidRPr="002D2116">
        <w:rPr>
          <w:rFonts w:ascii="Arial" w:hAnsi="Arial" w:cs="Arial"/>
          <w:sz w:val="20"/>
          <w:szCs w:val="20"/>
        </w:rPr>
        <w:t xml:space="preserve"> cellában kell szerepeltetni a </w:t>
      </w:r>
      <w:r w:rsidRPr="00AD5492">
        <w:rPr>
          <w:rFonts w:ascii="Arial" w:hAnsi="Arial" w:cs="Arial"/>
          <w:i/>
          <w:sz w:val="20"/>
          <w:szCs w:val="20"/>
        </w:rPr>
        <w:t>külföldi és belföldi készpénzfelvétel díját</w:t>
      </w:r>
      <w:r w:rsidRPr="00AD5492">
        <w:rPr>
          <w:rFonts w:ascii="Arial" w:hAnsi="Arial" w:cs="Arial"/>
          <w:sz w:val="20"/>
          <w:szCs w:val="20"/>
        </w:rPr>
        <w:t xml:space="preserve"> (pl. 3%, min. 1000 Ft, vagy 2 000 Ft + 2%).</w:t>
      </w:r>
    </w:p>
    <w:p w14:paraId="5B672F1C" w14:textId="77777777" w:rsidR="003D5D29" w:rsidRPr="003D5D29" w:rsidRDefault="003D5D29" w:rsidP="00BA764E">
      <w:pPr>
        <w:spacing w:line="240" w:lineRule="auto"/>
        <w:jc w:val="both"/>
        <w:rPr>
          <w:rFonts w:ascii="Arial" w:hAnsi="Arial" w:cs="Arial"/>
          <w:sz w:val="20"/>
          <w:szCs w:val="20"/>
        </w:rPr>
      </w:pPr>
      <w:r w:rsidRPr="00AD5492">
        <w:rPr>
          <w:rFonts w:ascii="Arial" w:hAnsi="Arial" w:cs="Arial"/>
          <w:sz w:val="20"/>
          <w:szCs w:val="20"/>
        </w:rPr>
        <w:t xml:space="preserve">A </w:t>
      </w:r>
      <w:r w:rsidR="00F13954" w:rsidRPr="00AD5492">
        <w:rPr>
          <w:rFonts w:ascii="Arial" w:hAnsi="Arial" w:cs="Arial"/>
          <w:b/>
          <w:sz w:val="20"/>
          <w:szCs w:val="20"/>
        </w:rPr>
        <w:t>p</w:t>
      </w:r>
      <w:r w:rsidRPr="00AD5492">
        <w:rPr>
          <w:rFonts w:ascii="Arial" w:hAnsi="Arial" w:cs="Arial"/>
          <w:b/>
          <w:sz w:val="20"/>
          <w:szCs w:val="20"/>
        </w:rPr>
        <w:t>1)</w:t>
      </w:r>
      <w:r w:rsidRPr="00AD5492">
        <w:rPr>
          <w:rFonts w:ascii="Arial" w:hAnsi="Arial" w:cs="Arial"/>
          <w:sz w:val="20"/>
          <w:szCs w:val="20"/>
        </w:rPr>
        <w:t xml:space="preserve"> cellában kell feltüntetni a </w:t>
      </w:r>
      <w:r w:rsidRPr="00AD5492">
        <w:rPr>
          <w:rFonts w:ascii="Arial" w:hAnsi="Arial" w:cs="Arial"/>
          <w:i/>
          <w:sz w:val="20"/>
          <w:szCs w:val="20"/>
        </w:rPr>
        <w:t>kártyaletiltás díját</w:t>
      </w:r>
      <w:r w:rsidRPr="00AD5492">
        <w:rPr>
          <w:rFonts w:ascii="Arial" w:hAnsi="Arial" w:cs="Arial"/>
          <w:sz w:val="20"/>
          <w:szCs w:val="20"/>
        </w:rPr>
        <w:t xml:space="preserve"> a felszámítás</w:t>
      </w:r>
      <w:r w:rsidRPr="003D5D29">
        <w:rPr>
          <w:rFonts w:ascii="Arial" w:hAnsi="Arial" w:cs="Arial"/>
          <w:sz w:val="20"/>
          <w:szCs w:val="20"/>
        </w:rPr>
        <w:t xml:space="preserve"> devizanemében, a </w:t>
      </w:r>
      <w:r w:rsidR="00F13954">
        <w:rPr>
          <w:rFonts w:ascii="Arial" w:hAnsi="Arial" w:cs="Arial"/>
          <w:b/>
          <w:sz w:val="20"/>
          <w:szCs w:val="20"/>
        </w:rPr>
        <w:t>p</w:t>
      </w:r>
      <w:r w:rsidRPr="003D5D29">
        <w:rPr>
          <w:rFonts w:ascii="Arial" w:hAnsi="Arial" w:cs="Arial"/>
          <w:b/>
          <w:sz w:val="20"/>
          <w:szCs w:val="20"/>
        </w:rPr>
        <w:t>2)</w:t>
      </w:r>
      <w:r w:rsidRPr="003D5D29">
        <w:rPr>
          <w:rFonts w:ascii="Arial" w:hAnsi="Arial" w:cs="Arial"/>
          <w:sz w:val="20"/>
          <w:szCs w:val="20"/>
        </w:rPr>
        <w:t xml:space="preserve"> cellában a devizanem megjelölésével.</w:t>
      </w:r>
    </w:p>
    <w:p w14:paraId="208736C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F13954">
        <w:rPr>
          <w:rFonts w:ascii="Arial" w:hAnsi="Arial" w:cs="Arial"/>
          <w:b/>
          <w:sz w:val="20"/>
          <w:szCs w:val="20"/>
        </w:rPr>
        <w:t>q</w:t>
      </w:r>
      <w:r w:rsidRPr="003D5D29">
        <w:rPr>
          <w:rFonts w:ascii="Arial" w:hAnsi="Arial" w:cs="Arial"/>
          <w:b/>
          <w:sz w:val="20"/>
          <w:szCs w:val="20"/>
        </w:rPr>
        <w:t>)</w:t>
      </w:r>
      <w:r w:rsidRPr="003D5D29">
        <w:rPr>
          <w:rFonts w:ascii="Arial" w:hAnsi="Arial" w:cs="Arial"/>
          <w:sz w:val="20"/>
          <w:szCs w:val="20"/>
        </w:rPr>
        <w:t xml:space="preserve"> cellában kell szerepeltetni a kártya normál idejű, illetve sürgősségi </w:t>
      </w:r>
      <w:r w:rsidRPr="00AD5492">
        <w:rPr>
          <w:rFonts w:ascii="Arial" w:hAnsi="Arial" w:cs="Arial"/>
          <w:i/>
          <w:sz w:val="20"/>
          <w:szCs w:val="20"/>
        </w:rPr>
        <w:t>pótlásának díjait</w:t>
      </w:r>
      <w:r w:rsidRPr="003D5D29">
        <w:rPr>
          <w:rFonts w:ascii="Arial" w:hAnsi="Arial" w:cs="Arial"/>
          <w:sz w:val="20"/>
          <w:szCs w:val="20"/>
        </w:rPr>
        <w:t xml:space="preserve"> a felszámítás devizanemében a devizanem megjelölésével.</w:t>
      </w:r>
    </w:p>
    <w:p w14:paraId="7E4CBEC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F13954">
        <w:rPr>
          <w:rFonts w:ascii="Arial" w:hAnsi="Arial" w:cs="Arial"/>
          <w:b/>
          <w:sz w:val="20"/>
          <w:szCs w:val="20"/>
        </w:rPr>
        <w:t>r</w:t>
      </w:r>
      <w:r w:rsidRPr="003D5D29">
        <w:rPr>
          <w:rFonts w:ascii="Arial" w:hAnsi="Arial" w:cs="Arial"/>
          <w:b/>
          <w:sz w:val="20"/>
          <w:szCs w:val="20"/>
        </w:rPr>
        <w:t xml:space="preserve">1) és </w:t>
      </w:r>
      <w:r w:rsidR="00F13954">
        <w:rPr>
          <w:rFonts w:ascii="Arial" w:hAnsi="Arial" w:cs="Arial"/>
          <w:b/>
          <w:sz w:val="20"/>
          <w:szCs w:val="20"/>
        </w:rPr>
        <w:t>r</w:t>
      </w:r>
      <w:r w:rsidRPr="003D5D29">
        <w:rPr>
          <w:rFonts w:ascii="Arial" w:hAnsi="Arial" w:cs="Arial"/>
          <w:b/>
          <w:sz w:val="20"/>
          <w:szCs w:val="20"/>
        </w:rPr>
        <w:t>2)</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Az </w:t>
      </w:r>
      <w:r w:rsidR="00F13954">
        <w:rPr>
          <w:rFonts w:ascii="Arial" w:hAnsi="Arial" w:cs="Arial"/>
          <w:b/>
          <w:sz w:val="20"/>
          <w:szCs w:val="20"/>
        </w:rPr>
        <w:t>r</w:t>
      </w:r>
      <w:r w:rsidRPr="003D5D29">
        <w:rPr>
          <w:rFonts w:ascii="Arial" w:hAnsi="Arial" w:cs="Arial"/>
          <w:b/>
          <w:sz w:val="20"/>
          <w:szCs w:val="20"/>
        </w:rPr>
        <w:t xml:space="preserve">1) </w:t>
      </w:r>
      <w:r w:rsidRPr="003D5D29">
        <w:rPr>
          <w:rFonts w:ascii="Arial" w:hAnsi="Arial" w:cs="Arial"/>
          <w:sz w:val="20"/>
          <w:szCs w:val="20"/>
        </w:rPr>
        <w:t xml:space="preserve">cella tartalmazza a késedelmi kamat kiszabható mértékét (pl. ügyleti kamat + x%), az </w:t>
      </w:r>
      <w:r w:rsidR="00F13954">
        <w:rPr>
          <w:rFonts w:ascii="Arial" w:hAnsi="Arial" w:cs="Arial"/>
          <w:b/>
          <w:sz w:val="20"/>
          <w:szCs w:val="20"/>
        </w:rPr>
        <w:t>r</w:t>
      </w:r>
      <w:r w:rsidRPr="003D5D29">
        <w:rPr>
          <w:rFonts w:ascii="Arial" w:hAnsi="Arial" w:cs="Arial"/>
          <w:b/>
          <w:sz w:val="20"/>
          <w:szCs w:val="20"/>
        </w:rPr>
        <w:t xml:space="preserve">2) </w:t>
      </w:r>
      <w:r w:rsidRPr="003D5D29">
        <w:rPr>
          <w:rFonts w:ascii="Arial" w:hAnsi="Arial" w:cs="Arial"/>
          <w:sz w:val="20"/>
          <w:szCs w:val="20"/>
        </w:rPr>
        <w:t>cella pedig az egyéb, késedelmes teljesítéskor felszámított díjtételek megnevezését és összegét (pl. felszólítási díj, kiszállás díja, kintlévőség-kezelési eljárás költsége).</w:t>
      </w:r>
    </w:p>
    <w:p w14:paraId="613F3C91"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BA764E">
        <w:rPr>
          <w:rFonts w:ascii="Arial" w:hAnsi="Arial" w:cs="Arial"/>
          <w:sz w:val="20"/>
          <w:szCs w:val="20"/>
        </w:rPr>
        <w:t>z</w:t>
      </w:r>
      <w:r w:rsidRPr="003D5D29">
        <w:rPr>
          <w:rFonts w:ascii="Arial" w:hAnsi="Arial" w:cs="Arial"/>
          <w:sz w:val="20"/>
          <w:szCs w:val="20"/>
        </w:rPr>
        <w:t xml:space="preserve"> </w:t>
      </w:r>
      <w:r w:rsidR="00BA764E">
        <w:rPr>
          <w:rFonts w:ascii="Arial" w:hAnsi="Arial" w:cs="Arial"/>
          <w:b/>
          <w:sz w:val="20"/>
          <w:szCs w:val="20"/>
        </w:rPr>
        <w:t>s</w:t>
      </w:r>
      <w:r w:rsidRPr="003D5D29">
        <w:rPr>
          <w:rFonts w:ascii="Arial" w:hAnsi="Arial" w:cs="Arial"/>
          <w:b/>
          <w:sz w:val="20"/>
          <w:szCs w:val="20"/>
        </w:rPr>
        <w:t>)</w:t>
      </w:r>
      <w:r w:rsidRPr="003D5D29">
        <w:rPr>
          <w:rFonts w:ascii="Arial" w:hAnsi="Arial" w:cs="Arial"/>
          <w:sz w:val="20"/>
          <w:szCs w:val="20"/>
        </w:rPr>
        <w:t xml:space="preserve"> cellában kell szerepeltetni a hitelkeret túllépésének díját, illetve feltüntetni, ha a hitelkeret túllépése nem lehetséges.</w:t>
      </w:r>
    </w:p>
    <w:p w14:paraId="52037F16" w14:textId="77777777" w:rsidR="003D5D29" w:rsidRDefault="003D5D29" w:rsidP="00DD3CAB">
      <w:pPr>
        <w:spacing w:after="0"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t</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 xml:space="preserve">cellában kell szerepeltetni </w:t>
      </w:r>
      <w:r w:rsidR="00C56754">
        <w:rPr>
          <w:rFonts w:ascii="Arial" w:hAnsi="Arial" w:cs="Arial"/>
          <w:sz w:val="20"/>
          <w:szCs w:val="20"/>
        </w:rPr>
        <w:t>az adatszolgáltató</w:t>
      </w:r>
      <w:r w:rsidRPr="00DD3CAB">
        <w:rPr>
          <w:rFonts w:ascii="Arial" w:hAnsi="Arial" w:cs="Arial"/>
          <w:sz w:val="20"/>
          <w:szCs w:val="20"/>
        </w:rPr>
        <w:t xml:space="preserve"> részére – a futamidő alatt, illetve az ügylet lezárásához kapcsolódó – szerződésszerű teljesítéshez fűződő, még fel nem sorolt egyéb díjak rövid megnevezését és mértékét.</w:t>
      </w:r>
    </w:p>
    <w:p w14:paraId="6B2F44DC" w14:textId="77777777" w:rsidR="0035019E" w:rsidRPr="00DD3CAB" w:rsidRDefault="0035019E" w:rsidP="00DD3CAB">
      <w:pPr>
        <w:spacing w:after="0" w:line="240" w:lineRule="auto"/>
        <w:jc w:val="both"/>
        <w:rPr>
          <w:rFonts w:ascii="Arial" w:hAnsi="Arial" w:cs="Arial"/>
          <w:sz w:val="20"/>
          <w:szCs w:val="20"/>
        </w:rPr>
      </w:pPr>
    </w:p>
    <w:p w14:paraId="0F718BE9"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BA764E">
        <w:rPr>
          <w:rFonts w:ascii="Arial" w:hAnsi="Arial" w:cs="Arial"/>
          <w:b/>
          <w:sz w:val="20"/>
          <w:szCs w:val="20"/>
        </w:rPr>
        <w:t>u</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 xml:space="preserve">cellában kell azokat a speciális paramétereket, jellemzőket szerepeltetni, amelyek az előző cellákban nem kerültek bemutatásra, felsorolásra. Ebben a cellában kell feltüntetni pl. a hitelkeret maximális mértékét meghatározó egyéb feltételeket, illetve a hitelkártya nemzetközi elszámolásával kapcsolatos tudnivalókat (elszámolás devizaneme stb.). </w:t>
      </w:r>
      <w:r w:rsidR="00766FE6">
        <w:rPr>
          <w:rFonts w:ascii="Arial" w:hAnsi="Arial" w:cs="Arial"/>
          <w:sz w:val="20"/>
          <w:szCs w:val="20"/>
        </w:rPr>
        <w:t xml:space="preserve">Amennyiben a hitelkártyához kapcsolódó hitelkeret terhére </w:t>
      </w:r>
      <w:r w:rsidR="00766FE6" w:rsidRPr="00AD1DD2">
        <w:rPr>
          <w:rFonts w:ascii="Arial" w:hAnsi="Arial" w:cs="Arial"/>
          <w:sz w:val="20"/>
          <w:szCs w:val="20"/>
        </w:rPr>
        <w:t>előre meghatározott futamidejű és egyenletes törlesztésű kölcsön</w:t>
      </w:r>
      <w:r w:rsidR="00766FE6">
        <w:rPr>
          <w:rFonts w:ascii="Arial" w:hAnsi="Arial" w:cs="Arial"/>
          <w:sz w:val="20"/>
          <w:szCs w:val="20"/>
        </w:rPr>
        <w:t xml:space="preserve"> vehető igénybe, ezen cellában szükséges feltüntetni ezt a lehetőséget, valamint a kapcsolódó hiteltermék jelentésben használt megnevezését. </w:t>
      </w:r>
    </w:p>
    <w:p w14:paraId="121110F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v</w:t>
      </w:r>
      <w:r w:rsidRPr="003D5D29">
        <w:rPr>
          <w:rFonts w:ascii="Arial" w:hAnsi="Arial" w:cs="Arial"/>
          <w:b/>
          <w:sz w:val="20"/>
          <w:szCs w:val="20"/>
        </w:rPr>
        <w:t>)</w:t>
      </w:r>
      <w:r w:rsidRPr="003D5D29">
        <w:rPr>
          <w:rFonts w:ascii="Arial" w:hAnsi="Arial" w:cs="Arial"/>
          <w:sz w:val="20"/>
          <w:szCs w:val="20"/>
        </w:rPr>
        <w:t xml:space="preserve"> cellában a hitelkártyához kapcsolódó speciális kedvezményeket, jellegzetességeket kell feltüntetni (pl. vásárlási kedvezmény, speciális lehetőségek, támogatások).</w:t>
      </w:r>
    </w:p>
    <w:p w14:paraId="33C554E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w</w:t>
      </w:r>
      <w:proofErr w:type="gramStart"/>
      <w:r w:rsidRPr="003D5D29">
        <w:rPr>
          <w:rFonts w:ascii="Arial" w:hAnsi="Arial" w:cs="Arial"/>
          <w:b/>
          <w:sz w:val="20"/>
          <w:szCs w:val="20"/>
        </w:rPr>
        <w:t>1)-</w:t>
      </w:r>
      <w:proofErr w:type="gramEnd"/>
      <w:r w:rsidR="00BA764E">
        <w:rPr>
          <w:rFonts w:ascii="Arial" w:hAnsi="Arial" w:cs="Arial"/>
          <w:b/>
          <w:sz w:val="20"/>
          <w:szCs w:val="20"/>
        </w:rPr>
        <w:t>w</w:t>
      </w:r>
      <w:r w:rsidRPr="003D5D29">
        <w:rPr>
          <w:rFonts w:ascii="Arial" w:hAnsi="Arial" w:cs="Arial"/>
          <w:b/>
          <w:sz w:val="20"/>
          <w:szCs w:val="20"/>
        </w:rPr>
        <w:t>4)</w:t>
      </w:r>
      <w:r w:rsidRPr="003D5D29">
        <w:rPr>
          <w:rFonts w:ascii="Arial" w:hAnsi="Arial" w:cs="Arial"/>
          <w:sz w:val="20"/>
          <w:szCs w:val="20"/>
        </w:rPr>
        <w:t xml:space="preserve"> cellában kell bemutatni az akció jellegére és időtartamára vonatkozó adatokat. </w:t>
      </w:r>
    </w:p>
    <w:p w14:paraId="34564AED"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w</w:t>
      </w:r>
      <w:r w:rsidRPr="003D5D29">
        <w:rPr>
          <w:rFonts w:ascii="Arial" w:hAnsi="Arial" w:cs="Arial"/>
          <w:b/>
          <w:sz w:val="20"/>
          <w:szCs w:val="20"/>
        </w:rPr>
        <w:t>1)</w:t>
      </w:r>
      <w:r w:rsidRPr="003D5D29">
        <w:rPr>
          <w:rFonts w:ascii="Arial" w:hAnsi="Arial" w:cs="Arial"/>
          <w:sz w:val="20"/>
          <w:szCs w:val="20"/>
        </w:rPr>
        <w:t xml:space="preserve"> cellában kell – igen vagy nem válasszal – jelölni, hogy a termék akciós-e. Amennyiben akciós a termék („igen”), akkor az akció jellegére, feltételeire, érvényességére vonatkozó mezők kitöltése is kötelező. </w:t>
      </w:r>
    </w:p>
    <w:p w14:paraId="6D85445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lastRenderedPageBreak/>
        <w:t xml:space="preserve">A </w:t>
      </w:r>
      <w:r w:rsidR="00BA764E">
        <w:rPr>
          <w:rFonts w:ascii="Arial" w:hAnsi="Arial" w:cs="Arial"/>
          <w:b/>
          <w:sz w:val="20"/>
          <w:szCs w:val="20"/>
        </w:rPr>
        <w:t>w</w:t>
      </w:r>
      <w:r w:rsidRPr="003D5D29">
        <w:rPr>
          <w:rFonts w:ascii="Arial" w:hAnsi="Arial" w:cs="Arial"/>
          <w:b/>
          <w:sz w:val="20"/>
          <w:szCs w:val="20"/>
        </w:rPr>
        <w:t>2)</w:t>
      </w:r>
      <w:r w:rsidRPr="003D5D29">
        <w:rPr>
          <w:rFonts w:ascii="Arial" w:hAnsi="Arial" w:cs="Arial"/>
          <w:sz w:val="20"/>
          <w:szCs w:val="20"/>
        </w:rPr>
        <w:t xml:space="preserve"> cellában a kedvezmények leírását kell szerepeltetni jelezve azt is, ha a feltüntetett akciós lehetőségek egyidejű igénybevétele valamely szempontból korlátozott.</w:t>
      </w:r>
    </w:p>
    <w:p w14:paraId="2C9C443B" w14:textId="77777777" w:rsidR="003D5D29" w:rsidRPr="00EE71EA"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w</w:t>
      </w:r>
      <w:r w:rsidRPr="003D5D29">
        <w:rPr>
          <w:rFonts w:ascii="Arial" w:hAnsi="Arial" w:cs="Arial"/>
          <w:b/>
          <w:sz w:val="20"/>
          <w:szCs w:val="20"/>
        </w:rPr>
        <w:t xml:space="preserve">3) és </w:t>
      </w:r>
      <w:r w:rsidR="00BA764E">
        <w:rPr>
          <w:rFonts w:ascii="Arial" w:hAnsi="Arial" w:cs="Arial"/>
          <w:b/>
          <w:sz w:val="20"/>
          <w:szCs w:val="20"/>
        </w:rPr>
        <w:t>w</w:t>
      </w:r>
      <w:r w:rsidRPr="003D5D29">
        <w:rPr>
          <w:rFonts w:ascii="Arial" w:hAnsi="Arial" w:cs="Arial"/>
          <w:b/>
          <w:sz w:val="20"/>
          <w:szCs w:val="20"/>
        </w:rPr>
        <w:t>4)</w:t>
      </w:r>
      <w:r w:rsidRPr="003D5D29">
        <w:rPr>
          <w:rFonts w:ascii="Arial" w:hAnsi="Arial" w:cs="Arial"/>
          <w:sz w:val="20"/>
          <w:szCs w:val="20"/>
        </w:rPr>
        <w:t xml:space="preserve"> cellában feltüntetendő az akció kezdete és záró napja. Amennyiben az akció visszavonásig érvényes</w:t>
      </w:r>
      <w:r w:rsidRPr="00EE71EA">
        <w:rPr>
          <w:rFonts w:ascii="Arial" w:hAnsi="Arial" w:cs="Arial"/>
          <w:sz w:val="20"/>
          <w:szCs w:val="20"/>
        </w:rPr>
        <w:t xml:space="preserve">, a </w:t>
      </w:r>
      <w:r w:rsidR="00BA764E" w:rsidRPr="00EE71EA">
        <w:rPr>
          <w:rFonts w:ascii="Arial" w:hAnsi="Arial" w:cs="Arial"/>
          <w:b/>
          <w:sz w:val="20"/>
          <w:szCs w:val="20"/>
        </w:rPr>
        <w:t>w</w:t>
      </w:r>
      <w:r w:rsidRPr="00EE71EA">
        <w:rPr>
          <w:rFonts w:ascii="Arial" w:hAnsi="Arial" w:cs="Arial"/>
          <w:b/>
          <w:sz w:val="20"/>
          <w:szCs w:val="20"/>
        </w:rPr>
        <w:t>4)</w:t>
      </w:r>
      <w:r w:rsidRPr="00EE71EA">
        <w:rPr>
          <w:rFonts w:ascii="Arial" w:hAnsi="Arial" w:cs="Arial"/>
          <w:sz w:val="20"/>
          <w:szCs w:val="20"/>
        </w:rPr>
        <w:t xml:space="preserve"> cellában ezt </w:t>
      </w:r>
      <w:r w:rsidR="00F21653" w:rsidRPr="00EE71EA">
        <w:rPr>
          <w:rFonts w:ascii="Arial" w:hAnsi="Arial" w:cs="Arial"/>
          <w:sz w:val="20"/>
          <w:szCs w:val="20"/>
        </w:rPr>
        <w:t xml:space="preserve">a </w:t>
      </w:r>
      <w:r w:rsidRPr="00EE71EA">
        <w:rPr>
          <w:rFonts w:ascii="Arial" w:hAnsi="Arial" w:cs="Arial"/>
          <w:sz w:val="20"/>
          <w:szCs w:val="20"/>
        </w:rPr>
        <w:t>„visszavonásig”</w:t>
      </w:r>
      <w:r w:rsidR="00F21653" w:rsidRPr="00EE71EA">
        <w:rPr>
          <w:rFonts w:ascii="Arial" w:hAnsi="Arial" w:cs="Arial"/>
          <w:sz w:val="20"/>
          <w:szCs w:val="20"/>
        </w:rPr>
        <w:t xml:space="preserve"> jelölőnégyzet kitöltésével kell jelezni.</w:t>
      </w:r>
    </w:p>
    <w:p w14:paraId="01F257F1" w14:textId="77777777" w:rsidR="003D5D29" w:rsidRPr="001363C4" w:rsidRDefault="003D5D29" w:rsidP="00BA764E">
      <w:pPr>
        <w:spacing w:line="240" w:lineRule="auto"/>
        <w:jc w:val="both"/>
        <w:rPr>
          <w:rFonts w:ascii="Arial" w:hAnsi="Arial" w:cs="Arial"/>
          <w:sz w:val="20"/>
          <w:szCs w:val="20"/>
        </w:rPr>
      </w:pPr>
      <w:r w:rsidRPr="00E576FE">
        <w:rPr>
          <w:rFonts w:ascii="Arial" w:hAnsi="Arial" w:cs="Arial"/>
          <w:sz w:val="20"/>
          <w:szCs w:val="20"/>
        </w:rPr>
        <w:t xml:space="preserve">Az </w:t>
      </w:r>
      <w:r w:rsidR="00BA764E" w:rsidRPr="00E576FE">
        <w:rPr>
          <w:rFonts w:ascii="Arial" w:hAnsi="Arial" w:cs="Arial"/>
          <w:b/>
          <w:sz w:val="20"/>
          <w:szCs w:val="20"/>
        </w:rPr>
        <w:t>x</w:t>
      </w:r>
      <w:r w:rsidRPr="00E576FE">
        <w:rPr>
          <w:rFonts w:ascii="Arial" w:hAnsi="Arial" w:cs="Arial"/>
          <w:b/>
          <w:sz w:val="20"/>
          <w:szCs w:val="20"/>
        </w:rPr>
        <w:t>)</w:t>
      </w:r>
      <w:r w:rsidRPr="00E576FE">
        <w:rPr>
          <w:rFonts w:ascii="Arial" w:hAnsi="Arial" w:cs="Arial"/>
          <w:sz w:val="20"/>
          <w:szCs w:val="20"/>
        </w:rPr>
        <w:t xml:space="preserve"> cellában </w:t>
      </w:r>
      <w:r w:rsidR="00C56754">
        <w:rPr>
          <w:rFonts w:ascii="Arial" w:hAnsi="Arial" w:cs="Arial"/>
          <w:sz w:val="20"/>
          <w:szCs w:val="20"/>
        </w:rPr>
        <w:t>az adatszolgáltató</w:t>
      </w:r>
      <w:r w:rsidRPr="00E576FE">
        <w:rPr>
          <w:rFonts w:ascii="Arial" w:hAnsi="Arial" w:cs="Arial"/>
          <w:sz w:val="20"/>
          <w:szCs w:val="20"/>
        </w:rPr>
        <w:t xml:space="preserve"> honlapján az adott termékhez kapcsolódó részletes leíráshoz vagy annak hiányában a termékre vonatkozó hirdetményhez vez</w:t>
      </w:r>
      <w:r w:rsidRPr="001363C4">
        <w:rPr>
          <w:rFonts w:ascii="Arial" w:hAnsi="Arial" w:cs="Arial"/>
          <w:sz w:val="20"/>
          <w:szCs w:val="20"/>
        </w:rPr>
        <w:t xml:space="preserve">ető </w:t>
      </w:r>
      <w:proofErr w:type="spellStart"/>
      <w:r w:rsidRPr="001363C4">
        <w:rPr>
          <w:rFonts w:ascii="Arial" w:hAnsi="Arial" w:cs="Arial"/>
          <w:sz w:val="20"/>
          <w:szCs w:val="20"/>
        </w:rPr>
        <w:t>hiperhivatkozást</w:t>
      </w:r>
      <w:proofErr w:type="spellEnd"/>
      <w:r w:rsidRPr="001363C4">
        <w:rPr>
          <w:rFonts w:ascii="Arial" w:hAnsi="Arial" w:cs="Arial"/>
          <w:sz w:val="20"/>
          <w:szCs w:val="20"/>
        </w:rPr>
        <w:t xml:space="preserve"> kell megadni. (Pontosvesszővel elválasztva egyszerre több </w:t>
      </w:r>
      <w:proofErr w:type="spellStart"/>
      <w:r w:rsidRPr="001363C4">
        <w:rPr>
          <w:rFonts w:ascii="Arial" w:hAnsi="Arial" w:cs="Arial"/>
          <w:sz w:val="20"/>
          <w:szCs w:val="20"/>
        </w:rPr>
        <w:t>hiperhivatkozás</w:t>
      </w:r>
      <w:proofErr w:type="spellEnd"/>
      <w:r w:rsidRPr="001363C4">
        <w:rPr>
          <w:rFonts w:ascii="Arial" w:hAnsi="Arial" w:cs="Arial"/>
          <w:sz w:val="20"/>
          <w:szCs w:val="20"/>
        </w:rPr>
        <w:t xml:space="preserve"> is megadható.)</w:t>
      </w:r>
    </w:p>
    <w:p w14:paraId="4924571F" w14:textId="77777777" w:rsidR="0027051F" w:rsidRPr="001363C4" w:rsidRDefault="0027051F" w:rsidP="0027051F">
      <w:pPr>
        <w:spacing w:after="120" w:line="240" w:lineRule="auto"/>
        <w:jc w:val="both"/>
        <w:rPr>
          <w:rFonts w:ascii="Arial" w:hAnsi="Arial" w:cs="Arial"/>
          <w:sz w:val="20"/>
          <w:szCs w:val="20"/>
        </w:rPr>
      </w:pPr>
      <w:bookmarkStart w:id="43" w:name="_Hlk511721922"/>
      <w:r w:rsidRPr="001363C4">
        <w:rPr>
          <w:rFonts w:ascii="Arial" w:hAnsi="Arial" w:cs="Arial"/>
          <w:sz w:val="20"/>
          <w:szCs w:val="20"/>
        </w:rPr>
        <w:t xml:space="preserve">Az </w:t>
      </w:r>
      <w:r w:rsidRPr="001363C4">
        <w:rPr>
          <w:rFonts w:ascii="Arial" w:hAnsi="Arial" w:cs="Arial"/>
          <w:b/>
          <w:sz w:val="20"/>
          <w:szCs w:val="20"/>
        </w:rPr>
        <w:t>y</w:t>
      </w:r>
      <w:r w:rsidR="00113370" w:rsidRPr="001363C4">
        <w:rPr>
          <w:rFonts w:ascii="Arial" w:hAnsi="Arial" w:cs="Arial"/>
          <w:b/>
          <w:sz w:val="20"/>
          <w:szCs w:val="20"/>
        </w:rPr>
        <w:t>1</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kezdetét </w:t>
      </w:r>
      <w:proofErr w:type="spellStart"/>
      <w:r w:rsidRPr="001363C4">
        <w:rPr>
          <w:rFonts w:ascii="Arial" w:hAnsi="Arial" w:cs="Arial"/>
          <w:sz w:val="20"/>
          <w:szCs w:val="20"/>
        </w:rPr>
        <w:t>éééé.</w:t>
      </w:r>
      <w:proofErr w:type="gramStart"/>
      <w:r w:rsidRPr="001363C4">
        <w:rPr>
          <w:rFonts w:ascii="Arial" w:hAnsi="Arial" w:cs="Arial"/>
          <w:sz w:val="20"/>
          <w:szCs w:val="20"/>
        </w:rPr>
        <w:t>hh.nn</w:t>
      </w:r>
      <w:proofErr w:type="spellEnd"/>
      <w:proofErr w:type="gramEnd"/>
      <w:r w:rsidRPr="001363C4">
        <w:rPr>
          <w:rFonts w:ascii="Arial" w:hAnsi="Arial" w:cs="Arial"/>
          <w:sz w:val="20"/>
          <w:szCs w:val="20"/>
        </w:rPr>
        <w:t xml:space="preserve"> formátumban.</w:t>
      </w:r>
    </w:p>
    <w:p w14:paraId="122F1E4D" w14:textId="77777777" w:rsidR="0027051F" w:rsidRPr="001363C4" w:rsidRDefault="0027051F" w:rsidP="0027051F">
      <w:pPr>
        <w:spacing w:after="120" w:line="240" w:lineRule="auto"/>
        <w:jc w:val="both"/>
        <w:rPr>
          <w:rFonts w:ascii="Arial" w:hAnsi="Arial" w:cs="Arial"/>
          <w:sz w:val="20"/>
          <w:szCs w:val="20"/>
        </w:rPr>
      </w:pPr>
      <w:r w:rsidRPr="001363C4">
        <w:rPr>
          <w:rFonts w:ascii="Arial" w:hAnsi="Arial" w:cs="Arial"/>
          <w:sz w:val="20"/>
          <w:szCs w:val="20"/>
        </w:rPr>
        <w:t xml:space="preserve">Az </w:t>
      </w:r>
      <w:r w:rsidR="00113370" w:rsidRPr="001363C4">
        <w:rPr>
          <w:rFonts w:ascii="Arial" w:hAnsi="Arial" w:cs="Arial"/>
          <w:b/>
          <w:sz w:val="20"/>
          <w:szCs w:val="20"/>
        </w:rPr>
        <w:t>y2</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végét </w:t>
      </w:r>
      <w:proofErr w:type="spellStart"/>
      <w:r w:rsidRPr="001363C4">
        <w:rPr>
          <w:rFonts w:ascii="Arial" w:hAnsi="Arial" w:cs="Arial"/>
          <w:sz w:val="20"/>
          <w:szCs w:val="20"/>
        </w:rPr>
        <w:t>éééé.</w:t>
      </w:r>
      <w:proofErr w:type="gramStart"/>
      <w:r w:rsidRPr="001363C4">
        <w:rPr>
          <w:rFonts w:ascii="Arial" w:hAnsi="Arial" w:cs="Arial"/>
          <w:sz w:val="20"/>
          <w:szCs w:val="20"/>
        </w:rPr>
        <w:t>hh.nn</w:t>
      </w:r>
      <w:proofErr w:type="spellEnd"/>
      <w:proofErr w:type="gramEnd"/>
      <w:r w:rsidRPr="001363C4">
        <w:rPr>
          <w:rFonts w:ascii="Arial" w:hAnsi="Arial" w:cs="Arial"/>
          <w:sz w:val="20"/>
          <w:szCs w:val="20"/>
        </w:rPr>
        <w:t xml:space="preserve"> formátumban, amennyiben ez előre ismert. </w:t>
      </w:r>
    </w:p>
    <w:p w14:paraId="34AA38E1" w14:textId="77777777" w:rsidR="0027051F" w:rsidRPr="003D5D29" w:rsidRDefault="0027051F" w:rsidP="0027051F">
      <w:pPr>
        <w:spacing w:line="240" w:lineRule="auto"/>
        <w:jc w:val="both"/>
        <w:rPr>
          <w:rFonts w:ascii="Arial" w:hAnsi="Arial" w:cs="Arial"/>
          <w:sz w:val="20"/>
          <w:szCs w:val="20"/>
        </w:rPr>
      </w:pPr>
      <w:r w:rsidRPr="001363C4">
        <w:rPr>
          <w:rFonts w:ascii="Arial" w:hAnsi="Arial" w:cs="Arial"/>
          <w:sz w:val="20"/>
          <w:szCs w:val="20"/>
        </w:rPr>
        <w:t xml:space="preserve">A </w:t>
      </w:r>
      <w:r w:rsidR="00113370" w:rsidRPr="001363C4">
        <w:rPr>
          <w:rFonts w:ascii="Arial" w:hAnsi="Arial" w:cs="Arial"/>
          <w:b/>
          <w:sz w:val="20"/>
          <w:szCs w:val="20"/>
        </w:rPr>
        <w:t>z</w:t>
      </w:r>
      <w:r w:rsidRPr="001363C4">
        <w:rPr>
          <w:rFonts w:ascii="Arial" w:hAnsi="Arial" w:cs="Arial"/>
          <w:b/>
          <w:sz w:val="20"/>
          <w:szCs w:val="20"/>
        </w:rPr>
        <w:t>)</w:t>
      </w:r>
      <w:r w:rsidRPr="001363C4">
        <w:rPr>
          <w:rFonts w:ascii="Arial" w:hAnsi="Arial" w:cs="Arial"/>
          <w:sz w:val="20"/>
          <w:szCs w:val="20"/>
        </w:rPr>
        <w:t xml:space="preserve"> cellában kell megadni a már élő termékek termékkondíciói módosításának vagy javításának okát</w:t>
      </w:r>
      <w:r w:rsidR="00BC016C" w:rsidRPr="001363C4">
        <w:rPr>
          <w:rFonts w:ascii="Arial" w:hAnsi="Arial" w:cs="Arial"/>
          <w:sz w:val="20"/>
          <w:szCs w:val="20"/>
        </w:rPr>
        <w:t xml:space="preserve">, </w:t>
      </w:r>
      <w:r w:rsidR="00BC016C" w:rsidRPr="00EE71EA">
        <w:rPr>
          <w:rFonts w:ascii="Arial" w:hAnsi="Arial" w:cs="Arial"/>
          <w:sz w:val="20"/>
          <w:szCs w:val="20"/>
        </w:rPr>
        <w:t>illetve a módosítás</w:t>
      </w:r>
      <w:r w:rsidR="009464BC" w:rsidRPr="00EE71EA">
        <w:rPr>
          <w:rFonts w:ascii="Arial" w:hAnsi="Arial" w:cs="Arial"/>
          <w:sz w:val="20"/>
          <w:szCs w:val="20"/>
        </w:rPr>
        <w:t xml:space="preserve"> vagy javítás</w:t>
      </w:r>
      <w:r w:rsidR="00BC016C" w:rsidRPr="00EE71EA">
        <w:rPr>
          <w:rFonts w:ascii="Arial" w:hAnsi="Arial" w:cs="Arial"/>
          <w:sz w:val="20"/>
          <w:szCs w:val="20"/>
        </w:rPr>
        <w:t xml:space="preserve"> publikálásának idejét</w:t>
      </w:r>
      <w:r w:rsidR="006F48EB">
        <w:rPr>
          <w:rFonts w:ascii="Arial" w:hAnsi="Arial" w:cs="Arial"/>
          <w:sz w:val="20"/>
          <w:szCs w:val="20"/>
        </w:rPr>
        <w:t>,</w:t>
      </w:r>
      <w:r w:rsidR="00BC016C" w:rsidRPr="00EE71EA">
        <w:rPr>
          <w:rFonts w:ascii="Arial" w:hAnsi="Arial" w:cs="Arial"/>
          <w:sz w:val="20"/>
          <w:szCs w:val="20"/>
        </w:rPr>
        <w:t xml:space="preserve"> </w:t>
      </w:r>
      <w:proofErr w:type="spellStart"/>
      <w:r w:rsidR="00BC016C" w:rsidRPr="00EE71EA">
        <w:rPr>
          <w:rFonts w:ascii="Arial" w:hAnsi="Arial" w:cs="Arial"/>
          <w:sz w:val="20"/>
          <w:szCs w:val="20"/>
        </w:rPr>
        <w:t>éééé.</w:t>
      </w:r>
      <w:proofErr w:type="gramStart"/>
      <w:r w:rsidR="00BC016C" w:rsidRPr="00EE71EA">
        <w:rPr>
          <w:rFonts w:ascii="Arial" w:hAnsi="Arial" w:cs="Arial"/>
          <w:sz w:val="20"/>
          <w:szCs w:val="20"/>
        </w:rPr>
        <w:t>hh.nn</w:t>
      </w:r>
      <w:proofErr w:type="spellEnd"/>
      <w:proofErr w:type="gramEnd"/>
      <w:r w:rsidR="00BC016C" w:rsidRPr="00EE71EA">
        <w:rPr>
          <w:rFonts w:ascii="Arial" w:hAnsi="Arial" w:cs="Arial"/>
          <w:sz w:val="20"/>
          <w:szCs w:val="20"/>
        </w:rPr>
        <w:t xml:space="preserve">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r w:rsidR="003365DA" w:rsidRPr="003365DA">
        <w:rPr>
          <w:rFonts w:ascii="Arial" w:hAnsi="Arial" w:cs="Arial"/>
          <w:sz w:val="20"/>
          <w:szCs w:val="20"/>
        </w:rPr>
        <w:t>.</w:t>
      </w:r>
    </w:p>
    <w:bookmarkEnd w:id="43"/>
    <w:p w14:paraId="0154DF77" w14:textId="77777777" w:rsidR="003D5D29" w:rsidRPr="003D5D29" w:rsidRDefault="003D5D29" w:rsidP="0020164C">
      <w:pPr>
        <w:spacing w:line="240" w:lineRule="auto"/>
        <w:jc w:val="both"/>
        <w:rPr>
          <w:rFonts w:ascii="Arial" w:hAnsi="Arial" w:cs="Arial"/>
          <w:sz w:val="20"/>
          <w:szCs w:val="20"/>
        </w:rPr>
      </w:pPr>
    </w:p>
    <w:p w14:paraId="300D95E6" w14:textId="77777777" w:rsidR="003D5D29" w:rsidRPr="003D5D29" w:rsidRDefault="00DE6AF5" w:rsidP="00C86748">
      <w:pPr>
        <w:pStyle w:val="Cmsor3"/>
        <w:numPr>
          <w:ilvl w:val="1"/>
          <w:numId w:val="15"/>
        </w:numPr>
        <w:rPr>
          <w:rFonts w:ascii="Arial" w:hAnsi="Arial" w:cs="Arial"/>
          <w:b w:val="0"/>
          <w:bCs w:val="0"/>
          <w:iCs/>
          <w:color w:val="000000"/>
          <w:sz w:val="20"/>
          <w:szCs w:val="20"/>
        </w:rPr>
      </w:pPr>
      <w:bookmarkStart w:id="44" w:name="_Toc302733945"/>
      <w:bookmarkStart w:id="45" w:name="_Toc306870625"/>
      <w:r>
        <w:rPr>
          <w:rFonts w:ascii="Arial" w:hAnsi="Arial" w:cs="Arial"/>
          <w:bCs w:val="0"/>
          <w:iCs/>
          <w:color w:val="000000"/>
          <w:sz w:val="20"/>
          <w:szCs w:val="20"/>
          <w:lang w:val="hu-HU"/>
        </w:rPr>
        <w:t xml:space="preserve"> </w:t>
      </w:r>
      <w:r w:rsidR="003D5D29" w:rsidRPr="003D5D29">
        <w:rPr>
          <w:rFonts w:ascii="Arial" w:hAnsi="Arial" w:cs="Arial"/>
          <w:bCs w:val="0"/>
          <w:iCs/>
          <w:color w:val="000000"/>
          <w:sz w:val="20"/>
          <w:szCs w:val="20"/>
        </w:rPr>
        <w:t>9HI, 25DI – Termékismertető – Hitel- és pénzügyi lízingtermékek – Ingatlanlízing</w:t>
      </w:r>
      <w:bookmarkEnd w:id="44"/>
      <w:bookmarkEnd w:id="45"/>
    </w:p>
    <w:p w14:paraId="143C5ED7" w14:textId="77777777" w:rsidR="003D5D29" w:rsidRPr="003D5D29" w:rsidRDefault="003D5D29" w:rsidP="003D5D29">
      <w:pPr>
        <w:rPr>
          <w:rFonts w:ascii="Arial" w:hAnsi="Arial" w:cs="Arial"/>
          <w:sz w:val="20"/>
          <w:szCs w:val="20"/>
        </w:rPr>
      </w:pPr>
    </w:p>
    <w:p w14:paraId="6B0F2B9E" w14:textId="77777777" w:rsidR="003D5D29" w:rsidRPr="003D5D29" w:rsidRDefault="003D5D29" w:rsidP="00BA764E">
      <w:pPr>
        <w:pStyle w:val="NormlWeb"/>
        <w:spacing w:before="0" w:beforeAutospacing="0"/>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sz w:val="20"/>
          <w:szCs w:val="20"/>
        </w:rPr>
        <w:t>ingatlanlízing</w:t>
      </w:r>
      <w:r w:rsidRPr="003D5D29">
        <w:rPr>
          <w:rFonts w:ascii="Arial" w:hAnsi="Arial" w:cs="Arial"/>
          <w:sz w:val="20"/>
          <w:szCs w:val="20"/>
        </w:rPr>
        <w:t xml:space="preserve"> a fogyasztók részére új építésű és használt lakóingatlanok, üdülőingatlanok, a lakóingatlanhoz kapcsolódó kiegészítő ingatlanok (garázs, tároló, gépkocsi beálló), valamint építési telek megvásárlásához kínált azon finanszírozási forma, amelynek során a lízingbeadó pénzügyi intézmény az ingatlant adásvételi szerződéssel megvásárolja az eladótól, és egy lízingszerződéssel lízingbe adja a </w:t>
      </w:r>
      <w:proofErr w:type="spellStart"/>
      <w:r w:rsidRPr="003D5D29">
        <w:rPr>
          <w:rFonts w:ascii="Arial" w:hAnsi="Arial" w:cs="Arial"/>
          <w:sz w:val="20"/>
          <w:szCs w:val="20"/>
        </w:rPr>
        <w:t>lízingbevevőnek</w:t>
      </w:r>
      <w:proofErr w:type="spellEnd"/>
      <w:r w:rsidRPr="003D5D29">
        <w:rPr>
          <w:rFonts w:ascii="Arial" w:hAnsi="Arial" w:cs="Arial"/>
          <w:sz w:val="20"/>
          <w:szCs w:val="20"/>
        </w:rPr>
        <w:t xml:space="preserve"> azzal, hogy a futamidő végéig, illetve az esetleges végtörlesztésig az ingatlan tulajdonjogát a pénzügyi intézmény fenntartja.</w:t>
      </w:r>
    </w:p>
    <w:p w14:paraId="400935DC" w14:textId="77777777" w:rsidR="003D5D29" w:rsidRPr="003D5D29" w:rsidRDefault="003D5D29" w:rsidP="00BA764E">
      <w:pPr>
        <w:spacing w:after="240" w:line="240" w:lineRule="auto"/>
        <w:jc w:val="both"/>
        <w:rPr>
          <w:rFonts w:ascii="Arial" w:hAnsi="Arial" w:cs="Arial"/>
          <w:sz w:val="20"/>
          <w:szCs w:val="20"/>
        </w:rPr>
      </w:pPr>
      <w:r w:rsidRPr="003D5D29">
        <w:rPr>
          <w:rFonts w:ascii="Arial" w:hAnsi="Arial" w:cs="Arial"/>
          <w:sz w:val="20"/>
          <w:szCs w:val="20"/>
        </w:rPr>
        <w:t xml:space="preserve">A jelentésben kell feltüntetni </w:t>
      </w:r>
      <w:r w:rsidR="00C56754">
        <w:rPr>
          <w:rFonts w:ascii="Arial" w:hAnsi="Arial" w:cs="Arial"/>
          <w:sz w:val="20"/>
          <w:szCs w:val="20"/>
        </w:rPr>
        <w:t>az adatszolgáltató</w:t>
      </w:r>
      <w:r w:rsidRPr="003D5D29">
        <w:rPr>
          <w:rFonts w:ascii="Arial" w:hAnsi="Arial" w:cs="Arial"/>
          <w:sz w:val="20"/>
          <w:szCs w:val="20"/>
        </w:rPr>
        <w:t xml:space="preserve"> által nyújtott saját lakáslízing-konstrukciók jellemző adatait. Amennyiben egy termékhez a lízing típusa, lízing tárgya, devizanem, kamatozás típus</w:t>
      </w:r>
      <w:r w:rsidR="004F2AF2">
        <w:rPr>
          <w:rFonts w:ascii="Arial" w:hAnsi="Arial" w:cs="Arial"/>
          <w:sz w:val="20"/>
          <w:szCs w:val="20"/>
        </w:rPr>
        <w:t>ára vonatkozó</w:t>
      </w:r>
      <w:r w:rsidRPr="003D5D29">
        <w:rPr>
          <w:rFonts w:ascii="Arial" w:hAnsi="Arial" w:cs="Arial"/>
          <w:sz w:val="20"/>
          <w:szCs w:val="20"/>
        </w:rPr>
        <w:t xml:space="preserve"> szempontok alapján alternatív lehetőség kapcsolódik, akkor azt külön termékként vagy termékvariációként kell feltüntetni.</w:t>
      </w:r>
    </w:p>
    <w:p w14:paraId="3C6418E8" w14:textId="77777777" w:rsidR="003D5D29" w:rsidRPr="003D5D29" w:rsidRDefault="003D5D29" w:rsidP="00BA764E">
      <w:pPr>
        <w:spacing w:after="240" w:line="240" w:lineRule="auto"/>
        <w:jc w:val="both"/>
        <w:rPr>
          <w:rFonts w:ascii="Arial" w:hAnsi="Arial" w:cs="Arial"/>
          <w:sz w:val="20"/>
          <w:szCs w:val="20"/>
        </w:rPr>
      </w:pPr>
      <w:r w:rsidRPr="003D5D29">
        <w:rPr>
          <w:rFonts w:ascii="Arial" w:hAnsi="Arial" w:cs="Arial"/>
          <w:sz w:val="20"/>
          <w:szCs w:val="20"/>
        </w:rPr>
        <w:t xml:space="preserve">A konstrukciók megnevezésénél fontos, hogy egyértelműen jelenjen meg a variációkat megkülönböztető jellemzőre való utalás. </w:t>
      </w:r>
    </w:p>
    <w:p w14:paraId="671C49E8" w14:textId="77777777" w:rsidR="003D5D29" w:rsidRPr="003D5D29" w:rsidRDefault="003D5D29" w:rsidP="00BA764E">
      <w:pPr>
        <w:spacing w:after="240" w:line="240" w:lineRule="auto"/>
        <w:jc w:val="both"/>
        <w:rPr>
          <w:rFonts w:ascii="Arial" w:hAnsi="Arial" w:cs="Arial"/>
          <w:b/>
          <w:sz w:val="20"/>
          <w:szCs w:val="20"/>
        </w:rPr>
      </w:pPr>
      <w:r w:rsidRPr="003D5D29">
        <w:rPr>
          <w:rFonts w:ascii="Arial" w:hAnsi="Arial" w:cs="Arial"/>
          <w:b/>
          <w:sz w:val="20"/>
          <w:szCs w:val="20"/>
        </w:rPr>
        <w:t>A jelentés kitöltése</w:t>
      </w:r>
    </w:p>
    <w:p w14:paraId="434C2A0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a)</w:t>
      </w:r>
      <w:r w:rsidRPr="003D5D29">
        <w:rPr>
          <w:rFonts w:ascii="Arial" w:hAnsi="Arial" w:cs="Arial"/>
          <w:sz w:val="20"/>
          <w:szCs w:val="20"/>
        </w:rPr>
        <w:t xml:space="preserve"> cellában – az MNB útmutatása alapján automatikusan generált – a termékhez kapcsolódó egyedi azonosító szerepel, amely </w:t>
      </w:r>
      <w:proofErr w:type="spellStart"/>
      <w:r w:rsidRPr="003D5D29">
        <w:rPr>
          <w:rFonts w:ascii="Arial" w:hAnsi="Arial" w:cs="Arial"/>
          <w:sz w:val="20"/>
          <w:szCs w:val="20"/>
        </w:rPr>
        <w:t>végigkíséri</w:t>
      </w:r>
      <w:proofErr w:type="spellEnd"/>
      <w:r w:rsidRPr="003D5D29">
        <w:rPr>
          <w:rFonts w:ascii="Arial" w:hAnsi="Arial" w:cs="Arial"/>
          <w:sz w:val="20"/>
          <w:szCs w:val="20"/>
        </w:rPr>
        <w:t xml:space="preserve"> a terméket forgalmazásának teljes idejében. Amennyiben a termék értékesítése szünetel, az értékesítés újrakezdésekor is az eredeti termékkóddal kell küldeni az adatszolgáltatásban.</w:t>
      </w:r>
    </w:p>
    <w:p w14:paraId="5BF4A209" w14:textId="68239195"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sz w:val="20"/>
          <w:szCs w:val="20"/>
        </w:rPr>
        <w:t xml:space="preserve"> cellában kell a lízingkonstrukció teljes megnevezését szerepeltetni</w:t>
      </w:r>
      <w:r w:rsidR="00E77DC7">
        <w:rPr>
          <w:rFonts w:ascii="Arial" w:hAnsi="Arial" w:cs="Arial"/>
          <w:sz w:val="20"/>
          <w:szCs w:val="20"/>
        </w:rPr>
        <w:t>,</w:t>
      </w:r>
      <w:r w:rsidR="003D255C">
        <w:rPr>
          <w:rFonts w:ascii="Arial" w:hAnsi="Arial" w:cs="Arial"/>
          <w:sz w:val="20"/>
          <w:szCs w:val="20"/>
        </w:rPr>
        <w:t xml:space="preserve"> összhangban az adatszolgáltató hirdetményében szereplő </w:t>
      </w:r>
      <w:proofErr w:type="spellStart"/>
      <w:r w:rsidR="003D255C">
        <w:rPr>
          <w:rFonts w:ascii="Arial" w:hAnsi="Arial" w:cs="Arial"/>
          <w:sz w:val="20"/>
          <w:szCs w:val="20"/>
        </w:rPr>
        <w:t>termékmegnevezésekkel</w:t>
      </w:r>
      <w:proofErr w:type="spellEnd"/>
      <w:r w:rsidRPr="003D5D29">
        <w:rPr>
          <w:rFonts w:ascii="Arial" w:hAnsi="Arial" w:cs="Arial"/>
          <w:sz w:val="20"/>
          <w:szCs w:val="20"/>
        </w:rPr>
        <w:t xml:space="preserve">. Amennyiben azonos konstrukció eltérő alternatíváiról van szó (és nincs külön „fantázianeve”), az eltérési szempontot </w:t>
      </w:r>
      <w:del w:id="46" w:author="MNB" w:date="2024-08-23T13:22:00Z">
        <w:r w:rsidRPr="003D5D29">
          <w:rPr>
            <w:rFonts w:ascii="Arial" w:hAnsi="Arial" w:cs="Arial"/>
            <w:sz w:val="20"/>
            <w:szCs w:val="20"/>
          </w:rPr>
          <w:delText>javasolt</w:delText>
        </w:r>
      </w:del>
      <w:ins w:id="47" w:author="MNB" w:date="2024-08-23T13:22:00Z">
        <w:r w:rsidR="006C5AD1">
          <w:rPr>
            <w:rFonts w:ascii="Arial" w:hAnsi="Arial" w:cs="Arial"/>
            <w:sz w:val="20"/>
            <w:szCs w:val="20"/>
          </w:rPr>
          <w:t>szükséges</w:t>
        </w:r>
      </w:ins>
      <w:r w:rsidRPr="003D5D29">
        <w:rPr>
          <w:rFonts w:ascii="Arial" w:hAnsi="Arial" w:cs="Arial"/>
          <w:sz w:val="20"/>
          <w:szCs w:val="20"/>
        </w:rPr>
        <w:t xml:space="preserve"> feltüntetni a termék megnevezésében is.</w:t>
      </w:r>
    </w:p>
    <w:p w14:paraId="52F9112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c)</w:t>
      </w:r>
      <w:r w:rsidRPr="003D5D29">
        <w:rPr>
          <w:rFonts w:ascii="Arial" w:hAnsi="Arial" w:cs="Arial"/>
          <w:sz w:val="20"/>
          <w:szCs w:val="20"/>
        </w:rPr>
        <w:t xml:space="preserve"> cellában meg kell jelölni, hogy a termék „zárt végű” vagy „nyílt végű” pénzügyi lízing. Zártvégű pénzügyi lízing esetén a </w:t>
      </w:r>
      <w:proofErr w:type="spellStart"/>
      <w:r w:rsidRPr="003D5D29">
        <w:rPr>
          <w:rFonts w:ascii="Arial" w:hAnsi="Arial" w:cs="Arial"/>
          <w:sz w:val="20"/>
          <w:szCs w:val="20"/>
        </w:rPr>
        <w:t>lízingbevevő</w:t>
      </w:r>
      <w:proofErr w:type="spellEnd"/>
      <w:r w:rsidRPr="003D5D29">
        <w:rPr>
          <w:rFonts w:ascii="Arial" w:hAnsi="Arial" w:cs="Arial"/>
          <w:sz w:val="20"/>
          <w:szCs w:val="20"/>
        </w:rPr>
        <w:t xml:space="preserve"> az összes szerződéses kötelezettsége teljesítésével megszerzi az ingatlan tulajdonjogát, a futamidő alatt pedig tulajdonjog fenntartással szerepel az ingatlan tulajdoni lapján, nyíltvégű pénzügyi lízing esetén a </w:t>
      </w:r>
      <w:proofErr w:type="spellStart"/>
      <w:r w:rsidRPr="003D5D29">
        <w:rPr>
          <w:rFonts w:ascii="Arial" w:hAnsi="Arial" w:cs="Arial"/>
          <w:sz w:val="20"/>
          <w:szCs w:val="20"/>
        </w:rPr>
        <w:t>lízingbevevő</w:t>
      </w:r>
      <w:proofErr w:type="spellEnd"/>
      <w:r w:rsidRPr="003D5D29">
        <w:rPr>
          <w:rFonts w:ascii="Arial" w:hAnsi="Arial" w:cs="Arial"/>
          <w:sz w:val="20"/>
          <w:szCs w:val="20"/>
        </w:rPr>
        <w:t xml:space="preserve"> az összes tartozás kiegyenlítését követően vételi opcióval és vevőkijelölési joggal rendelkezik.</w:t>
      </w:r>
    </w:p>
    <w:p w14:paraId="3813F5D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d)</w:t>
      </w:r>
      <w:r w:rsidRPr="003D5D29">
        <w:rPr>
          <w:rFonts w:ascii="Arial" w:hAnsi="Arial" w:cs="Arial"/>
          <w:sz w:val="20"/>
          <w:szCs w:val="20"/>
        </w:rPr>
        <w:t xml:space="preserve"> cellában a lízingfinanszírozás tárgyát aszerint kell megkülönböztetni, hogy az „új ingatlan” vagy „használt ingatlan” vásárlásához kapcsolódik. </w:t>
      </w:r>
    </w:p>
    <w:p w14:paraId="70CBD9F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lastRenderedPageBreak/>
        <w:t xml:space="preserve">Az </w:t>
      </w:r>
      <w:r w:rsidRPr="003D5D29">
        <w:rPr>
          <w:rFonts w:ascii="Arial" w:hAnsi="Arial" w:cs="Arial"/>
          <w:b/>
          <w:sz w:val="20"/>
          <w:szCs w:val="20"/>
        </w:rPr>
        <w:t>e)</w:t>
      </w:r>
      <w:r w:rsidRPr="003D5D29">
        <w:rPr>
          <w:rFonts w:ascii="Arial" w:hAnsi="Arial" w:cs="Arial"/>
          <w:i/>
          <w:sz w:val="20"/>
          <w:szCs w:val="20"/>
        </w:rPr>
        <w:t xml:space="preserve"> </w:t>
      </w:r>
      <w:r w:rsidRPr="003D5D29">
        <w:rPr>
          <w:rFonts w:ascii="Arial" w:hAnsi="Arial" w:cs="Arial"/>
          <w:sz w:val="20"/>
          <w:szCs w:val="20"/>
        </w:rPr>
        <w:t>cellában kell megjelölni a lízing nyilvántartásának devizanemét (ISO-kódját). Amennyiben a lízingtermék igénybe vehető forintban és egyéb devizanemben is, akkor a változatokat külön termékként vagy termékvariációként kell feltüntetni.</w:t>
      </w:r>
    </w:p>
    <w:p w14:paraId="57754818"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f1) és f2)</w:t>
      </w:r>
      <w:r w:rsidRPr="003D5D29">
        <w:rPr>
          <w:rFonts w:ascii="Arial" w:hAnsi="Arial" w:cs="Arial"/>
          <w:i/>
          <w:sz w:val="20"/>
          <w:szCs w:val="20"/>
        </w:rPr>
        <w:t xml:space="preserve"> </w:t>
      </w:r>
      <w:r w:rsidRPr="003D5D29">
        <w:rPr>
          <w:rFonts w:ascii="Arial" w:hAnsi="Arial" w:cs="Arial"/>
          <w:sz w:val="20"/>
          <w:szCs w:val="20"/>
        </w:rPr>
        <w:t xml:space="preserve">cellában kell szerepeltetni a futamidő minimális és maximális hosszát. A futamidőt hónapokban (numerikusan, egész számban) kell megadni. (Amennyiben a futamidő egy meghatározott fix időszak lehet csak, akkor annak a hónapokban megadott időtartamát kell feltüntetni az </w:t>
      </w:r>
      <w:r w:rsidRPr="003D5D29">
        <w:rPr>
          <w:rFonts w:ascii="Arial" w:hAnsi="Arial" w:cs="Arial"/>
          <w:b/>
          <w:sz w:val="20"/>
          <w:szCs w:val="20"/>
        </w:rPr>
        <w:t>f1) és f2)</w:t>
      </w:r>
      <w:r w:rsidRPr="003D5D29">
        <w:rPr>
          <w:rFonts w:ascii="Arial" w:hAnsi="Arial" w:cs="Arial"/>
          <w:i/>
          <w:sz w:val="20"/>
          <w:szCs w:val="20"/>
        </w:rPr>
        <w:t xml:space="preserve"> </w:t>
      </w:r>
      <w:r w:rsidRPr="003D5D29">
        <w:rPr>
          <w:rFonts w:ascii="Arial" w:hAnsi="Arial" w:cs="Arial"/>
          <w:sz w:val="20"/>
          <w:szCs w:val="20"/>
        </w:rPr>
        <w:t>cellában is.</w:t>
      </w:r>
    </w:p>
    <w:p w14:paraId="495BB4A2"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g1) és g2)</w:t>
      </w:r>
      <w:r w:rsidRPr="003D5D29">
        <w:rPr>
          <w:rFonts w:ascii="Arial" w:hAnsi="Arial" w:cs="Arial"/>
          <w:sz w:val="20"/>
          <w:szCs w:val="20"/>
        </w:rPr>
        <w:t xml:space="preserve"> cellában a minimálisan és maximálisan igényelhető finanszírozási összeget kell feltüntetni forintban, numerikus egész számban, a pénznem megjelölése nélkül.</w:t>
      </w:r>
    </w:p>
    <w:p w14:paraId="5E2D849D"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h1) és h2)</w:t>
      </w:r>
      <w:r w:rsidRPr="003D5D29">
        <w:rPr>
          <w:rFonts w:ascii="Arial" w:hAnsi="Arial" w:cs="Arial"/>
          <w:sz w:val="20"/>
          <w:szCs w:val="20"/>
        </w:rPr>
        <w:t xml:space="preserve"> cellában kell megadni a finanszírozás maximális arányát meghatározó adatokat. A </w:t>
      </w:r>
      <w:r w:rsidRPr="003D5D29">
        <w:rPr>
          <w:rFonts w:ascii="Arial" w:hAnsi="Arial" w:cs="Arial"/>
          <w:b/>
          <w:sz w:val="20"/>
          <w:szCs w:val="20"/>
        </w:rPr>
        <w:t xml:space="preserve">h1) </w:t>
      </w:r>
      <w:r w:rsidRPr="003D5D29">
        <w:rPr>
          <w:rFonts w:ascii="Arial" w:hAnsi="Arial" w:cs="Arial"/>
          <w:sz w:val="20"/>
          <w:szCs w:val="20"/>
        </w:rPr>
        <w:t xml:space="preserve">cellában kell feltüntetni az igénybe vehető maximális finanszírozási összeg meghatározásának alapjául szolgáló ingatlan értéket (piaci érték, likvidálási érték, hitelbiztosítéki érték) és az </w:t>
      </w:r>
      <w:r w:rsidRPr="003D5D29">
        <w:rPr>
          <w:rFonts w:ascii="Arial" w:hAnsi="Arial" w:cs="Arial"/>
          <w:b/>
          <w:sz w:val="20"/>
          <w:szCs w:val="20"/>
        </w:rPr>
        <w:t>h2)</w:t>
      </w:r>
      <w:r w:rsidRPr="003D5D29">
        <w:rPr>
          <w:rFonts w:ascii="Arial" w:hAnsi="Arial" w:cs="Arial"/>
          <w:sz w:val="20"/>
          <w:szCs w:val="20"/>
        </w:rPr>
        <w:t xml:space="preserve"> cellában a kapcsolódó százalékos mértéket (pl. 60). Mivel a tájékoztatás a fogyasztók számára készül, ezt a szövegezésnél figyelembe kell venni (pl. szakmai rövidítések lehetséges mellőzése).</w:t>
      </w:r>
    </w:p>
    <w:p w14:paraId="13456C1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w:t>
      </w:r>
      <w:r w:rsidRPr="003D5D29">
        <w:rPr>
          <w:rFonts w:ascii="Arial" w:hAnsi="Arial" w:cs="Arial"/>
          <w:sz w:val="20"/>
          <w:szCs w:val="20"/>
        </w:rPr>
        <w:t xml:space="preserve"> cellában kell megjelölni a maradványérték maximális százalékos mértékét.</w:t>
      </w:r>
    </w:p>
    <w:p w14:paraId="6950FEF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w:t>
      </w:r>
      <w:proofErr w:type="gramStart"/>
      <w:r w:rsidRPr="003D5D29">
        <w:rPr>
          <w:rFonts w:ascii="Arial" w:hAnsi="Arial" w:cs="Arial"/>
          <w:b/>
          <w:sz w:val="20"/>
          <w:szCs w:val="20"/>
        </w:rPr>
        <w:t>1)-</w:t>
      </w:r>
      <w:proofErr w:type="gramEnd"/>
      <w:r w:rsidRPr="003D5D29">
        <w:rPr>
          <w:rFonts w:ascii="Arial" w:hAnsi="Arial" w:cs="Arial"/>
          <w:b/>
          <w:sz w:val="20"/>
          <w:szCs w:val="20"/>
        </w:rPr>
        <w:t>j3)</w:t>
      </w:r>
      <w:r w:rsidRPr="003D5D29">
        <w:rPr>
          <w:rFonts w:ascii="Arial" w:hAnsi="Arial" w:cs="Arial"/>
          <w:sz w:val="20"/>
          <w:szCs w:val="20"/>
        </w:rPr>
        <w:t xml:space="preserve"> cellában a </w:t>
      </w:r>
      <w:proofErr w:type="spellStart"/>
      <w:r w:rsidRPr="003D5D29">
        <w:rPr>
          <w:rFonts w:ascii="Arial" w:hAnsi="Arial" w:cs="Arial"/>
          <w:sz w:val="20"/>
          <w:szCs w:val="20"/>
        </w:rPr>
        <w:t>Thmr</w:t>
      </w:r>
      <w:proofErr w:type="spellEnd"/>
      <w:r w:rsidRPr="003D5D29">
        <w:rPr>
          <w:rFonts w:ascii="Arial" w:hAnsi="Arial" w:cs="Arial"/>
          <w:sz w:val="20"/>
          <w:szCs w:val="20"/>
        </w:rPr>
        <w:t>. előírásai szerint kiszámított teljes hiteldíj mutató értékeket kell szerepeltetni százalékos formában, numerikusan, két tizedes</w:t>
      </w:r>
      <w:r w:rsidR="002409B2">
        <w:rPr>
          <w:rFonts w:ascii="Arial" w:hAnsi="Arial" w:cs="Arial"/>
          <w:sz w:val="20"/>
          <w:szCs w:val="20"/>
        </w:rPr>
        <w:t>jegy</w:t>
      </w:r>
      <w:r w:rsidRPr="003D5D29">
        <w:rPr>
          <w:rFonts w:ascii="Arial" w:hAnsi="Arial" w:cs="Arial"/>
          <w:sz w:val="20"/>
          <w:szCs w:val="20"/>
        </w:rPr>
        <w:t xml:space="preserve"> pontossággal</w:t>
      </w:r>
      <w:r w:rsidR="002409B2">
        <w:rPr>
          <w:rFonts w:ascii="Arial" w:hAnsi="Arial" w:cs="Arial"/>
          <w:sz w:val="20"/>
          <w:szCs w:val="20"/>
        </w:rPr>
        <w:t>, százalék</w:t>
      </w:r>
      <w:r w:rsidRPr="003D5D29">
        <w:rPr>
          <w:rFonts w:ascii="Arial" w:hAnsi="Arial" w:cs="Arial"/>
          <w:sz w:val="20"/>
          <w:szCs w:val="20"/>
        </w:rPr>
        <w:t>jel feltüntetése nélkül.</w:t>
      </w:r>
    </w:p>
    <w:p w14:paraId="6351CADA"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j1)</w:t>
      </w:r>
      <w:r w:rsidRPr="003D5D29">
        <w:rPr>
          <w:rFonts w:ascii="Arial" w:hAnsi="Arial" w:cs="Arial"/>
          <w:i/>
          <w:sz w:val="20"/>
          <w:szCs w:val="20"/>
        </w:rPr>
        <w:t xml:space="preserve"> </w:t>
      </w:r>
      <w:r w:rsidRPr="003D5D29">
        <w:rPr>
          <w:rFonts w:ascii="Arial" w:hAnsi="Arial" w:cs="Arial"/>
          <w:sz w:val="20"/>
          <w:szCs w:val="20"/>
        </w:rPr>
        <w:t xml:space="preserve">cellában a kereskedelmi kommunikációban szereplő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számításakor a </w:t>
      </w:r>
      <w:proofErr w:type="spellStart"/>
      <w:r w:rsidRPr="003D5D29">
        <w:rPr>
          <w:rFonts w:ascii="Arial" w:hAnsi="Arial" w:cs="Arial"/>
          <w:sz w:val="20"/>
          <w:szCs w:val="20"/>
        </w:rPr>
        <w:t>Thmr</w:t>
      </w:r>
      <w:proofErr w:type="spellEnd"/>
      <w:r w:rsidRPr="003D5D29">
        <w:rPr>
          <w:rFonts w:ascii="Arial" w:hAnsi="Arial" w:cs="Arial"/>
          <w:sz w:val="20"/>
          <w:szCs w:val="20"/>
        </w:rPr>
        <w:t xml:space="preserve">. kereskedelmi kommunikációra vonatkozó előírásainál meghatározott feltételű terméket kell alapul venni. </w:t>
      </w:r>
    </w:p>
    <w:p w14:paraId="53E002D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j2) és j3)</w:t>
      </w:r>
      <w:r w:rsidRPr="003D5D29">
        <w:rPr>
          <w:rFonts w:ascii="Arial" w:hAnsi="Arial" w:cs="Arial"/>
          <w:sz w:val="20"/>
          <w:szCs w:val="20"/>
        </w:rPr>
        <w:t xml:space="preserve"> cellában a konstrukció keretein belül elérhető lízinglehetőségek tekintetében a legkisebb és a legnagyobb </w:t>
      </w:r>
      <w:proofErr w:type="spellStart"/>
      <w:r w:rsidRPr="003D5D29">
        <w:rPr>
          <w:rFonts w:ascii="Arial" w:hAnsi="Arial" w:cs="Arial"/>
          <w:sz w:val="20"/>
          <w:szCs w:val="20"/>
        </w:rPr>
        <w:t>THM</w:t>
      </w:r>
      <w:proofErr w:type="spellEnd"/>
      <w:r w:rsidRPr="003D5D29">
        <w:rPr>
          <w:rFonts w:ascii="Arial" w:hAnsi="Arial" w:cs="Arial"/>
          <w:sz w:val="20"/>
          <w:szCs w:val="20"/>
        </w:rPr>
        <w:t xml:space="preserve"> mértéket kell feltüntetni. </w:t>
      </w:r>
    </w:p>
    <w:p w14:paraId="53D985F6"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számításához kapcsolódó megjegyzéseket a </w:t>
      </w:r>
      <w:r w:rsidRPr="003D5D29">
        <w:rPr>
          <w:rFonts w:ascii="Arial" w:hAnsi="Arial" w:cs="Arial"/>
          <w:b/>
          <w:sz w:val="20"/>
          <w:szCs w:val="20"/>
        </w:rPr>
        <w:t>j4)</w:t>
      </w:r>
      <w:r w:rsidRPr="003D5D29">
        <w:rPr>
          <w:rFonts w:ascii="Arial" w:hAnsi="Arial" w:cs="Arial"/>
          <w:i/>
          <w:sz w:val="20"/>
          <w:szCs w:val="20"/>
        </w:rPr>
        <w:t xml:space="preserve"> </w:t>
      </w:r>
      <w:r w:rsidRPr="003D5D29">
        <w:rPr>
          <w:rFonts w:ascii="Arial" w:hAnsi="Arial" w:cs="Arial"/>
          <w:sz w:val="20"/>
          <w:szCs w:val="20"/>
        </w:rPr>
        <w:t>cellában</w:t>
      </w:r>
      <w:r w:rsidRPr="003D5D29">
        <w:rPr>
          <w:rFonts w:ascii="Arial" w:hAnsi="Arial" w:cs="Arial"/>
          <w:i/>
          <w:sz w:val="20"/>
          <w:szCs w:val="20"/>
        </w:rPr>
        <w:t xml:space="preserve"> </w:t>
      </w:r>
      <w:r w:rsidRPr="003D5D29">
        <w:rPr>
          <w:rFonts w:ascii="Arial" w:hAnsi="Arial" w:cs="Arial"/>
          <w:sz w:val="20"/>
          <w:szCs w:val="20"/>
        </w:rPr>
        <w:t xml:space="preserve">kell feltüntetni. Itt kell tételesen megadni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figyelembe vett kamat éves mértékét, valamint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figyelembe veendő egyéb költség és díjtételek megnevezését és mértékét százalékosan vagy összegszerűen. </w:t>
      </w:r>
    </w:p>
    <w:p w14:paraId="5AF50D60"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w:t>
      </w:r>
      <w:proofErr w:type="gramStart"/>
      <w:r w:rsidRPr="003D5D29">
        <w:rPr>
          <w:rFonts w:ascii="Arial" w:hAnsi="Arial" w:cs="Arial"/>
          <w:b/>
          <w:sz w:val="20"/>
          <w:szCs w:val="20"/>
        </w:rPr>
        <w:t>1)-</w:t>
      </w:r>
      <w:proofErr w:type="gramEnd"/>
      <w:r w:rsidRPr="003D5D29">
        <w:rPr>
          <w:rFonts w:ascii="Arial" w:hAnsi="Arial" w:cs="Arial"/>
          <w:b/>
          <w:sz w:val="20"/>
          <w:szCs w:val="20"/>
        </w:rPr>
        <w:t>k5)</w:t>
      </w:r>
      <w:r w:rsidRPr="003D5D29">
        <w:rPr>
          <w:rFonts w:ascii="Arial" w:hAnsi="Arial" w:cs="Arial"/>
          <w:sz w:val="20"/>
          <w:szCs w:val="20"/>
        </w:rPr>
        <w:t xml:space="preserve"> cellában kell tájékoztatást adni a lízingkonstrukciók kamat adatairól. </w:t>
      </w:r>
    </w:p>
    <w:p w14:paraId="060F0202"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k1)</w:t>
      </w:r>
      <w:r w:rsidRPr="003D5D29">
        <w:rPr>
          <w:rFonts w:ascii="Arial" w:hAnsi="Arial" w:cs="Arial"/>
          <w:sz w:val="20"/>
          <w:szCs w:val="20"/>
        </w:rPr>
        <w:t xml:space="preserve"> cellában </w:t>
      </w:r>
      <w:r w:rsidR="004F2AF2" w:rsidRPr="00DA4D84">
        <w:rPr>
          <w:rFonts w:ascii="Arial" w:hAnsi="Arial" w:cs="Arial"/>
          <w:sz w:val="20"/>
          <w:szCs w:val="20"/>
        </w:rPr>
        <w:t>a termékre vonatkozóan szükséges megadni</w:t>
      </w:r>
      <w:r w:rsidR="004F2AF2">
        <w:rPr>
          <w:rFonts w:ascii="Arial" w:hAnsi="Arial" w:cs="Arial"/>
          <w:sz w:val="20"/>
          <w:szCs w:val="20"/>
        </w:rPr>
        <w:t xml:space="preserve"> – a kamatozás típusának megfelelően –</w:t>
      </w:r>
      <w:r w:rsidR="004F2AF2" w:rsidRPr="00DA4D84">
        <w:rPr>
          <w:rFonts w:ascii="Arial" w:hAnsi="Arial" w:cs="Arial"/>
          <w:sz w:val="20"/>
          <w:szCs w:val="20"/>
        </w:rPr>
        <w:t>, hogy annak mikor változhat a kamata az alábbi értékkészletből</w:t>
      </w:r>
      <w:r w:rsidR="004F2AF2" w:rsidRPr="00AC3ADC">
        <w:rPr>
          <w:rFonts w:ascii="Arial" w:hAnsi="Arial" w:cs="Arial"/>
          <w:sz w:val="20"/>
          <w:szCs w:val="20"/>
        </w:rPr>
        <w:t xml:space="preserve">: </w:t>
      </w:r>
      <w:r w:rsidR="00F47DF1" w:rsidRPr="00AC3ADC">
        <w:rPr>
          <w:rFonts w:ascii="Arial" w:hAnsi="Arial" w:cs="Arial"/>
          <w:sz w:val="20"/>
          <w:szCs w:val="20"/>
        </w:rPr>
        <w:t>futamidő alatt nem változhat</w:t>
      </w:r>
      <w:r w:rsidR="004F2AF2" w:rsidRPr="00AC3ADC">
        <w:rPr>
          <w:rFonts w:ascii="Arial" w:hAnsi="Arial" w:cs="Arial"/>
          <w:sz w:val="20"/>
          <w:szCs w:val="20"/>
        </w:rPr>
        <w:t>,</w:t>
      </w:r>
      <w:r w:rsidR="004F2AF2" w:rsidRPr="00DA4D84">
        <w:rPr>
          <w:rFonts w:ascii="Arial" w:hAnsi="Arial" w:cs="Arial"/>
          <w:sz w:val="20"/>
          <w:szCs w:val="20"/>
        </w:rPr>
        <w:t xml:space="preserve"> 1 havonta, 3 havonta, 6 havonta, évente, 3 évente, 5 évente, 10 évente, 15 évente</w:t>
      </w:r>
      <w:r w:rsidR="00800689">
        <w:rPr>
          <w:rFonts w:ascii="Arial" w:hAnsi="Arial" w:cs="Arial"/>
          <w:sz w:val="20"/>
          <w:szCs w:val="20"/>
        </w:rPr>
        <w:t xml:space="preserve"> vagy</w:t>
      </w:r>
      <w:r w:rsidR="004F2AF2" w:rsidRPr="00DA4D84">
        <w:rPr>
          <w:rFonts w:ascii="Arial" w:hAnsi="Arial" w:cs="Arial"/>
          <w:sz w:val="20"/>
          <w:szCs w:val="20"/>
        </w:rPr>
        <w:t xml:space="preserve"> a </w:t>
      </w:r>
      <w:r w:rsidR="007014F3">
        <w:rPr>
          <w:rFonts w:ascii="Arial" w:hAnsi="Arial" w:cs="Arial"/>
          <w:sz w:val="20"/>
          <w:szCs w:val="20"/>
        </w:rPr>
        <w:t>j</w:t>
      </w:r>
      <w:r w:rsidR="004F2AF2" w:rsidRPr="00DA4D84">
        <w:rPr>
          <w:rFonts w:ascii="Arial" w:hAnsi="Arial" w:cs="Arial"/>
          <w:sz w:val="20"/>
          <w:szCs w:val="20"/>
        </w:rPr>
        <w:t>egybanki alapkamat változásakor.</w:t>
      </w:r>
      <w:r w:rsidR="00B458A9">
        <w:rPr>
          <w:rFonts w:ascii="Arial" w:hAnsi="Arial" w:cs="Arial"/>
          <w:sz w:val="20"/>
          <w:szCs w:val="20"/>
        </w:rPr>
        <w:t xml:space="preserve"> </w:t>
      </w:r>
      <w:r w:rsidRPr="003D5D29">
        <w:rPr>
          <w:rFonts w:ascii="Arial" w:hAnsi="Arial" w:cs="Arial"/>
          <w:sz w:val="20"/>
          <w:szCs w:val="20"/>
        </w:rPr>
        <w:t xml:space="preserve">A kamatozás típusához kapcsolódó esetleges további megjegyzéseket a </w:t>
      </w:r>
      <w:r w:rsidRPr="003D5D29">
        <w:rPr>
          <w:rFonts w:ascii="Arial" w:hAnsi="Arial" w:cs="Arial"/>
          <w:b/>
          <w:sz w:val="20"/>
          <w:szCs w:val="20"/>
        </w:rPr>
        <w:t>k6)</w:t>
      </w:r>
      <w:r w:rsidRPr="003D5D29">
        <w:rPr>
          <w:rFonts w:ascii="Arial" w:hAnsi="Arial" w:cs="Arial"/>
          <w:sz w:val="20"/>
          <w:szCs w:val="20"/>
        </w:rPr>
        <w:t xml:space="preserve"> cellában lehet megtenni (pl. a kamatperiódus hossza 6 hónap</w:t>
      </w:r>
      <w:r w:rsidR="00505CCC">
        <w:rPr>
          <w:rFonts w:ascii="Arial" w:hAnsi="Arial" w:cs="Arial"/>
          <w:sz w:val="20"/>
          <w:szCs w:val="20"/>
        </w:rPr>
        <w:t>, kamatfelár periódus hossza 5 év</w:t>
      </w:r>
      <w:r w:rsidRPr="003D5D29">
        <w:rPr>
          <w:rFonts w:ascii="Arial" w:hAnsi="Arial" w:cs="Arial"/>
          <w:sz w:val="20"/>
          <w:szCs w:val="20"/>
        </w:rPr>
        <w:t>).</w:t>
      </w:r>
    </w:p>
    <w:p w14:paraId="08CCA9F2"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k2) és k3)</w:t>
      </w:r>
      <w:r w:rsidRPr="003D5D29">
        <w:rPr>
          <w:rFonts w:ascii="Arial" w:hAnsi="Arial" w:cs="Arial"/>
          <w:sz w:val="20"/>
          <w:szCs w:val="20"/>
        </w:rPr>
        <w:t xml:space="preserve"> cellában az ügyleti kamat minimális és maximális éves százalékos mértékét kell szerepeltetni (</w:t>
      </w:r>
      <w:r w:rsidR="00B1049D">
        <w:rPr>
          <w:rFonts w:ascii="Arial" w:hAnsi="Arial" w:cs="Arial"/>
          <w:sz w:val="20"/>
          <w:szCs w:val="20"/>
        </w:rPr>
        <w:t>százalék</w:t>
      </w:r>
      <w:r w:rsidRPr="003D5D29">
        <w:rPr>
          <w:rFonts w:ascii="Arial" w:hAnsi="Arial" w:cs="Arial"/>
          <w:sz w:val="20"/>
          <w:szCs w:val="20"/>
        </w:rPr>
        <w:t xml:space="preserve">jel feltüntetése nélkül). </w:t>
      </w:r>
    </w:p>
    <w:p w14:paraId="2EA06AA1"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k4)</w:t>
      </w:r>
      <w:r w:rsidRPr="003D5D29">
        <w:rPr>
          <w:rFonts w:ascii="Arial" w:hAnsi="Arial" w:cs="Arial"/>
          <w:sz w:val="20"/>
          <w:szCs w:val="20"/>
        </w:rPr>
        <w:t xml:space="preserve"> cellában a</w:t>
      </w:r>
      <w:r w:rsidR="001903E8">
        <w:rPr>
          <w:rFonts w:ascii="Arial" w:hAnsi="Arial" w:cs="Arial"/>
          <w:sz w:val="20"/>
          <w:szCs w:val="20"/>
        </w:rPr>
        <w:t>z adatszolgáltató</w:t>
      </w:r>
      <w:r w:rsidRPr="003D5D29">
        <w:rPr>
          <w:rFonts w:ascii="Arial" w:hAnsi="Arial" w:cs="Arial"/>
          <w:sz w:val="20"/>
          <w:szCs w:val="20"/>
        </w:rPr>
        <w:t xml:space="preserve"> által alkalmazott kamatbázist kell feltüntetni pl. 3 havi </w:t>
      </w:r>
      <w:proofErr w:type="spellStart"/>
      <w:r w:rsidRPr="003D5D29">
        <w:rPr>
          <w:rFonts w:ascii="Arial" w:hAnsi="Arial" w:cs="Arial"/>
          <w:sz w:val="20"/>
          <w:szCs w:val="20"/>
        </w:rPr>
        <w:t>BUBOR</w:t>
      </w:r>
      <w:proofErr w:type="spellEnd"/>
      <w:r w:rsidRPr="003D5D29">
        <w:rPr>
          <w:rFonts w:ascii="Arial" w:hAnsi="Arial" w:cs="Arial"/>
          <w:sz w:val="20"/>
          <w:szCs w:val="20"/>
        </w:rPr>
        <w:t xml:space="preserve">. </w:t>
      </w:r>
    </w:p>
    <w:p w14:paraId="5B27616D"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k5)</w:t>
      </w:r>
      <w:r w:rsidRPr="003D5D29">
        <w:rPr>
          <w:rFonts w:ascii="Arial" w:hAnsi="Arial" w:cs="Arial"/>
          <w:sz w:val="20"/>
          <w:szCs w:val="20"/>
        </w:rPr>
        <w:t xml:space="preserve"> cellában az irányadó kamathoz kapcsolódó alap kamatfelár/</w:t>
      </w:r>
      <w:proofErr w:type="spellStart"/>
      <w:r w:rsidRPr="003D5D29">
        <w:rPr>
          <w:rFonts w:ascii="Arial" w:hAnsi="Arial" w:cs="Arial"/>
          <w:sz w:val="20"/>
          <w:szCs w:val="20"/>
        </w:rPr>
        <w:t>marge</w:t>
      </w:r>
      <w:proofErr w:type="spellEnd"/>
      <w:r w:rsidRPr="003D5D29">
        <w:rPr>
          <w:rFonts w:ascii="Arial" w:hAnsi="Arial" w:cs="Arial"/>
          <w:sz w:val="20"/>
          <w:szCs w:val="20"/>
        </w:rPr>
        <w:t xml:space="preserve"> szerepeltetendő, valamint</w:t>
      </w:r>
      <w:r w:rsidR="001903E8">
        <w:rPr>
          <w:rFonts w:ascii="Arial" w:hAnsi="Arial" w:cs="Arial"/>
          <w:sz w:val="20"/>
          <w:szCs w:val="20"/>
        </w:rPr>
        <w:t>,</w:t>
      </w:r>
      <w:r w:rsidRPr="003D5D29">
        <w:rPr>
          <w:rFonts w:ascii="Arial" w:hAnsi="Arial" w:cs="Arial"/>
          <w:sz w:val="20"/>
          <w:szCs w:val="20"/>
        </w:rPr>
        <w:t xml:space="preserve"> ha az </w:t>
      </w:r>
      <w:r w:rsidR="001903E8">
        <w:rPr>
          <w:rFonts w:ascii="Arial" w:hAnsi="Arial" w:cs="Arial"/>
          <w:sz w:val="20"/>
          <w:szCs w:val="20"/>
        </w:rPr>
        <w:t>adatszolgáltató</w:t>
      </w:r>
      <w:r w:rsidRPr="003D5D29">
        <w:rPr>
          <w:rFonts w:ascii="Arial" w:hAnsi="Arial" w:cs="Arial"/>
          <w:sz w:val="20"/>
          <w:szCs w:val="20"/>
        </w:rPr>
        <w:t xml:space="preserve"> alkalmaz további (kockázati) felárat, akkor annak mértékét is itt kell százalékos formában megadni. Amennyiben a konstrukció nem kamatbázishoz kötődik, a </w:t>
      </w:r>
      <w:r w:rsidRPr="003D5D29">
        <w:rPr>
          <w:rFonts w:ascii="Arial" w:hAnsi="Arial" w:cs="Arial"/>
          <w:b/>
          <w:sz w:val="20"/>
          <w:szCs w:val="20"/>
        </w:rPr>
        <w:t>k4) és k5)</w:t>
      </w:r>
      <w:r w:rsidRPr="003D5D29">
        <w:rPr>
          <w:rFonts w:ascii="Arial" w:hAnsi="Arial" w:cs="Arial"/>
          <w:sz w:val="20"/>
          <w:szCs w:val="20"/>
        </w:rPr>
        <w:t xml:space="preserve"> cellát „nincs” megjelöléssel kell kitölteni. </w:t>
      </w:r>
    </w:p>
    <w:p w14:paraId="10D1829E"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k6)</w:t>
      </w:r>
      <w:r w:rsidRPr="003D5D29">
        <w:rPr>
          <w:rFonts w:ascii="Arial" w:hAnsi="Arial" w:cs="Arial"/>
          <w:sz w:val="20"/>
          <w:szCs w:val="20"/>
        </w:rPr>
        <w:t xml:space="preserve"> cella alkalmazható a kamatozásra vonatkozó további szöveges információk feltüntetésére is.</w:t>
      </w:r>
    </w:p>
    <w:p w14:paraId="508CB014" w14:textId="77777777" w:rsidR="003D5D29" w:rsidRPr="003D5D29" w:rsidRDefault="003D5D29" w:rsidP="00BA764E">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k7)</w:t>
      </w:r>
      <w:r w:rsidRPr="003D5D29">
        <w:rPr>
          <w:rFonts w:ascii="Arial" w:hAnsi="Arial" w:cs="Arial"/>
          <w:sz w:val="20"/>
          <w:szCs w:val="20"/>
        </w:rPr>
        <w:t xml:space="preserve"> cellában kell rögzíteni az </w:t>
      </w:r>
      <w:r w:rsidR="001903E8">
        <w:rPr>
          <w:rFonts w:ascii="Arial" w:hAnsi="Arial" w:cs="Arial"/>
          <w:sz w:val="20"/>
          <w:szCs w:val="20"/>
        </w:rPr>
        <w:t xml:space="preserve">adatszolgáltató </w:t>
      </w:r>
      <w:r w:rsidRPr="003D5D29">
        <w:rPr>
          <w:rFonts w:ascii="Arial" w:hAnsi="Arial" w:cs="Arial"/>
          <w:sz w:val="20"/>
          <w:szCs w:val="20"/>
        </w:rPr>
        <w:t>által az adott termék vonatkozásában a jogszabály alapján alkalmazott kamatváltoztatási és kamatfelár-változtatási mutató MNB honlapján közzétett betűkódját (pl. H1K, D1K).</w:t>
      </w:r>
    </w:p>
    <w:p w14:paraId="404BD073" w14:textId="77777777" w:rsid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l)</w:t>
      </w:r>
      <w:r w:rsidRPr="003D5D29">
        <w:rPr>
          <w:rFonts w:ascii="Arial" w:hAnsi="Arial" w:cs="Arial"/>
          <w:sz w:val="20"/>
          <w:szCs w:val="20"/>
        </w:rPr>
        <w:t xml:space="preserve"> cellában kell tételes bemutatással, felsorolással szerepeltetni összegszerűen vagy százalékos mértékben a </w:t>
      </w:r>
      <w:proofErr w:type="spellStart"/>
      <w:r w:rsidRPr="003D5D29">
        <w:rPr>
          <w:rFonts w:ascii="Arial" w:hAnsi="Arial" w:cs="Arial"/>
          <w:sz w:val="20"/>
          <w:szCs w:val="20"/>
        </w:rPr>
        <w:t>lízingbevevő</w:t>
      </w:r>
      <w:proofErr w:type="spellEnd"/>
      <w:r w:rsidRPr="003D5D29">
        <w:rPr>
          <w:rFonts w:ascii="Arial" w:hAnsi="Arial" w:cs="Arial"/>
          <w:sz w:val="20"/>
          <w:szCs w:val="20"/>
        </w:rPr>
        <w:t xml:space="preserve"> által a folyósításig fizetendő és az azt követően, a futamidő alatt, illetve az ügylet lezárásához kapcsolódó minden olyan költséget, díjat, amelyet a </w:t>
      </w:r>
      <w:proofErr w:type="spellStart"/>
      <w:r w:rsidRPr="003D5D29">
        <w:rPr>
          <w:rFonts w:ascii="Arial" w:hAnsi="Arial" w:cs="Arial"/>
          <w:sz w:val="20"/>
          <w:szCs w:val="20"/>
        </w:rPr>
        <w:t>Thmr</w:t>
      </w:r>
      <w:proofErr w:type="spellEnd"/>
      <w:r w:rsidRPr="003D5D29">
        <w:rPr>
          <w:rFonts w:ascii="Arial" w:hAnsi="Arial" w:cs="Arial"/>
          <w:sz w:val="20"/>
          <w:szCs w:val="20"/>
        </w:rPr>
        <w:t xml:space="preserve">. előírásai szerint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nem kell figyelembe venni. </w:t>
      </w:r>
    </w:p>
    <w:p w14:paraId="378895CF" w14:textId="77777777" w:rsidR="00DE6AF5" w:rsidRPr="00B934CA" w:rsidRDefault="00DE6AF5" w:rsidP="00DE6AF5">
      <w:pPr>
        <w:spacing w:line="240" w:lineRule="auto"/>
        <w:jc w:val="both"/>
        <w:rPr>
          <w:rFonts w:ascii="Arial" w:hAnsi="Arial" w:cs="Arial"/>
          <w:sz w:val="20"/>
          <w:szCs w:val="20"/>
        </w:rPr>
      </w:pPr>
      <w:r>
        <w:rPr>
          <w:rFonts w:ascii="Arial" w:hAnsi="Arial" w:cs="Arial"/>
          <w:sz w:val="20"/>
          <w:szCs w:val="20"/>
        </w:rPr>
        <w:lastRenderedPageBreak/>
        <w:t xml:space="preserve">Az </w:t>
      </w:r>
      <w:r>
        <w:rPr>
          <w:rFonts w:ascii="Arial" w:hAnsi="Arial" w:cs="Arial"/>
          <w:b/>
          <w:sz w:val="20"/>
          <w:szCs w:val="20"/>
        </w:rPr>
        <w:t>m1)</w:t>
      </w:r>
      <w:r w:rsidRPr="00B934CA">
        <w:rPr>
          <w:rFonts w:ascii="Arial" w:hAnsi="Arial" w:cs="Arial"/>
          <w:sz w:val="20"/>
          <w:szCs w:val="20"/>
        </w:rPr>
        <w:t xml:space="preserve"> cellában összevontan kell szerepeltetni a fogyasztó érdekében harmadik fél szolgáltatásával összefüggésben (a</w:t>
      </w:r>
      <w:r>
        <w:rPr>
          <w:rFonts w:ascii="Arial" w:hAnsi="Arial" w:cs="Arial"/>
          <w:sz w:val="20"/>
          <w:szCs w:val="20"/>
        </w:rPr>
        <w:t xml:space="preserve"> lízingbe adótól</w:t>
      </w:r>
      <w:r w:rsidRPr="00B934CA">
        <w:rPr>
          <w:rFonts w:ascii="Arial" w:hAnsi="Arial" w:cs="Arial"/>
          <w:sz w:val="20"/>
          <w:szCs w:val="20"/>
        </w:rPr>
        <w:t xml:space="preserve"> függetlenül felmerülő), a fogyasztóra áthárítható módon felmerülő összes, a hitelnyújtással kapcsolatos költséget (földhivatali ügyintézés, igazgatási szolgáltatási díj, értékbecslés, közjegyzői díj stb.). Amennyiben az egyes költségek esetében van vetítési alap (pl. az ingatlan értéke)</w:t>
      </w:r>
      <w:r>
        <w:rPr>
          <w:rFonts w:ascii="Arial" w:hAnsi="Arial" w:cs="Arial"/>
          <w:sz w:val="20"/>
          <w:szCs w:val="20"/>
        </w:rPr>
        <w:t>,</w:t>
      </w:r>
      <w:r w:rsidRPr="00B934CA">
        <w:rPr>
          <w:rFonts w:ascii="Arial" w:hAnsi="Arial" w:cs="Arial"/>
          <w:sz w:val="20"/>
          <w:szCs w:val="20"/>
        </w:rPr>
        <w:t xml:space="preserve"> azt is itt kell szerepeltetni.</w:t>
      </w:r>
    </w:p>
    <w:p w14:paraId="0DE7EB5D" w14:textId="77777777" w:rsidR="00DE6AF5" w:rsidRPr="00B934CA" w:rsidRDefault="00DE6AF5" w:rsidP="00DE6AF5">
      <w:pPr>
        <w:spacing w:line="240" w:lineRule="auto"/>
        <w:jc w:val="both"/>
        <w:rPr>
          <w:rFonts w:ascii="Arial" w:hAnsi="Arial" w:cs="Arial"/>
          <w:sz w:val="20"/>
          <w:szCs w:val="20"/>
        </w:rPr>
      </w:pPr>
      <w:r>
        <w:rPr>
          <w:rFonts w:ascii="Arial" w:hAnsi="Arial" w:cs="Arial"/>
          <w:sz w:val="20"/>
          <w:szCs w:val="20"/>
        </w:rPr>
        <w:t>Az</w:t>
      </w:r>
      <w:r w:rsidRPr="00B934CA">
        <w:rPr>
          <w:rFonts w:ascii="Arial" w:hAnsi="Arial" w:cs="Arial"/>
          <w:sz w:val="20"/>
          <w:szCs w:val="20"/>
        </w:rPr>
        <w:t xml:space="preserve"> </w:t>
      </w:r>
      <w:r>
        <w:rPr>
          <w:rFonts w:ascii="Arial" w:hAnsi="Arial" w:cs="Arial"/>
          <w:b/>
          <w:sz w:val="20"/>
          <w:szCs w:val="20"/>
        </w:rPr>
        <w:t>m2)</w:t>
      </w:r>
      <w:r w:rsidRPr="00B934CA">
        <w:rPr>
          <w:rFonts w:ascii="Arial" w:hAnsi="Arial" w:cs="Arial"/>
          <w:sz w:val="20"/>
          <w:szCs w:val="20"/>
        </w:rPr>
        <w:t xml:space="preserve"> cellában kell szerepeltetni a folyósításh</w:t>
      </w:r>
      <w:r>
        <w:rPr>
          <w:rFonts w:ascii="Arial" w:hAnsi="Arial" w:cs="Arial"/>
          <w:sz w:val="20"/>
          <w:szCs w:val="20"/>
        </w:rPr>
        <w:t xml:space="preserve">oz kapcsolódó díjat (pl. az összeg </w:t>
      </w:r>
      <w:r w:rsidRPr="00B934CA">
        <w:rPr>
          <w:rFonts w:ascii="Arial" w:hAnsi="Arial" w:cs="Arial"/>
          <w:sz w:val="20"/>
          <w:szCs w:val="20"/>
        </w:rPr>
        <w:t>%</w:t>
      </w:r>
      <w:r>
        <w:rPr>
          <w:rFonts w:ascii="Arial" w:hAnsi="Arial" w:cs="Arial"/>
          <w:sz w:val="20"/>
          <w:szCs w:val="20"/>
        </w:rPr>
        <w:t xml:space="preserve">-a, </w:t>
      </w:r>
      <w:proofErr w:type="spellStart"/>
      <w:r>
        <w:rPr>
          <w:rFonts w:ascii="Arial" w:hAnsi="Arial" w:cs="Arial"/>
          <w:sz w:val="20"/>
          <w:szCs w:val="20"/>
        </w:rPr>
        <w:t>max</w:t>
      </w:r>
      <w:proofErr w:type="spellEnd"/>
      <w:r>
        <w:rPr>
          <w:rFonts w:ascii="Arial" w:hAnsi="Arial" w:cs="Arial"/>
          <w:sz w:val="20"/>
          <w:szCs w:val="20"/>
        </w:rPr>
        <w:t xml:space="preserve">. x </w:t>
      </w:r>
      <w:r w:rsidRPr="00B934CA">
        <w:rPr>
          <w:rFonts w:ascii="Arial" w:hAnsi="Arial" w:cs="Arial"/>
          <w:sz w:val="20"/>
          <w:szCs w:val="20"/>
        </w:rPr>
        <w:t>Ft).</w:t>
      </w:r>
    </w:p>
    <w:p w14:paraId="153CF500" w14:textId="77777777" w:rsidR="00DE6AF5" w:rsidRPr="003D5D29" w:rsidRDefault="00DE6AF5" w:rsidP="00BA764E">
      <w:pPr>
        <w:spacing w:line="240" w:lineRule="auto"/>
        <w:jc w:val="both"/>
        <w:rPr>
          <w:rFonts w:ascii="Arial" w:hAnsi="Arial" w:cs="Arial"/>
          <w:sz w:val="20"/>
          <w:szCs w:val="20"/>
        </w:rPr>
      </w:pPr>
      <w:r>
        <w:rPr>
          <w:rFonts w:ascii="Arial" w:hAnsi="Arial" w:cs="Arial"/>
          <w:sz w:val="20"/>
          <w:szCs w:val="20"/>
        </w:rPr>
        <w:t>Az</w:t>
      </w:r>
      <w:r w:rsidRPr="00B934CA">
        <w:rPr>
          <w:rFonts w:ascii="Arial" w:hAnsi="Arial" w:cs="Arial"/>
          <w:sz w:val="20"/>
          <w:szCs w:val="20"/>
        </w:rPr>
        <w:t xml:space="preserve"> </w:t>
      </w:r>
      <w:r w:rsidRPr="00D42685">
        <w:rPr>
          <w:rFonts w:ascii="Arial" w:hAnsi="Arial" w:cs="Arial"/>
          <w:b/>
          <w:sz w:val="20"/>
          <w:szCs w:val="20"/>
        </w:rPr>
        <w:t>n1) és n2)</w:t>
      </w:r>
      <w:r w:rsidRPr="00B934CA">
        <w:rPr>
          <w:rFonts w:ascii="Arial" w:hAnsi="Arial" w:cs="Arial"/>
          <w:sz w:val="20"/>
          <w:szCs w:val="20"/>
        </w:rPr>
        <w:t xml:space="preserve"> cellában a futamidő alatt felszámítandó, a termék használatához</w:t>
      </w:r>
      <w:r>
        <w:rPr>
          <w:rFonts w:ascii="Arial" w:hAnsi="Arial" w:cs="Arial"/>
          <w:sz w:val="20"/>
          <w:szCs w:val="20"/>
        </w:rPr>
        <w:t>,</w:t>
      </w:r>
      <w:r w:rsidRPr="00B934CA">
        <w:rPr>
          <w:rFonts w:ascii="Arial" w:hAnsi="Arial" w:cs="Arial"/>
          <w:sz w:val="20"/>
          <w:szCs w:val="20"/>
        </w:rPr>
        <w:t xml:space="preserve"> valamint lezárásához kapcsolódó további költségek, díjak alapjá</w:t>
      </w:r>
      <w:r>
        <w:rPr>
          <w:rFonts w:ascii="Arial" w:hAnsi="Arial" w:cs="Arial"/>
          <w:sz w:val="20"/>
          <w:szCs w:val="20"/>
        </w:rPr>
        <w:t xml:space="preserve">t, mértékét kell bemutatni. Az </w:t>
      </w:r>
      <w:r w:rsidRPr="00D42685">
        <w:rPr>
          <w:rFonts w:ascii="Arial" w:hAnsi="Arial" w:cs="Arial"/>
          <w:b/>
          <w:sz w:val="20"/>
          <w:szCs w:val="20"/>
        </w:rPr>
        <w:t>n1)</w:t>
      </w:r>
      <w:r w:rsidRPr="00B934CA">
        <w:rPr>
          <w:rFonts w:ascii="Arial" w:hAnsi="Arial" w:cs="Arial"/>
          <w:sz w:val="20"/>
          <w:szCs w:val="20"/>
        </w:rPr>
        <w:t xml:space="preserve"> további költségek között kell feltüntetni a harmadik fél szolgáltatásával összefüggésben </w:t>
      </w:r>
      <w:r>
        <w:rPr>
          <w:rFonts w:ascii="Arial" w:hAnsi="Arial" w:cs="Arial"/>
          <w:sz w:val="20"/>
          <w:szCs w:val="20"/>
        </w:rPr>
        <w:t xml:space="preserve">– </w:t>
      </w:r>
      <w:r w:rsidRPr="00B934CA">
        <w:rPr>
          <w:rFonts w:ascii="Arial" w:hAnsi="Arial" w:cs="Arial"/>
          <w:sz w:val="20"/>
          <w:szCs w:val="20"/>
        </w:rPr>
        <w:t xml:space="preserve">a hitelezőtől függetlenül </w:t>
      </w:r>
      <w:r>
        <w:rPr>
          <w:rFonts w:ascii="Arial" w:hAnsi="Arial" w:cs="Arial"/>
          <w:sz w:val="20"/>
          <w:szCs w:val="20"/>
        </w:rPr>
        <w:t xml:space="preserve">– </w:t>
      </w:r>
      <w:r w:rsidRPr="00B934CA">
        <w:rPr>
          <w:rFonts w:ascii="Arial" w:hAnsi="Arial" w:cs="Arial"/>
          <w:sz w:val="20"/>
          <w:szCs w:val="20"/>
        </w:rPr>
        <w:t>felmerülő összes, a futamidő alatt felszámított kö</w:t>
      </w:r>
      <w:r>
        <w:rPr>
          <w:rFonts w:ascii="Arial" w:hAnsi="Arial" w:cs="Arial"/>
          <w:sz w:val="20"/>
          <w:szCs w:val="20"/>
        </w:rPr>
        <w:t xml:space="preserve">ltséget (pl. postaköltség). Az </w:t>
      </w:r>
      <w:r w:rsidRPr="00D42685">
        <w:rPr>
          <w:rFonts w:ascii="Arial" w:hAnsi="Arial" w:cs="Arial"/>
          <w:b/>
          <w:sz w:val="20"/>
          <w:szCs w:val="20"/>
        </w:rPr>
        <w:t>n2)</w:t>
      </w:r>
      <w:r w:rsidRPr="00B934CA">
        <w:rPr>
          <w:rFonts w:ascii="Arial" w:hAnsi="Arial" w:cs="Arial"/>
          <w:sz w:val="20"/>
          <w:szCs w:val="20"/>
        </w:rPr>
        <w:t xml:space="preserve"> további díjak között kell szerepeltetni a futamidő alatt, a hitellezárásáig, a </w:t>
      </w:r>
      <w:r>
        <w:rPr>
          <w:rFonts w:ascii="Arial" w:hAnsi="Arial" w:cs="Arial"/>
          <w:sz w:val="20"/>
          <w:szCs w:val="20"/>
        </w:rPr>
        <w:t>pénzügyi intézménnyel</w:t>
      </w:r>
      <w:r w:rsidRPr="00B934CA">
        <w:rPr>
          <w:rFonts w:ascii="Arial" w:hAnsi="Arial" w:cs="Arial"/>
          <w:sz w:val="20"/>
          <w:szCs w:val="20"/>
        </w:rPr>
        <w:t xml:space="preserve"> kapcsolatosan felmerülő költségek felsorolását, alapját és mértékét. Az „előtörlesztési díjak” mértékét nem </w:t>
      </w:r>
      <w:r>
        <w:rPr>
          <w:rFonts w:ascii="Arial" w:hAnsi="Arial" w:cs="Arial"/>
          <w:sz w:val="20"/>
          <w:szCs w:val="20"/>
        </w:rPr>
        <w:t xml:space="preserve">itt, hanem a </w:t>
      </w:r>
      <w:r w:rsidRPr="00D42685">
        <w:rPr>
          <w:rFonts w:ascii="Arial" w:hAnsi="Arial" w:cs="Arial"/>
          <w:b/>
          <w:sz w:val="20"/>
          <w:szCs w:val="20"/>
        </w:rPr>
        <w:t>p1)</w:t>
      </w:r>
      <w:r w:rsidRPr="00B934CA">
        <w:rPr>
          <w:rFonts w:ascii="Arial" w:hAnsi="Arial" w:cs="Arial"/>
          <w:sz w:val="20"/>
          <w:szCs w:val="20"/>
        </w:rPr>
        <w:t xml:space="preserve"> cellákban kell szerepeltetni.</w:t>
      </w:r>
    </w:p>
    <w:p w14:paraId="5E8FCCE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BA764E">
        <w:rPr>
          <w:rFonts w:ascii="Arial" w:hAnsi="Arial" w:cs="Arial"/>
          <w:b/>
          <w:sz w:val="20"/>
          <w:szCs w:val="20"/>
        </w:rPr>
        <w:t>o</w:t>
      </w:r>
      <w:r w:rsidRPr="003D5D29">
        <w:rPr>
          <w:rFonts w:ascii="Arial" w:hAnsi="Arial" w:cs="Arial"/>
          <w:b/>
          <w:sz w:val="20"/>
          <w:szCs w:val="20"/>
        </w:rPr>
        <w:t>)</w:t>
      </w:r>
      <w:r w:rsidRPr="003D5D29">
        <w:rPr>
          <w:rFonts w:ascii="Arial" w:hAnsi="Arial" w:cs="Arial"/>
          <w:sz w:val="20"/>
          <w:szCs w:val="20"/>
        </w:rPr>
        <w:t xml:space="preserve"> cellában kell feltüntetni a folyósítás és törlesztés jellemzőit, mint pl. a devizában folyósítás vagy törlesztés lehetőségét, a törlesztés módját (annuitásos, csak kamatfizetés havonta-futamidő végi tőketörlesztés stb.), illetve</w:t>
      </w:r>
      <w:r w:rsidR="00E77DC7">
        <w:rPr>
          <w:rFonts w:ascii="Arial" w:hAnsi="Arial" w:cs="Arial"/>
          <w:sz w:val="20"/>
          <w:szCs w:val="20"/>
        </w:rPr>
        <w:t>,</w:t>
      </w:r>
      <w:r w:rsidRPr="003D5D29">
        <w:rPr>
          <w:rFonts w:ascii="Arial" w:hAnsi="Arial" w:cs="Arial"/>
          <w:sz w:val="20"/>
          <w:szCs w:val="20"/>
        </w:rPr>
        <w:t xml:space="preserve"> hogy az ügyfél által választható-e a törlesztés napja. Amennyiben a jelzáloghitel-szerződés alapján fennálló tartozás idegen pénznemben áll fenn, az átváltás lehetőségét vagy az árfolyamkockázatot korlátozó eszközöket szintén itt kell feltüntetni.</w:t>
      </w:r>
    </w:p>
    <w:p w14:paraId="4DB493D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p</w:t>
      </w:r>
      <w:proofErr w:type="gramStart"/>
      <w:r w:rsidRPr="003D5D29">
        <w:rPr>
          <w:rFonts w:ascii="Arial" w:hAnsi="Arial" w:cs="Arial"/>
          <w:b/>
          <w:sz w:val="20"/>
          <w:szCs w:val="20"/>
        </w:rPr>
        <w:t>1)-</w:t>
      </w:r>
      <w:proofErr w:type="gramEnd"/>
      <w:r w:rsidR="00BA764E">
        <w:rPr>
          <w:rFonts w:ascii="Arial" w:hAnsi="Arial" w:cs="Arial"/>
          <w:b/>
          <w:sz w:val="20"/>
          <w:szCs w:val="20"/>
        </w:rPr>
        <w:t>p</w:t>
      </w:r>
      <w:r w:rsidRPr="003D5D29">
        <w:rPr>
          <w:rFonts w:ascii="Arial" w:hAnsi="Arial" w:cs="Arial"/>
          <w:b/>
          <w:sz w:val="20"/>
          <w:szCs w:val="20"/>
        </w:rPr>
        <w:t>3)</w:t>
      </w:r>
      <w:r w:rsidRPr="003D5D29">
        <w:rPr>
          <w:rFonts w:ascii="Arial" w:hAnsi="Arial" w:cs="Arial"/>
          <w:sz w:val="20"/>
          <w:szCs w:val="20"/>
        </w:rPr>
        <w:t xml:space="preserve"> cellában a szerződésmódosítással kapcsolatos díjakat kell feltüntetni összegszerűen vagy százalékos mértékben. A </w:t>
      </w:r>
      <w:r w:rsidR="00BA764E">
        <w:rPr>
          <w:rFonts w:ascii="Arial" w:hAnsi="Arial" w:cs="Arial"/>
          <w:b/>
          <w:sz w:val="20"/>
          <w:szCs w:val="20"/>
        </w:rPr>
        <w:t>p</w:t>
      </w:r>
      <w:r w:rsidRPr="003D5D29">
        <w:rPr>
          <w:rFonts w:ascii="Arial" w:hAnsi="Arial" w:cs="Arial"/>
          <w:b/>
          <w:sz w:val="20"/>
          <w:szCs w:val="20"/>
        </w:rPr>
        <w:t>1)</w:t>
      </w:r>
      <w:r w:rsidRPr="003D5D29">
        <w:rPr>
          <w:rFonts w:ascii="Arial" w:hAnsi="Arial" w:cs="Arial"/>
          <w:i/>
          <w:sz w:val="20"/>
          <w:szCs w:val="20"/>
        </w:rPr>
        <w:t xml:space="preserve"> </w:t>
      </w:r>
      <w:r w:rsidRPr="003D5D29">
        <w:rPr>
          <w:rFonts w:ascii="Arial" w:hAnsi="Arial" w:cs="Arial"/>
          <w:sz w:val="20"/>
          <w:szCs w:val="20"/>
        </w:rPr>
        <w:t>cellában ki kell emelni a teljes előtörlesztéssel (végtörlesztéssel) összefüggően fizetendő díj(</w:t>
      </w:r>
      <w:proofErr w:type="spellStart"/>
      <w:r w:rsidRPr="003D5D29">
        <w:rPr>
          <w:rFonts w:ascii="Arial" w:hAnsi="Arial" w:cs="Arial"/>
          <w:sz w:val="20"/>
          <w:szCs w:val="20"/>
        </w:rPr>
        <w:t>ak</w:t>
      </w:r>
      <w:proofErr w:type="spellEnd"/>
      <w:r w:rsidRPr="003D5D29">
        <w:rPr>
          <w:rFonts w:ascii="Arial" w:hAnsi="Arial" w:cs="Arial"/>
          <w:sz w:val="20"/>
          <w:szCs w:val="20"/>
        </w:rPr>
        <w:t xml:space="preserve">) mértékét, illetve összegét. Az egyéb, pénzügyi teljesítéssel összefüggő díj mértékét, illetve összegét a </w:t>
      </w:r>
      <w:r w:rsidR="00BA764E">
        <w:rPr>
          <w:rFonts w:ascii="Arial" w:hAnsi="Arial" w:cs="Arial"/>
          <w:b/>
          <w:sz w:val="20"/>
          <w:szCs w:val="20"/>
        </w:rPr>
        <w:t>p</w:t>
      </w:r>
      <w:r w:rsidRPr="003D5D29">
        <w:rPr>
          <w:rFonts w:ascii="Arial" w:hAnsi="Arial" w:cs="Arial"/>
          <w:b/>
          <w:sz w:val="20"/>
          <w:szCs w:val="20"/>
        </w:rPr>
        <w:t>2)</w:t>
      </w:r>
      <w:r w:rsidRPr="003D5D29">
        <w:rPr>
          <w:rFonts w:ascii="Arial" w:hAnsi="Arial" w:cs="Arial"/>
          <w:i/>
          <w:sz w:val="20"/>
          <w:szCs w:val="20"/>
        </w:rPr>
        <w:t xml:space="preserve"> </w:t>
      </w:r>
      <w:r w:rsidRPr="003D5D29">
        <w:rPr>
          <w:rFonts w:ascii="Arial" w:hAnsi="Arial" w:cs="Arial"/>
          <w:sz w:val="20"/>
          <w:szCs w:val="20"/>
        </w:rPr>
        <w:t xml:space="preserve">cellában kell megadni </w:t>
      </w:r>
      <w:r w:rsidR="00F235DC">
        <w:rPr>
          <w:rFonts w:ascii="Arial" w:hAnsi="Arial" w:cs="Arial"/>
          <w:sz w:val="20"/>
          <w:szCs w:val="20"/>
        </w:rPr>
        <w:t>(</w:t>
      </w:r>
      <w:r w:rsidRPr="003D5D29">
        <w:rPr>
          <w:rFonts w:ascii="Arial" w:hAnsi="Arial" w:cs="Arial"/>
          <w:sz w:val="20"/>
          <w:szCs w:val="20"/>
        </w:rPr>
        <w:t>pl. előtörlesztés</w:t>
      </w:r>
      <w:r w:rsidR="00F235DC">
        <w:rPr>
          <w:rFonts w:ascii="Arial" w:hAnsi="Arial" w:cs="Arial"/>
          <w:sz w:val="20"/>
          <w:szCs w:val="20"/>
        </w:rPr>
        <w:t>)</w:t>
      </w:r>
      <w:r w:rsidRPr="003D5D29">
        <w:rPr>
          <w:rFonts w:ascii="Arial" w:hAnsi="Arial" w:cs="Arial"/>
          <w:sz w:val="20"/>
          <w:szCs w:val="20"/>
        </w:rPr>
        <w:t xml:space="preserve">. A nem pénzügyi teljesítéssel összefüggő szerződésmódosítás mértékét, illetve összegét a </w:t>
      </w:r>
      <w:r w:rsidR="00BA764E">
        <w:rPr>
          <w:rFonts w:ascii="Arial" w:hAnsi="Arial" w:cs="Arial"/>
          <w:b/>
          <w:sz w:val="20"/>
          <w:szCs w:val="20"/>
        </w:rPr>
        <w:t>p</w:t>
      </w:r>
      <w:r w:rsidRPr="003D5D29">
        <w:rPr>
          <w:rFonts w:ascii="Arial" w:hAnsi="Arial" w:cs="Arial"/>
          <w:b/>
          <w:sz w:val="20"/>
          <w:szCs w:val="20"/>
        </w:rPr>
        <w:t>3)</w:t>
      </w:r>
      <w:r w:rsidRPr="003D5D29">
        <w:rPr>
          <w:rFonts w:ascii="Arial" w:hAnsi="Arial" w:cs="Arial"/>
          <w:sz w:val="20"/>
          <w:szCs w:val="20"/>
        </w:rPr>
        <w:t xml:space="preserve"> cellában kell feltüntetni (pl. fizetési átütemezés, fedezetmódosítás, átvállalás).</w:t>
      </w:r>
    </w:p>
    <w:p w14:paraId="23982B0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q</w:t>
      </w:r>
      <w:r w:rsidRPr="003D5D29">
        <w:rPr>
          <w:rFonts w:ascii="Arial" w:hAnsi="Arial" w:cs="Arial"/>
          <w:b/>
          <w:sz w:val="20"/>
          <w:szCs w:val="20"/>
        </w:rPr>
        <w:t xml:space="preserve">1) és </w:t>
      </w:r>
      <w:r w:rsidR="00BA764E">
        <w:rPr>
          <w:rFonts w:ascii="Arial" w:hAnsi="Arial" w:cs="Arial"/>
          <w:b/>
          <w:sz w:val="20"/>
          <w:szCs w:val="20"/>
        </w:rPr>
        <w:t>q</w:t>
      </w:r>
      <w:r w:rsidRPr="003D5D29">
        <w:rPr>
          <w:rFonts w:ascii="Arial" w:hAnsi="Arial" w:cs="Arial"/>
          <w:b/>
          <w:sz w:val="20"/>
          <w:szCs w:val="20"/>
        </w:rPr>
        <w:t>2)</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 </w:t>
      </w:r>
      <w:r w:rsidR="00BA764E">
        <w:rPr>
          <w:rFonts w:ascii="Arial" w:hAnsi="Arial" w:cs="Arial"/>
          <w:b/>
          <w:sz w:val="20"/>
          <w:szCs w:val="20"/>
        </w:rPr>
        <w:t>q</w:t>
      </w:r>
      <w:r w:rsidRPr="003D5D29">
        <w:rPr>
          <w:rFonts w:ascii="Arial" w:hAnsi="Arial" w:cs="Arial"/>
          <w:b/>
          <w:sz w:val="20"/>
          <w:szCs w:val="20"/>
        </w:rPr>
        <w:t xml:space="preserve">1) </w:t>
      </w:r>
      <w:r w:rsidRPr="003D5D29">
        <w:rPr>
          <w:rFonts w:ascii="Arial" w:hAnsi="Arial" w:cs="Arial"/>
          <w:sz w:val="20"/>
          <w:szCs w:val="20"/>
        </w:rPr>
        <w:t>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 xml:space="preserve">x%), az </w:t>
      </w:r>
      <w:r w:rsidR="00BA764E">
        <w:rPr>
          <w:rFonts w:ascii="Arial" w:hAnsi="Arial" w:cs="Arial"/>
          <w:b/>
          <w:sz w:val="20"/>
          <w:szCs w:val="20"/>
        </w:rPr>
        <w:t>q</w:t>
      </w:r>
      <w:r w:rsidRPr="003D5D29">
        <w:rPr>
          <w:rFonts w:ascii="Arial" w:hAnsi="Arial" w:cs="Arial"/>
          <w:b/>
          <w:sz w:val="20"/>
          <w:szCs w:val="20"/>
        </w:rPr>
        <w:t xml:space="preserve">2) </w:t>
      </w:r>
      <w:r w:rsidRPr="003D5D29">
        <w:rPr>
          <w:rFonts w:ascii="Arial" w:hAnsi="Arial" w:cs="Arial"/>
          <w:sz w:val="20"/>
          <w:szCs w:val="20"/>
        </w:rPr>
        <w:t>cella pedig az egyéb késedelmes teljesítéskor felszámított díjtételek megnevezését és összegét (pl. felszólítási díj, kiszállás díja, kintlévőség-kezelési eljárás költsége).</w:t>
      </w:r>
    </w:p>
    <w:p w14:paraId="1FB73416"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BA764E">
        <w:rPr>
          <w:rFonts w:ascii="Arial" w:hAnsi="Arial" w:cs="Arial"/>
          <w:sz w:val="20"/>
          <w:szCs w:val="20"/>
        </w:rPr>
        <w:t>z</w:t>
      </w:r>
      <w:r w:rsidRPr="003D5D29">
        <w:rPr>
          <w:rFonts w:ascii="Arial" w:hAnsi="Arial" w:cs="Arial"/>
          <w:sz w:val="20"/>
          <w:szCs w:val="20"/>
        </w:rPr>
        <w:t xml:space="preserve"> </w:t>
      </w:r>
      <w:r w:rsidR="00BA764E">
        <w:rPr>
          <w:rFonts w:ascii="Arial" w:hAnsi="Arial" w:cs="Arial"/>
          <w:b/>
          <w:sz w:val="20"/>
          <w:szCs w:val="20"/>
        </w:rPr>
        <w:t>r</w:t>
      </w:r>
      <w:r w:rsidRPr="003D5D29">
        <w:rPr>
          <w:rFonts w:ascii="Arial" w:hAnsi="Arial" w:cs="Arial"/>
          <w:b/>
          <w:sz w:val="20"/>
          <w:szCs w:val="20"/>
        </w:rPr>
        <w:t xml:space="preserve">) </w:t>
      </w:r>
      <w:r w:rsidRPr="003D5D29">
        <w:rPr>
          <w:rFonts w:ascii="Arial" w:hAnsi="Arial" w:cs="Arial"/>
          <w:sz w:val="20"/>
          <w:szCs w:val="20"/>
        </w:rPr>
        <w:t xml:space="preserve">cellában kell azokat a speciális paramétereket, jellemzőket szerepeltetni, amelyek az előző cellában nem kerültek bemutatásra, felsorolásra. Ide sorolható pl. a magasabb finanszírozási arány feltételei. </w:t>
      </w:r>
    </w:p>
    <w:p w14:paraId="5255FE9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BA764E">
        <w:rPr>
          <w:rFonts w:ascii="Arial" w:hAnsi="Arial" w:cs="Arial"/>
          <w:sz w:val="20"/>
          <w:szCs w:val="20"/>
        </w:rPr>
        <w:t>z</w:t>
      </w:r>
      <w:r w:rsidRPr="003D5D29">
        <w:rPr>
          <w:rFonts w:ascii="Arial" w:hAnsi="Arial" w:cs="Arial"/>
          <w:sz w:val="20"/>
          <w:szCs w:val="20"/>
        </w:rPr>
        <w:t xml:space="preserve"> </w:t>
      </w:r>
      <w:r w:rsidR="00BA764E">
        <w:rPr>
          <w:rFonts w:ascii="Arial" w:hAnsi="Arial" w:cs="Arial"/>
          <w:b/>
          <w:sz w:val="20"/>
          <w:szCs w:val="20"/>
        </w:rPr>
        <w:t>s</w:t>
      </w:r>
      <w:proofErr w:type="gramStart"/>
      <w:r w:rsidRPr="003D5D29">
        <w:rPr>
          <w:rFonts w:ascii="Arial" w:hAnsi="Arial" w:cs="Arial"/>
          <w:b/>
          <w:sz w:val="20"/>
          <w:szCs w:val="20"/>
        </w:rPr>
        <w:t>1)-</w:t>
      </w:r>
      <w:proofErr w:type="gramEnd"/>
      <w:r w:rsidR="00BA764E">
        <w:rPr>
          <w:rFonts w:ascii="Arial" w:hAnsi="Arial" w:cs="Arial"/>
          <w:b/>
          <w:sz w:val="20"/>
          <w:szCs w:val="20"/>
        </w:rPr>
        <w:t>s</w:t>
      </w:r>
      <w:r w:rsidRPr="003D5D29">
        <w:rPr>
          <w:rFonts w:ascii="Arial" w:hAnsi="Arial" w:cs="Arial"/>
          <w:b/>
          <w:sz w:val="20"/>
          <w:szCs w:val="20"/>
        </w:rPr>
        <w:t>4</w:t>
      </w:r>
      <w:r w:rsidR="00D23E25">
        <w:rPr>
          <w:rFonts w:ascii="Arial" w:hAnsi="Arial" w:cs="Arial"/>
          <w:b/>
          <w:sz w:val="20"/>
          <w:szCs w:val="20"/>
        </w:rPr>
        <w:t>)</w:t>
      </w:r>
      <w:r w:rsidRPr="003D5D29">
        <w:rPr>
          <w:rFonts w:ascii="Arial" w:hAnsi="Arial" w:cs="Arial"/>
          <w:b/>
          <w:sz w:val="20"/>
          <w:szCs w:val="20"/>
        </w:rPr>
        <w:t xml:space="preserve"> </w:t>
      </w:r>
      <w:r w:rsidRPr="00D23E25">
        <w:rPr>
          <w:rFonts w:ascii="Arial" w:hAnsi="Arial" w:cs="Arial"/>
          <w:sz w:val="20"/>
          <w:szCs w:val="20"/>
        </w:rPr>
        <w:t>cellákban</w:t>
      </w:r>
      <w:r w:rsidRPr="003D5D29">
        <w:rPr>
          <w:rFonts w:ascii="Arial" w:hAnsi="Arial" w:cs="Arial"/>
          <w:b/>
          <w:sz w:val="20"/>
          <w:szCs w:val="20"/>
        </w:rPr>
        <w:t xml:space="preserve"> </w:t>
      </w:r>
      <w:r w:rsidRPr="00D23E25">
        <w:rPr>
          <w:rFonts w:ascii="Arial" w:hAnsi="Arial" w:cs="Arial"/>
          <w:sz w:val="20"/>
          <w:szCs w:val="20"/>
        </w:rPr>
        <w:t>az</w:t>
      </w:r>
      <w:r w:rsidRPr="003D5D29">
        <w:rPr>
          <w:rFonts w:ascii="Arial" w:hAnsi="Arial" w:cs="Arial"/>
          <w:b/>
          <w:sz w:val="20"/>
          <w:szCs w:val="20"/>
        </w:rPr>
        <w:t xml:space="preserve"> Igénybevételi feltételek</w:t>
      </w:r>
      <w:r w:rsidRPr="003D5D29">
        <w:rPr>
          <w:rFonts w:ascii="Arial" w:hAnsi="Arial" w:cs="Arial"/>
          <w:sz w:val="20"/>
          <w:szCs w:val="20"/>
        </w:rPr>
        <w:t xml:space="preserve"> között jelölőnégyzet segítségével kell feltüntetni, hogy kötelező-e a fogyasztónak a hitelezőnél olyan számlát nyitnia, amely a törlesztésre szolgál, illetve</w:t>
      </w:r>
      <w:r w:rsidR="00FA68DA">
        <w:rPr>
          <w:rFonts w:ascii="Arial" w:hAnsi="Arial" w:cs="Arial"/>
          <w:sz w:val="20"/>
          <w:szCs w:val="20"/>
        </w:rPr>
        <w:t>,</w:t>
      </w:r>
      <w:r w:rsidRPr="003D5D29">
        <w:rPr>
          <w:rFonts w:ascii="Arial" w:hAnsi="Arial" w:cs="Arial"/>
          <w:sz w:val="20"/>
          <w:szCs w:val="20"/>
        </w:rPr>
        <w:t xml:space="preserve"> hogy rendelkeznie kell-e a hitelszerződéshez kapcsolódóan megtakarítással, életbiztosítással vagy a fedezetül szolgáló ingatlanra vonatkozó vagyonbiztosítással. Egyszerre több feltétel is megadható. A</w:t>
      </w:r>
      <w:r w:rsidR="00BA764E">
        <w:rPr>
          <w:rFonts w:ascii="Arial" w:hAnsi="Arial" w:cs="Arial"/>
          <w:sz w:val="20"/>
          <w:szCs w:val="20"/>
        </w:rPr>
        <w:t>z</w:t>
      </w:r>
      <w:r w:rsidRPr="003D5D29">
        <w:rPr>
          <w:rFonts w:ascii="Arial" w:hAnsi="Arial" w:cs="Arial"/>
          <w:sz w:val="20"/>
          <w:szCs w:val="20"/>
        </w:rPr>
        <w:t xml:space="preserve"> </w:t>
      </w:r>
      <w:r w:rsidR="00BA764E">
        <w:rPr>
          <w:rFonts w:ascii="Arial" w:hAnsi="Arial" w:cs="Arial"/>
          <w:b/>
          <w:sz w:val="20"/>
          <w:szCs w:val="20"/>
        </w:rPr>
        <w:t>s</w:t>
      </w:r>
      <w:r w:rsidRPr="003D5D29">
        <w:rPr>
          <w:rFonts w:ascii="Arial" w:hAnsi="Arial" w:cs="Arial"/>
          <w:b/>
          <w:sz w:val="20"/>
          <w:szCs w:val="20"/>
        </w:rPr>
        <w:t xml:space="preserve">5) </w:t>
      </w:r>
      <w:r w:rsidRPr="003D5D29">
        <w:rPr>
          <w:rFonts w:ascii="Arial" w:hAnsi="Arial" w:cs="Arial"/>
          <w:sz w:val="20"/>
          <w:szCs w:val="20"/>
        </w:rPr>
        <w:t>cellában kell bemutatni azokat az eltérő feltételeket, amelyek az előző cellákban nem kerültek bemutatásra. Ilyen például, hogy mely hitelösszeg alatt nem szükséges életbiztosítás megkötése.</w:t>
      </w:r>
    </w:p>
    <w:p w14:paraId="4814D57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t</w:t>
      </w:r>
      <w:proofErr w:type="gramStart"/>
      <w:r w:rsidRPr="003D5D29">
        <w:rPr>
          <w:rFonts w:ascii="Arial" w:hAnsi="Arial" w:cs="Arial"/>
          <w:b/>
          <w:sz w:val="20"/>
          <w:szCs w:val="20"/>
        </w:rPr>
        <w:t>1)-</w:t>
      </w:r>
      <w:proofErr w:type="gramEnd"/>
      <w:r w:rsidR="00BA764E">
        <w:rPr>
          <w:rFonts w:ascii="Arial" w:hAnsi="Arial" w:cs="Arial"/>
          <w:b/>
          <w:sz w:val="20"/>
          <w:szCs w:val="20"/>
        </w:rPr>
        <w:t>t</w:t>
      </w:r>
      <w:r w:rsidRPr="003D5D29">
        <w:rPr>
          <w:rFonts w:ascii="Arial" w:hAnsi="Arial" w:cs="Arial"/>
          <w:b/>
          <w:sz w:val="20"/>
          <w:szCs w:val="20"/>
        </w:rPr>
        <w:t>5)</w:t>
      </w:r>
      <w:r w:rsidRPr="003D5D29">
        <w:rPr>
          <w:rFonts w:ascii="Arial" w:hAnsi="Arial" w:cs="Arial"/>
          <w:sz w:val="20"/>
          <w:szCs w:val="20"/>
        </w:rPr>
        <w:t xml:space="preserve"> cellában kell bemutatni az akció jellegére és időtartamára vonatkozó adatokat. </w:t>
      </w:r>
    </w:p>
    <w:p w14:paraId="624D7A8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t</w:t>
      </w:r>
      <w:r w:rsidRPr="003D5D29">
        <w:rPr>
          <w:rFonts w:ascii="Arial" w:hAnsi="Arial" w:cs="Arial"/>
          <w:b/>
          <w:sz w:val="20"/>
          <w:szCs w:val="20"/>
        </w:rPr>
        <w:t>1)</w:t>
      </w:r>
      <w:r w:rsidRPr="003D5D29">
        <w:rPr>
          <w:rFonts w:ascii="Arial" w:hAnsi="Arial" w:cs="Arial"/>
          <w:sz w:val="20"/>
          <w:szCs w:val="20"/>
        </w:rPr>
        <w:t xml:space="preserve"> cellában kell – „igen” vagy „nem” válasszal – jelölni, hogy a termék akciós-e. Amennyiben akciós a termék („igen”), akkor az akció jellegére, feltételeire, érvényességére vonatkozó mezők kitöltése is kötelező. </w:t>
      </w:r>
    </w:p>
    <w:p w14:paraId="5161D658"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t</w:t>
      </w:r>
      <w:r w:rsidRPr="003D5D29">
        <w:rPr>
          <w:rFonts w:ascii="Arial" w:hAnsi="Arial" w:cs="Arial"/>
          <w:b/>
          <w:sz w:val="20"/>
          <w:szCs w:val="20"/>
        </w:rPr>
        <w:t>2)</w:t>
      </w:r>
      <w:r w:rsidRPr="003D5D29">
        <w:rPr>
          <w:rFonts w:ascii="Arial" w:hAnsi="Arial" w:cs="Arial"/>
          <w:sz w:val="20"/>
          <w:szCs w:val="20"/>
        </w:rPr>
        <w:t xml:space="preserve"> cellában a kedvezmények leírását kell szerepeltetni, jelezve azt is, ha a feltüntetett akciós lehetőségek egyidejű igénybevétele valamely szempontból korlátozott.</w:t>
      </w:r>
    </w:p>
    <w:p w14:paraId="3168D73F"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t</w:t>
      </w:r>
      <w:r w:rsidRPr="003D5D29">
        <w:rPr>
          <w:rFonts w:ascii="Arial" w:hAnsi="Arial" w:cs="Arial"/>
          <w:b/>
          <w:sz w:val="20"/>
          <w:szCs w:val="20"/>
        </w:rPr>
        <w:t>3)</w:t>
      </w:r>
      <w:r w:rsidRPr="003D5D29">
        <w:rPr>
          <w:rFonts w:ascii="Arial" w:hAnsi="Arial" w:cs="Arial"/>
          <w:sz w:val="20"/>
          <w:szCs w:val="20"/>
        </w:rPr>
        <w:t xml:space="preserve"> cellában az akció igénybevételének esetleges feltételeit kell szerepeltetni.</w:t>
      </w:r>
    </w:p>
    <w:p w14:paraId="1E16473B" w14:textId="77777777" w:rsidR="003D5D29" w:rsidRPr="00EE71EA"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t</w:t>
      </w:r>
      <w:r w:rsidRPr="003D5D29">
        <w:rPr>
          <w:rFonts w:ascii="Arial" w:hAnsi="Arial" w:cs="Arial"/>
          <w:b/>
          <w:sz w:val="20"/>
          <w:szCs w:val="20"/>
        </w:rPr>
        <w:t xml:space="preserve">4) és </w:t>
      </w:r>
      <w:r w:rsidR="00BA764E">
        <w:rPr>
          <w:rFonts w:ascii="Arial" w:hAnsi="Arial" w:cs="Arial"/>
          <w:b/>
          <w:sz w:val="20"/>
          <w:szCs w:val="20"/>
        </w:rPr>
        <w:t>t</w:t>
      </w:r>
      <w:r w:rsidRPr="003D5D29">
        <w:rPr>
          <w:rFonts w:ascii="Arial" w:hAnsi="Arial" w:cs="Arial"/>
          <w:b/>
          <w:sz w:val="20"/>
          <w:szCs w:val="20"/>
        </w:rPr>
        <w:t>5)</w:t>
      </w:r>
      <w:r w:rsidRPr="003D5D29">
        <w:rPr>
          <w:rFonts w:ascii="Arial" w:hAnsi="Arial" w:cs="Arial"/>
          <w:sz w:val="20"/>
          <w:szCs w:val="20"/>
        </w:rPr>
        <w:t xml:space="preserve"> cellában feltüntetendő az akció kezdete és záró napja. Amennyiben az akció visszavonásig érvényes, a </w:t>
      </w:r>
      <w:r w:rsidR="00BA764E">
        <w:rPr>
          <w:rFonts w:ascii="Arial" w:hAnsi="Arial" w:cs="Arial"/>
          <w:b/>
          <w:sz w:val="20"/>
          <w:szCs w:val="20"/>
        </w:rPr>
        <w:t>t</w:t>
      </w:r>
      <w:r w:rsidRPr="003D5D29">
        <w:rPr>
          <w:rFonts w:ascii="Arial" w:hAnsi="Arial" w:cs="Arial"/>
          <w:b/>
          <w:sz w:val="20"/>
          <w:szCs w:val="20"/>
        </w:rPr>
        <w:t>5)</w:t>
      </w:r>
      <w:r w:rsidRPr="003D5D29">
        <w:rPr>
          <w:rFonts w:ascii="Arial" w:hAnsi="Arial" w:cs="Arial"/>
          <w:sz w:val="20"/>
          <w:szCs w:val="20"/>
        </w:rPr>
        <w:t xml:space="preserve"> </w:t>
      </w:r>
      <w:r w:rsidRPr="00EE71EA">
        <w:rPr>
          <w:rFonts w:ascii="Arial" w:hAnsi="Arial" w:cs="Arial"/>
          <w:sz w:val="20"/>
          <w:szCs w:val="20"/>
        </w:rPr>
        <w:t xml:space="preserve">cellában ezt </w:t>
      </w:r>
      <w:r w:rsidR="00F21653" w:rsidRPr="00EE71EA">
        <w:rPr>
          <w:rFonts w:ascii="Arial" w:hAnsi="Arial" w:cs="Arial"/>
          <w:sz w:val="20"/>
          <w:szCs w:val="20"/>
        </w:rPr>
        <w:t xml:space="preserve">a </w:t>
      </w:r>
      <w:r w:rsidRPr="00EE71EA">
        <w:rPr>
          <w:rFonts w:ascii="Arial" w:hAnsi="Arial" w:cs="Arial"/>
          <w:sz w:val="20"/>
          <w:szCs w:val="20"/>
        </w:rPr>
        <w:t>„visszavonásig”</w:t>
      </w:r>
      <w:r w:rsidR="00F21653" w:rsidRPr="00EE71EA">
        <w:rPr>
          <w:rFonts w:ascii="Arial" w:hAnsi="Arial" w:cs="Arial"/>
          <w:sz w:val="20"/>
          <w:szCs w:val="20"/>
        </w:rPr>
        <w:t xml:space="preserve"> jelölőnégyzet kitöltésével kell jelezni.</w:t>
      </w:r>
    </w:p>
    <w:p w14:paraId="57B776E0" w14:textId="77777777" w:rsidR="003D5D29" w:rsidRPr="001363C4" w:rsidRDefault="003D5D29" w:rsidP="00BA764E">
      <w:pPr>
        <w:spacing w:line="240" w:lineRule="auto"/>
        <w:jc w:val="both"/>
        <w:rPr>
          <w:rFonts w:ascii="Arial" w:hAnsi="Arial" w:cs="Arial"/>
          <w:sz w:val="20"/>
          <w:szCs w:val="20"/>
        </w:rPr>
      </w:pPr>
      <w:r w:rsidRPr="00E576FE">
        <w:rPr>
          <w:rFonts w:ascii="Arial" w:hAnsi="Arial" w:cs="Arial"/>
          <w:sz w:val="20"/>
          <w:szCs w:val="20"/>
        </w:rPr>
        <w:lastRenderedPageBreak/>
        <w:t xml:space="preserve">Az </w:t>
      </w:r>
      <w:r w:rsidR="00BA764E" w:rsidRPr="00E576FE">
        <w:rPr>
          <w:rFonts w:ascii="Arial" w:hAnsi="Arial" w:cs="Arial"/>
          <w:b/>
          <w:sz w:val="20"/>
          <w:szCs w:val="20"/>
        </w:rPr>
        <w:t>u</w:t>
      </w:r>
      <w:r w:rsidRPr="00E576FE">
        <w:rPr>
          <w:rFonts w:ascii="Arial" w:hAnsi="Arial" w:cs="Arial"/>
          <w:b/>
          <w:sz w:val="20"/>
          <w:szCs w:val="20"/>
        </w:rPr>
        <w:t>)</w:t>
      </w:r>
      <w:r w:rsidRPr="00E576FE">
        <w:rPr>
          <w:rFonts w:ascii="Arial" w:hAnsi="Arial" w:cs="Arial"/>
          <w:sz w:val="20"/>
          <w:szCs w:val="20"/>
        </w:rPr>
        <w:t xml:space="preserve"> cellában a</w:t>
      </w:r>
      <w:r w:rsidR="001903E8">
        <w:rPr>
          <w:rFonts w:ascii="Arial" w:hAnsi="Arial" w:cs="Arial"/>
          <w:sz w:val="20"/>
          <w:szCs w:val="20"/>
        </w:rPr>
        <w:t>z adatszolgáltató</w:t>
      </w:r>
      <w:r w:rsidRPr="00E576FE">
        <w:rPr>
          <w:rFonts w:ascii="Arial" w:hAnsi="Arial" w:cs="Arial"/>
          <w:sz w:val="20"/>
          <w:szCs w:val="20"/>
        </w:rPr>
        <w:t xml:space="preserve"> honlapján az adott termékhez kapcsolódó részletes leíráshoz vagy annak hiányában a termékre vonatkozó hirdetményhez vezető </w:t>
      </w:r>
      <w:proofErr w:type="spellStart"/>
      <w:r w:rsidRPr="00E576FE">
        <w:rPr>
          <w:rFonts w:ascii="Arial" w:hAnsi="Arial" w:cs="Arial"/>
          <w:sz w:val="20"/>
          <w:szCs w:val="20"/>
        </w:rPr>
        <w:t>hiperhivatkozást</w:t>
      </w:r>
      <w:proofErr w:type="spellEnd"/>
      <w:r w:rsidRPr="00E576FE">
        <w:rPr>
          <w:rFonts w:ascii="Arial" w:hAnsi="Arial" w:cs="Arial"/>
          <w:sz w:val="20"/>
          <w:szCs w:val="20"/>
        </w:rPr>
        <w:t xml:space="preserve"> kell megadni. (Pontosvess</w:t>
      </w:r>
      <w:r w:rsidRPr="001363C4">
        <w:rPr>
          <w:rFonts w:ascii="Arial" w:hAnsi="Arial" w:cs="Arial"/>
          <w:sz w:val="20"/>
          <w:szCs w:val="20"/>
        </w:rPr>
        <w:t xml:space="preserve">zővel elválasztva egyszerre több </w:t>
      </w:r>
      <w:proofErr w:type="spellStart"/>
      <w:r w:rsidRPr="001363C4">
        <w:rPr>
          <w:rFonts w:ascii="Arial" w:hAnsi="Arial" w:cs="Arial"/>
          <w:sz w:val="20"/>
          <w:szCs w:val="20"/>
        </w:rPr>
        <w:t>hiperhivatkozás</w:t>
      </w:r>
      <w:proofErr w:type="spellEnd"/>
      <w:r w:rsidRPr="001363C4">
        <w:rPr>
          <w:rFonts w:ascii="Arial" w:hAnsi="Arial" w:cs="Arial"/>
          <w:sz w:val="20"/>
          <w:szCs w:val="20"/>
        </w:rPr>
        <w:t xml:space="preserve"> is megadható.)</w:t>
      </w:r>
    </w:p>
    <w:p w14:paraId="3458646A" w14:textId="77777777" w:rsidR="0027051F" w:rsidRPr="001363C4" w:rsidRDefault="0027051F" w:rsidP="0027051F">
      <w:pPr>
        <w:spacing w:after="120" w:line="240" w:lineRule="auto"/>
        <w:jc w:val="both"/>
        <w:rPr>
          <w:rFonts w:ascii="Arial" w:hAnsi="Arial" w:cs="Arial"/>
          <w:sz w:val="20"/>
          <w:szCs w:val="20"/>
        </w:rPr>
      </w:pPr>
      <w:r w:rsidRPr="001363C4">
        <w:rPr>
          <w:rFonts w:ascii="Arial" w:hAnsi="Arial" w:cs="Arial"/>
          <w:sz w:val="20"/>
          <w:szCs w:val="20"/>
        </w:rPr>
        <w:t xml:space="preserve">A </w:t>
      </w:r>
      <w:r w:rsidRPr="001363C4">
        <w:rPr>
          <w:rFonts w:ascii="Arial" w:hAnsi="Arial" w:cs="Arial"/>
          <w:b/>
          <w:sz w:val="20"/>
          <w:szCs w:val="20"/>
        </w:rPr>
        <w:t>v</w:t>
      </w:r>
      <w:r w:rsidR="00113370" w:rsidRPr="001363C4">
        <w:rPr>
          <w:rFonts w:ascii="Arial" w:hAnsi="Arial" w:cs="Arial"/>
          <w:b/>
          <w:sz w:val="20"/>
          <w:szCs w:val="20"/>
        </w:rPr>
        <w:t>1</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kezdetét </w:t>
      </w:r>
      <w:proofErr w:type="spellStart"/>
      <w:r w:rsidRPr="001363C4">
        <w:rPr>
          <w:rFonts w:ascii="Arial" w:hAnsi="Arial" w:cs="Arial"/>
          <w:sz w:val="20"/>
          <w:szCs w:val="20"/>
        </w:rPr>
        <w:t>éééé.</w:t>
      </w:r>
      <w:proofErr w:type="gramStart"/>
      <w:r w:rsidRPr="001363C4">
        <w:rPr>
          <w:rFonts w:ascii="Arial" w:hAnsi="Arial" w:cs="Arial"/>
          <w:sz w:val="20"/>
          <w:szCs w:val="20"/>
        </w:rPr>
        <w:t>hh.nn</w:t>
      </w:r>
      <w:proofErr w:type="spellEnd"/>
      <w:proofErr w:type="gramEnd"/>
      <w:r w:rsidRPr="001363C4">
        <w:rPr>
          <w:rFonts w:ascii="Arial" w:hAnsi="Arial" w:cs="Arial"/>
          <w:sz w:val="20"/>
          <w:szCs w:val="20"/>
        </w:rPr>
        <w:t xml:space="preserve"> formátumban.</w:t>
      </w:r>
    </w:p>
    <w:p w14:paraId="3E1105B5" w14:textId="77777777" w:rsidR="0027051F" w:rsidRPr="001363C4" w:rsidRDefault="0027051F" w:rsidP="0027051F">
      <w:pPr>
        <w:spacing w:after="120" w:line="240" w:lineRule="auto"/>
        <w:jc w:val="both"/>
        <w:rPr>
          <w:rFonts w:ascii="Arial" w:hAnsi="Arial" w:cs="Arial"/>
          <w:sz w:val="20"/>
          <w:szCs w:val="20"/>
        </w:rPr>
      </w:pPr>
      <w:r w:rsidRPr="001363C4">
        <w:rPr>
          <w:rFonts w:ascii="Arial" w:hAnsi="Arial" w:cs="Arial"/>
          <w:sz w:val="20"/>
          <w:szCs w:val="20"/>
        </w:rPr>
        <w:t xml:space="preserve">A </w:t>
      </w:r>
      <w:r w:rsidR="00113370" w:rsidRPr="001363C4">
        <w:rPr>
          <w:rFonts w:ascii="Arial" w:hAnsi="Arial" w:cs="Arial"/>
          <w:b/>
          <w:sz w:val="20"/>
          <w:szCs w:val="20"/>
        </w:rPr>
        <w:t>v2</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végét </w:t>
      </w:r>
      <w:proofErr w:type="spellStart"/>
      <w:r w:rsidRPr="001363C4">
        <w:rPr>
          <w:rFonts w:ascii="Arial" w:hAnsi="Arial" w:cs="Arial"/>
          <w:sz w:val="20"/>
          <w:szCs w:val="20"/>
        </w:rPr>
        <w:t>éééé.</w:t>
      </w:r>
      <w:proofErr w:type="gramStart"/>
      <w:r w:rsidRPr="001363C4">
        <w:rPr>
          <w:rFonts w:ascii="Arial" w:hAnsi="Arial" w:cs="Arial"/>
          <w:sz w:val="20"/>
          <w:szCs w:val="20"/>
        </w:rPr>
        <w:t>hh.nn</w:t>
      </w:r>
      <w:proofErr w:type="spellEnd"/>
      <w:proofErr w:type="gramEnd"/>
      <w:r w:rsidRPr="001363C4">
        <w:rPr>
          <w:rFonts w:ascii="Arial" w:hAnsi="Arial" w:cs="Arial"/>
          <w:sz w:val="20"/>
          <w:szCs w:val="20"/>
        </w:rPr>
        <w:t xml:space="preserve"> formátumban, amennyiben ez előre ismert. </w:t>
      </w:r>
    </w:p>
    <w:p w14:paraId="2E14CA5F" w14:textId="77777777" w:rsidR="003D5D29" w:rsidRPr="003D5D29" w:rsidRDefault="0027051F" w:rsidP="00BA764E">
      <w:pPr>
        <w:spacing w:line="240" w:lineRule="auto"/>
        <w:jc w:val="both"/>
        <w:rPr>
          <w:rFonts w:ascii="Arial" w:hAnsi="Arial" w:cs="Arial"/>
          <w:sz w:val="20"/>
          <w:szCs w:val="20"/>
        </w:rPr>
      </w:pPr>
      <w:r w:rsidRPr="001363C4">
        <w:rPr>
          <w:rFonts w:ascii="Arial" w:hAnsi="Arial" w:cs="Arial"/>
          <w:sz w:val="20"/>
          <w:szCs w:val="20"/>
        </w:rPr>
        <w:t xml:space="preserve">A </w:t>
      </w:r>
      <w:r w:rsidR="00113370" w:rsidRPr="001363C4">
        <w:rPr>
          <w:rFonts w:ascii="Arial" w:hAnsi="Arial" w:cs="Arial"/>
          <w:b/>
          <w:sz w:val="20"/>
          <w:szCs w:val="20"/>
        </w:rPr>
        <w:t>w</w:t>
      </w:r>
      <w:r w:rsidRPr="001363C4">
        <w:rPr>
          <w:rFonts w:ascii="Arial" w:hAnsi="Arial" w:cs="Arial"/>
          <w:b/>
          <w:sz w:val="20"/>
          <w:szCs w:val="20"/>
        </w:rPr>
        <w:t>)</w:t>
      </w:r>
      <w:r w:rsidRPr="001363C4">
        <w:rPr>
          <w:rFonts w:ascii="Arial" w:hAnsi="Arial" w:cs="Arial"/>
          <w:sz w:val="20"/>
          <w:szCs w:val="20"/>
        </w:rPr>
        <w:t xml:space="preserve"> cellában kell megadni a már élő termékek termékkondíciói módosításának vagy javításának okát</w:t>
      </w:r>
      <w:r w:rsidR="00BC016C" w:rsidRPr="001363C4">
        <w:rPr>
          <w:rFonts w:ascii="Arial" w:hAnsi="Arial" w:cs="Arial"/>
          <w:sz w:val="20"/>
          <w:szCs w:val="20"/>
        </w:rPr>
        <w:t xml:space="preserve">, </w:t>
      </w:r>
      <w:r w:rsidR="00BC016C" w:rsidRPr="00EE71EA">
        <w:rPr>
          <w:rFonts w:ascii="Arial" w:hAnsi="Arial" w:cs="Arial"/>
          <w:sz w:val="20"/>
          <w:szCs w:val="20"/>
        </w:rPr>
        <w:t xml:space="preserve">illetve a módosítás </w:t>
      </w:r>
      <w:r w:rsidR="009464BC" w:rsidRPr="00EE71EA">
        <w:rPr>
          <w:rFonts w:ascii="Arial" w:hAnsi="Arial" w:cs="Arial"/>
          <w:sz w:val="20"/>
          <w:szCs w:val="20"/>
        </w:rPr>
        <w:t xml:space="preserve">vagy javítás </w:t>
      </w:r>
      <w:r w:rsidR="00BC016C" w:rsidRPr="00EE71EA">
        <w:rPr>
          <w:rFonts w:ascii="Arial" w:hAnsi="Arial" w:cs="Arial"/>
          <w:sz w:val="20"/>
          <w:szCs w:val="20"/>
        </w:rPr>
        <w:t>publikálásának idejét</w:t>
      </w:r>
      <w:r w:rsidR="006F48EB">
        <w:rPr>
          <w:rFonts w:ascii="Arial" w:hAnsi="Arial" w:cs="Arial"/>
          <w:sz w:val="20"/>
          <w:szCs w:val="20"/>
        </w:rPr>
        <w:t>,</w:t>
      </w:r>
      <w:r w:rsidR="00BC016C" w:rsidRPr="00EE71EA">
        <w:rPr>
          <w:rFonts w:ascii="Arial" w:hAnsi="Arial" w:cs="Arial"/>
          <w:sz w:val="20"/>
          <w:szCs w:val="20"/>
        </w:rPr>
        <w:t xml:space="preserve"> </w:t>
      </w:r>
      <w:proofErr w:type="spellStart"/>
      <w:r w:rsidR="00BC016C" w:rsidRPr="00EE71EA">
        <w:rPr>
          <w:rFonts w:ascii="Arial" w:hAnsi="Arial" w:cs="Arial"/>
          <w:sz w:val="20"/>
          <w:szCs w:val="20"/>
        </w:rPr>
        <w:t>éééé.</w:t>
      </w:r>
      <w:proofErr w:type="gramStart"/>
      <w:r w:rsidR="00BC016C" w:rsidRPr="00EE71EA">
        <w:rPr>
          <w:rFonts w:ascii="Arial" w:hAnsi="Arial" w:cs="Arial"/>
          <w:sz w:val="20"/>
          <w:szCs w:val="20"/>
        </w:rPr>
        <w:t>hh.nn</w:t>
      </w:r>
      <w:proofErr w:type="spellEnd"/>
      <w:proofErr w:type="gramEnd"/>
      <w:r w:rsidR="00BC016C" w:rsidRPr="00EE71EA">
        <w:rPr>
          <w:rFonts w:ascii="Arial" w:hAnsi="Arial" w:cs="Arial"/>
          <w:sz w:val="20"/>
          <w:szCs w:val="20"/>
        </w:rPr>
        <w:t xml:space="preserve">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r w:rsidR="003365DA">
        <w:rPr>
          <w:rFonts w:ascii="Arial" w:hAnsi="Arial" w:cs="Arial"/>
          <w:sz w:val="20"/>
          <w:szCs w:val="20"/>
        </w:rPr>
        <w:t xml:space="preserve"> </w:t>
      </w:r>
    </w:p>
    <w:p w14:paraId="6EA45B47" w14:textId="77777777" w:rsidR="003D5D29" w:rsidRPr="003D5D29" w:rsidRDefault="003D5D29" w:rsidP="00BA764E">
      <w:pPr>
        <w:spacing w:line="240" w:lineRule="auto"/>
        <w:jc w:val="both"/>
        <w:rPr>
          <w:rFonts w:ascii="Arial" w:hAnsi="Arial" w:cs="Arial"/>
          <w:sz w:val="20"/>
          <w:szCs w:val="20"/>
        </w:rPr>
      </w:pPr>
    </w:p>
    <w:p w14:paraId="324E988C" w14:textId="77777777" w:rsidR="003D5D29" w:rsidRPr="003D5D29" w:rsidRDefault="00DE6AF5" w:rsidP="00DE6AF5">
      <w:pPr>
        <w:pStyle w:val="Cmsor3"/>
        <w:rPr>
          <w:rFonts w:ascii="Arial" w:hAnsi="Arial" w:cs="Arial"/>
          <w:b w:val="0"/>
          <w:bCs w:val="0"/>
          <w:iCs/>
          <w:color w:val="000000"/>
          <w:sz w:val="20"/>
          <w:szCs w:val="20"/>
        </w:rPr>
      </w:pPr>
      <w:bookmarkStart w:id="48" w:name="_Toc302733946"/>
      <w:bookmarkStart w:id="49" w:name="_Toc306870626"/>
      <w:r w:rsidRPr="003131E2">
        <w:rPr>
          <w:rFonts w:ascii="Arial" w:hAnsi="Arial" w:cs="Arial"/>
          <w:bCs w:val="0"/>
          <w:iCs/>
          <w:color w:val="000000"/>
          <w:sz w:val="20"/>
          <w:szCs w:val="20"/>
        </w:rPr>
        <w:t>1.7.</w:t>
      </w:r>
      <w:r>
        <w:rPr>
          <w:rFonts w:ascii="Arial" w:hAnsi="Arial" w:cs="Arial"/>
          <w:bCs w:val="0"/>
          <w:iCs/>
          <w:color w:val="000000"/>
          <w:sz w:val="20"/>
          <w:szCs w:val="20"/>
        </w:rPr>
        <w:t xml:space="preserve"> </w:t>
      </w:r>
      <w:r w:rsidR="003D5D29" w:rsidRPr="003D5D29">
        <w:rPr>
          <w:rFonts w:ascii="Arial" w:hAnsi="Arial" w:cs="Arial"/>
          <w:bCs w:val="0"/>
          <w:iCs/>
          <w:color w:val="000000"/>
          <w:sz w:val="20"/>
          <w:szCs w:val="20"/>
        </w:rPr>
        <w:t>9HJ, 25DJ – Termékismertető – Hitel- és pénzügyi lízingtermékek – Szabad felhasználású jelzáloghitel</w:t>
      </w:r>
      <w:bookmarkEnd w:id="48"/>
      <w:bookmarkEnd w:id="49"/>
      <w:r w:rsidR="003D5D29" w:rsidRPr="003D5D29">
        <w:rPr>
          <w:rFonts w:ascii="Arial" w:hAnsi="Arial" w:cs="Arial"/>
          <w:bCs w:val="0"/>
          <w:iCs/>
          <w:color w:val="000000"/>
          <w:sz w:val="20"/>
          <w:szCs w:val="20"/>
        </w:rPr>
        <w:t xml:space="preserve"> </w:t>
      </w:r>
    </w:p>
    <w:p w14:paraId="0C3F001D" w14:textId="77777777" w:rsidR="003D5D29" w:rsidRPr="003D5D29" w:rsidRDefault="003D5D29" w:rsidP="003D5D29">
      <w:pPr>
        <w:spacing w:line="240" w:lineRule="auto"/>
        <w:rPr>
          <w:rFonts w:ascii="Arial" w:hAnsi="Arial" w:cs="Arial"/>
          <w:sz w:val="20"/>
          <w:szCs w:val="20"/>
        </w:rPr>
      </w:pPr>
    </w:p>
    <w:p w14:paraId="67F4166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sz w:val="20"/>
          <w:szCs w:val="20"/>
        </w:rPr>
        <w:t>szabad felhasználású jelzáloghitel</w:t>
      </w:r>
      <w:r w:rsidRPr="003D5D29">
        <w:rPr>
          <w:rFonts w:ascii="Arial" w:hAnsi="Arial" w:cs="Arial"/>
          <w:sz w:val="20"/>
          <w:szCs w:val="20"/>
        </w:rPr>
        <w:t xml:space="preserve"> terméknek minősül az ingatlanon alapított jelzálog fedezete mellett, felhasználási célhoz nem kötötten fogyasztónak folyósított hitel. Itt kell feltüntetni az ingatlan célú hitel kiváltására folyósított jelzáloghitelek főbb adatait is, abban az esetben, ha azt ingatlan fedezet mellett, szabad-felhasználásra folyósították.</w:t>
      </w:r>
    </w:p>
    <w:p w14:paraId="1A0D2ECA" w14:textId="3794EB4E"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 jelentésben kell feltüntetni a</w:t>
      </w:r>
      <w:r w:rsidR="001903E8">
        <w:rPr>
          <w:rFonts w:ascii="Arial" w:hAnsi="Arial" w:cs="Arial"/>
          <w:sz w:val="20"/>
          <w:szCs w:val="20"/>
        </w:rPr>
        <w:t>z adatszolgáltató</w:t>
      </w:r>
      <w:r w:rsidRPr="003D5D29">
        <w:rPr>
          <w:rFonts w:ascii="Arial" w:hAnsi="Arial" w:cs="Arial"/>
          <w:sz w:val="20"/>
          <w:szCs w:val="20"/>
        </w:rPr>
        <w:t xml:space="preserve"> által nyújtott saját szabad felhasználású jelzáloghitel-konstrukciók jellemző adatait. A termékvariációk számosságának optimalizálása érdekében </w:t>
      </w:r>
      <w:del w:id="50" w:author="MNB" w:date="2024-08-23T13:22:00Z">
        <w:r w:rsidRPr="003D5D29">
          <w:rPr>
            <w:rFonts w:ascii="Arial" w:hAnsi="Arial" w:cs="Arial"/>
            <w:sz w:val="20"/>
            <w:szCs w:val="20"/>
          </w:rPr>
          <w:delText xml:space="preserve">célszerű </w:delText>
        </w:r>
      </w:del>
      <w:r w:rsidRPr="003D5D29">
        <w:rPr>
          <w:rFonts w:ascii="Arial" w:hAnsi="Arial" w:cs="Arial"/>
          <w:sz w:val="20"/>
          <w:szCs w:val="20"/>
        </w:rPr>
        <w:t>„összevont” konstrukcióként</w:t>
      </w:r>
      <w:ins w:id="51" w:author="MNB" w:date="2024-08-23T13:22:00Z">
        <w:r w:rsidRPr="003D5D29">
          <w:rPr>
            <w:rFonts w:ascii="Arial" w:hAnsi="Arial" w:cs="Arial"/>
            <w:sz w:val="20"/>
            <w:szCs w:val="20"/>
          </w:rPr>
          <w:t xml:space="preserve"> </w:t>
        </w:r>
        <w:r w:rsidR="006C5AD1">
          <w:rPr>
            <w:rFonts w:ascii="Arial" w:hAnsi="Arial" w:cs="Arial"/>
            <w:sz w:val="20"/>
            <w:szCs w:val="20"/>
          </w:rPr>
          <w:t>szükséges</w:t>
        </w:r>
      </w:ins>
      <w:r w:rsidR="006C5AD1">
        <w:rPr>
          <w:rFonts w:ascii="Arial" w:hAnsi="Arial" w:cs="Arial"/>
          <w:sz w:val="20"/>
          <w:szCs w:val="20"/>
        </w:rPr>
        <w:t xml:space="preserve"> </w:t>
      </w:r>
      <w:r w:rsidRPr="003D5D29">
        <w:rPr>
          <w:rFonts w:ascii="Arial" w:hAnsi="Arial" w:cs="Arial"/>
          <w:sz w:val="20"/>
          <w:szCs w:val="20"/>
        </w:rPr>
        <w:t>bemutatni</w:t>
      </w:r>
      <w:r w:rsidRPr="003D5D29">
        <w:rPr>
          <w:rFonts w:ascii="Arial" w:hAnsi="Arial" w:cs="Arial"/>
          <w:b/>
          <w:sz w:val="20"/>
          <w:szCs w:val="20"/>
        </w:rPr>
        <w:t xml:space="preserve"> </w:t>
      </w:r>
      <w:r w:rsidRPr="003D5D29">
        <w:rPr>
          <w:rFonts w:ascii="Arial" w:hAnsi="Arial" w:cs="Arial"/>
          <w:sz w:val="20"/>
          <w:szCs w:val="20"/>
        </w:rPr>
        <w:t>az – egyes megkülönböztető ismérvek alapján egyébként részleteiben is megjeleníthető,</w:t>
      </w:r>
      <w:r w:rsidRPr="003D5D29">
        <w:rPr>
          <w:rFonts w:ascii="Arial" w:hAnsi="Arial" w:cs="Arial"/>
          <w:b/>
          <w:sz w:val="20"/>
          <w:szCs w:val="20"/>
        </w:rPr>
        <w:t xml:space="preserve"> </w:t>
      </w:r>
      <w:r w:rsidRPr="003D5D29">
        <w:rPr>
          <w:rFonts w:ascii="Arial" w:hAnsi="Arial" w:cs="Arial"/>
          <w:sz w:val="20"/>
          <w:szCs w:val="20"/>
        </w:rPr>
        <w:t>árszintben nem túlzottan eltérő</w:t>
      </w:r>
      <w:r w:rsidRPr="003D5D29">
        <w:rPr>
          <w:rFonts w:ascii="Arial" w:hAnsi="Arial" w:cs="Arial"/>
          <w:b/>
          <w:sz w:val="20"/>
          <w:szCs w:val="20"/>
        </w:rPr>
        <w:t xml:space="preserve"> </w:t>
      </w:r>
      <w:r w:rsidRPr="003D5D29">
        <w:rPr>
          <w:rFonts w:ascii="Arial" w:hAnsi="Arial" w:cs="Arial"/>
          <w:sz w:val="20"/>
          <w:szCs w:val="20"/>
        </w:rPr>
        <w:t>–</w:t>
      </w:r>
      <w:r w:rsidRPr="003D5D29">
        <w:rPr>
          <w:rFonts w:ascii="Arial" w:hAnsi="Arial" w:cs="Arial"/>
          <w:b/>
          <w:sz w:val="20"/>
          <w:szCs w:val="20"/>
        </w:rPr>
        <w:t xml:space="preserve"> </w:t>
      </w:r>
      <w:r w:rsidRPr="003D5D29">
        <w:rPr>
          <w:rFonts w:ascii="Arial" w:hAnsi="Arial" w:cs="Arial"/>
          <w:sz w:val="20"/>
          <w:szCs w:val="20"/>
        </w:rPr>
        <w:t>hiteltermékeket. Ilyen eset lehet az, amikor az adott ismérv (pl. hitelösszeg, futamidő, hitelbírálat alapján meghatározott ügyfél-kategória) alakulásától függően különböző kamatláb szintek lehetségesek.</w:t>
      </w:r>
      <w:ins w:id="52" w:author="MNB" w:date="2024-08-23T13:22:00Z">
        <w:r w:rsidR="006C5AD1" w:rsidRPr="006C5AD1">
          <w:t xml:space="preserve"> </w:t>
        </w:r>
        <w:r w:rsidR="006C5AD1" w:rsidRPr="006C5AD1">
          <w:rPr>
            <w:rFonts w:ascii="Arial" w:hAnsi="Arial" w:cs="Arial"/>
            <w:sz w:val="20"/>
            <w:szCs w:val="20"/>
          </w:rPr>
          <w:t>Amennyiben egy termékhez a konstrukció jellege („hitelkiváltó hitel”; „ingatlan fedezete mellett egyéb célra”) szempont alapján alternatív lehetőség kapcsolódik, akkor azt külön termékként vagy termékvariációként szükséges jelenteni.</w:t>
        </w:r>
      </w:ins>
    </w:p>
    <w:p w14:paraId="06C8B109" w14:textId="6713D192"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konstrukció tekintetében lehetséges kamattartomány a </w:t>
      </w:r>
      <w:r w:rsidR="00FF4D4E">
        <w:rPr>
          <w:rFonts w:ascii="Arial" w:hAnsi="Arial" w:cs="Arial"/>
          <w:sz w:val="20"/>
          <w:szCs w:val="20"/>
        </w:rPr>
        <w:t>i</w:t>
      </w:r>
      <w:r w:rsidRPr="003D5D29">
        <w:rPr>
          <w:rFonts w:ascii="Arial" w:hAnsi="Arial" w:cs="Arial"/>
          <w:sz w:val="20"/>
          <w:szCs w:val="20"/>
        </w:rPr>
        <w:t xml:space="preserve">2) és </w:t>
      </w:r>
      <w:r w:rsidR="00FF4D4E">
        <w:rPr>
          <w:rFonts w:ascii="Arial" w:hAnsi="Arial" w:cs="Arial"/>
          <w:sz w:val="20"/>
          <w:szCs w:val="20"/>
        </w:rPr>
        <w:t>i</w:t>
      </w:r>
      <w:r w:rsidRPr="003D5D29">
        <w:rPr>
          <w:rFonts w:ascii="Arial" w:hAnsi="Arial" w:cs="Arial"/>
          <w:sz w:val="20"/>
          <w:szCs w:val="20"/>
        </w:rPr>
        <w:t xml:space="preserve">3) cellában tüntetendő fel. </w:t>
      </w:r>
      <w:del w:id="53" w:author="MNB" w:date="2024-08-23T13:22:00Z">
        <w:r w:rsidRPr="003D5D29">
          <w:rPr>
            <w:rFonts w:ascii="Arial" w:hAnsi="Arial" w:cs="Arial"/>
            <w:sz w:val="20"/>
            <w:szCs w:val="20"/>
          </w:rPr>
          <w:delText>A</w:delText>
        </w:r>
      </w:del>
      <w:ins w:id="54" w:author="MNB" w:date="2024-08-23T13:22:00Z">
        <w:r w:rsidRPr="003D5D29">
          <w:rPr>
            <w:rFonts w:ascii="Arial" w:hAnsi="Arial" w:cs="Arial"/>
            <w:sz w:val="20"/>
            <w:szCs w:val="20"/>
          </w:rPr>
          <w:t>A</w:t>
        </w:r>
        <w:r w:rsidR="006C5AD1">
          <w:rPr>
            <w:rFonts w:ascii="Arial" w:hAnsi="Arial" w:cs="Arial"/>
            <w:sz w:val="20"/>
            <w:szCs w:val="20"/>
          </w:rPr>
          <w:t>z</w:t>
        </w:r>
      </w:ins>
      <w:r w:rsidRPr="003D5D29">
        <w:rPr>
          <w:rFonts w:ascii="Arial" w:hAnsi="Arial" w:cs="Arial"/>
          <w:sz w:val="20"/>
          <w:szCs w:val="20"/>
        </w:rPr>
        <w:t xml:space="preserve"> </w:t>
      </w:r>
      <w:r w:rsidR="00FF4D4E">
        <w:rPr>
          <w:rFonts w:ascii="Arial" w:hAnsi="Arial" w:cs="Arial"/>
          <w:sz w:val="20"/>
          <w:szCs w:val="20"/>
        </w:rPr>
        <w:t>i</w:t>
      </w:r>
      <w:r w:rsidRPr="0059715D">
        <w:rPr>
          <w:rFonts w:ascii="Arial" w:hAnsi="Arial"/>
          <w:sz w:val="20"/>
        </w:rPr>
        <w:t>6</w:t>
      </w:r>
      <w:r w:rsidRPr="003D5D29">
        <w:rPr>
          <w:rFonts w:ascii="Arial" w:hAnsi="Arial" w:cs="Arial"/>
          <w:sz w:val="20"/>
          <w:szCs w:val="20"/>
        </w:rPr>
        <w:t>) cellában a kamatadatok értelmezését rövid magyarázat is segítheti (pl. „A hitel ügyleti kamatlába a választott futamidőtől/összegtől/hitelbírálattól függően kerül meghatározásra X%-Y% között”; „A kamat éves mértékénél feltüntetett érték 20 éves futamidejű/5 millió forint összegű, normál kockázati besorolású, egyenletes törlesztésű hitelre vonatkozik.”). További tájékoztatás elérhetősége is jelezhető (pl. „További részletes tájékoztatást a hirdetmény tartalmaz.”).</w:t>
      </w:r>
    </w:p>
    <w:p w14:paraId="5C3C5BD8"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összes említett esetben, így „összevont termék” bemutatása esetén is, meg kell jelölni a kereskedelmi kommunikációban szereplő </w:t>
      </w:r>
      <w:proofErr w:type="spellStart"/>
      <w:r w:rsidRPr="003D5D29">
        <w:rPr>
          <w:rFonts w:ascii="Arial" w:hAnsi="Arial" w:cs="Arial"/>
          <w:sz w:val="20"/>
          <w:szCs w:val="20"/>
        </w:rPr>
        <w:t>THM-et</w:t>
      </w:r>
      <w:proofErr w:type="spellEnd"/>
      <w:r w:rsidRPr="003D5D29">
        <w:rPr>
          <w:rFonts w:ascii="Arial" w:hAnsi="Arial" w:cs="Arial"/>
          <w:sz w:val="20"/>
          <w:szCs w:val="20"/>
        </w:rPr>
        <w:t xml:space="preserve"> az arra szolgáló numerikus cellában. Az adatot a </w:t>
      </w:r>
      <w:proofErr w:type="spellStart"/>
      <w:r w:rsidRPr="003D5D29">
        <w:rPr>
          <w:rFonts w:ascii="Arial" w:hAnsi="Arial" w:cs="Arial"/>
          <w:sz w:val="20"/>
          <w:szCs w:val="20"/>
        </w:rPr>
        <w:t>Thmr</w:t>
      </w:r>
      <w:proofErr w:type="spellEnd"/>
      <w:r w:rsidRPr="003D5D29">
        <w:rPr>
          <w:rFonts w:ascii="Arial" w:hAnsi="Arial" w:cs="Arial"/>
          <w:sz w:val="20"/>
          <w:szCs w:val="20"/>
        </w:rPr>
        <w:t>. által meghatározott feltételű hiteltípusra, amennyiben a</w:t>
      </w:r>
      <w:r w:rsidR="001903E8">
        <w:rPr>
          <w:rFonts w:ascii="Arial" w:hAnsi="Arial" w:cs="Arial"/>
          <w:sz w:val="20"/>
          <w:szCs w:val="20"/>
        </w:rPr>
        <w:t>z adatszolgáltató</w:t>
      </w:r>
      <w:r w:rsidRPr="003D5D29">
        <w:rPr>
          <w:rFonts w:ascii="Arial" w:hAnsi="Arial" w:cs="Arial"/>
          <w:sz w:val="20"/>
          <w:szCs w:val="20"/>
        </w:rPr>
        <w:t xml:space="preserve"> az adott hitelt nem nyújtja adott feltételekkel, akkor a hiteltípusra létező legközelebbi összeggel és futamidővel kell meghatározni. (Olyan további tulajdonságok tekintetében, amelyek esetén a jogszabály nem ad útmutatást, a leginkább jellemző konstrukciótípushoz tartozó értéket kell ebben a cellában feltüntetni.)</w:t>
      </w:r>
    </w:p>
    <w:p w14:paraId="129C4271"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kereskedelmi kommunikációban szereplő </w:t>
      </w:r>
      <w:proofErr w:type="spellStart"/>
      <w:r w:rsidRPr="003D5D29">
        <w:rPr>
          <w:rFonts w:ascii="Arial" w:hAnsi="Arial" w:cs="Arial"/>
          <w:sz w:val="20"/>
          <w:szCs w:val="20"/>
        </w:rPr>
        <w:t>THM</w:t>
      </w:r>
      <w:proofErr w:type="spellEnd"/>
      <w:r w:rsidRPr="003D5D29">
        <w:rPr>
          <w:rFonts w:ascii="Arial" w:hAnsi="Arial" w:cs="Arial"/>
          <w:sz w:val="20"/>
          <w:szCs w:val="20"/>
        </w:rPr>
        <w:t xml:space="preserve"> értékek számításához fűzendő magyarázat a </w:t>
      </w:r>
      <w:r w:rsidR="00FF4D4E">
        <w:rPr>
          <w:rFonts w:ascii="Arial" w:hAnsi="Arial" w:cs="Arial"/>
          <w:sz w:val="20"/>
          <w:szCs w:val="20"/>
        </w:rPr>
        <w:t>h</w:t>
      </w:r>
      <w:r w:rsidRPr="003D5D29">
        <w:rPr>
          <w:rFonts w:ascii="Arial" w:hAnsi="Arial" w:cs="Arial"/>
          <w:sz w:val="20"/>
          <w:szCs w:val="20"/>
        </w:rPr>
        <w:t>4) cellában tüntetendő fel.</w:t>
      </w:r>
    </w:p>
    <w:p w14:paraId="0FAD9BC8"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Nem szükséges külön termékvariációként feltüntetni</w:t>
      </w:r>
      <w:r w:rsidRPr="003D5D29">
        <w:rPr>
          <w:rFonts w:ascii="Arial" w:hAnsi="Arial" w:cs="Arial"/>
          <w:b/>
          <w:sz w:val="20"/>
          <w:szCs w:val="20"/>
        </w:rPr>
        <w:t xml:space="preserve"> </w:t>
      </w:r>
      <w:r w:rsidRPr="003D5D29">
        <w:rPr>
          <w:rFonts w:ascii="Arial" w:hAnsi="Arial" w:cs="Arial"/>
          <w:sz w:val="20"/>
          <w:szCs w:val="20"/>
        </w:rPr>
        <w:t xml:space="preserve">azon konstrukcióváltozatokat sem, ahol csak a fizetési mód (bankszámláról, csekken történő fizetés), törlesztési lehetőségek, kedvezmények, illetve egyes díjtételek különböznek bizonyos feltételek alapján. Ezen jellemzőkre vonatkozó megjegyzések megtehetők az érintett ismérvet bemutató mezőben vagy a </w:t>
      </w:r>
      <w:r w:rsidR="00BA764E">
        <w:rPr>
          <w:rFonts w:ascii="Arial" w:hAnsi="Arial" w:cs="Arial"/>
          <w:sz w:val="20"/>
          <w:szCs w:val="20"/>
        </w:rPr>
        <w:t>p</w:t>
      </w:r>
      <w:r w:rsidRPr="003D5D29">
        <w:rPr>
          <w:rFonts w:ascii="Arial" w:hAnsi="Arial" w:cs="Arial"/>
          <w:sz w:val="20"/>
          <w:szCs w:val="20"/>
        </w:rPr>
        <w:t xml:space="preserve">) Egyéb </w:t>
      </w:r>
      <w:r w:rsidRPr="00AC3ADC">
        <w:rPr>
          <w:rFonts w:ascii="Arial" w:hAnsi="Arial" w:cs="Arial"/>
          <w:sz w:val="20"/>
          <w:szCs w:val="20"/>
        </w:rPr>
        <w:t>megjegyzés</w:t>
      </w:r>
      <w:r w:rsidR="00B458A9" w:rsidRPr="00AC3ADC">
        <w:rPr>
          <w:rFonts w:ascii="Arial" w:hAnsi="Arial" w:cs="Arial"/>
          <w:sz w:val="20"/>
          <w:szCs w:val="20"/>
        </w:rPr>
        <w:t>ek</w:t>
      </w:r>
      <w:r w:rsidRPr="00AC3ADC">
        <w:rPr>
          <w:rFonts w:ascii="Arial" w:hAnsi="Arial" w:cs="Arial"/>
          <w:sz w:val="20"/>
          <w:szCs w:val="20"/>
        </w:rPr>
        <w:t xml:space="preserve"> c</w:t>
      </w:r>
      <w:r w:rsidRPr="003D5D29">
        <w:rPr>
          <w:rFonts w:ascii="Arial" w:hAnsi="Arial" w:cs="Arial"/>
          <w:sz w:val="20"/>
          <w:szCs w:val="20"/>
        </w:rPr>
        <w:t>ellában. Ezen túlmenően további tájékoztatás elérhetősége is jelezhető (pl. „További részletes tájékoztatást a hirdetmény tartalmaz.”).</w:t>
      </w:r>
    </w:p>
    <w:p w14:paraId="123DFA0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 konstrukciók megnevezésének feltüntetésénél fontos, hogy egyértelműen jelenjen meg a variációkat megkülönböztető jellemzőre való utalás.</w:t>
      </w:r>
    </w:p>
    <w:p w14:paraId="6EACFAF6" w14:textId="77777777" w:rsidR="003D5D29" w:rsidRPr="003D5D29" w:rsidRDefault="003D5D29" w:rsidP="00DB4197">
      <w:pPr>
        <w:keepNext/>
        <w:keepLines/>
        <w:spacing w:line="240" w:lineRule="auto"/>
        <w:jc w:val="both"/>
        <w:rPr>
          <w:rFonts w:ascii="Arial" w:hAnsi="Arial" w:cs="Arial"/>
          <w:b/>
          <w:sz w:val="20"/>
          <w:szCs w:val="20"/>
        </w:rPr>
      </w:pPr>
      <w:r w:rsidRPr="003D5D29">
        <w:rPr>
          <w:rFonts w:ascii="Arial" w:hAnsi="Arial" w:cs="Arial"/>
          <w:b/>
          <w:sz w:val="20"/>
          <w:szCs w:val="20"/>
        </w:rPr>
        <w:lastRenderedPageBreak/>
        <w:t>A jelentés kitöltése</w:t>
      </w:r>
    </w:p>
    <w:p w14:paraId="7D24A03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a)</w:t>
      </w:r>
      <w:r w:rsidRPr="003D5D29">
        <w:rPr>
          <w:rFonts w:ascii="Arial" w:hAnsi="Arial" w:cs="Arial"/>
          <w:sz w:val="20"/>
          <w:szCs w:val="20"/>
        </w:rPr>
        <w:t xml:space="preserve"> cellában – az MNB útmutatása alapján automatikusan generált – a termékhez kapcsolódó egyedi azonosító szerepel, amely </w:t>
      </w:r>
      <w:proofErr w:type="spellStart"/>
      <w:r w:rsidRPr="003D5D29">
        <w:rPr>
          <w:rFonts w:ascii="Arial" w:hAnsi="Arial" w:cs="Arial"/>
          <w:sz w:val="20"/>
          <w:szCs w:val="20"/>
        </w:rPr>
        <w:t>végigkíséri</w:t>
      </w:r>
      <w:proofErr w:type="spellEnd"/>
      <w:r w:rsidRPr="003D5D29">
        <w:rPr>
          <w:rFonts w:ascii="Arial" w:hAnsi="Arial" w:cs="Arial"/>
          <w:sz w:val="20"/>
          <w:szCs w:val="20"/>
        </w:rPr>
        <w:t xml:space="preserve"> a terméket forgalmazásának teljes idejében. Amennyiben a termék értékesítése szünetel, az értékesítés újrakezdésekor is az eredeti termékkóddal kell küldeni az adatszolgáltatásban.</w:t>
      </w:r>
    </w:p>
    <w:p w14:paraId="01230060" w14:textId="7E5BBDC1"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sz w:val="20"/>
          <w:szCs w:val="20"/>
        </w:rPr>
        <w:t xml:space="preserve"> cellában a szabad felhasználású jelzáloghitel-konstrukció teljes megnevezését kell szerepeltetni</w:t>
      </w:r>
      <w:r w:rsidR="003D255C">
        <w:rPr>
          <w:rFonts w:ascii="Arial" w:hAnsi="Arial" w:cs="Arial"/>
          <w:sz w:val="20"/>
          <w:szCs w:val="20"/>
        </w:rPr>
        <w:t xml:space="preserve">, összhangban az adatszolgáltató hirdetményében szereplő </w:t>
      </w:r>
      <w:proofErr w:type="spellStart"/>
      <w:r w:rsidR="003D255C">
        <w:rPr>
          <w:rFonts w:ascii="Arial" w:hAnsi="Arial" w:cs="Arial"/>
          <w:sz w:val="20"/>
          <w:szCs w:val="20"/>
        </w:rPr>
        <w:t>termékmegnevezésekkel</w:t>
      </w:r>
      <w:proofErr w:type="spellEnd"/>
      <w:r w:rsidRPr="003D5D29">
        <w:rPr>
          <w:rFonts w:ascii="Arial" w:hAnsi="Arial" w:cs="Arial"/>
          <w:sz w:val="20"/>
          <w:szCs w:val="20"/>
        </w:rPr>
        <w:t xml:space="preserve">. Amennyiben azonos konstrukció eltérő alternatíváiról van szó (és nincs külön „fantázianeve”), az eltérési szempontot </w:t>
      </w:r>
      <w:del w:id="55" w:author="MNB" w:date="2024-08-23T13:22:00Z">
        <w:r w:rsidRPr="003D5D29">
          <w:rPr>
            <w:rFonts w:ascii="Arial" w:hAnsi="Arial" w:cs="Arial"/>
            <w:sz w:val="20"/>
            <w:szCs w:val="20"/>
          </w:rPr>
          <w:delText>javasolt</w:delText>
        </w:r>
      </w:del>
      <w:ins w:id="56" w:author="MNB" w:date="2024-08-23T13:22:00Z">
        <w:r w:rsidR="006C5AD1">
          <w:rPr>
            <w:rFonts w:ascii="Arial" w:hAnsi="Arial" w:cs="Arial"/>
            <w:sz w:val="20"/>
            <w:szCs w:val="20"/>
          </w:rPr>
          <w:t>szükséges</w:t>
        </w:r>
      </w:ins>
      <w:r w:rsidRPr="003D5D29">
        <w:rPr>
          <w:rFonts w:ascii="Arial" w:hAnsi="Arial" w:cs="Arial"/>
          <w:sz w:val="20"/>
          <w:szCs w:val="20"/>
        </w:rPr>
        <w:t xml:space="preserve"> feltüntetni a termék megnevezésénél is.</w:t>
      </w:r>
    </w:p>
    <w:p w14:paraId="36D224BD"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c)</w:t>
      </w:r>
      <w:r w:rsidRPr="003D5D29">
        <w:rPr>
          <w:rFonts w:ascii="Arial" w:hAnsi="Arial" w:cs="Arial"/>
          <w:sz w:val="20"/>
          <w:szCs w:val="20"/>
        </w:rPr>
        <w:t xml:space="preserve"> cellában kell megjelölni a hitel nyilvántartásának devizanemét (ISO-kódját). Amennyiben a szabad felhasználású jelzáloghitel-termék igénybe vehető forintban és egyéb devizanemben is, akkor a változatokat külön termékként vagy termékvariációként kell feltüntetni.</w:t>
      </w:r>
    </w:p>
    <w:p w14:paraId="36D8338A"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d1)</w:t>
      </w:r>
      <w:r w:rsidRPr="003D5D29">
        <w:rPr>
          <w:rFonts w:ascii="Arial" w:hAnsi="Arial" w:cs="Arial"/>
          <w:sz w:val="20"/>
          <w:szCs w:val="20"/>
        </w:rPr>
        <w:t xml:space="preserve"> cellában szükséges megjelölni a konstrukció jellegét miszerint „</w:t>
      </w:r>
      <w:r w:rsidR="00B458A9" w:rsidRPr="00AC3ADC">
        <w:rPr>
          <w:rFonts w:ascii="Arial" w:hAnsi="Arial" w:cs="Arial"/>
          <w:sz w:val="20"/>
          <w:szCs w:val="20"/>
        </w:rPr>
        <w:t xml:space="preserve">hitelkiváltó </w:t>
      </w:r>
      <w:proofErr w:type="gramStart"/>
      <w:r w:rsidRPr="00221F4E">
        <w:rPr>
          <w:rFonts w:ascii="Arial" w:hAnsi="Arial" w:cs="Arial"/>
          <w:sz w:val="20"/>
          <w:szCs w:val="20"/>
        </w:rPr>
        <w:t>hitel”-</w:t>
      </w:r>
      <w:proofErr w:type="gramEnd"/>
      <w:r w:rsidRPr="00221F4E">
        <w:rPr>
          <w:rFonts w:ascii="Arial" w:hAnsi="Arial" w:cs="Arial"/>
          <w:sz w:val="20"/>
          <w:szCs w:val="20"/>
        </w:rPr>
        <w:t>ként vagy „ingatlan fedezete mellett egyéb célra” vehető igénybe. A</w:t>
      </w:r>
      <w:r w:rsidRPr="00AC3ADC">
        <w:rPr>
          <w:rFonts w:ascii="Arial" w:hAnsi="Arial" w:cs="Arial"/>
          <w:sz w:val="20"/>
          <w:szCs w:val="20"/>
        </w:rPr>
        <w:t xml:space="preserve"> hitelkiváltó hitelek célja a már korábban felvett hitel(</w:t>
      </w:r>
      <w:proofErr w:type="spellStart"/>
      <w:r w:rsidRPr="00AC3ADC">
        <w:rPr>
          <w:rFonts w:ascii="Arial" w:hAnsi="Arial" w:cs="Arial"/>
          <w:sz w:val="20"/>
          <w:szCs w:val="20"/>
        </w:rPr>
        <w:t>ek</w:t>
      </w:r>
      <w:proofErr w:type="spellEnd"/>
      <w:r w:rsidRPr="00AC3ADC">
        <w:rPr>
          <w:rFonts w:ascii="Arial" w:hAnsi="Arial" w:cs="Arial"/>
          <w:sz w:val="20"/>
          <w:szCs w:val="20"/>
        </w:rPr>
        <w:t xml:space="preserve">) cseréje, kiváltása vagy egyéb rendezése. A </w:t>
      </w:r>
      <w:r w:rsidRPr="00AC3ADC">
        <w:rPr>
          <w:rFonts w:ascii="Arial" w:hAnsi="Arial" w:cs="Arial"/>
          <w:b/>
          <w:sz w:val="20"/>
          <w:szCs w:val="20"/>
        </w:rPr>
        <w:t xml:space="preserve">d2) </w:t>
      </w:r>
      <w:r w:rsidRPr="00AC3ADC">
        <w:rPr>
          <w:rFonts w:ascii="Arial" w:hAnsi="Arial" w:cs="Arial"/>
          <w:sz w:val="20"/>
          <w:szCs w:val="20"/>
        </w:rPr>
        <w:t>cellában kell feltüntetni a felhasználás konkrét jellegére vonatkozó szöveges</w:t>
      </w:r>
      <w:r w:rsidRPr="003D5D29">
        <w:rPr>
          <w:rFonts w:ascii="Arial" w:hAnsi="Arial" w:cs="Arial"/>
          <w:sz w:val="20"/>
          <w:szCs w:val="20"/>
        </w:rPr>
        <w:t xml:space="preserve"> magyarázatot (pl. a hitelcél lehet vásárlás vagy felújítás). A hitelkiváltó hitelek esetében ebben a cellában kell feltüntetni a kiváltás jellegét, feltételeit.</w:t>
      </w:r>
    </w:p>
    <w:p w14:paraId="1F3E020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541CE5">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e1) és e2)</w:t>
      </w:r>
      <w:r w:rsidRPr="003D5D29">
        <w:rPr>
          <w:rFonts w:ascii="Arial" w:hAnsi="Arial" w:cs="Arial"/>
          <w:i/>
          <w:sz w:val="20"/>
          <w:szCs w:val="20"/>
        </w:rPr>
        <w:t xml:space="preserve"> </w:t>
      </w:r>
      <w:r w:rsidRPr="003D5D29">
        <w:rPr>
          <w:rFonts w:ascii="Arial" w:hAnsi="Arial" w:cs="Arial"/>
          <w:sz w:val="20"/>
          <w:szCs w:val="20"/>
        </w:rPr>
        <w:t xml:space="preserve">cellában kell szerepeltetni a futamidő minimális és maximális hosszát. A futamidőt hónapokban (numerikusan, egész számban) kell megadni. (Amennyiben a futamidő egy meghatározott fix időszak lehet csak, akkor annak a hónapokban megadott időtartamát kell feltüntetni a </w:t>
      </w:r>
      <w:r w:rsidRPr="003D5D29">
        <w:rPr>
          <w:rFonts w:ascii="Arial" w:hAnsi="Arial" w:cs="Arial"/>
          <w:i/>
          <w:sz w:val="20"/>
          <w:szCs w:val="20"/>
        </w:rPr>
        <w:t>e1)</w:t>
      </w:r>
      <w:r w:rsidRPr="003D5D29">
        <w:rPr>
          <w:rFonts w:ascii="Arial" w:hAnsi="Arial" w:cs="Arial"/>
          <w:sz w:val="20"/>
          <w:szCs w:val="20"/>
        </w:rPr>
        <w:t xml:space="preserve"> és </w:t>
      </w:r>
      <w:r w:rsidRPr="003D5D29">
        <w:rPr>
          <w:rFonts w:ascii="Arial" w:hAnsi="Arial" w:cs="Arial"/>
          <w:i/>
          <w:sz w:val="20"/>
          <w:szCs w:val="20"/>
        </w:rPr>
        <w:t>e2)</w:t>
      </w:r>
      <w:r w:rsidRPr="003D5D29">
        <w:rPr>
          <w:rFonts w:ascii="Arial" w:hAnsi="Arial" w:cs="Arial"/>
          <w:sz w:val="20"/>
          <w:szCs w:val="20"/>
        </w:rPr>
        <w:t xml:space="preserve"> cellában is.)</w:t>
      </w:r>
    </w:p>
    <w:p w14:paraId="28DFEE81"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f1) és f2)</w:t>
      </w:r>
      <w:r w:rsidRPr="003D5D29">
        <w:rPr>
          <w:rFonts w:ascii="Arial" w:hAnsi="Arial" w:cs="Arial"/>
          <w:sz w:val="20"/>
          <w:szCs w:val="20"/>
        </w:rPr>
        <w:t xml:space="preserve"> cellában a minimálisan és maximálisan igénybe vehető hitelösszeget kell feltüntetni forintban, numerikus, egész számban, a pénznem megjelölése nélkül. Devizahitelek esetében, amennyiben az igényelhető hitelösszeg devizában meghatározott, az átváltás árfolyama az egyéb megjegyzéseknél a </w:t>
      </w:r>
      <w:r w:rsidR="00956AEB">
        <w:rPr>
          <w:rFonts w:ascii="Arial" w:hAnsi="Arial" w:cs="Arial"/>
          <w:b/>
          <w:sz w:val="20"/>
          <w:szCs w:val="20"/>
        </w:rPr>
        <w:t>p</w:t>
      </w:r>
      <w:r w:rsidRPr="003D5D29">
        <w:rPr>
          <w:rFonts w:ascii="Arial" w:hAnsi="Arial" w:cs="Arial"/>
          <w:b/>
          <w:sz w:val="20"/>
          <w:szCs w:val="20"/>
        </w:rPr>
        <w:t>)</w:t>
      </w:r>
      <w:r w:rsidRPr="003D5D29">
        <w:rPr>
          <w:rFonts w:ascii="Arial" w:hAnsi="Arial" w:cs="Arial"/>
          <w:sz w:val="20"/>
          <w:szCs w:val="20"/>
        </w:rPr>
        <w:t xml:space="preserve"> cellában jelezhető.</w:t>
      </w:r>
    </w:p>
    <w:p w14:paraId="31CD944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g1) és g2)</w:t>
      </w:r>
      <w:r w:rsidRPr="003D5D29">
        <w:rPr>
          <w:rFonts w:ascii="Arial" w:hAnsi="Arial" w:cs="Arial"/>
          <w:sz w:val="20"/>
          <w:szCs w:val="20"/>
        </w:rPr>
        <w:t xml:space="preserve"> cellában kell megadni a finanszírozás maximális arányát meghatározó adatokat. A </w:t>
      </w:r>
      <w:r w:rsidRPr="003D5D29">
        <w:rPr>
          <w:rFonts w:ascii="Arial" w:hAnsi="Arial" w:cs="Arial"/>
          <w:b/>
          <w:sz w:val="20"/>
          <w:szCs w:val="20"/>
        </w:rPr>
        <w:t>g1)</w:t>
      </w:r>
      <w:r w:rsidRPr="003D5D29">
        <w:rPr>
          <w:rFonts w:ascii="Arial" w:hAnsi="Arial" w:cs="Arial"/>
          <w:sz w:val="20"/>
          <w:szCs w:val="20"/>
        </w:rPr>
        <w:t xml:space="preserve"> cellában kell feltüntetni az igénybe vehető maximális finanszírozási összeg meghatározásának alapjául szolgáló ingatlan értéket (hitelbiztosítéki érték, piaci érték) és a </w:t>
      </w:r>
      <w:r w:rsidRPr="003D5D29">
        <w:rPr>
          <w:rFonts w:ascii="Arial" w:hAnsi="Arial" w:cs="Arial"/>
          <w:b/>
          <w:sz w:val="20"/>
          <w:szCs w:val="20"/>
        </w:rPr>
        <w:t>g2)</w:t>
      </w:r>
      <w:r w:rsidRPr="003D5D29">
        <w:rPr>
          <w:rFonts w:ascii="Arial" w:hAnsi="Arial" w:cs="Arial"/>
          <w:sz w:val="20"/>
          <w:szCs w:val="20"/>
        </w:rPr>
        <w:t xml:space="preserve"> cellában a kapcsolódó százalékos mértéket (pl. 60). Mivel a tájékoztatás a fogyasztók számára készül ezt a szövegezésnél figyelembe kell venni (pl. szakmai rövidítések lehetséges mellőzése).</w:t>
      </w:r>
    </w:p>
    <w:p w14:paraId="36BEDB6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w:t>
      </w:r>
      <w:proofErr w:type="gramStart"/>
      <w:r w:rsidRPr="003D5D29">
        <w:rPr>
          <w:rFonts w:ascii="Arial" w:hAnsi="Arial" w:cs="Arial"/>
          <w:b/>
          <w:sz w:val="20"/>
          <w:szCs w:val="20"/>
        </w:rPr>
        <w:t>1)-</w:t>
      </w:r>
      <w:proofErr w:type="gramEnd"/>
      <w:r w:rsidRPr="003D5D29">
        <w:rPr>
          <w:rFonts w:ascii="Arial" w:hAnsi="Arial" w:cs="Arial"/>
          <w:b/>
          <w:sz w:val="20"/>
          <w:szCs w:val="20"/>
        </w:rPr>
        <w:t>h3)</w:t>
      </w:r>
      <w:r w:rsidRPr="003D5D29">
        <w:rPr>
          <w:rFonts w:ascii="Arial" w:hAnsi="Arial" w:cs="Arial"/>
          <w:sz w:val="20"/>
          <w:szCs w:val="20"/>
        </w:rPr>
        <w:t xml:space="preserve"> cellában a </w:t>
      </w:r>
      <w:proofErr w:type="spellStart"/>
      <w:r w:rsidRPr="003D5D29">
        <w:rPr>
          <w:rFonts w:ascii="Arial" w:hAnsi="Arial" w:cs="Arial"/>
          <w:sz w:val="20"/>
          <w:szCs w:val="20"/>
        </w:rPr>
        <w:t>Thmr</w:t>
      </w:r>
      <w:proofErr w:type="spellEnd"/>
      <w:r w:rsidRPr="003D5D29">
        <w:rPr>
          <w:rFonts w:ascii="Arial" w:hAnsi="Arial" w:cs="Arial"/>
          <w:sz w:val="20"/>
          <w:szCs w:val="20"/>
        </w:rPr>
        <w:t>. előírásai szerint kiszámított teljes hiteldíj mutató értékeket kell szerepeltetni százalékos formában, numerikusan két tizedes</w:t>
      </w:r>
      <w:r w:rsidR="0080227B">
        <w:rPr>
          <w:rFonts w:ascii="Arial" w:hAnsi="Arial" w:cs="Arial"/>
          <w:sz w:val="20"/>
          <w:szCs w:val="20"/>
        </w:rPr>
        <w:t>jegy</w:t>
      </w:r>
      <w:r w:rsidRPr="003D5D29">
        <w:rPr>
          <w:rFonts w:ascii="Arial" w:hAnsi="Arial" w:cs="Arial"/>
          <w:sz w:val="20"/>
          <w:szCs w:val="20"/>
        </w:rPr>
        <w:t xml:space="preserve"> pontossággal</w:t>
      </w:r>
      <w:r w:rsidR="0080227B">
        <w:rPr>
          <w:rFonts w:ascii="Arial" w:hAnsi="Arial" w:cs="Arial"/>
          <w:sz w:val="20"/>
          <w:szCs w:val="20"/>
        </w:rPr>
        <w:t>, százalék</w:t>
      </w:r>
      <w:r w:rsidRPr="003D5D29">
        <w:rPr>
          <w:rFonts w:ascii="Arial" w:hAnsi="Arial" w:cs="Arial"/>
          <w:sz w:val="20"/>
          <w:szCs w:val="20"/>
        </w:rPr>
        <w:t xml:space="preserve">jel feltüntetése nélkül. </w:t>
      </w:r>
    </w:p>
    <w:p w14:paraId="52F32C2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h1)</w:t>
      </w:r>
      <w:r w:rsidRPr="003D5D29">
        <w:rPr>
          <w:rFonts w:ascii="Arial" w:hAnsi="Arial" w:cs="Arial"/>
          <w:sz w:val="20"/>
          <w:szCs w:val="20"/>
        </w:rPr>
        <w:t xml:space="preserve"> cellában a kereskedelmi kommunikációban szereplő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számításakor a </w:t>
      </w:r>
      <w:proofErr w:type="spellStart"/>
      <w:r w:rsidRPr="003D5D29">
        <w:rPr>
          <w:rFonts w:ascii="Arial" w:hAnsi="Arial" w:cs="Arial"/>
          <w:sz w:val="20"/>
          <w:szCs w:val="20"/>
        </w:rPr>
        <w:t>Thmr</w:t>
      </w:r>
      <w:proofErr w:type="spellEnd"/>
      <w:r w:rsidRPr="003D5D29">
        <w:rPr>
          <w:rFonts w:ascii="Arial" w:hAnsi="Arial" w:cs="Arial"/>
          <w:sz w:val="20"/>
          <w:szCs w:val="20"/>
        </w:rPr>
        <w:t xml:space="preserve">. kereskedelmi kommunikációra vonatkozó előírásainál meghatározott feltételű hitelt kell alapul venni. </w:t>
      </w:r>
    </w:p>
    <w:p w14:paraId="55F176B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h2) és h3)</w:t>
      </w:r>
      <w:r w:rsidRPr="003D5D29">
        <w:rPr>
          <w:rFonts w:ascii="Arial" w:hAnsi="Arial" w:cs="Arial"/>
          <w:i/>
          <w:sz w:val="20"/>
          <w:szCs w:val="20"/>
        </w:rPr>
        <w:t xml:space="preserve"> </w:t>
      </w:r>
      <w:r w:rsidRPr="003D5D29">
        <w:rPr>
          <w:rFonts w:ascii="Arial" w:hAnsi="Arial" w:cs="Arial"/>
          <w:sz w:val="20"/>
          <w:szCs w:val="20"/>
        </w:rPr>
        <w:t xml:space="preserve">cellában a konstrukció keretein belül elérhető hitelösszegek tekintetében a legkisebb és a legnagyobb </w:t>
      </w:r>
      <w:proofErr w:type="spellStart"/>
      <w:r w:rsidRPr="003D5D29">
        <w:rPr>
          <w:rFonts w:ascii="Arial" w:hAnsi="Arial" w:cs="Arial"/>
          <w:sz w:val="20"/>
          <w:szCs w:val="20"/>
        </w:rPr>
        <w:t>THM</w:t>
      </w:r>
      <w:proofErr w:type="spellEnd"/>
      <w:r w:rsidRPr="003D5D29">
        <w:rPr>
          <w:rFonts w:ascii="Arial" w:hAnsi="Arial" w:cs="Arial"/>
          <w:sz w:val="20"/>
          <w:szCs w:val="20"/>
        </w:rPr>
        <w:t xml:space="preserve"> értékeket kell feltüntetni. Összevont konstrukció esetén is minden egyedi termékre meg kell határozni a minimum és maximum </w:t>
      </w:r>
      <w:proofErr w:type="spellStart"/>
      <w:r w:rsidRPr="003D5D29">
        <w:rPr>
          <w:rFonts w:ascii="Arial" w:hAnsi="Arial" w:cs="Arial"/>
          <w:sz w:val="20"/>
          <w:szCs w:val="20"/>
        </w:rPr>
        <w:t>THM</w:t>
      </w:r>
      <w:proofErr w:type="spellEnd"/>
      <w:r w:rsidRPr="003D5D29">
        <w:rPr>
          <w:rFonts w:ascii="Arial" w:hAnsi="Arial" w:cs="Arial"/>
          <w:sz w:val="20"/>
          <w:szCs w:val="20"/>
        </w:rPr>
        <w:t xml:space="preserve"> értékeket, majd ezek közül a legkisebb minimum </w:t>
      </w:r>
      <w:proofErr w:type="spellStart"/>
      <w:r w:rsidRPr="003D5D29">
        <w:rPr>
          <w:rFonts w:ascii="Arial" w:hAnsi="Arial" w:cs="Arial"/>
          <w:sz w:val="20"/>
          <w:szCs w:val="20"/>
        </w:rPr>
        <w:t>THM</w:t>
      </w:r>
      <w:proofErr w:type="spellEnd"/>
      <w:r w:rsidRPr="003D5D29">
        <w:rPr>
          <w:rFonts w:ascii="Arial" w:hAnsi="Arial" w:cs="Arial"/>
          <w:sz w:val="20"/>
          <w:szCs w:val="20"/>
        </w:rPr>
        <w:t xml:space="preserve"> értéket a </w:t>
      </w:r>
      <w:r w:rsidRPr="003D5D29">
        <w:rPr>
          <w:rFonts w:ascii="Arial" w:hAnsi="Arial" w:cs="Arial"/>
          <w:b/>
          <w:sz w:val="20"/>
          <w:szCs w:val="20"/>
        </w:rPr>
        <w:t>h2)</w:t>
      </w:r>
      <w:r w:rsidRPr="003D5D29">
        <w:rPr>
          <w:rFonts w:ascii="Arial" w:hAnsi="Arial" w:cs="Arial"/>
          <w:sz w:val="20"/>
          <w:szCs w:val="20"/>
        </w:rPr>
        <w:t xml:space="preserve">, a legnagyobb maximum </w:t>
      </w:r>
      <w:proofErr w:type="spellStart"/>
      <w:r w:rsidRPr="003D5D29">
        <w:rPr>
          <w:rFonts w:ascii="Arial" w:hAnsi="Arial" w:cs="Arial"/>
          <w:sz w:val="20"/>
          <w:szCs w:val="20"/>
        </w:rPr>
        <w:t>THM</w:t>
      </w:r>
      <w:proofErr w:type="spellEnd"/>
      <w:r w:rsidRPr="003D5D29">
        <w:rPr>
          <w:rFonts w:ascii="Arial" w:hAnsi="Arial" w:cs="Arial"/>
          <w:sz w:val="20"/>
          <w:szCs w:val="20"/>
        </w:rPr>
        <w:t xml:space="preserve"> értéket a </w:t>
      </w:r>
      <w:r w:rsidRPr="003D5D29">
        <w:rPr>
          <w:rFonts w:ascii="Arial" w:hAnsi="Arial" w:cs="Arial"/>
          <w:b/>
          <w:sz w:val="20"/>
          <w:szCs w:val="20"/>
        </w:rPr>
        <w:t>h3)</w:t>
      </w:r>
      <w:r w:rsidRPr="003D5D29">
        <w:rPr>
          <w:rFonts w:ascii="Arial" w:hAnsi="Arial" w:cs="Arial"/>
          <w:sz w:val="20"/>
          <w:szCs w:val="20"/>
        </w:rPr>
        <w:t xml:space="preserve"> cellában megadni. </w:t>
      </w:r>
    </w:p>
    <w:p w14:paraId="2B63F3D8"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proofErr w:type="spellStart"/>
      <w:r w:rsidRPr="003D5D29">
        <w:rPr>
          <w:rFonts w:ascii="Arial" w:hAnsi="Arial" w:cs="Arial"/>
          <w:sz w:val="20"/>
          <w:szCs w:val="20"/>
        </w:rPr>
        <w:t>THM-hez</w:t>
      </w:r>
      <w:proofErr w:type="spellEnd"/>
      <w:r w:rsidRPr="003D5D29">
        <w:rPr>
          <w:rFonts w:ascii="Arial" w:hAnsi="Arial" w:cs="Arial"/>
          <w:sz w:val="20"/>
          <w:szCs w:val="20"/>
        </w:rPr>
        <w:t xml:space="preserve"> kapcsolódó megjegyzéseket a </w:t>
      </w:r>
      <w:r w:rsidRPr="003D5D29">
        <w:rPr>
          <w:rFonts w:ascii="Arial" w:hAnsi="Arial" w:cs="Arial"/>
          <w:b/>
          <w:sz w:val="20"/>
          <w:szCs w:val="20"/>
        </w:rPr>
        <w:t>h4)</w:t>
      </w:r>
      <w:r w:rsidRPr="003D5D29">
        <w:rPr>
          <w:rFonts w:ascii="Arial" w:hAnsi="Arial" w:cs="Arial"/>
          <w:i/>
          <w:sz w:val="20"/>
          <w:szCs w:val="20"/>
        </w:rPr>
        <w:t xml:space="preserve"> </w:t>
      </w:r>
      <w:r w:rsidRPr="003D5D29">
        <w:rPr>
          <w:rFonts w:ascii="Arial" w:hAnsi="Arial" w:cs="Arial"/>
          <w:sz w:val="20"/>
          <w:szCs w:val="20"/>
        </w:rPr>
        <w:t>cellában</w:t>
      </w:r>
      <w:r w:rsidRPr="003D5D29">
        <w:rPr>
          <w:rFonts w:ascii="Arial" w:hAnsi="Arial" w:cs="Arial"/>
          <w:i/>
          <w:sz w:val="20"/>
          <w:szCs w:val="20"/>
        </w:rPr>
        <w:t xml:space="preserve"> </w:t>
      </w:r>
      <w:r w:rsidRPr="003D5D29">
        <w:rPr>
          <w:rFonts w:ascii="Arial" w:hAnsi="Arial" w:cs="Arial"/>
          <w:sz w:val="20"/>
          <w:szCs w:val="20"/>
        </w:rPr>
        <w:t xml:space="preserve">kell feltüntetni. Itt kell tételesen megadni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figyelembe vett kamat éves mértékét vagy összegét, valamint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figyelembe veendő egyéb költség és díjtételek megnevezését és mértékét százalékosan vagy összegszerűen. </w:t>
      </w:r>
    </w:p>
    <w:p w14:paraId="348E6323"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A</w:t>
      </w:r>
      <w:r w:rsidR="00B51BF7">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w:t>
      </w:r>
      <w:proofErr w:type="gramStart"/>
      <w:r w:rsidRPr="003D5D29">
        <w:rPr>
          <w:rFonts w:ascii="Arial" w:hAnsi="Arial" w:cs="Arial"/>
          <w:b/>
          <w:sz w:val="20"/>
          <w:szCs w:val="20"/>
        </w:rPr>
        <w:t>1)-</w:t>
      </w:r>
      <w:proofErr w:type="gramEnd"/>
      <w:r w:rsidRPr="003D5D29">
        <w:rPr>
          <w:rFonts w:ascii="Arial" w:hAnsi="Arial" w:cs="Arial"/>
          <w:b/>
          <w:sz w:val="20"/>
          <w:szCs w:val="20"/>
        </w:rPr>
        <w:t>i6)</w:t>
      </w:r>
      <w:r w:rsidRPr="003D5D29">
        <w:rPr>
          <w:rFonts w:ascii="Arial" w:hAnsi="Arial" w:cs="Arial"/>
          <w:sz w:val="20"/>
          <w:szCs w:val="20"/>
        </w:rPr>
        <w:t xml:space="preserve"> cellában kell tájékoztatást adni a hitelkonstrukció kamat adatairól. </w:t>
      </w:r>
    </w:p>
    <w:p w14:paraId="557DFBFF"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A</w:t>
      </w:r>
      <w:r w:rsidR="00B51BF7">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i1)</w:t>
      </w:r>
      <w:r w:rsidRPr="003D5D29">
        <w:rPr>
          <w:rFonts w:ascii="Arial" w:hAnsi="Arial" w:cs="Arial"/>
          <w:sz w:val="20"/>
          <w:szCs w:val="20"/>
        </w:rPr>
        <w:t xml:space="preserve"> cellában </w:t>
      </w:r>
      <w:r w:rsidR="004F2AF2" w:rsidRPr="00DA4D84">
        <w:rPr>
          <w:rFonts w:ascii="Arial" w:hAnsi="Arial" w:cs="Arial"/>
          <w:sz w:val="20"/>
          <w:szCs w:val="20"/>
        </w:rPr>
        <w:t>a termékre vonatkozóan szükséges megadni</w:t>
      </w:r>
      <w:r w:rsidR="004F2AF2">
        <w:rPr>
          <w:rFonts w:ascii="Arial" w:hAnsi="Arial" w:cs="Arial"/>
          <w:sz w:val="20"/>
          <w:szCs w:val="20"/>
        </w:rPr>
        <w:t xml:space="preserve"> – a kamatozás típusának megfelelően –</w:t>
      </w:r>
      <w:r w:rsidR="004F2AF2" w:rsidRPr="00DA4D84">
        <w:rPr>
          <w:rFonts w:ascii="Arial" w:hAnsi="Arial" w:cs="Arial"/>
          <w:sz w:val="20"/>
          <w:szCs w:val="20"/>
        </w:rPr>
        <w:t>, hogy annak mikor változhat a kamata az alábbi értékkészletből</w:t>
      </w:r>
      <w:r w:rsidR="004F2AF2" w:rsidRPr="00AC3ADC">
        <w:rPr>
          <w:rFonts w:ascii="Arial" w:hAnsi="Arial" w:cs="Arial"/>
          <w:sz w:val="20"/>
          <w:szCs w:val="20"/>
        </w:rPr>
        <w:t xml:space="preserve">: </w:t>
      </w:r>
      <w:r w:rsidR="00B458A9" w:rsidRPr="00AC3ADC">
        <w:rPr>
          <w:rFonts w:ascii="Arial" w:hAnsi="Arial" w:cs="Arial"/>
          <w:sz w:val="20"/>
          <w:szCs w:val="20"/>
        </w:rPr>
        <w:t>futamidő alatt nem változhat</w:t>
      </w:r>
      <w:r w:rsidR="004F2AF2" w:rsidRPr="00AC3ADC">
        <w:rPr>
          <w:rFonts w:ascii="Arial" w:hAnsi="Arial" w:cs="Arial"/>
          <w:sz w:val="20"/>
          <w:szCs w:val="20"/>
        </w:rPr>
        <w:t>,</w:t>
      </w:r>
      <w:r w:rsidR="004F2AF2" w:rsidRPr="00DA4D84">
        <w:rPr>
          <w:rFonts w:ascii="Arial" w:hAnsi="Arial" w:cs="Arial"/>
          <w:sz w:val="20"/>
          <w:szCs w:val="20"/>
        </w:rPr>
        <w:t xml:space="preserve"> 1 havonta, 3 havonta, 6 havonta, évente, 3 évente, 5 évente, 10 évente, 15 évente</w:t>
      </w:r>
      <w:r w:rsidR="00AA73E5">
        <w:rPr>
          <w:rFonts w:ascii="Arial" w:hAnsi="Arial" w:cs="Arial"/>
          <w:sz w:val="20"/>
          <w:szCs w:val="20"/>
        </w:rPr>
        <w:t xml:space="preserve"> vagy</w:t>
      </w:r>
      <w:r w:rsidR="004F2AF2" w:rsidRPr="00DA4D84">
        <w:rPr>
          <w:rFonts w:ascii="Arial" w:hAnsi="Arial" w:cs="Arial"/>
          <w:sz w:val="20"/>
          <w:szCs w:val="20"/>
        </w:rPr>
        <w:t xml:space="preserve"> a </w:t>
      </w:r>
      <w:r w:rsidR="007014F3">
        <w:rPr>
          <w:rFonts w:ascii="Arial" w:hAnsi="Arial" w:cs="Arial"/>
          <w:sz w:val="20"/>
          <w:szCs w:val="20"/>
        </w:rPr>
        <w:t>j</w:t>
      </w:r>
      <w:r w:rsidR="004F2AF2" w:rsidRPr="00DA4D84">
        <w:rPr>
          <w:rFonts w:ascii="Arial" w:hAnsi="Arial" w:cs="Arial"/>
          <w:sz w:val="20"/>
          <w:szCs w:val="20"/>
        </w:rPr>
        <w:t>egybanki alapkamat változásakor.</w:t>
      </w:r>
      <w:r w:rsidRPr="003D5D29">
        <w:rPr>
          <w:rFonts w:ascii="Arial" w:hAnsi="Arial" w:cs="Arial"/>
          <w:sz w:val="20"/>
          <w:szCs w:val="20"/>
        </w:rPr>
        <w:t xml:space="preserve"> A kamatozás típusához kapcsolódó esetleges megjegyzéseket a </w:t>
      </w:r>
      <w:r w:rsidRPr="003D5D29">
        <w:rPr>
          <w:rFonts w:ascii="Arial" w:hAnsi="Arial" w:cs="Arial"/>
          <w:b/>
          <w:sz w:val="20"/>
          <w:szCs w:val="20"/>
        </w:rPr>
        <w:t>i6)</w:t>
      </w:r>
      <w:r w:rsidRPr="003D5D29">
        <w:rPr>
          <w:rFonts w:ascii="Arial" w:hAnsi="Arial" w:cs="Arial"/>
          <w:sz w:val="20"/>
          <w:szCs w:val="20"/>
        </w:rPr>
        <w:t xml:space="preserve"> cellában lehet megtenni. </w:t>
      </w:r>
    </w:p>
    <w:p w14:paraId="5D394E03"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lastRenderedPageBreak/>
        <w:t>A</w:t>
      </w:r>
      <w:r w:rsidR="00B51BF7">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i2) és i3)</w:t>
      </w:r>
      <w:r w:rsidRPr="003D5D29">
        <w:rPr>
          <w:rFonts w:ascii="Arial" w:hAnsi="Arial" w:cs="Arial"/>
          <w:i/>
          <w:sz w:val="20"/>
          <w:szCs w:val="20"/>
        </w:rPr>
        <w:t xml:space="preserve"> </w:t>
      </w:r>
      <w:r w:rsidRPr="003D5D29">
        <w:rPr>
          <w:rFonts w:ascii="Arial" w:hAnsi="Arial" w:cs="Arial"/>
          <w:sz w:val="20"/>
          <w:szCs w:val="20"/>
        </w:rPr>
        <w:t>cellában az ügyleti kamat minimális és maximális éves százalékos mértékét kell szerepeltetni (</w:t>
      </w:r>
      <w:r w:rsidR="00B1049D">
        <w:rPr>
          <w:rFonts w:ascii="Arial" w:hAnsi="Arial" w:cs="Arial"/>
          <w:sz w:val="20"/>
          <w:szCs w:val="20"/>
        </w:rPr>
        <w:t>százalék</w:t>
      </w:r>
      <w:r w:rsidRPr="003D5D29">
        <w:rPr>
          <w:rFonts w:ascii="Arial" w:hAnsi="Arial" w:cs="Arial"/>
          <w:sz w:val="20"/>
          <w:szCs w:val="20"/>
        </w:rPr>
        <w:t>jel feltüntetése nélkül). A</w:t>
      </w:r>
      <w:r w:rsidR="00B51BF7">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i2)</w:t>
      </w:r>
      <w:r w:rsidRPr="003D5D29">
        <w:rPr>
          <w:rFonts w:ascii="Arial" w:hAnsi="Arial" w:cs="Arial"/>
          <w:sz w:val="20"/>
          <w:szCs w:val="20"/>
        </w:rPr>
        <w:t xml:space="preserve"> és </w:t>
      </w:r>
      <w:r w:rsidRPr="003D5D29">
        <w:rPr>
          <w:rFonts w:ascii="Arial" w:hAnsi="Arial" w:cs="Arial"/>
          <w:b/>
          <w:sz w:val="20"/>
          <w:szCs w:val="20"/>
        </w:rPr>
        <w:t>i3)</w:t>
      </w:r>
      <w:r w:rsidRPr="003D5D29">
        <w:rPr>
          <w:rFonts w:ascii="Arial" w:hAnsi="Arial" w:cs="Arial"/>
          <w:sz w:val="20"/>
          <w:szCs w:val="20"/>
        </w:rPr>
        <w:t xml:space="preserve"> cellához fűzendő magyarázat feltüntethető a </w:t>
      </w:r>
      <w:r w:rsidRPr="003D5D29">
        <w:rPr>
          <w:rFonts w:ascii="Arial" w:hAnsi="Arial" w:cs="Arial"/>
          <w:b/>
          <w:sz w:val="20"/>
          <w:szCs w:val="20"/>
        </w:rPr>
        <w:t>i6)</w:t>
      </w:r>
      <w:r w:rsidRPr="003D5D29">
        <w:rPr>
          <w:rFonts w:ascii="Arial" w:hAnsi="Arial" w:cs="Arial"/>
          <w:sz w:val="20"/>
          <w:szCs w:val="20"/>
        </w:rPr>
        <w:t xml:space="preserve"> cellában.</w:t>
      </w:r>
    </w:p>
    <w:p w14:paraId="7A72A3E6"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A</w:t>
      </w:r>
      <w:r w:rsidR="00B51BF7">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i4)</w:t>
      </w:r>
      <w:r w:rsidRPr="003D5D29">
        <w:rPr>
          <w:rFonts w:ascii="Arial" w:hAnsi="Arial" w:cs="Arial"/>
          <w:sz w:val="20"/>
          <w:szCs w:val="20"/>
        </w:rPr>
        <w:t xml:space="preserve"> cellában kell feltüntetni, ha a</w:t>
      </w:r>
      <w:r w:rsidR="001903E8">
        <w:rPr>
          <w:rFonts w:ascii="Arial" w:hAnsi="Arial" w:cs="Arial"/>
          <w:sz w:val="20"/>
          <w:szCs w:val="20"/>
        </w:rPr>
        <w:t>z adatszolgáltató</w:t>
      </w:r>
      <w:r w:rsidRPr="003D5D29">
        <w:rPr>
          <w:rFonts w:ascii="Arial" w:hAnsi="Arial" w:cs="Arial"/>
          <w:sz w:val="20"/>
          <w:szCs w:val="20"/>
        </w:rPr>
        <w:t xml:space="preserve"> kamatbázist alkalmaz, pl. 3 havi </w:t>
      </w:r>
      <w:proofErr w:type="spellStart"/>
      <w:r w:rsidRPr="003D5D29">
        <w:rPr>
          <w:rFonts w:ascii="Arial" w:hAnsi="Arial" w:cs="Arial"/>
          <w:sz w:val="20"/>
          <w:szCs w:val="20"/>
        </w:rPr>
        <w:t>BUBOR</w:t>
      </w:r>
      <w:proofErr w:type="spellEnd"/>
      <w:r w:rsidRPr="003D5D29">
        <w:rPr>
          <w:rFonts w:ascii="Arial" w:hAnsi="Arial" w:cs="Arial"/>
          <w:sz w:val="20"/>
          <w:szCs w:val="20"/>
        </w:rPr>
        <w:t xml:space="preserve">. </w:t>
      </w:r>
    </w:p>
    <w:p w14:paraId="1B06B474"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A</w:t>
      </w:r>
      <w:r w:rsidR="00B51BF7">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i5)</w:t>
      </w:r>
      <w:r w:rsidRPr="003D5D29">
        <w:rPr>
          <w:rFonts w:ascii="Arial" w:hAnsi="Arial" w:cs="Arial"/>
          <w:sz w:val="20"/>
          <w:szCs w:val="20"/>
        </w:rPr>
        <w:t xml:space="preserve"> cellában az irányadó kamathoz kapcsolódó alap kamatfelár/</w:t>
      </w:r>
      <w:proofErr w:type="spellStart"/>
      <w:r w:rsidRPr="003D5D29">
        <w:rPr>
          <w:rFonts w:ascii="Arial" w:hAnsi="Arial" w:cs="Arial"/>
          <w:sz w:val="20"/>
          <w:szCs w:val="20"/>
        </w:rPr>
        <w:t>marge</w:t>
      </w:r>
      <w:proofErr w:type="spellEnd"/>
      <w:r w:rsidRPr="003D5D29">
        <w:rPr>
          <w:rFonts w:ascii="Arial" w:hAnsi="Arial" w:cs="Arial"/>
          <w:sz w:val="20"/>
          <w:szCs w:val="20"/>
        </w:rPr>
        <w:t xml:space="preserve"> szerepeltetendő, valamint</w:t>
      </w:r>
      <w:r w:rsidR="00204CDC">
        <w:rPr>
          <w:rFonts w:ascii="Arial" w:hAnsi="Arial" w:cs="Arial"/>
          <w:sz w:val="20"/>
          <w:szCs w:val="20"/>
        </w:rPr>
        <w:t>,</w:t>
      </w:r>
      <w:r w:rsidRPr="003D5D29">
        <w:rPr>
          <w:rFonts w:ascii="Arial" w:hAnsi="Arial" w:cs="Arial"/>
          <w:sz w:val="20"/>
          <w:szCs w:val="20"/>
        </w:rPr>
        <w:t xml:space="preserve"> ha a</w:t>
      </w:r>
      <w:r w:rsidR="001903E8">
        <w:rPr>
          <w:rFonts w:ascii="Arial" w:hAnsi="Arial" w:cs="Arial"/>
          <w:sz w:val="20"/>
          <w:szCs w:val="20"/>
        </w:rPr>
        <w:t>z adatszolgáltató</w:t>
      </w:r>
      <w:r w:rsidRPr="003D5D29">
        <w:rPr>
          <w:rFonts w:ascii="Arial" w:hAnsi="Arial" w:cs="Arial"/>
          <w:sz w:val="20"/>
          <w:szCs w:val="20"/>
        </w:rPr>
        <w:t xml:space="preserve"> további (kockázati) felárakat alkalmaz, akkor annak mértékét is itt kell százalékos formában megadni. </w:t>
      </w:r>
    </w:p>
    <w:p w14:paraId="6B459064"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Amennyiben a konstrukció nem kamatbázishoz kötődik, a</w:t>
      </w:r>
      <w:r w:rsidR="00B51BF7">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i4) és i5)</w:t>
      </w:r>
      <w:r w:rsidRPr="003D5D29">
        <w:rPr>
          <w:rFonts w:ascii="Arial" w:hAnsi="Arial" w:cs="Arial"/>
          <w:sz w:val="20"/>
          <w:szCs w:val="20"/>
        </w:rPr>
        <w:t xml:space="preserve"> cellát „nincs” megjelöléssel kell kitölteni. </w:t>
      </w:r>
    </w:p>
    <w:p w14:paraId="66C14CC1"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összevont termékvariációk tekintetében a kamatozással kapcsolatos, illetve a </w:t>
      </w:r>
      <w:r w:rsidRPr="003D5D29">
        <w:rPr>
          <w:rFonts w:ascii="Arial" w:hAnsi="Arial" w:cs="Arial"/>
          <w:b/>
          <w:sz w:val="20"/>
          <w:szCs w:val="20"/>
        </w:rPr>
        <w:t>i</w:t>
      </w:r>
      <w:proofErr w:type="gramStart"/>
      <w:r w:rsidRPr="003D5D29">
        <w:rPr>
          <w:rFonts w:ascii="Arial" w:hAnsi="Arial" w:cs="Arial"/>
          <w:b/>
          <w:sz w:val="20"/>
          <w:szCs w:val="20"/>
        </w:rPr>
        <w:t>1)-</w:t>
      </w:r>
      <w:proofErr w:type="gramEnd"/>
      <w:r w:rsidRPr="003D5D29">
        <w:rPr>
          <w:rFonts w:ascii="Arial" w:hAnsi="Arial" w:cs="Arial"/>
          <w:b/>
          <w:sz w:val="20"/>
          <w:szCs w:val="20"/>
        </w:rPr>
        <w:t>i5)</w:t>
      </w:r>
      <w:r w:rsidRPr="003D5D29">
        <w:rPr>
          <w:rFonts w:ascii="Arial" w:hAnsi="Arial" w:cs="Arial"/>
          <w:sz w:val="20"/>
          <w:szCs w:val="20"/>
        </w:rPr>
        <w:t xml:space="preserve"> cellára vonatkozó további szöveges információk feltüntetése is a</w:t>
      </w:r>
      <w:r w:rsidR="00B51BF7">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 xml:space="preserve">i6) </w:t>
      </w:r>
      <w:r w:rsidRPr="003D5D29">
        <w:rPr>
          <w:rFonts w:ascii="Arial" w:hAnsi="Arial" w:cs="Arial"/>
          <w:sz w:val="20"/>
          <w:szCs w:val="20"/>
        </w:rPr>
        <w:t xml:space="preserve">cellában lehetséges. </w:t>
      </w:r>
    </w:p>
    <w:p w14:paraId="20AA6ED8" w14:textId="77777777" w:rsidR="003D5D29" w:rsidRDefault="003D5D29" w:rsidP="00BA764E">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i7)</w:t>
      </w:r>
      <w:r w:rsidRPr="003D5D29">
        <w:rPr>
          <w:rFonts w:ascii="Arial" w:hAnsi="Arial" w:cs="Arial"/>
          <w:sz w:val="20"/>
          <w:szCs w:val="20"/>
        </w:rPr>
        <w:t xml:space="preserve"> cellában kell rögzíteni az </w:t>
      </w:r>
      <w:r w:rsidR="001903E8">
        <w:rPr>
          <w:rFonts w:ascii="Arial" w:hAnsi="Arial" w:cs="Arial"/>
          <w:sz w:val="20"/>
          <w:szCs w:val="20"/>
        </w:rPr>
        <w:t>adatszolgáltató</w:t>
      </w:r>
      <w:r w:rsidRPr="003D5D29">
        <w:rPr>
          <w:rFonts w:ascii="Arial" w:hAnsi="Arial" w:cs="Arial"/>
          <w:sz w:val="20"/>
          <w:szCs w:val="20"/>
        </w:rPr>
        <w:t xml:space="preserve"> által az adott termék vonatkozásában a jogszabály alapján alkalmazott kamatváltoztatási és kamatfelár-változtatási mutató MNB honlapján közzétett betűkódját (pl. H1K, D1K).</w:t>
      </w:r>
    </w:p>
    <w:p w14:paraId="456B0912" w14:textId="77777777" w:rsidR="00B51BF7" w:rsidRPr="00B934CA" w:rsidRDefault="00B51BF7" w:rsidP="00B51BF7">
      <w:pPr>
        <w:spacing w:line="240" w:lineRule="auto"/>
        <w:jc w:val="both"/>
        <w:rPr>
          <w:rFonts w:ascii="Arial" w:hAnsi="Arial" w:cs="Arial"/>
          <w:sz w:val="20"/>
          <w:szCs w:val="20"/>
        </w:rPr>
      </w:pPr>
      <w:bookmarkStart w:id="57" w:name="_Hlk487726594"/>
      <w:r>
        <w:rPr>
          <w:rFonts w:ascii="Arial" w:hAnsi="Arial" w:cs="Arial"/>
          <w:sz w:val="20"/>
          <w:szCs w:val="20"/>
        </w:rPr>
        <w:t xml:space="preserve">A </w:t>
      </w:r>
      <w:r>
        <w:rPr>
          <w:rFonts w:ascii="Arial" w:hAnsi="Arial" w:cs="Arial"/>
          <w:b/>
          <w:sz w:val="20"/>
          <w:szCs w:val="20"/>
        </w:rPr>
        <w:t>j1)</w:t>
      </w:r>
      <w:r w:rsidRPr="00B934CA">
        <w:rPr>
          <w:rFonts w:ascii="Arial" w:hAnsi="Arial" w:cs="Arial"/>
          <w:sz w:val="20"/>
          <w:szCs w:val="20"/>
        </w:rPr>
        <w:t xml:space="preserve"> cellában összevontan kell szerepeltetni a fogyasztó érdekében harmadik fél szolgáltatásával összefüggésben (a hitelezőtől függetlenül felmerülő), a fogyasztóra áthárítható módon felmerülő összes, a hitelnyújtással kapcsolatos költséget (földhivatali ügyintézés, igazgatási szolgáltatási díj, értékbecslés, közjegyzői díj stb.). Amennyiben az egyes költségek esetében van vetítési alap (pl. az ingatlan értéke)</w:t>
      </w:r>
      <w:r>
        <w:rPr>
          <w:rFonts w:ascii="Arial" w:hAnsi="Arial" w:cs="Arial"/>
          <w:sz w:val="20"/>
          <w:szCs w:val="20"/>
        </w:rPr>
        <w:t>,</w:t>
      </w:r>
      <w:r w:rsidRPr="00B934CA">
        <w:rPr>
          <w:rFonts w:ascii="Arial" w:hAnsi="Arial" w:cs="Arial"/>
          <w:sz w:val="20"/>
          <w:szCs w:val="20"/>
        </w:rPr>
        <w:t xml:space="preserve"> azt is itt kell szerepeltetni.</w:t>
      </w:r>
    </w:p>
    <w:p w14:paraId="3647BEA6" w14:textId="77777777" w:rsidR="00B51BF7" w:rsidRPr="00B934CA" w:rsidRDefault="00B51BF7" w:rsidP="00B51BF7">
      <w:pPr>
        <w:spacing w:line="240" w:lineRule="auto"/>
        <w:jc w:val="both"/>
        <w:rPr>
          <w:rFonts w:ascii="Arial" w:hAnsi="Arial" w:cs="Arial"/>
          <w:sz w:val="20"/>
          <w:szCs w:val="20"/>
        </w:rPr>
      </w:pPr>
      <w:r>
        <w:rPr>
          <w:rFonts w:ascii="Arial" w:hAnsi="Arial" w:cs="Arial"/>
          <w:sz w:val="20"/>
          <w:szCs w:val="20"/>
        </w:rPr>
        <w:t>A</w:t>
      </w:r>
      <w:r w:rsidRPr="00B934CA">
        <w:rPr>
          <w:rFonts w:ascii="Arial" w:hAnsi="Arial" w:cs="Arial"/>
          <w:sz w:val="20"/>
          <w:szCs w:val="20"/>
        </w:rPr>
        <w:t xml:space="preserve"> </w:t>
      </w:r>
      <w:r>
        <w:rPr>
          <w:rFonts w:ascii="Arial" w:hAnsi="Arial" w:cs="Arial"/>
          <w:b/>
          <w:sz w:val="20"/>
          <w:szCs w:val="20"/>
        </w:rPr>
        <w:t>j2)</w:t>
      </w:r>
      <w:r>
        <w:rPr>
          <w:rFonts w:ascii="Arial" w:hAnsi="Arial" w:cs="Arial"/>
          <w:sz w:val="20"/>
          <w:szCs w:val="20"/>
        </w:rPr>
        <w:t xml:space="preserve"> </w:t>
      </w:r>
      <w:r w:rsidRPr="00B934CA">
        <w:rPr>
          <w:rFonts w:ascii="Arial" w:hAnsi="Arial" w:cs="Arial"/>
          <w:sz w:val="20"/>
          <w:szCs w:val="20"/>
        </w:rPr>
        <w:t>cellában kell szerepeltetni a folyósításhoz kapcsol</w:t>
      </w:r>
      <w:r>
        <w:rPr>
          <w:rFonts w:ascii="Arial" w:hAnsi="Arial" w:cs="Arial"/>
          <w:sz w:val="20"/>
          <w:szCs w:val="20"/>
        </w:rPr>
        <w:t xml:space="preserve">ódó díjat (pl. a hitelösszeg </w:t>
      </w:r>
      <w:r w:rsidRPr="00B934CA">
        <w:rPr>
          <w:rFonts w:ascii="Arial" w:hAnsi="Arial" w:cs="Arial"/>
          <w:sz w:val="20"/>
          <w:szCs w:val="20"/>
        </w:rPr>
        <w:t>%</w:t>
      </w:r>
      <w:r>
        <w:rPr>
          <w:rFonts w:ascii="Arial" w:hAnsi="Arial" w:cs="Arial"/>
          <w:sz w:val="20"/>
          <w:szCs w:val="20"/>
        </w:rPr>
        <w:t>-a,</w:t>
      </w:r>
      <w:r w:rsidRPr="00B934CA">
        <w:rPr>
          <w:rFonts w:ascii="Arial" w:hAnsi="Arial" w:cs="Arial"/>
          <w:sz w:val="20"/>
          <w:szCs w:val="20"/>
        </w:rPr>
        <w:t xml:space="preserve"> </w:t>
      </w:r>
      <w:proofErr w:type="spellStart"/>
      <w:r w:rsidRPr="00B934CA">
        <w:rPr>
          <w:rFonts w:ascii="Arial" w:hAnsi="Arial" w:cs="Arial"/>
          <w:sz w:val="20"/>
          <w:szCs w:val="20"/>
        </w:rPr>
        <w:t>max</w:t>
      </w:r>
      <w:proofErr w:type="spellEnd"/>
      <w:r w:rsidRPr="00B934CA">
        <w:rPr>
          <w:rFonts w:ascii="Arial" w:hAnsi="Arial" w:cs="Arial"/>
          <w:sz w:val="20"/>
          <w:szCs w:val="20"/>
        </w:rPr>
        <w:t xml:space="preserve">. </w:t>
      </w:r>
      <w:r>
        <w:rPr>
          <w:rFonts w:ascii="Arial" w:hAnsi="Arial" w:cs="Arial"/>
          <w:sz w:val="20"/>
          <w:szCs w:val="20"/>
        </w:rPr>
        <w:t>x</w:t>
      </w:r>
      <w:r w:rsidRPr="00B934CA">
        <w:rPr>
          <w:rFonts w:ascii="Arial" w:hAnsi="Arial" w:cs="Arial"/>
          <w:sz w:val="20"/>
          <w:szCs w:val="20"/>
        </w:rPr>
        <w:t xml:space="preserve"> Ft).</w:t>
      </w:r>
    </w:p>
    <w:p w14:paraId="7969A83D" w14:textId="77777777" w:rsidR="00BA764E" w:rsidRPr="003D5D29" w:rsidRDefault="00B51BF7" w:rsidP="00BA764E">
      <w:pPr>
        <w:spacing w:line="240" w:lineRule="auto"/>
        <w:jc w:val="both"/>
        <w:rPr>
          <w:rFonts w:ascii="Arial" w:hAnsi="Arial" w:cs="Arial"/>
          <w:sz w:val="20"/>
          <w:szCs w:val="20"/>
        </w:rPr>
      </w:pPr>
      <w:r>
        <w:rPr>
          <w:rFonts w:ascii="Arial" w:hAnsi="Arial" w:cs="Arial"/>
          <w:sz w:val="20"/>
          <w:szCs w:val="20"/>
        </w:rPr>
        <w:t>A</w:t>
      </w:r>
      <w:r w:rsidRPr="00B934CA">
        <w:rPr>
          <w:rFonts w:ascii="Arial" w:hAnsi="Arial" w:cs="Arial"/>
          <w:sz w:val="20"/>
          <w:szCs w:val="20"/>
        </w:rPr>
        <w:t xml:space="preserve"> </w:t>
      </w:r>
      <w:r w:rsidRPr="00D42685">
        <w:rPr>
          <w:rFonts w:ascii="Arial" w:hAnsi="Arial" w:cs="Arial"/>
          <w:b/>
          <w:sz w:val="20"/>
          <w:szCs w:val="20"/>
        </w:rPr>
        <w:t>k1) és k2)</w:t>
      </w:r>
      <w:r w:rsidRPr="00B934CA">
        <w:rPr>
          <w:rFonts w:ascii="Arial" w:hAnsi="Arial" w:cs="Arial"/>
          <w:sz w:val="20"/>
          <w:szCs w:val="20"/>
        </w:rPr>
        <w:t xml:space="preserve"> cellában a futamidő alatt felszámítandó, a termék használatához</w:t>
      </w:r>
      <w:r>
        <w:rPr>
          <w:rFonts w:ascii="Arial" w:hAnsi="Arial" w:cs="Arial"/>
          <w:sz w:val="20"/>
          <w:szCs w:val="20"/>
        </w:rPr>
        <w:t>,</w:t>
      </w:r>
      <w:r w:rsidRPr="00B934CA">
        <w:rPr>
          <w:rFonts w:ascii="Arial" w:hAnsi="Arial" w:cs="Arial"/>
          <w:sz w:val="20"/>
          <w:szCs w:val="20"/>
        </w:rPr>
        <w:t xml:space="preserve"> valamint lezárásához kapcsolódó további költségek, díjak alapjá</w:t>
      </w:r>
      <w:r>
        <w:rPr>
          <w:rFonts w:ascii="Arial" w:hAnsi="Arial" w:cs="Arial"/>
          <w:sz w:val="20"/>
          <w:szCs w:val="20"/>
        </w:rPr>
        <w:t xml:space="preserve">t, mértékét kell bemutatni. A </w:t>
      </w:r>
      <w:r w:rsidRPr="00D42685">
        <w:rPr>
          <w:rFonts w:ascii="Arial" w:hAnsi="Arial" w:cs="Arial"/>
          <w:b/>
          <w:sz w:val="20"/>
          <w:szCs w:val="20"/>
        </w:rPr>
        <w:t>k1)</w:t>
      </w:r>
      <w:r w:rsidRPr="00B934CA">
        <w:rPr>
          <w:rFonts w:ascii="Arial" w:hAnsi="Arial" w:cs="Arial"/>
          <w:sz w:val="20"/>
          <w:szCs w:val="20"/>
        </w:rPr>
        <w:t xml:space="preserve"> további költségek között kell feltüntetni a harmadik fél szolgáltatásával összefüggésben </w:t>
      </w:r>
      <w:r>
        <w:rPr>
          <w:rFonts w:ascii="Arial" w:hAnsi="Arial" w:cs="Arial"/>
          <w:sz w:val="20"/>
          <w:szCs w:val="20"/>
        </w:rPr>
        <w:t xml:space="preserve">– </w:t>
      </w:r>
      <w:r w:rsidRPr="00B934CA">
        <w:rPr>
          <w:rFonts w:ascii="Arial" w:hAnsi="Arial" w:cs="Arial"/>
          <w:sz w:val="20"/>
          <w:szCs w:val="20"/>
        </w:rPr>
        <w:t xml:space="preserve">a hitelezőtől függetlenül </w:t>
      </w:r>
      <w:r>
        <w:rPr>
          <w:rFonts w:ascii="Arial" w:hAnsi="Arial" w:cs="Arial"/>
          <w:sz w:val="20"/>
          <w:szCs w:val="20"/>
        </w:rPr>
        <w:t xml:space="preserve">– </w:t>
      </w:r>
      <w:r w:rsidRPr="00B934CA">
        <w:rPr>
          <w:rFonts w:ascii="Arial" w:hAnsi="Arial" w:cs="Arial"/>
          <w:sz w:val="20"/>
          <w:szCs w:val="20"/>
        </w:rPr>
        <w:t>felmerülő összes, a futamidő alatt felszámított kö</w:t>
      </w:r>
      <w:r>
        <w:rPr>
          <w:rFonts w:ascii="Arial" w:hAnsi="Arial" w:cs="Arial"/>
          <w:sz w:val="20"/>
          <w:szCs w:val="20"/>
        </w:rPr>
        <w:t xml:space="preserve">ltséget (pl. postaköltség). A </w:t>
      </w:r>
      <w:r w:rsidRPr="00D42685">
        <w:rPr>
          <w:rFonts w:ascii="Arial" w:hAnsi="Arial" w:cs="Arial"/>
          <w:b/>
          <w:sz w:val="20"/>
          <w:szCs w:val="20"/>
        </w:rPr>
        <w:t>k2)</w:t>
      </w:r>
      <w:r w:rsidRPr="00B934CA">
        <w:rPr>
          <w:rFonts w:ascii="Arial" w:hAnsi="Arial" w:cs="Arial"/>
          <w:sz w:val="20"/>
          <w:szCs w:val="20"/>
        </w:rPr>
        <w:t xml:space="preserve"> további díjak között kell szerepeltetni a futamidő alatt, a hitellezárásáig, a hitelezővel kapcsolatosan felmerülő költségek felsorolását, alapját és mértékét. Az „előtörlesztési díjak” mértékét nem </w:t>
      </w:r>
      <w:r>
        <w:rPr>
          <w:rFonts w:ascii="Arial" w:hAnsi="Arial" w:cs="Arial"/>
          <w:sz w:val="20"/>
          <w:szCs w:val="20"/>
        </w:rPr>
        <w:t xml:space="preserve">itt, hanem </w:t>
      </w:r>
      <w:r w:rsidRPr="00AC3ADC">
        <w:rPr>
          <w:rFonts w:ascii="Arial" w:hAnsi="Arial" w:cs="Arial"/>
          <w:sz w:val="20"/>
          <w:szCs w:val="20"/>
        </w:rPr>
        <w:t xml:space="preserve">az </w:t>
      </w:r>
      <w:r w:rsidRPr="00AC3ADC">
        <w:rPr>
          <w:rFonts w:ascii="Arial" w:hAnsi="Arial" w:cs="Arial"/>
          <w:b/>
          <w:sz w:val="20"/>
          <w:szCs w:val="20"/>
        </w:rPr>
        <w:t>n</w:t>
      </w:r>
      <w:r w:rsidRPr="00221F4E">
        <w:rPr>
          <w:rFonts w:ascii="Arial" w:hAnsi="Arial" w:cs="Arial"/>
          <w:b/>
          <w:sz w:val="20"/>
          <w:szCs w:val="20"/>
        </w:rPr>
        <w:t>)</w:t>
      </w:r>
      <w:r w:rsidRPr="00221F4E">
        <w:rPr>
          <w:rFonts w:ascii="Arial" w:hAnsi="Arial" w:cs="Arial"/>
          <w:sz w:val="20"/>
          <w:szCs w:val="20"/>
        </w:rPr>
        <w:t xml:space="preserve"> cellákban</w:t>
      </w:r>
      <w:r w:rsidRPr="00B934CA">
        <w:rPr>
          <w:rFonts w:ascii="Arial" w:hAnsi="Arial" w:cs="Arial"/>
          <w:sz w:val="20"/>
          <w:szCs w:val="20"/>
        </w:rPr>
        <w:t xml:space="preserve"> kell szerepeltetni.</w:t>
      </w:r>
    </w:p>
    <w:bookmarkEnd w:id="57"/>
    <w:p w14:paraId="6568265E"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BA764E">
        <w:rPr>
          <w:rFonts w:ascii="Arial" w:hAnsi="Arial" w:cs="Arial"/>
          <w:sz w:val="20"/>
          <w:szCs w:val="20"/>
        </w:rPr>
        <w:t>z</w:t>
      </w:r>
      <w:r w:rsidRPr="003D5D29">
        <w:rPr>
          <w:rFonts w:ascii="Arial" w:hAnsi="Arial" w:cs="Arial"/>
          <w:sz w:val="20"/>
          <w:szCs w:val="20"/>
        </w:rPr>
        <w:t xml:space="preserve"> </w:t>
      </w:r>
      <w:r w:rsidR="00BA764E">
        <w:rPr>
          <w:rFonts w:ascii="Arial" w:hAnsi="Arial" w:cs="Arial"/>
          <w:b/>
          <w:sz w:val="20"/>
          <w:szCs w:val="20"/>
        </w:rPr>
        <w:t>l</w:t>
      </w:r>
      <w:r w:rsidRPr="003D5D29">
        <w:rPr>
          <w:rFonts w:ascii="Arial" w:hAnsi="Arial" w:cs="Arial"/>
          <w:b/>
          <w:sz w:val="20"/>
          <w:szCs w:val="20"/>
        </w:rPr>
        <w:t>)</w:t>
      </w:r>
      <w:r w:rsidRPr="003D5D29">
        <w:rPr>
          <w:rFonts w:ascii="Arial" w:hAnsi="Arial" w:cs="Arial"/>
          <w:sz w:val="20"/>
          <w:szCs w:val="20"/>
        </w:rPr>
        <w:t xml:space="preserve"> cellában kell tételenként bemutatni a hitelfelvevő által a hitel folyósításáig fizetendő és az azt követően, a futamidő alatt, illetve az ügylet lezárásához kapcsolódó minden olyan költséget, díjat összegszerűen vagy százalékos mértékben, amelyek a </w:t>
      </w:r>
      <w:proofErr w:type="spellStart"/>
      <w:r w:rsidRPr="003D5D29">
        <w:rPr>
          <w:rFonts w:ascii="Arial" w:hAnsi="Arial" w:cs="Arial"/>
          <w:sz w:val="20"/>
          <w:szCs w:val="20"/>
        </w:rPr>
        <w:t>Thmr</w:t>
      </w:r>
      <w:proofErr w:type="spellEnd"/>
      <w:r w:rsidRPr="003D5D29">
        <w:rPr>
          <w:rFonts w:ascii="Arial" w:hAnsi="Arial" w:cs="Arial"/>
          <w:sz w:val="20"/>
          <w:szCs w:val="20"/>
        </w:rPr>
        <w:t xml:space="preserve">. előírásai szerint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nem kell figyelembe venni. </w:t>
      </w:r>
    </w:p>
    <w:p w14:paraId="6794C7E0"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BA764E">
        <w:rPr>
          <w:rFonts w:ascii="Arial" w:hAnsi="Arial" w:cs="Arial"/>
          <w:sz w:val="20"/>
          <w:szCs w:val="20"/>
        </w:rPr>
        <w:t>z</w:t>
      </w:r>
      <w:r w:rsidRPr="003D5D29">
        <w:rPr>
          <w:rFonts w:ascii="Arial" w:hAnsi="Arial" w:cs="Arial"/>
          <w:sz w:val="20"/>
          <w:szCs w:val="20"/>
        </w:rPr>
        <w:t xml:space="preserve"> </w:t>
      </w:r>
      <w:r w:rsidR="00BA764E">
        <w:rPr>
          <w:rFonts w:ascii="Arial" w:hAnsi="Arial" w:cs="Arial"/>
          <w:b/>
          <w:sz w:val="20"/>
          <w:szCs w:val="20"/>
        </w:rPr>
        <w:t>m</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cellában kell feltüntetni a folyósítás és törlesztés jellemzőit, mint pl. a devizában folyósítás vagy törlesztés lehetőségét, a törlesztés módját (annuitásos, csak kamatfizetés havonta-futamidő végi tőketörlesztés stb.), illetve</w:t>
      </w:r>
      <w:r w:rsidR="005B5494">
        <w:rPr>
          <w:rFonts w:ascii="Arial" w:hAnsi="Arial" w:cs="Arial"/>
          <w:sz w:val="20"/>
          <w:szCs w:val="20"/>
        </w:rPr>
        <w:t>,</w:t>
      </w:r>
      <w:r w:rsidRPr="003D5D29">
        <w:rPr>
          <w:rFonts w:ascii="Arial" w:hAnsi="Arial" w:cs="Arial"/>
          <w:sz w:val="20"/>
          <w:szCs w:val="20"/>
        </w:rPr>
        <w:t xml:space="preserve"> hogy az ügyfél által választható-e a törlesztés napja. Amennyiben a jelzáloghitel-szerződés alapján fennálló tartozás idegen pénznemben áll fenn, az átváltás lehetőségét, vagy az árfolyamkockázatot korlátozó eszközöket szintén itt kell feltüntetni.</w:t>
      </w:r>
    </w:p>
    <w:p w14:paraId="51C4D383" w14:textId="77777777" w:rsidR="003D5D29" w:rsidRPr="003D5D29" w:rsidRDefault="003D5D29" w:rsidP="00BA764E">
      <w:pPr>
        <w:spacing w:line="240" w:lineRule="auto"/>
        <w:jc w:val="both"/>
        <w:rPr>
          <w:rFonts w:ascii="Arial" w:hAnsi="Arial" w:cs="Arial"/>
          <w:i/>
          <w:sz w:val="20"/>
          <w:szCs w:val="20"/>
        </w:rPr>
      </w:pPr>
      <w:r w:rsidRPr="003D5D29">
        <w:rPr>
          <w:rFonts w:ascii="Arial" w:hAnsi="Arial" w:cs="Arial"/>
          <w:sz w:val="20"/>
          <w:szCs w:val="20"/>
        </w:rPr>
        <w:t xml:space="preserve">Az </w:t>
      </w:r>
      <w:r w:rsidR="00BA764E">
        <w:rPr>
          <w:rFonts w:ascii="Arial" w:hAnsi="Arial" w:cs="Arial"/>
          <w:b/>
          <w:sz w:val="20"/>
          <w:szCs w:val="20"/>
        </w:rPr>
        <w:t>n</w:t>
      </w:r>
      <w:proofErr w:type="gramStart"/>
      <w:r w:rsidRPr="003D5D29">
        <w:rPr>
          <w:rFonts w:ascii="Arial" w:hAnsi="Arial" w:cs="Arial"/>
          <w:b/>
          <w:sz w:val="20"/>
          <w:szCs w:val="20"/>
        </w:rPr>
        <w:t>1)-</w:t>
      </w:r>
      <w:proofErr w:type="gramEnd"/>
      <w:r w:rsidR="00BA764E">
        <w:rPr>
          <w:rFonts w:ascii="Arial" w:hAnsi="Arial" w:cs="Arial"/>
          <w:b/>
          <w:sz w:val="20"/>
          <w:szCs w:val="20"/>
        </w:rPr>
        <w:t>n</w:t>
      </w:r>
      <w:r w:rsidRPr="003D5D29">
        <w:rPr>
          <w:rFonts w:ascii="Arial" w:hAnsi="Arial" w:cs="Arial"/>
          <w:b/>
          <w:sz w:val="20"/>
          <w:szCs w:val="20"/>
        </w:rPr>
        <w:t>3)</w:t>
      </w:r>
      <w:r w:rsidRPr="003D5D29">
        <w:rPr>
          <w:rFonts w:ascii="Arial" w:hAnsi="Arial" w:cs="Arial"/>
          <w:sz w:val="20"/>
          <w:szCs w:val="20"/>
        </w:rPr>
        <w:t xml:space="preserve"> cellában a szerződésmódosítással kapcsolatos díjakat összegszerűen vagy százalékos mértékben kell feltüntetni. Az </w:t>
      </w:r>
      <w:r w:rsidR="00BA764E">
        <w:rPr>
          <w:rFonts w:ascii="Arial" w:hAnsi="Arial" w:cs="Arial"/>
          <w:b/>
          <w:sz w:val="20"/>
          <w:szCs w:val="20"/>
        </w:rPr>
        <w:t>n</w:t>
      </w:r>
      <w:r w:rsidRPr="003D5D29">
        <w:rPr>
          <w:rFonts w:ascii="Arial" w:hAnsi="Arial" w:cs="Arial"/>
          <w:b/>
          <w:sz w:val="20"/>
          <w:szCs w:val="20"/>
        </w:rPr>
        <w:t>1)</w:t>
      </w:r>
      <w:r w:rsidRPr="003D5D29">
        <w:rPr>
          <w:rFonts w:ascii="Arial" w:hAnsi="Arial" w:cs="Arial"/>
          <w:sz w:val="20"/>
          <w:szCs w:val="20"/>
        </w:rPr>
        <w:t xml:space="preserve"> cellában be kell mutatni a teljes előtörlesztéssel (végtörlesztéssel) összefüggően fizetendő díj(</w:t>
      </w:r>
      <w:proofErr w:type="spellStart"/>
      <w:r w:rsidRPr="003D5D29">
        <w:rPr>
          <w:rFonts w:ascii="Arial" w:hAnsi="Arial" w:cs="Arial"/>
          <w:sz w:val="20"/>
          <w:szCs w:val="20"/>
        </w:rPr>
        <w:t>ak</w:t>
      </w:r>
      <w:proofErr w:type="spellEnd"/>
      <w:r w:rsidRPr="003D5D29">
        <w:rPr>
          <w:rFonts w:ascii="Arial" w:hAnsi="Arial" w:cs="Arial"/>
          <w:sz w:val="20"/>
          <w:szCs w:val="20"/>
        </w:rPr>
        <w:t xml:space="preserve">) mértékét, illetve összegét. Az egyéb, pénzügyi teljesítéssel összefüggő díj mértékét, illetve összegét az </w:t>
      </w:r>
      <w:r w:rsidR="00BA764E">
        <w:rPr>
          <w:rFonts w:ascii="Arial" w:hAnsi="Arial" w:cs="Arial"/>
          <w:b/>
          <w:sz w:val="20"/>
          <w:szCs w:val="20"/>
        </w:rPr>
        <w:t>n</w:t>
      </w:r>
      <w:r w:rsidRPr="003D5D29">
        <w:rPr>
          <w:rFonts w:ascii="Arial" w:hAnsi="Arial" w:cs="Arial"/>
          <w:b/>
          <w:sz w:val="20"/>
          <w:szCs w:val="20"/>
        </w:rPr>
        <w:t>2)</w:t>
      </w:r>
      <w:r w:rsidRPr="003D5D29">
        <w:rPr>
          <w:rFonts w:ascii="Arial" w:hAnsi="Arial" w:cs="Arial"/>
          <w:sz w:val="20"/>
          <w:szCs w:val="20"/>
        </w:rPr>
        <w:t xml:space="preserve"> cellában kell megadni pl. előtörlesztés. A nem pénzügyi teljesítéssel összefüggő szerződésmódosítás mértékét, illetve összegét az </w:t>
      </w:r>
      <w:r w:rsidR="00BA764E">
        <w:rPr>
          <w:rFonts w:ascii="Arial" w:hAnsi="Arial" w:cs="Arial"/>
          <w:b/>
          <w:sz w:val="20"/>
          <w:szCs w:val="20"/>
        </w:rPr>
        <w:t>n</w:t>
      </w:r>
      <w:r w:rsidRPr="003D5D29">
        <w:rPr>
          <w:rFonts w:ascii="Arial" w:hAnsi="Arial" w:cs="Arial"/>
          <w:b/>
          <w:sz w:val="20"/>
          <w:szCs w:val="20"/>
        </w:rPr>
        <w:t>3)</w:t>
      </w:r>
      <w:r w:rsidRPr="003D5D29">
        <w:rPr>
          <w:rFonts w:ascii="Arial" w:hAnsi="Arial" w:cs="Arial"/>
          <w:sz w:val="20"/>
          <w:szCs w:val="20"/>
        </w:rPr>
        <w:t xml:space="preserve"> cellában kell feltüntetni pl. fizetési átütemezés, fedezetmódosítás.</w:t>
      </w:r>
      <w:r w:rsidRPr="003D5D29">
        <w:rPr>
          <w:rFonts w:ascii="Arial" w:hAnsi="Arial" w:cs="Arial"/>
          <w:i/>
          <w:sz w:val="20"/>
          <w:szCs w:val="20"/>
        </w:rPr>
        <w:t xml:space="preserve"> </w:t>
      </w:r>
    </w:p>
    <w:p w14:paraId="06F31B1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BA764E">
        <w:rPr>
          <w:rFonts w:ascii="Arial" w:hAnsi="Arial" w:cs="Arial"/>
          <w:b/>
          <w:sz w:val="20"/>
          <w:szCs w:val="20"/>
        </w:rPr>
        <w:t>o</w:t>
      </w:r>
      <w:r w:rsidRPr="003D5D29">
        <w:rPr>
          <w:rFonts w:ascii="Arial" w:hAnsi="Arial" w:cs="Arial"/>
          <w:b/>
          <w:sz w:val="20"/>
          <w:szCs w:val="20"/>
        </w:rPr>
        <w:t xml:space="preserve">1) és </w:t>
      </w:r>
      <w:r w:rsidR="00BA764E">
        <w:rPr>
          <w:rFonts w:ascii="Arial" w:hAnsi="Arial" w:cs="Arial"/>
          <w:b/>
          <w:sz w:val="20"/>
          <w:szCs w:val="20"/>
        </w:rPr>
        <w:t>o</w:t>
      </w:r>
      <w:r w:rsidRPr="003D5D29">
        <w:rPr>
          <w:rFonts w:ascii="Arial" w:hAnsi="Arial" w:cs="Arial"/>
          <w:b/>
          <w:sz w:val="20"/>
          <w:szCs w:val="20"/>
        </w:rPr>
        <w:t>2)</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Az </w:t>
      </w:r>
      <w:r w:rsidR="00BA764E">
        <w:rPr>
          <w:rFonts w:ascii="Arial" w:hAnsi="Arial" w:cs="Arial"/>
          <w:b/>
          <w:sz w:val="20"/>
          <w:szCs w:val="20"/>
        </w:rPr>
        <w:t>o</w:t>
      </w:r>
      <w:r w:rsidRPr="003D5D29">
        <w:rPr>
          <w:rFonts w:ascii="Arial" w:hAnsi="Arial" w:cs="Arial"/>
          <w:b/>
          <w:sz w:val="20"/>
          <w:szCs w:val="20"/>
        </w:rPr>
        <w:t xml:space="preserve">1) </w:t>
      </w:r>
      <w:r w:rsidRPr="003D5D29">
        <w:rPr>
          <w:rFonts w:ascii="Arial" w:hAnsi="Arial" w:cs="Arial"/>
          <w:sz w:val="20"/>
          <w:szCs w:val="20"/>
        </w:rPr>
        <w:t>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 xml:space="preserve">x%), az </w:t>
      </w:r>
      <w:r w:rsidR="00BA764E">
        <w:rPr>
          <w:rFonts w:ascii="Arial" w:hAnsi="Arial" w:cs="Arial"/>
          <w:b/>
          <w:sz w:val="20"/>
          <w:szCs w:val="20"/>
        </w:rPr>
        <w:t>o</w:t>
      </w:r>
      <w:r w:rsidRPr="003D5D29">
        <w:rPr>
          <w:rFonts w:ascii="Arial" w:hAnsi="Arial" w:cs="Arial"/>
          <w:b/>
          <w:sz w:val="20"/>
          <w:szCs w:val="20"/>
        </w:rPr>
        <w:t xml:space="preserve">2) </w:t>
      </w:r>
      <w:r w:rsidRPr="003D5D29">
        <w:rPr>
          <w:rFonts w:ascii="Arial" w:hAnsi="Arial" w:cs="Arial"/>
          <w:sz w:val="20"/>
          <w:szCs w:val="20"/>
        </w:rPr>
        <w:t>cella pedig az egyéb, késedelmes teljesítéskor felszámított díjtételek megnevezését és összegét (pl. felszólítási díj, kiszállás díja, kintlévőség-kezelési eljárás költsége).</w:t>
      </w:r>
    </w:p>
    <w:p w14:paraId="3762F44F"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p</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 xml:space="preserve">cellában kell azokat a speciális paramétereket, jellemzőket szerepeltetni, amelyek az előző cellákban nem kerültek bemutatásra, felsorolásra. Ide sorolhatók pl. a finanszírozási arány </w:t>
      </w:r>
      <w:r w:rsidRPr="003D5D29">
        <w:rPr>
          <w:rFonts w:ascii="Arial" w:hAnsi="Arial" w:cs="Arial"/>
          <w:sz w:val="20"/>
          <w:szCs w:val="20"/>
        </w:rPr>
        <w:lastRenderedPageBreak/>
        <w:t>meghatározásának feltételei, a türelmi időre vonatkozó előírások, illetve feltüntethető itt</w:t>
      </w:r>
      <w:r w:rsidRPr="003D5D29" w:rsidDel="00912997">
        <w:rPr>
          <w:rFonts w:ascii="Arial" w:hAnsi="Arial" w:cs="Arial"/>
          <w:sz w:val="20"/>
          <w:szCs w:val="20"/>
        </w:rPr>
        <w:t xml:space="preserve"> </w:t>
      </w:r>
      <w:r w:rsidRPr="003D5D29">
        <w:rPr>
          <w:rFonts w:ascii="Arial" w:hAnsi="Arial" w:cs="Arial"/>
          <w:sz w:val="20"/>
          <w:szCs w:val="20"/>
        </w:rPr>
        <w:t>a hitelterméket a</w:t>
      </w:r>
      <w:r w:rsidR="001903E8">
        <w:rPr>
          <w:rFonts w:ascii="Arial" w:hAnsi="Arial" w:cs="Arial"/>
          <w:sz w:val="20"/>
          <w:szCs w:val="20"/>
        </w:rPr>
        <w:t>z adatszolgáltató</w:t>
      </w:r>
      <w:r w:rsidRPr="003D5D29">
        <w:rPr>
          <w:rFonts w:ascii="Arial" w:hAnsi="Arial" w:cs="Arial"/>
          <w:sz w:val="20"/>
          <w:szCs w:val="20"/>
        </w:rPr>
        <w:t xml:space="preserve"> javára, nevében, felelősségére és kockázatára értékesítő hitelközvetítők megnevezése is.</w:t>
      </w:r>
    </w:p>
    <w:p w14:paraId="6A4341F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q</w:t>
      </w:r>
      <w:proofErr w:type="gramStart"/>
      <w:r w:rsidRPr="003D5D29">
        <w:rPr>
          <w:rFonts w:ascii="Arial" w:hAnsi="Arial" w:cs="Arial"/>
          <w:b/>
          <w:sz w:val="20"/>
          <w:szCs w:val="20"/>
        </w:rPr>
        <w:t>1)-</w:t>
      </w:r>
      <w:proofErr w:type="gramEnd"/>
      <w:r w:rsidR="00BA764E">
        <w:rPr>
          <w:rFonts w:ascii="Arial" w:hAnsi="Arial" w:cs="Arial"/>
          <w:b/>
          <w:sz w:val="20"/>
          <w:szCs w:val="20"/>
        </w:rPr>
        <w:t>q</w:t>
      </w:r>
      <w:r w:rsidRPr="003D5D29">
        <w:rPr>
          <w:rFonts w:ascii="Arial" w:hAnsi="Arial" w:cs="Arial"/>
          <w:b/>
          <w:sz w:val="20"/>
          <w:szCs w:val="20"/>
        </w:rPr>
        <w:t>4</w:t>
      </w:r>
      <w:r w:rsidR="00D23E25">
        <w:rPr>
          <w:rFonts w:ascii="Arial" w:hAnsi="Arial" w:cs="Arial"/>
          <w:b/>
          <w:sz w:val="20"/>
          <w:szCs w:val="20"/>
        </w:rPr>
        <w:t>)</w:t>
      </w:r>
      <w:r w:rsidRPr="003D5D29">
        <w:rPr>
          <w:rFonts w:ascii="Arial" w:hAnsi="Arial" w:cs="Arial"/>
          <w:b/>
          <w:sz w:val="20"/>
          <w:szCs w:val="20"/>
        </w:rPr>
        <w:t xml:space="preserve"> </w:t>
      </w:r>
      <w:r w:rsidRPr="00D23E25">
        <w:rPr>
          <w:rFonts w:ascii="Arial" w:hAnsi="Arial" w:cs="Arial"/>
          <w:sz w:val="20"/>
          <w:szCs w:val="20"/>
        </w:rPr>
        <w:t>cellákban</w:t>
      </w:r>
      <w:r w:rsidRPr="003D5D29">
        <w:rPr>
          <w:rFonts w:ascii="Arial" w:hAnsi="Arial" w:cs="Arial"/>
          <w:sz w:val="20"/>
          <w:szCs w:val="20"/>
        </w:rPr>
        <w:t xml:space="preserve"> jelölőnégyzet segítségével kell feltüntetni, hogy kötelező-e a fogyasztónak a hitelezőnél olyan számlát nyitnia, amely a törlesztésre szolgál, illetve hogy rendelkeznie kell-e a hitelszerződéshez kapcsolódóan megtakarítással, életbiztosítással vagy a fedezetül szolgáló ingatlanra vonatkozó vagyonbiztosítással. Egyszerre több feltétel is megadható. A </w:t>
      </w:r>
      <w:r w:rsidR="00BA764E">
        <w:rPr>
          <w:rFonts w:ascii="Arial" w:hAnsi="Arial" w:cs="Arial"/>
          <w:b/>
          <w:sz w:val="20"/>
          <w:szCs w:val="20"/>
        </w:rPr>
        <w:t>q</w:t>
      </w:r>
      <w:r w:rsidRPr="003D5D29">
        <w:rPr>
          <w:rFonts w:ascii="Arial" w:hAnsi="Arial" w:cs="Arial"/>
          <w:b/>
          <w:sz w:val="20"/>
          <w:szCs w:val="20"/>
        </w:rPr>
        <w:t xml:space="preserve">5) </w:t>
      </w:r>
      <w:r w:rsidRPr="003D5D29">
        <w:rPr>
          <w:rFonts w:ascii="Arial" w:hAnsi="Arial" w:cs="Arial"/>
          <w:sz w:val="20"/>
          <w:szCs w:val="20"/>
        </w:rPr>
        <w:t>cellában kell bemutatni azokat az eltérő feltételeket, amelyek az előző cellákban nem kerültek bemutatásra. Ilyen például, hogy mely hitelösszeg alatt nem szükséges életbiztosítás megkötése.</w:t>
      </w:r>
    </w:p>
    <w:p w14:paraId="314623E1"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BA764E">
        <w:rPr>
          <w:rFonts w:ascii="Arial" w:hAnsi="Arial" w:cs="Arial"/>
          <w:b/>
          <w:sz w:val="20"/>
          <w:szCs w:val="20"/>
        </w:rPr>
        <w:t>r</w:t>
      </w:r>
      <w:proofErr w:type="gramStart"/>
      <w:r w:rsidRPr="003D5D29">
        <w:rPr>
          <w:rFonts w:ascii="Arial" w:hAnsi="Arial" w:cs="Arial"/>
          <w:b/>
          <w:sz w:val="20"/>
          <w:szCs w:val="20"/>
        </w:rPr>
        <w:t>1)-</w:t>
      </w:r>
      <w:proofErr w:type="gramEnd"/>
      <w:r w:rsidR="00BA764E">
        <w:rPr>
          <w:rFonts w:ascii="Arial" w:hAnsi="Arial" w:cs="Arial"/>
          <w:b/>
          <w:sz w:val="20"/>
          <w:szCs w:val="20"/>
        </w:rPr>
        <w:t>r</w:t>
      </w:r>
      <w:r w:rsidRPr="003D5D29">
        <w:rPr>
          <w:rFonts w:ascii="Arial" w:hAnsi="Arial" w:cs="Arial"/>
          <w:b/>
          <w:sz w:val="20"/>
          <w:szCs w:val="20"/>
        </w:rPr>
        <w:t>5)</w:t>
      </w:r>
      <w:r w:rsidRPr="003D5D29">
        <w:rPr>
          <w:rFonts w:ascii="Arial" w:hAnsi="Arial" w:cs="Arial"/>
          <w:sz w:val="20"/>
          <w:szCs w:val="20"/>
        </w:rPr>
        <w:t xml:space="preserve"> cellában kell bemutatni az akció jellegére és időtartamára vonatkozó adatokat. </w:t>
      </w:r>
    </w:p>
    <w:p w14:paraId="6ADB3A5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BA764E">
        <w:rPr>
          <w:rFonts w:ascii="Arial" w:hAnsi="Arial" w:cs="Arial"/>
          <w:b/>
          <w:sz w:val="20"/>
          <w:szCs w:val="20"/>
        </w:rPr>
        <w:t>r</w:t>
      </w:r>
      <w:r w:rsidRPr="003D5D29">
        <w:rPr>
          <w:rFonts w:ascii="Arial" w:hAnsi="Arial" w:cs="Arial"/>
          <w:b/>
          <w:sz w:val="20"/>
          <w:szCs w:val="20"/>
        </w:rPr>
        <w:t>1)</w:t>
      </w:r>
      <w:r w:rsidRPr="003D5D29">
        <w:rPr>
          <w:rFonts w:ascii="Arial" w:hAnsi="Arial" w:cs="Arial"/>
          <w:sz w:val="20"/>
          <w:szCs w:val="20"/>
        </w:rPr>
        <w:t xml:space="preserve"> cellában kell – „igen” vagy „nem” válasszal – jelölni, hogy a termék akciós-e. Amennyiben akciós a termék („igen”), akkor az akció jellegére, feltételeire, érvényességére vonatkozó mezők kitöltése is kötelező. </w:t>
      </w:r>
    </w:p>
    <w:p w14:paraId="775A0002"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BA764E">
        <w:rPr>
          <w:rFonts w:ascii="Arial" w:hAnsi="Arial" w:cs="Arial"/>
          <w:b/>
          <w:sz w:val="20"/>
          <w:szCs w:val="20"/>
        </w:rPr>
        <w:t>r</w:t>
      </w:r>
      <w:r w:rsidRPr="003D5D29">
        <w:rPr>
          <w:rFonts w:ascii="Arial" w:hAnsi="Arial" w:cs="Arial"/>
          <w:b/>
          <w:sz w:val="20"/>
          <w:szCs w:val="20"/>
        </w:rPr>
        <w:t>2)</w:t>
      </w:r>
      <w:r w:rsidRPr="003D5D29">
        <w:rPr>
          <w:rFonts w:ascii="Arial" w:hAnsi="Arial" w:cs="Arial"/>
          <w:sz w:val="20"/>
          <w:szCs w:val="20"/>
        </w:rPr>
        <w:t xml:space="preserve"> cellában a kedvezmények leírását kell szerepeltetni, jelezve azt is, ha a feltüntetett akciós lehetőségek egyidejű igénybevétele valamely szempontból korlátozott.</w:t>
      </w:r>
    </w:p>
    <w:p w14:paraId="52BF35DA"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BA764E">
        <w:rPr>
          <w:rFonts w:ascii="Arial" w:hAnsi="Arial" w:cs="Arial"/>
          <w:b/>
          <w:sz w:val="20"/>
          <w:szCs w:val="20"/>
        </w:rPr>
        <w:t>r</w:t>
      </w:r>
      <w:r w:rsidRPr="003D5D29">
        <w:rPr>
          <w:rFonts w:ascii="Arial" w:hAnsi="Arial" w:cs="Arial"/>
          <w:b/>
          <w:sz w:val="20"/>
          <w:szCs w:val="20"/>
        </w:rPr>
        <w:t>3)</w:t>
      </w:r>
      <w:r w:rsidRPr="003D5D29">
        <w:rPr>
          <w:rFonts w:ascii="Arial" w:hAnsi="Arial" w:cs="Arial"/>
          <w:sz w:val="20"/>
          <w:szCs w:val="20"/>
        </w:rPr>
        <w:t xml:space="preserve"> cellában az akció igénybevételének esetleges feltételeit kell szerepeltetni.</w:t>
      </w:r>
    </w:p>
    <w:p w14:paraId="0C81C00B" w14:textId="77777777" w:rsidR="003D5D29" w:rsidRPr="00EE71EA"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BA764E">
        <w:rPr>
          <w:rFonts w:ascii="Arial" w:hAnsi="Arial" w:cs="Arial"/>
          <w:b/>
          <w:sz w:val="20"/>
          <w:szCs w:val="20"/>
        </w:rPr>
        <w:t>r</w:t>
      </w:r>
      <w:r w:rsidRPr="003D5D29">
        <w:rPr>
          <w:rFonts w:ascii="Arial" w:hAnsi="Arial" w:cs="Arial"/>
          <w:b/>
          <w:sz w:val="20"/>
          <w:szCs w:val="20"/>
        </w:rPr>
        <w:t xml:space="preserve">4) és </w:t>
      </w:r>
      <w:r w:rsidR="00BA764E">
        <w:rPr>
          <w:rFonts w:ascii="Arial" w:hAnsi="Arial" w:cs="Arial"/>
          <w:b/>
          <w:sz w:val="20"/>
          <w:szCs w:val="20"/>
        </w:rPr>
        <w:t>r</w:t>
      </w:r>
      <w:r w:rsidRPr="003D5D29">
        <w:rPr>
          <w:rFonts w:ascii="Arial" w:hAnsi="Arial" w:cs="Arial"/>
          <w:b/>
          <w:sz w:val="20"/>
          <w:szCs w:val="20"/>
        </w:rPr>
        <w:t>5)</w:t>
      </w:r>
      <w:r w:rsidRPr="003D5D29">
        <w:rPr>
          <w:rFonts w:ascii="Arial" w:hAnsi="Arial" w:cs="Arial"/>
          <w:sz w:val="20"/>
          <w:szCs w:val="20"/>
        </w:rPr>
        <w:t xml:space="preserve"> cellában feltüntetendő az akció kezdete és záró napja. Amennyiben az akció visszavonásig érvényes</w:t>
      </w:r>
      <w:r w:rsidRPr="00EE71EA">
        <w:rPr>
          <w:rFonts w:ascii="Arial" w:hAnsi="Arial" w:cs="Arial"/>
          <w:sz w:val="20"/>
          <w:szCs w:val="20"/>
        </w:rPr>
        <w:t xml:space="preserve">, az </w:t>
      </w:r>
      <w:r w:rsidR="00BA764E" w:rsidRPr="00EE71EA">
        <w:rPr>
          <w:rFonts w:ascii="Arial" w:hAnsi="Arial" w:cs="Arial"/>
          <w:b/>
          <w:sz w:val="20"/>
          <w:szCs w:val="20"/>
        </w:rPr>
        <w:t>r</w:t>
      </w:r>
      <w:r w:rsidRPr="00EE71EA">
        <w:rPr>
          <w:rFonts w:ascii="Arial" w:hAnsi="Arial" w:cs="Arial"/>
          <w:b/>
          <w:sz w:val="20"/>
          <w:szCs w:val="20"/>
        </w:rPr>
        <w:t>5)</w:t>
      </w:r>
      <w:r w:rsidRPr="00EE71EA">
        <w:rPr>
          <w:rFonts w:ascii="Arial" w:hAnsi="Arial" w:cs="Arial"/>
          <w:sz w:val="20"/>
          <w:szCs w:val="20"/>
        </w:rPr>
        <w:t xml:space="preserve"> cellában ezt </w:t>
      </w:r>
      <w:r w:rsidR="00541CE5" w:rsidRPr="00EE71EA">
        <w:rPr>
          <w:rFonts w:ascii="Arial" w:hAnsi="Arial" w:cs="Arial"/>
          <w:sz w:val="20"/>
          <w:szCs w:val="20"/>
        </w:rPr>
        <w:t xml:space="preserve">a </w:t>
      </w:r>
      <w:r w:rsidRPr="00EE71EA">
        <w:rPr>
          <w:rFonts w:ascii="Arial" w:hAnsi="Arial" w:cs="Arial"/>
          <w:sz w:val="20"/>
          <w:szCs w:val="20"/>
        </w:rPr>
        <w:t>„visszavonásig”</w:t>
      </w:r>
      <w:r w:rsidR="00541CE5" w:rsidRPr="00EE71EA">
        <w:rPr>
          <w:rFonts w:ascii="Arial" w:hAnsi="Arial" w:cs="Arial"/>
          <w:sz w:val="20"/>
          <w:szCs w:val="20"/>
        </w:rPr>
        <w:t xml:space="preserve"> jelölőnégyzet kitöltésével kell jelezni.</w:t>
      </w:r>
    </w:p>
    <w:p w14:paraId="68B12349" w14:textId="77777777" w:rsidR="003D5D29" w:rsidRPr="001363C4" w:rsidRDefault="003D5D29" w:rsidP="00BA764E">
      <w:pPr>
        <w:spacing w:line="240" w:lineRule="auto"/>
        <w:jc w:val="both"/>
        <w:rPr>
          <w:rFonts w:ascii="Arial" w:hAnsi="Arial" w:cs="Arial"/>
          <w:sz w:val="20"/>
          <w:szCs w:val="20"/>
        </w:rPr>
      </w:pPr>
      <w:r w:rsidRPr="00E576FE">
        <w:rPr>
          <w:rFonts w:ascii="Arial" w:hAnsi="Arial" w:cs="Arial"/>
          <w:sz w:val="20"/>
          <w:szCs w:val="20"/>
        </w:rPr>
        <w:t>A</w:t>
      </w:r>
      <w:r w:rsidR="00B51BF7" w:rsidRPr="00E576FE">
        <w:rPr>
          <w:rFonts w:ascii="Arial" w:hAnsi="Arial" w:cs="Arial"/>
          <w:sz w:val="20"/>
          <w:szCs w:val="20"/>
        </w:rPr>
        <w:t>z</w:t>
      </w:r>
      <w:r w:rsidRPr="00E576FE">
        <w:rPr>
          <w:rFonts w:ascii="Arial" w:hAnsi="Arial" w:cs="Arial"/>
          <w:sz w:val="20"/>
          <w:szCs w:val="20"/>
        </w:rPr>
        <w:t xml:space="preserve"> </w:t>
      </w:r>
      <w:r w:rsidR="00BA764E" w:rsidRPr="001363C4">
        <w:rPr>
          <w:rFonts w:ascii="Arial" w:hAnsi="Arial" w:cs="Arial"/>
          <w:b/>
          <w:sz w:val="20"/>
          <w:szCs w:val="20"/>
        </w:rPr>
        <w:t>s</w:t>
      </w:r>
      <w:r w:rsidRPr="001363C4">
        <w:rPr>
          <w:rFonts w:ascii="Arial" w:hAnsi="Arial" w:cs="Arial"/>
          <w:b/>
          <w:sz w:val="20"/>
          <w:szCs w:val="20"/>
        </w:rPr>
        <w:t>)</w:t>
      </w:r>
      <w:r w:rsidRPr="001363C4">
        <w:rPr>
          <w:rFonts w:ascii="Arial" w:hAnsi="Arial" w:cs="Arial"/>
          <w:sz w:val="20"/>
          <w:szCs w:val="20"/>
        </w:rPr>
        <w:t xml:space="preserve"> cellában a</w:t>
      </w:r>
      <w:r w:rsidR="001903E8">
        <w:rPr>
          <w:rFonts w:ascii="Arial" w:hAnsi="Arial" w:cs="Arial"/>
          <w:sz w:val="20"/>
          <w:szCs w:val="20"/>
        </w:rPr>
        <w:t>z adatszolgáltató</w:t>
      </w:r>
      <w:r w:rsidRPr="001363C4">
        <w:rPr>
          <w:rFonts w:ascii="Arial" w:hAnsi="Arial" w:cs="Arial"/>
          <w:sz w:val="20"/>
          <w:szCs w:val="20"/>
        </w:rPr>
        <w:t xml:space="preserve"> honlapján az adott termékhez kapcsolódó részletes leíráshoz vagy annak hiányában a termékre vonatkozó hirdetményhez vezető </w:t>
      </w:r>
      <w:proofErr w:type="spellStart"/>
      <w:r w:rsidRPr="001363C4">
        <w:rPr>
          <w:rFonts w:ascii="Arial" w:hAnsi="Arial" w:cs="Arial"/>
          <w:sz w:val="20"/>
          <w:szCs w:val="20"/>
        </w:rPr>
        <w:t>hiperhivatkozást</w:t>
      </w:r>
      <w:proofErr w:type="spellEnd"/>
      <w:r w:rsidRPr="001363C4">
        <w:rPr>
          <w:rFonts w:ascii="Arial" w:hAnsi="Arial" w:cs="Arial"/>
          <w:sz w:val="20"/>
          <w:szCs w:val="20"/>
        </w:rPr>
        <w:t xml:space="preserve"> kell megadni. (Pontosvesszővel elválasztva egyszerre több </w:t>
      </w:r>
      <w:proofErr w:type="spellStart"/>
      <w:r w:rsidRPr="001363C4">
        <w:rPr>
          <w:rFonts w:ascii="Arial" w:hAnsi="Arial" w:cs="Arial"/>
          <w:sz w:val="20"/>
          <w:szCs w:val="20"/>
        </w:rPr>
        <w:t>hiperhivatkozás</w:t>
      </w:r>
      <w:proofErr w:type="spellEnd"/>
      <w:r w:rsidRPr="001363C4">
        <w:rPr>
          <w:rFonts w:ascii="Arial" w:hAnsi="Arial" w:cs="Arial"/>
          <w:sz w:val="20"/>
          <w:szCs w:val="20"/>
        </w:rPr>
        <w:t xml:space="preserve"> is megadható.)</w:t>
      </w:r>
    </w:p>
    <w:p w14:paraId="6EA397AF" w14:textId="77777777" w:rsidR="0042270D" w:rsidRPr="001363C4" w:rsidRDefault="0042270D" w:rsidP="0042270D">
      <w:pPr>
        <w:spacing w:after="120" w:line="240" w:lineRule="auto"/>
        <w:jc w:val="both"/>
        <w:rPr>
          <w:rFonts w:ascii="Arial" w:hAnsi="Arial" w:cs="Arial"/>
          <w:sz w:val="20"/>
          <w:szCs w:val="20"/>
        </w:rPr>
      </w:pPr>
      <w:bookmarkStart w:id="58" w:name="_Hlk511722061"/>
      <w:r w:rsidRPr="001363C4">
        <w:rPr>
          <w:rFonts w:ascii="Arial" w:hAnsi="Arial" w:cs="Arial"/>
          <w:sz w:val="20"/>
          <w:szCs w:val="20"/>
        </w:rPr>
        <w:t xml:space="preserve">A </w:t>
      </w:r>
      <w:r w:rsidR="00A63C8A" w:rsidRPr="001363C4">
        <w:rPr>
          <w:rFonts w:ascii="Arial" w:hAnsi="Arial" w:cs="Arial"/>
          <w:b/>
          <w:sz w:val="20"/>
          <w:szCs w:val="20"/>
        </w:rPr>
        <w:t>t</w:t>
      </w:r>
      <w:r w:rsidR="00113370" w:rsidRPr="001363C4">
        <w:rPr>
          <w:rFonts w:ascii="Arial" w:hAnsi="Arial" w:cs="Arial"/>
          <w:b/>
          <w:sz w:val="20"/>
          <w:szCs w:val="20"/>
        </w:rPr>
        <w:t>1</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kezdetét </w:t>
      </w:r>
      <w:proofErr w:type="spellStart"/>
      <w:r w:rsidRPr="001363C4">
        <w:rPr>
          <w:rFonts w:ascii="Arial" w:hAnsi="Arial" w:cs="Arial"/>
          <w:sz w:val="20"/>
          <w:szCs w:val="20"/>
        </w:rPr>
        <w:t>éééé.</w:t>
      </w:r>
      <w:proofErr w:type="gramStart"/>
      <w:r w:rsidRPr="001363C4">
        <w:rPr>
          <w:rFonts w:ascii="Arial" w:hAnsi="Arial" w:cs="Arial"/>
          <w:sz w:val="20"/>
          <w:szCs w:val="20"/>
        </w:rPr>
        <w:t>hh.nn</w:t>
      </w:r>
      <w:proofErr w:type="spellEnd"/>
      <w:proofErr w:type="gramEnd"/>
      <w:r w:rsidRPr="001363C4">
        <w:rPr>
          <w:rFonts w:ascii="Arial" w:hAnsi="Arial" w:cs="Arial"/>
          <w:sz w:val="20"/>
          <w:szCs w:val="20"/>
        </w:rPr>
        <w:t xml:space="preserve"> formátumban.</w:t>
      </w:r>
    </w:p>
    <w:p w14:paraId="14FF118F" w14:textId="77777777" w:rsidR="0042270D" w:rsidRPr="001363C4" w:rsidRDefault="0042270D" w:rsidP="0042270D">
      <w:pPr>
        <w:spacing w:after="120" w:line="240" w:lineRule="auto"/>
        <w:jc w:val="both"/>
        <w:rPr>
          <w:rFonts w:ascii="Arial" w:hAnsi="Arial" w:cs="Arial"/>
          <w:sz w:val="20"/>
          <w:szCs w:val="20"/>
        </w:rPr>
      </w:pPr>
      <w:r w:rsidRPr="001363C4">
        <w:rPr>
          <w:rFonts w:ascii="Arial" w:hAnsi="Arial" w:cs="Arial"/>
          <w:sz w:val="20"/>
          <w:szCs w:val="20"/>
        </w:rPr>
        <w:t xml:space="preserve">A </w:t>
      </w:r>
      <w:r w:rsidR="00113370" w:rsidRPr="001363C4">
        <w:rPr>
          <w:rFonts w:ascii="Arial" w:hAnsi="Arial" w:cs="Arial"/>
          <w:b/>
          <w:sz w:val="20"/>
          <w:szCs w:val="20"/>
        </w:rPr>
        <w:t>t2</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végét </w:t>
      </w:r>
      <w:proofErr w:type="spellStart"/>
      <w:r w:rsidRPr="001363C4">
        <w:rPr>
          <w:rFonts w:ascii="Arial" w:hAnsi="Arial" w:cs="Arial"/>
          <w:sz w:val="20"/>
          <w:szCs w:val="20"/>
        </w:rPr>
        <w:t>éééé.</w:t>
      </w:r>
      <w:proofErr w:type="gramStart"/>
      <w:r w:rsidRPr="001363C4">
        <w:rPr>
          <w:rFonts w:ascii="Arial" w:hAnsi="Arial" w:cs="Arial"/>
          <w:sz w:val="20"/>
          <w:szCs w:val="20"/>
        </w:rPr>
        <w:t>hh.nn</w:t>
      </w:r>
      <w:proofErr w:type="spellEnd"/>
      <w:proofErr w:type="gramEnd"/>
      <w:r w:rsidRPr="001363C4">
        <w:rPr>
          <w:rFonts w:ascii="Arial" w:hAnsi="Arial" w:cs="Arial"/>
          <w:sz w:val="20"/>
          <w:szCs w:val="20"/>
        </w:rPr>
        <w:t xml:space="preserve"> formátumban, amennyiben ez előre ismert. </w:t>
      </w:r>
    </w:p>
    <w:p w14:paraId="18514D87" w14:textId="77777777" w:rsidR="003D5D29" w:rsidRPr="003D5D29" w:rsidRDefault="0042270D" w:rsidP="0042270D">
      <w:pPr>
        <w:spacing w:line="240" w:lineRule="auto"/>
        <w:jc w:val="both"/>
        <w:rPr>
          <w:rFonts w:ascii="Arial" w:hAnsi="Arial" w:cs="Arial"/>
          <w:sz w:val="20"/>
          <w:szCs w:val="20"/>
        </w:rPr>
      </w:pPr>
      <w:r w:rsidRPr="001363C4">
        <w:rPr>
          <w:rFonts w:ascii="Arial" w:hAnsi="Arial" w:cs="Arial"/>
          <w:sz w:val="20"/>
          <w:szCs w:val="20"/>
        </w:rPr>
        <w:t>A</w:t>
      </w:r>
      <w:r w:rsidR="00113370" w:rsidRPr="001363C4">
        <w:rPr>
          <w:rFonts w:ascii="Arial" w:hAnsi="Arial" w:cs="Arial"/>
          <w:sz w:val="20"/>
          <w:szCs w:val="20"/>
        </w:rPr>
        <w:t>z</w:t>
      </w:r>
      <w:r w:rsidRPr="001363C4">
        <w:rPr>
          <w:rFonts w:ascii="Arial" w:hAnsi="Arial" w:cs="Arial"/>
          <w:sz w:val="20"/>
          <w:szCs w:val="20"/>
        </w:rPr>
        <w:t xml:space="preserve"> </w:t>
      </w:r>
      <w:r w:rsidR="00113370" w:rsidRPr="001363C4">
        <w:rPr>
          <w:rFonts w:ascii="Arial" w:hAnsi="Arial" w:cs="Arial"/>
          <w:b/>
          <w:sz w:val="20"/>
          <w:szCs w:val="20"/>
        </w:rPr>
        <w:t>u</w:t>
      </w:r>
      <w:r w:rsidRPr="001363C4">
        <w:rPr>
          <w:rFonts w:ascii="Arial" w:hAnsi="Arial" w:cs="Arial"/>
          <w:b/>
          <w:sz w:val="20"/>
          <w:szCs w:val="20"/>
        </w:rPr>
        <w:t>)</w:t>
      </w:r>
      <w:r w:rsidRPr="001363C4">
        <w:rPr>
          <w:rFonts w:ascii="Arial" w:hAnsi="Arial" w:cs="Arial"/>
          <w:sz w:val="20"/>
          <w:szCs w:val="20"/>
        </w:rPr>
        <w:t xml:space="preserve"> cellában kell megadni a már élő termékek termékkondíciói módosításának vagy javításának okát</w:t>
      </w:r>
      <w:r w:rsidR="00BC016C" w:rsidRPr="00EE71EA">
        <w:rPr>
          <w:rFonts w:ascii="Arial" w:hAnsi="Arial" w:cs="Arial"/>
          <w:sz w:val="20"/>
          <w:szCs w:val="20"/>
        </w:rPr>
        <w:t>, illetve a módosítás</w:t>
      </w:r>
      <w:r w:rsidR="009464BC" w:rsidRPr="00EE71EA">
        <w:rPr>
          <w:rFonts w:ascii="Arial" w:hAnsi="Arial" w:cs="Arial"/>
          <w:sz w:val="20"/>
          <w:szCs w:val="20"/>
        </w:rPr>
        <w:t xml:space="preserve"> vagy javítás</w:t>
      </w:r>
      <w:r w:rsidR="00BC016C" w:rsidRPr="00EE71EA">
        <w:rPr>
          <w:rFonts w:ascii="Arial" w:hAnsi="Arial" w:cs="Arial"/>
          <w:sz w:val="20"/>
          <w:szCs w:val="20"/>
        </w:rPr>
        <w:t xml:space="preserve"> publikálásának idejét</w:t>
      </w:r>
      <w:r w:rsidR="00D83C7E">
        <w:rPr>
          <w:rFonts w:ascii="Arial" w:hAnsi="Arial" w:cs="Arial"/>
          <w:sz w:val="20"/>
          <w:szCs w:val="20"/>
        </w:rPr>
        <w:t>,</w:t>
      </w:r>
      <w:r w:rsidR="00BC016C" w:rsidRPr="00EE71EA">
        <w:rPr>
          <w:rFonts w:ascii="Arial" w:hAnsi="Arial" w:cs="Arial"/>
          <w:sz w:val="20"/>
          <w:szCs w:val="20"/>
        </w:rPr>
        <w:t xml:space="preserve"> </w:t>
      </w:r>
      <w:proofErr w:type="spellStart"/>
      <w:r w:rsidR="00BC016C" w:rsidRPr="00EE71EA">
        <w:rPr>
          <w:rFonts w:ascii="Arial" w:hAnsi="Arial" w:cs="Arial"/>
          <w:sz w:val="20"/>
          <w:szCs w:val="20"/>
        </w:rPr>
        <w:t>éééé.</w:t>
      </w:r>
      <w:proofErr w:type="gramStart"/>
      <w:r w:rsidR="00BC016C" w:rsidRPr="00EE71EA">
        <w:rPr>
          <w:rFonts w:ascii="Arial" w:hAnsi="Arial" w:cs="Arial"/>
          <w:sz w:val="20"/>
          <w:szCs w:val="20"/>
        </w:rPr>
        <w:t>hh.nn</w:t>
      </w:r>
      <w:proofErr w:type="spellEnd"/>
      <w:proofErr w:type="gramEnd"/>
      <w:r w:rsidR="00BC016C" w:rsidRPr="00EE71EA">
        <w:rPr>
          <w:rFonts w:ascii="Arial" w:hAnsi="Arial" w:cs="Arial"/>
          <w:sz w:val="20"/>
          <w:szCs w:val="20"/>
        </w:rPr>
        <w:t xml:space="preserve">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r w:rsidR="003365DA">
        <w:rPr>
          <w:rFonts w:ascii="Arial" w:hAnsi="Arial" w:cs="Arial"/>
          <w:sz w:val="20"/>
          <w:szCs w:val="20"/>
        </w:rPr>
        <w:t xml:space="preserve"> </w:t>
      </w:r>
    </w:p>
    <w:bookmarkEnd w:id="58"/>
    <w:p w14:paraId="0217FED3" w14:textId="77777777" w:rsidR="003D5D29" w:rsidRPr="003D5D29" w:rsidRDefault="003D5D29" w:rsidP="00BA764E">
      <w:pPr>
        <w:spacing w:line="240" w:lineRule="auto"/>
        <w:jc w:val="both"/>
        <w:rPr>
          <w:rFonts w:ascii="Arial" w:hAnsi="Arial" w:cs="Arial"/>
          <w:b/>
          <w:sz w:val="20"/>
          <w:szCs w:val="20"/>
        </w:rPr>
      </w:pPr>
    </w:p>
    <w:p w14:paraId="6D97A2C4" w14:textId="77777777" w:rsidR="003D5D29" w:rsidRPr="003D5D29" w:rsidRDefault="00B51BF7" w:rsidP="00B51BF7">
      <w:pPr>
        <w:pStyle w:val="Cmsor3"/>
        <w:rPr>
          <w:rFonts w:ascii="Arial" w:hAnsi="Arial" w:cs="Arial"/>
          <w:b w:val="0"/>
          <w:bCs w:val="0"/>
          <w:iCs/>
          <w:color w:val="000000"/>
          <w:sz w:val="20"/>
          <w:szCs w:val="20"/>
        </w:rPr>
      </w:pPr>
      <w:bookmarkStart w:id="59" w:name="_Toc302733947"/>
      <w:bookmarkStart w:id="60" w:name="_Toc306870627"/>
      <w:r w:rsidRPr="003131E2">
        <w:rPr>
          <w:rFonts w:ascii="Arial" w:hAnsi="Arial" w:cs="Arial"/>
          <w:bCs w:val="0"/>
          <w:iCs/>
          <w:color w:val="000000"/>
          <w:sz w:val="20"/>
          <w:szCs w:val="20"/>
        </w:rPr>
        <w:t>1.</w:t>
      </w:r>
      <w:r>
        <w:rPr>
          <w:rFonts w:ascii="Arial" w:hAnsi="Arial" w:cs="Arial"/>
          <w:bCs w:val="0"/>
          <w:iCs/>
          <w:color w:val="000000"/>
          <w:sz w:val="20"/>
          <w:szCs w:val="20"/>
        </w:rPr>
        <w:t xml:space="preserve">8. </w:t>
      </w:r>
      <w:r w:rsidR="003D5D29" w:rsidRPr="003D5D29">
        <w:rPr>
          <w:rFonts w:ascii="Arial" w:hAnsi="Arial" w:cs="Arial"/>
          <w:bCs w:val="0"/>
          <w:iCs/>
          <w:color w:val="000000"/>
          <w:sz w:val="20"/>
          <w:szCs w:val="20"/>
        </w:rPr>
        <w:t>9HK, 25DK – Termékismertető – Hitel- és pénzügyi lízingtermékek – Személyi kölcsön</w:t>
      </w:r>
      <w:bookmarkEnd w:id="59"/>
      <w:bookmarkEnd w:id="60"/>
      <w:r w:rsidR="003D5D29" w:rsidRPr="003D5D29">
        <w:rPr>
          <w:rFonts w:ascii="Arial" w:hAnsi="Arial" w:cs="Arial"/>
          <w:bCs w:val="0"/>
          <w:iCs/>
          <w:color w:val="000000"/>
          <w:sz w:val="20"/>
          <w:szCs w:val="20"/>
        </w:rPr>
        <w:t xml:space="preserve"> </w:t>
      </w:r>
    </w:p>
    <w:p w14:paraId="6D4C294C" w14:textId="77777777" w:rsidR="003D5D29" w:rsidRPr="003D5D29" w:rsidRDefault="003D5D29" w:rsidP="003D5D29">
      <w:pPr>
        <w:spacing w:line="240" w:lineRule="auto"/>
        <w:rPr>
          <w:rFonts w:ascii="Arial" w:hAnsi="Arial" w:cs="Arial"/>
          <w:sz w:val="20"/>
          <w:szCs w:val="20"/>
        </w:rPr>
      </w:pPr>
    </w:p>
    <w:p w14:paraId="1DD92F5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sz w:val="20"/>
          <w:szCs w:val="20"/>
        </w:rPr>
        <w:t>személyi kölcsön</w:t>
      </w:r>
      <w:r w:rsidRPr="003D5D29">
        <w:rPr>
          <w:rFonts w:ascii="Arial" w:hAnsi="Arial" w:cs="Arial"/>
          <w:sz w:val="20"/>
          <w:szCs w:val="20"/>
        </w:rPr>
        <w:t xml:space="preserve"> a fogyasztók részére hitelcélhoz nem kötött, szabad felhasználású, ingatlanfedezet bevonása nélkül nyújtott fogyasztási kölcsön. Nem ebben, hanem a 9HJ táblában kell jelenteni az ingatlan jelzálogfedezet bevonása mellett nyújtott személyi kölcsönt, függetlenül a termék megnevezésétől. Itt kell azonban bemutatni a gépjárműhitel kiváltásához, valamint a gépjármű fedezete mellett nyújtott szabad felhasználású kölcsönt, a termék megnevezésében feltüntetve a hitelfolyósítás célját.</w:t>
      </w:r>
    </w:p>
    <w:p w14:paraId="2FF9D148" w14:textId="208B8EA6"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 jelentésben kell feltüntetni a</w:t>
      </w:r>
      <w:r w:rsidR="001903E8">
        <w:rPr>
          <w:rFonts w:ascii="Arial" w:hAnsi="Arial" w:cs="Arial"/>
          <w:sz w:val="20"/>
          <w:szCs w:val="20"/>
        </w:rPr>
        <w:t>z adatszolgáltató</w:t>
      </w:r>
      <w:r w:rsidRPr="003D5D29">
        <w:rPr>
          <w:rFonts w:ascii="Arial" w:hAnsi="Arial" w:cs="Arial"/>
          <w:sz w:val="20"/>
          <w:szCs w:val="20"/>
        </w:rPr>
        <w:t xml:space="preserve"> által nyújtott saját személyi kölcsön-konstrukciók jellemző adatait. Amennyiben egy termékhez a devizanem </w:t>
      </w:r>
      <w:del w:id="61" w:author="MNB" w:date="2024-08-23T13:22:00Z">
        <w:r w:rsidRPr="003D5D29">
          <w:rPr>
            <w:rFonts w:ascii="Arial" w:hAnsi="Arial" w:cs="Arial"/>
            <w:sz w:val="20"/>
            <w:szCs w:val="20"/>
          </w:rPr>
          <w:delText>és</w:delText>
        </w:r>
      </w:del>
      <w:ins w:id="62" w:author="MNB" w:date="2024-08-23T13:22:00Z">
        <w:r w:rsidR="006C5AD1">
          <w:rPr>
            <w:rFonts w:ascii="Arial" w:hAnsi="Arial" w:cs="Arial"/>
            <w:sz w:val="20"/>
            <w:szCs w:val="20"/>
          </w:rPr>
          <w:t>a</w:t>
        </w:r>
      </w:ins>
      <w:r w:rsidRPr="003D5D29">
        <w:rPr>
          <w:rFonts w:ascii="Arial" w:hAnsi="Arial" w:cs="Arial"/>
          <w:sz w:val="20"/>
          <w:szCs w:val="20"/>
        </w:rPr>
        <w:t xml:space="preserve"> kamatozás</w:t>
      </w:r>
      <w:ins w:id="63" w:author="MNB" w:date="2024-08-23T13:22:00Z">
        <w:r w:rsidR="006C5AD1">
          <w:rPr>
            <w:rFonts w:ascii="Arial" w:hAnsi="Arial" w:cs="Arial"/>
            <w:sz w:val="20"/>
            <w:szCs w:val="20"/>
          </w:rPr>
          <w:t xml:space="preserve"> és a konstrukció jellege („Minősített Fogyasztóbarát</w:t>
        </w:r>
        <w:r w:rsidR="006C5AD1" w:rsidRPr="006C5AD1">
          <w:rPr>
            <w:rFonts w:ascii="Arial" w:hAnsi="Arial" w:cs="Arial"/>
            <w:sz w:val="20"/>
            <w:szCs w:val="20"/>
          </w:rPr>
          <w:t>”; „piaci feltételű”; „államilag támogatott”; „hitelkiváltó hitel”)</w:t>
        </w:r>
      </w:ins>
      <w:r w:rsidRPr="003D5D29">
        <w:rPr>
          <w:rFonts w:ascii="Arial" w:hAnsi="Arial" w:cs="Arial"/>
          <w:sz w:val="20"/>
          <w:szCs w:val="20"/>
        </w:rPr>
        <w:t xml:space="preserve"> típus</w:t>
      </w:r>
      <w:r w:rsidR="004F2AF2">
        <w:rPr>
          <w:rFonts w:ascii="Arial" w:hAnsi="Arial" w:cs="Arial"/>
          <w:sz w:val="20"/>
          <w:szCs w:val="20"/>
        </w:rPr>
        <w:t>ára vonatkozó</w:t>
      </w:r>
      <w:r w:rsidRPr="003D5D29">
        <w:rPr>
          <w:rFonts w:ascii="Arial" w:hAnsi="Arial" w:cs="Arial"/>
          <w:sz w:val="20"/>
          <w:szCs w:val="20"/>
        </w:rPr>
        <w:t xml:space="preserve"> szempontok alapján alternatív lehetőség kapcsolódik, akkor azt külön termékként vagy termékvariációként kell feltüntetni.</w:t>
      </w:r>
    </w:p>
    <w:p w14:paraId="1DDE853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Nem szükséges külön termékvariációként feltüntetni azon konstrukcióváltozatokat, ahol csak a fizetési mód (bankszámláról, csekken történő fizetés), törlesztési lehetőségek, kedvezmények, illetve egyes díjtételek különböznek bizonyos feltételek alapján. Ezen jellemzőkre vonatkozó megjegyzések megtehetők a kitöltési </w:t>
      </w:r>
      <w:r w:rsidR="005324AB">
        <w:rPr>
          <w:rFonts w:ascii="Arial" w:hAnsi="Arial" w:cs="Arial"/>
          <w:sz w:val="20"/>
          <w:szCs w:val="20"/>
        </w:rPr>
        <w:t>előírások</w:t>
      </w:r>
      <w:r w:rsidRPr="003D5D29">
        <w:rPr>
          <w:rFonts w:ascii="Arial" w:hAnsi="Arial" w:cs="Arial"/>
          <w:sz w:val="20"/>
          <w:szCs w:val="20"/>
        </w:rPr>
        <w:t>ban jelzett helyeken.</w:t>
      </w:r>
    </w:p>
    <w:p w14:paraId="7CAA0C9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lastRenderedPageBreak/>
        <w:t xml:space="preserve">A kért adatok mellett további tájékozódási forrás is jelezhető (pl. „További részletes tájékoztatást a hirdetmény tartalmaz.”). Közölhető a termék elérhetőségeire történő utalás is az </w:t>
      </w:r>
      <w:r w:rsidR="00BA764E">
        <w:rPr>
          <w:rFonts w:ascii="Arial" w:hAnsi="Arial" w:cs="Arial"/>
          <w:sz w:val="20"/>
          <w:szCs w:val="20"/>
        </w:rPr>
        <w:t>n</w:t>
      </w:r>
      <w:r w:rsidRPr="003D5D29">
        <w:rPr>
          <w:rFonts w:ascii="Arial" w:hAnsi="Arial" w:cs="Arial"/>
          <w:sz w:val="20"/>
          <w:szCs w:val="20"/>
        </w:rPr>
        <w:t>) Egyéb megjegyzés cellában.</w:t>
      </w:r>
    </w:p>
    <w:p w14:paraId="22B2B742"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 konstrukciók megnevezésénél fontos, hogy a termék elnevezése mellett egyértelműen jelenjen meg a variációkat megkülönböztető jellemzőre, a konstrukció „összevont” jellegére való utalás is.</w:t>
      </w:r>
    </w:p>
    <w:p w14:paraId="3D2D18BF" w14:textId="77777777" w:rsidR="003D5D29" w:rsidRPr="003D5D29" w:rsidRDefault="003D5D29" w:rsidP="00BA764E">
      <w:pPr>
        <w:spacing w:after="240" w:line="240" w:lineRule="auto"/>
        <w:jc w:val="both"/>
        <w:rPr>
          <w:rFonts w:ascii="Arial" w:hAnsi="Arial" w:cs="Arial"/>
          <w:b/>
          <w:sz w:val="20"/>
          <w:szCs w:val="20"/>
        </w:rPr>
      </w:pPr>
      <w:r w:rsidRPr="003D5D29">
        <w:rPr>
          <w:rFonts w:ascii="Arial" w:hAnsi="Arial" w:cs="Arial"/>
          <w:b/>
          <w:sz w:val="20"/>
          <w:szCs w:val="20"/>
        </w:rPr>
        <w:t>A jelentés kitöltése</w:t>
      </w:r>
    </w:p>
    <w:p w14:paraId="061B32F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a)</w:t>
      </w:r>
      <w:r w:rsidRPr="003D5D29">
        <w:rPr>
          <w:rFonts w:ascii="Arial" w:hAnsi="Arial" w:cs="Arial"/>
          <w:sz w:val="20"/>
          <w:szCs w:val="20"/>
        </w:rPr>
        <w:t xml:space="preserve"> cellában – az MNB útmutatása alapján automatikusan generált – a termékhez kapcsolódó egyedi azonosító szerepel, amely </w:t>
      </w:r>
      <w:proofErr w:type="spellStart"/>
      <w:r w:rsidRPr="003D5D29">
        <w:rPr>
          <w:rFonts w:ascii="Arial" w:hAnsi="Arial" w:cs="Arial"/>
          <w:sz w:val="20"/>
          <w:szCs w:val="20"/>
        </w:rPr>
        <w:t>végigkíséri</w:t>
      </w:r>
      <w:proofErr w:type="spellEnd"/>
      <w:r w:rsidRPr="003D5D29">
        <w:rPr>
          <w:rFonts w:ascii="Arial" w:hAnsi="Arial" w:cs="Arial"/>
          <w:sz w:val="20"/>
          <w:szCs w:val="20"/>
        </w:rPr>
        <w:t xml:space="preserve"> a terméket forgalmazásának teljes idejében. Amennyiben a termék értékesítése szünetel, az értékesítés újrakezdésekor is az eredeti termékkóddal kell küldeni az adatszolgáltatásban.</w:t>
      </w:r>
    </w:p>
    <w:p w14:paraId="5C7E6CC4" w14:textId="24EC41C2" w:rsidR="003D5D29" w:rsidRPr="003D5D29" w:rsidRDefault="003D5D29" w:rsidP="00436CB6">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i/>
          <w:sz w:val="20"/>
          <w:szCs w:val="20"/>
        </w:rPr>
        <w:t xml:space="preserve"> </w:t>
      </w:r>
      <w:r w:rsidRPr="003D5D29">
        <w:rPr>
          <w:rFonts w:ascii="Arial" w:hAnsi="Arial" w:cs="Arial"/>
          <w:sz w:val="20"/>
          <w:szCs w:val="20"/>
        </w:rPr>
        <w:t>cellában kell a hitelkonstrukció teljes megnevezését szerepeltetni</w:t>
      </w:r>
      <w:r w:rsidR="003D255C">
        <w:rPr>
          <w:rFonts w:ascii="Arial" w:hAnsi="Arial" w:cs="Arial"/>
          <w:sz w:val="20"/>
          <w:szCs w:val="20"/>
        </w:rPr>
        <w:t xml:space="preserve">, összhangban az adatszolgáltató hirdetményében szereplő </w:t>
      </w:r>
      <w:proofErr w:type="spellStart"/>
      <w:r w:rsidR="003D255C">
        <w:rPr>
          <w:rFonts w:ascii="Arial" w:hAnsi="Arial" w:cs="Arial"/>
          <w:sz w:val="20"/>
          <w:szCs w:val="20"/>
        </w:rPr>
        <w:t>termékmegnevezésekkel</w:t>
      </w:r>
      <w:proofErr w:type="spellEnd"/>
      <w:r w:rsidRPr="003D5D29">
        <w:rPr>
          <w:rFonts w:ascii="Arial" w:hAnsi="Arial" w:cs="Arial"/>
          <w:sz w:val="20"/>
          <w:szCs w:val="20"/>
        </w:rPr>
        <w:t xml:space="preserve">. Amennyiben azonos konstrukció eltérő alternatíváiról van szó (és nincs külön „fantázianeve”), az eltérési szempontot </w:t>
      </w:r>
      <w:del w:id="64" w:author="MNB" w:date="2024-08-23T13:22:00Z">
        <w:r w:rsidRPr="003D5D29">
          <w:rPr>
            <w:rFonts w:ascii="Arial" w:hAnsi="Arial" w:cs="Arial"/>
            <w:sz w:val="20"/>
            <w:szCs w:val="20"/>
          </w:rPr>
          <w:delText>javasolt</w:delText>
        </w:r>
      </w:del>
      <w:ins w:id="65" w:author="MNB" w:date="2024-08-23T13:22:00Z">
        <w:r w:rsidR="006C5AD1">
          <w:rPr>
            <w:rFonts w:ascii="Arial" w:hAnsi="Arial" w:cs="Arial"/>
            <w:sz w:val="20"/>
            <w:szCs w:val="20"/>
          </w:rPr>
          <w:t>szükséges</w:t>
        </w:r>
      </w:ins>
      <w:r w:rsidRPr="003D5D29">
        <w:rPr>
          <w:rFonts w:ascii="Arial" w:hAnsi="Arial" w:cs="Arial"/>
          <w:sz w:val="20"/>
          <w:szCs w:val="20"/>
        </w:rPr>
        <w:t xml:space="preserve"> feltüntetni a termék megnevezésében is.</w:t>
      </w:r>
      <w:r w:rsidR="00766FE6" w:rsidRPr="00766FE6">
        <w:rPr>
          <w:rFonts w:ascii="Arial" w:hAnsi="Arial" w:cs="Arial"/>
          <w:sz w:val="20"/>
          <w:szCs w:val="20"/>
        </w:rPr>
        <w:t xml:space="preserve"> </w:t>
      </w:r>
      <w:r w:rsidR="00766FE6">
        <w:rPr>
          <w:rFonts w:ascii="Arial" w:hAnsi="Arial" w:cs="Arial"/>
          <w:sz w:val="20"/>
          <w:szCs w:val="20"/>
        </w:rPr>
        <w:t>A Kombinált termékek esetében a konstrukció neve mögött szerepeltetni kell, hogy az folyószámla-szerződés vagy hitelkártya-szerződés alapján rendelkezésre bocsátott hitelkeret terhére vehető igénybe (pl. „</w:t>
      </w:r>
      <w:r w:rsidR="00766FE6" w:rsidRPr="00EC1BB2">
        <w:rPr>
          <w:rFonts w:ascii="Arial" w:hAnsi="Arial" w:cs="Arial"/>
          <w:i/>
          <w:sz w:val="20"/>
          <w:szCs w:val="20"/>
        </w:rPr>
        <w:t>[</w:t>
      </w:r>
      <w:r w:rsidR="00766FE6" w:rsidRPr="00F13DEE">
        <w:rPr>
          <w:rFonts w:ascii="Arial" w:hAnsi="Arial" w:cs="Arial"/>
          <w:i/>
          <w:sz w:val="20"/>
          <w:szCs w:val="20"/>
        </w:rPr>
        <w:t>a kon</w:t>
      </w:r>
      <w:r w:rsidR="00436CB6">
        <w:rPr>
          <w:rFonts w:ascii="Arial" w:hAnsi="Arial" w:cs="Arial"/>
          <w:i/>
          <w:sz w:val="20"/>
          <w:szCs w:val="20"/>
        </w:rPr>
        <w:t>s</w:t>
      </w:r>
      <w:r w:rsidR="00766FE6" w:rsidRPr="00F13DEE">
        <w:rPr>
          <w:rFonts w:ascii="Arial" w:hAnsi="Arial" w:cs="Arial"/>
          <w:i/>
          <w:sz w:val="20"/>
          <w:szCs w:val="20"/>
        </w:rPr>
        <w:t xml:space="preserve">trukció </w:t>
      </w:r>
      <w:r w:rsidR="00766FE6" w:rsidRPr="00E67ADF">
        <w:rPr>
          <w:rFonts w:ascii="Arial" w:hAnsi="Arial" w:cs="Arial"/>
          <w:i/>
          <w:sz w:val="20"/>
          <w:szCs w:val="20"/>
        </w:rPr>
        <w:t>hirdetmény szerinti megnevezése</w:t>
      </w:r>
      <w:r w:rsidR="00766FE6" w:rsidRPr="00F13DEE">
        <w:rPr>
          <w:rFonts w:ascii="Arial" w:hAnsi="Arial" w:cs="Arial"/>
          <w:i/>
          <w:sz w:val="20"/>
          <w:szCs w:val="20"/>
        </w:rPr>
        <w:t>]</w:t>
      </w:r>
      <w:r w:rsidR="00766FE6" w:rsidRPr="00EC1BB2">
        <w:rPr>
          <w:rFonts w:ascii="Arial" w:hAnsi="Arial" w:cs="Arial"/>
          <w:i/>
          <w:sz w:val="20"/>
          <w:szCs w:val="20"/>
        </w:rPr>
        <w:t xml:space="preserve"> </w:t>
      </w:r>
      <w:r w:rsidR="00766FE6">
        <w:rPr>
          <w:rFonts w:ascii="Arial" w:hAnsi="Arial" w:cs="Arial"/>
          <w:sz w:val="20"/>
          <w:szCs w:val="20"/>
        </w:rPr>
        <w:t>– Hitelkártya hitelkeret terhére igénybe vehető”).</w:t>
      </w:r>
    </w:p>
    <w:p w14:paraId="791F88E5" w14:textId="77777777" w:rsidR="00F1792E" w:rsidRPr="003D5D29" w:rsidRDefault="00F1792E" w:rsidP="00F1792E">
      <w:pPr>
        <w:spacing w:line="240" w:lineRule="auto"/>
        <w:jc w:val="both"/>
        <w:rPr>
          <w:rFonts w:ascii="Arial" w:hAnsi="Arial" w:cs="Arial"/>
          <w:sz w:val="20"/>
          <w:szCs w:val="20"/>
        </w:rPr>
      </w:pPr>
      <w:r w:rsidRPr="00D43128">
        <w:rPr>
          <w:rFonts w:ascii="Arial" w:hAnsi="Arial" w:cs="Arial"/>
          <w:sz w:val="20"/>
          <w:szCs w:val="20"/>
        </w:rPr>
        <w:t xml:space="preserve">A </w:t>
      </w:r>
      <w:r w:rsidRPr="00D43128">
        <w:rPr>
          <w:rFonts w:ascii="Arial" w:hAnsi="Arial" w:cs="Arial"/>
          <w:b/>
          <w:sz w:val="20"/>
          <w:szCs w:val="20"/>
        </w:rPr>
        <w:t>c)</w:t>
      </w:r>
      <w:r w:rsidRPr="00D43128">
        <w:rPr>
          <w:rFonts w:ascii="Arial" w:hAnsi="Arial" w:cs="Arial"/>
          <w:sz w:val="20"/>
          <w:szCs w:val="20"/>
        </w:rPr>
        <w:t xml:space="preserve"> cellában szükséges megjelölni a konstrukció jellegét, miszerint </w:t>
      </w:r>
      <w:r w:rsidR="00511FEB">
        <w:rPr>
          <w:rFonts w:ascii="Arial" w:hAnsi="Arial" w:cs="Arial"/>
          <w:sz w:val="20"/>
          <w:szCs w:val="20"/>
        </w:rPr>
        <w:t>M</w:t>
      </w:r>
      <w:r w:rsidRPr="00D43128">
        <w:rPr>
          <w:rFonts w:ascii="Arial" w:hAnsi="Arial" w:cs="Arial"/>
          <w:sz w:val="20"/>
          <w:szCs w:val="20"/>
        </w:rPr>
        <w:t xml:space="preserve">inősített </w:t>
      </w:r>
      <w:r w:rsidR="00511FEB">
        <w:rPr>
          <w:rFonts w:ascii="Arial" w:hAnsi="Arial" w:cs="Arial"/>
          <w:sz w:val="20"/>
          <w:szCs w:val="20"/>
        </w:rPr>
        <w:t>F</w:t>
      </w:r>
      <w:r w:rsidRPr="00D43128">
        <w:rPr>
          <w:rFonts w:ascii="Arial" w:hAnsi="Arial" w:cs="Arial"/>
          <w:sz w:val="20"/>
          <w:szCs w:val="20"/>
        </w:rPr>
        <w:t xml:space="preserve">ogyasztóbarát, piaci feltételű, államilag támogatott </w:t>
      </w:r>
      <w:r w:rsidR="00954A35">
        <w:rPr>
          <w:rFonts w:ascii="Arial" w:hAnsi="Arial" w:cs="Arial"/>
          <w:sz w:val="20"/>
          <w:szCs w:val="20"/>
        </w:rPr>
        <w:t xml:space="preserve">vagy </w:t>
      </w:r>
      <w:r w:rsidR="00D43128" w:rsidRPr="00D43128">
        <w:rPr>
          <w:rFonts w:ascii="Arial" w:hAnsi="Arial" w:cs="Arial"/>
          <w:sz w:val="20"/>
          <w:szCs w:val="20"/>
        </w:rPr>
        <w:t>hitelkiváltó</w:t>
      </w:r>
      <w:r w:rsidRPr="00D43128">
        <w:rPr>
          <w:rFonts w:ascii="Arial" w:hAnsi="Arial" w:cs="Arial"/>
          <w:sz w:val="20"/>
          <w:szCs w:val="20"/>
        </w:rPr>
        <w:t xml:space="preserve"> hitel.</w:t>
      </w:r>
      <w:r w:rsidRPr="003D5D29">
        <w:rPr>
          <w:rFonts w:ascii="Arial" w:hAnsi="Arial" w:cs="Arial"/>
          <w:sz w:val="20"/>
          <w:szCs w:val="20"/>
        </w:rPr>
        <w:t xml:space="preserve"> </w:t>
      </w:r>
    </w:p>
    <w:p w14:paraId="49D3B66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F1792E">
        <w:rPr>
          <w:rFonts w:ascii="Arial" w:hAnsi="Arial" w:cs="Arial"/>
          <w:b/>
          <w:sz w:val="20"/>
          <w:szCs w:val="20"/>
        </w:rPr>
        <w:t>d</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cellában kell megjelölni a kölcsön nyilvántartásának devizanemét (ISO-kódját). Amennyiben a hiteltermék igénybe vehető forintban és egyéb devizanemben is, akkor a változatokat külön termékként vagy termékvariációként kell feltüntetni.</w:t>
      </w:r>
    </w:p>
    <w:p w14:paraId="5A092E9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E83E62">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e</w:t>
      </w:r>
      <w:r w:rsidR="00E83E62" w:rsidRPr="003D5D29">
        <w:rPr>
          <w:rFonts w:ascii="Arial" w:hAnsi="Arial" w:cs="Arial"/>
          <w:b/>
          <w:sz w:val="20"/>
          <w:szCs w:val="20"/>
        </w:rPr>
        <w:t>1</w:t>
      </w:r>
      <w:r w:rsidRPr="003D5D29">
        <w:rPr>
          <w:rFonts w:ascii="Arial" w:hAnsi="Arial" w:cs="Arial"/>
          <w:b/>
          <w:sz w:val="20"/>
          <w:szCs w:val="20"/>
        </w:rPr>
        <w:t xml:space="preserve">) és </w:t>
      </w:r>
      <w:r w:rsidR="00E83E62">
        <w:rPr>
          <w:rFonts w:ascii="Arial" w:hAnsi="Arial" w:cs="Arial"/>
          <w:b/>
          <w:sz w:val="20"/>
          <w:szCs w:val="20"/>
        </w:rPr>
        <w:t>e</w:t>
      </w:r>
      <w:r w:rsidR="00E83E62" w:rsidRPr="003D5D29">
        <w:rPr>
          <w:rFonts w:ascii="Arial" w:hAnsi="Arial" w:cs="Arial"/>
          <w:b/>
          <w:sz w:val="20"/>
          <w:szCs w:val="20"/>
        </w:rPr>
        <w:t>2</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cellában kell szerepeltetni a futamidő minimális és maximális hosszát, a</w:t>
      </w:r>
      <w:r w:rsidR="00E83E62">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e</w:t>
      </w:r>
      <w:r w:rsidR="00E83E62" w:rsidRPr="003D5D29">
        <w:rPr>
          <w:rFonts w:ascii="Arial" w:hAnsi="Arial" w:cs="Arial"/>
          <w:b/>
          <w:sz w:val="20"/>
          <w:szCs w:val="20"/>
        </w:rPr>
        <w:t>3</w:t>
      </w:r>
      <w:r w:rsidRPr="003D5D29">
        <w:rPr>
          <w:rFonts w:ascii="Arial" w:hAnsi="Arial" w:cs="Arial"/>
          <w:b/>
          <w:sz w:val="20"/>
          <w:szCs w:val="20"/>
        </w:rPr>
        <w:t>)</w:t>
      </w:r>
      <w:r w:rsidRPr="003D5D29">
        <w:rPr>
          <w:rFonts w:ascii="Arial" w:hAnsi="Arial" w:cs="Arial"/>
          <w:sz w:val="20"/>
          <w:szCs w:val="20"/>
        </w:rPr>
        <w:t xml:space="preserve"> cellában pedig azt, hogy a</w:t>
      </w:r>
      <w:r w:rsidR="00E83E62">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e</w:t>
      </w:r>
      <w:r w:rsidR="00E83E62" w:rsidRPr="003D5D29">
        <w:rPr>
          <w:rFonts w:ascii="Arial" w:hAnsi="Arial" w:cs="Arial"/>
          <w:b/>
          <w:sz w:val="20"/>
          <w:szCs w:val="20"/>
        </w:rPr>
        <w:t>1</w:t>
      </w:r>
      <w:r w:rsidRPr="003D5D29">
        <w:rPr>
          <w:rFonts w:ascii="Arial" w:hAnsi="Arial" w:cs="Arial"/>
          <w:b/>
          <w:sz w:val="20"/>
          <w:szCs w:val="20"/>
        </w:rPr>
        <w:t xml:space="preserve">) és </w:t>
      </w:r>
      <w:r w:rsidR="00E83E62">
        <w:rPr>
          <w:rFonts w:ascii="Arial" w:hAnsi="Arial" w:cs="Arial"/>
          <w:b/>
          <w:sz w:val="20"/>
          <w:szCs w:val="20"/>
        </w:rPr>
        <w:t>e</w:t>
      </w:r>
      <w:r w:rsidR="00E83E62" w:rsidRPr="003D5D29">
        <w:rPr>
          <w:rFonts w:ascii="Arial" w:hAnsi="Arial" w:cs="Arial"/>
          <w:b/>
          <w:sz w:val="20"/>
          <w:szCs w:val="20"/>
        </w:rPr>
        <w:t>2</w:t>
      </w:r>
      <w:r w:rsidRPr="003D5D29">
        <w:rPr>
          <w:rFonts w:ascii="Arial" w:hAnsi="Arial" w:cs="Arial"/>
          <w:b/>
          <w:sz w:val="20"/>
          <w:szCs w:val="20"/>
        </w:rPr>
        <w:t>)</w:t>
      </w:r>
      <w:r w:rsidRPr="003D5D29">
        <w:rPr>
          <w:rFonts w:ascii="Arial" w:hAnsi="Arial" w:cs="Arial"/>
          <w:sz w:val="20"/>
          <w:szCs w:val="20"/>
        </w:rPr>
        <w:t xml:space="preserve"> cella értékei hónapban („hó”), vagy hétben („hét”) értendőek (numerikus, egész számban). Az utóbbi opció a heti törlesztési gyakoriságú hitelek esetén választható. (Amennyiben a futamidő egy meghatározott fix időszak lehet csak, akkor annak a hetekben vagy hónapokban megadott időtartamát kell feltüntetni a</w:t>
      </w:r>
      <w:r w:rsidR="00E83E62">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e</w:t>
      </w:r>
      <w:r w:rsidR="00E83E62" w:rsidRPr="003D5D29">
        <w:rPr>
          <w:rFonts w:ascii="Arial" w:hAnsi="Arial" w:cs="Arial"/>
          <w:b/>
          <w:sz w:val="20"/>
          <w:szCs w:val="20"/>
        </w:rPr>
        <w:t>1</w:t>
      </w:r>
      <w:r w:rsidRPr="003D5D29">
        <w:rPr>
          <w:rFonts w:ascii="Arial" w:hAnsi="Arial" w:cs="Arial"/>
          <w:b/>
          <w:sz w:val="20"/>
          <w:szCs w:val="20"/>
        </w:rPr>
        <w:t xml:space="preserve">) és </w:t>
      </w:r>
      <w:r w:rsidR="00E83E62">
        <w:rPr>
          <w:rFonts w:ascii="Arial" w:hAnsi="Arial" w:cs="Arial"/>
          <w:b/>
          <w:sz w:val="20"/>
          <w:szCs w:val="20"/>
        </w:rPr>
        <w:t>e</w:t>
      </w:r>
      <w:r w:rsidR="00E83E62" w:rsidRPr="003D5D29">
        <w:rPr>
          <w:rFonts w:ascii="Arial" w:hAnsi="Arial" w:cs="Arial"/>
          <w:b/>
          <w:sz w:val="20"/>
          <w:szCs w:val="20"/>
        </w:rPr>
        <w:t>2</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 xml:space="preserve">cellában is.)  </w:t>
      </w:r>
    </w:p>
    <w:p w14:paraId="2D4E026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E83E62">
        <w:rPr>
          <w:rFonts w:ascii="Arial" w:hAnsi="Arial" w:cs="Arial"/>
          <w:b/>
          <w:sz w:val="20"/>
          <w:szCs w:val="20"/>
        </w:rPr>
        <w:t>f</w:t>
      </w:r>
      <w:r w:rsidR="00E83E62" w:rsidRPr="003D5D29">
        <w:rPr>
          <w:rFonts w:ascii="Arial" w:hAnsi="Arial" w:cs="Arial"/>
          <w:b/>
          <w:sz w:val="20"/>
          <w:szCs w:val="20"/>
        </w:rPr>
        <w:t>1</w:t>
      </w:r>
      <w:r w:rsidRPr="003D5D29">
        <w:rPr>
          <w:rFonts w:ascii="Arial" w:hAnsi="Arial" w:cs="Arial"/>
          <w:b/>
          <w:sz w:val="20"/>
          <w:szCs w:val="20"/>
        </w:rPr>
        <w:t xml:space="preserve">) és </w:t>
      </w:r>
      <w:r w:rsidR="00E83E62">
        <w:rPr>
          <w:rFonts w:ascii="Arial" w:hAnsi="Arial" w:cs="Arial"/>
          <w:b/>
          <w:sz w:val="20"/>
          <w:szCs w:val="20"/>
        </w:rPr>
        <w:t>f</w:t>
      </w:r>
      <w:r w:rsidR="00E83E62" w:rsidRPr="003D5D29">
        <w:rPr>
          <w:rFonts w:ascii="Arial" w:hAnsi="Arial" w:cs="Arial"/>
          <w:b/>
          <w:sz w:val="20"/>
          <w:szCs w:val="20"/>
        </w:rPr>
        <w:t>2</w:t>
      </w:r>
      <w:r w:rsidRPr="003D5D29">
        <w:rPr>
          <w:rFonts w:ascii="Arial" w:hAnsi="Arial" w:cs="Arial"/>
          <w:b/>
          <w:sz w:val="20"/>
          <w:szCs w:val="20"/>
        </w:rPr>
        <w:t>)</w:t>
      </w:r>
      <w:r w:rsidRPr="003D5D29">
        <w:rPr>
          <w:rFonts w:ascii="Arial" w:hAnsi="Arial" w:cs="Arial"/>
          <w:sz w:val="20"/>
          <w:szCs w:val="20"/>
        </w:rPr>
        <w:t xml:space="preserve"> cellában a minimálisan és maximálisan igényelhető finanszírozási összeget kell feltüntetni forintban, numerikus egész számban, a pénznem megjelölése nélkül. </w:t>
      </w:r>
    </w:p>
    <w:p w14:paraId="24BFA45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g</w:t>
      </w:r>
      <w:proofErr w:type="gramStart"/>
      <w:r w:rsidR="00E83E62" w:rsidRPr="003D5D29">
        <w:rPr>
          <w:rFonts w:ascii="Arial" w:hAnsi="Arial" w:cs="Arial"/>
          <w:b/>
          <w:sz w:val="20"/>
          <w:szCs w:val="20"/>
        </w:rPr>
        <w:t>1</w:t>
      </w:r>
      <w:r w:rsidRPr="003D5D29">
        <w:rPr>
          <w:rFonts w:ascii="Arial" w:hAnsi="Arial" w:cs="Arial"/>
          <w:b/>
          <w:sz w:val="20"/>
          <w:szCs w:val="20"/>
        </w:rPr>
        <w:t>)-</w:t>
      </w:r>
      <w:proofErr w:type="gramEnd"/>
      <w:r w:rsidR="00E83E62">
        <w:rPr>
          <w:rFonts w:ascii="Arial" w:hAnsi="Arial" w:cs="Arial"/>
          <w:b/>
          <w:sz w:val="20"/>
          <w:szCs w:val="20"/>
        </w:rPr>
        <w:t>g</w:t>
      </w:r>
      <w:r w:rsidR="00E83E62" w:rsidRPr="003D5D29">
        <w:rPr>
          <w:rFonts w:ascii="Arial" w:hAnsi="Arial" w:cs="Arial"/>
          <w:b/>
          <w:sz w:val="20"/>
          <w:szCs w:val="20"/>
        </w:rPr>
        <w:t>3</w:t>
      </w:r>
      <w:r w:rsidRPr="003D5D29">
        <w:rPr>
          <w:rFonts w:ascii="Arial" w:hAnsi="Arial" w:cs="Arial"/>
          <w:b/>
          <w:sz w:val="20"/>
          <w:szCs w:val="20"/>
        </w:rPr>
        <w:t>)</w:t>
      </w:r>
      <w:r w:rsidRPr="003D5D29">
        <w:rPr>
          <w:rFonts w:ascii="Arial" w:hAnsi="Arial" w:cs="Arial"/>
          <w:sz w:val="20"/>
          <w:szCs w:val="20"/>
        </w:rPr>
        <w:t xml:space="preserve"> cellában a </w:t>
      </w:r>
      <w:proofErr w:type="spellStart"/>
      <w:r w:rsidRPr="003D5D29">
        <w:rPr>
          <w:rFonts w:ascii="Arial" w:hAnsi="Arial" w:cs="Arial"/>
          <w:sz w:val="20"/>
          <w:szCs w:val="20"/>
        </w:rPr>
        <w:t>Thmr</w:t>
      </w:r>
      <w:proofErr w:type="spellEnd"/>
      <w:r w:rsidRPr="003D5D29">
        <w:rPr>
          <w:rFonts w:ascii="Arial" w:hAnsi="Arial" w:cs="Arial"/>
          <w:sz w:val="20"/>
          <w:szCs w:val="20"/>
        </w:rPr>
        <w:t>. előírásai szerint kiszámított teljes hiteldíj mutató értékeket kell szerepeltetni százalékos formában, numerikusan két tizedes</w:t>
      </w:r>
      <w:r w:rsidR="002409B2">
        <w:rPr>
          <w:rFonts w:ascii="Arial" w:hAnsi="Arial" w:cs="Arial"/>
          <w:sz w:val="20"/>
          <w:szCs w:val="20"/>
        </w:rPr>
        <w:t>jegy</w:t>
      </w:r>
      <w:r w:rsidRPr="003D5D29">
        <w:rPr>
          <w:rFonts w:ascii="Arial" w:hAnsi="Arial" w:cs="Arial"/>
          <w:sz w:val="20"/>
          <w:szCs w:val="20"/>
        </w:rPr>
        <w:t xml:space="preserve"> pontossággal</w:t>
      </w:r>
      <w:r w:rsidR="002409B2">
        <w:rPr>
          <w:rFonts w:ascii="Arial" w:hAnsi="Arial" w:cs="Arial"/>
          <w:sz w:val="20"/>
          <w:szCs w:val="20"/>
        </w:rPr>
        <w:t>, százalék</w:t>
      </w:r>
      <w:r w:rsidRPr="003D5D29">
        <w:rPr>
          <w:rFonts w:ascii="Arial" w:hAnsi="Arial" w:cs="Arial"/>
          <w:sz w:val="20"/>
          <w:szCs w:val="20"/>
        </w:rPr>
        <w:t xml:space="preserve">jel feltüntetése nélkül. </w:t>
      </w:r>
    </w:p>
    <w:p w14:paraId="6710F699"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g</w:t>
      </w:r>
      <w:r w:rsidR="00E83E62" w:rsidRPr="003D5D29">
        <w:rPr>
          <w:rFonts w:ascii="Arial" w:hAnsi="Arial" w:cs="Arial"/>
          <w:b/>
          <w:sz w:val="20"/>
          <w:szCs w:val="20"/>
        </w:rPr>
        <w:t>1</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 xml:space="preserve">cellában a kereskedelmi kommunikációban szereplő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számításakor a </w:t>
      </w:r>
      <w:proofErr w:type="spellStart"/>
      <w:r w:rsidRPr="003D5D29">
        <w:rPr>
          <w:rFonts w:ascii="Arial" w:hAnsi="Arial" w:cs="Arial"/>
          <w:sz w:val="20"/>
          <w:szCs w:val="20"/>
        </w:rPr>
        <w:t>Thmr</w:t>
      </w:r>
      <w:proofErr w:type="spellEnd"/>
      <w:r w:rsidRPr="003D5D29">
        <w:rPr>
          <w:rFonts w:ascii="Arial" w:hAnsi="Arial" w:cs="Arial"/>
          <w:sz w:val="20"/>
          <w:szCs w:val="20"/>
        </w:rPr>
        <w:t>. kereskedelmi kommunikációra vonatkozó előírásainál meghatározott feltételű hitelt kell alapul venni. Amennyiben a</w:t>
      </w:r>
      <w:r w:rsidR="00C56754">
        <w:rPr>
          <w:rFonts w:ascii="Arial" w:hAnsi="Arial" w:cs="Arial"/>
          <w:sz w:val="20"/>
          <w:szCs w:val="20"/>
        </w:rPr>
        <w:t>z</w:t>
      </w:r>
      <w:r w:rsidRPr="003D5D29">
        <w:rPr>
          <w:rFonts w:ascii="Arial" w:hAnsi="Arial" w:cs="Arial"/>
          <w:sz w:val="20"/>
          <w:szCs w:val="20"/>
        </w:rPr>
        <w:t xml:space="preserve"> </w:t>
      </w:r>
      <w:r w:rsidR="00C56754">
        <w:rPr>
          <w:rFonts w:ascii="Arial" w:hAnsi="Arial" w:cs="Arial"/>
          <w:sz w:val="20"/>
          <w:szCs w:val="20"/>
        </w:rPr>
        <w:t xml:space="preserve">adatszolgáltató </w:t>
      </w:r>
      <w:r w:rsidRPr="003D5D29">
        <w:rPr>
          <w:rFonts w:ascii="Arial" w:hAnsi="Arial" w:cs="Arial"/>
          <w:sz w:val="20"/>
          <w:szCs w:val="20"/>
        </w:rPr>
        <w:t>az adott hitelt nem nyújtja adott feltételekkel, akkor a hiteltípusra létező legközelebbi összeggel és futamidővel kell meghatározni. (Olyan további tulajdonságok tekintetében, amelyek esetén a jogszabály nem ad útmutatást, a leginkább jellemző konstrukciótípushoz tartozó értéket kell ebben a cellában feltüntetni.)</w:t>
      </w:r>
    </w:p>
    <w:p w14:paraId="10D126A0"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g</w:t>
      </w:r>
      <w:r w:rsidR="00E83E62" w:rsidRPr="003D5D29">
        <w:rPr>
          <w:rFonts w:ascii="Arial" w:hAnsi="Arial" w:cs="Arial"/>
          <w:b/>
          <w:sz w:val="20"/>
          <w:szCs w:val="20"/>
        </w:rPr>
        <w:t>2</w:t>
      </w:r>
      <w:r w:rsidRPr="003D5D29">
        <w:rPr>
          <w:rFonts w:ascii="Arial" w:hAnsi="Arial" w:cs="Arial"/>
          <w:b/>
          <w:sz w:val="20"/>
          <w:szCs w:val="20"/>
        </w:rPr>
        <w:t xml:space="preserve">) és </w:t>
      </w:r>
      <w:r w:rsidR="00E83E62">
        <w:rPr>
          <w:rFonts w:ascii="Arial" w:hAnsi="Arial" w:cs="Arial"/>
          <w:b/>
          <w:sz w:val="20"/>
          <w:szCs w:val="20"/>
        </w:rPr>
        <w:t>g</w:t>
      </w:r>
      <w:r w:rsidR="00E83E62" w:rsidRPr="003D5D29">
        <w:rPr>
          <w:rFonts w:ascii="Arial" w:hAnsi="Arial" w:cs="Arial"/>
          <w:b/>
          <w:sz w:val="20"/>
          <w:szCs w:val="20"/>
        </w:rPr>
        <w:t>3</w:t>
      </w:r>
      <w:r w:rsidRPr="003D5D29">
        <w:rPr>
          <w:rFonts w:ascii="Arial" w:hAnsi="Arial" w:cs="Arial"/>
          <w:b/>
          <w:sz w:val="20"/>
          <w:szCs w:val="20"/>
        </w:rPr>
        <w:t>)</w:t>
      </w:r>
      <w:r w:rsidRPr="003D5D29">
        <w:rPr>
          <w:rFonts w:ascii="Arial" w:hAnsi="Arial" w:cs="Arial"/>
          <w:sz w:val="20"/>
          <w:szCs w:val="20"/>
        </w:rPr>
        <w:t xml:space="preserve"> cellában a konstrukció keretein belül elérhető hitellehetőségek tekintetében a legkisebb és a legnagyobb </w:t>
      </w:r>
      <w:proofErr w:type="spellStart"/>
      <w:r w:rsidRPr="003D5D29">
        <w:rPr>
          <w:rFonts w:ascii="Arial" w:hAnsi="Arial" w:cs="Arial"/>
          <w:sz w:val="20"/>
          <w:szCs w:val="20"/>
        </w:rPr>
        <w:t>THM</w:t>
      </w:r>
      <w:proofErr w:type="spellEnd"/>
      <w:r w:rsidRPr="003D5D29">
        <w:rPr>
          <w:rFonts w:ascii="Arial" w:hAnsi="Arial" w:cs="Arial"/>
          <w:sz w:val="20"/>
          <w:szCs w:val="20"/>
        </w:rPr>
        <w:t xml:space="preserve"> mértéket kell feltüntetni.</w:t>
      </w:r>
    </w:p>
    <w:p w14:paraId="42C36FD6" w14:textId="77777777" w:rsidR="003D5D29" w:rsidRPr="003D5D29" w:rsidRDefault="003D5D29" w:rsidP="00436CB6">
      <w:pPr>
        <w:spacing w:after="120" w:line="240" w:lineRule="auto"/>
        <w:jc w:val="both"/>
        <w:rPr>
          <w:rFonts w:ascii="Arial" w:hAnsi="Arial" w:cs="Arial"/>
          <w:sz w:val="20"/>
          <w:szCs w:val="20"/>
        </w:rPr>
      </w:pPr>
      <w:r w:rsidRPr="003D5D29">
        <w:rPr>
          <w:rFonts w:ascii="Arial" w:hAnsi="Arial" w:cs="Arial"/>
          <w:sz w:val="20"/>
          <w:szCs w:val="20"/>
        </w:rPr>
        <w:t xml:space="preserve">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számításához kapcsolódó megjegyzéseket a </w:t>
      </w:r>
      <w:r w:rsidR="00E83E62">
        <w:rPr>
          <w:rFonts w:ascii="Arial" w:hAnsi="Arial" w:cs="Arial"/>
          <w:b/>
          <w:sz w:val="20"/>
          <w:szCs w:val="20"/>
        </w:rPr>
        <w:t>g</w:t>
      </w:r>
      <w:r w:rsidR="00E83E62" w:rsidRPr="003D5D29">
        <w:rPr>
          <w:rFonts w:ascii="Arial" w:hAnsi="Arial" w:cs="Arial"/>
          <w:b/>
          <w:sz w:val="20"/>
          <w:szCs w:val="20"/>
        </w:rPr>
        <w:t>4</w:t>
      </w:r>
      <w:r w:rsidRPr="003D5D29">
        <w:rPr>
          <w:rFonts w:ascii="Arial" w:hAnsi="Arial" w:cs="Arial"/>
          <w:b/>
          <w:sz w:val="20"/>
          <w:szCs w:val="20"/>
        </w:rPr>
        <w:t>)</w:t>
      </w:r>
      <w:r w:rsidRPr="003D5D29">
        <w:rPr>
          <w:rFonts w:ascii="Arial" w:hAnsi="Arial" w:cs="Arial"/>
          <w:sz w:val="20"/>
          <w:szCs w:val="20"/>
        </w:rPr>
        <w:t xml:space="preserve"> cellában</w:t>
      </w:r>
      <w:r w:rsidRPr="003D5D29">
        <w:rPr>
          <w:rFonts w:ascii="Arial" w:hAnsi="Arial" w:cs="Arial"/>
          <w:i/>
          <w:sz w:val="20"/>
          <w:szCs w:val="20"/>
        </w:rPr>
        <w:t xml:space="preserve"> </w:t>
      </w:r>
      <w:r w:rsidRPr="003D5D29">
        <w:rPr>
          <w:rFonts w:ascii="Arial" w:hAnsi="Arial" w:cs="Arial"/>
          <w:sz w:val="20"/>
          <w:szCs w:val="20"/>
        </w:rPr>
        <w:t xml:space="preserve">kell feltüntetni. Itt kell tételesen megadni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figyelembe vett kamat éves mértékét vagy összegét, valamint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figyelembe veendő egyéb költség és díjtételek megnevezését és mértékét százalékosan vagy összegszerűen. </w:t>
      </w:r>
      <w:r w:rsidR="00766FE6">
        <w:rPr>
          <w:rFonts w:ascii="Arial" w:hAnsi="Arial" w:cs="Arial"/>
          <w:sz w:val="20"/>
          <w:szCs w:val="20"/>
        </w:rPr>
        <w:t xml:space="preserve">Kombinált termékek esetében itt kell megadni azt, hogy a </w:t>
      </w:r>
      <w:proofErr w:type="spellStart"/>
      <w:r w:rsidR="00766FE6">
        <w:rPr>
          <w:rFonts w:ascii="Arial" w:hAnsi="Arial" w:cs="Arial"/>
          <w:sz w:val="20"/>
          <w:szCs w:val="20"/>
        </w:rPr>
        <w:t>THM</w:t>
      </w:r>
      <w:proofErr w:type="spellEnd"/>
      <w:r w:rsidR="00766FE6">
        <w:rPr>
          <w:rFonts w:ascii="Arial" w:hAnsi="Arial" w:cs="Arial"/>
          <w:sz w:val="20"/>
          <w:szCs w:val="20"/>
        </w:rPr>
        <w:t xml:space="preserve"> értékek meghatározásakor figyelembevételre kerültek-e a folyószámlahitelhez vagy a hitelkártyához kapcsolódó díjak és költségek.</w:t>
      </w:r>
    </w:p>
    <w:p w14:paraId="5EA648E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h</w:t>
      </w:r>
      <w:proofErr w:type="gramStart"/>
      <w:r w:rsidR="00E83E62" w:rsidRPr="003D5D29">
        <w:rPr>
          <w:rFonts w:ascii="Arial" w:hAnsi="Arial" w:cs="Arial"/>
          <w:b/>
          <w:sz w:val="20"/>
          <w:szCs w:val="20"/>
        </w:rPr>
        <w:t>1</w:t>
      </w:r>
      <w:r w:rsidRPr="003D5D29">
        <w:rPr>
          <w:rFonts w:ascii="Arial" w:hAnsi="Arial" w:cs="Arial"/>
          <w:b/>
          <w:sz w:val="20"/>
          <w:szCs w:val="20"/>
        </w:rPr>
        <w:t>)-</w:t>
      </w:r>
      <w:proofErr w:type="gramEnd"/>
      <w:r w:rsidR="00E83E62">
        <w:rPr>
          <w:rFonts w:ascii="Arial" w:hAnsi="Arial" w:cs="Arial"/>
          <w:b/>
          <w:sz w:val="20"/>
          <w:szCs w:val="20"/>
        </w:rPr>
        <w:t>h</w:t>
      </w:r>
      <w:r w:rsidR="00E83E62" w:rsidRPr="003D5D29">
        <w:rPr>
          <w:rFonts w:ascii="Arial" w:hAnsi="Arial" w:cs="Arial"/>
          <w:b/>
          <w:sz w:val="20"/>
          <w:szCs w:val="20"/>
        </w:rPr>
        <w:t>6</w:t>
      </w:r>
      <w:r w:rsidRPr="003D5D29">
        <w:rPr>
          <w:rFonts w:ascii="Arial" w:hAnsi="Arial" w:cs="Arial"/>
          <w:b/>
          <w:sz w:val="20"/>
          <w:szCs w:val="20"/>
        </w:rPr>
        <w:t>)</w:t>
      </w:r>
      <w:r w:rsidRPr="003D5D29">
        <w:rPr>
          <w:rFonts w:ascii="Arial" w:hAnsi="Arial" w:cs="Arial"/>
          <w:sz w:val="20"/>
          <w:szCs w:val="20"/>
        </w:rPr>
        <w:t xml:space="preserve"> cellában kell tájékoztatást adni a hitelkonstrukció kamat adatairól. </w:t>
      </w:r>
    </w:p>
    <w:p w14:paraId="2C4859F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h</w:t>
      </w:r>
      <w:r w:rsidR="00E83E62" w:rsidRPr="003D5D29">
        <w:rPr>
          <w:rFonts w:ascii="Arial" w:hAnsi="Arial" w:cs="Arial"/>
          <w:b/>
          <w:sz w:val="20"/>
          <w:szCs w:val="20"/>
        </w:rPr>
        <w:t>1</w:t>
      </w:r>
      <w:r w:rsidRPr="003D5D29">
        <w:rPr>
          <w:rFonts w:ascii="Arial" w:hAnsi="Arial" w:cs="Arial"/>
          <w:b/>
          <w:sz w:val="20"/>
          <w:szCs w:val="20"/>
        </w:rPr>
        <w:t>)</w:t>
      </w:r>
      <w:r w:rsidRPr="003D5D29">
        <w:rPr>
          <w:rFonts w:ascii="Arial" w:hAnsi="Arial" w:cs="Arial"/>
          <w:sz w:val="20"/>
          <w:szCs w:val="20"/>
        </w:rPr>
        <w:t xml:space="preserve"> cellában </w:t>
      </w:r>
      <w:r w:rsidR="004F2AF2" w:rsidRPr="00DA4D84">
        <w:rPr>
          <w:rFonts w:ascii="Arial" w:hAnsi="Arial" w:cs="Arial"/>
          <w:sz w:val="20"/>
          <w:szCs w:val="20"/>
        </w:rPr>
        <w:t>a termékre vonatkozóan szükséges megadni</w:t>
      </w:r>
      <w:r w:rsidR="004F2AF2">
        <w:rPr>
          <w:rFonts w:ascii="Arial" w:hAnsi="Arial" w:cs="Arial"/>
          <w:sz w:val="20"/>
          <w:szCs w:val="20"/>
        </w:rPr>
        <w:t xml:space="preserve"> – a kamatozás típusának megfelelően –</w:t>
      </w:r>
      <w:r w:rsidR="004F2AF2" w:rsidRPr="00DA4D84">
        <w:rPr>
          <w:rFonts w:ascii="Arial" w:hAnsi="Arial" w:cs="Arial"/>
          <w:sz w:val="20"/>
          <w:szCs w:val="20"/>
        </w:rPr>
        <w:t>, hogy annak mikor változhat a kamata az alábbi értékkészletből</w:t>
      </w:r>
      <w:r w:rsidR="004F2AF2" w:rsidRPr="00AC3ADC">
        <w:rPr>
          <w:rFonts w:ascii="Arial" w:hAnsi="Arial" w:cs="Arial"/>
          <w:sz w:val="20"/>
          <w:szCs w:val="20"/>
        </w:rPr>
        <w:t xml:space="preserve">: </w:t>
      </w:r>
      <w:r w:rsidR="00BD2BA7" w:rsidRPr="00AC3ADC">
        <w:rPr>
          <w:rFonts w:ascii="Arial" w:hAnsi="Arial" w:cs="Arial"/>
          <w:sz w:val="20"/>
          <w:szCs w:val="20"/>
        </w:rPr>
        <w:t>futamidő alatt nem változhat</w:t>
      </w:r>
      <w:r w:rsidR="004F2AF2" w:rsidRPr="00221F4E">
        <w:rPr>
          <w:rFonts w:ascii="Arial" w:hAnsi="Arial" w:cs="Arial"/>
          <w:sz w:val="20"/>
          <w:szCs w:val="20"/>
        </w:rPr>
        <w:t>,</w:t>
      </w:r>
      <w:r w:rsidR="004F2AF2" w:rsidRPr="00DA4D84">
        <w:rPr>
          <w:rFonts w:ascii="Arial" w:hAnsi="Arial" w:cs="Arial"/>
          <w:sz w:val="20"/>
          <w:szCs w:val="20"/>
        </w:rPr>
        <w:t xml:space="preserve"> 1 havonta, </w:t>
      </w:r>
      <w:r w:rsidR="004F2AF2" w:rsidRPr="00DA4D84">
        <w:rPr>
          <w:rFonts w:ascii="Arial" w:hAnsi="Arial" w:cs="Arial"/>
          <w:sz w:val="20"/>
          <w:szCs w:val="20"/>
        </w:rPr>
        <w:lastRenderedPageBreak/>
        <w:t>3 havonta, 6 havonta, évente, 3 évente, 5 évente, 10 évente, 15 évente</w:t>
      </w:r>
      <w:r w:rsidR="00AA73E5">
        <w:rPr>
          <w:rFonts w:ascii="Arial" w:hAnsi="Arial" w:cs="Arial"/>
          <w:sz w:val="20"/>
          <w:szCs w:val="20"/>
        </w:rPr>
        <w:t xml:space="preserve"> vagy</w:t>
      </w:r>
      <w:r w:rsidR="004F2AF2" w:rsidRPr="00DA4D84">
        <w:rPr>
          <w:rFonts w:ascii="Arial" w:hAnsi="Arial" w:cs="Arial"/>
          <w:sz w:val="20"/>
          <w:szCs w:val="20"/>
        </w:rPr>
        <w:t xml:space="preserve"> a </w:t>
      </w:r>
      <w:r w:rsidR="007014F3">
        <w:rPr>
          <w:rFonts w:ascii="Arial" w:hAnsi="Arial" w:cs="Arial"/>
          <w:sz w:val="20"/>
          <w:szCs w:val="20"/>
        </w:rPr>
        <w:t>j</w:t>
      </w:r>
      <w:r w:rsidR="004F2AF2" w:rsidRPr="00DA4D84">
        <w:rPr>
          <w:rFonts w:ascii="Arial" w:hAnsi="Arial" w:cs="Arial"/>
          <w:sz w:val="20"/>
          <w:szCs w:val="20"/>
        </w:rPr>
        <w:t>egybanki alapkamat változásakor</w:t>
      </w:r>
      <w:r w:rsidRPr="003D5D29">
        <w:rPr>
          <w:rFonts w:ascii="Arial" w:hAnsi="Arial" w:cs="Arial"/>
          <w:sz w:val="20"/>
          <w:szCs w:val="20"/>
        </w:rPr>
        <w:t xml:space="preserve">. A kamatozás típusához kapcsolódó esetleges további megjegyzéseket a </w:t>
      </w:r>
      <w:r w:rsidR="00E83E62">
        <w:rPr>
          <w:rFonts w:ascii="Arial" w:hAnsi="Arial" w:cs="Arial"/>
          <w:b/>
          <w:sz w:val="20"/>
          <w:szCs w:val="20"/>
        </w:rPr>
        <w:t>h</w:t>
      </w:r>
      <w:r w:rsidR="00E83E62" w:rsidRPr="003D5D29">
        <w:rPr>
          <w:rFonts w:ascii="Arial" w:hAnsi="Arial" w:cs="Arial"/>
          <w:b/>
          <w:sz w:val="20"/>
          <w:szCs w:val="20"/>
        </w:rPr>
        <w:t>6</w:t>
      </w:r>
      <w:r w:rsidRPr="003D5D29">
        <w:rPr>
          <w:rFonts w:ascii="Arial" w:hAnsi="Arial" w:cs="Arial"/>
          <w:b/>
          <w:sz w:val="20"/>
          <w:szCs w:val="20"/>
        </w:rPr>
        <w:t>)</w:t>
      </w:r>
      <w:r w:rsidRPr="003D5D29">
        <w:rPr>
          <w:rFonts w:ascii="Arial" w:hAnsi="Arial" w:cs="Arial"/>
          <w:sz w:val="20"/>
          <w:szCs w:val="20"/>
        </w:rPr>
        <w:t xml:space="preserve"> cellában lehet megtenni (pl. változtatható kamatozás, változó kamat esetén kamatperiódus hossza</w:t>
      </w:r>
      <w:r w:rsidR="00175323">
        <w:rPr>
          <w:rFonts w:ascii="Arial" w:hAnsi="Arial" w:cs="Arial"/>
          <w:sz w:val="20"/>
          <w:szCs w:val="20"/>
        </w:rPr>
        <w:t>, kamatfelár periódus időtartama</w:t>
      </w:r>
      <w:r w:rsidRPr="003D5D29">
        <w:rPr>
          <w:rFonts w:ascii="Arial" w:hAnsi="Arial" w:cs="Arial"/>
          <w:sz w:val="20"/>
          <w:szCs w:val="20"/>
        </w:rPr>
        <w:t>).</w:t>
      </w:r>
    </w:p>
    <w:p w14:paraId="6EAFC5C5"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h</w:t>
      </w:r>
      <w:r w:rsidR="00E83E62" w:rsidRPr="003D5D29">
        <w:rPr>
          <w:rFonts w:ascii="Arial" w:hAnsi="Arial" w:cs="Arial"/>
          <w:b/>
          <w:sz w:val="20"/>
          <w:szCs w:val="20"/>
        </w:rPr>
        <w:t>2</w:t>
      </w:r>
      <w:r w:rsidRPr="003D5D29">
        <w:rPr>
          <w:rFonts w:ascii="Arial" w:hAnsi="Arial" w:cs="Arial"/>
          <w:b/>
          <w:sz w:val="20"/>
          <w:szCs w:val="20"/>
        </w:rPr>
        <w:t xml:space="preserve">) és </w:t>
      </w:r>
      <w:r w:rsidR="00E83E62">
        <w:rPr>
          <w:rFonts w:ascii="Arial" w:hAnsi="Arial" w:cs="Arial"/>
          <w:b/>
          <w:sz w:val="20"/>
          <w:szCs w:val="20"/>
        </w:rPr>
        <w:t>h</w:t>
      </w:r>
      <w:r w:rsidR="00E83E62" w:rsidRPr="003D5D29">
        <w:rPr>
          <w:rFonts w:ascii="Arial" w:hAnsi="Arial" w:cs="Arial"/>
          <w:b/>
          <w:sz w:val="20"/>
          <w:szCs w:val="20"/>
        </w:rPr>
        <w:t>3</w:t>
      </w:r>
      <w:r w:rsidRPr="003D5D29">
        <w:rPr>
          <w:rFonts w:ascii="Arial" w:hAnsi="Arial" w:cs="Arial"/>
          <w:b/>
          <w:sz w:val="20"/>
          <w:szCs w:val="20"/>
        </w:rPr>
        <w:t>)</w:t>
      </w:r>
      <w:r w:rsidRPr="003D5D29">
        <w:rPr>
          <w:rFonts w:ascii="Arial" w:hAnsi="Arial" w:cs="Arial"/>
          <w:sz w:val="20"/>
          <w:szCs w:val="20"/>
        </w:rPr>
        <w:t xml:space="preserve"> cellában az ügyleti kamat minimális és maximális éves százalékos mértékét kell szerepeltetni (</w:t>
      </w:r>
      <w:r w:rsidR="00B1049D">
        <w:rPr>
          <w:rFonts w:ascii="Arial" w:hAnsi="Arial" w:cs="Arial"/>
          <w:sz w:val="20"/>
          <w:szCs w:val="20"/>
        </w:rPr>
        <w:t>százalék</w:t>
      </w:r>
      <w:r w:rsidRPr="003D5D29">
        <w:rPr>
          <w:rFonts w:ascii="Arial" w:hAnsi="Arial" w:cs="Arial"/>
          <w:sz w:val="20"/>
          <w:szCs w:val="20"/>
        </w:rPr>
        <w:t xml:space="preserve">jel feltüntetése nélkül). </w:t>
      </w:r>
    </w:p>
    <w:p w14:paraId="6843187D"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h</w:t>
      </w:r>
      <w:r w:rsidR="00E83E62" w:rsidRPr="003D5D29">
        <w:rPr>
          <w:rFonts w:ascii="Arial" w:hAnsi="Arial" w:cs="Arial"/>
          <w:b/>
          <w:sz w:val="20"/>
          <w:szCs w:val="20"/>
        </w:rPr>
        <w:t>4</w:t>
      </w:r>
      <w:r w:rsidRPr="003D5D29">
        <w:rPr>
          <w:rFonts w:ascii="Arial" w:hAnsi="Arial" w:cs="Arial"/>
          <w:b/>
          <w:sz w:val="20"/>
          <w:szCs w:val="20"/>
        </w:rPr>
        <w:t>)</w:t>
      </w:r>
      <w:r w:rsidRPr="003D5D29">
        <w:rPr>
          <w:rFonts w:ascii="Arial" w:hAnsi="Arial" w:cs="Arial"/>
          <w:sz w:val="20"/>
          <w:szCs w:val="20"/>
        </w:rPr>
        <w:t xml:space="preserve"> cellában a</w:t>
      </w:r>
      <w:r w:rsidR="00C56754">
        <w:rPr>
          <w:rFonts w:ascii="Arial" w:hAnsi="Arial" w:cs="Arial"/>
          <w:sz w:val="20"/>
          <w:szCs w:val="20"/>
        </w:rPr>
        <w:t>z adatszolgáltató</w:t>
      </w:r>
      <w:r w:rsidRPr="003D5D29">
        <w:rPr>
          <w:rFonts w:ascii="Arial" w:hAnsi="Arial" w:cs="Arial"/>
          <w:sz w:val="20"/>
          <w:szCs w:val="20"/>
        </w:rPr>
        <w:t xml:space="preserve"> által alkalmazott kamatbázist kell feltüntetni pl. 3 havi </w:t>
      </w:r>
      <w:proofErr w:type="spellStart"/>
      <w:r w:rsidRPr="003D5D29">
        <w:rPr>
          <w:rFonts w:ascii="Arial" w:hAnsi="Arial" w:cs="Arial"/>
          <w:sz w:val="20"/>
          <w:szCs w:val="20"/>
        </w:rPr>
        <w:t>BUBOR</w:t>
      </w:r>
      <w:proofErr w:type="spellEnd"/>
      <w:r w:rsidRPr="003D5D29">
        <w:rPr>
          <w:rFonts w:ascii="Arial" w:hAnsi="Arial" w:cs="Arial"/>
          <w:sz w:val="20"/>
          <w:szCs w:val="20"/>
        </w:rPr>
        <w:t xml:space="preserve">. </w:t>
      </w:r>
    </w:p>
    <w:p w14:paraId="710F7269"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h</w:t>
      </w:r>
      <w:r w:rsidR="00E83E62" w:rsidRPr="003D5D29">
        <w:rPr>
          <w:rFonts w:ascii="Arial" w:hAnsi="Arial" w:cs="Arial"/>
          <w:b/>
          <w:sz w:val="20"/>
          <w:szCs w:val="20"/>
        </w:rPr>
        <w:t>5</w:t>
      </w:r>
      <w:r w:rsidRPr="003D5D29">
        <w:rPr>
          <w:rFonts w:ascii="Arial" w:hAnsi="Arial" w:cs="Arial"/>
          <w:b/>
          <w:sz w:val="20"/>
          <w:szCs w:val="20"/>
        </w:rPr>
        <w:t>)</w:t>
      </w:r>
      <w:r w:rsidRPr="003D5D29">
        <w:rPr>
          <w:rFonts w:ascii="Arial" w:hAnsi="Arial" w:cs="Arial"/>
          <w:sz w:val="20"/>
          <w:szCs w:val="20"/>
        </w:rPr>
        <w:t xml:space="preserve"> cellában az irányadó kamathoz kapcsolódó kamat felár/</w:t>
      </w:r>
      <w:proofErr w:type="spellStart"/>
      <w:r w:rsidRPr="003D5D29">
        <w:rPr>
          <w:rFonts w:ascii="Arial" w:hAnsi="Arial" w:cs="Arial"/>
          <w:sz w:val="20"/>
          <w:szCs w:val="20"/>
        </w:rPr>
        <w:t>marge</w:t>
      </w:r>
      <w:proofErr w:type="spellEnd"/>
      <w:r w:rsidRPr="003D5D29">
        <w:rPr>
          <w:rFonts w:ascii="Arial" w:hAnsi="Arial" w:cs="Arial"/>
          <w:sz w:val="20"/>
          <w:szCs w:val="20"/>
        </w:rPr>
        <w:t xml:space="preserve"> szerepeltetendő, illetve</w:t>
      </w:r>
      <w:r w:rsidR="00C56754">
        <w:rPr>
          <w:rFonts w:ascii="Arial" w:hAnsi="Arial" w:cs="Arial"/>
          <w:sz w:val="20"/>
          <w:szCs w:val="20"/>
        </w:rPr>
        <w:t>,</w:t>
      </w:r>
      <w:r w:rsidRPr="003D5D29">
        <w:rPr>
          <w:rFonts w:ascii="Arial" w:hAnsi="Arial" w:cs="Arial"/>
          <w:sz w:val="20"/>
          <w:szCs w:val="20"/>
        </w:rPr>
        <w:t xml:space="preserve"> ha az</w:t>
      </w:r>
      <w:r w:rsidR="00C56754">
        <w:rPr>
          <w:rFonts w:ascii="Arial" w:hAnsi="Arial" w:cs="Arial"/>
          <w:sz w:val="20"/>
          <w:szCs w:val="20"/>
        </w:rPr>
        <w:t xml:space="preserve"> adatszolgáltató</w:t>
      </w:r>
      <w:r w:rsidRPr="003D5D29">
        <w:rPr>
          <w:rFonts w:ascii="Arial" w:hAnsi="Arial" w:cs="Arial"/>
          <w:sz w:val="20"/>
          <w:szCs w:val="20"/>
        </w:rPr>
        <w:t xml:space="preserve"> alkalmaz további (kockázati) felárat, annak mértékét kell százalékos formában megadni. Amennyiben a konstrukció nem kamatbázishoz kötődik, a </w:t>
      </w:r>
      <w:r w:rsidR="00E83E62">
        <w:rPr>
          <w:rFonts w:ascii="Arial" w:hAnsi="Arial" w:cs="Arial"/>
          <w:b/>
          <w:sz w:val="20"/>
          <w:szCs w:val="20"/>
        </w:rPr>
        <w:t>h</w:t>
      </w:r>
      <w:r w:rsidR="00E83E62" w:rsidRPr="003D5D29">
        <w:rPr>
          <w:rFonts w:ascii="Arial" w:hAnsi="Arial" w:cs="Arial"/>
          <w:b/>
          <w:sz w:val="20"/>
          <w:szCs w:val="20"/>
        </w:rPr>
        <w:t>4</w:t>
      </w:r>
      <w:r w:rsidRPr="003D5D29">
        <w:rPr>
          <w:rFonts w:ascii="Arial" w:hAnsi="Arial" w:cs="Arial"/>
          <w:b/>
          <w:sz w:val="20"/>
          <w:szCs w:val="20"/>
        </w:rPr>
        <w:t xml:space="preserve">) és </w:t>
      </w:r>
      <w:r w:rsidR="00E83E62">
        <w:rPr>
          <w:rFonts w:ascii="Arial" w:hAnsi="Arial" w:cs="Arial"/>
          <w:b/>
          <w:sz w:val="20"/>
          <w:szCs w:val="20"/>
        </w:rPr>
        <w:t>h</w:t>
      </w:r>
      <w:r w:rsidR="00E83E62" w:rsidRPr="003D5D29">
        <w:rPr>
          <w:rFonts w:ascii="Arial" w:hAnsi="Arial" w:cs="Arial"/>
          <w:b/>
          <w:sz w:val="20"/>
          <w:szCs w:val="20"/>
        </w:rPr>
        <w:t>5</w:t>
      </w:r>
      <w:r w:rsidRPr="003D5D29">
        <w:rPr>
          <w:rFonts w:ascii="Arial" w:hAnsi="Arial" w:cs="Arial"/>
          <w:b/>
          <w:sz w:val="20"/>
          <w:szCs w:val="20"/>
        </w:rPr>
        <w:t>)</w:t>
      </w:r>
      <w:r w:rsidRPr="003D5D29">
        <w:rPr>
          <w:rFonts w:ascii="Arial" w:hAnsi="Arial" w:cs="Arial"/>
          <w:sz w:val="20"/>
          <w:szCs w:val="20"/>
        </w:rPr>
        <w:t xml:space="preserve"> cellát „nincs” megjelöléssel kell kitölteni. </w:t>
      </w:r>
    </w:p>
    <w:p w14:paraId="78A521C6"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h</w:t>
      </w:r>
      <w:r w:rsidR="00E83E62" w:rsidRPr="003D5D29">
        <w:rPr>
          <w:rFonts w:ascii="Arial" w:hAnsi="Arial" w:cs="Arial"/>
          <w:b/>
          <w:sz w:val="20"/>
          <w:szCs w:val="20"/>
        </w:rPr>
        <w:t>4</w:t>
      </w:r>
      <w:r w:rsidRPr="003D5D29">
        <w:rPr>
          <w:rFonts w:ascii="Arial" w:hAnsi="Arial" w:cs="Arial"/>
          <w:b/>
          <w:sz w:val="20"/>
          <w:szCs w:val="20"/>
        </w:rPr>
        <w:t xml:space="preserve">) és </w:t>
      </w:r>
      <w:r w:rsidR="00E83E62">
        <w:rPr>
          <w:rFonts w:ascii="Arial" w:hAnsi="Arial" w:cs="Arial"/>
          <w:b/>
          <w:sz w:val="20"/>
          <w:szCs w:val="20"/>
        </w:rPr>
        <w:t>h</w:t>
      </w:r>
      <w:r w:rsidR="00E83E62" w:rsidRPr="003D5D29">
        <w:rPr>
          <w:rFonts w:ascii="Arial" w:hAnsi="Arial" w:cs="Arial"/>
          <w:b/>
          <w:sz w:val="20"/>
          <w:szCs w:val="20"/>
        </w:rPr>
        <w:t>5</w:t>
      </w:r>
      <w:r w:rsidRPr="003D5D29">
        <w:rPr>
          <w:rFonts w:ascii="Arial" w:hAnsi="Arial" w:cs="Arial"/>
          <w:b/>
          <w:sz w:val="20"/>
          <w:szCs w:val="20"/>
        </w:rPr>
        <w:t>)</w:t>
      </w:r>
      <w:r w:rsidRPr="003D5D29">
        <w:rPr>
          <w:rFonts w:ascii="Arial" w:hAnsi="Arial" w:cs="Arial"/>
          <w:sz w:val="20"/>
          <w:szCs w:val="20"/>
        </w:rPr>
        <w:t xml:space="preserve"> cellához fűzendő magyarázat is feltüntethető a </w:t>
      </w:r>
      <w:r w:rsidR="00E83E62">
        <w:rPr>
          <w:rFonts w:ascii="Arial" w:hAnsi="Arial" w:cs="Arial"/>
          <w:b/>
          <w:sz w:val="20"/>
          <w:szCs w:val="20"/>
        </w:rPr>
        <w:t>h</w:t>
      </w:r>
      <w:r w:rsidR="00E83E62" w:rsidRPr="003D5D29">
        <w:rPr>
          <w:rFonts w:ascii="Arial" w:hAnsi="Arial" w:cs="Arial"/>
          <w:b/>
          <w:sz w:val="20"/>
          <w:szCs w:val="20"/>
        </w:rPr>
        <w:t>6</w:t>
      </w:r>
      <w:r w:rsidRPr="003D5D29">
        <w:rPr>
          <w:rFonts w:ascii="Arial" w:hAnsi="Arial" w:cs="Arial"/>
          <w:b/>
          <w:sz w:val="20"/>
          <w:szCs w:val="20"/>
        </w:rPr>
        <w:t>)</w:t>
      </w:r>
      <w:r w:rsidRPr="003D5D29">
        <w:rPr>
          <w:rFonts w:ascii="Arial" w:hAnsi="Arial" w:cs="Arial"/>
          <w:sz w:val="20"/>
          <w:szCs w:val="20"/>
        </w:rPr>
        <w:t xml:space="preserve"> cellában.</w:t>
      </w:r>
    </w:p>
    <w:p w14:paraId="720D9E0A" w14:textId="77777777" w:rsidR="003D5D29" w:rsidRPr="003D5D29" w:rsidRDefault="003D5D29" w:rsidP="00436CB6">
      <w:pPr>
        <w:spacing w:after="120"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h</w:t>
      </w:r>
      <w:r w:rsidR="00E83E62" w:rsidRPr="000040A0">
        <w:rPr>
          <w:rFonts w:ascii="Arial" w:hAnsi="Arial" w:cs="Arial"/>
          <w:b/>
          <w:sz w:val="20"/>
          <w:szCs w:val="20"/>
        </w:rPr>
        <w:t>6</w:t>
      </w:r>
      <w:r w:rsidRPr="000040A0">
        <w:rPr>
          <w:rFonts w:ascii="Arial" w:hAnsi="Arial" w:cs="Arial"/>
          <w:b/>
          <w:sz w:val="20"/>
          <w:szCs w:val="20"/>
        </w:rPr>
        <w:t>)</w:t>
      </w:r>
      <w:r w:rsidRPr="000040A0">
        <w:rPr>
          <w:rFonts w:ascii="Arial" w:hAnsi="Arial" w:cs="Arial"/>
          <w:sz w:val="20"/>
          <w:szCs w:val="20"/>
        </w:rPr>
        <w:t xml:space="preserve"> </w:t>
      </w:r>
      <w:r w:rsidRPr="003D5D29">
        <w:rPr>
          <w:rFonts w:ascii="Arial" w:hAnsi="Arial" w:cs="Arial"/>
          <w:sz w:val="20"/>
          <w:szCs w:val="20"/>
        </w:rPr>
        <w:t xml:space="preserve">cella alkalmazható a kamatozásra vonatkozó további szöveges információk feltüntetésére is. </w:t>
      </w:r>
      <w:r w:rsidR="00766FE6">
        <w:rPr>
          <w:rFonts w:ascii="Arial" w:hAnsi="Arial" w:cs="Arial"/>
          <w:sz w:val="20"/>
          <w:szCs w:val="20"/>
        </w:rPr>
        <w:t>Kombinált termékek esetében kerüljön kiemelésre, ha előre meghatározott esetben (pl. nem megállapodás szerinti teljesítés) a korábban megadott kamatmértékhez képest eltérő ügyleti kamatmérték kerülhet alkalmazásra (pl. folyószámlahitel vagy a hitelkártya kamata).</w:t>
      </w:r>
    </w:p>
    <w:p w14:paraId="0F74E23E" w14:textId="77777777" w:rsidR="00CE33AC" w:rsidRDefault="003D5D29" w:rsidP="00CE33AC">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h</w:t>
      </w:r>
      <w:r w:rsidR="00E83E62" w:rsidRPr="003D5D29">
        <w:rPr>
          <w:rFonts w:ascii="Arial" w:hAnsi="Arial" w:cs="Arial"/>
          <w:b/>
          <w:sz w:val="20"/>
          <w:szCs w:val="20"/>
        </w:rPr>
        <w:t>7</w:t>
      </w:r>
      <w:r w:rsidRPr="003D5D29">
        <w:rPr>
          <w:rFonts w:ascii="Arial" w:hAnsi="Arial" w:cs="Arial"/>
          <w:b/>
          <w:sz w:val="20"/>
          <w:szCs w:val="20"/>
        </w:rPr>
        <w:t>)</w:t>
      </w:r>
      <w:r w:rsidRPr="003D5D29">
        <w:rPr>
          <w:rFonts w:ascii="Arial" w:hAnsi="Arial" w:cs="Arial"/>
          <w:sz w:val="20"/>
          <w:szCs w:val="20"/>
        </w:rPr>
        <w:t xml:space="preserve"> cellában kell rögzíteni az </w:t>
      </w:r>
      <w:r w:rsidR="00C56754">
        <w:rPr>
          <w:rFonts w:ascii="Arial" w:hAnsi="Arial" w:cs="Arial"/>
          <w:sz w:val="20"/>
          <w:szCs w:val="20"/>
        </w:rPr>
        <w:t>adatszolgáltató</w:t>
      </w:r>
      <w:r w:rsidRPr="003D5D29">
        <w:rPr>
          <w:rFonts w:ascii="Arial" w:hAnsi="Arial" w:cs="Arial"/>
          <w:sz w:val="20"/>
          <w:szCs w:val="20"/>
        </w:rPr>
        <w:t xml:space="preserve"> által az adott termék vonatkozásában a jogszabály alapján alkalmazott kamatváltoztatási és kamatfelár-változtatási mutató MNB honlapján közzétett betűkódját (pl. H1K, D1K).</w:t>
      </w:r>
    </w:p>
    <w:p w14:paraId="12181AB3" w14:textId="77777777" w:rsidR="00B96A3E" w:rsidRPr="00D36774" w:rsidRDefault="00B96A3E" w:rsidP="00B96A3E">
      <w:pPr>
        <w:spacing w:line="240" w:lineRule="auto"/>
        <w:jc w:val="both"/>
        <w:rPr>
          <w:rFonts w:ascii="Arial" w:hAnsi="Arial" w:cs="Arial"/>
          <w:sz w:val="20"/>
          <w:szCs w:val="20"/>
        </w:rPr>
      </w:pPr>
      <w:r>
        <w:rPr>
          <w:rFonts w:ascii="Arial" w:hAnsi="Arial" w:cs="Arial"/>
          <w:sz w:val="20"/>
          <w:szCs w:val="20"/>
        </w:rPr>
        <w:t>A</w:t>
      </w:r>
      <w:r w:rsidR="00E83E62">
        <w:rPr>
          <w:rFonts w:ascii="Arial" w:hAnsi="Arial" w:cs="Arial"/>
          <w:sz w:val="20"/>
          <w:szCs w:val="20"/>
        </w:rPr>
        <w:t>z</w:t>
      </w:r>
      <w:r>
        <w:rPr>
          <w:rFonts w:ascii="Arial" w:hAnsi="Arial" w:cs="Arial"/>
          <w:sz w:val="20"/>
          <w:szCs w:val="20"/>
        </w:rPr>
        <w:t xml:space="preserve"> </w:t>
      </w:r>
      <w:r w:rsidR="00E83E62">
        <w:rPr>
          <w:rFonts w:ascii="Arial" w:hAnsi="Arial" w:cs="Arial"/>
          <w:b/>
          <w:sz w:val="20"/>
          <w:szCs w:val="20"/>
        </w:rPr>
        <w:t>i1</w:t>
      </w:r>
      <w:r>
        <w:rPr>
          <w:rFonts w:ascii="Arial" w:hAnsi="Arial" w:cs="Arial"/>
          <w:b/>
          <w:sz w:val="20"/>
          <w:szCs w:val="20"/>
        </w:rPr>
        <w:t>)</w:t>
      </w:r>
      <w:r w:rsidRPr="00D36774">
        <w:rPr>
          <w:rFonts w:ascii="Arial" w:hAnsi="Arial" w:cs="Arial"/>
          <w:sz w:val="20"/>
          <w:szCs w:val="20"/>
        </w:rPr>
        <w:t xml:space="preserve"> cellában összevontan kell szerepeltetni a fogyasztó érdekében harmadik fél szolgáltatásával összefüggésben (a hitelezőtől függetlenül felmerülő), a fogyasztóra áthárítható módon felmerülő összes, a hitelnyújtással kapcsolatos költséget. Amennyiben az egyes költségek esetében van vetítés</w:t>
      </w:r>
      <w:r>
        <w:rPr>
          <w:rFonts w:ascii="Arial" w:hAnsi="Arial" w:cs="Arial"/>
          <w:sz w:val="20"/>
          <w:szCs w:val="20"/>
        </w:rPr>
        <w:t xml:space="preserve">i alap (pl. számlára érkező havi jóváírások mértéke), </w:t>
      </w:r>
      <w:r w:rsidRPr="00D36774">
        <w:rPr>
          <w:rFonts w:ascii="Arial" w:hAnsi="Arial" w:cs="Arial"/>
          <w:sz w:val="20"/>
          <w:szCs w:val="20"/>
        </w:rPr>
        <w:t>azt is itt kell szerepeltetni.</w:t>
      </w:r>
    </w:p>
    <w:p w14:paraId="41C50504" w14:textId="77777777" w:rsidR="00B96A3E" w:rsidRPr="00D36774" w:rsidRDefault="00B96A3E" w:rsidP="003131E2">
      <w:pPr>
        <w:spacing w:line="240" w:lineRule="auto"/>
        <w:jc w:val="both"/>
        <w:rPr>
          <w:rFonts w:ascii="Arial" w:hAnsi="Arial" w:cs="Arial"/>
          <w:sz w:val="20"/>
          <w:szCs w:val="20"/>
        </w:rPr>
      </w:pPr>
      <w:r>
        <w:rPr>
          <w:rFonts w:ascii="Arial" w:hAnsi="Arial" w:cs="Arial"/>
          <w:sz w:val="20"/>
          <w:szCs w:val="20"/>
        </w:rPr>
        <w:t>A</w:t>
      </w:r>
      <w:r w:rsidR="00E83E62">
        <w:rPr>
          <w:rFonts w:ascii="Arial" w:hAnsi="Arial" w:cs="Arial"/>
          <w:sz w:val="20"/>
          <w:szCs w:val="20"/>
        </w:rPr>
        <w:t>z</w:t>
      </w:r>
      <w:r>
        <w:rPr>
          <w:rFonts w:ascii="Arial" w:hAnsi="Arial" w:cs="Arial"/>
          <w:sz w:val="20"/>
          <w:szCs w:val="20"/>
        </w:rPr>
        <w:t xml:space="preserve"> </w:t>
      </w:r>
      <w:r w:rsidR="00E83E62">
        <w:rPr>
          <w:rFonts w:ascii="Arial" w:hAnsi="Arial" w:cs="Arial"/>
          <w:b/>
          <w:sz w:val="20"/>
          <w:szCs w:val="20"/>
        </w:rPr>
        <w:t>i2</w:t>
      </w:r>
      <w:r>
        <w:rPr>
          <w:rFonts w:ascii="Arial" w:hAnsi="Arial" w:cs="Arial"/>
          <w:b/>
          <w:sz w:val="20"/>
          <w:szCs w:val="20"/>
        </w:rPr>
        <w:t>)</w:t>
      </w:r>
      <w:r>
        <w:rPr>
          <w:rFonts w:ascii="Arial" w:hAnsi="Arial" w:cs="Arial"/>
          <w:sz w:val="20"/>
          <w:szCs w:val="20"/>
        </w:rPr>
        <w:t xml:space="preserve"> </w:t>
      </w:r>
      <w:r w:rsidRPr="00D36774">
        <w:rPr>
          <w:rFonts w:ascii="Arial" w:hAnsi="Arial" w:cs="Arial"/>
          <w:sz w:val="20"/>
          <w:szCs w:val="20"/>
        </w:rPr>
        <w:t xml:space="preserve">cellában kell szerepeltetni a folyósításhoz kapcsolódó díjat </w:t>
      </w:r>
      <w:r>
        <w:rPr>
          <w:rFonts w:ascii="Arial" w:hAnsi="Arial" w:cs="Arial"/>
          <w:sz w:val="20"/>
          <w:szCs w:val="20"/>
        </w:rPr>
        <w:t>(pl. a hitelösszeg %-a</w:t>
      </w:r>
      <w:r w:rsidRPr="00D36774">
        <w:rPr>
          <w:rFonts w:ascii="Arial" w:hAnsi="Arial" w:cs="Arial"/>
          <w:sz w:val="20"/>
          <w:szCs w:val="20"/>
        </w:rPr>
        <w:t>).</w:t>
      </w:r>
    </w:p>
    <w:p w14:paraId="3E5E48F0" w14:textId="77777777" w:rsidR="00B96A3E" w:rsidRPr="003D5D29" w:rsidRDefault="00B96A3E" w:rsidP="00D23E25">
      <w:pPr>
        <w:spacing w:line="240" w:lineRule="auto"/>
        <w:jc w:val="both"/>
        <w:rPr>
          <w:rFonts w:ascii="Arial" w:hAnsi="Arial" w:cs="Arial"/>
          <w:sz w:val="20"/>
          <w:szCs w:val="20"/>
        </w:rPr>
      </w:pPr>
      <w:r>
        <w:rPr>
          <w:rFonts w:ascii="Arial" w:hAnsi="Arial" w:cs="Arial"/>
          <w:sz w:val="20"/>
          <w:szCs w:val="20"/>
        </w:rPr>
        <w:t xml:space="preserve">A </w:t>
      </w:r>
      <w:r w:rsidR="00E83E62">
        <w:rPr>
          <w:rFonts w:ascii="Arial" w:hAnsi="Arial" w:cs="Arial"/>
          <w:b/>
          <w:sz w:val="20"/>
          <w:szCs w:val="20"/>
        </w:rPr>
        <w:t>j</w:t>
      </w:r>
      <w:r w:rsidR="00E83E62" w:rsidRPr="00D42685">
        <w:rPr>
          <w:rFonts w:ascii="Arial" w:hAnsi="Arial" w:cs="Arial"/>
          <w:b/>
          <w:sz w:val="20"/>
          <w:szCs w:val="20"/>
        </w:rPr>
        <w:t>1</w:t>
      </w:r>
      <w:r w:rsidRPr="00D42685">
        <w:rPr>
          <w:rFonts w:ascii="Arial" w:hAnsi="Arial" w:cs="Arial"/>
          <w:b/>
          <w:sz w:val="20"/>
          <w:szCs w:val="20"/>
        </w:rPr>
        <w:t>)</w:t>
      </w:r>
      <w:r>
        <w:rPr>
          <w:rFonts w:ascii="Arial" w:hAnsi="Arial" w:cs="Arial"/>
          <w:b/>
          <w:sz w:val="20"/>
          <w:szCs w:val="20"/>
        </w:rPr>
        <w:t xml:space="preserve"> és </w:t>
      </w:r>
      <w:r w:rsidR="00E83E62">
        <w:rPr>
          <w:rFonts w:ascii="Arial" w:hAnsi="Arial" w:cs="Arial"/>
          <w:b/>
          <w:sz w:val="20"/>
          <w:szCs w:val="20"/>
        </w:rPr>
        <w:t>j</w:t>
      </w:r>
      <w:r w:rsidR="00E83E62" w:rsidRPr="00D42685">
        <w:rPr>
          <w:rFonts w:ascii="Arial" w:hAnsi="Arial" w:cs="Arial"/>
          <w:b/>
          <w:sz w:val="20"/>
          <w:szCs w:val="20"/>
        </w:rPr>
        <w:t>2</w:t>
      </w:r>
      <w:r w:rsidRPr="00D42685">
        <w:rPr>
          <w:rFonts w:ascii="Arial" w:hAnsi="Arial" w:cs="Arial"/>
          <w:b/>
          <w:sz w:val="20"/>
          <w:szCs w:val="20"/>
        </w:rPr>
        <w:t>)</w:t>
      </w:r>
      <w:r w:rsidRPr="00D36774">
        <w:rPr>
          <w:rFonts w:ascii="Arial" w:hAnsi="Arial" w:cs="Arial"/>
          <w:sz w:val="20"/>
          <w:szCs w:val="20"/>
        </w:rPr>
        <w:t xml:space="preserve"> cellában a futamidő alatt felszámítandó, a termék használatához</w:t>
      </w:r>
      <w:r>
        <w:rPr>
          <w:rFonts w:ascii="Arial" w:hAnsi="Arial" w:cs="Arial"/>
          <w:sz w:val="20"/>
          <w:szCs w:val="20"/>
        </w:rPr>
        <w:t>,</w:t>
      </w:r>
      <w:r w:rsidRPr="00D36774">
        <w:rPr>
          <w:rFonts w:ascii="Arial" w:hAnsi="Arial" w:cs="Arial"/>
          <w:sz w:val="20"/>
          <w:szCs w:val="20"/>
        </w:rPr>
        <w:t xml:space="preserve"> valamint lezárásához kapcsolódó további költségek, díjak alapjá</w:t>
      </w:r>
      <w:r>
        <w:rPr>
          <w:rFonts w:ascii="Arial" w:hAnsi="Arial" w:cs="Arial"/>
          <w:sz w:val="20"/>
          <w:szCs w:val="20"/>
        </w:rPr>
        <w:t xml:space="preserve">t, mértékét kell bemutatni. A </w:t>
      </w:r>
      <w:r w:rsidR="00E83E62">
        <w:rPr>
          <w:rFonts w:ascii="Arial" w:hAnsi="Arial" w:cs="Arial"/>
          <w:b/>
          <w:sz w:val="20"/>
          <w:szCs w:val="20"/>
        </w:rPr>
        <w:t>j</w:t>
      </w:r>
      <w:r w:rsidR="00E83E62" w:rsidRPr="00D42685">
        <w:rPr>
          <w:rFonts w:ascii="Arial" w:hAnsi="Arial" w:cs="Arial"/>
          <w:b/>
          <w:sz w:val="20"/>
          <w:szCs w:val="20"/>
        </w:rPr>
        <w:t>1</w:t>
      </w:r>
      <w:r w:rsidRPr="00D42685">
        <w:rPr>
          <w:rFonts w:ascii="Arial" w:hAnsi="Arial" w:cs="Arial"/>
          <w:b/>
          <w:sz w:val="20"/>
          <w:szCs w:val="20"/>
        </w:rPr>
        <w:t>)</w:t>
      </w:r>
      <w:r w:rsidRPr="00D36774">
        <w:rPr>
          <w:rFonts w:ascii="Arial" w:hAnsi="Arial" w:cs="Arial"/>
          <w:sz w:val="20"/>
          <w:szCs w:val="20"/>
        </w:rPr>
        <w:t xml:space="preserve"> további költségek között kell feltüntetni a harmadik fél szolgáltatásával összefüggésben </w:t>
      </w:r>
      <w:r>
        <w:rPr>
          <w:rFonts w:ascii="Arial" w:hAnsi="Arial" w:cs="Arial"/>
          <w:sz w:val="20"/>
          <w:szCs w:val="20"/>
        </w:rPr>
        <w:t xml:space="preserve">– </w:t>
      </w:r>
      <w:r w:rsidRPr="00D36774">
        <w:rPr>
          <w:rFonts w:ascii="Arial" w:hAnsi="Arial" w:cs="Arial"/>
          <w:sz w:val="20"/>
          <w:szCs w:val="20"/>
        </w:rPr>
        <w:t xml:space="preserve">a hitelezőtől függetlenül </w:t>
      </w:r>
      <w:r>
        <w:rPr>
          <w:rFonts w:ascii="Arial" w:hAnsi="Arial" w:cs="Arial"/>
          <w:sz w:val="20"/>
          <w:szCs w:val="20"/>
        </w:rPr>
        <w:t xml:space="preserve">– </w:t>
      </w:r>
      <w:r w:rsidRPr="00D36774">
        <w:rPr>
          <w:rFonts w:ascii="Arial" w:hAnsi="Arial" w:cs="Arial"/>
          <w:sz w:val="20"/>
          <w:szCs w:val="20"/>
        </w:rPr>
        <w:t>felmerülő összes, a futamidő alatt felszámított kö</w:t>
      </w:r>
      <w:r>
        <w:rPr>
          <w:rFonts w:ascii="Arial" w:hAnsi="Arial" w:cs="Arial"/>
          <w:sz w:val="20"/>
          <w:szCs w:val="20"/>
        </w:rPr>
        <w:t xml:space="preserve">ltséget (pl. postaköltség). A </w:t>
      </w:r>
      <w:r w:rsidR="00E83E62">
        <w:rPr>
          <w:rFonts w:ascii="Arial" w:hAnsi="Arial" w:cs="Arial"/>
          <w:b/>
          <w:sz w:val="20"/>
          <w:szCs w:val="20"/>
        </w:rPr>
        <w:t>j</w:t>
      </w:r>
      <w:r w:rsidR="00E83E62" w:rsidRPr="00D42685">
        <w:rPr>
          <w:rFonts w:ascii="Arial" w:hAnsi="Arial" w:cs="Arial"/>
          <w:b/>
          <w:sz w:val="20"/>
          <w:szCs w:val="20"/>
        </w:rPr>
        <w:t>2</w:t>
      </w:r>
      <w:r w:rsidRPr="00D42685">
        <w:rPr>
          <w:rFonts w:ascii="Arial" w:hAnsi="Arial" w:cs="Arial"/>
          <w:b/>
          <w:sz w:val="20"/>
          <w:szCs w:val="20"/>
        </w:rPr>
        <w:t>)</w:t>
      </w:r>
      <w:r w:rsidRPr="00D36774">
        <w:rPr>
          <w:rFonts w:ascii="Arial" w:hAnsi="Arial" w:cs="Arial"/>
          <w:sz w:val="20"/>
          <w:szCs w:val="20"/>
        </w:rPr>
        <w:t xml:space="preserve"> további díjak között kell szerepeltetni a futamidő alatt, a hitellezárásáig, a hitelezővel kapcsolatosan felmerülő költségek felsorolását, alapját és mértékét. Az „előtörlesztési dí</w:t>
      </w:r>
      <w:r>
        <w:rPr>
          <w:rFonts w:ascii="Arial" w:hAnsi="Arial" w:cs="Arial"/>
          <w:sz w:val="20"/>
          <w:szCs w:val="20"/>
        </w:rPr>
        <w:t xml:space="preserve">jak” mértékét nem itt, hanem </w:t>
      </w:r>
      <w:r w:rsidRPr="00221F4E">
        <w:rPr>
          <w:rFonts w:ascii="Arial" w:hAnsi="Arial" w:cs="Arial"/>
          <w:sz w:val="20"/>
          <w:szCs w:val="20"/>
        </w:rPr>
        <w:t xml:space="preserve">az </w:t>
      </w:r>
      <w:r w:rsidR="003A4546">
        <w:rPr>
          <w:rFonts w:ascii="Arial" w:hAnsi="Arial" w:cs="Arial"/>
          <w:b/>
          <w:sz w:val="20"/>
          <w:szCs w:val="20"/>
        </w:rPr>
        <w:t>m</w:t>
      </w:r>
      <w:r w:rsidR="00954A35">
        <w:rPr>
          <w:rFonts w:ascii="Arial" w:hAnsi="Arial" w:cs="Arial"/>
          <w:b/>
          <w:sz w:val="20"/>
          <w:szCs w:val="20"/>
        </w:rPr>
        <w:t>1</w:t>
      </w:r>
      <w:r w:rsidRPr="00221F4E">
        <w:rPr>
          <w:rFonts w:ascii="Arial" w:hAnsi="Arial" w:cs="Arial"/>
          <w:b/>
          <w:sz w:val="20"/>
          <w:szCs w:val="20"/>
        </w:rPr>
        <w:t>)</w:t>
      </w:r>
      <w:r w:rsidR="00954A35">
        <w:rPr>
          <w:rFonts w:ascii="Arial" w:hAnsi="Arial" w:cs="Arial"/>
          <w:b/>
          <w:sz w:val="20"/>
          <w:szCs w:val="20"/>
        </w:rPr>
        <w:t xml:space="preserve"> és m2)</w:t>
      </w:r>
      <w:r w:rsidRPr="00D36774">
        <w:rPr>
          <w:rFonts w:ascii="Arial" w:hAnsi="Arial" w:cs="Arial"/>
          <w:sz w:val="20"/>
          <w:szCs w:val="20"/>
        </w:rPr>
        <w:t xml:space="preserve"> cellákban kell szerepeltetni.</w:t>
      </w:r>
    </w:p>
    <w:p w14:paraId="4220FAE6"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k</w:t>
      </w:r>
      <w:r w:rsidRPr="003D5D29">
        <w:rPr>
          <w:rFonts w:ascii="Arial" w:hAnsi="Arial" w:cs="Arial"/>
          <w:b/>
          <w:sz w:val="20"/>
          <w:szCs w:val="20"/>
        </w:rPr>
        <w:t>)</w:t>
      </w:r>
      <w:r w:rsidRPr="003D5D29">
        <w:rPr>
          <w:rFonts w:ascii="Arial" w:hAnsi="Arial" w:cs="Arial"/>
          <w:sz w:val="20"/>
          <w:szCs w:val="20"/>
        </w:rPr>
        <w:t xml:space="preserve"> cellában kell tételes bemutatással, felsorolással szerepeltetni összegszerűen vagy százalékos mértékben a fogyasztó által fizetendő, a kölcsön folyósításáig és az azt követően, a futamidő alatt, illetve az ügylet lezárásához kapcsolódó minden olyan költséget, díjat, amelyet a </w:t>
      </w:r>
      <w:proofErr w:type="spellStart"/>
      <w:r w:rsidRPr="003D5D29">
        <w:rPr>
          <w:rFonts w:ascii="Arial" w:hAnsi="Arial" w:cs="Arial"/>
          <w:sz w:val="20"/>
          <w:szCs w:val="20"/>
        </w:rPr>
        <w:t>Thmr</w:t>
      </w:r>
      <w:proofErr w:type="spellEnd"/>
      <w:r w:rsidRPr="003D5D29">
        <w:rPr>
          <w:rFonts w:ascii="Arial" w:hAnsi="Arial" w:cs="Arial"/>
          <w:sz w:val="20"/>
          <w:szCs w:val="20"/>
        </w:rPr>
        <w:t xml:space="preserve">. előírásai szerint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nem kell figyelembe venni. </w:t>
      </w:r>
    </w:p>
    <w:p w14:paraId="06462FF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E83E62">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l</w:t>
      </w:r>
      <w:r w:rsidRPr="003D5D29">
        <w:rPr>
          <w:rFonts w:ascii="Arial" w:hAnsi="Arial" w:cs="Arial"/>
          <w:b/>
          <w:sz w:val="20"/>
          <w:szCs w:val="20"/>
        </w:rPr>
        <w:t>)</w:t>
      </w:r>
      <w:r w:rsidRPr="003D5D29">
        <w:rPr>
          <w:rFonts w:ascii="Arial" w:hAnsi="Arial" w:cs="Arial"/>
          <w:sz w:val="20"/>
          <w:szCs w:val="20"/>
        </w:rPr>
        <w:t xml:space="preserve"> cellában kell feltüntetni a folyósítás és törlesztés jellemzőit, mint pl. a devizában folyósítás vagy törlesztés lehetőségét, a törlesztés módját, illetve</w:t>
      </w:r>
      <w:r w:rsidR="001362D8">
        <w:rPr>
          <w:rFonts w:ascii="Arial" w:hAnsi="Arial" w:cs="Arial"/>
          <w:sz w:val="20"/>
          <w:szCs w:val="20"/>
        </w:rPr>
        <w:t>,</w:t>
      </w:r>
      <w:r w:rsidRPr="003D5D29">
        <w:rPr>
          <w:rFonts w:ascii="Arial" w:hAnsi="Arial" w:cs="Arial"/>
          <w:sz w:val="20"/>
          <w:szCs w:val="20"/>
        </w:rPr>
        <w:t xml:space="preserve"> hogy az ügyfél által választható-e a törlesztés napja.</w:t>
      </w:r>
    </w:p>
    <w:p w14:paraId="4DAB95A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CE33AC">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m</w:t>
      </w:r>
      <w:proofErr w:type="gramStart"/>
      <w:r w:rsidR="00E83E62" w:rsidRPr="003D5D29">
        <w:rPr>
          <w:rFonts w:ascii="Arial" w:hAnsi="Arial" w:cs="Arial"/>
          <w:b/>
          <w:sz w:val="20"/>
          <w:szCs w:val="20"/>
        </w:rPr>
        <w:t>1</w:t>
      </w:r>
      <w:r w:rsidRPr="003D5D29">
        <w:rPr>
          <w:rFonts w:ascii="Arial" w:hAnsi="Arial" w:cs="Arial"/>
          <w:b/>
          <w:sz w:val="20"/>
          <w:szCs w:val="20"/>
        </w:rPr>
        <w:t>)-</w:t>
      </w:r>
      <w:proofErr w:type="gramEnd"/>
      <w:r w:rsidR="00E83E62">
        <w:rPr>
          <w:rFonts w:ascii="Arial" w:hAnsi="Arial" w:cs="Arial"/>
          <w:b/>
          <w:sz w:val="20"/>
          <w:szCs w:val="20"/>
        </w:rPr>
        <w:t>m</w:t>
      </w:r>
      <w:r w:rsidR="00E83E62" w:rsidRPr="003D5D29">
        <w:rPr>
          <w:rFonts w:ascii="Arial" w:hAnsi="Arial" w:cs="Arial"/>
          <w:b/>
          <w:sz w:val="20"/>
          <w:szCs w:val="20"/>
        </w:rPr>
        <w:t>3</w:t>
      </w:r>
      <w:r w:rsidRPr="003D5D29">
        <w:rPr>
          <w:rFonts w:ascii="Arial" w:hAnsi="Arial" w:cs="Arial"/>
          <w:b/>
          <w:sz w:val="20"/>
          <w:szCs w:val="20"/>
        </w:rPr>
        <w:t>)</w:t>
      </w:r>
      <w:r w:rsidRPr="003D5D29">
        <w:rPr>
          <w:rFonts w:ascii="Arial" w:hAnsi="Arial" w:cs="Arial"/>
          <w:sz w:val="20"/>
          <w:szCs w:val="20"/>
        </w:rPr>
        <w:t xml:space="preserve"> cellában a szerződésmódosítással kapcsolatos díjakat kell feltüntetni összegszerűen vagy százalékos mértékben. A</w:t>
      </w:r>
      <w:r w:rsidR="00CE33AC">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m</w:t>
      </w:r>
      <w:r w:rsidR="00E83E62" w:rsidRPr="003D5D29">
        <w:rPr>
          <w:rFonts w:ascii="Arial" w:hAnsi="Arial" w:cs="Arial"/>
          <w:b/>
          <w:sz w:val="20"/>
          <w:szCs w:val="20"/>
        </w:rPr>
        <w:t>1</w:t>
      </w:r>
      <w:r w:rsidRPr="003D5D29">
        <w:rPr>
          <w:rFonts w:ascii="Arial" w:hAnsi="Arial" w:cs="Arial"/>
          <w:b/>
          <w:sz w:val="20"/>
          <w:szCs w:val="20"/>
        </w:rPr>
        <w:t>)</w:t>
      </w:r>
      <w:r w:rsidRPr="003D5D29">
        <w:rPr>
          <w:rFonts w:ascii="Arial" w:hAnsi="Arial" w:cs="Arial"/>
          <w:sz w:val="20"/>
          <w:szCs w:val="20"/>
        </w:rPr>
        <w:t xml:space="preserve"> cellában ki kell emelni a teljes előtörlesztéssel (végtörlesztéssel) összefüggően fizetendő díj(</w:t>
      </w:r>
      <w:proofErr w:type="spellStart"/>
      <w:r w:rsidRPr="003D5D29">
        <w:rPr>
          <w:rFonts w:ascii="Arial" w:hAnsi="Arial" w:cs="Arial"/>
          <w:sz w:val="20"/>
          <w:szCs w:val="20"/>
        </w:rPr>
        <w:t>ak</w:t>
      </w:r>
      <w:proofErr w:type="spellEnd"/>
      <w:r w:rsidRPr="003D5D29">
        <w:rPr>
          <w:rFonts w:ascii="Arial" w:hAnsi="Arial" w:cs="Arial"/>
          <w:sz w:val="20"/>
          <w:szCs w:val="20"/>
        </w:rPr>
        <w:t>) mértékét, illetve összegét. Az egyéb, pénzügyi teljesítéssel összefüggő díj mértékét, illetve összegét a</w:t>
      </w:r>
      <w:r w:rsidR="00CE33AC">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m</w:t>
      </w:r>
      <w:r w:rsidR="00E83E62" w:rsidRPr="003D5D29">
        <w:rPr>
          <w:rFonts w:ascii="Arial" w:hAnsi="Arial" w:cs="Arial"/>
          <w:b/>
          <w:sz w:val="20"/>
          <w:szCs w:val="20"/>
        </w:rPr>
        <w:t>2</w:t>
      </w:r>
      <w:r w:rsidRPr="003D5D29">
        <w:rPr>
          <w:rFonts w:ascii="Arial" w:hAnsi="Arial" w:cs="Arial"/>
          <w:b/>
          <w:sz w:val="20"/>
          <w:szCs w:val="20"/>
        </w:rPr>
        <w:t>)</w:t>
      </w:r>
      <w:r w:rsidRPr="003D5D29">
        <w:rPr>
          <w:rFonts w:ascii="Arial" w:hAnsi="Arial" w:cs="Arial"/>
          <w:sz w:val="20"/>
          <w:szCs w:val="20"/>
        </w:rPr>
        <w:t xml:space="preserve"> cellában kell megadni pl. előtörlesztés. A nem pénzügyi teljesítéssel összefüggő szerződésmódosítás mértékét, illetve összegét a</w:t>
      </w:r>
      <w:r w:rsidR="00CE33AC">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m</w:t>
      </w:r>
      <w:r w:rsidR="00E83E62" w:rsidRPr="003D5D29">
        <w:rPr>
          <w:rFonts w:ascii="Arial" w:hAnsi="Arial" w:cs="Arial"/>
          <w:b/>
          <w:sz w:val="20"/>
          <w:szCs w:val="20"/>
        </w:rPr>
        <w:t>3</w:t>
      </w:r>
      <w:r w:rsidRPr="003D5D29">
        <w:rPr>
          <w:rFonts w:ascii="Arial" w:hAnsi="Arial" w:cs="Arial"/>
          <w:b/>
          <w:sz w:val="20"/>
          <w:szCs w:val="20"/>
        </w:rPr>
        <w:t>)</w:t>
      </w:r>
      <w:r w:rsidRPr="003D5D29">
        <w:rPr>
          <w:rFonts w:ascii="Arial" w:hAnsi="Arial" w:cs="Arial"/>
          <w:sz w:val="20"/>
          <w:szCs w:val="20"/>
        </w:rPr>
        <w:t xml:space="preserve"> cellában kell feltüntetni (pl. fizetési átütemezés, fedezetmódosítás, átvállalás).</w:t>
      </w:r>
    </w:p>
    <w:p w14:paraId="4A9865CE"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E83E62">
        <w:rPr>
          <w:rFonts w:ascii="Arial" w:hAnsi="Arial" w:cs="Arial"/>
          <w:b/>
          <w:sz w:val="20"/>
          <w:szCs w:val="20"/>
        </w:rPr>
        <w:t>n</w:t>
      </w:r>
      <w:r w:rsidR="00E83E62" w:rsidRPr="003D5D29">
        <w:rPr>
          <w:rFonts w:ascii="Arial" w:hAnsi="Arial" w:cs="Arial"/>
          <w:b/>
          <w:sz w:val="20"/>
          <w:szCs w:val="20"/>
        </w:rPr>
        <w:t>1</w:t>
      </w:r>
      <w:r w:rsidRPr="003D5D29">
        <w:rPr>
          <w:rFonts w:ascii="Arial" w:hAnsi="Arial" w:cs="Arial"/>
          <w:b/>
          <w:sz w:val="20"/>
          <w:szCs w:val="20"/>
        </w:rPr>
        <w:t xml:space="preserve">) és </w:t>
      </w:r>
      <w:r w:rsidR="00E83E62">
        <w:rPr>
          <w:rFonts w:ascii="Arial" w:hAnsi="Arial" w:cs="Arial"/>
          <w:b/>
          <w:sz w:val="20"/>
          <w:szCs w:val="20"/>
        </w:rPr>
        <w:t>n</w:t>
      </w:r>
      <w:r w:rsidR="00E83E62" w:rsidRPr="003D5D29">
        <w:rPr>
          <w:rFonts w:ascii="Arial" w:hAnsi="Arial" w:cs="Arial"/>
          <w:b/>
          <w:sz w:val="20"/>
          <w:szCs w:val="20"/>
        </w:rPr>
        <w:t>2</w:t>
      </w:r>
      <w:r w:rsidRPr="003D5D29">
        <w:rPr>
          <w:rFonts w:ascii="Arial" w:hAnsi="Arial" w:cs="Arial"/>
          <w:b/>
          <w:sz w:val="20"/>
          <w:szCs w:val="20"/>
        </w:rPr>
        <w:t>)</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Az </w:t>
      </w:r>
      <w:r w:rsidR="00E83E62">
        <w:rPr>
          <w:rFonts w:ascii="Arial" w:hAnsi="Arial" w:cs="Arial"/>
          <w:b/>
          <w:sz w:val="20"/>
          <w:szCs w:val="20"/>
        </w:rPr>
        <w:t>n</w:t>
      </w:r>
      <w:r w:rsidR="00E83E62" w:rsidRPr="003D5D29">
        <w:rPr>
          <w:rFonts w:ascii="Arial" w:hAnsi="Arial" w:cs="Arial"/>
          <w:b/>
          <w:sz w:val="20"/>
          <w:szCs w:val="20"/>
        </w:rPr>
        <w:t>1</w:t>
      </w:r>
      <w:r w:rsidRPr="003D5D29">
        <w:rPr>
          <w:rFonts w:ascii="Arial" w:hAnsi="Arial" w:cs="Arial"/>
          <w:b/>
          <w:sz w:val="20"/>
          <w:szCs w:val="20"/>
        </w:rPr>
        <w:t xml:space="preserve">) </w:t>
      </w:r>
      <w:r w:rsidRPr="003D5D29">
        <w:rPr>
          <w:rFonts w:ascii="Arial" w:hAnsi="Arial" w:cs="Arial"/>
          <w:sz w:val="20"/>
          <w:szCs w:val="20"/>
        </w:rPr>
        <w:t>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 xml:space="preserve">x%), az </w:t>
      </w:r>
      <w:r w:rsidR="00E83E62">
        <w:rPr>
          <w:rFonts w:ascii="Arial" w:hAnsi="Arial" w:cs="Arial"/>
          <w:b/>
          <w:sz w:val="20"/>
          <w:szCs w:val="20"/>
        </w:rPr>
        <w:t>n</w:t>
      </w:r>
      <w:r w:rsidR="00E83E62" w:rsidRPr="003D5D29">
        <w:rPr>
          <w:rFonts w:ascii="Arial" w:hAnsi="Arial" w:cs="Arial"/>
          <w:b/>
          <w:sz w:val="20"/>
          <w:szCs w:val="20"/>
        </w:rPr>
        <w:t>2</w:t>
      </w:r>
      <w:r w:rsidRPr="003D5D29">
        <w:rPr>
          <w:rFonts w:ascii="Arial" w:hAnsi="Arial" w:cs="Arial"/>
          <w:b/>
          <w:sz w:val="20"/>
          <w:szCs w:val="20"/>
        </w:rPr>
        <w:t xml:space="preserve">) </w:t>
      </w:r>
      <w:r w:rsidRPr="003D5D29">
        <w:rPr>
          <w:rFonts w:ascii="Arial" w:hAnsi="Arial" w:cs="Arial"/>
          <w:sz w:val="20"/>
          <w:szCs w:val="20"/>
        </w:rPr>
        <w:t>cella pedig az egyéb késedelmes teljesítéskor felszámított díjtételek megnevezését és összegét (pl. felszólítási díj, kiszállás díja, kintlévőség-kezelési eljárás költsége).</w:t>
      </w:r>
    </w:p>
    <w:p w14:paraId="538676A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lastRenderedPageBreak/>
        <w:t xml:space="preserve">Az </w:t>
      </w:r>
      <w:r w:rsidR="00E83E62">
        <w:rPr>
          <w:rFonts w:ascii="Arial" w:hAnsi="Arial" w:cs="Arial"/>
          <w:b/>
          <w:sz w:val="20"/>
          <w:szCs w:val="20"/>
        </w:rPr>
        <w:t>o</w:t>
      </w:r>
      <w:r w:rsidRPr="003D5D29">
        <w:rPr>
          <w:rFonts w:ascii="Arial" w:hAnsi="Arial" w:cs="Arial"/>
          <w:b/>
          <w:sz w:val="20"/>
          <w:szCs w:val="20"/>
        </w:rPr>
        <w:t xml:space="preserve">) </w:t>
      </w:r>
      <w:r w:rsidRPr="003D5D29">
        <w:rPr>
          <w:rFonts w:ascii="Arial" w:hAnsi="Arial" w:cs="Arial"/>
          <w:sz w:val="20"/>
          <w:szCs w:val="20"/>
        </w:rPr>
        <w:t>cellában kell azokat a speciális paramétereket, jellemzőket szerepeltetni, amelyek az előző cellákban nem kerültek bemutatásra, felsorolásra. Ide sorolható pl. a további biztosítékok kérése (kezes), gépjármű fedezet mellett nyújtott kölcsön esetén a gépjármű terhelhetőségének vetítési alapja, mértéke, a kapcsolódó biztosítás.</w:t>
      </w:r>
      <w:r w:rsidR="00766FE6" w:rsidRPr="00766FE6">
        <w:rPr>
          <w:rFonts w:ascii="Arial" w:hAnsi="Arial" w:cs="Arial"/>
          <w:sz w:val="20"/>
          <w:szCs w:val="20"/>
        </w:rPr>
        <w:t xml:space="preserve"> </w:t>
      </w:r>
      <w:r w:rsidR="00766FE6">
        <w:rPr>
          <w:rFonts w:ascii="Arial" w:hAnsi="Arial" w:cs="Arial"/>
          <w:sz w:val="20"/>
          <w:szCs w:val="20"/>
        </w:rPr>
        <w:t>Kombinált termék esetében szükséges kifejteni, hogy a Kombinált termékek csak a folyószámlahitel-szerződés vagy hitelkártya-szerződés alapján rendelkezésre bocsátott hitelkeret terhére vehető igénybe a jelentésben meghatározott paraméterekkel (a jelentésben használt megnevezéssel megjelölve, hogy mely hitelkártya, illetve folyószámlahitel konstrukcióhoz kapcsolódhat), illetve ebben a cellában kerüljenek bemutatásra, felsorolásra a termék „klasszikus” személyi kölcsöntől eltérő sajátosságai.</w:t>
      </w:r>
    </w:p>
    <w:p w14:paraId="68822D2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p</w:t>
      </w:r>
      <w:proofErr w:type="gramStart"/>
      <w:r w:rsidR="00E83E62" w:rsidRPr="003D5D29">
        <w:rPr>
          <w:rFonts w:ascii="Arial" w:hAnsi="Arial" w:cs="Arial"/>
          <w:b/>
          <w:sz w:val="20"/>
          <w:szCs w:val="20"/>
        </w:rPr>
        <w:t>1</w:t>
      </w:r>
      <w:r w:rsidRPr="003D5D29">
        <w:rPr>
          <w:rFonts w:ascii="Arial" w:hAnsi="Arial" w:cs="Arial"/>
          <w:b/>
          <w:sz w:val="20"/>
          <w:szCs w:val="20"/>
        </w:rPr>
        <w:t>)-</w:t>
      </w:r>
      <w:proofErr w:type="gramEnd"/>
      <w:r w:rsidR="00E83E62">
        <w:rPr>
          <w:rFonts w:ascii="Arial" w:hAnsi="Arial" w:cs="Arial"/>
          <w:b/>
          <w:sz w:val="20"/>
          <w:szCs w:val="20"/>
        </w:rPr>
        <w:t>p</w:t>
      </w:r>
      <w:r w:rsidR="00E83E62" w:rsidRPr="003D5D29">
        <w:rPr>
          <w:rFonts w:ascii="Arial" w:hAnsi="Arial" w:cs="Arial"/>
          <w:b/>
          <w:sz w:val="20"/>
          <w:szCs w:val="20"/>
        </w:rPr>
        <w:t>5</w:t>
      </w:r>
      <w:r w:rsidRPr="003D5D29">
        <w:rPr>
          <w:rFonts w:ascii="Arial" w:hAnsi="Arial" w:cs="Arial"/>
          <w:b/>
          <w:sz w:val="20"/>
          <w:szCs w:val="20"/>
        </w:rPr>
        <w:t>)</w:t>
      </w:r>
      <w:r w:rsidRPr="003D5D29">
        <w:rPr>
          <w:rFonts w:ascii="Arial" w:hAnsi="Arial" w:cs="Arial"/>
          <w:sz w:val="20"/>
          <w:szCs w:val="20"/>
        </w:rPr>
        <w:t xml:space="preserve"> cellában kell bemutatni az akció jellegére és időtartamára vonatkozó adatokat. </w:t>
      </w:r>
    </w:p>
    <w:p w14:paraId="650ACDCA"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p</w:t>
      </w:r>
      <w:r w:rsidR="00E83E62" w:rsidRPr="003D5D29">
        <w:rPr>
          <w:rFonts w:ascii="Arial" w:hAnsi="Arial" w:cs="Arial"/>
          <w:b/>
          <w:sz w:val="20"/>
          <w:szCs w:val="20"/>
        </w:rPr>
        <w:t>1</w:t>
      </w:r>
      <w:r w:rsidRPr="003D5D29">
        <w:rPr>
          <w:rFonts w:ascii="Arial" w:hAnsi="Arial" w:cs="Arial"/>
          <w:b/>
          <w:sz w:val="20"/>
          <w:szCs w:val="20"/>
        </w:rPr>
        <w:t>)</w:t>
      </w:r>
      <w:r w:rsidRPr="003D5D29">
        <w:rPr>
          <w:rFonts w:ascii="Arial" w:hAnsi="Arial" w:cs="Arial"/>
          <w:sz w:val="20"/>
          <w:szCs w:val="20"/>
        </w:rPr>
        <w:t xml:space="preserve"> cellában kell – „igen” vagy „nem” válasszal – jelölni, hogy a termék akciós-e. Amennyiben akciós a termék („igen”), akkor az akció jellegére, feltételeire, érvényességére vonatkozó mezők kitöltése is kötelező. </w:t>
      </w:r>
    </w:p>
    <w:p w14:paraId="6A85A70E"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p</w:t>
      </w:r>
      <w:r w:rsidR="00E83E62" w:rsidRPr="003D5D29">
        <w:rPr>
          <w:rFonts w:ascii="Arial" w:hAnsi="Arial" w:cs="Arial"/>
          <w:b/>
          <w:sz w:val="20"/>
          <w:szCs w:val="20"/>
        </w:rPr>
        <w:t>2</w:t>
      </w:r>
      <w:r w:rsidRPr="003D5D29">
        <w:rPr>
          <w:rFonts w:ascii="Arial" w:hAnsi="Arial" w:cs="Arial"/>
          <w:b/>
          <w:sz w:val="20"/>
          <w:szCs w:val="20"/>
        </w:rPr>
        <w:t>)</w:t>
      </w:r>
      <w:r w:rsidRPr="003D5D29">
        <w:rPr>
          <w:rFonts w:ascii="Arial" w:hAnsi="Arial" w:cs="Arial"/>
          <w:sz w:val="20"/>
          <w:szCs w:val="20"/>
        </w:rPr>
        <w:t xml:space="preserve"> cellában a kedvezmények leírását kell szerepeltetni, jelezve azt is, ha a feltüntetett akciós lehetőségek egyidejű igénybevétele valamely szempontból korlátozott.</w:t>
      </w:r>
    </w:p>
    <w:p w14:paraId="2466BAC6"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p</w:t>
      </w:r>
      <w:r w:rsidR="00E83E62" w:rsidRPr="003D5D29">
        <w:rPr>
          <w:rFonts w:ascii="Arial" w:hAnsi="Arial" w:cs="Arial"/>
          <w:b/>
          <w:sz w:val="20"/>
          <w:szCs w:val="20"/>
        </w:rPr>
        <w:t>3</w:t>
      </w:r>
      <w:r w:rsidRPr="003D5D29">
        <w:rPr>
          <w:rFonts w:ascii="Arial" w:hAnsi="Arial" w:cs="Arial"/>
          <w:b/>
          <w:sz w:val="20"/>
          <w:szCs w:val="20"/>
        </w:rPr>
        <w:t>)</w:t>
      </w:r>
      <w:r w:rsidRPr="003D5D29">
        <w:rPr>
          <w:rFonts w:ascii="Arial" w:hAnsi="Arial" w:cs="Arial"/>
          <w:sz w:val="20"/>
          <w:szCs w:val="20"/>
        </w:rPr>
        <w:t xml:space="preserve"> cellában az akció igénybevételének esetleges feltételeit kell szerepeltetni.</w:t>
      </w:r>
    </w:p>
    <w:p w14:paraId="14180CFB" w14:textId="77777777" w:rsidR="003D5D29" w:rsidRPr="00EE71EA"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p</w:t>
      </w:r>
      <w:r w:rsidR="00E83E62" w:rsidRPr="003D5D29">
        <w:rPr>
          <w:rFonts w:ascii="Arial" w:hAnsi="Arial" w:cs="Arial"/>
          <w:b/>
          <w:sz w:val="20"/>
          <w:szCs w:val="20"/>
        </w:rPr>
        <w:t>4</w:t>
      </w:r>
      <w:r w:rsidRPr="003D5D29">
        <w:rPr>
          <w:rFonts w:ascii="Arial" w:hAnsi="Arial" w:cs="Arial"/>
          <w:b/>
          <w:sz w:val="20"/>
          <w:szCs w:val="20"/>
        </w:rPr>
        <w:t xml:space="preserve">) és </w:t>
      </w:r>
      <w:r w:rsidR="00E83E62">
        <w:rPr>
          <w:rFonts w:ascii="Arial" w:hAnsi="Arial" w:cs="Arial"/>
          <w:b/>
          <w:sz w:val="20"/>
          <w:szCs w:val="20"/>
        </w:rPr>
        <w:t>p</w:t>
      </w:r>
      <w:r w:rsidR="00E83E62" w:rsidRPr="003D5D29">
        <w:rPr>
          <w:rFonts w:ascii="Arial" w:hAnsi="Arial" w:cs="Arial"/>
          <w:b/>
          <w:sz w:val="20"/>
          <w:szCs w:val="20"/>
        </w:rPr>
        <w:t>5</w:t>
      </w:r>
      <w:r w:rsidRPr="003D5D29">
        <w:rPr>
          <w:rFonts w:ascii="Arial" w:hAnsi="Arial" w:cs="Arial"/>
          <w:b/>
          <w:sz w:val="20"/>
          <w:szCs w:val="20"/>
        </w:rPr>
        <w:t>)</w:t>
      </w:r>
      <w:r w:rsidRPr="003D5D29">
        <w:rPr>
          <w:rFonts w:ascii="Arial" w:hAnsi="Arial" w:cs="Arial"/>
          <w:sz w:val="20"/>
          <w:szCs w:val="20"/>
        </w:rPr>
        <w:t xml:space="preserve"> cellában feltüntetendő az akció kezdete és záró napja.  Amennyiben az akció visszavonásig érvényes, </w:t>
      </w:r>
      <w:r w:rsidRPr="00EE71EA">
        <w:rPr>
          <w:rFonts w:ascii="Arial" w:hAnsi="Arial" w:cs="Arial"/>
          <w:sz w:val="20"/>
          <w:szCs w:val="20"/>
        </w:rPr>
        <w:t xml:space="preserve">a </w:t>
      </w:r>
      <w:r w:rsidR="00E83E62">
        <w:rPr>
          <w:rFonts w:ascii="Arial" w:hAnsi="Arial" w:cs="Arial"/>
          <w:b/>
          <w:sz w:val="20"/>
          <w:szCs w:val="20"/>
        </w:rPr>
        <w:t>p</w:t>
      </w:r>
      <w:r w:rsidR="00E83E62" w:rsidRPr="00EE71EA">
        <w:rPr>
          <w:rFonts w:ascii="Arial" w:hAnsi="Arial" w:cs="Arial"/>
          <w:b/>
          <w:sz w:val="20"/>
          <w:szCs w:val="20"/>
        </w:rPr>
        <w:t>5</w:t>
      </w:r>
      <w:r w:rsidRPr="00EE71EA">
        <w:rPr>
          <w:rFonts w:ascii="Arial" w:hAnsi="Arial" w:cs="Arial"/>
          <w:b/>
          <w:sz w:val="20"/>
          <w:szCs w:val="20"/>
        </w:rPr>
        <w:t>)</w:t>
      </w:r>
      <w:r w:rsidRPr="00EE71EA">
        <w:rPr>
          <w:rFonts w:ascii="Arial" w:hAnsi="Arial" w:cs="Arial"/>
          <w:sz w:val="20"/>
          <w:szCs w:val="20"/>
        </w:rPr>
        <w:t xml:space="preserve"> cellában ezt </w:t>
      </w:r>
      <w:r w:rsidR="00541CE5" w:rsidRPr="00EE71EA">
        <w:rPr>
          <w:rFonts w:ascii="Arial" w:hAnsi="Arial" w:cs="Arial"/>
          <w:sz w:val="20"/>
          <w:szCs w:val="20"/>
        </w:rPr>
        <w:t xml:space="preserve">a </w:t>
      </w:r>
      <w:r w:rsidRPr="00EE71EA">
        <w:rPr>
          <w:rFonts w:ascii="Arial" w:hAnsi="Arial" w:cs="Arial"/>
          <w:sz w:val="20"/>
          <w:szCs w:val="20"/>
        </w:rPr>
        <w:t>„visszavonásig”</w:t>
      </w:r>
      <w:r w:rsidR="00541CE5" w:rsidRPr="00EE71EA">
        <w:rPr>
          <w:rFonts w:ascii="Arial" w:hAnsi="Arial" w:cs="Arial"/>
          <w:sz w:val="20"/>
          <w:szCs w:val="20"/>
        </w:rPr>
        <w:t xml:space="preserve"> jelölőnégyzet kitöltésével kell jelezni.</w:t>
      </w:r>
    </w:p>
    <w:p w14:paraId="79B6C4DC" w14:textId="77777777" w:rsidR="003D5D29" w:rsidRPr="001363C4" w:rsidRDefault="003D5D29" w:rsidP="00BA764E">
      <w:pPr>
        <w:spacing w:line="240" w:lineRule="auto"/>
        <w:jc w:val="both"/>
        <w:rPr>
          <w:rFonts w:ascii="Arial" w:hAnsi="Arial" w:cs="Arial"/>
          <w:sz w:val="20"/>
          <w:szCs w:val="20"/>
        </w:rPr>
      </w:pPr>
      <w:r w:rsidRPr="00E576FE">
        <w:rPr>
          <w:rFonts w:ascii="Arial" w:hAnsi="Arial" w:cs="Arial"/>
          <w:sz w:val="20"/>
          <w:szCs w:val="20"/>
        </w:rPr>
        <w:t xml:space="preserve">A </w:t>
      </w:r>
      <w:r w:rsidR="006A5851">
        <w:rPr>
          <w:rFonts w:ascii="Arial" w:hAnsi="Arial" w:cs="Arial"/>
          <w:b/>
          <w:sz w:val="20"/>
          <w:szCs w:val="20"/>
        </w:rPr>
        <w:t>q</w:t>
      </w:r>
      <w:r w:rsidRPr="001363C4">
        <w:rPr>
          <w:rFonts w:ascii="Arial" w:hAnsi="Arial" w:cs="Arial"/>
          <w:b/>
          <w:sz w:val="20"/>
          <w:szCs w:val="20"/>
        </w:rPr>
        <w:t>)</w:t>
      </w:r>
      <w:r w:rsidRPr="001363C4">
        <w:rPr>
          <w:rFonts w:ascii="Arial" w:hAnsi="Arial" w:cs="Arial"/>
          <w:sz w:val="20"/>
          <w:szCs w:val="20"/>
        </w:rPr>
        <w:t xml:space="preserve"> cellában </w:t>
      </w:r>
      <w:r w:rsidR="00C56754">
        <w:rPr>
          <w:rFonts w:ascii="Arial" w:hAnsi="Arial" w:cs="Arial"/>
          <w:sz w:val="20"/>
          <w:szCs w:val="20"/>
        </w:rPr>
        <w:t>az adatszolgáltató</w:t>
      </w:r>
      <w:r w:rsidRPr="001363C4">
        <w:rPr>
          <w:rFonts w:ascii="Arial" w:hAnsi="Arial" w:cs="Arial"/>
          <w:sz w:val="20"/>
          <w:szCs w:val="20"/>
        </w:rPr>
        <w:t xml:space="preserve"> honlapján az adott termékhez kapcsolódó részletes leíráshoz vagy annak hiányában a termékre vonatkozó hirdetményhez vezető </w:t>
      </w:r>
      <w:proofErr w:type="spellStart"/>
      <w:r w:rsidRPr="001363C4">
        <w:rPr>
          <w:rFonts w:ascii="Arial" w:hAnsi="Arial" w:cs="Arial"/>
          <w:sz w:val="20"/>
          <w:szCs w:val="20"/>
        </w:rPr>
        <w:t>hiperhivatkozást</w:t>
      </w:r>
      <w:proofErr w:type="spellEnd"/>
      <w:r w:rsidRPr="001363C4">
        <w:rPr>
          <w:rFonts w:ascii="Arial" w:hAnsi="Arial" w:cs="Arial"/>
          <w:sz w:val="20"/>
          <w:szCs w:val="20"/>
        </w:rPr>
        <w:t xml:space="preserve"> kell megadni. (Pontosvesszővel elválasztva egyszerre több </w:t>
      </w:r>
      <w:proofErr w:type="spellStart"/>
      <w:r w:rsidRPr="001363C4">
        <w:rPr>
          <w:rFonts w:ascii="Arial" w:hAnsi="Arial" w:cs="Arial"/>
          <w:sz w:val="20"/>
          <w:szCs w:val="20"/>
        </w:rPr>
        <w:t>hiperhivatkozás</w:t>
      </w:r>
      <w:proofErr w:type="spellEnd"/>
      <w:r w:rsidRPr="001363C4">
        <w:rPr>
          <w:rFonts w:ascii="Arial" w:hAnsi="Arial" w:cs="Arial"/>
          <w:sz w:val="20"/>
          <w:szCs w:val="20"/>
        </w:rPr>
        <w:t xml:space="preserve"> is megadható.)</w:t>
      </w:r>
    </w:p>
    <w:p w14:paraId="73AB174B" w14:textId="77777777" w:rsidR="00A63C8A" w:rsidRPr="00C34EDD" w:rsidRDefault="00A63C8A" w:rsidP="00A63C8A">
      <w:pPr>
        <w:spacing w:after="120" w:line="240" w:lineRule="auto"/>
        <w:jc w:val="both"/>
        <w:rPr>
          <w:rFonts w:ascii="Arial" w:hAnsi="Arial" w:cs="Arial"/>
          <w:sz w:val="20"/>
          <w:szCs w:val="20"/>
        </w:rPr>
      </w:pPr>
      <w:r w:rsidRPr="00C34EDD">
        <w:rPr>
          <w:rFonts w:ascii="Arial" w:hAnsi="Arial" w:cs="Arial"/>
          <w:sz w:val="20"/>
          <w:szCs w:val="20"/>
        </w:rPr>
        <w:t>A</w:t>
      </w:r>
      <w:r w:rsidR="006A5851">
        <w:rPr>
          <w:rFonts w:ascii="Arial" w:hAnsi="Arial" w:cs="Arial"/>
          <w:sz w:val="20"/>
          <w:szCs w:val="20"/>
        </w:rPr>
        <w:t>z</w:t>
      </w:r>
      <w:r w:rsidRPr="00C34EDD">
        <w:rPr>
          <w:rFonts w:ascii="Arial" w:hAnsi="Arial" w:cs="Arial"/>
          <w:sz w:val="20"/>
          <w:szCs w:val="20"/>
        </w:rPr>
        <w:t xml:space="preserve"> </w:t>
      </w:r>
      <w:r w:rsidR="006A5851">
        <w:rPr>
          <w:rFonts w:ascii="Arial" w:hAnsi="Arial" w:cs="Arial"/>
          <w:b/>
          <w:sz w:val="20"/>
          <w:szCs w:val="20"/>
        </w:rPr>
        <w:t>r</w:t>
      </w:r>
      <w:r w:rsidR="006A5851" w:rsidRPr="00C34EDD">
        <w:rPr>
          <w:rFonts w:ascii="Arial" w:hAnsi="Arial" w:cs="Arial"/>
          <w:b/>
          <w:sz w:val="20"/>
          <w:szCs w:val="20"/>
        </w:rPr>
        <w:t>1</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kezdetét </w:t>
      </w:r>
      <w:proofErr w:type="spellStart"/>
      <w:r w:rsidRPr="00C34EDD">
        <w:rPr>
          <w:rFonts w:ascii="Arial" w:hAnsi="Arial" w:cs="Arial"/>
          <w:sz w:val="20"/>
          <w:szCs w:val="20"/>
        </w:rPr>
        <w:t>éééé.</w:t>
      </w:r>
      <w:proofErr w:type="gramStart"/>
      <w:r w:rsidRPr="00C34EDD">
        <w:rPr>
          <w:rFonts w:ascii="Arial" w:hAnsi="Arial" w:cs="Arial"/>
          <w:sz w:val="20"/>
          <w:szCs w:val="20"/>
        </w:rPr>
        <w:t>hh.nn</w:t>
      </w:r>
      <w:proofErr w:type="spellEnd"/>
      <w:proofErr w:type="gramEnd"/>
      <w:r w:rsidRPr="00C34EDD">
        <w:rPr>
          <w:rFonts w:ascii="Arial" w:hAnsi="Arial" w:cs="Arial"/>
          <w:sz w:val="20"/>
          <w:szCs w:val="20"/>
        </w:rPr>
        <w:t xml:space="preserve"> formátumban.</w:t>
      </w:r>
    </w:p>
    <w:p w14:paraId="05A97D54" w14:textId="77777777" w:rsidR="00A63C8A" w:rsidRPr="00C34EDD" w:rsidRDefault="00A63C8A" w:rsidP="00A63C8A">
      <w:pPr>
        <w:spacing w:after="120" w:line="240" w:lineRule="auto"/>
        <w:jc w:val="both"/>
        <w:rPr>
          <w:rFonts w:ascii="Arial" w:hAnsi="Arial" w:cs="Arial"/>
          <w:sz w:val="20"/>
          <w:szCs w:val="20"/>
        </w:rPr>
      </w:pPr>
      <w:r w:rsidRPr="00C34EDD">
        <w:rPr>
          <w:rFonts w:ascii="Arial" w:hAnsi="Arial" w:cs="Arial"/>
          <w:sz w:val="20"/>
          <w:szCs w:val="20"/>
        </w:rPr>
        <w:t>A</w:t>
      </w:r>
      <w:r w:rsidR="006A5851">
        <w:rPr>
          <w:rFonts w:ascii="Arial" w:hAnsi="Arial" w:cs="Arial"/>
          <w:sz w:val="20"/>
          <w:szCs w:val="20"/>
        </w:rPr>
        <w:t>z</w:t>
      </w:r>
      <w:r w:rsidRPr="00C34EDD">
        <w:rPr>
          <w:rFonts w:ascii="Arial" w:hAnsi="Arial" w:cs="Arial"/>
          <w:sz w:val="20"/>
          <w:szCs w:val="20"/>
        </w:rPr>
        <w:t xml:space="preserve"> </w:t>
      </w:r>
      <w:r w:rsidR="006A5851">
        <w:rPr>
          <w:rFonts w:ascii="Arial" w:hAnsi="Arial" w:cs="Arial"/>
          <w:b/>
          <w:sz w:val="20"/>
          <w:szCs w:val="20"/>
        </w:rPr>
        <w:t>r</w:t>
      </w:r>
      <w:r w:rsidR="006A5851" w:rsidRPr="00C34EDD">
        <w:rPr>
          <w:rFonts w:ascii="Arial" w:hAnsi="Arial" w:cs="Arial"/>
          <w:b/>
          <w:sz w:val="20"/>
          <w:szCs w:val="20"/>
        </w:rPr>
        <w:t>2</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végét </w:t>
      </w:r>
      <w:proofErr w:type="spellStart"/>
      <w:r w:rsidRPr="00C34EDD">
        <w:rPr>
          <w:rFonts w:ascii="Arial" w:hAnsi="Arial" w:cs="Arial"/>
          <w:sz w:val="20"/>
          <w:szCs w:val="20"/>
        </w:rPr>
        <w:t>éééé.</w:t>
      </w:r>
      <w:proofErr w:type="gramStart"/>
      <w:r w:rsidRPr="00C34EDD">
        <w:rPr>
          <w:rFonts w:ascii="Arial" w:hAnsi="Arial" w:cs="Arial"/>
          <w:sz w:val="20"/>
          <w:szCs w:val="20"/>
        </w:rPr>
        <w:t>hh.nn</w:t>
      </w:r>
      <w:proofErr w:type="spellEnd"/>
      <w:proofErr w:type="gramEnd"/>
      <w:r w:rsidRPr="00C34EDD">
        <w:rPr>
          <w:rFonts w:ascii="Arial" w:hAnsi="Arial" w:cs="Arial"/>
          <w:sz w:val="20"/>
          <w:szCs w:val="20"/>
        </w:rPr>
        <w:t xml:space="preserve"> formátumban, amennyiben ez előre ismert. </w:t>
      </w:r>
    </w:p>
    <w:p w14:paraId="5239B457" w14:textId="77777777" w:rsidR="003D5D29" w:rsidRPr="003D5D29" w:rsidRDefault="00A63C8A" w:rsidP="00BA764E">
      <w:pPr>
        <w:spacing w:line="240" w:lineRule="auto"/>
        <w:jc w:val="both"/>
        <w:rPr>
          <w:rFonts w:ascii="Arial" w:hAnsi="Arial" w:cs="Arial"/>
          <w:sz w:val="20"/>
          <w:szCs w:val="20"/>
        </w:rPr>
      </w:pPr>
      <w:r w:rsidRPr="00C34EDD">
        <w:rPr>
          <w:rFonts w:ascii="Arial" w:hAnsi="Arial" w:cs="Arial"/>
          <w:sz w:val="20"/>
          <w:szCs w:val="20"/>
        </w:rPr>
        <w:t>A</w:t>
      </w:r>
      <w:r w:rsidR="00223065" w:rsidRPr="00C34EDD">
        <w:rPr>
          <w:rFonts w:ascii="Arial" w:hAnsi="Arial" w:cs="Arial"/>
          <w:sz w:val="20"/>
          <w:szCs w:val="20"/>
        </w:rPr>
        <w:t>z</w:t>
      </w:r>
      <w:r w:rsidRPr="00C34EDD">
        <w:rPr>
          <w:rFonts w:ascii="Arial" w:hAnsi="Arial" w:cs="Arial"/>
          <w:sz w:val="20"/>
          <w:szCs w:val="20"/>
        </w:rPr>
        <w:t xml:space="preserve"> </w:t>
      </w:r>
      <w:r w:rsidR="006A5851">
        <w:rPr>
          <w:rFonts w:ascii="Arial" w:hAnsi="Arial" w:cs="Arial"/>
          <w:b/>
          <w:sz w:val="20"/>
          <w:szCs w:val="20"/>
        </w:rPr>
        <w:t>s</w:t>
      </w:r>
      <w:r w:rsidRPr="00C34EDD">
        <w:rPr>
          <w:rFonts w:ascii="Arial" w:hAnsi="Arial" w:cs="Arial"/>
          <w:b/>
          <w:sz w:val="20"/>
          <w:szCs w:val="20"/>
        </w:rPr>
        <w:t>)</w:t>
      </w:r>
      <w:r w:rsidRPr="00C34EDD">
        <w:rPr>
          <w:rFonts w:ascii="Arial" w:hAnsi="Arial" w:cs="Arial"/>
          <w:sz w:val="20"/>
          <w:szCs w:val="20"/>
        </w:rPr>
        <w:t xml:space="preserve"> cellában kell megadni a már élő termékek termékkondíciói módosításának vagy javításának okát</w:t>
      </w:r>
      <w:r w:rsidR="00BC016C" w:rsidRPr="00EE71EA">
        <w:rPr>
          <w:rFonts w:ascii="Arial" w:hAnsi="Arial" w:cs="Arial"/>
          <w:sz w:val="20"/>
          <w:szCs w:val="20"/>
        </w:rPr>
        <w:t>, illetve a módosítás vagy javítás publikálásának idejét</w:t>
      </w:r>
      <w:r w:rsidR="00D83C7E">
        <w:rPr>
          <w:rFonts w:ascii="Arial" w:hAnsi="Arial" w:cs="Arial"/>
          <w:sz w:val="20"/>
          <w:szCs w:val="20"/>
        </w:rPr>
        <w:t>,</w:t>
      </w:r>
      <w:r w:rsidR="00BC016C" w:rsidRPr="00EE71EA">
        <w:rPr>
          <w:rFonts w:ascii="Arial" w:hAnsi="Arial" w:cs="Arial"/>
          <w:sz w:val="20"/>
          <w:szCs w:val="20"/>
        </w:rPr>
        <w:t xml:space="preserve"> </w:t>
      </w:r>
      <w:proofErr w:type="spellStart"/>
      <w:r w:rsidR="00BC016C" w:rsidRPr="00EE71EA">
        <w:rPr>
          <w:rFonts w:ascii="Arial" w:hAnsi="Arial" w:cs="Arial"/>
          <w:sz w:val="20"/>
          <w:szCs w:val="20"/>
        </w:rPr>
        <w:t>éééé.</w:t>
      </w:r>
      <w:proofErr w:type="gramStart"/>
      <w:r w:rsidR="00BC016C" w:rsidRPr="00EE71EA">
        <w:rPr>
          <w:rFonts w:ascii="Arial" w:hAnsi="Arial" w:cs="Arial"/>
          <w:sz w:val="20"/>
          <w:szCs w:val="20"/>
        </w:rPr>
        <w:t>hh.nn</w:t>
      </w:r>
      <w:proofErr w:type="spellEnd"/>
      <w:proofErr w:type="gramEnd"/>
      <w:r w:rsidR="00BC016C" w:rsidRPr="00EE71EA">
        <w:rPr>
          <w:rFonts w:ascii="Arial" w:hAnsi="Arial" w:cs="Arial"/>
          <w:sz w:val="20"/>
          <w:szCs w:val="20"/>
        </w:rPr>
        <w:t xml:space="preserve">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r w:rsidR="004C6145">
        <w:rPr>
          <w:rFonts w:ascii="Arial" w:hAnsi="Arial" w:cs="Arial"/>
          <w:sz w:val="20"/>
          <w:szCs w:val="20"/>
        </w:rPr>
        <w:t xml:space="preserve"> </w:t>
      </w:r>
    </w:p>
    <w:p w14:paraId="0AC8499F" w14:textId="77777777" w:rsidR="003D5D29" w:rsidRPr="003D5D29" w:rsidRDefault="003D5D29" w:rsidP="003D5D29">
      <w:pPr>
        <w:spacing w:line="240" w:lineRule="auto"/>
        <w:rPr>
          <w:rFonts w:ascii="Arial" w:hAnsi="Arial" w:cs="Arial"/>
          <w:sz w:val="20"/>
          <w:szCs w:val="20"/>
        </w:rPr>
      </w:pPr>
    </w:p>
    <w:p w14:paraId="40BD0E56" w14:textId="77777777" w:rsidR="003D5D29" w:rsidRPr="003D5D29" w:rsidRDefault="00B96A3E" w:rsidP="003D5D29">
      <w:pPr>
        <w:pStyle w:val="Cmsor3"/>
        <w:rPr>
          <w:rFonts w:ascii="Arial" w:hAnsi="Arial" w:cs="Arial"/>
          <w:b w:val="0"/>
          <w:bCs w:val="0"/>
          <w:iCs/>
          <w:color w:val="000000"/>
          <w:sz w:val="20"/>
          <w:szCs w:val="20"/>
        </w:rPr>
      </w:pPr>
      <w:bookmarkStart w:id="66" w:name="_Toc302733948"/>
      <w:bookmarkStart w:id="67" w:name="_Toc306870628"/>
      <w:r>
        <w:rPr>
          <w:rFonts w:ascii="Arial" w:hAnsi="Arial" w:cs="Arial"/>
          <w:bCs w:val="0"/>
          <w:iCs/>
          <w:color w:val="000000"/>
          <w:sz w:val="20"/>
          <w:szCs w:val="20"/>
          <w:lang w:val="hu-HU"/>
        </w:rPr>
        <w:t xml:space="preserve">1.9. </w:t>
      </w:r>
      <w:r w:rsidR="003D5D29" w:rsidRPr="003D5D29">
        <w:rPr>
          <w:rFonts w:ascii="Arial" w:hAnsi="Arial" w:cs="Arial"/>
          <w:bCs w:val="0"/>
          <w:iCs/>
          <w:color w:val="000000"/>
          <w:sz w:val="20"/>
          <w:szCs w:val="20"/>
        </w:rPr>
        <w:t>9HL, 25DL – Termékismertető – Hitel- és pénzügyi lízingtermékek – Ingatlancélú hitel</w:t>
      </w:r>
      <w:bookmarkEnd w:id="66"/>
      <w:bookmarkEnd w:id="67"/>
    </w:p>
    <w:p w14:paraId="2FDBCE36" w14:textId="77777777" w:rsidR="003D5D29" w:rsidRPr="003D5D29" w:rsidRDefault="003D5D29" w:rsidP="003D5D29">
      <w:pPr>
        <w:spacing w:line="240" w:lineRule="auto"/>
        <w:rPr>
          <w:rFonts w:ascii="Arial" w:hAnsi="Arial" w:cs="Arial"/>
          <w:sz w:val="20"/>
          <w:szCs w:val="20"/>
        </w:rPr>
      </w:pPr>
    </w:p>
    <w:p w14:paraId="1E82C6B6"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jelentés </w:t>
      </w:r>
      <w:r w:rsidRPr="00B96A3E">
        <w:rPr>
          <w:rFonts w:ascii="Arial" w:hAnsi="Arial" w:cs="Arial"/>
          <w:sz w:val="20"/>
          <w:szCs w:val="20"/>
        </w:rPr>
        <w:t>vonatkozásában ingatlancélú hitelterméknek</w:t>
      </w:r>
      <w:r w:rsidRPr="003D5D29">
        <w:rPr>
          <w:rFonts w:ascii="Arial" w:hAnsi="Arial" w:cs="Arial"/>
          <w:sz w:val="20"/>
          <w:szCs w:val="20"/>
        </w:rPr>
        <w:t xml:space="preserve"> minősül az ingatlanon alapított jelzálog fedezete vagy más fedezet (pl. óvadéki betét) mellett, lakáscélú és egyéb ingatlancélú felhasználási célhoz kötött (pl. lakás, üdülő, zártkert, garázs vásárlása, ingatlan bővítése, építése, felújítása) fogyasztónak nyújtott hitel.</w:t>
      </w:r>
    </w:p>
    <w:p w14:paraId="1A0DE679"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Ebben a táblában kell szerepeltetni az MNB által </w:t>
      </w:r>
      <w:r w:rsidR="0049238A">
        <w:rPr>
          <w:rFonts w:ascii="Arial" w:hAnsi="Arial" w:cs="Arial"/>
          <w:sz w:val="20"/>
          <w:szCs w:val="20"/>
        </w:rPr>
        <w:t>M</w:t>
      </w:r>
      <w:r w:rsidRPr="003D5D29">
        <w:rPr>
          <w:rFonts w:ascii="Arial" w:hAnsi="Arial" w:cs="Arial"/>
          <w:sz w:val="20"/>
          <w:szCs w:val="20"/>
        </w:rPr>
        <w:t xml:space="preserve">inősített </w:t>
      </w:r>
      <w:r w:rsidR="0049238A">
        <w:rPr>
          <w:rFonts w:ascii="Arial" w:hAnsi="Arial" w:cs="Arial"/>
          <w:sz w:val="20"/>
          <w:szCs w:val="20"/>
        </w:rPr>
        <w:t>F</w:t>
      </w:r>
      <w:r w:rsidRPr="003D5D29">
        <w:rPr>
          <w:rFonts w:ascii="Arial" w:hAnsi="Arial" w:cs="Arial"/>
          <w:sz w:val="20"/>
          <w:szCs w:val="20"/>
        </w:rPr>
        <w:t xml:space="preserve">ogyasztóbarát </w:t>
      </w:r>
      <w:r w:rsidR="0049238A">
        <w:rPr>
          <w:rFonts w:ascii="Arial" w:hAnsi="Arial" w:cs="Arial"/>
          <w:sz w:val="20"/>
          <w:szCs w:val="20"/>
        </w:rPr>
        <w:t>L</w:t>
      </w:r>
      <w:r w:rsidRPr="003D5D29">
        <w:rPr>
          <w:rFonts w:ascii="Arial" w:hAnsi="Arial" w:cs="Arial"/>
          <w:sz w:val="20"/>
          <w:szCs w:val="20"/>
        </w:rPr>
        <w:t xml:space="preserve">akáshitel terméknek minősített jelzáloghitel terméket. </w:t>
      </w:r>
    </w:p>
    <w:p w14:paraId="224F65D5"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Ebben a táblában kell feltüntetni azokat a hiteltermékeket is, amelyeket </w:t>
      </w:r>
      <w:r w:rsidR="00C56754">
        <w:rPr>
          <w:rFonts w:ascii="Arial" w:hAnsi="Arial" w:cs="Arial"/>
          <w:sz w:val="20"/>
          <w:szCs w:val="20"/>
        </w:rPr>
        <w:t>az adatszolgáltató</w:t>
      </w:r>
      <w:r w:rsidRPr="003D5D29">
        <w:rPr>
          <w:rFonts w:ascii="Arial" w:hAnsi="Arial" w:cs="Arial"/>
          <w:sz w:val="20"/>
          <w:szCs w:val="20"/>
        </w:rPr>
        <w:t xml:space="preserve"> ingatlan célra folyósít, függetlenül attól, hogy ingatlanfedezet nem kerül bevonásra. Itt kell feltüntetni az ingatlan célú hitel kiváltására folyósított jelzáloghitelek főbb adatait is, abban az esetben, ha azt ingatlan céllal folyósították.</w:t>
      </w:r>
    </w:p>
    <w:p w14:paraId="5B0266DB"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jelentésben kell feltüntetni </w:t>
      </w:r>
      <w:r w:rsidR="00C56754">
        <w:rPr>
          <w:rFonts w:ascii="Arial" w:hAnsi="Arial" w:cs="Arial"/>
          <w:sz w:val="20"/>
          <w:szCs w:val="20"/>
        </w:rPr>
        <w:t>az adatszolgáltató</w:t>
      </w:r>
      <w:r w:rsidRPr="003D5D29">
        <w:rPr>
          <w:rFonts w:ascii="Arial" w:hAnsi="Arial" w:cs="Arial"/>
          <w:sz w:val="20"/>
          <w:szCs w:val="20"/>
        </w:rPr>
        <w:t xml:space="preserve"> által nyújtott saját ingatlancélú hitelkonstrukciók jellemző adatait. Amennyiben egy termékhez a devizanem, a kamatozás típus</w:t>
      </w:r>
      <w:r w:rsidR="00BC5412">
        <w:rPr>
          <w:rFonts w:ascii="Arial" w:hAnsi="Arial" w:cs="Arial"/>
          <w:sz w:val="20"/>
          <w:szCs w:val="20"/>
        </w:rPr>
        <w:t>ára vonatkozóan</w:t>
      </w:r>
      <w:r w:rsidRPr="003D5D29">
        <w:rPr>
          <w:rFonts w:ascii="Arial" w:hAnsi="Arial" w:cs="Arial"/>
          <w:sz w:val="20"/>
          <w:szCs w:val="20"/>
        </w:rPr>
        <w:t>, a konstrukció jellege (</w:t>
      </w:r>
      <w:r w:rsidR="0049238A">
        <w:rPr>
          <w:rFonts w:ascii="Arial" w:hAnsi="Arial" w:cs="Arial"/>
          <w:sz w:val="20"/>
          <w:szCs w:val="20"/>
        </w:rPr>
        <w:t>M</w:t>
      </w:r>
      <w:r w:rsidRPr="003D5D29">
        <w:rPr>
          <w:rFonts w:ascii="Arial" w:hAnsi="Arial" w:cs="Arial"/>
          <w:sz w:val="20"/>
          <w:szCs w:val="20"/>
        </w:rPr>
        <w:t xml:space="preserve">inősített </w:t>
      </w:r>
      <w:r w:rsidR="0049238A">
        <w:rPr>
          <w:rFonts w:ascii="Arial" w:hAnsi="Arial" w:cs="Arial"/>
          <w:sz w:val="20"/>
          <w:szCs w:val="20"/>
        </w:rPr>
        <w:t>F</w:t>
      </w:r>
      <w:r w:rsidRPr="003D5D29">
        <w:rPr>
          <w:rFonts w:ascii="Arial" w:hAnsi="Arial" w:cs="Arial"/>
          <w:sz w:val="20"/>
          <w:szCs w:val="20"/>
        </w:rPr>
        <w:t xml:space="preserve">ogyasztóbarát </w:t>
      </w:r>
      <w:r w:rsidR="0049238A">
        <w:rPr>
          <w:rFonts w:ascii="Arial" w:hAnsi="Arial" w:cs="Arial"/>
          <w:sz w:val="20"/>
          <w:szCs w:val="20"/>
        </w:rPr>
        <w:t>L</w:t>
      </w:r>
      <w:r w:rsidRPr="003D5D29">
        <w:rPr>
          <w:rFonts w:ascii="Arial" w:hAnsi="Arial" w:cs="Arial"/>
          <w:sz w:val="20"/>
          <w:szCs w:val="20"/>
        </w:rPr>
        <w:t xml:space="preserve">akáshitel – piaci feltételű, </w:t>
      </w:r>
      <w:r w:rsidR="0049238A">
        <w:rPr>
          <w:rFonts w:ascii="Arial" w:hAnsi="Arial" w:cs="Arial"/>
          <w:sz w:val="20"/>
          <w:szCs w:val="20"/>
        </w:rPr>
        <w:t>M</w:t>
      </w:r>
      <w:r w:rsidRPr="003D5D29">
        <w:rPr>
          <w:rFonts w:ascii="Arial" w:hAnsi="Arial" w:cs="Arial"/>
          <w:sz w:val="20"/>
          <w:szCs w:val="20"/>
        </w:rPr>
        <w:t xml:space="preserve">inősített </w:t>
      </w:r>
      <w:r w:rsidR="0049238A">
        <w:rPr>
          <w:rFonts w:ascii="Arial" w:hAnsi="Arial" w:cs="Arial"/>
          <w:sz w:val="20"/>
          <w:szCs w:val="20"/>
        </w:rPr>
        <w:t>F</w:t>
      </w:r>
      <w:r w:rsidRPr="003D5D29">
        <w:rPr>
          <w:rFonts w:ascii="Arial" w:hAnsi="Arial" w:cs="Arial"/>
          <w:sz w:val="20"/>
          <w:szCs w:val="20"/>
        </w:rPr>
        <w:t xml:space="preserve">ogyasztóbarát </w:t>
      </w:r>
      <w:r w:rsidR="0049238A">
        <w:rPr>
          <w:rFonts w:ascii="Arial" w:hAnsi="Arial" w:cs="Arial"/>
          <w:sz w:val="20"/>
          <w:szCs w:val="20"/>
        </w:rPr>
        <w:t>L</w:t>
      </w:r>
      <w:r w:rsidRPr="003D5D29">
        <w:rPr>
          <w:rFonts w:ascii="Arial" w:hAnsi="Arial" w:cs="Arial"/>
          <w:sz w:val="20"/>
          <w:szCs w:val="20"/>
        </w:rPr>
        <w:t xml:space="preserve">akáshitel – államilag támogatott, </w:t>
      </w:r>
      <w:r w:rsidR="0049238A">
        <w:rPr>
          <w:rFonts w:ascii="Arial" w:hAnsi="Arial" w:cs="Arial"/>
          <w:sz w:val="20"/>
          <w:szCs w:val="20"/>
        </w:rPr>
        <w:t>M</w:t>
      </w:r>
      <w:r w:rsidRPr="003D5D29">
        <w:rPr>
          <w:rFonts w:ascii="Arial" w:hAnsi="Arial" w:cs="Arial"/>
          <w:sz w:val="20"/>
          <w:szCs w:val="20"/>
        </w:rPr>
        <w:t xml:space="preserve">inősített </w:t>
      </w:r>
      <w:r w:rsidR="0049238A">
        <w:rPr>
          <w:rFonts w:ascii="Arial" w:hAnsi="Arial" w:cs="Arial"/>
          <w:sz w:val="20"/>
          <w:szCs w:val="20"/>
        </w:rPr>
        <w:t>F</w:t>
      </w:r>
      <w:r w:rsidRPr="003D5D29">
        <w:rPr>
          <w:rFonts w:ascii="Arial" w:hAnsi="Arial" w:cs="Arial"/>
          <w:sz w:val="20"/>
          <w:szCs w:val="20"/>
        </w:rPr>
        <w:t xml:space="preserve">ogyasztóbarát </w:t>
      </w:r>
      <w:r w:rsidR="0049238A">
        <w:rPr>
          <w:rFonts w:ascii="Arial" w:hAnsi="Arial" w:cs="Arial"/>
          <w:sz w:val="20"/>
          <w:szCs w:val="20"/>
        </w:rPr>
        <w:t>L</w:t>
      </w:r>
      <w:r w:rsidRPr="003D5D29">
        <w:rPr>
          <w:rFonts w:ascii="Arial" w:hAnsi="Arial" w:cs="Arial"/>
          <w:sz w:val="20"/>
          <w:szCs w:val="20"/>
        </w:rPr>
        <w:t xml:space="preserve">akáshitel – eredetileg lakáscélú hitelt kiváltó; lakáscélú piaci feltételű; lakáscélú államilag támogatott; nem lakáscélú; adósságrendező) szempontok alapján alternatív lehetőség kapcsolódik, akkor azt külön termékként vagy termékvariációként kell feltüntetni. </w:t>
      </w:r>
    </w:p>
    <w:p w14:paraId="0630CE88" w14:textId="16A385F2"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lastRenderedPageBreak/>
        <w:t xml:space="preserve">A termékvariációk számosságának optimalizálása érdekében </w:t>
      </w:r>
      <w:del w:id="68" w:author="MNB" w:date="2024-08-23T13:22:00Z">
        <w:r w:rsidRPr="003D5D29">
          <w:rPr>
            <w:rFonts w:ascii="Arial" w:hAnsi="Arial" w:cs="Arial"/>
            <w:sz w:val="20"/>
            <w:szCs w:val="20"/>
          </w:rPr>
          <w:delText xml:space="preserve">célszerű </w:delText>
        </w:r>
      </w:del>
      <w:r w:rsidRPr="003D5D29">
        <w:rPr>
          <w:rFonts w:ascii="Arial" w:hAnsi="Arial" w:cs="Arial"/>
          <w:sz w:val="20"/>
          <w:szCs w:val="20"/>
        </w:rPr>
        <w:t>„összevont” konstrukcióként</w:t>
      </w:r>
      <w:ins w:id="69" w:author="MNB" w:date="2024-08-23T13:22:00Z">
        <w:r w:rsidRPr="003D5D29">
          <w:rPr>
            <w:rFonts w:ascii="Arial" w:hAnsi="Arial" w:cs="Arial"/>
            <w:sz w:val="20"/>
            <w:szCs w:val="20"/>
          </w:rPr>
          <w:t xml:space="preserve"> </w:t>
        </w:r>
        <w:r w:rsidR="006C5AD1">
          <w:rPr>
            <w:rFonts w:ascii="Arial" w:hAnsi="Arial" w:cs="Arial"/>
            <w:sz w:val="20"/>
            <w:szCs w:val="20"/>
          </w:rPr>
          <w:t>szükséges</w:t>
        </w:r>
      </w:ins>
      <w:r w:rsidR="006C5AD1">
        <w:rPr>
          <w:rFonts w:ascii="Arial" w:hAnsi="Arial" w:cs="Arial"/>
          <w:sz w:val="20"/>
          <w:szCs w:val="20"/>
        </w:rPr>
        <w:t xml:space="preserve"> </w:t>
      </w:r>
      <w:r w:rsidRPr="003D5D29">
        <w:rPr>
          <w:rFonts w:ascii="Arial" w:hAnsi="Arial" w:cs="Arial"/>
          <w:sz w:val="20"/>
          <w:szCs w:val="20"/>
        </w:rPr>
        <w:t xml:space="preserve">bemutatni az egyes megkülönböztető ismérvek alapján egyébként részleteiben is megjeleníthető, árszintben nem túlzottan eltérő hiteltermékeket. Ilyen eset lehet az, amikor az adott ismérv (pl. hitelösszeg, futamidő, hitelbírálat alapján meghatározott ügyfél-kategória, támogatott hiteleknél a nevelt gyermekek száma) alakulásától függően különböző kamatláb szintek lehetségesek. </w:t>
      </w:r>
    </w:p>
    <w:p w14:paraId="196FEB42"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ügyfél által fizetendő lehetséges kamattartomány a k2) és k3) cellában tüntetendő fel, továbbá a k6) cellában a kamatozásra vonatkozó rövid magyarázat is megjeleníthető (pl. „A hitel ügyleti kamatlába a választott futamidőtől/összegtől/hitelbírálattól/gyermekek számától függően kerül meghatározásra X%-Y% között”). Összevont konstrukció esetén is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értékek számításánál figyelembe vett kamat mértékére vonatkozó megjegyzést a j4) cellában kell szerepeltetni. </w:t>
      </w:r>
    </w:p>
    <w:p w14:paraId="75A11120"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Nem szükséges külön termékvariációként feltüntetni</w:t>
      </w:r>
      <w:r w:rsidRPr="003D5D29">
        <w:rPr>
          <w:rFonts w:ascii="Arial" w:hAnsi="Arial" w:cs="Arial"/>
          <w:b/>
          <w:sz w:val="20"/>
          <w:szCs w:val="20"/>
        </w:rPr>
        <w:t xml:space="preserve"> </w:t>
      </w:r>
      <w:r w:rsidRPr="003D5D29">
        <w:rPr>
          <w:rFonts w:ascii="Arial" w:hAnsi="Arial" w:cs="Arial"/>
          <w:sz w:val="20"/>
          <w:szCs w:val="20"/>
        </w:rPr>
        <w:t>azon konstrukcióváltozatokat, ahol csak a fizetési mód (bankszámláról, csekken történő fizetés), törlesztési lehetőségek, kedvezmények, illetve egyes díjtételek különböznek bizonyos feltételek alapján. Ezen jellemzőkre vonatkozó megjegyzések megtehetők az érintett ismérvet bemutató mezőben vagy a</w:t>
      </w:r>
      <w:r w:rsidR="00443C5B">
        <w:rPr>
          <w:rFonts w:ascii="Arial" w:hAnsi="Arial" w:cs="Arial"/>
          <w:sz w:val="20"/>
          <w:szCs w:val="20"/>
        </w:rPr>
        <w:t>z</w:t>
      </w:r>
      <w:r w:rsidRPr="003D5D29">
        <w:rPr>
          <w:rFonts w:ascii="Arial" w:hAnsi="Arial" w:cs="Arial"/>
          <w:sz w:val="20"/>
          <w:szCs w:val="20"/>
        </w:rPr>
        <w:t xml:space="preserve"> </w:t>
      </w:r>
      <w:r w:rsidR="00443C5B">
        <w:rPr>
          <w:rFonts w:ascii="Arial" w:hAnsi="Arial" w:cs="Arial"/>
          <w:sz w:val="20"/>
          <w:szCs w:val="20"/>
        </w:rPr>
        <w:t>r</w:t>
      </w:r>
      <w:r w:rsidRPr="003D5D29">
        <w:rPr>
          <w:rFonts w:ascii="Arial" w:hAnsi="Arial" w:cs="Arial"/>
          <w:sz w:val="20"/>
          <w:szCs w:val="20"/>
        </w:rPr>
        <w:t>) Egyéb megjegyzé</w:t>
      </w:r>
      <w:r w:rsidRPr="00221F4E">
        <w:rPr>
          <w:rFonts w:ascii="Arial" w:hAnsi="Arial" w:cs="Arial"/>
          <w:sz w:val="20"/>
          <w:szCs w:val="20"/>
        </w:rPr>
        <w:t>s</w:t>
      </w:r>
      <w:r w:rsidR="00194DCF" w:rsidRPr="00221F4E">
        <w:rPr>
          <w:rFonts w:ascii="Arial" w:hAnsi="Arial" w:cs="Arial"/>
          <w:sz w:val="20"/>
          <w:szCs w:val="20"/>
        </w:rPr>
        <w:t>ek</w:t>
      </w:r>
      <w:r w:rsidRPr="003D5D29">
        <w:rPr>
          <w:rFonts w:ascii="Arial" w:hAnsi="Arial" w:cs="Arial"/>
          <w:sz w:val="20"/>
          <w:szCs w:val="20"/>
        </w:rPr>
        <w:t xml:space="preserve"> mezőben. Ezen túlmenően további tájékoztatás elérhetősége is jelezhető (pl. „További részletes tájékoztatást a hirdetmény tartalmaz.”).</w:t>
      </w:r>
    </w:p>
    <w:p w14:paraId="3F1AE3C6"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konstrukciók megnevezésének feltüntetésénél fontos, hogy egyértelműen jelenjen meg a variációkat megkülönböztető jellemzőre való utalás. </w:t>
      </w:r>
    </w:p>
    <w:p w14:paraId="05A0F32F" w14:textId="77777777" w:rsidR="003D5D29" w:rsidRPr="003D5D29" w:rsidRDefault="003D5D29" w:rsidP="00443C5B">
      <w:pPr>
        <w:spacing w:line="240" w:lineRule="auto"/>
        <w:jc w:val="both"/>
        <w:rPr>
          <w:rFonts w:ascii="Arial" w:hAnsi="Arial" w:cs="Arial"/>
          <w:b/>
          <w:sz w:val="20"/>
          <w:szCs w:val="20"/>
        </w:rPr>
      </w:pPr>
      <w:r w:rsidRPr="003D5D29">
        <w:rPr>
          <w:rFonts w:ascii="Arial" w:hAnsi="Arial" w:cs="Arial"/>
          <w:b/>
          <w:sz w:val="20"/>
          <w:szCs w:val="20"/>
        </w:rPr>
        <w:t>A jelentés kitöltése</w:t>
      </w:r>
    </w:p>
    <w:p w14:paraId="0A9DF3CC"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a)</w:t>
      </w:r>
      <w:r w:rsidRPr="003D5D29">
        <w:rPr>
          <w:rFonts w:ascii="Arial" w:hAnsi="Arial" w:cs="Arial"/>
          <w:sz w:val="20"/>
          <w:szCs w:val="20"/>
        </w:rPr>
        <w:t xml:space="preserve"> cellában – az MNB útmutatása alapján automatikusan generált – a termékhez kapcsolódó egyedi azonosító szerepel, amely </w:t>
      </w:r>
      <w:proofErr w:type="spellStart"/>
      <w:r w:rsidRPr="003D5D29">
        <w:rPr>
          <w:rFonts w:ascii="Arial" w:hAnsi="Arial" w:cs="Arial"/>
          <w:sz w:val="20"/>
          <w:szCs w:val="20"/>
        </w:rPr>
        <w:t>végigkíséri</w:t>
      </w:r>
      <w:proofErr w:type="spellEnd"/>
      <w:r w:rsidRPr="003D5D29">
        <w:rPr>
          <w:rFonts w:ascii="Arial" w:hAnsi="Arial" w:cs="Arial"/>
          <w:sz w:val="20"/>
          <w:szCs w:val="20"/>
        </w:rPr>
        <w:t xml:space="preserve"> a terméket forgalmazásának teljes idejében. Amennyiben a termék értékesítése szünetel, az értékesítés újrakezdésekor is az eredeti termékkóddal kell küldeni az adatszolgáltatásban. </w:t>
      </w:r>
    </w:p>
    <w:p w14:paraId="689E828B" w14:textId="1A565FEB"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sz w:val="20"/>
          <w:szCs w:val="20"/>
        </w:rPr>
        <w:t xml:space="preserve"> cellában az ingatlancélú hitelkonstrukció teljes megnevezését kell szerepeltetni</w:t>
      </w:r>
      <w:r w:rsidR="003D255C">
        <w:rPr>
          <w:rFonts w:ascii="Arial" w:hAnsi="Arial" w:cs="Arial"/>
          <w:sz w:val="20"/>
          <w:szCs w:val="20"/>
        </w:rPr>
        <w:t xml:space="preserve">, összhangban az adatszolgáltató hirdetményében szereplő </w:t>
      </w:r>
      <w:proofErr w:type="spellStart"/>
      <w:r w:rsidR="003D255C">
        <w:rPr>
          <w:rFonts w:ascii="Arial" w:hAnsi="Arial" w:cs="Arial"/>
          <w:sz w:val="20"/>
          <w:szCs w:val="20"/>
        </w:rPr>
        <w:t>termékmegnevezésekkel</w:t>
      </w:r>
      <w:proofErr w:type="spellEnd"/>
      <w:r w:rsidRPr="003D5D29">
        <w:rPr>
          <w:rFonts w:ascii="Arial" w:hAnsi="Arial" w:cs="Arial"/>
          <w:sz w:val="20"/>
          <w:szCs w:val="20"/>
        </w:rPr>
        <w:t xml:space="preserve">. Amennyiben azonos konstrukció eltérő alternatíváiról van szó (és nincs külön „fantázianeve”), az eltérési szempontot </w:t>
      </w:r>
      <w:del w:id="70" w:author="MNB" w:date="2024-08-23T13:22:00Z">
        <w:r w:rsidRPr="003D5D29">
          <w:rPr>
            <w:rFonts w:ascii="Arial" w:hAnsi="Arial" w:cs="Arial"/>
            <w:sz w:val="20"/>
            <w:szCs w:val="20"/>
          </w:rPr>
          <w:delText>javasolt</w:delText>
        </w:r>
      </w:del>
      <w:ins w:id="71" w:author="MNB" w:date="2024-08-23T13:22:00Z">
        <w:r w:rsidR="006C5AD1">
          <w:rPr>
            <w:rFonts w:ascii="Arial" w:hAnsi="Arial" w:cs="Arial"/>
            <w:sz w:val="20"/>
            <w:szCs w:val="20"/>
          </w:rPr>
          <w:t>szükséges</w:t>
        </w:r>
      </w:ins>
      <w:r w:rsidRPr="003D5D29">
        <w:rPr>
          <w:rFonts w:ascii="Arial" w:hAnsi="Arial" w:cs="Arial"/>
          <w:sz w:val="20"/>
          <w:szCs w:val="20"/>
        </w:rPr>
        <w:t xml:space="preserve"> feltüntetni a termék megnevezésében is</w:t>
      </w:r>
      <w:r w:rsidR="007E56B7">
        <w:rPr>
          <w:rFonts w:ascii="Arial" w:hAnsi="Arial" w:cs="Arial"/>
          <w:sz w:val="20"/>
          <w:szCs w:val="20"/>
        </w:rPr>
        <w:t xml:space="preserve"> [p</w:t>
      </w:r>
      <w:r w:rsidRPr="003D5D29">
        <w:rPr>
          <w:rFonts w:ascii="Arial" w:hAnsi="Arial" w:cs="Arial"/>
          <w:sz w:val="20"/>
          <w:szCs w:val="20"/>
        </w:rPr>
        <w:t>l. Lakáscélú hitel (csak kamatkonstrukció)</w:t>
      </w:r>
      <w:r w:rsidR="007E56B7">
        <w:rPr>
          <w:rFonts w:ascii="Arial" w:hAnsi="Arial" w:cs="Arial"/>
          <w:sz w:val="20"/>
          <w:szCs w:val="20"/>
        </w:rPr>
        <w:t>]</w:t>
      </w:r>
      <w:r w:rsidRPr="003D5D29">
        <w:rPr>
          <w:rFonts w:ascii="Arial" w:hAnsi="Arial" w:cs="Arial"/>
          <w:sz w:val="20"/>
          <w:szCs w:val="20"/>
        </w:rPr>
        <w:t xml:space="preserve">. A </w:t>
      </w:r>
      <w:r w:rsidR="0049238A">
        <w:rPr>
          <w:rFonts w:ascii="Arial" w:hAnsi="Arial" w:cs="Arial"/>
          <w:sz w:val="20"/>
          <w:szCs w:val="20"/>
        </w:rPr>
        <w:t>M</w:t>
      </w:r>
      <w:r w:rsidRPr="003D5D29">
        <w:rPr>
          <w:rFonts w:ascii="Arial" w:hAnsi="Arial" w:cs="Arial"/>
          <w:sz w:val="20"/>
          <w:szCs w:val="20"/>
        </w:rPr>
        <w:t xml:space="preserve">inősített </w:t>
      </w:r>
      <w:r w:rsidR="0049238A">
        <w:rPr>
          <w:rFonts w:ascii="Arial" w:hAnsi="Arial" w:cs="Arial"/>
          <w:sz w:val="20"/>
          <w:szCs w:val="20"/>
        </w:rPr>
        <w:t>F</w:t>
      </w:r>
      <w:r w:rsidRPr="003D5D29">
        <w:rPr>
          <w:rFonts w:ascii="Arial" w:hAnsi="Arial" w:cs="Arial"/>
          <w:sz w:val="20"/>
          <w:szCs w:val="20"/>
        </w:rPr>
        <w:t xml:space="preserve">ogyasztóbarát </w:t>
      </w:r>
      <w:r w:rsidR="0049238A">
        <w:rPr>
          <w:rFonts w:ascii="Arial" w:hAnsi="Arial" w:cs="Arial"/>
          <w:sz w:val="20"/>
          <w:szCs w:val="20"/>
        </w:rPr>
        <w:t>L</w:t>
      </w:r>
      <w:r w:rsidRPr="003D5D29">
        <w:rPr>
          <w:rFonts w:ascii="Arial" w:hAnsi="Arial" w:cs="Arial"/>
          <w:sz w:val="20"/>
          <w:szCs w:val="20"/>
        </w:rPr>
        <w:t>akáshitel megnevezést a termék megnevezésében is szerepeltetni kell.</w:t>
      </w:r>
    </w:p>
    <w:p w14:paraId="2402F97F"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c)</w:t>
      </w:r>
      <w:r w:rsidRPr="003D5D29">
        <w:rPr>
          <w:rFonts w:ascii="Arial" w:hAnsi="Arial" w:cs="Arial"/>
          <w:sz w:val="20"/>
          <w:szCs w:val="20"/>
        </w:rPr>
        <w:t xml:space="preserve"> cellában szükséges megjelölni a konstrukció jellegét, miszerint </w:t>
      </w:r>
      <w:r w:rsidR="0049238A">
        <w:rPr>
          <w:rFonts w:ascii="Arial" w:hAnsi="Arial" w:cs="Arial"/>
          <w:sz w:val="20"/>
          <w:szCs w:val="20"/>
        </w:rPr>
        <w:t>M</w:t>
      </w:r>
      <w:r w:rsidRPr="003D5D29">
        <w:rPr>
          <w:rFonts w:ascii="Arial" w:hAnsi="Arial" w:cs="Arial"/>
          <w:sz w:val="20"/>
          <w:szCs w:val="20"/>
        </w:rPr>
        <w:t xml:space="preserve">inősített </w:t>
      </w:r>
      <w:r w:rsidR="0049238A">
        <w:rPr>
          <w:rFonts w:ascii="Arial" w:hAnsi="Arial" w:cs="Arial"/>
          <w:sz w:val="20"/>
          <w:szCs w:val="20"/>
        </w:rPr>
        <w:t>F</w:t>
      </w:r>
      <w:r w:rsidRPr="003D5D29">
        <w:rPr>
          <w:rFonts w:ascii="Arial" w:hAnsi="Arial" w:cs="Arial"/>
          <w:sz w:val="20"/>
          <w:szCs w:val="20"/>
        </w:rPr>
        <w:t xml:space="preserve">ogyasztóbarát </w:t>
      </w:r>
      <w:r w:rsidR="0049238A">
        <w:rPr>
          <w:rFonts w:ascii="Arial" w:hAnsi="Arial" w:cs="Arial"/>
          <w:sz w:val="20"/>
          <w:szCs w:val="20"/>
        </w:rPr>
        <w:t>L</w:t>
      </w:r>
      <w:r w:rsidRPr="003D5D29">
        <w:rPr>
          <w:rFonts w:ascii="Arial" w:hAnsi="Arial" w:cs="Arial"/>
          <w:sz w:val="20"/>
          <w:szCs w:val="20"/>
        </w:rPr>
        <w:t>akáshitel – piaci feltételű,</w:t>
      </w:r>
      <w:r w:rsidR="0049238A">
        <w:rPr>
          <w:rFonts w:ascii="Arial" w:hAnsi="Arial" w:cs="Arial"/>
          <w:sz w:val="20"/>
          <w:szCs w:val="20"/>
        </w:rPr>
        <w:t xml:space="preserve"> M</w:t>
      </w:r>
      <w:r w:rsidRPr="003D5D29">
        <w:rPr>
          <w:rFonts w:ascii="Arial" w:hAnsi="Arial" w:cs="Arial"/>
          <w:sz w:val="20"/>
          <w:szCs w:val="20"/>
        </w:rPr>
        <w:t xml:space="preserve">inősített </w:t>
      </w:r>
      <w:r w:rsidR="0049238A">
        <w:rPr>
          <w:rFonts w:ascii="Arial" w:hAnsi="Arial" w:cs="Arial"/>
          <w:sz w:val="20"/>
          <w:szCs w:val="20"/>
        </w:rPr>
        <w:t>F</w:t>
      </w:r>
      <w:r w:rsidRPr="003D5D29">
        <w:rPr>
          <w:rFonts w:ascii="Arial" w:hAnsi="Arial" w:cs="Arial"/>
          <w:sz w:val="20"/>
          <w:szCs w:val="20"/>
        </w:rPr>
        <w:t xml:space="preserve">ogyasztóbarát </w:t>
      </w:r>
      <w:r w:rsidR="0049238A">
        <w:rPr>
          <w:rFonts w:ascii="Arial" w:hAnsi="Arial" w:cs="Arial"/>
          <w:sz w:val="20"/>
          <w:szCs w:val="20"/>
        </w:rPr>
        <w:t>L</w:t>
      </w:r>
      <w:r w:rsidRPr="003D5D29">
        <w:rPr>
          <w:rFonts w:ascii="Arial" w:hAnsi="Arial" w:cs="Arial"/>
          <w:sz w:val="20"/>
          <w:szCs w:val="20"/>
        </w:rPr>
        <w:t xml:space="preserve">akáshitel – államilag támogatott, </w:t>
      </w:r>
      <w:r w:rsidR="0049238A">
        <w:rPr>
          <w:rFonts w:ascii="Arial" w:hAnsi="Arial" w:cs="Arial"/>
          <w:sz w:val="20"/>
          <w:szCs w:val="20"/>
        </w:rPr>
        <w:t>M</w:t>
      </w:r>
      <w:r w:rsidRPr="003D5D29">
        <w:rPr>
          <w:rFonts w:ascii="Arial" w:hAnsi="Arial" w:cs="Arial"/>
          <w:sz w:val="20"/>
          <w:szCs w:val="20"/>
        </w:rPr>
        <w:t xml:space="preserve">inősített </w:t>
      </w:r>
      <w:r w:rsidR="0049238A">
        <w:rPr>
          <w:rFonts w:ascii="Arial" w:hAnsi="Arial" w:cs="Arial"/>
          <w:sz w:val="20"/>
          <w:szCs w:val="20"/>
        </w:rPr>
        <w:t>F</w:t>
      </w:r>
      <w:r w:rsidRPr="003D5D29">
        <w:rPr>
          <w:rFonts w:ascii="Arial" w:hAnsi="Arial" w:cs="Arial"/>
          <w:sz w:val="20"/>
          <w:szCs w:val="20"/>
        </w:rPr>
        <w:t xml:space="preserve">ogyasztóbarát </w:t>
      </w:r>
      <w:r w:rsidR="0049238A">
        <w:rPr>
          <w:rFonts w:ascii="Arial" w:hAnsi="Arial" w:cs="Arial"/>
          <w:sz w:val="20"/>
          <w:szCs w:val="20"/>
        </w:rPr>
        <w:t>L</w:t>
      </w:r>
      <w:r w:rsidRPr="003D5D29">
        <w:rPr>
          <w:rFonts w:ascii="Arial" w:hAnsi="Arial" w:cs="Arial"/>
          <w:sz w:val="20"/>
          <w:szCs w:val="20"/>
        </w:rPr>
        <w:t xml:space="preserve">akáshitel – eredetileg lakáscélú hitel kiváltó, lakáscélú piaci feltételű, lakáscélú államilag támogatott, nem lakáscélú vagy adósságrendező hitel. </w:t>
      </w:r>
    </w:p>
    <w:p w14:paraId="212A3F4D"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d)</w:t>
      </w:r>
      <w:r w:rsidRPr="003D5D29">
        <w:rPr>
          <w:rFonts w:ascii="Arial" w:hAnsi="Arial" w:cs="Arial"/>
          <w:sz w:val="20"/>
          <w:szCs w:val="20"/>
        </w:rPr>
        <w:t xml:space="preserve"> cellában kell megnevezni az ingatlancélú hitel felhasználási célját, ami lehet pl. új vagy használt lakás vásárlása, építése, felújítása, korszerűsítése, bővítése, egyéb, nem lakáscélú ingatlan megvásárlása. </w:t>
      </w:r>
    </w:p>
    <w:p w14:paraId="6CCB2F5B"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e)</w:t>
      </w:r>
      <w:r w:rsidRPr="003D5D29">
        <w:rPr>
          <w:rFonts w:ascii="Arial" w:hAnsi="Arial" w:cs="Arial"/>
          <w:i/>
          <w:sz w:val="20"/>
          <w:szCs w:val="20"/>
        </w:rPr>
        <w:t xml:space="preserve"> </w:t>
      </w:r>
      <w:r w:rsidRPr="003D5D29">
        <w:rPr>
          <w:rFonts w:ascii="Arial" w:hAnsi="Arial" w:cs="Arial"/>
          <w:sz w:val="20"/>
          <w:szCs w:val="20"/>
        </w:rPr>
        <w:t>cellában kell megjelölni a hitel nyilvántartásának devizanemét (ISO-kódját). Amennyiben a hiteltermék igénybe vehető forintban és egyéb devizanemben is, akkor a változatokat külön termékként vagy termékvariációként kell feltüntetni.</w:t>
      </w:r>
    </w:p>
    <w:p w14:paraId="49E4B3B7"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f1) és f2)</w:t>
      </w:r>
      <w:r w:rsidRPr="003D5D29">
        <w:rPr>
          <w:rFonts w:ascii="Arial" w:hAnsi="Arial" w:cs="Arial"/>
          <w:i/>
          <w:sz w:val="20"/>
          <w:szCs w:val="20"/>
        </w:rPr>
        <w:t xml:space="preserve"> </w:t>
      </w:r>
      <w:r w:rsidRPr="003D5D29">
        <w:rPr>
          <w:rFonts w:ascii="Arial" w:hAnsi="Arial" w:cs="Arial"/>
          <w:sz w:val="20"/>
          <w:szCs w:val="20"/>
        </w:rPr>
        <w:t xml:space="preserve">cellában kell szerepeltetni a futamidő minimális és maximális hosszát. A futamidőt hónapokban numerikusan, egész számban kell megadni. (Amennyiben a futamidő egy meghatározott fix időszak lehet csak, akkor annak a hónapokban megadott időtartamát kell feltüntetni az </w:t>
      </w:r>
      <w:r w:rsidRPr="003D5D29">
        <w:rPr>
          <w:rFonts w:ascii="Arial" w:hAnsi="Arial" w:cs="Arial"/>
          <w:b/>
          <w:sz w:val="20"/>
          <w:szCs w:val="20"/>
        </w:rPr>
        <w:t>f1) és</w:t>
      </w:r>
      <w:r w:rsidRPr="003D5D29">
        <w:rPr>
          <w:rFonts w:ascii="Arial" w:hAnsi="Arial" w:cs="Arial"/>
          <w:sz w:val="20"/>
          <w:szCs w:val="20"/>
        </w:rPr>
        <w:t xml:space="preserve"> </w:t>
      </w:r>
      <w:r w:rsidRPr="003D5D29">
        <w:rPr>
          <w:rFonts w:ascii="Arial" w:hAnsi="Arial" w:cs="Arial"/>
          <w:b/>
          <w:sz w:val="20"/>
          <w:szCs w:val="20"/>
        </w:rPr>
        <w:t>f2)</w:t>
      </w:r>
      <w:r w:rsidRPr="003D5D29">
        <w:rPr>
          <w:rFonts w:ascii="Arial" w:hAnsi="Arial" w:cs="Arial"/>
          <w:sz w:val="20"/>
          <w:szCs w:val="20"/>
        </w:rPr>
        <w:t xml:space="preserve"> cellában is.)</w:t>
      </w:r>
    </w:p>
    <w:p w14:paraId="65CF3E7B"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g1) és g2)</w:t>
      </w:r>
      <w:r w:rsidRPr="003D5D29">
        <w:rPr>
          <w:rFonts w:ascii="Arial" w:hAnsi="Arial" w:cs="Arial"/>
          <w:sz w:val="20"/>
          <w:szCs w:val="20"/>
        </w:rPr>
        <w:t xml:space="preserve"> cellában a minimálisan és maximálisan igényelhető hitelösszeget kell feltüntetni forintban,</w:t>
      </w:r>
      <w:r w:rsidRPr="003D5D29">
        <w:rPr>
          <w:rFonts w:ascii="Arial" w:hAnsi="Arial" w:cs="Arial"/>
          <w:i/>
          <w:sz w:val="20"/>
          <w:szCs w:val="20"/>
        </w:rPr>
        <w:t xml:space="preserve"> </w:t>
      </w:r>
      <w:r w:rsidRPr="003D5D29">
        <w:rPr>
          <w:rFonts w:ascii="Arial" w:hAnsi="Arial" w:cs="Arial"/>
          <w:sz w:val="20"/>
          <w:szCs w:val="20"/>
        </w:rPr>
        <w:t xml:space="preserve">numerikus egész számban, a pénznem feltüntetése nélkül. Devizahitelek esetében, amennyiben az igényelhető hitelösszeg devizában meghatározott, az átváltás árfolyama a </w:t>
      </w:r>
      <w:r w:rsidRPr="003D5D29">
        <w:rPr>
          <w:rFonts w:ascii="Arial" w:hAnsi="Arial" w:cs="Arial"/>
          <w:b/>
          <w:sz w:val="20"/>
          <w:szCs w:val="20"/>
        </w:rPr>
        <w:t xml:space="preserve">q) </w:t>
      </w:r>
      <w:r w:rsidRPr="003D5D29">
        <w:rPr>
          <w:rFonts w:ascii="Arial" w:hAnsi="Arial" w:cs="Arial"/>
          <w:sz w:val="20"/>
          <w:szCs w:val="20"/>
        </w:rPr>
        <w:t>cellában jelezhető.</w:t>
      </w:r>
    </w:p>
    <w:p w14:paraId="5A9CEE11"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w:t>
      </w:r>
      <w:r w:rsidRPr="003D5D29">
        <w:rPr>
          <w:rFonts w:ascii="Arial" w:hAnsi="Arial" w:cs="Arial"/>
          <w:sz w:val="20"/>
          <w:szCs w:val="20"/>
        </w:rPr>
        <w:t xml:space="preserve"> cellában </w:t>
      </w:r>
      <w:r w:rsidR="00C56754">
        <w:rPr>
          <w:rFonts w:ascii="Arial" w:hAnsi="Arial" w:cs="Arial"/>
          <w:sz w:val="20"/>
          <w:szCs w:val="20"/>
        </w:rPr>
        <w:t>az adatszolgáltató</w:t>
      </w:r>
      <w:r w:rsidRPr="003D5D29">
        <w:rPr>
          <w:rFonts w:ascii="Arial" w:hAnsi="Arial" w:cs="Arial"/>
          <w:sz w:val="20"/>
          <w:szCs w:val="20"/>
        </w:rPr>
        <w:t xml:space="preserve"> által adott termékhez/termékvariációhoz folyósítandó kölcsönnél elvárt minimális önrész mértékét kell feltüntetni </w:t>
      </w:r>
      <w:r w:rsidR="00A24755">
        <w:rPr>
          <w:rFonts w:ascii="Arial" w:hAnsi="Arial" w:cs="Arial"/>
          <w:sz w:val="20"/>
          <w:szCs w:val="20"/>
        </w:rPr>
        <w:t>százalék</w:t>
      </w:r>
      <w:r w:rsidRPr="003D5D29">
        <w:rPr>
          <w:rFonts w:ascii="Arial" w:hAnsi="Arial" w:cs="Arial"/>
          <w:sz w:val="20"/>
          <w:szCs w:val="20"/>
        </w:rPr>
        <w:t>os mértékben (</w:t>
      </w:r>
      <w:r w:rsidR="00B1049D">
        <w:rPr>
          <w:rFonts w:ascii="Arial" w:hAnsi="Arial" w:cs="Arial"/>
          <w:sz w:val="20"/>
          <w:szCs w:val="20"/>
        </w:rPr>
        <w:t>százalék</w:t>
      </w:r>
      <w:r w:rsidRPr="003D5D29">
        <w:rPr>
          <w:rFonts w:ascii="Arial" w:hAnsi="Arial" w:cs="Arial"/>
          <w:sz w:val="20"/>
          <w:szCs w:val="20"/>
        </w:rPr>
        <w:t>jel feltüntetésével). Amennyiben egy adott konstrukción belül eltérők lehetnek az önerő követelmények, azt is itt kell részletezni.</w:t>
      </w:r>
    </w:p>
    <w:p w14:paraId="5165E5E8"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lastRenderedPageBreak/>
        <w:t xml:space="preserve">Az </w:t>
      </w:r>
      <w:r w:rsidRPr="003D5D29">
        <w:rPr>
          <w:rFonts w:ascii="Arial" w:hAnsi="Arial" w:cs="Arial"/>
          <w:b/>
          <w:sz w:val="20"/>
          <w:szCs w:val="20"/>
        </w:rPr>
        <w:t>i1) és i2)</w:t>
      </w:r>
      <w:r w:rsidRPr="003D5D29">
        <w:rPr>
          <w:rFonts w:ascii="Arial" w:hAnsi="Arial" w:cs="Arial"/>
          <w:sz w:val="20"/>
          <w:szCs w:val="20"/>
        </w:rPr>
        <w:t xml:space="preserve"> cellában kell megadni a finanszírozás maximális arányát meghatározó adatokat. Az </w:t>
      </w:r>
      <w:r w:rsidRPr="003D5D29">
        <w:rPr>
          <w:rFonts w:ascii="Arial" w:hAnsi="Arial" w:cs="Arial"/>
          <w:b/>
          <w:sz w:val="20"/>
          <w:szCs w:val="20"/>
        </w:rPr>
        <w:t>i1)</w:t>
      </w:r>
      <w:r w:rsidRPr="003D5D29">
        <w:rPr>
          <w:rFonts w:ascii="Arial" w:hAnsi="Arial" w:cs="Arial"/>
          <w:i/>
          <w:sz w:val="20"/>
          <w:szCs w:val="20"/>
        </w:rPr>
        <w:t xml:space="preserve"> </w:t>
      </w:r>
      <w:r w:rsidRPr="003D5D29">
        <w:rPr>
          <w:rFonts w:ascii="Arial" w:hAnsi="Arial" w:cs="Arial"/>
          <w:sz w:val="20"/>
          <w:szCs w:val="20"/>
        </w:rPr>
        <w:t xml:space="preserve">cellában kell feltüntetni az igénybe vehető maximális finanszírozási összeg meghatározásának alapjául szolgáló ingatlan értéket („hitelbiztosítéki érték”, „piaci érték”) és az </w:t>
      </w:r>
      <w:r w:rsidRPr="003D5D29">
        <w:rPr>
          <w:rFonts w:ascii="Arial" w:hAnsi="Arial" w:cs="Arial"/>
          <w:b/>
          <w:sz w:val="20"/>
          <w:szCs w:val="20"/>
        </w:rPr>
        <w:t>i2)</w:t>
      </w:r>
      <w:r w:rsidRPr="003D5D29">
        <w:rPr>
          <w:rFonts w:ascii="Arial" w:hAnsi="Arial" w:cs="Arial"/>
          <w:i/>
          <w:sz w:val="20"/>
          <w:szCs w:val="20"/>
        </w:rPr>
        <w:t xml:space="preserve"> </w:t>
      </w:r>
      <w:r w:rsidRPr="003D5D29">
        <w:rPr>
          <w:rFonts w:ascii="Arial" w:hAnsi="Arial" w:cs="Arial"/>
          <w:sz w:val="20"/>
          <w:szCs w:val="20"/>
        </w:rPr>
        <w:t>cellában a kapcsolódó százalékos mértéket (pl. 60). Mivel a tájékoztatás a fogyasztók számára készül, ezt a szövegezésnél figyelembe kell venni (pl. szakmai rövidítések lehetséges mellőzése).</w:t>
      </w:r>
    </w:p>
    <w:p w14:paraId="4D31C60E"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w:t>
      </w:r>
      <w:proofErr w:type="gramStart"/>
      <w:r w:rsidRPr="003D5D29">
        <w:rPr>
          <w:rFonts w:ascii="Arial" w:hAnsi="Arial" w:cs="Arial"/>
          <w:b/>
          <w:sz w:val="20"/>
          <w:szCs w:val="20"/>
        </w:rPr>
        <w:t>1)-</w:t>
      </w:r>
      <w:proofErr w:type="gramEnd"/>
      <w:r w:rsidRPr="003D5D29">
        <w:rPr>
          <w:rFonts w:ascii="Arial" w:hAnsi="Arial" w:cs="Arial"/>
          <w:b/>
          <w:sz w:val="20"/>
          <w:szCs w:val="20"/>
        </w:rPr>
        <w:t>j3)</w:t>
      </w:r>
      <w:r w:rsidRPr="003D5D29">
        <w:rPr>
          <w:rFonts w:ascii="Arial" w:hAnsi="Arial" w:cs="Arial"/>
          <w:sz w:val="20"/>
          <w:szCs w:val="20"/>
        </w:rPr>
        <w:t xml:space="preserve"> cellában a </w:t>
      </w:r>
      <w:proofErr w:type="spellStart"/>
      <w:r w:rsidRPr="003D5D29">
        <w:rPr>
          <w:rFonts w:ascii="Arial" w:hAnsi="Arial" w:cs="Arial"/>
          <w:sz w:val="20"/>
          <w:szCs w:val="20"/>
        </w:rPr>
        <w:t>Thmr</w:t>
      </w:r>
      <w:proofErr w:type="spellEnd"/>
      <w:r w:rsidRPr="003D5D29">
        <w:rPr>
          <w:rFonts w:ascii="Arial" w:hAnsi="Arial" w:cs="Arial"/>
          <w:sz w:val="20"/>
          <w:szCs w:val="20"/>
        </w:rPr>
        <w:t>. előírásai szerint kiszámított teljes hiteldíj mutató értékeket kell szerepeltetni százalékos formában, numerikusan, két tizedes</w:t>
      </w:r>
      <w:r w:rsidR="0080227B">
        <w:rPr>
          <w:rFonts w:ascii="Arial" w:hAnsi="Arial" w:cs="Arial"/>
          <w:sz w:val="20"/>
          <w:szCs w:val="20"/>
        </w:rPr>
        <w:t>jegy</w:t>
      </w:r>
      <w:r w:rsidRPr="003D5D29">
        <w:rPr>
          <w:rFonts w:ascii="Arial" w:hAnsi="Arial" w:cs="Arial"/>
          <w:sz w:val="20"/>
          <w:szCs w:val="20"/>
        </w:rPr>
        <w:t xml:space="preserve"> pontossággal, </w:t>
      </w:r>
      <w:r w:rsidR="0080227B">
        <w:rPr>
          <w:rFonts w:ascii="Arial" w:hAnsi="Arial" w:cs="Arial"/>
          <w:sz w:val="20"/>
          <w:szCs w:val="20"/>
        </w:rPr>
        <w:t>százalék</w:t>
      </w:r>
      <w:r w:rsidRPr="003D5D29">
        <w:rPr>
          <w:rFonts w:ascii="Arial" w:hAnsi="Arial" w:cs="Arial"/>
          <w:sz w:val="20"/>
          <w:szCs w:val="20"/>
        </w:rPr>
        <w:t xml:space="preserve">jel feltüntetése nélkül. </w:t>
      </w:r>
    </w:p>
    <w:p w14:paraId="0987D996"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j1)</w:t>
      </w:r>
      <w:r w:rsidRPr="003D5D29">
        <w:rPr>
          <w:rFonts w:ascii="Arial" w:hAnsi="Arial" w:cs="Arial"/>
          <w:i/>
          <w:sz w:val="20"/>
          <w:szCs w:val="20"/>
        </w:rPr>
        <w:t xml:space="preserve"> </w:t>
      </w:r>
      <w:r w:rsidRPr="003D5D29">
        <w:rPr>
          <w:rFonts w:ascii="Arial" w:hAnsi="Arial" w:cs="Arial"/>
          <w:sz w:val="20"/>
          <w:szCs w:val="20"/>
        </w:rPr>
        <w:t xml:space="preserve">cellában a </w:t>
      </w:r>
      <w:proofErr w:type="spellStart"/>
      <w:r w:rsidRPr="003D5D29">
        <w:rPr>
          <w:rFonts w:ascii="Arial" w:hAnsi="Arial" w:cs="Arial"/>
          <w:sz w:val="20"/>
          <w:szCs w:val="20"/>
        </w:rPr>
        <w:t>Thmr</w:t>
      </w:r>
      <w:proofErr w:type="spellEnd"/>
      <w:r w:rsidRPr="003D5D29">
        <w:rPr>
          <w:rFonts w:ascii="Arial" w:hAnsi="Arial" w:cs="Arial"/>
          <w:sz w:val="20"/>
          <w:szCs w:val="20"/>
        </w:rPr>
        <w:t xml:space="preserve">. kereskedelmi kommunikációra vonatkozó előírásainál meghatározott feltételű hitelt kell alapul venni. Olyan további tulajdonságok tekintetében, amelyek esetén a jogszabály nem ad útmutatást, a leginkább jellemző konstrukciótípushoz tartozó </w:t>
      </w:r>
      <w:proofErr w:type="spellStart"/>
      <w:r w:rsidRPr="003D5D29">
        <w:rPr>
          <w:rFonts w:ascii="Arial" w:hAnsi="Arial" w:cs="Arial"/>
          <w:sz w:val="20"/>
          <w:szCs w:val="20"/>
        </w:rPr>
        <w:t>THM-et</w:t>
      </w:r>
      <w:proofErr w:type="spellEnd"/>
      <w:r w:rsidRPr="003D5D29">
        <w:rPr>
          <w:rFonts w:ascii="Arial" w:hAnsi="Arial" w:cs="Arial"/>
          <w:sz w:val="20"/>
          <w:szCs w:val="20"/>
        </w:rPr>
        <w:t xml:space="preserve"> kell feltüntetni. Jogszabályban meghatározott, állami kamattámogatással nyújtott hitelek (pl. A 134/2009. (VI. 23.) Korm. rendelet alapján nyújtható állami </w:t>
      </w:r>
      <w:proofErr w:type="spellStart"/>
      <w:r w:rsidRPr="003D5D29">
        <w:rPr>
          <w:rFonts w:ascii="Arial" w:hAnsi="Arial" w:cs="Arial"/>
          <w:sz w:val="20"/>
          <w:szCs w:val="20"/>
        </w:rPr>
        <w:t>kamattámogatásos</w:t>
      </w:r>
      <w:proofErr w:type="spellEnd"/>
      <w:r w:rsidRPr="003D5D29">
        <w:rPr>
          <w:rFonts w:ascii="Arial" w:hAnsi="Arial" w:cs="Arial"/>
          <w:sz w:val="20"/>
          <w:szCs w:val="20"/>
        </w:rPr>
        <w:t xml:space="preserve"> hitelek) esetén a </w:t>
      </w:r>
      <w:r w:rsidRPr="003D5D29">
        <w:rPr>
          <w:rFonts w:ascii="Arial" w:hAnsi="Arial" w:cs="Arial"/>
          <w:b/>
          <w:sz w:val="20"/>
          <w:szCs w:val="20"/>
        </w:rPr>
        <w:t>j1)</w:t>
      </w:r>
      <w:r w:rsidRPr="003D5D29">
        <w:rPr>
          <w:rFonts w:ascii="Arial" w:hAnsi="Arial" w:cs="Arial"/>
          <w:sz w:val="20"/>
          <w:szCs w:val="20"/>
        </w:rPr>
        <w:t xml:space="preserve"> cellában </w:t>
      </w:r>
      <w:r w:rsidRPr="003D5D29">
        <w:rPr>
          <w:rFonts w:ascii="Arial" w:hAnsi="Arial" w:cs="Arial"/>
          <w:i/>
          <w:sz w:val="20"/>
          <w:szCs w:val="20"/>
        </w:rPr>
        <w:t xml:space="preserve">– </w:t>
      </w:r>
      <w:r w:rsidRPr="003D5D29">
        <w:rPr>
          <w:rFonts w:ascii="Arial" w:hAnsi="Arial" w:cs="Arial"/>
          <w:sz w:val="20"/>
          <w:szCs w:val="20"/>
        </w:rPr>
        <w:t xml:space="preserve">azonos felhasználási cél mellett valamely szempont alapján (pl. gyermekszám) eltérő mértékű kamattámogatás nyújtása esetén – a legalacsonyabb mértékű támogatással nyújtható, ügyfél által fizetendő éves kamat mértékével kell kalkulálni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számításakor. </w:t>
      </w:r>
    </w:p>
    <w:p w14:paraId="3BB30272"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j2) és j3)</w:t>
      </w:r>
      <w:r w:rsidRPr="003D5D29">
        <w:rPr>
          <w:rFonts w:ascii="Arial" w:hAnsi="Arial" w:cs="Arial"/>
          <w:sz w:val="20"/>
          <w:szCs w:val="20"/>
        </w:rPr>
        <w:t xml:space="preserve"> cellában a konstrukció keretein belül elérhető hitellehetőségek tekintetében a legkisebb és a legnagyobb </w:t>
      </w:r>
      <w:proofErr w:type="spellStart"/>
      <w:r w:rsidRPr="003D5D29">
        <w:rPr>
          <w:rFonts w:ascii="Arial" w:hAnsi="Arial" w:cs="Arial"/>
          <w:sz w:val="20"/>
          <w:szCs w:val="20"/>
        </w:rPr>
        <w:t>THM</w:t>
      </w:r>
      <w:proofErr w:type="spellEnd"/>
      <w:r w:rsidRPr="003D5D29">
        <w:rPr>
          <w:rFonts w:ascii="Arial" w:hAnsi="Arial" w:cs="Arial"/>
          <w:sz w:val="20"/>
          <w:szCs w:val="20"/>
        </w:rPr>
        <w:t xml:space="preserve"> mértéket kell feltüntetni. Összevont konstrukció esetén is minden egyedi termékre meg kell határozni a minimum és maximum </w:t>
      </w:r>
      <w:proofErr w:type="spellStart"/>
      <w:r w:rsidRPr="003D5D29">
        <w:rPr>
          <w:rFonts w:ascii="Arial" w:hAnsi="Arial" w:cs="Arial"/>
          <w:sz w:val="20"/>
          <w:szCs w:val="20"/>
        </w:rPr>
        <w:t>THM</w:t>
      </w:r>
      <w:proofErr w:type="spellEnd"/>
      <w:r w:rsidRPr="003D5D29">
        <w:rPr>
          <w:rFonts w:ascii="Arial" w:hAnsi="Arial" w:cs="Arial"/>
          <w:sz w:val="20"/>
          <w:szCs w:val="20"/>
        </w:rPr>
        <w:t xml:space="preserve"> értékeket, majd ezek közül a legkisebb minimum </w:t>
      </w:r>
      <w:proofErr w:type="spellStart"/>
      <w:r w:rsidRPr="003D5D29">
        <w:rPr>
          <w:rFonts w:ascii="Arial" w:hAnsi="Arial" w:cs="Arial"/>
          <w:sz w:val="20"/>
          <w:szCs w:val="20"/>
        </w:rPr>
        <w:t>THM</w:t>
      </w:r>
      <w:proofErr w:type="spellEnd"/>
      <w:r w:rsidRPr="003D5D29">
        <w:rPr>
          <w:rFonts w:ascii="Arial" w:hAnsi="Arial" w:cs="Arial"/>
          <w:sz w:val="20"/>
          <w:szCs w:val="20"/>
        </w:rPr>
        <w:t xml:space="preserve"> értéket a </w:t>
      </w:r>
      <w:r w:rsidRPr="003D5D29">
        <w:rPr>
          <w:rFonts w:ascii="Arial" w:hAnsi="Arial" w:cs="Arial"/>
          <w:b/>
          <w:sz w:val="20"/>
          <w:szCs w:val="20"/>
        </w:rPr>
        <w:t>j2)</w:t>
      </w:r>
      <w:r w:rsidRPr="003D5D29">
        <w:rPr>
          <w:rFonts w:ascii="Arial" w:hAnsi="Arial" w:cs="Arial"/>
          <w:sz w:val="20"/>
          <w:szCs w:val="20"/>
        </w:rPr>
        <w:t xml:space="preserve">, a legnagyobb maximum </w:t>
      </w:r>
      <w:proofErr w:type="spellStart"/>
      <w:r w:rsidRPr="003D5D29">
        <w:rPr>
          <w:rFonts w:ascii="Arial" w:hAnsi="Arial" w:cs="Arial"/>
          <w:sz w:val="20"/>
          <w:szCs w:val="20"/>
        </w:rPr>
        <w:t>THM</w:t>
      </w:r>
      <w:proofErr w:type="spellEnd"/>
      <w:r w:rsidRPr="003D5D29">
        <w:rPr>
          <w:rFonts w:ascii="Arial" w:hAnsi="Arial" w:cs="Arial"/>
          <w:sz w:val="20"/>
          <w:szCs w:val="20"/>
        </w:rPr>
        <w:t xml:space="preserve"> értéket a </w:t>
      </w:r>
      <w:r w:rsidRPr="003D5D29">
        <w:rPr>
          <w:rFonts w:ascii="Arial" w:hAnsi="Arial" w:cs="Arial"/>
          <w:b/>
          <w:sz w:val="20"/>
          <w:szCs w:val="20"/>
        </w:rPr>
        <w:t>j3)</w:t>
      </w:r>
      <w:r w:rsidRPr="003D5D29">
        <w:rPr>
          <w:rFonts w:ascii="Arial" w:hAnsi="Arial" w:cs="Arial"/>
          <w:sz w:val="20"/>
          <w:szCs w:val="20"/>
        </w:rPr>
        <w:t xml:space="preserve"> cellában megadni. </w:t>
      </w:r>
    </w:p>
    <w:p w14:paraId="5D7196AB"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proofErr w:type="spellStart"/>
      <w:r w:rsidRPr="003D5D29">
        <w:rPr>
          <w:rFonts w:ascii="Arial" w:hAnsi="Arial" w:cs="Arial"/>
          <w:sz w:val="20"/>
          <w:szCs w:val="20"/>
        </w:rPr>
        <w:t>THM-hez</w:t>
      </w:r>
      <w:proofErr w:type="spellEnd"/>
      <w:r w:rsidRPr="003D5D29">
        <w:rPr>
          <w:rFonts w:ascii="Arial" w:hAnsi="Arial" w:cs="Arial"/>
          <w:sz w:val="20"/>
          <w:szCs w:val="20"/>
        </w:rPr>
        <w:t xml:space="preserve"> kapcsolódó megjegyzéseket a </w:t>
      </w:r>
      <w:r w:rsidRPr="003D5D29">
        <w:rPr>
          <w:rFonts w:ascii="Arial" w:hAnsi="Arial" w:cs="Arial"/>
          <w:b/>
          <w:sz w:val="20"/>
          <w:szCs w:val="20"/>
        </w:rPr>
        <w:t>j4)</w:t>
      </w:r>
      <w:r w:rsidRPr="003D5D29">
        <w:rPr>
          <w:rFonts w:ascii="Arial" w:hAnsi="Arial" w:cs="Arial"/>
          <w:i/>
          <w:sz w:val="20"/>
          <w:szCs w:val="20"/>
        </w:rPr>
        <w:t xml:space="preserve"> </w:t>
      </w:r>
      <w:r w:rsidRPr="003D5D29">
        <w:rPr>
          <w:rFonts w:ascii="Arial" w:hAnsi="Arial" w:cs="Arial"/>
          <w:sz w:val="20"/>
          <w:szCs w:val="20"/>
        </w:rPr>
        <w:t>cellában</w:t>
      </w:r>
      <w:r w:rsidRPr="003D5D29">
        <w:rPr>
          <w:rFonts w:ascii="Arial" w:hAnsi="Arial" w:cs="Arial"/>
          <w:i/>
          <w:sz w:val="20"/>
          <w:szCs w:val="20"/>
        </w:rPr>
        <w:t xml:space="preserve"> </w:t>
      </w:r>
      <w:r w:rsidRPr="003D5D29">
        <w:rPr>
          <w:rFonts w:ascii="Arial" w:hAnsi="Arial" w:cs="Arial"/>
          <w:sz w:val="20"/>
          <w:szCs w:val="20"/>
        </w:rPr>
        <w:t xml:space="preserve">kell feltüntetni. Itt kell tételesen megadni a kereskedelmi kommunikációban szereplő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figyelembe vett kamat éves mértékét, valamint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figyelembe veendő egyéb költség és díjtételek megnevezését és mértékét százalékosan vagy összegszerűen.</w:t>
      </w:r>
    </w:p>
    <w:p w14:paraId="69AE145B" w14:textId="77777777" w:rsidR="003D5D29" w:rsidRPr="003D5D29" w:rsidRDefault="003D5D29" w:rsidP="00443C5B">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w:t>
      </w:r>
      <w:proofErr w:type="gramStart"/>
      <w:r w:rsidRPr="003D5D29">
        <w:rPr>
          <w:rFonts w:ascii="Arial" w:hAnsi="Arial" w:cs="Arial"/>
          <w:b/>
          <w:sz w:val="20"/>
          <w:szCs w:val="20"/>
        </w:rPr>
        <w:t>1)-</w:t>
      </w:r>
      <w:proofErr w:type="gramEnd"/>
      <w:r w:rsidRPr="003D5D29">
        <w:rPr>
          <w:rFonts w:ascii="Arial" w:hAnsi="Arial" w:cs="Arial"/>
          <w:b/>
          <w:sz w:val="20"/>
          <w:szCs w:val="20"/>
        </w:rPr>
        <w:t>k5)</w:t>
      </w:r>
      <w:r w:rsidRPr="003D5D29">
        <w:rPr>
          <w:rFonts w:ascii="Arial" w:hAnsi="Arial" w:cs="Arial"/>
          <w:sz w:val="20"/>
          <w:szCs w:val="20"/>
        </w:rPr>
        <w:t xml:space="preserve"> cellában kell tájékoztatást adni a hitelkonstrukció ügyfél által fizetendő kamatának adatairól. </w:t>
      </w:r>
    </w:p>
    <w:p w14:paraId="564FD906" w14:textId="77777777" w:rsidR="003D5D29" w:rsidRPr="003D5D29" w:rsidRDefault="003D5D29" w:rsidP="00443C5B">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k1)</w:t>
      </w:r>
      <w:r w:rsidRPr="003D5D29">
        <w:rPr>
          <w:rFonts w:ascii="Arial" w:hAnsi="Arial" w:cs="Arial"/>
          <w:sz w:val="20"/>
          <w:szCs w:val="20"/>
        </w:rPr>
        <w:t xml:space="preserve"> cellában </w:t>
      </w:r>
      <w:r w:rsidR="00BC5412" w:rsidRPr="00DA4D84">
        <w:rPr>
          <w:rFonts w:ascii="Arial" w:hAnsi="Arial" w:cs="Arial"/>
          <w:sz w:val="20"/>
          <w:szCs w:val="20"/>
        </w:rPr>
        <w:t>a termékre vonatkozóan szükséges megadni</w:t>
      </w:r>
      <w:r w:rsidR="00BC5412">
        <w:rPr>
          <w:rFonts w:ascii="Arial" w:hAnsi="Arial" w:cs="Arial"/>
          <w:sz w:val="20"/>
          <w:szCs w:val="20"/>
        </w:rPr>
        <w:t xml:space="preserve"> – a kamatozás típusának megfelelően –</w:t>
      </w:r>
      <w:r w:rsidR="00BC5412" w:rsidRPr="00DA4D84">
        <w:rPr>
          <w:rFonts w:ascii="Arial" w:hAnsi="Arial" w:cs="Arial"/>
          <w:sz w:val="20"/>
          <w:szCs w:val="20"/>
        </w:rPr>
        <w:t xml:space="preserve">, hogy annak mikor változhat a kamata az alábbi értékkészletből: </w:t>
      </w:r>
      <w:r w:rsidR="00194DCF" w:rsidRPr="00221F4E">
        <w:rPr>
          <w:rFonts w:ascii="Arial" w:hAnsi="Arial" w:cs="Arial"/>
          <w:sz w:val="20"/>
          <w:szCs w:val="20"/>
        </w:rPr>
        <w:t>futamidő alatt nem változhat</w:t>
      </w:r>
      <w:r w:rsidR="00BC5412" w:rsidRPr="00DA4D84">
        <w:rPr>
          <w:rFonts w:ascii="Arial" w:hAnsi="Arial" w:cs="Arial"/>
          <w:sz w:val="20"/>
          <w:szCs w:val="20"/>
        </w:rPr>
        <w:t>, 1 havonta, 3 havonta, 6 havonta, évente, 3 évente, 5 évente, 10 évente, 15 évente</w:t>
      </w:r>
      <w:r w:rsidR="00AA73E5">
        <w:rPr>
          <w:rFonts w:ascii="Arial" w:hAnsi="Arial" w:cs="Arial"/>
          <w:sz w:val="20"/>
          <w:szCs w:val="20"/>
        </w:rPr>
        <w:t xml:space="preserve"> vagy</w:t>
      </w:r>
      <w:r w:rsidR="00BC5412" w:rsidRPr="00DA4D84">
        <w:rPr>
          <w:rFonts w:ascii="Arial" w:hAnsi="Arial" w:cs="Arial"/>
          <w:sz w:val="20"/>
          <w:szCs w:val="20"/>
        </w:rPr>
        <w:t xml:space="preserve"> a </w:t>
      </w:r>
      <w:r w:rsidR="007014F3">
        <w:rPr>
          <w:rFonts w:ascii="Arial" w:hAnsi="Arial" w:cs="Arial"/>
          <w:sz w:val="20"/>
          <w:szCs w:val="20"/>
        </w:rPr>
        <w:t>j</w:t>
      </w:r>
      <w:r w:rsidR="00BC5412" w:rsidRPr="00DA4D84">
        <w:rPr>
          <w:rFonts w:ascii="Arial" w:hAnsi="Arial" w:cs="Arial"/>
          <w:sz w:val="20"/>
          <w:szCs w:val="20"/>
        </w:rPr>
        <w:t>egybanki alapkamat változásakor.</w:t>
      </w:r>
      <w:r w:rsidRPr="003D5D29">
        <w:rPr>
          <w:rFonts w:ascii="Arial" w:hAnsi="Arial" w:cs="Arial"/>
          <w:sz w:val="20"/>
          <w:szCs w:val="20"/>
        </w:rPr>
        <w:t xml:space="preserve"> A kamatozás típusához kapcsolódó esetleges megjegyzéseket a </w:t>
      </w:r>
      <w:r w:rsidRPr="003D5D29">
        <w:rPr>
          <w:rFonts w:ascii="Arial" w:hAnsi="Arial" w:cs="Arial"/>
          <w:b/>
          <w:sz w:val="20"/>
          <w:szCs w:val="20"/>
        </w:rPr>
        <w:t>k6)</w:t>
      </w:r>
      <w:r w:rsidRPr="003D5D29">
        <w:rPr>
          <w:rFonts w:ascii="Arial" w:hAnsi="Arial" w:cs="Arial"/>
          <w:sz w:val="20"/>
          <w:szCs w:val="20"/>
        </w:rPr>
        <w:t xml:space="preserve"> cellában lehet megtenni. </w:t>
      </w:r>
    </w:p>
    <w:p w14:paraId="50459F95"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k2) és k3)</w:t>
      </w:r>
      <w:r w:rsidRPr="003D5D29">
        <w:rPr>
          <w:rFonts w:ascii="Arial" w:hAnsi="Arial" w:cs="Arial"/>
          <w:i/>
          <w:sz w:val="20"/>
          <w:szCs w:val="20"/>
        </w:rPr>
        <w:t xml:space="preserve"> </w:t>
      </w:r>
      <w:r w:rsidRPr="003D5D29">
        <w:rPr>
          <w:rFonts w:ascii="Arial" w:hAnsi="Arial" w:cs="Arial"/>
          <w:sz w:val="20"/>
          <w:szCs w:val="20"/>
        </w:rPr>
        <w:t>cellában az ügyfél által fizetendő ügyleti kamat minimális és maximális éves százalékos mértékét kell szerepeltetni (</w:t>
      </w:r>
      <w:r w:rsidR="00A24755">
        <w:rPr>
          <w:rFonts w:ascii="Arial" w:hAnsi="Arial" w:cs="Arial"/>
          <w:sz w:val="20"/>
          <w:szCs w:val="20"/>
        </w:rPr>
        <w:t>százalék</w:t>
      </w:r>
      <w:r w:rsidRPr="003D5D29">
        <w:rPr>
          <w:rFonts w:ascii="Arial" w:hAnsi="Arial" w:cs="Arial"/>
          <w:sz w:val="20"/>
          <w:szCs w:val="20"/>
        </w:rPr>
        <w:t xml:space="preserve">jel feltüntetése nélkül). </w:t>
      </w:r>
    </w:p>
    <w:p w14:paraId="1A080042"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k2) és k3)</w:t>
      </w:r>
      <w:r w:rsidRPr="003D5D29">
        <w:rPr>
          <w:rFonts w:ascii="Arial" w:hAnsi="Arial" w:cs="Arial"/>
          <w:sz w:val="20"/>
          <w:szCs w:val="20"/>
        </w:rPr>
        <w:t xml:space="preserve"> cellához fűzendő magyarázat feltüntethető a </w:t>
      </w:r>
      <w:r w:rsidRPr="003D5D29">
        <w:rPr>
          <w:rFonts w:ascii="Arial" w:hAnsi="Arial" w:cs="Arial"/>
          <w:b/>
          <w:sz w:val="20"/>
          <w:szCs w:val="20"/>
        </w:rPr>
        <w:t>k6)</w:t>
      </w:r>
      <w:r w:rsidRPr="003D5D29">
        <w:rPr>
          <w:rFonts w:ascii="Arial" w:hAnsi="Arial" w:cs="Arial"/>
          <w:sz w:val="20"/>
          <w:szCs w:val="20"/>
        </w:rPr>
        <w:t xml:space="preserve"> cellában.</w:t>
      </w:r>
    </w:p>
    <w:p w14:paraId="3FFE9162" w14:textId="77777777" w:rsidR="003D5D29" w:rsidRPr="003D5D29" w:rsidRDefault="003D5D29" w:rsidP="00443C5B">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k4)</w:t>
      </w:r>
      <w:r w:rsidRPr="003D5D29">
        <w:rPr>
          <w:rFonts w:ascii="Arial" w:hAnsi="Arial" w:cs="Arial"/>
          <w:sz w:val="20"/>
          <w:szCs w:val="20"/>
        </w:rPr>
        <w:t xml:space="preserve"> cellában kell feltüntetni, ha </w:t>
      </w:r>
      <w:r w:rsidR="00C56754">
        <w:rPr>
          <w:rFonts w:ascii="Arial" w:hAnsi="Arial" w:cs="Arial"/>
          <w:sz w:val="20"/>
          <w:szCs w:val="20"/>
        </w:rPr>
        <w:t>az adatszolgáltató</w:t>
      </w:r>
      <w:r w:rsidRPr="003D5D29">
        <w:rPr>
          <w:rFonts w:ascii="Arial" w:hAnsi="Arial" w:cs="Arial"/>
          <w:sz w:val="20"/>
          <w:szCs w:val="20"/>
        </w:rPr>
        <w:t xml:space="preserve"> kamatbázist alkalmaz, pl. 3 havi </w:t>
      </w:r>
      <w:proofErr w:type="spellStart"/>
      <w:r w:rsidRPr="003D5D29">
        <w:rPr>
          <w:rFonts w:ascii="Arial" w:hAnsi="Arial" w:cs="Arial"/>
          <w:sz w:val="20"/>
          <w:szCs w:val="20"/>
        </w:rPr>
        <w:t>BUBOR</w:t>
      </w:r>
      <w:proofErr w:type="spellEnd"/>
      <w:r w:rsidRPr="003D5D29">
        <w:rPr>
          <w:rFonts w:ascii="Arial" w:hAnsi="Arial" w:cs="Arial"/>
          <w:sz w:val="20"/>
          <w:szCs w:val="20"/>
        </w:rPr>
        <w:t xml:space="preserve">. </w:t>
      </w:r>
    </w:p>
    <w:p w14:paraId="241C394A" w14:textId="77777777" w:rsidR="003D5D29" w:rsidRPr="003D5D29" w:rsidRDefault="003D5D29" w:rsidP="00443C5B">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k5)</w:t>
      </w:r>
      <w:r w:rsidRPr="003D5D29">
        <w:rPr>
          <w:rFonts w:ascii="Arial" w:hAnsi="Arial" w:cs="Arial"/>
          <w:sz w:val="20"/>
          <w:szCs w:val="20"/>
        </w:rPr>
        <w:t xml:space="preserve"> cellában az irányadó kamathoz kapcsolódó kamat felár/</w:t>
      </w:r>
      <w:proofErr w:type="spellStart"/>
      <w:r w:rsidRPr="003D5D29">
        <w:rPr>
          <w:rFonts w:ascii="Arial" w:hAnsi="Arial" w:cs="Arial"/>
          <w:sz w:val="20"/>
          <w:szCs w:val="20"/>
        </w:rPr>
        <w:t>marge</w:t>
      </w:r>
      <w:proofErr w:type="spellEnd"/>
      <w:r w:rsidRPr="003D5D29">
        <w:rPr>
          <w:rFonts w:ascii="Arial" w:hAnsi="Arial" w:cs="Arial"/>
          <w:sz w:val="20"/>
          <w:szCs w:val="20"/>
        </w:rPr>
        <w:t xml:space="preserve"> szerepeltetendő, valamint</w:t>
      </w:r>
      <w:r w:rsidR="00926F23">
        <w:rPr>
          <w:rFonts w:ascii="Arial" w:hAnsi="Arial" w:cs="Arial"/>
          <w:sz w:val="20"/>
          <w:szCs w:val="20"/>
        </w:rPr>
        <w:t>,</w:t>
      </w:r>
      <w:r w:rsidRPr="003D5D29">
        <w:rPr>
          <w:rFonts w:ascii="Arial" w:hAnsi="Arial" w:cs="Arial"/>
          <w:sz w:val="20"/>
          <w:szCs w:val="20"/>
        </w:rPr>
        <w:t xml:space="preserve"> ha az </w:t>
      </w:r>
      <w:r w:rsidR="00C56754">
        <w:rPr>
          <w:rFonts w:ascii="Arial" w:hAnsi="Arial" w:cs="Arial"/>
          <w:sz w:val="20"/>
          <w:szCs w:val="20"/>
        </w:rPr>
        <w:t>adatszolgáltató</w:t>
      </w:r>
      <w:r w:rsidRPr="003D5D29">
        <w:rPr>
          <w:rFonts w:ascii="Arial" w:hAnsi="Arial" w:cs="Arial"/>
          <w:sz w:val="20"/>
          <w:szCs w:val="20"/>
        </w:rPr>
        <w:t xml:space="preserve"> további (kockázati) felárakat alkalmaz, akkor annak mértékét kell százalékos formában megadni. </w:t>
      </w:r>
    </w:p>
    <w:p w14:paraId="69CE99CE" w14:textId="77777777" w:rsidR="003D5D29" w:rsidRPr="003D5D29" w:rsidRDefault="003D5D29" w:rsidP="00443C5B">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Amennyiben a konstrukció nem kamatbázishoz kötődik, a </w:t>
      </w:r>
      <w:r w:rsidRPr="003D5D29">
        <w:rPr>
          <w:rFonts w:ascii="Arial" w:hAnsi="Arial" w:cs="Arial"/>
          <w:b/>
          <w:sz w:val="20"/>
          <w:szCs w:val="20"/>
        </w:rPr>
        <w:t>k4) és k5)</w:t>
      </w:r>
      <w:r w:rsidRPr="003D5D29">
        <w:rPr>
          <w:rFonts w:ascii="Arial" w:hAnsi="Arial" w:cs="Arial"/>
          <w:sz w:val="20"/>
          <w:szCs w:val="20"/>
        </w:rPr>
        <w:t xml:space="preserve"> cellát „nincs” megjelöléssel kell kitölteni. </w:t>
      </w:r>
    </w:p>
    <w:p w14:paraId="35EF7071"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kamatozással kapcsolatos, illetve a </w:t>
      </w:r>
      <w:r w:rsidRPr="003D5D29">
        <w:rPr>
          <w:rFonts w:ascii="Arial" w:hAnsi="Arial" w:cs="Arial"/>
          <w:b/>
          <w:sz w:val="20"/>
          <w:szCs w:val="20"/>
        </w:rPr>
        <w:t>k</w:t>
      </w:r>
      <w:proofErr w:type="gramStart"/>
      <w:r w:rsidRPr="003D5D29">
        <w:rPr>
          <w:rFonts w:ascii="Arial" w:hAnsi="Arial" w:cs="Arial"/>
          <w:b/>
          <w:sz w:val="20"/>
          <w:szCs w:val="20"/>
        </w:rPr>
        <w:t>1)-</w:t>
      </w:r>
      <w:proofErr w:type="gramEnd"/>
      <w:r w:rsidRPr="003D5D29">
        <w:rPr>
          <w:rFonts w:ascii="Arial" w:hAnsi="Arial" w:cs="Arial"/>
          <w:b/>
          <w:sz w:val="20"/>
          <w:szCs w:val="20"/>
        </w:rPr>
        <w:t>k5)</w:t>
      </w:r>
      <w:r w:rsidRPr="003D5D29">
        <w:rPr>
          <w:rFonts w:ascii="Arial" w:hAnsi="Arial" w:cs="Arial"/>
          <w:sz w:val="20"/>
          <w:szCs w:val="20"/>
        </w:rPr>
        <w:t xml:space="preserve"> cellára vonatkozó további szöveges információk feltüntetése is a </w:t>
      </w:r>
      <w:r w:rsidRPr="003D5D29">
        <w:rPr>
          <w:rFonts w:ascii="Arial" w:hAnsi="Arial" w:cs="Arial"/>
          <w:b/>
          <w:sz w:val="20"/>
          <w:szCs w:val="20"/>
        </w:rPr>
        <w:t xml:space="preserve">k6) </w:t>
      </w:r>
      <w:r w:rsidRPr="003D5D29">
        <w:rPr>
          <w:rFonts w:ascii="Arial" w:hAnsi="Arial" w:cs="Arial"/>
          <w:sz w:val="20"/>
          <w:szCs w:val="20"/>
        </w:rPr>
        <w:t xml:space="preserve">cellában lehetséges. </w:t>
      </w:r>
    </w:p>
    <w:p w14:paraId="3DB97B83"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k7)</w:t>
      </w:r>
      <w:r w:rsidRPr="003D5D29">
        <w:rPr>
          <w:rFonts w:ascii="Arial" w:hAnsi="Arial" w:cs="Arial"/>
          <w:sz w:val="20"/>
          <w:szCs w:val="20"/>
        </w:rPr>
        <w:t xml:space="preserve"> cellában kell rögzíteni az </w:t>
      </w:r>
      <w:r w:rsidR="00C56754">
        <w:rPr>
          <w:rFonts w:ascii="Arial" w:hAnsi="Arial" w:cs="Arial"/>
          <w:sz w:val="20"/>
          <w:szCs w:val="20"/>
        </w:rPr>
        <w:t>adatszolgáltató</w:t>
      </w:r>
      <w:r w:rsidRPr="003D5D29">
        <w:rPr>
          <w:rFonts w:ascii="Arial" w:hAnsi="Arial" w:cs="Arial"/>
          <w:sz w:val="20"/>
          <w:szCs w:val="20"/>
        </w:rPr>
        <w:t xml:space="preserve"> által az adott termék vonatkozásában a jogszabály alapján alkalmazott kamatváltoztatási és kamatfelár-változtatási mutató MNB honlapján közzétett betűkódját (pl. H1K, D1K).</w:t>
      </w:r>
    </w:p>
    <w:p w14:paraId="0FC42FFA" w14:textId="77777777" w:rsidR="003D5D29" w:rsidRPr="003D5D29" w:rsidRDefault="003D5D29" w:rsidP="00443C5B">
      <w:pPr>
        <w:spacing w:line="240" w:lineRule="auto"/>
        <w:jc w:val="both"/>
        <w:rPr>
          <w:rFonts w:ascii="Arial" w:hAnsi="Arial" w:cs="Arial"/>
          <w:sz w:val="20"/>
          <w:szCs w:val="20"/>
        </w:rPr>
      </w:pPr>
      <w:r w:rsidRPr="00764200">
        <w:rPr>
          <w:rFonts w:ascii="Arial" w:hAnsi="Arial" w:cs="Arial"/>
          <w:sz w:val="20"/>
          <w:szCs w:val="20"/>
        </w:rPr>
        <w:t xml:space="preserve">Az </w:t>
      </w:r>
      <w:r w:rsidRPr="00764200">
        <w:rPr>
          <w:rFonts w:ascii="Arial" w:hAnsi="Arial" w:cs="Arial"/>
          <w:b/>
          <w:sz w:val="20"/>
          <w:szCs w:val="20"/>
        </w:rPr>
        <w:t>l1)</w:t>
      </w:r>
      <w:r w:rsidRPr="00764200">
        <w:rPr>
          <w:rFonts w:ascii="Arial" w:hAnsi="Arial" w:cs="Arial"/>
          <w:sz w:val="20"/>
          <w:szCs w:val="20"/>
        </w:rPr>
        <w:t xml:space="preserve"> cellában összevontan kell szerepeltetni a fogyasztó érdekében harmadik fél szolgáltatásával összefüggésben (a hitelezőtől függetlenül), a fogyasztóra áthárítható módon felmerülő összes, a hitelnyújtással kapcsolatos költséget (földhivatali tulajdoni lap, térképmásolat díja, ingatlan-nyilvántartási eljárásért fizetendő igazgatási szolgáltatási díj, értékbecslés, közjegyzői díj stb.). A </w:t>
      </w:r>
      <w:r w:rsidRPr="00764200">
        <w:rPr>
          <w:rFonts w:ascii="Arial" w:hAnsi="Arial" w:cs="Arial"/>
          <w:sz w:val="20"/>
          <w:szCs w:val="20"/>
        </w:rPr>
        <w:lastRenderedPageBreak/>
        <w:t>közjegyzői díj összegét, amennyiben az a hitelösszeg nagyságától függ, az összehasonlíthatóság érdekében 5 millió forintos hitelösszegre vetítve kell megadni. A cellában e viszonyítási alapot is szükséges feltüntetni</w:t>
      </w:r>
      <w:r w:rsidRPr="003D5D29">
        <w:rPr>
          <w:rFonts w:ascii="Arial" w:hAnsi="Arial" w:cs="Arial"/>
          <w:sz w:val="20"/>
          <w:szCs w:val="20"/>
        </w:rPr>
        <w:t>.</w:t>
      </w:r>
    </w:p>
    <w:p w14:paraId="7471460F"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l2)</w:t>
      </w:r>
      <w:r w:rsidRPr="003D5D29">
        <w:rPr>
          <w:rFonts w:ascii="Arial" w:hAnsi="Arial" w:cs="Arial"/>
          <w:sz w:val="20"/>
          <w:szCs w:val="20"/>
        </w:rPr>
        <w:t xml:space="preserve"> cellában kell szerepeltetni a folyósításhoz kapcsolódó díjat (pl. a hitelösszeg %</w:t>
      </w:r>
      <w:r w:rsidR="0091461A">
        <w:rPr>
          <w:rFonts w:ascii="Arial" w:hAnsi="Arial" w:cs="Arial"/>
          <w:sz w:val="20"/>
          <w:szCs w:val="20"/>
        </w:rPr>
        <w:t>-a</w:t>
      </w:r>
      <w:r w:rsidRPr="003D5D29">
        <w:rPr>
          <w:rFonts w:ascii="Arial" w:hAnsi="Arial" w:cs="Arial"/>
          <w:sz w:val="20"/>
          <w:szCs w:val="20"/>
        </w:rPr>
        <w:t xml:space="preserve"> </w:t>
      </w:r>
      <w:proofErr w:type="spellStart"/>
      <w:r w:rsidRPr="003D5D29">
        <w:rPr>
          <w:rFonts w:ascii="Arial" w:hAnsi="Arial" w:cs="Arial"/>
          <w:sz w:val="20"/>
          <w:szCs w:val="20"/>
        </w:rPr>
        <w:t>max</w:t>
      </w:r>
      <w:proofErr w:type="spellEnd"/>
      <w:r w:rsidRPr="003D5D29">
        <w:rPr>
          <w:rFonts w:ascii="Arial" w:hAnsi="Arial" w:cs="Arial"/>
          <w:sz w:val="20"/>
          <w:szCs w:val="20"/>
        </w:rPr>
        <w:t xml:space="preserve">. </w:t>
      </w:r>
      <w:r w:rsidR="0091461A">
        <w:rPr>
          <w:rFonts w:ascii="Arial" w:hAnsi="Arial" w:cs="Arial"/>
          <w:sz w:val="20"/>
          <w:szCs w:val="20"/>
        </w:rPr>
        <w:t> x</w:t>
      </w:r>
      <w:r w:rsidRPr="003D5D29">
        <w:rPr>
          <w:rFonts w:ascii="Arial" w:hAnsi="Arial" w:cs="Arial"/>
          <w:sz w:val="20"/>
          <w:szCs w:val="20"/>
        </w:rPr>
        <w:t xml:space="preserve"> Ft).</w:t>
      </w:r>
    </w:p>
    <w:p w14:paraId="3899AF27" w14:textId="77777777" w:rsidR="003D5D29" w:rsidRPr="003131E2" w:rsidRDefault="003D5D29" w:rsidP="003131E2">
      <w:pPr>
        <w:spacing w:line="240" w:lineRule="auto"/>
        <w:jc w:val="both"/>
        <w:rPr>
          <w:rFonts w:ascii="Arial" w:hAnsi="Arial" w:cs="Arial"/>
        </w:rPr>
      </w:pPr>
      <w:r w:rsidRPr="003131E2">
        <w:rPr>
          <w:rFonts w:ascii="Arial" w:hAnsi="Arial" w:cs="Arial"/>
          <w:sz w:val="20"/>
          <w:szCs w:val="20"/>
        </w:rPr>
        <w:t xml:space="preserve">Az </w:t>
      </w:r>
      <w:r w:rsidRPr="003131E2">
        <w:rPr>
          <w:rFonts w:ascii="Arial" w:hAnsi="Arial" w:cs="Arial"/>
          <w:b/>
          <w:sz w:val="20"/>
          <w:szCs w:val="20"/>
        </w:rPr>
        <w:t>m1)</w:t>
      </w:r>
      <w:r w:rsidR="00956AEB" w:rsidRPr="003131E2">
        <w:rPr>
          <w:rFonts w:ascii="Arial" w:hAnsi="Arial" w:cs="Arial"/>
          <w:b/>
          <w:sz w:val="20"/>
          <w:szCs w:val="20"/>
        </w:rPr>
        <w:t xml:space="preserve"> és </w:t>
      </w:r>
      <w:r w:rsidRPr="003131E2">
        <w:rPr>
          <w:rFonts w:ascii="Arial" w:hAnsi="Arial" w:cs="Arial"/>
          <w:b/>
          <w:sz w:val="20"/>
          <w:szCs w:val="20"/>
        </w:rPr>
        <w:t>m</w:t>
      </w:r>
      <w:r w:rsidR="00956AEB" w:rsidRPr="003131E2">
        <w:rPr>
          <w:rFonts w:ascii="Arial" w:hAnsi="Arial" w:cs="Arial"/>
          <w:b/>
          <w:sz w:val="20"/>
          <w:szCs w:val="20"/>
        </w:rPr>
        <w:t>2</w:t>
      </w:r>
      <w:r w:rsidRPr="003131E2">
        <w:rPr>
          <w:rFonts w:ascii="Arial" w:hAnsi="Arial" w:cs="Arial"/>
          <w:b/>
          <w:sz w:val="20"/>
          <w:szCs w:val="20"/>
        </w:rPr>
        <w:t>)</w:t>
      </w:r>
      <w:r w:rsidRPr="003131E2">
        <w:rPr>
          <w:rFonts w:ascii="Arial" w:hAnsi="Arial" w:cs="Arial"/>
          <w:sz w:val="20"/>
          <w:szCs w:val="20"/>
        </w:rPr>
        <w:t xml:space="preserve"> cellában a futamidő alatt felszámítandó </w:t>
      </w:r>
      <w:r w:rsidR="00654C20" w:rsidRPr="003131E2">
        <w:rPr>
          <w:rFonts w:ascii="Arial" w:hAnsi="Arial" w:cs="Arial"/>
          <w:sz w:val="20"/>
          <w:szCs w:val="20"/>
        </w:rPr>
        <w:t xml:space="preserve">a termék használatához, valamint lezárásához kapcsolódó </w:t>
      </w:r>
      <w:r w:rsidR="00654C20" w:rsidRPr="00654C20">
        <w:rPr>
          <w:rFonts w:ascii="Arial" w:hAnsi="Arial" w:cs="Arial"/>
          <w:sz w:val="20"/>
          <w:szCs w:val="20"/>
        </w:rPr>
        <w:t>további költségek, díjak</w:t>
      </w:r>
      <w:r w:rsidR="00654C20" w:rsidRPr="00D23E25">
        <w:rPr>
          <w:rFonts w:ascii="Arial" w:hAnsi="Arial" w:cs="Arial"/>
          <w:sz w:val="20"/>
          <w:szCs w:val="20"/>
        </w:rPr>
        <w:t xml:space="preserve"> </w:t>
      </w:r>
      <w:r w:rsidRPr="00D23E25">
        <w:rPr>
          <w:rFonts w:ascii="Arial" w:hAnsi="Arial" w:cs="Arial"/>
          <w:sz w:val="20"/>
          <w:szCs w:val="20"/>
        </w:rPr>
        <w:t xml:space="preserve">alapját, mértékét kell bemutatni. Az </w:t>
      </w:r>
      <w:r w:rsidRPr="0040021B">
        <w:rPr>
          <w:rFonts w:ascii="Arial" w:hAnsi="Arial" w:cs="Arial"/>
          <w:b/>
          <w:sz w:val="20"/>
          <w:szCs w:val="20"/>
        </w:rPr>
        <w:t xml:space="preserve">m1) </w:t>
      </w:r>
      <w:r w:rsidR="00115564" w:rsidRPr="0040021B">
        <w:rPr>
          <w:rFonts w:ascii="Arial" w:hAnsi="Arial" w:cs="Arial"/>
          <w:sz w:val="20"/>
          <w:szCs w:val="20"/>
        </w:rPr>
        <w:t xml:space="preserve">cellában kell feltüntetni a harmadik fél szolgáltatásával összefüggésben – a hitelezőtől függetlenül – felmerülő összes, a futamidő alatt felszámított költséget (pl. postaköltség). </w:t>
      </w:r>
      <w:r w:rsidR="00115564" w:rsidRPr="00221F4E">
        <w:rPr>
          <w:rFonts w:ascii="Arial" w:hAnsi="Arial" w:cs="Arial"/>
          <w:sz w:val="20"/>
          <w:szCs w:val="20"/>
        </w:rPr>
        <w:t xml:space="preserve">Az </w:t>
      </w:r>
      <w:r w:rsidR="00115564" w:rsidRPr="00221F4E">
        <w:rPr>
          <w:rFonts w:ascii="Arial" w:hAnsi="Arial" w:cs="Arial"/>
          <w:b/>
          <w:sz w:val="20"/>
          <w:szCs w:val="20"/>
        </w:rPr>
        <w:t>m2</w:t>
      </w:r>
      <w:r w:rsidR="00194DCF" w:rsidRPr="00221F4E">
        <w:rPr>
          <w:rFonts w:ascii="Arial" w:hAnsi="Arial" w:cs="Arial"/>
          <w:b/>
          <w:sz w:val="20"/>
          <w:szCs w:val="20"/>
        </w:rPr>
        <w:t>)</w:t>
      </w:r>
      <w:r w:rsidR="00115564" w:rsidRPr="00221F4E">
        <w:rPr>
          <w:rFonts w:ascii="Arial" w:hAnsi="Arial" w:cs="Arial"/>
          <w:b/>
          <w:sz w:val="20"/>
          <w:szCs w:val="20"/>
        </w:rPr>
        <w:t xml:space="preserve"> további</w:t>
      </w:r>
      <w:r w:rsidR="00115564" w:rsidRPr="00221F4E">
        <w:rPr>
          <w:rFonts w:ascii="Arial" w:hAnsi="Arial" w:cs="Arial"/>
          <w:sz w:val="20"/>
          <w:szCs w:val="20"/>
        </w:rPr>
        <w:t xml:space="preserve"> </w:t>
      </w:r>
      <w:r w:rsidR="00115564" w:rsidRPr="00221F4E">
        <w:rPr>
          <w:rFonts w:ascii="Arial" w:hAnsi="Arial" w:cs="Arial"/>
          <w:b/>
          <w:sz w:val="20"/>
          <w:szCs w:val="20"/>
        </w:rPr>
        <w:t xml:space="preserve">díjak </w:t>
      </w:r>
      <w:r w:rsidR="00115564" w:rsidRPr="00221F4E">
        <w:rPr>
          <w:rFonts w:ascii="Arial" w:hAnsi="Arial" w:cs="Arial"/>
          <w:sz w:val="20"/>
          <w:szCs w:val="20"/>
        </w:rPr>
        <w:t xml:space="preserve">között kell szerepeltetni a futamidő alatt, a hitellezárásáig, a hitelezővel kapcsolatosan felmerülő költségek felsorolását, alapját és mértékét. Az „előtörlesztési díjak” mértékét nem itt, hanem a </w:t>
      </w:r>
      <w:r w:rsidR="00115564" w:rsidRPr="00221F4E">
        <w:rPr>
          <w:rFonts w:ascii="Arial" w:hAnsi="Arial" w:cs="Arial"/>
          <w:b/>
          <w:sz w:val="20"/>
          <w:szCs w:val="20"/>
        </w:rPr>
        <w:t>p)</w:t>
      </w:r>
      <w:r w:rsidR="00115564" w:rsidRPr="00221F4E">
        <w:rPr>
          <w:rFonts w:ascii="Arial" w:hAnsi="Arial" w:cs="Arial"/>
          <w:sz w:val="20"/>
          <w:szCs w:val="20"/>
        </w:rPr>
        <w:t xml:space="preserve"> cellákban</w:t>
      </w:r>
      <w:r w:rsidR="00115564" w:rsidRPr="0040021B">
        <w:rPr>
          <w:rFonts w:ascii="Arial" w:hAnsi="Arial" w:cs="Arial"/>
          <w:sz w:val="20"/>
          <w:szCs w:val="20"/>
        </w:rPr>
        <w:t xml:space="preserve"> kell szerepeltetni.</w:t>
      </w:r>
    </w:p>
    <w:p w14:paraId="7AE12ED3"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n)</w:t>
      </w:r>
      <w:r w:rsidRPr="003D5D29">
        <w:rPr>
          <w:rFonts w:ascii="Arial" w:hAnsi="Arial" w:cs="Arial"/>
          <w:sz w:val="20"/>
          <w:szCs w:val="20"/>
        </w:rPr>
        <w:t xml:space="preserve"> cellában kell tételenként, összegszerűen vagy százalékos mértékben bemutatni a hitelfelvevő által a hitel folyósításáig fizetendő és az azt követően, a futamidő alatt, illetve az ügylet lezárásához kapcsolódó összes olyan költséget, díjat, amelyet a </w:t>
      </w:r>
      <w:proofErr w:type="spellStart"/>
      <w:r w:rsidRPr="003D5D29">
        <w:rPr>
          <w:rFonts w:ascii="Arial" w:hAnsi="Arial" w:cs="Arial"/>
          <w:sz w:val="20"/>
          <w:szCs w:val="20"/>
        </w:rPr>
        <w:t>Thmr</w:t>
      </w:r>
      <w:proofErr w:type="spellEnd"/>
      <w:r w:rsidRPr="003D5D29">
        <w:rPr>
          <w:rFonts w:ascii="Arial" w:hAnsi="Arial" w:cs="Arial"/>
          <w:sz w:val="20"/>
          <w:szCs w:val="20"/>
        </w:rPr>
        <w:t xml:space="preserve">. előírásai szerint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számításnál nem kell figyelembe venni. </w:t>
      </w:r>
    </w:p>
    <w:p w14:paraId="2BCE55AE"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o)</w:t>
      </w:r>
      <w:r w:rsidRPr="003D5D29">
        <w:rPr>
          <w:rFonts w:ascii="Arial" w:hAnsi="Arial" w:cs="Arial"/>
          <w:sz w:val="20"/>
          <w:szCs w:val="20"/>
        </w:rPr>
        <w:t xml:space="preserve"> cellában kell feltüntetni a hitel folyósításának és törlesztésének jellemzőit, mint pl. a devizában folyósítás vagy törlesztés lehetőségét, a törlesztés módját (annuitásos, csak kamatfizetés havonta-futamidő végi tőketörlesztés stb.), illetve azt, hogy az ügyfél által választható-e a törlesztés napja. Amennyiben a jelzáloghitel-szerződés alapján fennálló tartozás idegen pénznemben áll fenn, az átváltás lehetőségét, vagy az árfolyamkockázatot korlátozó eszközöket szintén itt kell feltüntetni. </w:t>
      </w:r>
    </w:p>
    <w:p w14:paraId="25B9C5F6"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p</w:t>
      </w:r>
      <w:proofErr w:type="gramStart"/>
      <w:r w:rsidRPr="003D5D29">
        <w:rPr>
          <w:rFonts w:ascii="Arial" w:hAnsi="Arial" w:cs="Arial"/>
          <w:b/>
          <w:sz w:val="20"/>
          <w:szCs w:val="20"/>
        </w:rPr>
        <w:t>1)-</w:t>
      </w:r>
      <w:proofErr w:type="gramEnd"/>
      <w:r w:rsidRPr="003D5D29">
        <w:rPr>
          <w:rFonts w:ascii="Arial" w:hAnsi="Arial" w:cs="Arial"/>
          <w:b/>
          <w:sz w:val="20"/>
          <w:szCs w:val="20"/>
        </w:rPr>
        <w:t>p3)</w:t>
      </w:r>
      <w:r w:rsidRPr="003D5D29">
        <w:rPr>
          <w:rFonts w:ascii="Arial" w:hAnsi="Arial" w:cs="Arial"/>
          <w:sz w:val="20"/>
          <w:szCs w:val="20"/>
        </w:rPr>
        <w:t xml:space="preserve"> cellában a szerződésmódosítással kapcsolatos díjakat kell feltüntetni. Az </w:t>
      </w:r>
      <w:r w:rsidRPr="003D5D29">
        <w:rPr>
          <w:rFonts w:ascii="Arial" w:hAnsi="Arial" w:cs="Arial"/>
          <w:b/>
          <w:sz w:val="20"/>
          <w:szCs w:val="20"/>
        </w:rPr>
        <w:t>p1)</w:t>
      </w:r>
      <w:r w:rsidRPr="003D5D29">
        <w:rPr>
          <w:rFonts w:ascii="Arial" w:hAnsi="Arial" w:cs="Arial"/>
          <w:sz w:val="20"/>
          <w:szCs w:val="20"/>
        </w:rPr>
        <w:t xml:space="preserve"> cellában be kell mutatni a teljes előtörlesztéssel (végtörlesztéssel) összefüggően fizetendő díj(</w:t>
      </w:r>
      <w:proofErr w:type="spellStart"/>
      <w:r w:rsidRPr="003D5D29">
        <w:rPr>
          <w:rFonts w:ascii="Arial" w:hAnsi="Arial" w:cs="Arial"/>
          <w:sz w:val="20"/>
          <w:szCs w:val="20"/>
        </w:rPr>
        <w:t>ak</w:t>
      </w:r>
      <w:proofErr w:type="spellEnd"/>
      <w:r w:rsidRPr="003D5D29">
        <w:rPr>
          <w:rFonts w:ascii="Arial" w:hAnsi="Arial" w:cs="Arial"/>
          <w:sz w:val="20"/>
          <w:szCs w:val="20"/>
        </w:rPr>
        <w:t xml:space="preserve">) mértékét, illetve összegét. Az egyéb, pénzügyi teljesítéssel összefüggő díj mértékét, illetve összegét az </w:t>
      </w:r>
      <w:r w:rsidRPr="003D5D29">
        <w:rPr>
          <w:rFonts w:ascii="Arial" w:hAnsi="Arial" w:cs="Arial"/>
          <w:b/>
          <w:sz w:val="20"/>
          <w:szCs w:val="20"/>
        </w:rPr>
        <w:t>p2)</w:t>
      </w:r>
      <w:r w:rsidRPr="003D5D29">
        <w:rPr>
          <w:rFonts w:ascii="Arial" w:hAnsi="Arial" w:cs="Arial"/>
          <w:sz w:val="20"/>
          <w:szCs w:val="20"/>
        </w:rPr>
        <w:t xml:space="preserve"> cellában kell megadni (pl. előtörlesztés). A nem pénzügyi teljesítéssel összefüggő szerződésmódosítás mértékét, illetve összegét a </w:t>
      </w:r>
      <w:r w:rsidRPr="003D5D29">
        <w:rPr>
          <w:rFonts w:ascii="Arial" w:hAnsi="Arial" w:cs="Arial"/>
          <w:b/>
          <w:sz w:val="20"/>
          <w:szCs w:val="20"/>
        </w:rPr>
        <w:t>p3)</w:t>
      </w:r>
      <w:r w:rsidRPr="003D5D29">
        <w:rPr>
          <w:rFonts w:ascii="Arial" w:hAnsi="Arial" w:cs="Arial"/>
          <w:sz w:val="20"/>
          <w:szCs w:val="20"/>
        </w:rPr>
        <w:t xml:space="preserve"> cellában kell feltüntetni pl. fizetési átütemezés, fedezetmódosítás.</w:t>
      </w:r>
    </w:p>
    <w:p w14:paraId="62EC285C"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q1) és q2)</w:t>
      </w:r>
      <w:r w:rsidRPr="003D5D29">
        <w:rPr>
          <w:rFonts w:ascii="Arial" w:hAnsi="Arial" w:cs="Arial"/>
          <w:sz w:val="20"/>
          <w:szCs w:val="20"/>
        </w:rPr>
        <w:t xml:space="preserve"> cellában kell bemutatni azon tételek megnevezését és mértékét, melyek az ügyfél szerződésből eredő kötelezettségeinek késedelmes teljesítése esetén kerülnek elszámolásra. A </w:t>
      </w:r>
      <w:r w:rsidRPr="003D5D29">
        <w:rPr>
          <w:rFonts w:ascii="Arial" w:hAnsi="Arial" w:cs="Arial"/>
          <w:b/>
          <w:sz w:val="20"/>
          <w:szCs w:val="20"/>
        </w:rPr>
        <w:t xml:space="preserve">q1) </w:t>
      </w:r>
      <w:r w:rsidRPr="003D5D29">
        <w:rPr>
          <w:rFonts w:ascii="Arial" w:hAnsi="Arial" w:cs="Arial"/>
          <w:sz w:val="20"/>
          <w:szCs w:val="20"/>
        </w:rPr>
        <w:t>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 xml:space="preserve">x%), a </w:t>
      </w:r>
      <w:r w:rsidRPr="003D5D29">
        <w:rPr>
          <w:rFonts w:ascii="Arial" w:hAnsi="Arial" w:cs="Arial"/>
          <w:b/>
          <w:sz w:val="20"/>
          <w:szCs w:val="20"/>
        </w:rPr>
        <w:t xml:space="preserve">q2) </w:t>
      </w:r>
      <w:r w:rsidRPr="003D5D29">
        <w:rPr>
          <w:rFonts w:ascii="Arial" w:hAnsi="Arial" w:cs="Arial"/>
          <w:sz w:val="20"/>
          <w:szCs w:val="20"/>
        </w:rPr>
        <w:t xml:space="preserve">cella pedig az egyéb, késedelmes teljesítéskor felszámított díjtételek megnevezését és összegét (pl. felszólítási díj, kiszállás díja, kintlévőség-kezelési eljárás költsége). </w:t>
      </w:r>
    </w:p>
    <w:p w14:paraId="18D541E4" w14:textId="77777777" w:rsidR="003D5D29" w:rsidRPr="003D5D29" w:rsidRDefault="003D5D29" w:rsidP="00443C5B">
      <w:pPr>
        <w:spacing w:line="240" w:lineRule="auto"/>
        <w:jc w:val="both"/>
        <w:rPr>
          <w:rFonts w:ascii="Arial" w:hAnsi="Arial" w:cs="Arial"/>
          <w:sz w:val="20"/>
          <w:szCs w:val="20"/>
        </w:rPr>
      </w:pPr>
      <w:r w:rsidRPr="00764200">
        <w:rPr>
          <w:rFonts w:ascii="Arial" w:hAnsi="Arial" w:cs="Arial"/>
          <w:sz w:val="20"/>
          <w:szCs w:val="20"/>
        </w:rPr>
        <w:t xml:space="preserve">Az </w:t>
      </w:r>
      <w:r w:rsidRPr="00764200">
        <w:rPr>
          <w:rFonts w:ascii="Arial" w:hAnsi="Arial" w:cs="Arial"/>
          <w:b/>
          <w:sz w:val="20"/>
          <w:szCs w:val="20"/>
        </w:rPr>
        <w:t>r)</w:t>
      </w:r>
      <w:r w:rsidRPr="00764200">
        <w:rPr>
          <w:rFonts w:ascii="Arial" w:hAnsi="Arial" w:cs="Arial"/>
          <w:i/>
          <w:sz w:val="20"/>
          <w:szCs w:val="20"/>
        </w:rPr>
        <w:t xml:space="preserve"> </w:t>
      </w:r>
      <w:r w:rsidRPr="00764200">
        <w:rPr>
          <w:rFonts w:ascii="Arial" w:hAnsi="Arial" w:cs="Arial"/>
          <w:sz w:val="20"/>
          <w:szCs w:val="20"/>
        </w:rPr>
        <w:t>cellában kell azokat a speciális paramétereket, jellemzőket szerepeltetni, amelyek az előző cellákban nem kerültek bemutatásra, felsorolásra. Ide sorolhatók pl. a finanszírozási arány meghatározásának feltételei, a türelmi időre vonatkozó előírások, illetve feltüntethető itt</w:t>
      </w:r>
      <w:r w:rsidRPr="00764200" w:rsidDel="00912997">
        <w:rPr>
          <w:rFonts w:ascii="Arial" w:hAnsi="Arial" w:cs="Arial"/>
          <w:sz w:val="20"/>
          <w:szCs w:val="20"/>
        </w:rPr>
        <w:t xml:space="preserve"> </w:t>
      </w:r>
      <w:r w:rsidRPr="00764200">
        <w:rPr>
          <w:rFonts w:ascii="Arial" w:hAnsi="Arial" w:cs="Arial"/>
          <w:sz w:val="20"/>
          <w:szCs w:val="20"/>
        </w:rPr>
        <w:t>a hitelterméket értékesítő hitelközvetítők megnevezése is.</w:t>
      </w:r>
      <w:r w:rsidRPr="003D5D29">
        <w:rPr>
          <w:rFonts w:ascii="Arial" w:hAnsi="Arial" w:cs="Arial"/>
          <w:sz w:val="20"/>
          <w:szCs w:val="20"/>
        </w:rPr>
        <w:t xml:space="preserve"> </w:t>
      </w:r>
    </w:p>
    <w:p w14:paraId="484D93F5" w14:textId="77777777" w:rsidR="00115564"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s</w:t>
      </w:r>
      <w:proofErr w:type="gramStart"/>
      <w:r w:rsidRPr="003D5D29">
        <w:rPr>
          <w:rFonts w:ascii="Arial" w:hAnsi="Arial" w:cs="Arial"/>
          <w:b/>
          <w:sz w:val="20"/>
          <w:szCs w:val="20"/>
        </w:rPr>
        <w:t>1)-</w:t>
      </w:r>
      <w:proofErr w:type="gramEnd"/>
      <w:r w:rsidRPr="003D5D29">
        <w:rPr>
          <w:rFonts w:ascii="Arial" w:hAnsi="Arial" w:cs="Arial"/>
          <w:b/>
          <w:sz w:val="20"/>
          <w:szCs w:val="20"/>
        </w:rPr>
        <w:t>s4) cellában</w:t>
      </w:r>
      <w:r w:rsidRPr="003D5D29">
        <w:rPr>
          <w:rFonts w:ascii="Arial" w:hAnsi="Arial" w:cs="Arial"/>
          <w:sz w:val="20"/>
          <w:szCs w:val="20"/>
        </w:rPr>
        <w:t xml:space="preserve"> jelölőnégyzet segítségével kell egyértelműen feltüntetni, hogy kötelező-e a fogyasztónak a hitelezőnél olyan számlát nyitnia, amely a törlesztésre szolgál, illetve</w:t>
      </w:r>
      <w:r w:rsidR="00FA68DA">
        <w:rPr>
          <w:rFonts w:ascii="Arial" w:hAnsi="Arial" w:cs="Arial"/>
          <w:sz w:val="20"/>
          <w:szCs w:val="20"/>
        </w:rPr>
        <w:t>,</w:t>
      </w:r>
      <w:r w:rsidRPr="003D5D29">
        <w:rPr>
          <w:rFonts w:ascii="Arial" w:hAnsi="Arial" w:cs="Arial"/>
          <w:sz w:val="20"/>
          <w:szCs w:val="20"/>
        </w:rPr>
        <w:t xml:space="preserve"> hogy rendelkeznie kell-e a hitelszerződéshez kapcsolódóan megtakarítással, életbiztosítással vagy a fedezetül szolgáló ingatlanra vonatkozó vagyonbiztosítással. Egyszerre több feltétel is megadható.</w:t>
      </w:r>
    </w:p>
    <w:p w14:paraId="6331E675"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s5)</w:t>
      </w:r>
      <w:r w:rsidRPr="003D5D29">
        <w:rPr>
          <w:rFonts w:ascii="Arial" w:hAnsi="Arial" w:cs="Arial"/>
          <w:sz w:val="20"/>
          <w:szCs w:val="20"/>
        </w:rPr>
        <w:t xml:space="preserve"> cellában kell bemutatni azokat az eltérő feltételeket, amelyek az előző cellákban nem kerültek bemutatásra. Ilyen például, hogy mely hitelösszeg alatt nem szükséges életbiztosítás megkötése.</w:t>
      </w:r>
    </w:p>
    <w:p w14:paraId="0C630926"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t</w:t>
      </w:r>
      <w:proofErr w:type="gramStart"/>
      <w:r w:rsidRPr="003D5D29">
        <w:rPr>
          <w:rFonts w:ascii="Arial" w:hAnsi="Arial" w:cs="Arial"/>
          <w:b/>
          <w:sz w:val="20"/>
          <w:szCs w:val="20"/>
        </w:rPr>
        <w:t>1)-</w:t>
      </w:r>
      <w:proofErr w:type="gramEnd"/>
      <w:r w:rsidRPr="003D5D29">
        <w:rPr>
          <w:rFonts w:ascii="Arial" w:hAnsi="Arial" w:cs="Arial"/>
          <w:b/>
          <w:sz w:val="20"/>
          <w:szCs w:val="20"/>
        </w:rPr>
        <w:t>t5)</w:t>
      </w:r>
      <w:r w:rsidRPr="003D5D29">
        <w:rPr>
          <w:rFonts w:ascii="Arial" w:hAnsi="Arial" w:cs="Arial"/>
          <w:sz w:val="20"/>
          <w:szCs w:val="20"/>
        </w:rPr>
        <w:t xml:space="preserve"> cellában kell bemutatni az akció jellegére és időtartamára vonatkozó adatokat. </w:t>
      </w:r>
    </w:p>
    <w:p w14:paraId="4E62A6D5"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t1)</w:t>
      </w:r>
      <w:r w:rsidRPr="003D5D29">
        <w:rPr>
          <w:rFonts w:ascii="Arial" w:hAnsi="Arial" w:cs="Arial"/>
          <w:sz w:val="20"/>
          <w:szCs w:val="20"/>
        </w:rPr>
        <w:t xml:space="preserve"> cellában kell – igen vagy nem válasszal – jelölni, hogy a termék akciós-e.</w:t>
      </w:r>
    </w:p>
    <w:p w14:paraId="39A723C7"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t2)</w:t>
      </w:r>
      <w:r w:rsidRPr="003D5D29">
        <w:rPr>
          <w:rFonts w:ascii="Arial" w:hAnsi="Arial" w:cs="Arial"/>
          <w:sz w:val="20"/>
          <w:szCs w:val="20"/>
        </w:rPr>
        <w:t xml:space="preserve"> cellában a kedvezmények leírását kell szerepeltetni (pl. „az értékbecslési díjat elengedjük”), jelezve azt is, ha a feltüntetett akciós lehetőségek egyidejű igénybevétele valamely szempontból korlátozott.</w:t>
      </w:r>
    </w:p>
    <w:p w14:paraId="5C14606F"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t3)</w:t>
      </w:r>
      <w:r w:rsidRPr="003D5D29">
        <w:rPr>
          <w:rFonts w:ascii="Arial" w:hAnsi="Arial" w:cs="Arial"/>
          <w:sz w:val="20"/>
          <w:szCs w:val="20"/>
        </w:rPr>
        <w:t xml:space="preserve"> cellában az akció igénybevételének esetleges feltételeit kell szerepeltetni.</w:t>
      </w:r>
    </w:p>
    <w:p w14:paraId="14C465AF" w14:textId="77777777" w:rsidR="003D5D29" w:rsidRPr="00EE71EA"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t4) és t5)</w:t>
      </w:r>
      <w:r w:rsidRPr="003D5D29">
        <w:rPr>
          <w:rFonts w:ascii="Arial" w:hAnsi="Arial" w:cs="Arial"/>
          <w:sz w:val="20"/>
          <w:szCs w:val="20"/>
        </w:rPr>
        <w:t xml:space="preserve"> cellában </w:t>
      </w:r>
      <w:r w:rsidRPr="00EE71EA">
        <w:rPr>
          <w:rFonts w:ascii="Arial" w:hAnsi="Arial" w:cs="Arial"/>
          <w:sz w:val="20"/>
          <w:szCs w:val="20"/>
        </w:rPr>
        <w:t xml:space="preserve">feltüntetendő az akció kezdete és záró napja.  Amennyiben az akció visszavonásig érvényes, a </w:t>
      </w:r>
      <w:r w:rsidR="00541CE5" w:rsidRPr="00EE71EA">
        <w:rPr>
          <w:rFonts w:ascii="Arial" w:hAnsi="Arial" w:cs="Arial"/>
          <w:b/>
          <w:sz w:val="20"/>
          <w:szCs w:val="20"/>
        </w:rPr>
        <w:t>t</w:t>
      </w:r>
      <w:r w:rsidRPr="00EE71EA">
        <w:rPr>
          <w:rFonts w:ascii="Arial" w:hAnsi="Arial" w:cs="Arial"/>
          <w:b/>
          <w:sz w:val="20"/>
          <w:szCs w:val="20"/>
        </w:rPr>
        <w:t>5)</w:t>
      </w:r>
      <w:r w:rsidRPr="00EE71EA">
        <w:rPr>
          <w:rFonts w:ascii="Arial" w:hAnsi="Arial" w:cs="Arial"/>
          <w:sz w:val="20"/>
          <w:szCs w:val="20"/>
        </w:rPr>
        <w:t xml:space="preserve"> cellában ezt </w:t>
      </w:r>
      <w:r w:rsidR="00541CE5" w:rsidRPr="00EE71EA">
        <w:rPr>
          <w:rFonts w:ascii="Arial" w:hAnsi="Arial" w:cs="Arial"/>
          <w:sz w:val="20"/>
          <w:szCs w:val="20"/>
        </w:rPr>
        <w:t xml:space="preserve">a </w:t>
      </w:r>
      <w:r w:rsidRPr="00EE71EA">
        <w:rPr>
          <w:rFonts w:ascii="Arial" w:hAnsi="Arial" w:cs="Arial"/>
          <w:sz w:val="20"/>
          <w:szCs w:val="20"/>
        </w:rPr>
        <w:t>„visszavonásig”</w:t>
      </w:r>
      <w:r w:rsidR="00541CE5" w:rsidRPr="00EE71EA">
        <w:rPr>
          <w:rFonts w:ascii="Arial" w:hAnsi="Arial" w:cs="Arial"/>
          <w:sz w:val="20"/>
          <w:szCs w:val="20"/>
        </w:rPr>
        <w:t xml:space="preserve"> jelölőnégyzet kitöltésével kell jelezni.</w:t>
      </w:r>
    </w:p>
    <w:p w14:paraId="4D7D9881" w14:textId="77777777" w:rsidR="003D5D29" w:rsidRPr="00C34EDD" w:rsidRDefault="003D5D29" w:rsidP="00443C5B">
      <w:pPr>
        <w:spacing w:line="240" w:lineRule="auto"/>
        <w:jc w:val="both"/>
        <w:rPr>
          <w:rFonts w:ascii="Arial" w:hAnsi="Arial" w:cs="Arial"/>
          <w:sz w:val="20"/>
          <w:szCs w:val="20"/>
        </w:rPr>
      </w:pPr>
      <w:r w:rsidRPr="00E576FE">
        <w:rPr>
          <w:rFonts w:ascii="Arial" w:hAnsi="Arial" w:cs="Arial"/>
          <w:sz w:val="20"/>
          <w:szCs w:val="20"/>
        </w:rPr>
        <w:lastRenderedPageBreak/>
        <w:t xml:space="preserve">Az </w:t>
      </w:r>
      <w:r w:rsidRPr="001363C4">
        <w:rPr>
          <w:rFonts w:ascii="Arial" w:hAnsi="Arial" w:cs="Arial"/>
          <w:b/>
          <w:sz w:val="20"/>
          <w:szCs w:val="20"/>
        </w:rPr>
        <w:t>u)</w:t>
      </w:r>
      <w:r w:rsidRPr="001363C4">
        <w:rPr>
          <w:rFonts w:ascii="Arial" w:hAnsi="Arial" w:cs="Arial"/>
          <w:i/>
          <w:sz w:val="20"/>
          <w:szCs w:val="20"/>
        </w:rPr>
        <w:t xml:space="preserve"> </w:t>
      </w:r>
      <w:r w:rsidRPr="001363C4">
        <w:rPr>
          <w:rFonts w:ascii="Arial" w:hAnsi="Arial" w:cs="Arial"/>
          <w:sz w:val="20"/>
          <w:szCs w:val="20"/>
        </w:rPr>
        <w:t xml:space="preserve">cellában </w:t>
      </w:r>
      <w:r w:rsidR="00C56754">
        <w:rPr>
          <w:rFonts w:ascii="Arial" w:hAnsi="Arial" w:cs="Arial"/>
          <w:sz w:val="20"/>
          <w:szCs w:val="20"/>
        </w:rPr>
        <w:t>az adatszolgáltató</w:t>
      </w:r>
      <w:r w:rsidRPr="001363C4">
        <w:rPr>
          <w:rFonts w:ascii="Arial" w:hAnsi="Arial" w:cs="Arial"/>
          <w:sz w:val="20"/>
          <w:szCs w:val="20"/>
        </w:rPr>
        <w:t xml:space="preserve"> honlapján az adott termékhez kapcsolódó részletes leíráshoz vagy annak hiányában a termékre vonatkozó hirdetményhez vezető </w:t>
      </w:r>
      <w:proofErr w:type="spellStart"/>
      <w:r w:rsidRPr="001363C4">
        <w:rPr>
          <w:rFonts w:ascii="Arial" w:hAnsi="Arial" w:cs="Arial"/>
          <w:sz w:val="20"/>
          <w:szCs w:val="20"/>
        </w:rPr>
        <w:t>hiperhivatkozást</w:t>
      </w:r>
      <w:proofErr w:type="spellEnd"/>
      <w:r w:rsidRPr="001363C4">
        <w:rPr>
          <w:rFonts w:ascii="Arial" w:hAnsi="Arial" w:cs="Arial"/>
          <w:sz w:val="20"/>
          <w:szCs w:val="20"/>
        </w:rPr>
        <w:t xml:space="preserve"> kell megadni. (Pontosvesszővel elválasztva egyszerre több </w:t>
      </w:r>
      <w:proofErr w:type="spellStart"/>
      <w:r w:rsidRPr="001363C4">
        <w:rPr>
          <w:rFonts w:ascii="Arial" w:hAnsi="Arial" w:cs="Arial"/>
          <w:sz w:val="20"/>
          <w:szCs w:val="20"/>
        </w:rPr>
        <w:t>hiperhivatk</w:t>
      </w:r>
      <w:r w:rsidRPr="00C34EDD">
        <w:rPr>
          <w:rFonts w:ascii="Arial" w:hAnsi="Arial" w:cs="Arial"/>
          <w:sz w:val="20"/>
          <w:szCs w:val="20"/>
        </w:rPr>
        <w:t>ozás</w:t>
      </w:r>
      <w:proofErr w:type="spellEnd"/>
      <w:r w:rsidRPr="00C34EDD">
        <w:rPr>
          <w:rFonts w:ascii="Arial" w:hAnsi="Arial" w:cs="Arial"/>
          <w:sz w:val="20"/>
          <w:szCs w:val="20"/>
        </w:rPr>
        <w:t xml:space="preserve"> is megadható.)  </w:t>
      </w:r>
    </w:p>
    <w:p w14:paraId="665073F6" w14:textId="77777777" w:rsidR="00A63C8A" w:rsidRPr="00C34EDD" w:rsidRDefault="00A63C8A" w:rsidP="00A63C8A">
      <w:pPr>
        <w:spacing w:after="120" w:line="240" w:lineRule="auto"/>
        <w:jc w:val="both"/>
        <w:rPr>
          <w:rFonts w:ascii="Arial" w:hAnsi="Arial" w:cs="Arial"/>
          <w:sz w:val="20"/>
          <w:szCs w:val="20"/>
        </w:rPr>
      </w:pPr>
      <w:r w:rsidRPr="00C34EDD">
        <w:rPr>
          <w:rFonts w:ascii="Arial" w:hAnsi="Arial" w:cs="Arial"/>
          <w:sz w:val="20"/>
          <w:szCs w:val="20"/>
        </w:rPr>
        <w:t xml:space="preserve">A </w:t>
      </w:r>
      <w:r w:rsidR="00B51291" w:rsidRPr="00C34EDD">
        <w:rPr>
          <w:rFonts w:ascii="Arial" w:hAnsi="Arial" w:cs="Arial"/>
          <w:b/>
          <w:sz w:val="20"/>
          <w:szCs w:val="20"/>
        </w:rPr>
        <w:t>v</w:t>
      </w:r>
      <w:r w:rsidR="00113370" w:rsidRPr="00C34EDD">
        <w:rPr>
          <w:rFonts w:ascii="Arial" w:hAnsi="Arial" w:cs="Arial"/>
          <w:b/>
          <w:sz w:val="20"/>
          <w:szCs w:val="20"/>
        </w:rPr>
        <w:t>1</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kezdetét </w:t>
      </w:r>
      <w:proofErr w:type="spellStart"/>
      <w:r w:rsidRPr="00C34EDD">
        <w:rPr>
          <w:rFonts w:ascii="Arial" w:hAnsi="Arial" w:cs="Arial"/>
          <w:sz w:val="20"/>
          <w:szCs w:val="20"/>
        </w:rPr>
        <w:t>éééé.</w:t>
      </w:r>
      <w:proofErr w:type="gramStart"/>
      <w:r w:rsidRPr="00C34EDD">
        <w:rPr>
          <w:rFonts w:ascii="Arial" w:hAnsi="Arial" w:cs="Arial"/>
          <w:sz w:val="20"/>
          <w:szCs w:val="20"/>
        </w:rPr>
        <w:t>hh.nn</w:t>
      </w:r>
      <w:proofErr w:type="spellEnd"/>
      <w:proofErr w:type="gramEnd"/>
      <w:r w:rsidRPr="00C34EDD">
        <w:rPr>
          <w:rFonts w:ascii="Arial" w:hAnsi="Arial" w:cs="Arial"/>
          <w:sz w:val="20"/>
          <w:szCs w:val="20"/>
        </w:rPr>
        <w:t xml:space="preserve"> formátumban.</w:t>
      </w:r>
    </w:p>
    <w:p w14:paraId="377DA22C" w14:textId="77777777" w:rsidR="00A63C8A" w:rsidRPr="00C34EDD" w:rsidRDefault="00A63C8A" w:rsidP="00A63C8A">
      <w:pPr>
        <w:spacing w:after="120" w:line="240" w:lineRule="auto"/>
        <w:jc w:val="both"/>
        <w:rPr>
          <w:rFonts w:ascii="Arial" w:hAnsi="Arial" w:cs="Arial"/>
          <w:sz w:val="20"/>
          <w:szCs w:val="20"/>
        </w:rPr>
      </w:pPr>
      <w:r w:rsidRPr="00C34EDD">
        <w:rPr>
          <w:rFonts w:ascii="Arial" w:hAnsi="Arial" w:cs="Arial"/>
          <w:sz w:val="20"/>
          <w:szCs w:val="20"/>
        </w:rPr>
        <w:t xml:space="preserve">A </w:t>
      </w:r>
      <w:r w:rsidR="00113370" w:rsidRPr="00C34EDD">
        <w:rPr>
          <w:rFonts w:ascii="Arial" w:hAnsi="Arial" w:cs="Arial"/>
          <w:b/>
          <w:sz w:val="20"/>
          <w:szCs w:val="20"/>
        </w:rPr>
        <w:t>v2</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végét </w:t>
      </w:r>
      <w:proofErr w:type="spellStart"/>
      <w:r w:rsidRPr="00C34EDD">
        <w:rPr>
          <w:rFonts w:ascii="Arial" w:hAnsi="Arial" w:cs="Arial"/>
          <w:sz w:val="20"/>
          <w:szCs w:val="20"/>
        </w:rPr>
        <w:t>éééé.</w:t>
      </w:r>
      <w:proofErr w:type="gramStart"/>
      <w:r w:rsidRPr="00C34EDD">
        <w:rPr>
          <w:rFonts w:ascii="Arial" w:hAnsi="Arial" w:cs="Arial"/>
          <w:sz w:val="20"/>
          <w:szCs w:val="20"/>
        </w:rPr>
        <w:t>hh.nn</w:t>
      </w:r>
      <w:proofErr w:type="spellEnd"/>
      <w:proofErr w:type="gramEnd"/>
      <w:r w:rsidRPr="00C34EDD">
        <w:rPr>
          <w:rFonts w:ascii="Arial" w:hAnsi="Arial" w:cs="Arial"/>
          <w:sz w:val="20"/>
          <w:szCs w:val="20"/>
        </w:rPr>
        <w:t xml:space="preserve"> formátumban, amennyiben ez előre ismert. </w:t>
      </w:r>
    </w:p>
    <w:p w14:paraId="69C34AD9" w14:textId="77777777" w:rsidR="003D5D29" w:rsidRPr="003D5D29" w:rsidRDefault="00A63C8A" w:rsidP="00A63C8A">
      <w:pPr>
        <w:spacing w:line="240" w:lineRule="auto"/>
        <w:jc w:val="both"/>
        <w:rPr>
          <w:rFonts w:ascii="Arial" w:hAnsi="Arial" w:cs="Arial"/>
          <w:sz w:val="20"/>
          <w:szCs w:val="20"/>
        </w:rPr>
      </w:pPr>
      <w:r w:rsidRPr="00C34EDD">
        <w:rPr>
          <w:rFonts w:ascii="Arial" w:hAnsi="Arial" w:cs="Arial"/>
          <w:sz w:val="20"/>
          <w:szCs w:val="20"/>
        </w:rPr>
        <w:t xml:space="preserve">A </w:t>
      </w:r>
      <w:r w:rsidR="00113370" w:rsidRPr="00C34EDD">
        <w:rPr>
          <w:rFonts w:ascii="Arial" w:hAnsi="Arial" w:cs="Arial"/>
          <w:b/>
          <w:sz w:val="20"/>
          <w:szCs w:val="20"/>
        </w:rPr>
        <w:t>w</w:t>
      </w:r>
      <w:r w:rsidRPr="00C34EDD">
        <w:rPr>
          <w:rFonts w:ascii="Arial" w:hAnsi="Arial" w:cs="Arial"/>
          <w:b/>
          <w:sz w:val="20"/>
          <w:szCs w:val="20"/>
        </w:rPr>
        <w:t>)</w:t>
      </w:r>
      <w:r w:rsidRPr="00C34EDD">
        <w:rPr>
          <w:rFonts w:ascii="Arial" w:hAnsi="Arial" w:cs="Arial"/>
          <w:sz w:val="20"/>
          <w:szCs w:val="20"/>
        </w:rPr>
        <w:t xml:space="preserve"> cellában kell megadni a már élő termékek termékkondíciói módosításának vagy javításának okát</w:t>
      </w:r>
      <w:r w:rsidR="00BC016C" w:rsidRPr="00C34EDD">
        <w:rPr>
          <w:rFonts w:ascii="Arial" w:hAnsi="Arial" w:cs="Arial"/>
          <w:sz w:val="20"/>
          <w:szCs w:val="20"/>
        </w:rPr>
        <w:t xml:space="preserve">, </w:t>
      </w:r>
      <w:r w:rsidR="00BC016C" w:rsidRPr="00EE71EA">
        <w:rPr>
          <w:rFonts w:ascii="Arial" w:hAnsi="Arial" w:cs="Arial"/>
          <w:sz w:val="20"/>
          <w:szCs w:val="20"/>
        </w:rPr>
        <w:t>illetve a módosítás vagy javítás publikálásának idejét</w:t>
      </w:r>
      <w:r w:rsidR="00D83C7E">
        <w:rPr>
          <w:rFonts w:ascii="Arial" w:hAnsi="Arial" w:cs="Arial"/>
          <w:sz w:val="20"/>
          <w:szCs w:val="20"/>
        </w:rPr>
        <w:t>,</w:t>
      </w:r>
      <w:r w:rsidR="00BC016C" w:rsidRPr="00EE71EA">
        <w:rPr>
          <w:rFonts w:ascii="Arial" w:hAnsi="Arial" w:cs="Arial"/>
          <w:sz w:val="20"/>
          <w:szCs w:val="20"/>
        </w:rPr>
        <w:t xml:space="preserve"> </w:t>
      </w:r>
      <w:proofErr w:type="spellStart"/>
      <w:r w:rsidR="00BC016C" w:rsidRPr="00EE71EA">
        <w:rPr>
          <w:rFonts w:ascii="Arial" w:hAnsi="Arial" w:cs="Arial"/>
          <w:sz w:val="20"/>
          <w:szCs w:val="20"/>
        </w:rPr>
        <w:t>éééé.</w:t>
      </w:r>
      <w:proofErr w:type="gramStart"/>
      <w:r w:rsidR="00BC016C" w:rsidRPr="00EE71EA">
        <w:rPr>
          <w:rFonts w:ascii="Arial" w:hAnsi="Arial" w:cs="Arial"/>
          <w:sz w:val="20"/>
          <w:szCs w:val="20"/>
        </w:rPr>
        <w:t>hh.nn</w:t>
      </w:r>
      <w:proofErr w:type="spellEnd"/>
      <w:proofErr w:type="gramEnd"/>
      <w:r w:rsidR="00BC016C" w:rsidRPr="00EE71EA">
        <w:rPr>
          <w:rFonts w:ascii="Arial" w:hAnsi="Arial" w:cs="Arial"/>
          <w:sz w:val="20"/>
          <w:szCs w:val="20"/>
        </w:rPr>
        <w:t xml:space="preserve"> formátumban</w:t>
      </w:r>
      <w:r w:rsidRPr="00EE71EA">
        <w:rPr>
          <w:rFonts w:ascii="Arial" w:hAnsi="Arial" w:cs="Arial"/>
          <w:sz w:val="20"/>
          <w:szCs w:val="20"/>
        </w:rPr>
        <w:t>. Pontosan meg kell határozni, hogy mi indokolta a módosítást (pl. kamatváltozás az éves fogyasztói árindex</w:t>
      </w:r>
      <w:r w:rsidRPr="00064BA6">
        <w:rPr>
          <w:rFonts w:ascii="Arial" w:hAnsi="Arial" w:cs="Arial"/>
          <w:sz w:val="20"/>
          <w:szCs w:val="20"/>
        </w:rPr>
        <w:t xml:space="preserve"> változása miatt).</w:t>
      </w:r>
      <w:r w:rsidR="004C6145">
        <w:rPr>
          <w:rFonts w:ascii="Arial" w:hAnsi="Arial" w:cs="Arial"/>
          <w:sz w:val="20"/>
          <w:szCs w:val="20"/>
        </w:rPr>
        <w:t xml:space="preserve"> </w:t>
      </w:r>
    </w:p>
    <w:p w14:paraId="041B5102" w14:textId="77777777" w:rsidR="003D5D29" w:rsidRPr="003D5D29" w:rsidRDefault="003D5D29" w:rsidP="003D5D29">
      <w:pPr>
        <w:spacing w:line="240" w:lineRule="auto"/>
        <w:rPr>
          <w:rFonts w:ascii="Arial" w:hAnsi="Arial" w:cs="Arial"/>
          <w:sz w:val="20"/>
          <w:szCs w:val="20"/>
        </w:rPr>
      </w:pPr>
    </w:p>
    <w:p w14:paraId="26FF7BF7" w14:textId="77777777" w:rsidR="003D5D29" w:rsidRPr="003D5D29" w:rsidRDefault="00115564" w:rsidP="003D5D29">
      <w:pPr>
        <w:pStyle w:val="Cmsor3"/>
        <w:rPr>
          <w:rFonts w:ascii="Arial" w:hAnsi="Arial" w:cs="Arial"/>
          <w:b w:val="0"/>
          <w:bCs w:val="0"/>
          <w:iCs/>
          <w:color w:val="000000"/>
          <w:sz w:val="20"/>
          <w:szCs w:val="20"/>
        </w:rPr>
      </w:pPr>
      <w:bookmarkStart w:id="72" w:name="_Toc302733949"/>
      <w:bookmarkStart w:id="73" w:name="_Toc306870629"/>
      <w:r>
        <w:rPr>
          <w:rFonts w:ascii="Arial" w:hAnsi="Arial" w:cs="Arial"/>
          <w:bCs w:val="0"/>
          <w:iCs/>
          <w:color w:val="000000"/>
          <w:sz w:val="20"/>
          <w:szCs w:val="20"/>
          <w:lang w:val="hu-HU"/>
        </w:rPr>
        <w:t xml:space="preserve">1.10. </w:t>
      </w:r>
      <w:r w:rsidR="003D5D29" w:rsidRPr="003D5D29">
        <w:rPr>
          <w:rFonts w:ascii="Arial" w:hAnsi="Arial" w:cs="Arial"/>
          <w:bCs w:val="0"/>
          <w:iCs/>
          <w:color w:val="000000"/>
          <w:sz w:val="20"/>
          <w:szCs w:val="20"/>
        </w:rPr>
        <w:t>9HM, 25DM – Termékismertető – Hitel- és pénzügyi lízingtermékek – Megtakarítási fedezet mellett nyújtott hitel</w:t>
      </w:r>
      <w:bookmarkEnd w:id="72"/>
      <w:bookmarkEnd w:id="73"/>
    </w:p>
    <w:p w14:paraId="32437C16" w14:textId="77777777" w:rsidR="003D5D29" w:rsidRPr="003D5D29" w:rsidRDefault="003D5D29" w:rsidP="003D5D29">
      <w:pPr>
        <w:spacing w:after="120" w:line="240" w:lineRule="auto"/>
        <w:rPr>
          <w:rFonts w:ascii="Arial" w:hAnsi="Arial" w:cs="Arial"/>
          <w:sz w:val="20"/>
          <w:szCs w:val="20"/>
        </w:rPr>
      </w:pPr>
    </w:p>
    <w:p w14:paraId="61FC2B29" w14:textId="77777777" w:rsidR="003D5D29" w:rsidRPr="003D5D29" w:rsidRDefault="003D5D29" w:rsidP="0091461A">
      <w:pPr>
        <w:pStyle w:val="NormlWeb"/>
        <w:spacing w:before="0" w:beforeAutospacing="0"/>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sz w:val="20"/>
          <w:szCs w:val="20"/>
        </w:rPr>
        <w:t>megtakarítás fedezete mellett nyújtott hitelterméknek</w:t>
      </w:r>
      <w:r w:rsidRPr="003D5D29">
        <w:rPr>
          <w:rFonts w:ascii="Arial" w:hAnsi="Arial" w:cs="Arial"/>
          <w:sz w:val="20"/>
          <w:szCs w:val="20"/>
        </w:rPr>
        <w:t xml:space="preserve"> minősül az olyan felhasználási célhoz nem kötött, megtakarítás fedezetként történő bevonásával folyósított hitel, mint amilyen pl. a betét, értékpapír, biztosítás, önkéntes pénztári megtakarítás.</w:t>
      </w:r>
    </w:p>
    <w:p w14:paraId="2210B590"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Itt kell feltüntetni </w:t>
      </w:r>
      <w:r w:rsidR="00C56754">
        <w:rPr>
          <w:rFonts w:ascii="Arial" w:hAnsi="Arial" w:cs="Arial"/>
          <w:sz w:val="20"/>
          <w:szCs w:val="20"/>
        </w:rPr>
        <w:t>az adatszolgáltató</w:t>
      </w:r>
      <w:r w:rsidRPr="003D5D29">
        <w:rPr>
          <w:rFonts w:ascii="Arial" w:hAnsi="Arial" w:cs="Arial"/>
          <w:sz w:val="20"/>
          <w:szCs w:val="20"/>
        </w:rPr>
        <w:t xml:space="preserve"> által megtakarítás fedezete mellett nyújtott saját hitelkonstrukciók jellemző adatait. Amennyiben egy termékhez a devizanem, a kamatozás </w:t>
      </w:r>
      <w:r w:rsidR="00BC5412" w:rsidRPr="003D5D29">
        <w:rPr>
          <w:rFonts w:ascii="Arial" w:hAnsi="Arial" w:cs="Arial"/>
          <w:sz w:val="20"/>
          <w:szCs w:val="20"/>
        </w:rPr>
        <w:t>típus</w:t>
      </w:r>
      <w:r w:rsidR="00BC5412">
        <w:rPr>
          <w:rFonts w:ascii="Arial" w:hAnsi="Arial" w:cs="Arial"/>
          <w:sz w:val="20"/>
          <w:szCs w:val="20"/>
        </w:rPr>
        <w:t>ára vonatkozóan</w:t>
      </w:r>
      <w:r w:rsidRPr="003D5D29">
        <w:rPr>
          <w:rFonts w:ascii="Arial" w:hAnsi="Arial" w:cs="Arial"/>
          <w:sz w:val="20"/>
          <w:szCs w:val="20"/>
        </w:rPr>
        <w:t>, a fedezet típusa alapján alternatív lehetőség kapcsolódik, akkor azt külön termékként vagy termékvariációként kell feltüntetni.</w:t>
      </w:r>
    </w:p>
    <w:p w14:paraId="76121DD7"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A konstrukciók megnevezésénél</w:t>
      </w:r>
      <w:r w:rsidRPr="003D5D29">
        <w:rPr>
          <w:rFonts w:ascii="Arial" w:hAnsi="Arial" w:cs="Arial"/>
          <w:b/>
          <w:sz w:val="20"/>
          <w:szCs w:val="20"/>
        </w:rPr>
        <w:t xml:space="preserve"> </w:t>
      </w:r>
      <w:r w:rsidRPr="003D5D29">
        <w:rPr>
          <w:rFonts w:ascii="Arial" w:hAnsi="Arial" w:cs="Arial"/>
          <w:sz w:val="20"/>
          <w:szCs w:val="20"/>
        </w:rPr>
        <w:t>fontos, hogy egyértelműen jelenjen meg a variációkat megkülönböztető jellemzőre való utalás.</w:t>
      </w:r>
    </w:p>
    <w:p w14:paraId="300FBAB7" w14:textId="77777777" w:rsidR="003D5D29" w:rsidRPr="003D5D29" w:rsidRDefault="003D5D29" w:rsidP="0091461A">
      <w:pPr>
        <w:spacing w:line="240" w:lineRule="auto"/>
        <w:jc w:val="both"/>
        <w:rPr>
          <w:rFonts w:ascii="Arial" w:hAnsi="Arial" w:cs="Arial"/>
          <w:b/>
          <w:sz w:val="20"/>
          <w:szCs w:val="20"/>
        </w:rPr>
      </w:pPr>
      <w:r w:rsidRPr="003D5D29">
        <w:rPr>
          <w:rFonts w:ascii="Arial" w:hAnsi="Arial" w:cs="Arial"/>
          <w:b/>
          <w:sz w:val="20"/>
          <w:szCs w:val="20"/>
        </w:rPr>
        <w:t>A jelentés kitöltése</w:t>
      </w:r>
    </w:p>
    <w:p w14:paraId="667AD0D3" w14:textId="77777777" w:rsidR="003D5D29" w:rsidRPr="003D5D29" w:rsidRDefault="003D5D29" w:rsidP="0091461A">
      <w:pPr>
        <w:spacing w:before="10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a)</w:t>
      </w:r>
      <w:r w:rsidRPr="003D5D29">
        <w:rPr>
          <w:rFonts w:ascii="Arial" w:hAnsi="Arial" w:cs="Arial"/>
          <w:sz w:val="20"/>
          <w:szCs w:val="20"/>
        </w:rPr>
        <w:t xml:space="preserve"> cellában – az MNB útmutatása alapján automatikusan generált – a termékhez kapcsolódó egyedi azonosító szerepel, amely </w:t>
      </w:r>
      <w:proofErr w:type="spellStart"/>
      <w:r w:rsidRPr="003D5D29">
        <w:rPr>
          <w:rFonts w:ascii="Arial" w:hAnsi="Arial" w:cs="Arial"/>
          <w:sz w:val="20"/>
          <w:szCs w:val="20"/>
        </w:rPr>
        <w:t>végigkíséri</w:t>
      </w:r>
      <w:proofErr w:type="spellEnd"/>
      <w:r w:rsidRPr="003D5D29">
        <w:rPr>
          <w:rFonts w:ascii="Arial" w:hAnsi="Arial" w:cs="Arial"/>
          <w:sz w:val="20"/>
          <w:szCs w:val="20"/>
        </w:rPr>
        <w:t xml:space="preserve"> a terméket forgalmazásának teljes idejében. Amennyiben a termék értékesítése szünetel, az értékesítés újrakezdésekor is az eredeti termékkóddal kell küldeni az adatszolgáltatásban. </w:t>
      </w:r>
    </w:p>
    <w:p w14:paraId="10AA2066" w14:textId="7EAA8D63"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sz w:val="20"/>
          <w:szCs w:val="20"/>
        </w:rPr>
        <w:t xml:space="preserve"> cellában a megtakarítás fedezete mellett nyújtott hitelkonstrukció teljes megnevezését kell szerepeltetni</w:t>
      </w:r>
      <w:r w:rsidR="003D255C">
        <w:rPr>
          <w:rFonts w:ascii="Arial" w:hAnsi="Arial" w:cs="Arial"/>
          <w:sz w:val="20"/>
          <w:szCs w:val="20"/>
        </w:rPr>
        <w:t xml:space="preserve">, összhangban az adatszolgáltató hirdetményében szereplő </w:t>
      </w:r>
      <w:proofErr w:type="spellStart"/>
      <w:r w:rsidR="003D255C">
        <w:rPr>
          <w:rFonts w:ascii="Arial" w:hAnsi="Arial" w:cs="Arial"/>
          <w:sz w:val="20"/>
          <w:szCs w:val="20"/>
        </w:rPr>
        <w:t>termékmegnevezésekkel</w:t>
      </w:r>
      <w:proofErr w:type="spellEnd"/>
      <w:r w:rsidRPr="003D5D29">
        <w:rPr>
          <w:rFonts w:ascii="Arial" w:hAnsi="Arial" w:cs="Arial"/>
          <w:sz w:val="20"/>
          <w:szCs w:val="20"/>
        </w:rPr>
        <w:t xml:space="preserve">. Amennyiben azonos konstrukció eltérő alternatíváiról van szó (és nincs külön „fantázianeve”), az eltérési szempontot </w:t>
      </w:r>
      <w:del w:id="74" w:author="MNB" w:date="2024-08-23T13:22:00Z">
        <w:r w:rsidRPr="003D5D29">
          <w:rPr>
            <w:rFonts w:ascii="Arial" w:hAnsi="Arial" w:cs="Arial"/>
            <w:sz w:val="20"/>
            <w:szCs w:val="20"/>
          </w:rPr>
          <w:delText>javasolt</w:delText>
        </w:r>
      </w:del>
      <w:ins w:id="75" w:author="MNB" w:date="2024-08-23T13:22:00Z">
        <w:r w:rsidR="006C5AD1">
          <w:rPr>
            <w:rFonts w:ascii="Arial" w:hAnsi="Arial" w:cs="Arial"/>
            <w:sz w:val="20"/>
            <w:szCs w:val="20"/>
          </w:rPr>
          <w:t>szükséges</w:t>
        </w:r>
      </w:ins>
      <w:r w:rsidRPr="003D5D29">
        <w:rPr>
          <w:rFonts w:ascii="Arial" w:hAnsi="Arial" w:cs="Arial"/>
          <w:sz w:val="20"/>
          <w:szCs w:val="20"/>
        </w:rPr>
        <w:t xml:space="preserve"> feltüntetni a termék megnevezésében is.</w:t>
      </w:r>
    </w:p>
    <w:p w14:paraId="69A99230"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c)</w:t>
      </w:r>
      <w:r w:rsidRPr="003D5D29">
        <w:rPr>
          <w:rFonts w:ascii="Arial" w:hAnsi="Arial" w:cs="Arial"/>
          <w:i/>
          <w:sz w:val="20"/>
          <w:szCs w:val="20"/>
        </w:rPr>
        <w:t xml:space="preserve"> </w:t>
      </w:r>
      <w:r w:rsidRPr="003D5D29">
        <w:rPr>
          <w:rFonts w:ascii="Arial" w:hAnsi="Arial" w:cs="Arial"/>
          <w:sz w:val="20"/>
          <w:szCs w:val="20"/>
        </w:rPr>
        <w:t>cellában kell megjelölni a hitel nyilvántartásának devizanemét (ISO-kódját). Amennyiben a megtakarítás fedezete mellett nyújtott hiteltermék igénybe vehető forintban és egyéb devizanemben is, akkor a változatokat külön termékként vagy termékvariációként kell feltüntetni.</w:t>
      </w:r>
    </w:p>
    <w:p w14:paraId="295A30ED"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d1) és d2)</w:t>
      </w:r>
      <w:r w:rsidRPr="003D5D29">
        <w:rPr>
          <w:rFonts w:ascii="Arial" w:hAnsi="Arial" w:cs="Arial"/>
          <w:i/>
          <w:sz w:val="20"/>
          <w:szCs w:val="20"/>
        </w:rPr>
        <w:t xml:space="preserve"> </w:t>
      </w:r>
      <w:r w:rsidRPr="003D5D29">
        <w:rPr>
          <w:rFonts w:ascii="Arial" w:hAnsi="Arial" w:cs="Arial"/>
          <w:sz w:val="20"/>
          <w:szCs w:val="20"/>
        </w:rPr>
        <w:t xml:space="preserve">cellában kell szerepeltetni a futamidő minimális és maximális hosszát. A futamidőt hónapokban (numerikusan, egész számban) kell megadni. (Amennyiben a futamidő egy meghatározott fix időszak lehet csak, akkor annak a hónapokban megadott időtartamát kell feltüntetni a </w:t>
      </w:r>
      <w:r w:rsidRPr="003D5D29">
        <w:rPr>
          <w:rFonts w:ascii="Arial" w:hAnsi="Arial" w:cs="Arial"/>
          <w:b/>
          <w:sz w:val="20"/>
          <w:szCs w:val="20"/>
        </w:rPr>
        <w:t>d1) és d2)</w:t>
      </w:r>
      <w:r w:rsidRPr="003D5D29">
        <w:rPr>
          <w:rFonts w:ascii="Arial" w:hAnsi="Arial" w:cs="Arial"/>
          <w:sz w:val="20"/>
          <w:szCs w:val="20"/>
        </w:rPr>
        <w:t xml:space="preserve"> cellában is.)</w:t>
      </w:r>
    </w:p>
    <w:p w14:paraId="0413C6BF"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e1) és e2)</w:t>
      </w:r>
      <w:r w:rsidRPr="003D5D29">
        <w:rPr>
          <w:rFonts w:ascii="Arial" w:hAnsi="Arial" w:cs="Arial"/>
          <w:i/>
          <w:sz w:val="20"/>
          <w:szCs w:val="20"/>
        </w:rPr>
        <w:t xml:space="preserve"> </w:t>
      </w:r>
      <w:r w:rsidRPr="003D5D29">
        <w:rPr>
          <w:rFonts w:ascii="Arial" w:hAnsi="Arial" w:cs="Arial"/>
          <w:sz w:val="20"/>
          <w:szCs w:val="20"/>
        </w:rPr>
        <w:t xml:space="preserve">cellában a minimálisan és maximálisan igényelhető hitelösszeget kell feltüntetni forintban, numerikus, egész számban, a pénznem feltüntetése nélkül. Devizahitelek esetében, amennyiben az igényelhető hitelösszeg devizában meghatározott, az átváltás árfolyama az egyéb megjegyzéseknél a </w:t>
      </w:r>
      <w:r w:rsidRPr="003D5D29">
        <w:rPr>
          <w:rFonts w:ascii="Arial" w:hAnsi="Arial" w:cs="Arial"/>
          <w:b/>
          <w:sz w:val="20"/>
          <w:szCs w:val="20"/>
        </w:rPr>
        <w:t>p)</w:t>
      </w:r>
      <w:r w:rsidRPr="003D5D29">
        <w:rPr>
          <w:rFonts w:ascii="Arial" w:hAnsi="Arial" w:cs="Arial"/>
          <w:i/>
          <w:sz w:val="20"/>
          <w:szCs w:val="20"/>
        </w:rPr>
        <w:t xml:space="preserve"> </w:t>
      </w:r>
      <w:r w:rsidRPr="003D5D29">
        <w:rPr>
          <w:rFonts w:ascii="Arial" w:hAnsi="Arial" w:cs="Arial"/>
          <w:sz w:val="20"/>
          <w:szCs w:val="20"/>
        </w:rPr>
        <w:t>cellában jelezhető.</w:t>
      </w:r>
    </w:p>
    <w:p w14:paraId="05BC4E47"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f)</w:t>
      </w:r>
      <w:r w:rsidRPr="003D5D29">
        <w:rPr>
          <w:rFonts w:ascii="Arial" w:hAnsi="Arial" w:cs="Arial"/>
          <w:sz w:val="20"/>
          <w:szCs w:val="20"/>
        </w:rPr>
        <w:t xml:space="preserve"> cellában a hitel fedezetének meghatározását kell szerepeltetni, mint pl. betét, értékpapír, biztosítás, önkéntes pénztári megtakarítás.</w:t>
      </w:r>
    </w:p>
    <w:p w14:paraId="2413B8CF"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lastRenderedPageBreak/>
        <w:t xml:space="preserve">A </w:t>
      </w:r>
      <w:r w:rsidRPr="003D5D29">
        <w:rPr>
          <w:rFonts w:ascii="Arial" w:hAnsi="Arial" w:cs="Arial"/>
          <w:b/>
          <w:sz w:val="20"/>
          <w:szCs w:val="20"/>
        </w:rPr>
        <w:t>g1) és g2)</w:t>
      </w:r>
      <w:r w:rsidRPr="003D5D29">
        <w:rPr>
          <w:rFonts w:ascii="Arial" w:hAnsi="Arial" w:cs="Arial"/>
          <w:sz w:val="20"/>
          <w:szCs w:val="20"/>
        </w:rPr>
        <w:t xml:space="preserve"> cellában kell megadni a finanszírozás maximális arányát meghatározó adatokat. A </w:t>
      </w:r>
      <w:r w:rsidRPr="003D5D29">
        <w:rPr>
          <w:rFonts w:ascii="Arial" w:hAnsi="Arial" w:cs="Arial"/>
          <w:b/>
          <w:sz w:val="20"/>
          <w:szCs w:val="20"/>
        </w:rPr>
        <w:t xml:space="preserve">g1) </w:t>
      </w:r>
      <w:r w:rsidRPr="003D5D29">
        <w:rPr>
          <w:rFonts w:ascii="Arial" w:hAnsi="Arial" w:cs="Arial"/>
          <w:sz w:val="20"/>
          <w:szCs w:val="20"/>
        </w:rPr>
        <w:t xml:space="preserve">cellában kell feltüntetni az igénybe vehető maximális finanszírozási összeg meghatározásának alapjául szolgáló értéket és a </w:t>
      </w:r>
      <w:r w:rsidRPr="003D5D29">
        <w:rPr>
          <w:rFonts w:ascii="Arial" w:hAnsi="Arial" w:cs="Arial"/>
          <w:b/>
          <w:sz w:val="20"/>
          <w:szCs w:val="20"/>
        </w:rPr>
        <w:t>g2)</w:t>
      </w:r>
      <w:r w:rsidRPr="003D5D29">
        <w:rPr>
          <w:rFonts w:ascii="Arial" w:hAnsi="Arial" w:cs="Arial"/>
          <w:i/>
          <w:sz w:val="20"/>
          <w:szCs w:val="20"/>
        </w:rPr>
        <w:t xml:space="preserve"> </w:t>
      </w:r>
      <w:r w:rsidRPr="003D5D29">
        <w:rPr>
          <w:rFonts w:ascii="Arial" w:hAnsi="Arial" w:cs="Arial"/>
          <w:sz w:val="20"/>
          <w:szCs w:val="20"/>
        </w:rPr>
        <w:t>cellában a kapcsolódó százalékos mértéket (pl. 60). Mivel a tájékoztatás a fogyasztók számára készül, ezt a szövegezésnél figyelembe kell venni (pl. szakmai rövidítések lehetséges mellőzése).</w:t>
      </w:r>
    </w:p>
    <w:p w14:paraId="23A5ADD3"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w:t>
      </w:r>
      <w:proofErr w:type="gramStart"/>
      <w:r w:rsidRPr="003D5D29">
        <w:rPr>
          <w:rFonts w:ascii="Arial" w:hAnsi="Arial" w:cs="Arial"/>
          <w:b/>
          <w:sz w:val="20"/>
          <w:szCs w:val="20"/>
        </w:rPr>
        <w:t>1)-</w:t>
      </w:r>
      <w:proofErr w:type="gramEnd"/>
      <w:r w:rsidRPr="003D5D29">
        <w:rPr>
          <w:rFonts w:ascii="Arial" w:hAnsi="Arial" w:cs="Arial"/>
          <w:b/>
          <w:sz w:val="20"/>
          <w:szCs w:val="20"/>
        </w:rPr>
        <w:t>h3)</w:t>
      </w:r>
      <w:r w:rsidRPr="003D5D29">
        <w:rPr>
          <w:rFonts w:ascii="Arial" w:hAnsi="Arial" w:cs="Arial"/>
          <w:sz w:val="20"/>
          <w:szCs w:val="20"/>
        </w:rPr>
        <w:t xml:space="preserve"> cellában a </w:t>
      </w:r>
      <w:proofErr w:type="spellStart"/>
      <w:r w:rsidRPr="003D5D29">
        <w:rPr>
          <w:rFonts w:ascii="Arial" w:hAnsi="Arial" w:cs="Arial"/>
          <w:sz w:val="20"/>
          <w:szCs w:val="20"/>
        </w:rPr>
        <w:t>Thmr</w:t>
      </w:r>
      <w:proofErr w:type="spellEnd"/>
      <w:r w:rsidRPr="003D5D29">
        <w:rPr>
          <w:rFonts w:ascii="Arial" w:hAnsi="Arial" w:cs="Arial"/>
          <w:sz w:val="20"/>
          <w:szCs w:val="20"/>
        </w:rPr>
        <w:t>. előírásai szerint kiszámított teljes hiteldíj mutató értékeket kell szerepeltetni százalékos formában, numerikusan, két tizedes</w:t>
      </w:r>
      <w:r w:rsidR="0080227B">
        <w:rPr>
          <w:rFonts w:ascii="Arial" w:hAnsi="Arial" w:cs="Arial"/>
          <w:sz w:val="20"/>
          <w:szCs w:val="20"/>
        </w:rPr>
        <w:t>jegy</w:t>
      </w:r>
      <w:r w:rsidRPr="003D5D29">
        <w:rPr>
          <w:rFonts w:ascii="Arial" w:hAnsi="Arial" w:cs="Arial"/>
          <w:sz w:val="20"/>
          <w:szCs w:val="20"/>
        </w:rPr>
        <w:t xml:space="preserve"> pontossággal</w:t>
      </w:r>
      <w:r w:rsidR="0080227B">
        <w:rPr>
          <w:rFonts w:ascii="Arial" w:hAnsi="Arial" w:cs="Arial"/>
          <w:sz w:val="20"/>
          <w:szCs w:val="20"/>
        </w:rPr>
        <w:t>,</w:t>
      </w:r>
      <w:r w:rsidRPr="003D5D29">
        <w:rPr>
          <w:rFonts w:ascii="Arial" w:hAnsi="Arial" w:cs="Arial"/>
          <w:sz w:val="20"/>
          <w:szCs w:val="20"/>
        </w:rPr>
        <w:t xml:space="preserve"> </w:t>
      </w:r>
      <w:r w:rsidR="0080227B">
        <w:rPr>
          <w:rFonts w:ascii="Arial" w:hAnsi="Arial" w:cs="Arial"/>
          <w:sz w:val="20"/>
          <w:szCs w:val="20"/>
        </w:rPr>
        <w:t>százalék</w:t>
      </w:r>
      <w:r w:rsidRPr="003D5D29">
        <w:rPr>
          <w:rFonts w:ascii="Arial" w:hAnsi="Arial" w:cs="Arial"/>
          <w:sz w:val="20"/>
          <w:szCs w:val="20"/>
        </w:rPr>
        <w:t xml:space="preserve">jel feltüntetése nélkül. </w:t>
      </w:r>
    </w:p>
    <w:p w14:paraId="260A3C37"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h1)</w:t>
      </w:r>
      <w:r w:rsidRPr="003D5D29">
        <w:rPr>
          <w:rFonts w:ascii="Arial" w:hAnsi="Arial" w:cs="Arial"/>
          <w:i/>
          <w:sz w:val="20"/>
          <w:szCs w:val="20"/>
        </w:rPr>
        <w:t xml:space="preserve"> </w:t>
      </w:r>
      <w:r w:rsidRPr="003D5D29">
        <w:rPr>
          <w:rFonts w:ascii="Arial" w:hAnsi="Arial" w:cs="Arial"/>
          <w:sz w:val="20"/>
          <w:szCs w:val="20"/>
        </w:rPr>
        <w:t xml:space="preserve">cellában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számításakor a </w:t>
      </w:r>
      <w:proofErr w:type="spellStart"/>
      <w:r w:rsidRPr="003D5D29">
        <w:rPr>
          <w:rFonts w:ascii="Arial" w:hAnsi="Arial" w:cs="Arial"/>
          <w:sz w:val="20"/>
          <w:szCs w:val="20"/>
        </w:rPr>
        <w:t>Thmr</w:t>
      </w:r>
      <w:proofErr w:type="spellEnd"/>
      <w:r w:rsidRPr="003D5D29">
        <w:rPr>
          <w:rFonts w:ascii="Arial" w:hAnsi="Arial" w:cs="Arial"/>
          <w:sz w:val="20"/>
          <w:szCs w:val="20"/>
        </w:rPr>
        <w:t xml:space="preserve">. kereskedelmi kommunikációra vonatkozó előírásainál meghatározott feltételű hitelt kell alapul venni. </w:t>
      </w:r>
    </w:p>
    <w:p w14:paraId="71B4C52C"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h2) és h3)</w:t>
      </w:r>
      <w:r w:rsidRPr="003D5D29">
        <w:rPr>
          <w:rFonts w:ascii="Arial" w:hAnsi="Arial" w:cs="Arial"/>
          <w:sz w:val="20"/>
          <w:szCs w:val="20"/>
        </w:rPr>
        <w:t xml:space="preserve"> cellában a konstrukció keretein belül elérhető hitellehetőségek tekintetében a legkisebb és a legnagyobb </w:t>
      </w:r>
      <w:proofErr w:type="spellStart"/>
      <w:r w:rsidRPr="003D5D29">
        <w:rPr>
          <w:rFonts w:ascii="Arial" w:hAnsi="Arial" w:cs="Arial"/>
          <w:sz w:val="20"/>
          <w:szCs w:val="20"/>
        </w:rPr>
        <w:t>THM</w:t>
      </w:r>
      <w:proofErr w:type="spellEnd"/>
      <w:r w:rsidRPr="003D5D29">
        <w:rPr>
          <w:rFonts w:ascii="Arial" w:hAnsi="Arial" w:cs="Arial"/>
          <w:sz w:val="20"/>
          <w:szCs w:val="20"/>
        </w:rPr>
        <w:t xml:space="preserve"> mértéket kell feltüntetni. </w:t>
      </w:r>
    </w:p>
    <w:p w14:paraId="3EFD15DB"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proofErr w:type="spellStart"/>
      <w:r w:rsidRPr="003D5D29">
        <w:rPr>
          <w:rFonts w:ascii="Arial" w:hAnsi="Arial" w:cs="Arial"/>
          <w:sz w:val="20"/>
          <w:szCs w:val="20"/>
        </w:rPr>
        <w:t>THM-hez</w:t>
      </w:r>
      <w:proofErr w:type="spellEnd"/>
      <w:r w:rsidRPr="003D5D29">
        <w:rPr>
          <w:rFonts w:ascii="Arial" w:hAnsi="Arial" w:cs="Arial"/>
          <w:sz w:val="20"/>
          <w:szCs w:val="20"/>
        </w:rPr>
        <w:t xml:space="preserve"> kapcsolódó megjegyzéseket a </w:t>
      </w:r>
      <w:r w:rsidRPr="003D5D29">
        <w:rPr>
          <w:rFonts w:ascii="Arial" w:hAnsi="Arial" w:cs="Arial"/>
          <w:b/>
          <w:sz w:val="20"/>
          <w:szCs w:val="20"/>
        </w:rPr>
        <w:t>h4)</w:t>
      </w:r>
      <w:r w:rsidRPr="003D5D29">
        <w:rPr>
          <w:rFonts w:ascii="Arial" w:hAnsi="Arial" w:cs="Arial"/>
          <w:i/>
          <w:sz w:val="20"/>
          <w:szCs w:val="20"/>
        </w:rPr>
        <w:t xml:space="preserve"> </w:t>
      </w:r>
      <w:r w:rsidRPr="003D5D29">
        <w:rPr>
          <w:rFonts w:ascii="Arial" w:hAnsi="Arial" w:cs="Arial"/>
          <w:sz w:val="20"/>
          <w:szCs w:val="20"/>
        </w:rPr>
        <w:t>cellában</w:t>
      </w:r>
      <w:r w:rsidRPr="003D5D29">
        <w:rPr>
          <w:rFonts w:ascii="Arial" w:hAnsi="Arial" w:cs="Arial"/>
          <w:i/>
          <w:sz w:val="20"/>
          <w:szCs w:val="20"/>
        </w:rPr>
        <w:t xml:space="preserve"> </w:t>
      </w:r>
      <w:r w:rsidRPr="003D5D29">
        <w:rPr>
          <w:rFonts w:ascii="Arial" w:hAnsi="Arial" w:cs="Arial"/>
          <w:sz w:val="20"/>
          <w:szCs w:val="20"/>
        </w:rPr>
        <w:t xml:space="preserve">kell feltüntetni. Itt kell tételesen megadni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figyelembe vett kamat éves mértékét vagy összegét, valamint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figyelembe veendő egyéb költség és díjtételek megnevezését és mértékét százalékosan vagy összegszerűen. </w:t>
      </w:r>
    </w:p>
    <w:p w14:paraId="0E3C498E"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w:t>
      </w:r>
      <w:proofErr w:type="gramStart"/>
      <w:r w:rsidRPr="003D5D29">
        <w:rPr>
          <w:rFonts w:ascii="Arial" w:hAnsi="Arial" w:cs="Arial"/>
          <w:b/>
          <w:sz w:val="20"/>
          <w:szCs w:val="20"/>
        </w:rPr>
        <w:t>1)-</w:t>
      </w:r>
      <w:proofErr w:type="gramEnd"/>
      <w:r w:rsidRPr="003D5D29">
        <w:rPr>
          <w:rFonts w:ascii="Arial" w:hAnsi="Arial" w:cs="Arial"/>
          <w:b/>
          <w:sz w:val="20"/>
          <w:szCs w:val="20"/>
        </w:rPr>
        <w:t>i6)</w:t>
      </w:r>
      <w:r w:rsidRPr="003D5D29">
        <w:rPr>
          <w:rFonts w:ascii="Arial" w:hAnsi="Arial" w:cs="Arial"/>
          <w:sz w:val="20"/>
          <w:szCs w:val="20"/>
        </w:rPr>
        <w:t xml:space="preserve"> cellában kell tájékoztatást adni a hitelkonstrukció kamat adatairól. </w:t>
      </w:r>
    </w:p>
    <w:p w14:paraId="39DE7BA4"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i1)</w:t>
      </w:r>
      <w:r w:rsidRPr="003D5D29">
        <w:rPr>
          <w:rFonts w:ascii="Arial" w:hAnsi="Arial" w:cs="Arial"/>
          <w:i/>
          <w:sz w:val="20"/>
          <w:szCs w:val="20"/>
        </w:rPr>
        <w:t xml:space="preserve"> </w:t>
      </w:r>
      <w:r w:rsidRPr="003D5D29">
        <w:rPr>
          <w:rFonts w:ascii="Arial" w:hAnsi="Arial" w:cs="Arial"/>
          <w:sz w:val="20"/>
          <w:szCs w:val="20"/>
        </w:rPr>
        <w:t xml:space="preserve">cellában </w:t>
      </w:r>
      <w:r w:rsidR="00BC5412" w:rsidRPr="00DA4D84">
        <w:rPr>
          <w:rFonts w:ascii="Arial" w:hAnsi="Arial" w:cs="Arial"/>
          <w:sz w:val="20"/>
          <w:szCs w:val="20"/>
        </w:rPr>
        <w:t>a termékre vonatkozóan szükséges megadni</w:t>
      </w:r>
      <w:r w:rsidR="00BC5412">
        <w:rPr>
          <w:rFonts w:ascii="Arial" w:hAnsi="Arial" w:cs="Arial"/>
          <w:sz w:val="20"/>
          <w:szCs w:val="20"/>
        </w:rPr>
        <w:t xml:space="preserve"> – a kamatozás típusának megfelelően –</w:t>
      </w:r>
      <w:r w:rsidR="00BC5412" w:rsidRPr="00DA4D84">
        <w:rPr>
          <w:rFonts w:ascii="Arial" w:hAnsi="Arial" w:cs="Arial"/>
          <w:sz w:val="20"/>
          <w:szCs w:val="20"/>
        </w:rPr>
        <w:t xml:space="preserve">, hogy annak mikor változhat a kamata az alábbi értékkészletből: </w:t>
      </w:r>
      <w:r w:rsidR="00E55475" w:rsidRPr="00221F4E">
        <w:rPr>
          <w:rFonts w:ascii="Arial" w:hAnsi="Arial" w:cs="Arial"/>
          <w:sz w:val="20"/>
          <w:szCs w:val="20"/>
        </w:rPr>
        <w:t>futamidő alatt nem változhat</w:t>
      </w:r>
      <w:r w:rsidR="00BC5412" w:rsidRPr="00221F4E">
        <w:rPr>
          <w:rFonts w:ascii="Arial" w:hAnsi="Arial" w:cs="Arial"/>
          <w:sz w:val="20"/>
          <w:szCs w:val="20"/>
        </w:rPr>
        <w:t>,</w:t>
      </w:r>
      <w:r w:rsidR="00BC5412" w:rsidRPr="00DA4D84">
        <w:rPr>
          <w:rFonts w:ascii="Arial" w:hAnsi="Arial" w:cs="Arial"/>
          <w:sz w:val="20"/>
          <w:szCs w:val="20"/>
        </w:rPr>
        <w:t xml:space="preserve"> 1 havonta, 3 havonta, 6 havonta, évente, 3 évente, 5 évente, 10 évente, 15 évente</w:t>
      </w:r>
      <w:r w:rsidR="00AA73E5">
        <w:rPr>
          <w:rFonts w:ascii="Arial" w:hAnsi="Arial" w:cs="Arial"/>
          <w:sz w:val="20"/>
          <w:szCs w:val="20"/>
        </w:rPr>
        <w:t xml:space="preserve"> vagy</w:t>
      </w:r>
      <w:r w:rsidR="00BC5412" w:rsidRPr="00DA4D84">
        <w:rPr>
          <w:rFonts w:ascii="Arial" w:hAnsi="Arial" w:cs="Arial"/>
          <w:sz w:val="20"/>
          <w:szCs w:val="20"/>
        </w:rPr>
        <w:t xml:space="preserve"> a </w:t>
      </w:r>
      <w:r w:rsidR="007014F3">
        <w:rPr>
          <w:rFonts w:ascii="Arial" w:hAnsi="Arial" w:cs="Arial"/>
          <w:sz w:val="20"/>
          <w:szCs w:val="20"/>
        </w:rPr>
        <w:t>j</w:t>
      </w:r>
      <w:r w:rsidR="00BC5412" w:rsidRPr="00DA4D84">
        <w:rPr>
          <w:rFonts w:ascii="Arial" w:hAnsi="Arial" w:cs="Arial"/>
          <w:sz w:val="20"/>
          <w:szCs w:val="20"/>
        </w:rPr>
        <w:t>egybanki alapkamat változásakor.</w:t>
      </w:r>
      <w:r w:rsidRPr="00221F4E">
        <w:rPr>
          <w:rFonts w:ascii="Arial" w:hAnsi="Arial" w:cs="Arial"/>
          <w:sz w:val="20"/>
          <w:szCs w:val="20"/>
        </w:rPr>
        <w:t xml:space="preserve"> </w:t>
      </w:r>
      <w:r w:rsidRPr="003D5D29">
        <w:rPr>
          <w:rFonts w:ascii="Arial" w:hAnsi="Arial" w:cs="Arial"/>
          <w:sz w:val="20"/>
          <w:szCs w:val="20"/>
        </w:rPr>
        <w:t xml:space="preserve">A kamatozás típusához kapcsolódó esetleges megjegyzéseket az </w:t>
      </w:r>
      <w:r w:rsidRPr="003D5D29">
        <w:rPr>
          <w:rFonts w:ascii="Arial" w:hAnsi="Arial" w:cs="Arial"/>
          <w:b/>
          <w:sz w:val="20"/>
          <w:szCs w:val="20"/>
        </w:rPr>
        <w:t>i6)</w:t>
      </w:r>
      <w:r w:rsidRPr="003D5D29">
        <w:rPr>
          <w:rFonts w:ascii="Arial" w:hAnsi="Arial" w:cs="Arial"/>
          <w:i/>
          <w:sz w:val="20"/>
          <w:szCs w:val="20"/>
        </w:rPr>
        <w:t xml:space="preserve"> </w:t>
      </w:r>
      <w:r w:rsidRPr="003D5D29">
        <w:rPr>
          <w:rFonts w:ascii="Arial" w:hAnsi="Arial" w:cs="Arial"/>
          <w:sz w:val="20"/>
          <w:szCs w:val="20"/>
        </w:rPr>
        <w:t xml:space="preserve">cellában lehet megtenni. </w:t>
      </w:r>
    </w:p>
    <w:p w14:paraId="273A1F1E"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i2) és i3)</w:t>
      </w:r>
      <w:r w:rsidRPr="003D5D29">
        <w:rPr>
          <w:rFonts w:ascii="Arial" w:hAnsi="Arial" w:cs="Arial"/>
          <w:i/>
          <w:sz w:val="20"/>
          <w:szCs w:val="20"/>
        </w:rPr>
        <w:t xml:space="preserve"> </w:t>
      </w:r>
      <w:r w:rsidRPr="003D5D29">
        <w:rPr>
          <w:rFonts w:ascii="Arial" w:hAnsi="Arial" w:cs="Arial"/>
          <w:sz w:val="20"/>
          <w:szCs w:val="20"/>
        </w:rPr>
        <w:t>cellában az ügyleti kamat minimális és maximális éves százalékos mértékét kell szerepeltetni (</w:t>
      </w:r>
      <w:r w:rsidR="00A24755">
        <w:rPr>
          <w:rFonts w:ascii="Arial" w:hAnsi="Arial" w:cs="Arial"/>
          <w:sz w:val="20"/>
          <w:szCs w:val="20"/>
        </w:rPr>
        <w:t>százalék</w:t>
      </w:r>
      <w:r w:rsidRPr="003D5D29">
        <w:rPr>
          <w:rFonts w:ascii="Arial" w:hAnsi="Arial" w:cs="Arial"/>
          <w:sz w:val="20"/>
          <w:szCs w:val="20"/>
        </w:rPr>
        <w:t xml:space="preserve">jel feltüntetése nélkül). Az </w:t>
      </w:r>
      <w:r w:rsidRPr="003D5D29">
        <w:rPr>
          <w:rFonts w:ascii="Arial" w:hAnsi="Arial" w:cs="Arial"/>
          <w:b/>
          <w:sz w:val="20"/>
          <w:szCs w:val="20"/>
        </w:rPr>
        <w:t>i2) és i3)</w:t>
      </w:r>
      <w:r w:rsidRPr="003D5D29">
        <w:rPr>
          <w:rFonts w:ascii="Arial" w:hAnsi="Arial" w:cs="Arial"/>
          <w:sz w:val="20"/>
          <w:szCs w:val="20"/>
        </w:rPr>
        <w:t xml:space="preserve"> cellához fűzendő magyarázat feltüntethető az </w:t>
      </w:r>
      <w:r w:rsidRPr="003D5D29">
        <w:rPr>
          <w:rFonts w:ascii="Arial" w:hAnsi="Arial" w:cs="Arial"/>
          <w:b/>
          <w:sz w:val="20"/>
          <w:szCs w:val="20"/>
        </w:rPr>
        <w:t>i6)</w:t>
      </w:r>
      <w:r w:rsidRPr="003D5D29">
        <w:rPr>
          <w:rFonts w:ascii="Arial" w:hAnsi="Arial" w:cs="Arial"/>
          <w:sz w:val="20"/>
          <w:szCs w:val="20"/>
        </w:rPr>
        <w:t xml:space="preserve"> cellában.</w:t>
      </w:r>
    </w:p>
    <w:p w14:paraId="7BC881E2"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i4)</w:t>
      </w:r>
      <w:r w:rsidRPr="003D5D29">
        <w:rPr>
          <w:rFonts w:ascii="Arial" w:hAnsi="Arial" w:cs="Arial"/>
          <w:sz w:val="20"/>
          <w:szCs w:val="20"/>
        </w:rPr>
        <w:t xml:space="preserve"> cellában kell feltüntetni, ha </w:t>
      </w:r>
      <w:r w:rsidR="00C56754">
        <w:rPr>
          <w:rFonts w:ascii="Arial" w:hAnsi="Arial" w:cs="Arial"/>
          <w:sz w:val="20"/>
          <w:szCs w:val="20"/>
        </w:rPr>
        <w:t>az adatszolgáltató</w:t>
      </w:r>
      <w:r w:rsidRPr="003D5D29">
        <w:rPr>
          <w:rFonts w:ascii="Arial" w:hAnsi="Arial" w:cs="Arial"/>
          <w:sz w:val="20"/>
          <w:szCs w:val="20"/>
        </w:rPr>
        <w:t xml:space="preserve"> kamatbázist alkalmaz, pl. 3 havi </w:t>
      </w:r>
      <w:proofErr w:type="spellStart"/>
      <w:r w:rsidRPr="003D5D29">
        <w:rPr>
          <w:rFonts w:ascii="Arial" w:hAnsi="Arial" w:cs="Arial"/>
          <w:sz w:val="20"/>
          <w:szCs w:val="20"/>
        </w:rPr>
        <w:t>BUBOR</w:t>
      </w:r>
      <w:proofErr w:type="spellEnd"/>
      <w:r w:rsidRPr="003D5D29">
        <w:rPr>
          <w:rFonts w:ascii="Arial" w:hAnsi="Arial" w:cs="Arial"/>
          <w:sz w:val="20"/>
          <w:szCs w:val="20"/>
        </w:rPr>
        <w:t xml:space="preserve">. </w:t>
      </w:r>
    </w:p>
    <w:p w14:paraId="562BBFF3"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i5)</w:t>
      </w:r>
      <w:r w:rsidRPr="003D5D29">
        <w:rPr>
          <w:rFonts w:ascii="Arial" w:hAnsi="Arial" w:cs="Arial"/>
          <w:sz w:val="20"/>
          <w:szCs w:val="20"/>
        </w:rPr>
        <w:t xml:space="preserve"> cellában az irányadó kamathoz kapcsolódó kamat felár/</w:t>
      </w:r>
      <w:proofErr w:type="spellStart"/>
      <w:r w:rsidRPr="003D5D29">
        <w:rPr>
          <w:rFonts w:ascii="Arial" w:hAnsi="Arial" w:cs="Arial"/>
          <w:sz w:val="20"/>
          <w:szCs w:val="20"/>
        </w:rPr>
        <w:t>marge</w:t>
      </w:r>
      <w:proofErr w:type="spellEnd"/>
      <w:r w:rsidRPr="003D5D29">
        <w:rPr>
          <w:rFonts w:ascii="Arial" w:hAnsi="Arial" w:cs="Arial"/>
          <w:sz w:val="20"/>
          <w:szCs w:val="20"/>
        </w:rPr>
        <w:t xml:space="preserve"> szerepeltetendő, valamint</w:t>
      </w:r>
      <w:r w:rsidR="00CA2082">
        <w:rPr>
          <w:rFonts w:ascii="Arial" w:hAnsi="Arial" w:cs="Arial"/>
          <w:sz w:val="20"/>
          <w:szCs w:val="20"/>
        </w:rPr>
        <w:t>,</w:t>
      </w:r>
      <w:r w:rsidRPr="003D5D29">
        <w:rPr>
          <w:rFonts w:ascii="Arial" w:hAnsi="Arial" w:cs="Arial"/>
          <w:sz w:val="20"/>
          <w:szCs w:val="20"/>
        </w:rPr>
        <w:t xml:space="preserve"> ha </w:t>
      </w:r>
      <w:r w:rsidR="00C56754">
        <w:rPr>
          <w:rFonts w:ascii="Arial" w:hAnsi="Arial" w:cs="Arial"/>
          <w:sz w:val="20"/>
          <w:szCs w:val="20"/>
        </w:rPr>
        <w:t>az adatszolgáltató</w:t>
      </w:r>
      <w:r w:rsidRPr="003D5D29">
        <w:rPr>
          <w:rFonts w:ascii="Arial" w:hAnsi="Arial" w:cs="Arial"/>
          <w:sz w:val="20"/>
          <w:szCs w:val="20"/>
        </w:rPr>
        <w:t xml:space="preserve"> további (kockázati) felárakat alkalmaz, akkor azok mértékét kell százalékos formában megadni. </w:t>
      </w:r>
    </w:p>
    <w:p w14:paraId="676FA910"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Amennyiben a konstrukció nem kamatbázishoz kötődik, az </w:t>
      </w:r>
      <w:r w:rsidRPr="003D5D29">
        <w:rPr>
          <w:rFonts w:ascii="Arial" w:hAnsi="Arial" w:cs="Arial"/>
          <w:b/>
          <w:sz w:val="20"/>
          <w:szCs w:val="20"/>
        </w:rPr>
        <w:t>i4) és i5)</w:t>
      </w:r>
      <w:r w:rsidRPr="003D5D29">
        <w:rPr>
          <w:rFonts w:ascii="Arial" w:hAnsi="Arial" w:cs="Arial"/>
          <w:sz w:val="20"/>
          <w:szCs w:val="20"/>
        </w:rPr>
        <w:t xml:space="preserve"> cellát „nincs” megjelöléssel kell kitölteni. </w:t>
      </w:r>
    </w:p>
    <w:p w14:paraId="41B5B835"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kamatozással kapcsolatos szöveges információk feltüntetése is az </w:t>
      </w:r>
      <w:r w:rsidRPr="003D5D29">
        <w:rPr>
          <w:rFonts w:ascii="Arial" w:hAnsi="Arial" w:cs="Arial"/>
          <w:b/>
          <w:sz w:val="20"/>
          <w:szCs w:val="20"/>
        </w:rPr>
        <w:t>i6)</w:t>
      </w:r>
      <w:r w:rsidRPr="003D5D29">
        <w:rPr>
          <w:rFonts w:ascii="Arial" w:hAnsi="Arial" w:cs="Arial"/>
          <w:sz w:val="20"/>
          <w:szCs w:val="20"/>
        </w:rPr>
        <w:t xml:space="preserve"> cellában lehetséges. </w:t>
      </w:r>
    </w:p>
    <w:p w14:paraId="7368AA95"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i7)</w:t>
      </w:r>
      <w:r w:rsidRPr="003D5D29">
        <w:rPr>
          <w:rFonts w:ascii="Arial" w:hAnsi="Arial" w:cs="Arial"/>
          <w:sz w:val="20"/>
          <w:szCs w:val="20"/>
        </w:rPr>
        <w:t xml:space="preserve"> cellában kell rögzíteni az </w:t>
      </w:r>
      <w:r w:rsidR="00C56754">
        <w:rPr>
          <w:rFonts w:ascii="Arial" w:hAnsi="Arial" w:cs="Arial"/>
          <w:sz w:val="20"/>
          <w:szCs w:val="20"/>
        </w:rPr>
        <w:t>adatszolgáltató</w:t>
      </w:r>
      <w:r w:rsidRPr="003D5D29">
        <w:rPr>
          <w:rFonts w:ascii="Arial" w:hAnsi="Arial" w:cs="Arial"/>
          <w:sz w:val="20"/>
          <w:szCs w:val="20"/>
        </w:rPr>
        <w:t xml:space="preserve"> által az adott termék vonatkozásában a jogszabálynak megfelelően alkalmazott kamatváltoztatási mutatót, vagy kamatfelár-változtatási mutató MNB honlapján közzétett betűkódját (pl. H1K, D1K).</w:t>
      </w:r>
    </w:p>
    <w:p w14:paraId="11651476" w14:textId="77777777" w:rsidR="00115564" w:rsidRDefault="00115564" w:rsidP="003131E2">
      <w:pPr>
        <w:spacing w:line="240" w:lineRule="auto"/>
        <w:jc w:val="both"/>
        <w:rPr>
          <w:rFonts w:ascii="Arial" w:hAnsi="Arial" w:cs="Arial"/>
          <w:sz w:val="20"/>
          <w:szCs w:val="20"/>
        </w:rPr>
      </w:pPr>
      <w:r w:rsidRPr="00197DC7">
        <w:rPr>
          <w:rFonts w:ascii="Arial" w:hAnsi="Arial" w:cs="Arial"/>
          <w:sz w:val="20"/>
          <w:szCs w:val="20"/>
        </w:rPr>
        <w:t xml:space="preserve">A </w:t>
      </w:r>
      <w:r w:rsidRPr="00197DC7">
        <w:rPr>
          <w:rFonts w:ascii="Arial" w:hAnsi="Arial" w:cs="Arial"/>
          <w:b/>
          <w:sz w:val="20"/>
          <w:szCs w:val="20"/>
        </w:rPr>
        <w:t>j1)</w:t>
      </w:r>
      <w:r>
        <w:rPr>
          <w:rFonts w:ascii="Arial" w:hAnsi="Arial" w:cs="Arial"/>
          <w:sz w:val="20"/>
          <w:szCs w:val="20"/>
        </w:rPr>
        <w:t xml:space="preserve"> cellában összevontan kell szerepeltetni a fogyasztó érdekében harmadik fél szolgáltatásával összefüggésben (a hitelezőtől függetlenül felmerülő), a fogyasztóra áthárítható módon felmerülő összes, a hitelnyújtással kapcsolatos költséget (földhivatali ügyintézés, igazgatási szolgáltatási díj, értékbecslés, közjegyzői díj stb.). Amennyiben az egyes költségek esetében van vetítési alap (pl. az ingatlan értéke), azt is itt kell szerepeltetni.</w:t>
      </w:r>
    </w:p>
    <w:p w14:paraId="6DCEAFEE" w14:textId="77777777" w:rsidR="00115564" w:rsidRDefault="00115564" w:rsidP="003131E2">
      <w:pPr>
        <w:spacing w:line="240" w:lineRule="auto"/>
        <w:jc w:val="both"/>
        <w:rPr>
          <w:rFonts w:ascii="Arial" w:hAnsi="Arial" w:cs="Arial"/>
          <w:sz w:val="20"/>
          <w:szCs w:val="20"/>
        </w:rPr>
      </w:pPr>
      <w:r>
        <w:rPr>
          <w:rFonts w:ascii="Arial" w:hAnsi="Arial" w:cs="Arial"/>
          <w:sz w:val="20"/>
          <w:szCs w:val="20"/>
        </w:rPr>
        <w:t xml:space="preserve">A </w:t>
      </w:r>
      <w:r>
        <w:rPr>
          <w:rFonts w:ascii="Arial" w:hAnsi="Arial" w:cs="Arial"/>
          <w:b/>
          <w:sz w:val="20"/>
          <w:szCs w:val="20"/>
        </w:rPr>
        <w:t>j2)</w:t>
      </w:r>
      <w:r>
        <w:rPr>
          <w:rFonts w:ascii="Arial" w:hAnsi="Arial" w:cs="Arial"/>
          <w:sz w:val="20"/>
          <w:szCs w:val="20"/>
        </w:rPr>
        <w:t xml:space="preserve"> cellában kell szerepeltetni a folyósításhoz kapcsolódó díjat (pl. a hitelösszeg %-a, </w:t>
      </w:r>
      <w:proofErr w:type="spellStart"/>
      <w:r>
        <w:rPr>
          <w:rFonts w:ascii="Arial" w:hAnsi="Arial" w:cs="Arial"/>
          <w:sz w:val="20"/>
          <w:szCs w:val="20"/>
        </w:rPr>
        <w:t>max</w:t>
      </w:r>
      <w:proofErr w:type="spellEnd"/>
      <w:r>
        <w:rPr>
          <w:rFonts w:ascii="Arial" w:hAnsi="Arial" w:cs="Arial"/>
          <w:sz w:val="20"/>
          <w:szCs w:val="20"/>
        </w:rPr>
        <w:t>. x Ft).</w:t>
      </w:r>
    </w:p>
    <w:p w14:paraId="2D403F17" w14:textId="77777777" w:rsidR="00115564" w:rsidRPr="003D5D29" w:rsidRDefault="00115564" w:rsidP="003131E2">
      <w:pPr>
        <w:spacing w:line="240" w:lineRule="auto"/>
        <w:jc w:val="both"/>
        <w:rPr>
          <w:rFonts w:ascii="Arial" w:hAnsi="Arial" w:cs="Arial"/>
          <w:sz w:val="20"/>
          <w:szCs w:val="20"/>
        </w:rPr>
      </w:pPr>
      <w:r>
        <w:rPr>
          <w:rFonts w:ascii="Arial" w:hAnsi="Arial" w:cs="Arial"/>
          <w:sz w:val="20"/>
          <w:szCs w:val="20"/>
        </w:rPr>
        <w:t xml:space="preserve">A </w:t>
      </w:r>
      <w:r w:rsidRPr="00CA781A">
        <w:rPr>
          <w:rFonts w:ascii="Arial" w:hAnsi="Arial" w:cs="Arial"/>
          <w:b/>
          <w:sz w:val="20"/>
          <w:szCs w:val="20"/>
        </w:rPr>
        <w:t>k1) és k2)</w:t>
      </w:r>
      <w:r>
        <w:rPr>
          <w:rFonts w:ascii="Arial" w:hAnsi="Arial" w:cs="Arial"/>
          <w:sz w:val="20"/>
          <w:szCs w:val="20"/>
        </w:rPr>
        <w:t xml:space="preserve"> cellában a futamidő alatt felszámítandó, a termék használatához, valamint lezárásához kapcsolódó </w:t>
      </w:r>
      <w:r w:rsidRPr="00115564">
        <w:rPr>
          <w:rFonts w:ascii="Arial" w:hAnsi="Arial" w:cs="Arial"/>
          <w:sz w:val="20"/>
          <w:szCs w:val="20"/>
        </w:rPr>
        <w:t>további költségek, díjak</w:t>
      </w:r>
      <w:r>
        <w:rPr>
          <w:rFonts w:ascii="Arial" w:hAnsi="Arial" w:cs="Arial"/>
          <w:sz w:val="20"/>
          <w:szCs w:val="20"/>
        </w:rPr>
        <w:t xml:space="preserve"> alapját, mértékét kell bemutatni. A </w:t>
      </w:r>
      <w:r w:rsidRPr="00CA781A">
        <w:rPr>
          <w:rFonts w:ascii="Arial" w:hAnsi="Arial" w:cs="Arial"/>
          <w:b/>
          <w:sz w:val="20"/>
          <w:szCs w:val="20"/>
        </w:rPr>
        <w:t>k1)</w:t>
      </w:r>
      <w:r>
        <w:rPr>
          <w:rFonts w:ascii="Arial" w:hAnsi="Arial" w:cs="Arial"/>
          <w:sz w:val="20"/>
          <w:szCs w:val="20"/>
        </w:rPr>
        <w:t xml:space="preserve"> további költségek között kell feltüntetni a harmadik fél szolgáltatásával összefüggésben – a hitelezőtől függetlenül – felmerülő összes, a futamidő alatt felszámított költséget (pl. postaköltség). A </w:t>
      </w:r>
      <w:r w:rsidRPr="00AC2A3D">
        <w:rPr>
          <w:rFonts w:ascii="Arial" w:hAnsi="Arial" w:cs="Arial"/>
          <w:b/>
          <w:sz w:val="20"/>
          <w:szCs w:val="20"/>
        </w:rPr>
        <w:t>k</w:t>
      </w:r>
      <w:r w:rsidRPr="00CA781A">
        <w:rPr>
          <w:rFonts w:ascii="Arial" w:hAnsi="Arial" w:cs="Arial"/>
          <w:b/>
          <w:sz w:val="20"/>
          <w:szCs w:val="20"/>
        </w:rPr>
        <w:t>2)</w:t>
      </w:r>
      <w:r w:rsidRPr="00FC7ACA">
        <w:rPr>
          <w:rFonts w:ascii="Arial" w:hAnsi="Arial" w:cs="Arial"/>
          <w:sz w:val="20"/>
          <w:szCs w:val="20"/>
        </w:rPr>
        <w:t xml:space="preserve"> további díjak között </w:t>
      </w:r>
      <w:r>
        <w:rPr>
          <w:rFonts w:ascii="Arial" w:hAnsi="Arial" w:cs="Arial"/>
          <w:sz w:val="20"/>
          <w:szCs w:val="20"/>
        </w:rPr>
        <w:t xml:space="preserve">kell szerepeltetni a futamidő alatt, a hitellezárásáig, a hitelezővel kapcsolatosan felmerülő költségek felsorolását, alapját és mértékét. Az „előtörlesztési díjak” mértékét nem itt, hanem </w:t>
      </w:r>
      <w:r w:rsidRPr="00221F4E">
        <w:rPr>
          <w:rFonts w:ascii="Arial" w:hAnsi="Arial" w:cs="Arial"/>
          <w:sz w:val="20"/>
          <w:szCs w:val="20"/>
        </w:rPr>
        <w:t xml:space="preserve">az </w:t>
      </w:r>
      <w:r w:rsidRPr="00221F4E">
        <w:rPr>
          <w:rFonts w:ascii="Arial" w:hAnsi="Arial" w:cs="Arial"/>
          <w:b/>
          <w:sz w:val="20"/>
          <w:szCs w:val="20"/>
        </w:rPr>
        <w:t>n)</w:t>
      </w:r>
      <w:r w:rsidRPr="00221F4E">
        <w:rPr>
          <w:rFonts w:ascii="Arial" w:hAnsi="Arial" w:cs="Arial"/>
          <w:sz w:val="20"/>
          <w:szCs w:val="20"/>
        </w:rPr>
        <w:t xml:space="preserve"> cellá</w:t>
      </w:r>
      <w:r w:rsidR="00E55475" w:rsidRPr="00221F4E">
        <w:rPr>
          <w:rFonts w:ascii="Arial" w:hAnsi="Arial" w:cs="Arial"/>
          <w:sz w:val="20"/>
          <w:szCs w:val="20"/>
        </w:rPr>
        <w:t>k</w:t>
      </w:r>
      <w:r w:rsidRPr="00221F4E">
        <w:rPr>
          <w:rFonts w:ascii="Arial" w:hAnsi="Arial" w:cs="Arial"/>
          <w:sz w:val="20"/>
          <w:szCs w:val="20"/>
        </w:rPr>
        <w:t>ban kell</w:t>
      </w:r>
      <w:r>
        <w:rPr>
          <w:rFonts w:ascii="Arial" w:hAnsi="Arial" w:cs="Arial"/>
          <w:sz w:val="20"/>
          <w:szCs w:val="20"/>
        </w:rPr>
        <w:t xml:space="preserve"> szerepeltetni.</w:t>
      </w:r>
    </w:p>
    <w:p w14:paraId="14C11220"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lastRenderedPageBreak/>
        <w:t>A</w:t>
      </w:r>
      <w:r w:rsidR="00CA781A">
        <w:rPr>
          <w:rFonts w:ascii="Arial" w:hAnsi="Arial" w:cs="Arial"/>
          <w:sz w:val="20"/>
          <w:szCs w:val="20"/>
        </w:rPr>
        <w:t>z</w:t>
      </w:r>
      <w:r w:rsidRPr="003D5D29">
        <w:rPr>
          <w:rFonts w:ascii="Arial" w:hAnsi="Arial" w:cs="Arial"/>
          <w:sz w:val="20"/>
          <w:szCs w:val="20"/>
        </w:rPr>
        <w:t xml:space="preserve"> </w:t>
      </w:r>
      <w:r w:rsidR="00CA781A">
        <w:rPr>
          <w:rFonts w:ascii="Arial" w:hAnsi="Arial" w:cs="Arial"/>
          <w:b/>
          <w:sz w:val="20"/>
          <w:szCs w:val="20"/>
        </w:rPr>
        <w:t>l</w:t>
      </w:r>
      <w:r w:rsidRPr="003D5D29">
        <w:rPr>
          <w:rFonts w:ascii="Arial" w:hAnsi="Arial" w:cs="Arial"/>
          <w:b/>
          <w:sz w:val="20"/>
          <w:szCs w:val="20"/>
        </w:rPr>
        <w:t>)</w:t>
      </w:r>
      <w:r w:rsidRPr="003D5D29">
        <w:rPr>
          <w:rFonts w:ascii="Arial" w:hAnsi="Arial" w:cs="Arial"/>
          <w:sz w:val="20"/>
          <w:szCs w:val="20"/>
        </w:rPr>
        <w:t xml:space="preserve"> cellában kell tételenként bemutatni a hitelfelvevő által a hitel folyósításáig fizetendő és az azt követően, a futamidő alatt, illetve az ügylet lezárásához kapcsolódó minden olyan költség, díj megnevezését és mértékét a meghirdetés módja szerint, amelyet a </w:t>
      </w:r>
      <w:proofErr w:type="spellStart"/>
      <w:r w:rsidRPr="003D5D29">
        <w:rPr>
          <w:rFonts w:ascii="Arial" w:hAnsi="Arial" w:cs="Arial"/>
          <w:sz w:val="20"/>
          <w:szCs w:val="20"/>
        </w:rPr>
        <w:t>Thmr</w:t>
      </w:r>
      <w:proofErr w:type="spellEnd"/>
      <w:r w:rsidRPr="003D5D29">
        <w:rPr>
          <w:rFonts w:ascii="Arial" w:hAnsi="Arial" w:cs="Arial"/>
          <w:sz w:val="20"/>
          <w:szCs w:val="20"/>
        </w:rPr>
        <w:t xml:space="preserve">. előírásai szerint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számításnál nem kell figyelembe venni.</w:t>
      </w:r>
    </w:p>
    <w:p w14:paraId="4DE11504"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00CA781A">
        <w:rPr>
          <w:rFonts w:ascii="Arial" w:hAnsi="Arial" w:cs="Arial"/>
          <w:b/>
          <w:sz w:val="20"/>
          <w:szCs w:val="20"/>
        </w:rPr>
        <w:t>m</w:t>
      </w:r>
      <w:r w:rsidRPr="003D5D29">
        <w:rPr>
          <w:rFonts w:ascii="Arial" w:hAnsi="Arial" w:cs="Arial"/>
          <w:b/>
          <w:sz w:val="20"/>
          <w:szCs w:val="20"/>
        </w:rPr>
        <w:t>)</w:t>
      </w:r>
      <w:r w:rsidRPr="003D5D29">
        <w:rPr>
          <w:rFonts w:ascii="Arial" w:hAnsi="Arial" w:cs="Arial"/>
          <w:sz w:val="20"/>
          <w:szCs w:val="20"/>
        </w:rPr>
        <w:t xml:space="preserve"> cellában kell feltüntetni a hitel folyósításának és törlesztésének jellemzőit, mint pl. a devizában folyósítás vagy törlesztés lehetőségét, a törlesztés módját [pl. egyenlő részletekben (annuitás), vagy havi kamatfizetéssel-futamidő végén történő tőkefizetéssel, vagy futamidő végén történő kamat és tőkefizetéssel], illetve</w:t>
      </w:r>
      <w:r w:rsidR="00FA68DA">
        <w:rPr>
          <w:rFonts w:ascii="Arial" w:hAnsi="Arial" w:cs="Arial"/>
          <w:sz w:val="20"/>
          <w:szCs w:val="20"/>
        </w:rPr>
        <w:t>,</w:t>
      </w:r>
      <w:r w:rsidRPr="003D5D29">
        <w:rPr>
          <w:rFonts w:ascii="Arial" w:hAnsi="Arial" w:cs="Arial"/>
          <w:sz w:val="20"/>
          <w:szCs w:val="20"/>
        </w:rPr>
        <w:t xml:space="preserve"> hogy az ügyfél által választható-e a törlesztés napja. </w:t>
      </w:r>
    </w:p>
    <w:p w14:paraId="4EF0078E"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00CA781A">
        <w:rPr>
          <w:rFonts w:ascii="Arial" w:hAnsi="Arial" w:cs="Arial"/>
          <w:b/>
          <w:sz w:val="20"/>
          <w:szCs w:val="20"/>
        </w:rPr>
        <w:t>n</w:t>
      </w:r>
      <w:proofErr w:type="gramStart"/>
      <w:r w:rsidRPr="003D5D29">
        <w:rPr>
          <w:rFonts w:ascii="Arial" w:hAnsi="Arial" w:cs="Arial"/>
          <w:b/>
          <w:sz w:val="20"/>
          <w:szCs w:val="20"/>
        </w:rPr>
        <w:t>1)-</w:t>
      </w:r>
      <w:proofErr w:type="gramEnd"/>
      <w:r w:rsidR="00CA781A">
        <w:rPr>
          <w:rFonts w:ascii="Arial" w:hAnsi="Arial" w:cs="Arial"/>
          <w:b/>
          <w:sz w:val="20"/>
          <w:szCs w:val="20"/>
        </w:rPr>
        <w:t>n</w:t>
      </w:r>
      <w:r w:rsidRPr="003D5D29">
        <w:rPr>
          <w:rFonts w:ascii="Arial" w:hAnsi="Arial" w:cs="Arial"/>
          <w:b/>
          <w:sz w:val="20"/>
          <w:szCs w:val="20"/>
        </w:rPr>
        <w:t>3)</w:t>
      </w:r>
      <w:r w:rsidRPr="003D5D29">
        <w:rPr>
          <w:rFonts w:ascii="Arial" w:hAnsi="Arial" w:cs="Arial"/>
          <w:sz w:val="20"/>
          <w:szCs w:val="20"/>
        </w:rPr>
        <w:t xml:space="preserve"> cellában a szerződésmódosítással kapcsolatos díjakat kell feltüntetni. Az </w:t>
      </w:r>
      <w:r w:rsidR="00CA781A">
        <w:rPr>
          <w:rFonts w:ascii="Arial" w:hAnsi="Arial" w:cs="Arial"/>
          <w:b/>
          <w:sz w:val="20"/>
          <w:szCs w:val="20"/>
        </w:rPr>
        <w:t>n</w:t>
      </w:r>
      <w:r w:rsidRPr="003D5D29">
        <w:rPr>
          <w:rFonts w:ascii="Arial" w:hAnsi="Arial" w:cs="Arial"/>
          <w:b/>
          <w:sz w:val="20"/>
          <w:szCs w:val="20"/>
        </w:rPr>
        <w:t>1)</w:t>
      </w:r>
      <w:r w:rsidRPr="003D5D29">
        <w:rPr>
          <w:rFonts w:ascii="Arial" w:hAnsi="Arial" w:cs="Arial"/>
          <w:sz w:val="20"/>
          <w:szCs w:val="20"/>
        </w:rPr>
        <w:t xml:space="preserve"> cellában be kell mutatni a teljes előtörlesztéssel (végtörlesztéssel) összefüggően fizetendő díj(</w:t>
      </w:r>
      <w:proofErr w:type="spellStart"/>
      <w:r w:rsidRPr="003D5D29">
        <w:rPr>
          <w:rFonts w:ascii="Arial" w:hAnsi="Arial" w:cs="Arial"/>
          <w:sz w:val="20"/>
          <w:szCs w:val="20"/>
        </w:rPr>
        <w:t>ak</w:t>
      </w:r>
      <w:proofErr w:type="spellEnd"/>
      <w:r w:rsidRPr="003D5D29">
        <w:rPr>
          <w:rFonts w:ascii="Arial" w:hAnsi="Arial" w:cs="Arial"/>
          <w:sz w:val="20"/>
          <w:szCs w:val="20"/>
        </w:rPr>
        <w:t xml:space="preserve">) mértékét, illetve összegét. Az egyéb, pénzügyi teljesítéssel összefüggő díj mértékét, illetve összegét az </w:t>
      </w:r>
      <w:r w:rsidR="00CA781A">
        <w:rPr>
          <w:rFonts w:ascii="Arial" w:hAnsi="Arial" w:cs="Arial"/>
          <w:b/>
          <w:sz w:val="20"/>
          <w:szCs w:val="20"/>
        </w:rPr>
        <w:t>n</w:t>
      </w:r>
      <w:r w:rsidRPr="003D5D29">
        <w:rPr>
          <w:rFonts w:ascii="Arial" w:hAnsi="Arial" w:cs="Arial"/>
          <w:b/>
          <w:sz w:val="20"/>
          <w:szCs w:val="20"/>
        </w:rPr>
        <w:t>2)</w:t>
      </w:r>
      <w:r w:rsidRPr="003D5D29">
        <w:rPr>
          <w:rFonts w:ascii="Arial" w:hAnsi="Arial" w:cs="Arial"/>
          <w:sz w:val="20"/>
          <w:szCs w:val="20"/>
        </w:rPr>
        <w:t xml:space="preserve"> cellában kell megadni (pl. előtörlesztés). A nem pénzügyi teljesítéssel összefüggő szerződésmódosítás mértékét, illetve összegét az </w:t>
      </w:r>
      <w:r w:rsidR="00CA781A">
        <w:rPr>
          <w:rFonts w:ascii="Arial" w:hAnsi="Arial" w:cs="Arial"/>
          <w:b/>
          <w:sz w:val="20"/>
          <w:szCs w:val="20"/>
        </w:rPr>
        <w:t>n</w:t>
      </w:r>
      <w:r w:rsidRPr="003D5D29">
        <w:rPr>
          <w:rFonts w:ascii="Arial" w:hAnsi="Arial" w:cs="Arial"/>
          <w:b/>
          <w:sz w:val="20"/>
          <w:szCs w:val="20"/>
        </w:rPr>
        <w:t>3)</w:t>
      </w:r>
      <w:r w:rsidRPr="003D5D29">
        <w:rPr>
          <w:rFonts w:ascii="Arial" w:hAnsi="Arial" w:cs="Arial"/>
          <w:sz w:val="20"/>
          <w:szCs w:val="20"/>
        </w:rPr>
        <w:t xml:space="preserve"> cellában kell feltüntetni pl. fizetési átütemezés, fedezetmódosítás.</w:t>
      </w:r>
    </w:p>
    <w:p w14:paraId="695EA8E7"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00CA781A">
        <w:rPr>
          <w:rFonts w:ascii="Arial" w:hAnsi="Arial" w:cs="Arial"/>
          <w:b/>
          <w:sz w:val="20"/>
          <w:szCs w:val="20"/>
        </w:rPr>
        <w:t>o</w:t>
      </w:r>
      <w:r w:rsidRPr="003D5D29">
        <w:rPr>
          <w:rFonts w:ascii="Arial" w:hAnsi="Arial" w:cs="Arial"/>
          <w:b/>
          <w:sz w:val="20"/>
          <w:szCs w:val="20"/>
        </w:rPr>
        <w:t xml:space="preserve">1) és </w:t>
      </w:r>
      <w:r w:rsidR="00CA781A">
        <w:rPr>
          <w:rFonts w:ascii="Arial" w:hAnsi="Arial" w:cs="Arial"/>
          <w:b/>
          <w:sz w:val="20"/>
          <w:szCs w:val="20"/>
        </w:rPr>
        <w:t>o</w:t>
      </w:r>
      <w:r w:rsidRPr="003D5D29">
        <w:rPr>
          <w:rFonts w:ascii="Arial" w:hAnsi="Arial" w:cs="Arial"/>
          <w:b/>
          <w:sz w:val="20"/>
          <w:szCs w:val="20"/>
        </w:rPr>
        <w:t>2)</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Az </w:t>
      </w:r>
      <w:r w:rsidR="00CA781A">
        <w:rPr>
          <w:rFonts w:ascii="Arial" w:hAnsi="Arial" w:cs="Arial"/>
          <w:b/>
          <w:sz w:val="20"/>
          <w:szCs w:val="20"/>
        </w:rPr>
        <w:t>o</w:t>
      </w:r>
      <w:r w:rsidRPr="003D5D29">
        <w:rPr>
          <w:rFonts w:ascii="Arial" w:hAnsi="Arial" w:cs="Arial"/>
          <w:b/>
          <w:sz w:val="20"/>
          <w:szCs w:val="20"/>
        </w:rPr>
        <w:t>1)</w:t>
      </w:r>
      <w:r w:rsidRPr="003D5D29">
        <w:rPr>
          <w:rFonts w:ascii="Arial" w:hAnsi="Arial" w:cs="Arial"/>
          <w:i/>
          <w:sz w:val="20"/>
          <w:szCs w:val="20"/>
        </w:rPr>
        <w:t xml:space="preserve"> </w:t>
      </w:r>
      <w:r w:rsidRPr="003D5D29">
        <w:rPr>
          <w:rFonts w:ascii="Arial" w:hAnsi="Arial" w:cs="Arial"/>
          <w:sz w:val="20"/>
          <w:szCs w:val="20"/>
        </w:rPr>
        <w:t>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 xml:space="preserve">x%), az </w:t>
      </w:r>
      <w:r w:rsidR="00CA781A">
        <w:rPr>
          <w:rFonts w:ascii="Arial" w:hAnsi="Arial" w:cs="Arial"/>
          <w:b/>
          <w:sz w:val="20"/>
          <w:szCs w:val="20"/>
        </w:rPr>
        <w:t>o</w:t>
      </w:r>
      <w:r w:rsidRPr="003D5D29">
        <w:rPr>
          <w:rFonts w:ascii="Arial" w:hAnsi="Arial" w:cs="Arial"/>
          <w:b/>
          <w:sz w:val="20"/>
          <w:szCs w:val="20"/>
        </w:rPr>
        <w:t>2)</w:t>
      </w:r>
      <w:r w:rsidRPr="003D5D29">
        <w:rPr>
          <w:rFonts w:ascii="Arial" w:hAnsi="Arial" w:cs="Arial"/>
          <w:i/>
          <w:sz w:val="20"/>
          <w:szCs w:val="20"/>
        </w:rPr>
        <w:t xml:space="preserve"> </w:t>
      </w:r>
      <w:r w:rsidRPr="003D5D29">
        <w:rPr>
          <w:rFonts w:ascii="Arial" w:hAnsi="Arial" w:cs="Arial"/>
          <w:sz w:val="20"/>
          <w:szCs w:val="20"/>
        </w:rPr>
        <w:t>cella pedig az egyéb, késedelmes teljesítéskor felszámított díjtételeket (pl. felszólítási díj, kiszállás díja, kintlévőség-kezelési eljárás költsége).</w:t>
      </w:r>
    </w:p>
    <w:p w14:paraId="6F828958"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00CA781A">
        <w:rPr>
          <w:rFonts w:ascii="Arial" w:hAnsi="Arial" w:cs="Arial"/>
          <w:b/>
          <w:sz w:val="20"/>
          <w:szCs w:val="20"/>
        </w:rPr>
        <w:t>p</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 xml:space="preserve">cellában kell azokat a speciális paramétereket, jellemzőket szerepeltetni, amelyek az előző cellákban nem kerültek bemutatásra, felsorolásra. Ide sorolhatók pl. a további biztosítékok kérése, finanszírozási arány meghatározásának feltételei, a türelmi időre vonatkozó előírások. </w:t>
      </w:r>
    </w:p>
    <w:p w14:paraId="7DDBF697"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00CA781A">
        <w:rPr>
          <w:rFonts w:ascii="Arial" w:hAnsi="Arial" w:cs="Arial"/>
          <w:b/>
          <w:sz w:val="20"/>
          <w:szCs w:val="20"/>
        </w:rPr>
        <w:t>q</w:t>
      </w:r>
      <w:proofErr w:type="gramStart"/>
      <w:r w:rsidRPr="003D5D29">
        <w:rPr>
          <w:rFonts w:ascii="Arial" w:hAnsi="Arial" w:cs="Arial"/>
          <w:b/>
          <w:sz w:val="20"/>
          <w:szCs w:val="20"/>
        </w:rPr>
        <w:t>1)-</w:t>
      </w:r>
      <w:proofErr w:type="gramEnd"/>
      <w:r w:rsidR="00CA781A">
        <w:rPr>
          <w:rFonts w:ascii="Arial" w:hAnsi="Arial" w:cs="Arial"/>
          <w:b/>
          <w:sz w:val="20"/>
          <w:szCs w:val="20"/>
        </w:rPr>
        <w:t>q</w:t>
      </w:r>
      <w:r w:rsidRPr="003D5D29">
        <w:rPr>
          <w:rFonts w:ascii="Arial" w:hAnsi="Arial" w:cs="Arial"/>
          <w:b/>
          <w:sz w:val="20"/>
          <w:szCs w:val="20"/>
        </w:rPr>
        <w:t>5)</w:t>
      </w:r>
      <w:r w:rsidRPr="003D5D29">
        <w:rPr>
          <w:rFonts w:ascii="Arial" w:hAnsi="Arial" w:cs="Arial"/>
          <w:sz w:val="20"/>
          <w:szCs w:val="20"/>
        </w:rPr>
        <w:t xml:space="preserve"> cellában kell bemutatni az akció jellegére és időtartamára vonatkozó adatokat. </w:t>
      </w:r>
    </w:p>
    <w:p w14:paraId="7A900858"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00CA781A">
        <w:rPr>
          <w:rFonts w:ascii="Arial" w:hAnsi="Arial" w:cs="Arial"/>
          <w:b/>
          <w:sz w:val="20"/>
          <w:szCs w:val="20"/>
        </w:rPr>
        <w:t>q</w:t>
      </w:r>
      <w:r w:rsidRPr="003D5D29">
        <w:rPr>
          <w:rFonts w:ascii="Arial" w:hAnsi="Arial" w:cs="Arial"/>
          <w:b/>
          <w:sz w:val="20"/>
          <w:szCs w:val="20"/>
        </w:rPr>
        <w:t>1)</w:t>
      </w:r>
      <w:r w:rsidRPr="003D5D29">
        <w:rPr>
          <w:rFonts w:ascii="Arial" w:hAnsi="Arial" w:cs="Arial"/>
          <w:sz w:val="20"/>
          <w:szCs w:val="20"/>
        </w:rPr>
        <w:t xml:space="preserve"> cellában kell – igen vagy nem válasszal – jelölni, hogy a termék akciós-e. Amennyiben akciós a termék („igen”), akkor az akció jellegére, feltételeire, érvényességére vonatkozó mezők kitöltése is kötelező. </w:t>
      </w:r>
    </w:p>
    <w:p w14:paraId="029D242A"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00CA781A">
        <w:rPr>
          <w:rFonts w:ascii="Arial" w:hAnsi="Arial" w:cs="Arial"/>
          <w:b/>
          <w:sz w:val="20"/>
          <w:szCs w:val="20"/>
        </w:rPr>
        <w:t>q</w:t>
      </w:r>
      <w:r w:rsidRPr="003D5D29">
        <w:rPr>
          <w:rFonts w:ascii="Arial" w:hAnsi="Arial" w:cs="Arial"/>
          <w:b/>
          <w:sz w:val="20"/>
          <w:szCs w:val="20"/>
        </w:rPr>
        <w:t>2)</w:t>
      </w:r>
      <w:r w:rsidRPr="003D5D29">
        <w:rPr>
          <w:rFonts w:ascii="Arial" w:hAnsi="Arial" w:cs="Arial"/>
          <w:sz w:val="20"/>
          <w:szCs w:val="20"/>
        </w:rPr>
        <w:t xml:space="preserve"> cellában a kedvezmények leírását kell szerepeltetni, jelezve azt is, ha a feltüntetett akciós lehetőségek egyidejű igénybevétele valamely szempontból korlátozott.</w:t>
      </w:r>
    </w:p>
    <w:p w14:paraId="61810D0A"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00CA781A">
        <w:rPr>
          <w:rFonts w:ascii="Arial" w:hAnsi="Arial" w:cs="Arial"/>
          <w:b/>
          <w:sz w:val="20"/>
          <w:szCs w:val="20"/>
        </w:rPr>
        <w:t>q</w:t>
      </w:r>
      <w:r w:rsidRPr="003D5D29">
        <w:rPr>
          <w:rFonts w:ascii="Arial" w:hAnsi="Arial" w:cs="Arial"/>
          <w:b/>
          <w:sz w:val="20"/>
          <w:szCs w:val="20"/>
        </w:rPr>
        <w:t>3)</w:t>
      </w:r>
      <w:r w:rsidRPr="003D5D29">
        <w:rPr>
          <w:rFonts w:ascii="Arial" w:hAnsi="Arial" w:cs="Arial"/>
          <w:sz w:val="20"/>
          <w:szCs w:val="20"/>
        </w:rPr>
        <w:t xml:space="preserve"> cellában az akció igénybevételének esetleges feltételeit kell szerepeltetni.</w:t>
      </w:r>
    </w:p>
    <w:p w14:paraId="2EDE11CD" w14:textId="77777777" w:rsidR="003D5D29" w:rsidRPr="00EE71EA"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00CA781A">
        <w:rPr>
          <w:rFonts w:ascii="Arial" w:hAnsi="Arial" w:cs="Arial"/>
          <w:b/>
          <w:sz w:val="20"/>
          <w:szCs w:val="20"/>
        </w:rPr>
        <w:t>q</w:t>
      </w:r>
      <w:r w:rsidRPr="003D5D29">
        <w:rPr>
          <w:rFonts w:ascii="Arial" w:hAnsi="Arial" w:cs="Arial"/>
          <w:b/>
          <w:sz w:val="20"/>
          <w:szCs w:val="20"/>
        </w:rPr>
        <w:t xml:space="preserve">4) és </w:t>
      </w:r>
      <w:r w:rsidR="00CA781A">
        <w:rPr>
          <w:rFonts w:ascii="Arial" w:hAnsi="Arial" w:cs="Arial"/>
          <w:b/>
          <w:sz w:val="20"/>
          <w:szCs w:val="20"/>
        </w:rPr>
        <w:t>q</w:t>
      </w:r>
      <w:r w:rsidRPr="003D5D29">
        <w:rPr>
          <w:rFonts w:ascii="Arial" w:hAnsi="Arial" w:cs="Arial"/>
          <w:b/>
          <w:sz w:val="20"/>
          <w:szCs w:val="20"/>
        </w:rPr>
        <w:t>5)</w:t>
      </w:r>
      <w:r w:rsidRPr="003D5D29">
        <w:rPr>
          <w:rFonts w:ascii="Arial" w:hAnsi="Arial" w:cs="Arial"/>
          <w:sz w:val="20"/>
          <w:szCs w:val="20"/>
        </w:rPr>
        <w:t xml:space="preserve"> cellában </w:t>
      </w:r>
      <w:r w:rsidRPr="00EE71EA">
        <w:rPr>
          <w:rFonts w:ascii="Arial" w:hAnsi="Arial" w:cs="Arial"/>
          <w:sz w:val="20"/>
          <w:szCs w:val="20"/>
        </w:rPr>
        <w:t xml:space="preserve">feltüntetendő az akció kezdete és záró napja. Amennyiben az akció visszavonásig érvényes, a </w:t>
      </w:r>
      <w:r w:rsidR="00CA781A" w:rsidRPr="00EE71EA">
        <w:rPr>
          <w:rFonts w:ascii="Arial" w:hAnsi="Arial" w:cs="Arial"/>
          <w:b/>
          <w:sz w:val="20"/>
          <w:szCs w:val="20"/>
        </w:rPr>
        <w:t>q</w:t>
      </w:r>
      <w:r w:rsidRPr="00EE71EA">
        <w:rPr>
          <w:rFonts w:ascii="Arial" w:hAnsi="Arial" w:cs="Arial"/>
          <w:b/>
          <w:sz w:val="20"/>
          <w:szCs w:val="20"/>
        </w:rPr>
        <w:t>5)</w:t>
      </w:r>
      <w:r w:rsidRPr="00EE71EA">
        <w:rPr>
          <w:rFonts w:ascii="Arial" w:hAnsi="Arial" w:cs="Arial"/>
          <w:sz w:val="20"/>
          <w:szCs w:val="20"/>
        </w:rPr>
        <w:t xml:space="preserve"> cellában ezt </w:t>
      </w:r>
      <w:r w:rsidR="00541CE5" w:rsidRPr="00EE71EA">
        <w:rPr>
          <w:rFonts w:ascii="Arial" w:hAnsi="Arial" w:cs="Arial"/>
          <w:sz w:val="20"/>
          <w:szCs w:val="20"/>
        </w:rPr>
        <w:t xml:space="preserve">a </w:t>
      </w:r>
      <w:r w:rsidRPr="00EE71EA">
        <w:rPr>
          <w:rFonts w:ascii="Arial" w:hAnsi="Arial" w:cs="Arial"/>
          <w:sz w:val="20"/>
          <w:szCs w:val="20"/>
        </w:rPr>
        <w:t>„visszavonásig”</w:t>
      </w:r>
      <w:r w:rsidR="00541CE5" w:rsidRPr="00EE71EA">
        <w:rPr>
          <w:rFonts w:ascii="Arial" w:hAnsi="Arial" w:cs="Arial"/>
          <w:sz w:val="20"/>
          <w:szCs w:val="20"/>
        </w:rPr>
        <w:t xml:space="preserve"> jelölőnégyzet kitöltésével kell jelezni.</w:t>
      </w:r>
    </w:p>
    <w:p w14:paraId="185DB5CC" w14:textId="77777777" w:rsidR="003D5D29" w:rsidRPr="001363C4" w:rsidRDefault="003D5D29" w:rsidP="0091461A">
      <w:pPr>
        <w:spacing w:line="240" w:lineRule="auto"/>
        <w:jc w:val="both"/>
        <w:rPr>
          <w:rFonts w:ascii="Arial" w:hAnsi="Arial" w:cs="Arial"/>
          <w:sz w:val="20"/>
          <w:szCs w:val="20"/>
        </w:rPr>
      </w:pPr>
      <w:r w:rsidRPr="00E576FE">
        <w:rPr>
          <w:rFonts w:ascii="Arial" w:hAnsi="Arial" w:cs="Arial"/>
          <w:sz w:val="20"/>
          <w:szCs w:val="20"/>
        </w:rPr>
        <w:t>A</w:t>
      </w:r>
      <w:r w:rsidR="00CA781A" w:rsidRPr="001363C4">
        <w:rPr>
          <w:rFonts w:ascii="Arial" w:hAnsi="Arial" w:cs="Arial"/>
          <w:sz w:val="20"/>
          <w:szCs w:val="20"/>
        </w:rPr>
        <w:t>z</w:t>
      </w:r>
      <w:r w:rsidRPr="001363C4">
        <w:rPr>
          <w:rFonts w:ascii="Arial" w:hAnsi="Arial" w:cs="Arial"/>
          <w:sz w:val="20"/>
          <w:szCs w:val="20"/>
        </w:rPr>
        <w:t xml:space="preserve"> </w:t>
      </w:r>
      <w:r w:rsidR="00CA781A" w:rsidRPr="001363C4">
        <w:rPr>
          <w:rFonts w:ascii="Arial" w:hAnsi="Arial" w:cs="Arial"/>
          <w:b/>
          <w:sz w:val="20"/>
          <w:szCs w:val="20"/>
        </w:rPr>
        <w:t>r</w:t>
      </w:r>
      <w:r w:rsidRPr="001363C4">
        <w:rPr>
          <w:rFonts w:ascii="Arial" w:hAnsi="Arial" w:cs="Arial"/>
          <w:b/>
          <w:sz w:val="20"/>
          <w:szCs w:val="20"/>
        </w:rPr>
        <w:t>)</w:t>
      </w:r>
      <w:r w:rsidRPr="001363C4">
        <w:rPr>
          <w:rFonts w:ascii="Arial" w:hAnsi="Arial" w:cs="Arial"/>
          <w:sz w:val="20"/>
          <w:szCs w:val="20"/>
        </w:rPr>
        <w:t xml:space="preserve"> cellában </w:t>
      </w:r>
      <w:r w:rsidR="00C56754">
        <w:rPr>
          <w:rFonts w:ascii="Arial" w:hAnsi="Arial" w:cs="Arial"/>
          <w:sz w:val="20"/>
          <w:szCs w:val="20"/>
        </w:rPr>
        <w:t>az adatszolgáltató</w:t>
      </w:r>
      <w:r w:rsidRPr="001363C4">
        <w:rPr>
          <w:rFonts w:ascii="Arial" w:hAnsi="Arial" w:cs="Arial"/>
          <w:sz w:val="20"/>
          <w:szCs w:val="20"/>
        </w:rPr>
        <w:t xml:space="preserve"> honlapján az adott termék részletes leírásához vagy annak hiányában a termékre vonatkozó hirdetményhez vezető </w:t>
      </w:r>
      <w:proofErr w:type="spellStart"/>
      <w:r w:rsidRPr="001363C4">
        <w:rPr>
          <w:rFonts w:ascii="Arial" w:hAnsi="Arial" w:cs="Arial"/>
          <w:sz w:val="20"/>
          <w:szCs w:val="20"/>
        </w:rPr>
        <w:t>hiperhivatkozást</w:t>
      </w:r>
      <w:proofErr w:type="spellEnd"/>
      <w:r w:rsidRPr="001363C4">
        <w:rPr>
          <w:rFonts w:ascii="Arial" w:hAnsi="Arial" w:cs="Arial"/>
          <w:sz w:val="20"/>
          <w:szCs w:val="20"/>
        </w:rPr>
        <w:t xml:space="preserve"> kell megadni. (Pontosvesszővel elválasztva egyszerre több </w:t>
      </w:r>
      <w:proofErr w:type="spellStart"/>
      <w:r w:rsidRPr="001363C4">
        <w:rPr>
          <w:rFonts w:ascii="Arial" w:hAnsi="Arial" w:cs="Arial"/>
          <w:sz w:val="20"/>
          <w:szCs w:val="20"/>
        </w:rPr>
        <w:t>hiperhivatkozás</w:t>
      </w:r>
      <w:proofErr w:type="spellEnd"/>
      <w:r w:rsidRPr="001363C4">
        <w:rPr>
          <w:rFonts w:ascii="Arial" w:hAnsi="Arial" w:cs="Arial"/>
          <w:sz w:val="20"/>
          <w:szCs w:val="20"/>
        </w:rPr>
        <w:t xml:space="preserve"> is megadható.)</w:t>
      </w:r>
    </w:p>
    <w:p w14:paraId="5E142228" w14:textId="77777777" w:rsidR="00A63C8A" w:rsidRPr="00C34EDD" w:rsidRDefault="00A63C8A" w:rsidP="00A63C8A">
      <w:pPr>
        <w:spacing w:after="120" w:line="240" w:lineRule="auto"/>
        <w:jc w:val="both"/>
        <w:rPr>
          <w:rFonts w:ascii="Arial" w:hAnsi="Arial" w:cs="Arial"/>
          <w:sz w:val="20"/>
          <w:szCs w:val="20"/>
        </w:rPr>
      </w:pPr>
      <w:bookmarkStart w:id="76" w:name="_Hlk511722209"/>
      <w:r w:rsidRPr="001363C4">
        <w:rPr>
          <w:rFonts w:ascii="Arial" w:hAnsi="Arial" w:cs="Arial"/>
          <w:sz w:val="20"/>
          <w:szCs w:val="20"/>
        </w:rPr>
        <w:t xml:space="preserve">Az </w:t>
      </w:r>
      <w:r w:rsidRPr="001363C4">
        <w:rPr>
          <w:rFonts w:ascii="Arial" w:hAnsi="Arial" w:cs="Arial"/>
          <w:b/>
          <w:sz w:val="20"/>
          <w:szCs w:val="20"/>
        </w:rPr>
        <w:t>s</w:t>
      </w:r>
      <w:r w:rsidR="00113370" w:rsidRPr="00C34EDD">
        <w:rPr>
          <w:rFonts w:ascii="Arial" w:hAnsi="Arial" w:cs="Arial"/>
          <w:b/>
          <w:sz w:val="20"/>
          <w:szCs w:val="20"/>
        </w:rPr>
        <w:t>1</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kezdetét </w:t>
      </w:r>
      <w:proofErr w:type="spellStart"/>
      <w:r w:rsidRPr="00C34EDD">
        <w:rPr>
          <w:rFonts w:ascii="Arial" w:hAnsi="Arial" w:cs="Arial"/>
          <w:sz w:val="20"/>
          <w:szCs w:val="20"/>
        </w:rPr>
        <w:t>éééé.</w:t>
      </w:r>
      <w:proofErr w:type="gramStart"/>
      <w:r w:rsidRPr="00C34EDD">
        <w:rPr>
          <w:rFonts w:ascii="Arial" w:hAnsi="Arial" w:cs="Arial"/>
          <w:sz w:val="20"/>
          <w:szCs w:val="20"/>
        </w:rPr>
        <w:t>hh.nn</w:t>
      </w:r>
      <w:proofErr w:type="spellEnd"/>
      <w:proofErr w:type="gramEnd"/>
      <w:r w:rsidRPr="00C34EDD">
        <w:rPr>
          <w:rFonts w:ascii="Arial" w:hAnsi="Arial" w:cs="Arial"/>
          <w:sz w:val="20"/>
          <w:szCs w:val="20"/>
        </w:rPr>
        <w:t xml:space="preserve"> formátumban.</w:t>
      </w:r>
    </w:p>
    <w:p w14:paraId="456F4A92" w14:textId="77777777" w:rsidR="00A63C8A" w:rsidRPr="00C34EDD" w:rsidRDefault="00A63C8A" w:rsidP="00A63C8A">
      <w:pPr>
        <w:spacing w:after="120" w:line="240" w:lineRule="auto"/>
        <w:jc w:val="both"/>
        <w:rPr>
          <w:rFonts w:ascii="Arial" w:hAnsi="Arial" w:cs="Arial"/>
          <w:sz w:val="20"/>
          <w:szCs w:val="20"/>
        </w:rPr>
      </w:pPr>
      <w:r w:rsidRPr="00C34EDD">
        <w:rPr>
          <w:rFonts w:ascii="Arial" w:hAnsi="Arial" w:cs="Arial"/>
          <w:sz w:val="20"/>
          <w:szCs w:val="20"/>
        </w:rPr>
        <w:t>A</w:t>
      </w:r>
      <w:r w:rsidR="00113370" w:rsidRPr="00C34EDD">
        <w:rPr>
          <w:rFonts w:ascii="Arial" w:hAnsi="Arial" w:cs="Arial"/>
          <w:sz w:val="20"/>
          <w:szCs w:val="20"/>
        </w:rPr>
        <w:t>z</w:t>
      </w:r>
      <w:r w:rsidRPr="00C34EDD">
        <w:rPr>
          <w:rFonts w:ascii="Arial" w:hAnsi="Arial" w:cs="Arial"/>
          <w:sz w:val="20"/>
          <w:szCs w:val="20"/>
        </w:rPr>
        <w:t xml:space="preserve"> </w:t>
      </w:r>
      <w:r w:rsidR="00113370" w:rsidRPr="00C34EDD">
        <w:rPr>
          <w:rFonts w:ascii="Arial" w:hAnsi="Arial" w:cs="Arial"/>
          <w:b/>
          <w:sz w:val="20"/>
          <w:szCs w:val="20"/>
        </w:rPr>
        <w:t>s2</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végét </w:t>
      </w:r>
      <w:proofErr w:type="spellStart"/>
      <w:r w:rsidRPr="00C34EDD">
        <w:rPr>
          <w:rFonts w:ascii="Arial" w:hAnsi="Arial" w:cs="Arial"/>
          <w:sz w:val="20"/>
          <w:szCs w:val="20"/>
        </w:rPr>
        <w:t>éééé.</w:t>
      </w:r>
      <w:proofErr w:type="gramStart"/>
      <w:r w:rsidRPr="00C34EDD">
        <w:rPr>
          <w:rFonts w:ascii="Arial" w:hAnsi="Arial" w:cs="Arial"/>
          <w:sz w:val="20"/>
          <w:szCs w:val="20"/>
        </w:rPr>
        <w:t>hh.nn</w:t>
      </w:r>
      <w:proofErr w:type="spellEnd"/>
      <w:proofErr w:type="gramEnd"/>
      <w:r w:rsidRPr="00C34EDD">
        <w:rPr>
          <w:rFonts w:ascii="Arial" w:hAnsi="Arial" w:cs="Arial"/>
          <w:sz w:val="20"/>
          <w:szCs w:val="20"/>
        </w:rPr>
        <w:t xml:space="preserve"> formátumban, amennyiben ez előre ismert. </w:t>
      </w:r>
    </w:p>
    <w:p w14:paraId="598CAE69" w14:textId="77777777" w:rsidR="003D5D29" w:rsidRPr="003D5D29" w:rsidRDefault="00A63C8A" w:rsidP="00A63C8A">
      <w:pPr>
        <w:spacing w:line="240" w:lineRule="auto"/>
        <w:jc w:val="both"/>
        <w:rPr>
          <w:rFonts w:ascii="Arial" w:hAnsi="Arial" w:cs="Arial"/>
          <w:sz w:val="20"/>
          <w:szCs w:val="20"/>
        </w:rPr>
      </w:pPr>
      <w:r w:rsidRPr="00C34EDD">
        <w:rPr>
          <w:rFonts w:ascii="Arial" w:hAnsi="Arial" w:cs="Arial"/>
          <w:sz w:val="20"/>
          <w:szCs w:val="20"/>
        </w:rPr>
        <w:t xml:space="preserve">A </w:t>
      </w:r>
      <w:r w:rsidR="00113370" w:rsidRPr="00C34EDD">
        <w:rPr>
          <w:rFonts w:ascii="Arial" w:hAnsi="Arial" w:cs="Arial"/>
          <w:b/>
          <w:sz w:val="20"/>
          <w:szCs w:val="20"/>
        </w:rPr>
        <w:t>t</w:t>
      </w:r>
      <w:r w:rsidRPr="00C34EDD">
        <w:rPr>
          <w:rFonts w:ascii="Arial" w:hAnsi="Arial" w:cs="Arial"/>
          <w:b/>
          <w:sz w:val="20"/>
          <w:szCs w:val="20"/>
        </w:rPr>
        <w:t>)</w:t>
      </w:r>
      <w:r w:rsidRPr="00C34EDD">
        <w:rPr>
          <w:rFonts w:ascii="Arial" w:hAnsi="Arial" w:cs="Arial"/>
          <w:sz w:val="20"/>
          <w:szCs w:val="20"/>
        </w:rPr>
        <w:t xml:space="preserve"> cellában kell megadni a már élő termékek termékkondíciói módosításának vagy javításának okát</w:t>
      </w:r>
      <w:r w:rsidR="00BC016C" w:rsidRPr="00C34EDD">
        <w:rPr>
          <w:rFonts w:ascii="Arial" w:hAnsi="Arial" w:cs="Arial"/>
          <w:sz w:val="20"/>
          <w:szCs w:val="20"/>
        </w:rPr>
        <w:t xml:space="preserve">, </w:t>
      </w:r>
      <w:r w:rsidR="00BC016C" w:rsidRPr="00EE71EA">
        <w:rPr>
          <w:rFonts w:ascii="Arial" w:hAnsi="Arial" w:cs="Arial"/>
          <w:sz w:val="20"/>
          <w:szCs w:val="20"/>
        </w:rPr>
        <w:t>illetve a módosítás vagy javítás publikálásának idejét</w:t>
      </w:r>
      <w:r w:rsidR="00D83C7E">
        <w:rPr>
          <w:rFonts w:ascii="Arial" w:hAnsi="Arial" w:cs="Arial"/>
          <w:sz w:val="20"/>
          <w:szCs w:val="20"/>
        </w:rPr>
        <w:t>,</w:t>
      </w:r>
      <w:r w:rsidR="00BC016C" w:rsidRPr="00EE71EA">
        <w:rPr>
          <w:rFonts w:ascii="Arial" w:hAnsi="Arial" w:cs="Arial"/>
          <w:sz w:val="20"/>
          <w:szCs w:val="20"/>
        </w:rPr>
        <w:t xml:space="preserve"> </w:t>
      </w:r>
      <w:proofErr w:type="spellStart"/>
      <w:r w:rsidR="00BC016C" w:rsidRPr="00EE71EA">
        <w:rPr>
          <w:rFonts w:ascii="Arial" w:hAnsi="Arial" w:cs="Arial"/>
          <w:sz w:val="20"/>
          <w:szCs w:val="20"/>
        </w:rPr>
        <w:t>éééé.</w:t>
      </w:r>
      <w:proofErr w:type="gramStart"/>
      <w:r w:rsidR="00BC016C" w:rsidRPr="00EE71EA">
        <w:rPr>
          <w:rFonts w:ascii="Arial" w:hAnsi="Arial" w:cs="Arial"/>
          <w:sz w:val="20"/>
          <w:szCs w:val="20"/>
        </w:rPr>
        <w:t>hh.nn</w:t>
      </w:r>
      <w:proofErr w:type="spellEnd"/>
      <w:proofErr w:type="gramEnd"/>
      <w:r w:rsidR="00BC016C" w:rsidRPr="00EE71EA">
        <w:rPr>
          <w:rFonts w:ascii="Arial" w:hAnsi="Arial" w:cs="Arial"/>
          <w:sz w:val="20"/>
          <w:szCs w:val="20"/>
        </w:rPr>
        <w:t xml:space="preserve">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bookmarkEnd w:id="76"/>
      <w:r w:rsidR="004C6145">
        <w:rPr>
          <w:rFonts w:ascii="Arial" w:hAnsi="Arial" w:cs="Arial"/>
          <w:sz w:val="20"/>
          <w:szCs w:val="20"/>
        </w:rPr>
        <w:t xml:space="preserve"> </w:t>
      </w:r>
    </w:p>
    <w:p w14:paraId="050BD727" w14:textId="77777777" w:rsidR="003D5D29" w:rsidRPr="003D5D29" w:rsidRDefault="003D5D29" w:rsidP="0091461A">
      <w:pPr>
        <w:spacing w:line="240" w:lineRule="auto"/>
        <w:jc w:val="both"/>
        <w:rPr>
          <w:rFonts w:ascii="Arial" w:hAnsi="Arial" w:cs="Arial"/>
          <w:sz w:val="20"/>
          <w:szCs w:val="20"/>
        </w:rPr>
      </w:pPr>
    </w:p>
    <w:p w14:paraId="3249A0F3" w14:textId="77777777" w:rsidR="003D5D29" w:rsidRPr="003D5D29" w:rsidRDefault="0058173D" w:rsidP="0091461A">
      <w:pPr>
        <w:pStyle w:val="Cmsor3"/>
        <w:jc w:val="both"/>
        <w:rPr>
          <w:rFonts w:ascii="Arial" w:hAnsi="Arial" w:cs="Arial"/>
          <w:b w:val="0"/>
          <w:bCs w:val="0"/>
          <w:iCs/>
          <w:color w:val="000000"/>
          <w:sz w:val="20"/>
          <w:szCs w:val="20"/>
        </w:rPr>
      </w:pPr>
      <w:bookmarkStart w:id="77" w:name="_Toc302733950"/>
      <w:bookmarkStart w:id="78" w:name="_Toc306870630"/>
      <w:r>
        <w:rPr>
          <w:rFonts w:ascii="Arial" w:hAnsi="Arial" w:cs="Arial"/>
          <w:bCs w:val="0"/>
          <w:iCs/>
          <w:color w:val="000000"/>
          <w:sz w:val="20"/>
          <w:szCs w:val="20"/>
          <w:lang w:val="hu-HU"/>
        </w:rPr>
        <w:t xml:space="preserve">1.11. </w:t>
      </w:r>
      <w:r w:rsidR="003D5D29" w:rsidRPr="003D5D29">
        <w:rPr>
          <w:rFonts w:ascii="Arial" w:hAnsi="Arial" w:cs="Arial"/>
          <w:bCs w:val="0"/>
          <w:iCs/>
          <w:color w:val="000000"/>
          <w:sz w:val="20"/>
          <w:szCs w:val="20"/>
        </w:rPr>
        <w:t>9HS – Termékismertető – Hitel- és pénzügyi lízingtermékek – Számlahitel</w:t>
      </w:r>
      <w:bookmarkEnd w:id="77"/>
      <w:bookmarkEnd w:id="78"/>
    </w:p>
    <w:p w14:paraId="4DB06371" w14:textId="77777777" w:rsidR="003D5D29" w:rsidRPr="003D5D29" w:rsidRDefault="003D5D29" w:rsidP="0091461A">
      <w:pPr>
        <w:spacing w:line="240" w:lineRule="auto"/>
        <w:jc w:val="both"/>
        <w:rPr>
          <w:rFonts w:ascii="Arial" w:hAnsi="Arial" w:cs="Arial"/>
          <w:sz w:val="20"/>
          <w:szCs w:val="20"/>
        </w:rPr>
      </w:pPr>
    </w:p>
    <w:p w14:paraId="02E3C5BD" w14:textId="77777777" w:rsidR="003D5D29" w:rsidRPr="003D5D29" w:rsidRDefault="003D5D29" w:rsidP="0091461A">
      <w:pPr>
        <w:pStyle w:val="NormlWeb"/>
        <w:spacing w:after="200" w:afterAutospacing="0"/>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sz w:val="20"/>
          <w:szCs w:val="20"/>
        </w:rPr>
        <w:t>számlahitel</w:t>
      </w:r>
      <w:r w:rsidRPr="003D5D29">
        <w:rPr>
          <w:rFonts w:ascii="Arial" w:hAnsi="Arial" w:cs="Arial"/>
          <w:b/>
          <w:sz w:val="20"/>
          <w:szCs w:val="20"/>
        </w:rPr>
        <w:t xml:space="preserve"> </w:t>
      </w:r>
      <w:r w:rsidRPr="003D5D29">
        <w:rPr>
          <w:rFonts w:ascii="Arial" w:hAnsi="Arial" w:cs="Arial"/>
          <w:sz w:val="20"/>
          <w:szCs w:val="20"/>
        </w:rPr>
        <w:t xml:space="preserve">terméknek minősül a lakossági bankszámlához (fizetési számlához) kapcsolódó, átmeneti készpénzzavarok áthidalására szolgáló hitelkeret-szerződés </w:t>
      </w:r>
      <w:r w:rsidRPr="003D5D29">
        <w:rPr>
          <w:rFonts w:ascii="Arial" w:hAnsi="Arial" w:cs="Arial"/>
          <w:sz w:val="20"/>
          <w:szCs w:val="20"/>
        </w:rPr>
        <w:lastRenderedPageBreak/>
        <w:t>(folyószámlahitel termék), amellyel a hitelező a fogyasztó fizetési számlájának egyenlegét meghaladó összeget bocsát a fogyasztó rendelkezésére.</w:t>
      </w:r>
    </w:p>
    <w:p w14:paraId="77259569"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Itt kell feltüntetni </w:t>
      </w:r>
      <w:r w:rsidR="00C56754">
        <w:rPr>
          <w:rFonts w:ascii="Arial" w:hAnsi="Arial" w:cs="Arial"/>
          <w:sz w:val="20"/>
          <w:szCs w:val="20"/>
        </w:rPr>
        <w:t>az adatszolgáltató</w:t>
      </w:r>
      <w:r w:rsidRPr="003D5D29">
        <w:rPr>
          <w:rFonts w:ascii="Arial" w:hAnsi="Arial" w:cs="Arial"/>
          <w:sz w:val="20"/>
          <w:szCs w:val="20"/>
        </w:rPr>
        <w:t xml:space="preserve"> által nyújtott számlahitel-konstrukciók jellemző adatait. Amennyiben egy termékhez a devizanem, a kamatozás </w:t>
      </w:r>
      <w:r w:rsidR="00BC5412" w:rsidRPr="003D5D29">
        <w:rPr>
          <w:rFonts w:ascii="Arial" w:hAnsi="Arial" w:cs="Arial"/>
          <w:sz w:val="20"/>
          <w:szCs w:val="20"/>
        </w:rPr>
        <w:t>típus</w:t>
      </w:r>
      <w:r w:rsidR="00BC5412">
        <w:rPr>
          <w:rFonts w:ascii="Arial" w:hAnsi="Arial" w:cs="Arial"/>
          <w:sz w:val="20"/>
          <w:szCs w:val="20"/>
        </w:rPr>
        <w:t>ára vonatkozó</w:t>
      </w:r>
      <w:r w:rsidR="00BC5412" w:rsidRPr="003D5D29">
        <w:rPr>
          <w:rFonts w:ascii="Arial" w:hAnsi="Arial" w:cs="Arial"/>
          <w:sz w:val="20"/>
          <w:szCs w:val="20"/>
        </w:rPr>
        <w:t xml:space="preserve"> </w:t>
      </w:r>
      <w:r w:rsidRPr="003D5D29">
        <w:rPr>
          <w:rFonts w:ascii="Arial" w:hAnsi="Arial" w:cs="Arial"/>
          <w:sz w:val="20"/>
          <w:szCs w:val="20"/>
        </w:rPr>
        <w:t xml:space="preserve">szempontok alapján, illetve a kapcsolódó fizetési számla szerint alternatív lehetőség kapcsolódik, akkor azt külön termékként vagy termékvariációként kell feltüntetni. </w:t>
      </w:r>
    </w:p>
    <w:p w14:paraId="77E1CE5C"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A konstrukciók megnevezésénél</w:t>
      </w:r>
      <w:r w:rsidRPr="003D5D29">
        <w:rPr>
          <w:rFonts w:ascii="Arial" w:hAnsi="Arial" w:cs="Arial"/>
          <w:b/>
          <w:sz w:val="20"/>
          <w:szCs w:val="20"/>
        </w:rPr>
        <w:t xml:space="preserve"> </w:t>
      </w:r>
      <w:r w:rsidRPr="003D5D29">
        <w:rPr>
          <w:rFonts w:ascii="Arial" w:hAnsi="Arial" w:cs="Arial"/>
          <w:sz w:val="20"/>
          <w:szCs w:val="20"/>
        </w:rPr>
        <w:t>fontos, hogy egyértelműen jelenjen meg a variációkat megkülönböztető jellemzőre való utalás.</w:t>
      </w:r>
    </w:p>
    <w:p w14:paraId="2CB6A1E0" w14:textId="77777777" w:rsidR="003D5D29" w:rsidRPr="003D5D29" w:rsidRDefault="003D5D29" w:rsidP="0091461A">
      <w:pPr>
        <w:spacing w:line="240" w:lineRule="auto"/>
        <w:jc w:val="both"/>
        <w:rPr>
          <w:rFonts w:ascii="Arial" w:hAnsi="Arial" w:cs="Arial"/>
          <w:b/>
          <w:sz w:val="20"/>
          <w:szCs w:val="20"/>
        </w:rPr>
      </w:pPr>
      <w:r w:rsidRPr="003D5D29">
        <w:rPr>
          <w:rFonts w:ascii="Arial" w:hAnsi="Arial" w:cs="Arial"/>
          <w:b/>
          <w:sz w:val="20"/>
          <w:szCs w:val="20"/>
        </w:rPr>
        <w:t>A jelentés kitöltése</w:t>
      </w:r>
    </w:p>
    <w:p w14:paraId="756CCAFD"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a)</w:t>
      </w:r>
      <w:r w:rsidRPr="003D5D29">
        <w:rPr>
          <w:rFonts w:ascii="Arial" w:hAnsi="Arial" w:cs="Arial"/>
          <w:sz w:val="20"/>
          <w:szCs w:val="20"/>
        </w:rPr>
        <w:t xml:space="preserve"> cellában – az MNB útmutatása alapján automatikusan generált – a termékhez kapcsolódó egyedi azonosító szerepel, amely </w:t>
      </w:r>
      <w:proofErr w:type="spellStart"/>
      <w:r w:rsidRPr="003D5D29">
        <w:rPr>
          <w:rFonts w:ascii="Arial" w:hAnsi="Arial" w:cs="Arial"/>
          <w:sz w:val="20"/>
          <w:szCs w:val="20"/>
        </w:rPr>
        <w:t>végigkíséri</w:t>
      </w:r>
      <w:proofErr w:type="spellEnd"/>
      <w:r w:rsidRPr="003D5D29">
        <w:rPr>
          <w:rFonts w:ascii="Arial" w:hAnsi="Arial" w:cs="Arial"/>
          <w:sz w:val="20"/>
          <w:szCs w:val="20"/>
        </w:rPr>
        <w:t xml:space="preserve"> a terméket forgalmazásának teljes idejében. Amennyiben a termék értékesítése szünetel, az értékesítés újrakezdésekor is az eredeti termékkóddal kell küldeni az adatszolgáltatásban. </w:t>
      </w:r>
    </w:p>
    <w:p w14:paraId="69B44A16"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sz w:val="20"/>
          <w:szCs w:val="20"/>
        </w:rPr>
        <w:t xml:space="preserve"> cellában a számlahitel-konstrukció teljes megnevezését kell szerepeltetni</w:t>
      </w:r>
      <w:r w:rsidR="003D255C">
        <w:rPr>
          <w:rFonts w:ascii="Arial" w:hAnsi="Arial" w:cs="Arial"/>
          <w:sz w:val="20"/>
          <w:szCs w:val="20"/>
        </w:rPr>
        <w:t xml:space="preserve">, összhangban az adatszolgáltató hirdetményében szereplő </w:t>
      </w:r>
      <w:proofErr w:type="spellStart"/>
      <w:r w:rsidR="003D255C">
        <w:rPr>
          <w:rFonts w:ascii="Arial" w:hAnsi="Arial" w:cs="Arial"/>
          <w:sz w:val="20"/>
          <w:szCs w:val="20"/>
        </w:rPr>
        <w:t>termékmegnevezésekkel</w:t>
      </w:r>
      <w:proofErr w:type="spellEnd"/>
      <w:r w:rsidRPr="003D5D29">
        <w:rPr>
          <w:rFonts w:ascii="Arial" w:hAnsi="Arial" w:cs="Arial"/>
          <w:sz w:val="20"/>
          <w:szCs w:val="20"/>
        </w:rPr>
        <w:t>. A termék megnevezésében célszerű utalni a kapcsolódó fizetési számla megnevezésére.</w:t>
      </w:r>
    </w:p>
    <w:p w14:paraId="448B29B3"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c)</w:t>
      </w:r>
      <w:r w:rsidRPr="003D5D29">
        <w:rPr>
          <w:rFonts w:ascii="Arial" w:hAnsi="Arial" w:cs="Arial"/>
          <w:i/>
          <w:sz w:val="20"/>
          <w:szCs w:val="20"/>
        </w:rPr>
        <w:t xml:space="preserve"> </w:t>
      </w:r>
      <w:r w:rsidRPr="003D5D29">
        <w:rPr>
          <w:rFonts w:ascii="Arial" w:hAnsi="Arial" w:cs="Arial"/>
          <w:sz w:val="20"/>
          <w:szCs w:val="20"/>
        </w:rPr>
        <w:t>cellában kell megjelölni a hitel nyilvántartásának devizanemét (ISO-kódját). Amennyiben a számlahitel-termék igénybe vehető forintban és egyéb devizanemben is, akkor a változatokat külön termékként vagy termékvariációként kell feltüntetni.</w:t>
      </w:r>
    </w:p>
    <w:p w14:paraId="29CB8D99"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d)</w:t>
      </w:r>
      <w:r w:rsidRPr="003D5D29">
        <w:rPr>
          <w:rFonts w:ascii="Arial" w:hAnsi="Arial" w:cs="Arial"/>
          <w:sz w:val="20"/>
          <w:szCs w:val="20"/>
        </w:rPr>
        <w:t xml:space="preserve"> cellában kell szerepeltetni a futamidő maximális hosszát. A futamidőt hónapokban kell megadni. Amennyiben a szerződésben taxatíve nem kerül rögzítésre a futamidő mértéke, akkor a szerződésben/általános szerződési feltételekben/üzletszabályzatban meghatározott hitelkeret felülvizsgálat rendszeressége alapján kell a futamidő maximális mértékét megadni, és ennek tényét az </w:t>
      </w:r>
      <w:r w:rsidR="00E41D2E">
        <w:rPr>
          <w:rFonts w:ascii="Arial" w:hAnsi="Arial" w:cs="Arial"/>
          <w:b/>
          <w:sz w:val="20"/>
          <w:szCs w:val="20"/>
        </w:rPr>
        <w:t>m</w:t>
      </w:r>
      <w:r w:rsidRPr="003D5D29">
        <w:rPr>
          <w:rFonts w:ascii="Arial" w:hAnsi="Arial" w:cs="Arial"/>
          <w:b/>
          <w:sz w:val="20"/>
          <w:szCs w:val="20"/>
        </w:rPr>
        <w:t>)</w:t>
      </w:r>
      <w:r w:rsidRPr="003D5D29">
        <w:rPr>
          <w:rFonts w:ascii="Arial" w:hAnsi="Arial" w:cs="Arial"/>
          <w:sz w:val="20"/>
          <w:szCs w:val="20"/>
        </w:rPr>
        <w:t xml:space="preserve"> cellában feltüntetni. Amennyiben a fizetési számla megnyitása során lehetőség van a hiteltúllépésre, azt </w:t>
      </w:r>
      <w:r w:rsidRPr="00221F4E">
        <w:rPr>
          <w:rFonts w:ascii="Arial" w:hAnsi="Arial" w:cs="Arial"/>
          <w:sz w:val="20"/>
          <w:szCs w:val="20"/>
        </w:rPr>
        <w:t xml:space="preserve">a </w:t>
      </w:r>
      <w:r w:rsidRPr="00221F4E">
        <w:rPr>
          <w:rFonts w:ascii="Arial" w:hAnsi="Arial" w:cs="Arial"/>
          <w:b/>
          <w:sz w:val="20"/>
          <w:szCs w:val="20"/>
        </w:rPr>
        <w:t>d1)</w:t>
      </w:r>
      <w:r w:rsidRPr="00221F4E">
        <w:rPr>
          <w:rFonts w:ascii="Arial" w:hAnsi="Arial" w:cs="Arial"/>
          <w:sz w:val="20"/>
          <w:szCs w:val="20"/>
        </w:rPr>
        <w:t xml:space="preserve"> cellában adhatja meg. A hiteltúllépés feltételeit szintén az </w:t>
      </w:r>
      <w:r w:rsidR="003F12DB" w:rsidRPr="00221F4E">
        <w:rPr>
          <w:rFonts w:ascii="Arial" w:hAnsi="Arial" w:cs="Arial"/>
          <w:b/>
          <w:sz w:val="20"/>
          <w:szCs w:val="20"/>
        </w:rPr>
        <w:t>m</w:t>
      </w:r>
      <w:r w:rsidRPr="00221F4E">
        <w:rPr>
          <w:rFonts w:ascii="Arial" w:hAnsi="Arial" w:cs="Arial"/>
          <w:b/>
          <w:sz w:val="20"/>
          <w:szCs w:val="20"/>
        </w:rPr>
        <w:t>)</w:t>
      </w:r>
      <w:r w:rsidRPr="00221F4E">
        <w:rPr>
          <w:rFonts w:ascii="Arial" w:hAnsi="Arial" w:cs="Arial"/>
          <w:sz w:val="20"/>
          <w:szCs w:val="20"/>
        </w:rPr>
        <w:t xml:space="preserve"> Egyéb megjegyzések cellában kell feltüntetni.</w:t>
      </w:r>
    </w:p>
    <w:p w14:paraId="0103EAB2"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e1) és e2)</w:t>
      </w:r>
      <w:r w:rsidRPr="003D5D29">
        <w:rPr>
          <w:rFonts w:ascii="Arial" w:hAnsi="Arial" w:cs="Arial"/>
          <w:i/>
          <w:sz w:val="20"/>
          <w:szCs w:val="20"/>
        </w:rPr>
        <w:t xml:space="preserve"> </w:t>
      </w:r>
      <w:r w:rsidRPr="003D5D29">
        <w:rPr>
          <w:rFonts w:ascii="Arial" w:hAnsi="Arial" w:cs="Arial"/>
          <w:sz w:val="20"/>
          <w:szCs w:val="20"/>
        </w:rPr>
        <w:t xml:space="preserve">cellában a konstrukcióhoz tartozó minimálisan és maximálisan igényelhető hitelkeret nagyságát kell feltüntetni forintban, numerikus, egész számban, a pénznem megjelölése nélkül. Devizahitelek esetében, amennyiben az igényelhető hitelkeret devizában meghatározott, az átváltás árfolyama az egyéb megjegyzéseknél az </w:t>
      </w:r>
      <w:r w:rsidR="00E41D2E">
        <w:rPr>
          <w:rFonts w:ascii="Arial" w:hAnsi="Arial" w:cs="Arial"/>
          <w:b/>
          <w:sz w:val="20"/>
          <w:szCs w:val="20"/>
        </w:rPr>
        <w:t>m</w:t>
      </w:r>
      <w:r w:rsidRPr="003D5D29">
        <w:rPr>
          <w:rFonts w:ascii="Arial" w:hAnsi="Arial" w:cs="Arial"/>
          <w:b/>
          <w:sz w:val="20"/>
          <w:szCs w:val="20"/>
        </w:rPr>
        <w:t>)</w:t>
      </w:r>
      <w:r w:rsidRPr="003D5D29">
        <w:rPr>
          <w:rFonts w:ascii="Arial" w:hAnsi="Arial" w:cs="Arial"/>
          <w:sz w:val="20"/>
          <w:szCs w:val="20"/>
        </w:rPr>
        <w:t xml:space="preserve"> cellában</w:t>
      </w:r>
      <w:r w:rsidRPr="003D5D29">
        <w:rPr>
          <w:rFonts w:ascii="Arial" w:hAnsi="Arial" w:cs="Arial"/>
          <w:i/>
          <w:sz w:val="20"/>
          <w:szCs w:val="20"/>
        </w:rPr>
        <w:t xml:space="preserve"> </w:t>
      </w:r>
      <w:r w:rsidRPr="003D5D29">
        <w:rPr>
          <w:rFonts w:ascii="Arial" w:hAnsi="Arial" w:cs="Arial"/>
          <w:sz w:val="20"/>
          <w:szCs w:val="20"/>
        </w:rPr>
        <w:t xml:space="preserve">jelezhető. Az </w:t>
      </w:r>
      <w:r w:rsidRPr="003D5D29">
        <w:rPr>
          <w:rFonts w:ascii="Arial" w:hAnsi="Arial" w:cs="Arial"/>
          <w:b/>
          <w:sz w:val="20"/>
          <w:szCs w:val="20"/>
        </w:rPr>
        <w:t>e3)</w:t>
      </w:r>
      <w:r w:rsidRPr="003D5D29">
        <w:rPr>
          <w:rFonts w:ascii="Arial" w:hAnsi="Arial" w:cs="Arial"/>
          <w:i/>
          <w:sz w:val="20"/>
          <w:szCs w:val="20"/>
        </w:rPr>
        <w:t xml:space="preserve"> </w:t>
      </w:r>
      <w:r w:rsidRPr="003D5D29">
        <w:rPr>
          <w:rFonts w:ascii="Arial" w:hAnsi="Arial" w:cs="Arial"/>
          <w:sz w:val="20"/>
          <w:szCs w:val="20"/>
        </w:rPr>
        <w:t xml:space="preserve">cellában az igényelhető egyedi hitelkeretet meghatározó feltételeket kell szerepeltetni (pl. </w:t>
      </w:r>
      <w:proofErr w:type="spellStart"/>
      <w:r w:rsidRPr="003D5D29">
        <w:rPr>
          <w:rFonts w:ascii="Arial" w:hAnsi="Arial" w:cs="Arial"/>
          <w:sz w:val="20"/>
          <w:szCs w:val="20"/>
        </w:rPr>
        <w:t>max</w:t>
      </w:r>
      <w:proofErr w:type="spellEnd"/>
      <w:r w:rsidRPr="003D5D29">
        <w:rPr>
          <w:rFonts w:ascii="Arial" w:hAnsi="Arial" w:cs="Arial"/>
          <w:sz w:val="20"/>
          <w:szCs w:val="20"/>
        </w:rPr>
        <w:t>. az igénylő havi rendszeres jövedelmének kétszerese).</w:t>
      </w:r>
    </w:p>
    <w:p w14:paraId="0E4F666A"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f</w:t>
      </w:r>
      <w:proofErr w:type="gramStart"/>
      <w:r w:rsidRPr="003D5D29">
        <w:rPr>
          <w:rFonts w:ascii="Arial" w:hAnsi="Arial" w:cs="Arial"/>
          <w:b/>
          <w:sz w:val="20"/>
          <w:szCs w:val="20"/>
        </w:rPr>
        <w:t>1)-</w:t>
      </w:r>
      <w:proofErr w:type="gramEnd"/>
      <w:r w:rsidRPr="003D5D29">
        <w:rPr>
          <w:rFonts w:ascii="Arial" w:hAnsi="Arial" w:cs="Arial"/>
          <w:b/>
          <w:sz w:val="20"/>
          <w:szCs w:val="20"/>
        </w:rPr>
        <w:t>f3)</w:t>
      </w:r>
      <w:r w:rsidRPr="003D5D29">
        <w:rPr>
          <w:rFonts w:ascii="Arial" w:hAnsi="Arial" w:cs="Arial"/>
          <w:sz w:val="20"/>
          <w:szCs w:val="20"/>
        </w:rPr>
        <w:t xml:space="preserve"> cellában a </w:t>
      </w:r>
      <w:proofErr w:type="spellStart"/>
      <w:r w:rsidRPr="003D5D29">
        <w:rPr>
          <w:rFonts w:ascii="Arial" w:hAnsi="Arial" w:cs="Arial"/>
          <w:sz w:val="20"/>
          <w:szCs w:val="20"/>
        </w:rPr>
        <w:t>Thmr</w:t>
      </w:r>
      <w:proofErr w:type="spellEnd"/>
      <w:r w:rsidRPr="003D5D29">
        <w:rPr>
          <w:rFonts w:ascii="Arial" w:hAnsi="Arial" w:cs="Arial"/>
          <w:sz w:val="20"/>
          <w:szCs w:val="20"/>
        </w:rPr>
        <w:t>. előírásai szerint kiszámított teljes hiteldíj mutató értékeket kell szerepeltetni százalékos formában, numerikusan, két tizedes</w:t>
      </w:r>
      <w:r w:rsidR="00302E91">
        <w:rPr>
          <w:rFonts w:ascii="Arial" w:hAnsi="Arial" w:cs="Arial"/>
          <w:sz w:val="20"/>
          <w:szCs w:val="20"/>
        </w:rPr>
        <w:t>jegy</w:t>
      </w:r>
      <w:r w:rsidRPr="003D5D29">
        <w:rPr>
          <w:rFonts w:ascii="Arial" w:hAnsi="Arial" w:cs="Arial"/>
          <w:sz w:val="20"/>
          <w:szCs w:val="20"/>
        </w:rPr>
        <w:t xml:space="preserve"> pontossággal</w:t>
      </w:r>
      <w:r w:rsidR="00302E91">
        <w:rPr>
          <w:rFonts w:ascii="Arial" w:hAnsi="Arial" w:cs="Arial"/>
          <w:sz w:val="20"/>
          <w:szCs w:val="20"/>
        </w:rPr>
        <w:t>, százalék</w:t>
      </w:r>
      <w:r w:rsidRPr="003D5D29">
        <w:rPr>
          <w:rFonts w:ascii="Arial" w:hAnsi="Arial" w:cs="Arial"/>
          <w:sz w:val="20"/>
          <w:szCs w:val="20"/>
        </w:rPr>
        <w:t xml:space="preserve">jel feltüntetése nélkül. </w:t>
      </w:r>
    </w:p>
    <w:p w14:paraId="1718A962"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f1)</w:t>
      </w:r>
      <w:r w:rsidRPr="003D5D29">
        <w:rPr>
          <w:rFonts w:ascii="Arial" w:hAnsi="Arial" w:cs="Arial"/>
          <w:i/>
          <w:sz w:val="20"/>
          <w:szCs w:val="20"/>
        </w:rPr>
        <w:t xml:space="preserve"> </w:t>
      </w:r>
      <w:r w:rsidRPr="003D5D29">
        <w:rPr>
          <w:rFonts w:ascii="Arial" w:hAnsi="Arial" w:cs="Arial"/>
          <w:sz w:val="20"/>
          <w:szCs w:val="20"/>
        </w:rPr>
        <w:t xml:space="preserve">cellában a </w:t>
      </w:r>
      <w:proofErr w:type="spellStart"/>
      <w:r w:rsidRPr="003D5D29">
        <w:rPr>
          <w:rFonts w:ascii="Arial" w:hAnsi="Arial" w:cs="Arial"/>
          <w:sz w:val="20"/>
          <w:szCs w:val="20"/>
        </w:rPr>
        <w:t>Thmr</w:t>
      </w:r>
      <w:proofErr w:type="spellEnd"/>
      <w:r w:rsidRPr="003D5D29">
        <w:rPr>
          <w:rFonts w:ascii="Arial" w:hAnsi="Arial" w:cs="Arial"/>
          <w:sz w:val="20"/>
          <w:szCs w:val="20"/>
        </w:rPr>
        <w:t xml:space="preserve">. kereskedelmi kommunikációra vonatkozó előírásainál meghatározott feltételű hitelt kell alapul venni. </w:t>
      </w:r>
    </w:p>
    <w:p w14:paraId="2826CE69"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f2) és f3)</w:t>
      </w:r>
      <w:r w:rsidRPr="003D5D29">
        <w:rPr>
          <w:rFonts w:ascii="Arial" w:hAnsi="Arial" w:cs="Arial"/>
          <w:sz w:val="20"/>
          <w:szCs w:val="20"/>
        </w:rPr>
        <w:t xml:space="preserve"> cellában a konstrukció keretein belül elérhető hitellehetőségek tekintetében a legkisebb és a legnagyobb </w:t>
      </w:r>
      <w:proofErr w:type="spellStart"/>
      <w:r w:rsidRPr="003D5D29">
        <w:rPr>
          <w:rFonts w:ascii="Arial" w:hAnsi="Arial" w:cs="Arial"/>
          <w:sz w:val="20"/>
          <w:szCs w:val="20"/>
        </w:rPr>
        <w:t>THM</w:t>
      </w:r>
      <w:proofErr w:type="spellEnd"/>
      <w:r w:rsidRPr="003D5D29">
        <w:rPr>
          <w:rFonts w:ascii="Arial" w:hAnsi="Arial" w:cs="Arial"/>
          <w:sz w:val="20"/>
          <w:szCs w:val="20"/>
        </w:rPr>
        <w:t xml:space="preserve"> mértéket kell feltüntetni. </w:t>
      </w:r>
    </w:p>
    <w:p w14:paraId="73C95E02"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proofErr w:type="spellStart"/>
      <w:r w:rsidRPr="003D5D29">
        <w:rPr>
          <w:rFonts w:ascii="Arial" w:hAnsi="Arial" w:cs="Arial"/>
          <w:sz w:val="20"/>
          <w:szCs w:val="20"/>
        </w:rPr>
        <w:t>THM-hez</w:t>
      </w:r>
      <w:proofErr w:type="spellEnd"/>
      <w:r w:rsidRPr="003D5D29">
        <w:rPr>
          <w:rFonts w:ascii="Arial" w:hAnsi="Arial" w:cs="Arial"/>
          <w:sz w:val="20"/>
          <w:szCs w:val="20"/>
        </w:rPr>
        <w:t xml:space="preserve"> kapcsolódó megjegyzéseket az </w:t>
      </w:r>
      <w:r w:rsidRPr="003D5D29">
        <w:rPr>
          <w:rFonts w:ascii="Arial" w:hAnsi="Arial" w:cs="Arial"/>
          <w:b/>
          <w:sz w:val="20"/>
          <w:szCs w:val="20"/>
        </w:rPr>
        <w:t>f4)</w:t>
      </w:r>
      <w:r w:rsidRPr="003D5D29">
        <w:rPr>
          <w:rFonts w:ascii="Arial" w:hAnsi="Arial" w:cs="Arial"/>
          <w:i/>
          <w:sz w:val="20"/>
          <w:szCs w:val="20"/>
        </w:rPr>
        <w:t xml:space="preserve"> </w:t>
      </w:r>
      <w:r w:rsidRPr="003D5D29">
        <w:rPr>
          <w:rFonts w:ascii="Arial" w:hAnsi="Arial" w:cs="Arial"/>
          <w:sz w:val="20"/>
          <w:szCs w:val="20"/>
        </w:rPr>
        <w:t>cellában</w:t>
      </w:r>
      <w:r w:rsidRPr="003D5D29">
        <w:rPr>
          <w:rFonts w:ascii="Arial" w:hAnsi="Arial" w:cs="Arial"/>
          <w:i/>
          <w:sz w:val="20"/>
          <w:szCs w:val="20"/>
        </w:rPr>
        <w:t xml:space="preserve"> </w:t>
      </w:r>
      <w:r w:rsidRPr="003D5D29">
        <w:rPr>
          <w:rFonts w:ascii="Arial" w:hAnsi="Arial" w:cs="Arial"/>
          <w:sz w:val="20"/>
          <w:szCs w:val="20"/>
        </w:rPr>
        <w:t xml:space="preserve">kell szerepeltetni. Itt kell tételesen megadni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figyelembe vett kamat éves mértékét, valamint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figyelembe veendő egyéb költség és díjtételek megnevezését és mértékét százalékosan vagy összegszerűen. </w:t>
      </w:r>
    </w:p>
    <w:p w14:paraId="0F285C57"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w:t>
      </w:r>
      <w:proofErr w:type="gramStart"/>
      <w:r w:rsidRPr="003D5D29">
        <w:rPr>
          <w:rFonts w:ascii="Arial" w:hAnsi="Arial" w:cs="Arial"/>
          <w:b/>
          <w:sz w:val="20"/>
          <w:szCs w:val="20"/>
        </w:rPr>
        <w:t>1)-</w:t>
      </w:r>
      <w:proofErr w:type="gramEnd"/>
      <w:r w:rsidRPr="003D5D29">
        <w:rPr>
          <w:rFonts w:ascii="Arial" w:hAnsi="Arial" w:cs="Arial"/>
          <w:b/>
          <w:sz w:val="20"/>
          <w:szCs w:val="20"/>
        </w:rPr>
        <w:t>g6)</w:t>
      </w:r>
      <w:r w:rsidRPr="003D5D29">
        <w:rPr>
          <w:rFonts w:ascii="Arial" w:hAnsi="Arial" w:cs="Arial"/>
          <w:sz w:val="20"/>
          <w:szCs w:val="20"/>
        </w:rPr>
        <w:t xml:space="preserve"> cellában kell tájékoztatást adni a számlahitel-konstrukció kamat adatairól. </w:t>
      </w:r>
    </w:p>
    <w:p w14:paraId="1A6B3D2A"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g1)</w:t>
      </w:r>
      <w:r w:rsidRPr="003D5D29">
        <w:rPr>
          <w:rFonts w:ascii="Arial" w:hAnsi="Arial" w:cs="Arial"/>
          <w:i/>
          <w:sz w:val="20"/>
          <w:szCs w:val="20"/>
        </w:rPr>
        <w:t xml:space="preserve"> </w:t>
      </w:r>
      <w:r w:rsidRPr="003D5D29">
        <w:rPr>
          <w:rFonts w:ascii="Arial" w:hAnsi="Arial" w:cs="Arial"/>
          <w:sz w:val="20"/>
          <w:szCs w:val="20"/>
        </w:rPr>
        <w:t xml:space="preserve">cellában </w:t>
      </w:r>
      <w:r w:rsidR="00BC5412" w:rsidRPr="00DA4D84">
        <w:rPr>
          <w:rFonts w:ascii="Arial" w:hAnsi="Arial" w:cs="Arial"/>
          <w:sz w:val="20"/>
          <w:szCs w:val="20"/>
        </w:rPr>
        <w:t>a termékre vonatkozóan szükséges megadni</w:t>
      </w:r>
      <w:r w:rsidR="00BC5412">
        <w:rPr>
          <w:rFonts w:ascii="Arial" w:hAnsi="Arial" w:cs="Arial"/>
          <w:sz w:val="20"/>
          <w:szCs w:val="20"/>
        </w:rPr>
        <w:t xml:space="preserve"> – a kamatozás típusának megfelelően –</w:t>
      </w:r>
      <w:r w:rsidR="00BC5412" w:rsidRPr="00DA4D84">
        <w:rPr>
          <w:rFonts w:ascii="Arial" w:hAnsi="Arial" w:cs="Arial"/>
          <w:sz w:val="20"/>
          <w:szCs w:val="20"/>
        </w:rPr>
        <w:t>, hogy annak mikor változhat a kamata az alábbi értékkészletből</w:t>
      </w:r>
      <w:r w:rsidR="00BC5412" w:rsidRPr="00221F4E">
        <w:rPr>
          <w:rFonts w:ascii="Arial" w:hAnsi="Arial" w:cs="Arial"/>
          <w:sz w:val="20"/>
          <w:szCs w:val="20"/>
        </w:rPr>
        <w:t xml:space="preserve">: </w:t>
      </w:r>
      <w:r w:rsidR="00E55475" w:rsidRPr="00221F4E">
        <w:rPr>
          <w:rFonts w:ascii="Arial" w:hAnsi="Arial" w:cs="Arial"/>
          <w:sz w:val="20"/>
          <w:szCs w:val="20"/>
        </w:rPr>
        <w:t>futamidő alatt nem változhat</w:t>
      </w:r>
      <w:r w:rsidR="00BC5412" w:rsidRPr="00221F4E">
        <w:rPr>
          <w:rFonts w:ascii="Arial" w:hAnsi="Arial" w:cs="Arial"/>
          <w:sz w:val="20"/>
          <w:szCs w:val="20"/>
        </w:rPr>
        <w:t>, 1 havonta, 3 havonta, 6 havonta, évente, 3 évente, 5 évente, 10 évente, 15 évente</w:t>
      </w:r>
      <w:r w:rsidR="00AA73E5">
        <w:rPr>
          <w:rFonts w:ascii="Arial" w:hAnsi="Arial" w:cs="Arial"/>
          <w:sz w:val="20"/>
          <w:szCs w:val="20"/>
        </w:rPr>
        <w:t xml:space="preserve"> vagy</w:t>
      </w:r>
      <w:r w:rsidR="00BC5412" w:rsidRPr="00221F4E">
        <w:rPr>
          <w:rFonts w:ascii="Arial" w:hAnsi="Arial" w:cs="Arial"/>
          <w:sz w:val="20"/>
          <w:szCs w:val="20"/>
        </w:rPr>
        <w:t xml:space="preserve"> a </w:t>
      </w:r>
      <w:r w:rsidR="007014F3" w:rsidRPr="00221F4E">
        <w:rPr>
          <w:rFonts w:ascii="Arial" w:hAnsi="Arial" w:cs="Arial"/>
          <w:sz w:val="20"/>
          <w:szCs w:val="20"/>
        </w:rPr>
        <w:t>j</w:t>
      </w:r>
      <w:r w:rsidR="00BC5412" w:rsidRPr="00221F4E">
        <w:rPr>
          <w:rFonts w:ascii="Arial" w:hAnsi="Arial" w:cs="Arial"/>
          <w:sz w:val="20"/>
          <w:szCs w:val="20"/>
        </w:rPr>
        <w:t>egybanki alapkamat változásakor.</w:t>
      </w:r>
      <w:r w:rsidRPr="00221F4E">
        <w:rPr>
          <w:rFonts w:ascii="Arial" w:hAnsi="Arial" w:cs="Arial"/>
          <w:sz w:val="20"/>
          <w:szCs w:val="20"/>
        </w:rPr>
        <w:t xml:space="preserve"> A kamatozás típusához kapcsolódó esetleges megjegyzéseket a </w:t>
      </w:r>
      <w:r w:rsidRPr="00221F4E">
        <w:rPr>
          <w:rFonts w:ascii="Arial" w:hAnsi="Arial" w:cs="Arial"/>
          <w:b/>
          <w:sz w:val="20"/>
          <w:szCs w:val="20"/>
        </w:rPr>
        <w:t>g6)</w:t>
      </w:r>
      <w:r w:rsidRPr="00221F4E">
        <w:rPr>
          <w:rFonts w:ascii="Arial" w:hAnsi="Arial" w:cs="Arial"/>
          <w:sz w:val="20"/>
          <w:szCs w:val="20"/>
        </w:rPr>
        <w:t xml:space="preserve"> cellában lehet megtenni.</w:t>
      </w:r>
      <w:r w:rsidRPr="003D5D29">
        <w:rPr>
          <w:rFonts w:ascii="Arial" w:hAnsi="Arial" w:cs="Arial"/>
          <w:sz w:val="20"/>
          <w:szCs w:val="20"/>
        </w:rPr>
        <w:t xml:space="preserve"> </w:t>
      </w:r>
    </w:p>
    <w:p w14:paraId="1F1639A5"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lastRenderedPageBreak/>
        <w:t xml:space="preserve">A </w:t>
      </w:r>
      <w:r w:rsidRPr="003D5D29">
        <w:rPr>
          <w:rFonts w:ascii="Arial" w:hAnsi="Arial" w:cs="Arial"/>
          <w:b/>
          <w:sz w:val="20"/>
          <w:szCs w:val="20"/>
        </w:rPr>
        <w:t>g2) és g3)</w:t>
      </w:r>
      <w:r w:rsidRPr="003D5D29">
        <w:rPr>
          <w:rFonts w:ascii="Arial" w:hAnsi="Arial" w:cs="Arial"/>
          <w:i/>
          <w:sz w:val="20"/>
          <w:szCs w:val="20"/>
        </w:rPr>
        <w:t xml:space="preserve"> </w:t>
      </w:r>
      <w:r w:rsidRPr="003D5D29">
        <w:rPr>
          <w:rFonts w:ascii="Arial" w:hAnsi="Arial" w:cs="Arial"/>
          <w:sz w:val="20"/>
          <w:szCs w:val="20"/>
        </w:rPr>
        <w:t>cellában az ügyleti kamat minimális és maximális éves százalékos mértékét kell szerepeltetni</w:t>
      </w:r>
      <w:r w:rsidRPr="003D5D29">
        <w:rPr>
          <w:rFonts w:ascii="Arial" w:hAnsi="Arial" w:cs="Arial"/>
          <w:i/>
          <w:sz w:val="20"/>
          <w:szCs w:val="20"/>
        </w:rPr>
        <w:t xml:space="preserve"> </w:t>
      </w:r>
      <w:r w:rsidRPr="003D5D29">
        <w:rPr>
          <w:rFonts w:ascii="Arial" w:hAnsi="Arial" w:cs="Arial"/>
          <w:sz w:val="20"/>
          <w:szCs w:val="20"/>
        </w:rPr>
        <w:t>(</w:t>
      </w:r>
      <w:r w:rsidR="00A24755">
        <w:rPr>
          <w:rFonts w:ascii="Arial" w:hAnsi="Arial" w:cs="Arial"/>
          <w:sz w:val="20"/>
          <w:szCs w:val="20"/>
        </w:rPr>
        <w:t>százalék</w:t>
      </w:r>
      <w:r w:rsidRPr="003D5D29">
        <w:rPr>
          <w:rFonts w:ascii="Arial" w:hAnsi="Arial" w:cs="Arial"/>
          <w:sz w:val="20"/>
          <w:szCs w:val="20"/>
        </w:rPr>
        <w:t xml:space="preserve">jel feltüntetése nélkül). A </w:t>
      </w:r>
      <w:r w:rsidRPr="003D5D29">
        <w:rPr>
          <w:rFonts w:ascii="Arial" w:hAnsi="Arial" w:cs="Arial"/>
          <w:b/>
          <w:sz w:val="20"/>
          <w:szCs w:val="20"/>
        </w:rPr>
        <w:t>g2) és g3)</w:t>
      </w:r>
      <w:r w:rsidRPr="003D5D29">
        <w:rPr>
          <w:rFonts w:ascii="Arial" w:hAnsi="Arial" w:cs="Arial"/>
          <w:sz w:val="20"/>
          <w:szCs w:val="20"/>
        </w:rPr>
        <w:t xml:space="preserve"> cellához fűzendő magyarázat feltüntethető a </w:t>
      </w:r>
      <w:r w:rsidRPr="003D5D29">
        <w:rPr>
          <w:rFonts w:ascii="Arial" w:hAnsi="Arial" w:cs="Arial"/>
          <w:b/>
          <w:sz w:val="20"/>
          <w:szCs w:val="20"/>
        </w:rPr>
        <w:t>g6)</w:t>
      </w:r>
      <w:r w:rsidRPr="003D5D29">
        <w:rPr>
          <w:rFonts w:ascii="Arial" w:hAnsi="Arial" w:cs="Arial"/>
          <w:sz w:val="20"/>
          <w:szCs w:val="20"/>
        </w:rPr>
        <w:t xml:space="preserve"> cellában.</w:t>
      </w:r>
    </w:p>
    <w:p w14:paraId="32AE2A10"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g4)</w:t>
      </w:r>
      <w:r w:rsidRPr="003D5D29">
        <w:rPr>
          <w:rFonts w:ascii="Arial" w:hAnsi="Arial" w:cs="Arial"/>
          <w:sz w:val="20"/>
          <w:szCs w:val="20"/>
        </w:rPr>
        <w:t xml:space="preserve"> cellában kell feltüntetni, ha </w:t>
      </w:r>
      <w:r w:rsidR="00C56754">
        <w:rPr>
          <w:rFonts w:ascii="Arial" w:hAnsi="Arial" w:cs="Arial"/>
          <w:sz w:val="20"/>
          <w:szCs w:val="20"/>
        </w:rPr>
        <w:t>az adatszolgáltató</w:t>
      </w:r>
      <w:r w:rsidRPr="003D5D29">
        <w:rPr>
          <w:rFonts w:ascii="Arial" w:hAnsi="Arial" w:cs="Arial"/>
          <w:sz w:val="20"/>
          <w:szCs w:val="20"/>
        </w:rPr>
        <w:t xml:space="preserve"> kamatbázist alkalmaz, pl. 3 havi </w:t>
      </w:r>
      <w:proofErr w:type="spellStart"/>
      <w:r w:rsidRPr="003D5D29">
        <w:rPr>
          <w:rFonts w:ascii="Arial" w:hAnsi="Arial" w:cs="Arial"/>
          <w:sz w:val="20"/>
          <w:szCs w:val="20"/>
        </w:rPr>
        <w:t>BUBOR</w:t>
      </w:r>
      <w:proofErr w:type="spellEnd"/>
      <w:r w:rsidRPr="003D5D29">
        <w:rPr>
          <w:rFonts w:ascii="Arial" w:hAnsi="Arial" w:cs="Arial"/>
          <w:sz w:val="20"/>
          <w:szCs w:val="20"/>
        </w:rPr>
        <w:t xml:space="preserve">. </w:t>
      </w:r>
    </w:p>
    <w:p w14:paraId="5E90675A"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g5)</w:t>
      </w:r>
      <w:r w:rsidRPr="003D5D29">
        <w:rPr>
          <w:rFonts w:ascii="Arial" w:hAnsi="Arial" w:cs="Arial"/>
          <w:sz w:val="20"/>
          <w:szCs w:val="20"/>
        </w:rPr>
        <w:t xml:space="preserve"> cellában az irányadó kamathoz kapcsolódó kamat felár/</w:t>
      </w:r>
      <w:proofErr w:type="spellStart"/>
      <w:r w:rsidRPr="003D5D29">
        <w:rPr>
          <w:rFonts w:ascii="Arial" w:hAnsi="Arial" w:cs="Arial"/>
          <w:sz w:val="20"/>
          <w:szCs w:val="20"/>
        </w:rPr>
        <w:t>marge</w:t>
      </w:r>
      <w:proofErr w:type="spellEnd"/>
      <w:r w:rsidRPr="003D5D29">
        <w:rPr>
          <w:rFonts w:ascii="Arial" w:hAnsi="Arial" w:cs="Arial"/>
          <w:sz w:val="20"/>
          <w:szCs w:val="20"/>
        </w:rPr>
        <w:t xml:space="preserve"> szerepeltetendő, illetve</w:t>
      </w:r>
      <w:r w:rsidR="006717F5">
        <w:rPr>
          <w:rFonts w:ascii="Arial" w:hAnsi="Arial" w:cs="Arial"/>
          <w:sz w:val="20"/>
          <w:szCs w:val="20"/>
        </w:rPr>
        <w:t>,</w:t>
      </w:r>
      <w:r w:rsidRPr="003D5D29">
        <w:rPr>
          <w:rFonts w:ascii="Arial" w:hAnsi="Arial" w:cs="Arial"/>
          <w:sz w:val="20"/>
          <w:szCs w:val="20"/>
        </w:rPr>
        <w:t xml:space="preserve"> ha </w:t>
      </w:r>
      <w:r w:rsidR="00C56754">
        <w:rPr>
          <w:rFonts w:ascii="Arial" w:hAnsi="Arial" w:cs="Arial"/>
          <w:sz w:val="20"/>
          <w:szCs w:val="20"/>
        </w:rPr>
        <w:t>az adatszolgáltató</w:t>
      </w:r>
      <w:r w:rsidRPr="003D5D29">
        <w:rPr>
          <w:rFonts w:ascii="Arial" w:hAnsi="Arial" w:cs="Arial"/>
          <w:sz w:val="20"/>
          <w:szCs w:val="20"/>
        </w:rPr>
        <w:t xml:space="preserve"> további (kockázati) felárakat alkalmaz, akkor azok mértékét kell százalékos formában megadni. </w:t>
      </w:r>
    </w:p>
    <w:p w14:paraId="64D9C2BB"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Amennyiben a konstrukció nem kamatbázishoz kötődik, a </w:t>
      </w:r>
      <w:r w:rsidRPr="003D5D29">
        <w:rPr>
          <w:rFonts w:ascii="Arial" w:hAnsi="Arial" w:cs="Arial"/>
          <w:b/>
          <w:sz w:val="20"/>
          <w:szCs w:val="20"/>
        </w:rPr>
        <w:t>g4) és g5)</w:t>
      </w:r>
      <w:r w:rsidRPr="003D5D29">
        <w:rPr>
          <w:rFonts w:ascii="Arial" w:hAnsi="Arial" w:cs="Arial"/>
          <w:sz w:val="20"/>
          <w:szCs w:val="20"/>
        </w:rPr>
        <w:t xml:space="preserve"> cellát „nincs” megjelöléssel kell kitölteni. </w:t>
      </w:r>
    </w:p>
    <w:p w14:paraId="11107460"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kamatozással kapcsolatos szöveges információk feltüntetése a </w:t>
      </w:r>
      <w:r w:rsidRPr="003D5D29">
        <w:rPr>
          <w:rFonts w:ascii="Arial" w:hAnsi="Arial" w:cs="Arial"/>
          <w:b/>
          <w:sz w:val="20"/>
          <w:szCs w:val="20"/>
        </w:rPr>
        <w:t xml:space="preserve">g6) </w:t>
      </w:r>
      <w:r w:rsidRPr="003D5D29">
        <w:rPr>
          <w:rFonts w:ascii="Arial" w:hAnsi="Arial" w:cs="Arial"/>
          <w:sz w:val="20"/>
          <w:szCs w:val="20"/>
        </w:rPr>
        <w:t>cellában lehetséges.</w:t>
      </w:r>
    </w:p>
    <w:p w14:paraId="3F4D44B1"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w:t>
      </w:r>
      <w:r w:rsidRPr="003D5D29">
        <w:rPr>
          <w:rFonts w:ascii="Arial" w:hAnsi="Arial" w:cs="Arial"/>
          <w:sz w:val="20"/>
          <w:szCs w:val="20"/>
        </w:rPr>
        <w:t xml:space="preserve"> cellában a hitelkeret fel nem használt részének rendelkezésre tartásáért felszámított díjat, jutalékot kell feltüntetni.</w:t>
      </w:r>
    </w:p>
    <w:p w14:paraId="12510E86" w14:textId="77777777" w:rsidR="0058173D" w:rsidRDefault="0058173D" w:rsidP="0058173D">
      <w:pPr>
        <w:spacing w:line="240" w:lineRule="auto"/>
        <w:jc w:val="both"/>
        <w:rPr>
          <w:rFonts w:ascii="Arial" w:hAnsi="Arial" w:cs="Arial"/>
          <w:sz w:val="20"/>
          <w:szCs w:val="20"/>
        </w:rPr>
      </w:pPr>
      <w:r w:rsidRPr="00197DC7">
        <w:rPr>
          <w:rFonts w:ascii="Arial" w:hAnsi="Arial" w:cs="Arial"/>
          <w:sz w:val="20"/>
          <w:szCs w:val="20"/>
        </w:rPr>
        <w:t xml:space="preserve">Az </w:t>
      </w:r>
      <w:r w:rsidRPr="00197DC7">
        <w:rPr>
          <w:rFonts w:ascii="Arial" w:hAnsi="Arial" w:cs="Arial"/>
          <w:b/>
          <w:sz w:val="20"/>
          <w:szCs w:val="20"/>
        </w:rPr>
        <w:t>i1)</w:t>
      </w:r>
      <w:r w:rsidRPr="00CA781A">
        <w:rPr>
          <w:rFonts w:ascii="Arial" w:hAnsi="Arial" w:cs="Arial"/>
          <w:sz w:val="20"/>
          <w:szCs w:val="20"/>
        </w:rPr>
        <w:t xml:space="preserve"> </w:t>
      </w:r>
      <w:r>
        <w:rPr>
          <w:rFonts w:ascii="Arial" w:hAnsi="Arial" w:cs="Arial"/>
          <w:sz w:val="20"/>
          <w:szCs w:val="20"/>
        </w:rPr>
        <w:t>cellában összevontan kell szerepeltetni a fogyasztó érdekében harmadik fél szolgáltatásával összefüggésben (a hitelezőtől függetlenül felmerülő), a fogyasztóra áthárítható módon felmerülő összes, a hitelnyújtással kapcsolatos költséget (földhivatali ügyintézés, igazgatási díj, értékbecslés, közjegyzői díj stb.). Amennyiben az egyes költségek esetében van vetítési alap (pl. az ingatlan értéke), azt is itt kell szerepeltetni.</w:t>
      </w:r>
    </w:p>
    <w:p w14:paraId="4AA6E473" w14:textId="77777777" w:rsidR="0058173D" w:rsidRDefault="0058173D" w:rsidP="00D23E25">
      <w:pPr>
        <w:spacing w:line="240" w:lineRule="auto"/>
        <w:jc w:val="both"/>
        <w:rPr>
          <w:rFonts w:ascii="Arial" w:hAnsi="Arial" w:cs="Arial"/>
          <w:b/>
          <w:sz w:val="20"/>
          <w:szCs w:val="20"/>
        </w:rPr>
      </w:pPr>
      <w:r>
        <w:rPr>
          <w:rFonts w:ascii="Arial" w:hAnsi="Arial" w:cs="Arial"/>
          <w:sz w:val="20"/>
          <w:szCs w:val="20"/>
        </w:rPr>
        <w:t xml:space="preserve">Az </w:t>
      </w:r>
      <w:r w:rsidRPr="00CA781A">
        <w:rPr>
          <w:rFonts w:ascii="Arial" w:hAnsi="Arial" w:cs="Arial"/>
          <w:b/>
          <w:sz w:val="20"/>
          <w:szCs w:val="20"/>
        </w:rPr>
        <w:t>i2)</w:t>
      </w:r>
      <w:r>
        <w:rPr>
          <w:rFonts w:ascii="Arial" w:hAnsi="Arial" w:cs="Arial"/>
          <w:sz w:val="20"/>
          <w:szCs w:val="20"/>
        </w:rPr>
        <w:t xml:space="preserve"> cellában kell szerepeltetni a folyósításhoz kapcsolódó díjat (pl. a hitelösszeg %-a, </w:t>
      </w:r>
      <w:proofErr w:type="spellStart"/>
      <w:r>
        <w:rPr>
          <w:rFonts w:ascii="Arial" w:hAnsi="Arial" w:cs="Arial"/>
          <w:sz w:val="20"/>
          <w:szCs w:val="20"/>
        </w:rPr>
        <w:t>max</w:t>
      </w:r>
      <w:proofErr w:type="spellEnd"/>
      <w:r>
        <w:rPr>
          <w:rFonts w:ascii="Arial" w:hAnsi="Arial" w:cs="Arial"/>
          <w:sz w:val="20"/>
          <w:szCs w:val="20"/>
        </w:rPr>
        <w:t>. x Ft).</w:t>
      </w:r>
    </w:p>
    <w:p w14:paraId="7F96EB56" w14:textId="77777777" w:rsidR="0058173D" w:rsidRPr="003D5D29" w:rsidRDefault="0058173D" w:rsidP="00D23E25">
      <w:pPr>
        <w:spacing w:line="240" w:lineRule="auto"/>
        <w:jc w:val="both"/>
        <w:rPr>
          <w:rFonts w:ascii="Arial" w:hAnsi="Arial" w:cs="Arial"/>
          <w:sz w:val="20"/>
          <w:szCs w:val="20"/>
        </w:rPr>
      </w:pPr>
      <w:r w:rsidRPr="00CA781A">
        <w:rPr>
          <w:rFonts w:ascii="Arial" w:hAnsi="Arial" w:cs="Arial"/>
          <w:sz w:val="20"/>
          <w:szCs w:val="20"/>
        </w:rPr>
        <w:t xml:space="preserve">A </w:t>
      </w:r>
      <w:r w:rsidRPr="00684FCF">
        <w:rPr>
          <w:rFonts w:ascii="Arial" w:hAnsi="Arial" w:cs="Arial"/>
          <w:b/>
          <w:sz w:val="20"/>
          <w:szCs w:val="20"/>
        </w:rPr>
        <w:t>j1)</w:t>
      </w:r>
      <w:r>
        <w:rPr>
          <w:rFonts w:ascii="Arial" w:hAnsi="Arial" w:cs="Arial"/>
          <w:b/>
          <w:sz w:val="20"/>
          <w:szCs w:val="20"/>
        </w:rPr>
        <w:t xml:space="preserve"> és </w:t>
      </w:r>
      <w:r w:rsidRPr="00684FCF">
        <w:rPr>
          <w:rFonts w:ascii="Arial" w:hAnsi="Arial" w:cs="Arial"/>
          <w:b/>
          <w:sz w:val="20"/>
          <w:szCs w:val="20"/>
        </w:rPr>
        <w:t>j2)</w:t>
      </w:r>
      <w:r w:rsidRPr="00CA781A">
        <w:rPr>
          <w:rFonts w:ascii="Arial" w:hAnsi="Arial" w:cs="Arial"/>
          <w:sz w:val="20"/>
          <w:szCs w:val="20"/>
        </w:rPr>
        <w:t xml:space="preserve"> cellában a </w:t>
      </w:r>
      <w:r>
        <w:rPr>
          <w:rFonts w:ascii="Arial" w:hAnsi="Arial" w:cs="Arial"/>
          <w:sz w:val="20"/>
          <w:szCs w:val="20"/>
        </w:rPr>
        <w:t xml:space="preserve">futamidő alatt felszámítandó, a termék használatához, valamint lezárásához kapcsolódó további költségek, díjak alapját, mértékét kell bemutatni. A </w:t>
      </w:r>
      <w:r w:rsidRPr="00CA781A">
        <w:rPr>
          <w:rFonts w:ascii="Arial" w:hAnsi="Arial" w:cs="Arial"/>
          <w:b/>
          <w:sz w:val="20"/>
          <w:szCs w:val="20"/>
        </w:rPr>
        <w:t>j1)</w:t>
      </w:r>
      <w:r>
        <w:rPr>
          <w:rFonts w:ascii="Arial" w:hAnsi="Arial" w:cs="Arial"/>
          <w:sz w:val="20"/>
          <w:szCs w:val="20"/>
        </w:rPr>
        <w:t xml:space="preserve"> további költségek között kell feltüntetni a harmadik fél szolgáltatásával összefüggésben – a hitelezőtől függetlenül – felmerülő összes, a futamidő alatt felszámított </w:t>
      </w:r>
      <w:r w:rsidRPr="00684FCF">
        <w:rPr>
          <w:rFonts w:ascii="Arial" w:hAnsi="Arial" w:cs="Arial"/>
          <w:sz w:val="20"/>
          <w:szCs w:val="20"/>
        </w:rPr>
        <w:t>költséget (pl. postaköltség</w:t>
      </w:r>
      <w:r>
        <w:rPr>
          <w:rFonts w:ascii="Arial" w:hAnsi="Arial" w:cs="Arial"/>
          <w:sz w:val="20"/>
          <w:szCs w:val="20"/>
        </w:rPr>
        <w:t xml:space="preserve">). A </w:t>
      </w:r>
      <w:r w:rsidRPr="00CA781A">
        <w:rPr>
          <w:rFonts w:ascii="Arial" w:hAnsi="Arial" w:cs="Arial"/>
          <w:b/>
          <w:sz w:val="20"/>
          <w:szCs w:val="20"/>
        </w:rPr>
        <w:t>j2)</w:t>
      </w:r>
      <w:r w:rsidRPr="00684FCF">
        <w:rPr>
          <w:rFonts w:ascii="Arial" w:hAnsi="Arial" w:cs="Arial"/>
          <w:sz w:val="20"/>
          <w:szCs w:val="20"/>
        </w:rPr>
        <w:t xml:space="preserve"> további díjak között </w:t>
      </w:r>
      <w:r>
        <w:rPr>
          <w:rFonts w:ascii="Arial" w:hAnsi="Arial" w:cs="Arial"/>
          <w:sz w:val="20"/>
          <w:szCs w:val="20"/>
        </w:rPr>
        <w:t>kell szerepeltetni a futamidő alatt, a hitel lezárásáig, a hitelezővel kapcsolatosan felmerülő költségek felsorolását, alapját, mértékét.</w:t>
      </w:r>
    </w:p>
    <w:p w14:paraId="5BCF4118"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00CA781A">
        <w:rPr>
          <w:rFonts w:ascii="Arial" w:hAnsi="Arial" w:cs="Arial"/>
          <w:b/>
          <w:sz w:val="20"/>
          <w:szCs w:val="20"/>
        </w:rPr>
        <w:t>k</w:t>
      </w:r>
      <w:r w:rsidRPr="003D5D29">
        <w:rPr>
          <w:rFonts w:ascii="Arial" w:hAnsi="Arial" w:cs="Arial"/>
          <w:b/>
          <w:sz w:val="20"/>
          <w:szCs w:val="20"/>
        </w:rPr>
        <w:t>)</w:t>
      </w:r>
      <w:r w:rsidRPr="003D5D29">
        <w:rPr>
          <w:rFonts w:ascii="Arial" w:hAnsi="Arial" w:cs="Arial"/>
          <w:sz w:val="20"/>
          <w:szCs w:val="20"/>
        </w:rPr>
        <w:t xml:space="preserve"> cellában kell tételenként bemutatni a hitelfelvevő által fizetendő, és az azt követően, a futamidő alatt, illetve az ügylet lezárásához kapcsolódó minden olyan költség, díj megnevezését és mértékét a meghirdetés módja szerint, amelyet a </w:t>
      </w:r>
      <w:proofErr w:type="spellStart"/>
      <w:r w:rsidRPr="003D5D29">
        <w:rPr>
          <w:rFonts w:ascii="Arial" w:hAnsi="Arial" w:cs="Arial"/>
          <w:sz w:val="20"/>
          <w:szCs w:val="20"/>
        </w:rPr>
        <w:t>Thmr</w:t>
      </w:r>
      <w:proofErr w:type="spellEnd"/>
      <w:r w:rsidRPr="003D5D29">
        <w:rPr>
          <w:rFonts w:ascii="Arial" w:hAnsi="Arial" w:cs="Arial"/>
          <w:sz w:val="20"/>
          <w:szCs w:val="20"/>
        </w:rPr>
        <w:t xml:space="preserve">. előírásai szerint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számításnál nem kell figyelembe venni. </w:t>
      </w:r>
    </w:p>
    <w:p w14:paraId="3901237D"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A</w:t>
      </w:r>
      <w:r w:rsidR="00CA781A">
        <w:rPr>
          <w:rFonts w:ascii="Arial" w:hAnsi="Arial" w:cs="Arial"/>
          <w:sz w:val="20"/>
          <w:szCs w:val="20"/>
        </w:rPr>
        <w:t>z</w:t>
      </w:r>
      <w:r w:rsidRPr="003D5D29">
        <w:rPr>
          <w:rFonts w:ascii="Arial" w:hAnsi="Arial" w:cs="Arial"/>
          <w:sz w:val="20"/>
          <w:szCs w:val="20"/>
        </w:rPr>
        <w:t xml:space="preserve"> </w:t>
      </w:r>
      <w:r w:rsidR="00CA781A">
        <w:rPr>
          <w:rFonts w:ascii="Arial" w:hAnsi="Arial" w:cs="Arial"/>
          <w:b/>
          <w:sz w:val="20"/>
          <w:szCs w:val="20"/>
        </w:rPr>
        <w:t>l</w:t>
      </w:r>
      <w:r w:rsidRPr="003D5D29">
        <w:rPr>
          <w:rFonts w:ascii="Arial" w:hAnsi="Arial" w:cs="Arial"/>
          <w:b/>
          <w:sz w:val="20"/>
          <w:szCs w:val="20"/>
        </w:rPr>
        <w:t xml:space="preserve">1) és </w:t>
      </w:r>
      <w:r w:rsidR="00CA781A">
        <w:rPr>
          <w:rFonts w:ascii="Arial" w:hAnsi="Arial" w:cs="Arial"/>
          <w:b/>
          <w:sz w:val="20"/>
          <w:szCs w:val="20"/>
        </w:rPr>
        <w:t>l</w:t>
      </w:r>
      <w:r w:rsidRPr="003D5D29">
        <w:rPr>
          <w:rFonts w:ascii="Arial" w:hAnsi="Arial" w:cs="Arial"/>
          <w:b/>
          <w:sz w:val="20"/>
          <w:szCs w:val="20"/>
        </w:rPr>
        <w:t>2)</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w:t>
      </w:r>
      <w:r w:rsidR="00CA781A">
        <w:rPr>
          <w:rFonts w:ascii="Arial" w:hAnsi="Arial" w:cs="Arial"/>
          <w:sz w:val="20"/>
          <w:szCs w:val="20"/>
        </w:rPr>
        <w:t>z</w:t>
      </w:r>
      <w:r w:rsidRPr="003D5D29">
        <w:rPr>
          <w:rFonts w:ascii="Arial" w:hAnsi="Arial" w:cs="Arial"/>
          <w:sz w:val="20"/>
          <w:szCs w:val="20"/>
        </w:rPr>
        <w:t xml:space="preserve"> </w:t>
      </w:r>
      <w:r w:rsidR="00CA781A">
        <w:rPr>
          <w:rFonts w:ascii="Arial" w:hAnsi="Arial" w:cs="Arial"/>
          <w:b/>
          <w:sz w:val="20"/>
          <w:szCs w:val="20"/>
        </w:rPr>
        <w:t>l</w:t>
      </w:r>
      <w:r w:rsidRPr="003D5D29">
        <w:rPr>
          <w:rFonts w:ascii="Arial" w:hAnsi="Arial" w:cs="Arial"/>
          <w:b/>
          <w:sz w:val="20"/>
          <w:szCs w:val="20"/>
        </w:rPr>
        <w:t>1)</w:t>
      </w:r>
      <w:r w:rsidRPr="003D5D29">
        <w:rPr>
          <w:rFonts w:ascii="Arial" w:hAnsi="Arial" w:cs="Arial"/>
          <w:sz w:val="20"/>
          <w:szCs w:val="20"/>
        </w:rPr>
        <w:t xml:space="preserve"> 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x%), a</w:t>
      </w:r>
      <w:r w:rsidR="00CA781A">
        <w:rPr>
          <w:rFonts w:ascii="Arial" w:hAnsi="Arial" w:cs="Arial"/>
          <w:sz w:val="20"/>
          <w:szCs w:val="20"/>
        </w:rPr>
        <w:t>z</w:t>
      </w:r>
      <w:r w:rsidRPr="003D5D29">
        <w:rPr>
          <w:rFonts w:ascii="Arial" w:hAnsi="Arial" w:cs="Arial"/>
          <w:sz w:val="20"/>
          <w:szCs w:val="20"/>
        </w:rPr>
        <w:t xml:space="preserve"> </w:t>
      </w:r>
      <w:r w:rsidR="00CA781A">
        <w:rPr>
          <w:rFonts w:ascii="Arial" w:hAnsi="Arial" w:cs="Arial"/>
          <w:b/>
          <w:sz w:val="20"/>
          <w:szCs w:val="20"/>
        </w:rPr>
        <w:t>l</w:t>
      </w:r>
      <w:r w:rsidRPr="003D5D29">
        <w:rPr>
          <w:rFonts w:ascii="Arial" w:hAnsi="Arial" w:cs="Arial"/>
          <w:b/>
          <w:sz w:val="20"/>
          <w:szCs w:val="20"/>
        </w:rPr>
        <w:t>2)</w:t>
      </w:r>
      <w:r w:rsidRPr="003D5D29">
        <w:rPr>
          <w:rFonts w:ascii="Arial" w:hAnsi="Arial" w:cs="Arial"/>
          <w:sz w:val="20"/>
          <w:szCs w:val="20"/>
        </w:rPr>
        <w:t xml:space="preserve"> cella pedig az egyéb, késedelmes teljesítéskor felszámított díjtételek megnevezését és összegét (pl. felszólítási díj, kiszállás díja, kintlévőség-kezelési eljárás költsége).</w:t>
      </w:r>
    </w:p>
    <w:p w14:paraId="7BBB5038"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00CA781A">
        <w:rPr>
          <w:rFonts w:ascii="Arial" w:hAnsi="Arial" w:cs="Arial"/>
          <w:b/>
          <w:sz w:val="20"/>
          <w:szCs w:val="20"/>
        </w:rPr>
        <w:t>m</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 xml:space="preserve">cellában kell azokat a speciális paramétereket, jellemzőket szerepeltetni, amelyek az előző cellákban nem kerültek bemutatásra, felsorolásra. </w:t>
      </w:r>
      <w:r w:rsidR="00766FE6">
        <w:rPr>
          <w:rFonts w:ascii="Arial" w:hAnsi="Arial" w:cs="Arial"/>
          <w:sz w:val="20"/>
          <w:szCs w:val="20"/>
        </w:rPr>
        <w:t xml:space="preserve">Amennyiben a folyószámlahitelhez kapcsolódó hitelkeret terhére </w:t>
      </w:r>
      <w:r w:rsidR="00766FE6" w:rsidRPr="00AD1DD2">
        <w:rPr>
          <w:rFonts w:ascii="Arial" w:hAnsi="Arial" w:cs="Arial"/>
          <w:sz w:val="20"/>
          <w:szCs w:val="20"/>
        </w:rPr>
        <w:t>előre meghatározott futamidejű és egyenletes törlesztésű kölcsön</w:t>
      </w:r>
      <w:r w:rsidR="00766FE6">
        <w:rPr>
          <w:rFonts w:ascii="Arial" w:hAnsi="Arial" w:cs="Arial"/>
          <w:sz w:val="20"/>
          <w:szCs w:val="20"/>
        </w:rPr>
        <w:t xml:space="preserve"> vehető igénybe, ezen cellában szükséges feltüntetni ezt a lehetőséget, valamint a kapcsolódó hiteltermék felügyeleti jelentésben használt megnevezését. </w:t>
      </w:r>
    </w:p>
    <w:p w14:paraId="5C015E11"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00CA781A">
        <w:rPr>
          <w:rFonts w:ascii="Arial" w:hAnsi="Arial" w:cs="Arial"/>
          <w:b/>
          <w:sz w:val="20"/>
          <w:szCs w:val="20"/>
        </w:rPr>
        <w:t>n</w:t>
      </w:r>
      <w:proofErr w:type="gramStart"/>
      <w:r w:rsidRPr="003D5D29">
        <w:rPr>
          <w:rFonts w:ascii="Arial" w:hAnsi="Arial" w:cs="Arial"/>
          <w:b/>
          <w:sz w:val="20"/>
          <w:szCs w:val="20"/>
        </w:rPr>
        <w:t>1)-</w:t>
      </w:r>
      <w:proofErr w:type="gramEnd"/>
      <w:r w:rsidR="00CA781A">
        <w:rPr>
          <w:rFonts w:ascii="Arial" w:hAnsi="Arial" w:cs="Arial"/>
          <w:b/>
          <w:sz w:val="20"/>
          <w:szCs w:val="20"/>
        </w:rPr>
        <w:t>n</w:t>
      </w:r>
      <w:r w:rsidRPr="003D5D29">
        <w:rPr>
          <w:rFonts w:ascii="Arial" w:hAnsi="Arial" w:cs="Arial"/>
          <w:b/>
          <w:sz w:val="20"/>
          <w:szCs w:val="20"/>
        </w:rPr>
        <w:t>5)</w:t>
      </w:r>
      <w:r w:rsidRPr="003D5D29">
        <w:rPr>
          <w:rFonts w:ascii="Arial" w:hAnsi="Arial" w:cs="Arial"/>
          <w:sz w:val="20"/>
          <w:szCs w:val="20"/>
        </w:rPr>
        <w:t xml:space="preserve"> cellában kell bemutatni az akció jellegére és időtartamára vonatkozó adatokat. </w:t>
      </w:r>
    </w:p>
    <w:p w14:paraId="3B829768"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00CA781A">
        <w:rPr>
          <w:rFonts w:ascii="Arial" w:hAnsi="Arial" w:cs="Arial"/>
          <w:b/>
          <w:sz w:val="20"/>
          <w:szCs w:val="20"/>
        </w:rPr>
        <w:t>n</w:t>
      </w:r>
      <w:r w:rsidRPr="003D5D29">
        <w:rPr>
          <w:rFonts w:ascii="Arial" w:hAnsi="Arial" w:cs="Arial"/>
          <w:b/>
          <w:sz w:val="20"/>
          <w:szCs w:val="20"/>
        </w:rPr>
        <w:t>1)</w:t>
      </w:r>
      <w:r w:rsidRPr="003D5D29">
        <w:rPr>
          <w:rFonts w:ascii="Arial" w:hAnsi="Arial" w:cs="Arial"/>
          <w:i/>
          <w:sz w:val="20"/>
          <w:szCs w:val="20"/>
        </w:rPr>
        <w:t xml:space="preserve"> </w:t>
      </w:r>
      <w:r w:rsidRPr="003D5D29">
        <w:rPr>
          <w:rFonts w:ascii="Arial" w:hAnsi="Arial" w:cs="Arial"/>
          <w:sz w:val="20"/>
          <w:szCs w:val="20"/>
        </w:rPr>
        <w:t xml:space="preserve">cellában kell – igen vagy nem válasszal – jelölni, hogy a termék akciós-e. Amennyiben akciós a termék („igen”), akkor az akció jellegére, feltételeire, érvényességére vonatkozó mezők kitöltése is kötelező. </w:t>
      </w:r>
    </w:p>
    <w:p w14:paraId="1BF73378"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00CA781A">
        <w:rPr>
          <w:rFonts w:ascii="Arial" w:hAnsi="Arial" w:cs="Arial"/>
          <w:b/>
          <w:sz w:val="20"/>
          <w:szCs w:val="20"/>
        </w:rPr>
        <w:t>n</w:t>
      </w:r>
      <w:r w:rsidRPr="003D5D29">
        <w:rPr>
          <w:rFonts w:ascii="Arial" w:hAnsi="Arial" w:cs="Arial"/>
          <w:b/>
          <w:sz w:val="20"/>
          <w:szCs w:val="20"/>
        </w:rPr>
        <w:t>2)</w:t>
      </w:r>
      <w:r w:rsidRPr="003D5D29">
        <w:rPr>
          <w:rFonts w:ascii="Arial" w:hAnsi="Arial" w:cs="Arial"/>
          <w:i/>
          <w:sz w:val="20"/>
          <w:szCs w:val="20"/>
        </w:rPr>
        <w:t xml:space="preserve"> </w:t>
      </w:r>
      <w:r w:rsidRPr="003D5D29">
        <w:rPr>
          <w:rFonts w:ascii="Arial" w:hAnsi="Arial" w:cs="Arial"/>
          <w:sz w:val="20"/>
          <w:szCs w:val="20"/>
        </w:rPr>
        <w:t>cellában a kedvezmények leírását kell szerepeltetni, jelezve azt is, ha a feltüntetett akciós lehetőségek egyidejű igénybevétele valamely szempontból korlátozott.</w:t>
      </w:r>
    </w:p>
    <w:p w14:paraId="757E4F64"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00CA781A">
        <w:rPr>
          <w:rFonts w:ascii="Arial" w:hAnsi="Arial" w:cs="Arial"/>
          <w:b/>
          <w:sz w:val="20"/>
          <w:szCs w:val="20"/>
        </w:rPr>
        <w:t>n</w:t>
      </w:r>
      <w:r w:rsidRPr="003D5D29">
        <w:rPr>
          <w:rFonts w:ascii="Arial" w:hAnsi="Arial" w:cs="Arial"/>
          <w:b/>
          <w:sz w:val="20"/>
          <w:szCs w:val="20"/>
        </w:rPr>
        <w:t>3)</w:t>
      </w:r>
      <w:r w:rsidRPr="003D5D29">
        <w:rPr>
          <w:rFonts w:ascii="Arial" w:hAnsi="Arial" w:cs="Arial"/>
          <w:i/>
          <w:sz w:val="20"/>
          <w:szCs w:val="20"/>
        </w:rPr>
        <w:t xml:space="preserve"> </w:t>
      </w:r>
      <w:r w:rsidRPr="003D5D29">
        <w:rPr>
          <w:rFonts w:ascii="Arial" w:hAnsi="Arial" w:cs="Arial"/>
          <w:sz w:val="20"/>
          <w:szCs w:val="20"/>
        </w:rPr>
        <w:t>cellában az akció igénybevételének esetleges feltételeit kell szerepeltetni.</w:t>
      </w:r>
    </w:p>
    <w:p w14:paraId="09B8B681" w14:textId="77777777" w:rsidR="003D5D29" w:rsidRPr="00EE71EA" w:rsidRDefault="003D5D29" w:rsidP="0091461A">
      <w:pPr>
        <w:spacing w:line="240" w:lineRule="auto"/>
        <w:jc w:val="both"/>
        <w:rPr>
          <w:rFonts w:ascii="Arial" w:hAnsi="Arial" w:cs="Arial"/>
          <w:sz w:val="20"/>
          <w:szCs w:val="20"/>
        </w:rPr>
      </w:pPr>
      <w:r w:rsidRPr="003D5D29">
        <w:rPr>
          <w:rFonts w:ascii="Arial" w:hAnsi="Arial" w:cs="Arial"/>
          <w:sz w:val="20"/>
          <w:szCs w:val="20"/>
        </w:rPr>
        <w:lastRenderedPageBreak/>
        <w:t xml:space="preserve">Az </w:t>
      </w:r>
      <w:r w:rsidR="00CA781A">
        <w:rPr>
          <w:rFonts w:ascii="Arial" w:hAnsi="Arial" w:cs="Arial"/>
          <w:b/>
          <w:sz w:val="20"/>
          <w:szCs w:val="20"/>
        </w:rPr>
        <w:t>n</w:t>
      </w:r>
      <w:r w:rsidRPr="003D5D29">
        <w:rPr>
          <w:rFonts w:ascii="Arial" w:hAnsi="Arial" w:cs="Arial"/>
          <w:b/>
          <w:sz w:val="20"/>
          <w:szCs w:val="20"/>
        </w:rPr>
        <w:t xml:space="preserve">4) és </w:t>
      </w:r>
      <w:r w:rsidR="00CA781A">
        <w:rPr>
          <w:rFonts w:ascii="Arial" w:hAnsi="Arial" w:cs="Arial"/>
          <w:b/>
          <w:sz w:val="20"/>
          <w:szCs w:val="20"/>
        </w:rPr>
        <w:t>n</w:t>
      </w:r>
      <w:r w:rsidRPr="003D5D29">
        <w:rPr>
          <w:rFonts w:ascii="Arial" w:hAnsi="Arial" w:cs="Arial"/>
          <w:b/>
          <w:sz w:val="20"/>
          <w:szCs w:val="20"/>
        </w:rPr>
        <w:t>5)</w:t>
      </w:r>
      <w:r w:rsidRPr="003D5D29">
        <w:rPr>
          <w:rFonts w:ascii="Arial" w:hAnsi="Arial" w:cs="Arial"/>
          <w:sz w:val="20"/>
          <w:szCs w:val="20"/>
        </w:rPr>
        <w:t xml:space="preserve"> cellában feltüntetendő az akció kezdete és záró napja. Amennyiben az akció visszavonásig érvényes</w:t>
      </w:r>
      <w:r w:rsidRPr="00EE71EA">
        <w:rPr>
          <w:rFonts w:ascii="Arial" w:hAnsi="Arial" w:cs="Arial"/>
          <w:sz w:val="20"/>
          <w:szCs w:val="20"/>
        </w:rPr>
        <w:t xml:space="preserve">, az </w:t>
      </w:r>
      <w:r w:rsidR="00CA781A" w:rsidRPr="00EE71EA">
        <w:rPr>
          <w:rFonts w:ascii="Arial" w:hAnsi="Arial" w:cs="Arial"/>
          <w:b/>
          <w:sz w:val="20"/>
          <w:szCs w:val="20"/>
        </w:rPr>
        <w:t>n</w:t>
      </w:r>
      <w:r w:rsidRPr="00EE71EA">
        <w:rPr>
          <w:rFonts w:ascii="Arial" w:hAnsi="Arial" w:cs="Arial"/>
          <w:b/>
          <w:sz w:val="20"/>
          <w:szCs w:val="20"/>
        </w:rPr>
        <w:t>5)</w:t>
      </w:r>
      <w:r w:rsidRPr="00EE71EA">
        <w:rPr>
          <w:rFonts w:ascii="Arial" w:hAnsi="Arial" w:cs="Arial"/>
          <w:sz w:val="20"/>
          <w:szCs w:val="20"/>
        </w:rPr>
        <w:t xml:space="preserve"> cellában ezt </w:t>
      </w:r>
      <w:r w:rsidR="00541CE5" w:rsidRPr="00EE71EA">
        <w:rPr>
          <w:rFonts w:ascii="Arial" w:hAnsi="Arial" w:cs="Arial"/>
          <w:sz w:val="20"/>
          <w:szCs w:val="20"/>
        </w:rPr>
        <w:t xml:space="preserve">a </w:t>
      </w:r>
      <w:r w:rsidRPr="00EE71EA">
        <w:rPr>
          <w:rFonts w:ascii="Arial" w:hAnsi="Arial" w:cs="Arial"/>
          <w:sz w:val="20"/>
          <w:szCs w:val="20"/>
        </w:rPr>
        <w:t>„visszavonásig”</w:t>
      </w:r>
      <w:r w:rsidR="00541CE5" w:rsidRPr="00EE71EA">
        <w:rPr>
          <w:rFonts w:ascii="Arial" w:hAnsi="Arial" w:cs="Arial"/>
          <w:sz w:val="20"/>
          <w:szCs w:val="20"/>
        </w:rPr>
        <w:t xml:space="preserve"> jelölőnégyzet kitöltésével kell jelezni.</w:t>
      </w:r>
    </w:p>
    <w:p w14:paraId="0E3E1A0E" w14:textId="77777777" w:rsidR="003D5D29" w:rsidRPr="00C34EDD" w:rsidRDefault="003D5D29" w:rsidP="0091461A">
      <w:pPr>
        <w:spacing w:line="240" w:lineRule="auto"/>
        <w:jc w:val="both"/>
        <w:rPr>
          <w:rFonts w:ascii="Arial" w:hAnsi="Arial" w:cs="Arial"/>
          <w:sz w:val="20"/>
          <w:szCs w:val="20"/>
        </w:rPr>
      </w:pPr>
      <w:r w:rsidRPr="00E576FE">
        <w:rPr>
          <w:rFonts w:ascii="Arial" w:hAnsi="Arial" w:cs="Arial"/>
          <w:sz w:val="20"/>
          <w:szCs w:val="20"/>
        </w:rPr>
        <w:t xml:space="preserve">Az </w:t>
      </w:r>
      <w:r w:rsidR="00CA781A" w:rsidRPr="001363C4">
        <w:rPr>
          <w:rFonts w:ascii="Arial" w:hAnsi="Arial" w:cs="Arial"/>
          <w:b/>
          <w:sz w:val="20"/>
          <w:szCs w:val="20"/>
        </w:rPr>
        <w:t>o</w:t>
      </w:r>
      <w:r w:rsidRPr="001363C4">
        <w:rPr>
          <w:rFonts w:ascii="Arial" w:hAnsi="Arial" w:cs="Arial"/>
          <w:b/>
          <w:sz w:val="20"/>
          <w:szCs w:val="20"/>
        </w:rPr>
        <w:t>)</w:t>
      </w:r>
      <w:r w:rsidRPr="001363C4">
        <w:rPr>
          <w:rFonts w:ascii="Arial" w:hAnsi="Arial" w:cs="Arial"/>
          <w:sz w:val="20"/>
          <w:szCs w:val="20"/>
        </w:rPr>
        <w:t xml:space="preserve"> cellában </w:t>
      </w:r>
      <w:r w:rsidR="00C56754">
        <w:rPr>
          <w:rFonts w:ascii="Arial" w:hAnsi="Arial" w:cs="Arial"/>
          <w:sz w:val="20"/>
          <w:szCs w:val="20"/>
        </w:rPr>
        <w:t>az adatszolgáltató</w:t>
      </w:r>
      <w:r w:rsidRPr="001363C4">
        <w:rPr>
          <w:rFonts w:ascii="Arial" w:hAnsi="Arial" w:cs="Arial"/>
          <w:sz w:val="20"/>
          <w:szCs w:val="20"/>
        </w:rPr>
        <w:t xml:space="preserve"> honlapján az adott termékhez kapcsolódó részletes leíráshoz vagy annak hiányában a termékre vonatkozó hirdetményhez vezető </w:t>
      </w:r>
      <w:proofErr w:type="spellStart"/>
      <w:r w:rsidRPr="001363C4">
        <w:rPr>
          <w:rFonts w:ascii="Arial" w:hAnsi="Arial" w:cs="Arial"/>
          <w:sz w:val="20"/>
          <w:szCs w:val="20"/>
        </w:rPr>
        <w:t>hiperhivatkozást</w:t>
      </w:r>
      <w:proofErr w:type="spellEnd"/>
      <w:r w:rsidRPr="001363C4">
        <w:rPr>
          <w:rFonts w:ascii="Arial" w:hAnsi="Arial" w:cs="Arial"/>
          <w:sz w:val="20"/>
          <w:szCs w:val="20"/>
        </w:rPr>
        <w:t xml:space="preserve"> kell megadni. (Pontosvesszővel elválasztva egysze</w:t>
      </w:r>
      <w:r w:rsidRPr="00C34EDD">
        <w:rPr>
          <w:rFonts w:ascii="Arial" w:hAnsi="Arial" w:cs="Arial"/>
          <w:sz w:val="20"/>
          <w:szCs w:val="20"/>
        </w:rPr>
        <w:t xml:space="preserve">rre több </w:t>
      </w:r>
      <w:proofErr w:type="spellStart"/>
      <w:r w:rsidRPr="00C34EDD">
        <w:rPr>
          <w:rFonts w:ascii="Arial" w:hAnsi="Arial" w:cs="Arial"/>
          <w:sz w:val="20"/>
          <w:szCs w:val="20"/>
        </w:rPr>
        <w:t>hiperhivatkozás</w:t>
      </w:r>
      <w:proofErr w:type="spellEnd"/>
      <w:r w:rsidRPr="00C34EDD">
        <w:rPr>
          <w:rFonts w:ascii="Arial" w:hAnsi="Arial" w:cs="Arial"/>
          <w:sz w:val="20"/>
          <w:szCs w:val="20"/>
        </w:rPr>
        <w:t xml:space="preserve"> is megadható.)</w:t>
      </w:r>
    </w:p>
    <w:p w14:paraId="7F7A3E7C" w14:textId="77777777" w:rsidR="00A63C8A" w:rsidRPr="00C34EDD" w:rsidRDefault="00A63C8A" w:rsidP="00A63C8A">
      <w:pPr>
        <w:spacing w:after="120" w:line="240" w:lineRule="auto"/>
        <w:jc w:val="both"/>
        <w:rPr>
          <w:rFonts w:ascii="Arial" w:hAnsi="Arial" w:cs="Arial"/>
          <w:sz w:val="20"/>
          <w:szCs w:val="20"/>
        </w:rPr>
      </w:pPr>
      <w:r w:rsidRPr="00C34EDD">
        <w:rPr>
          <w:rFonts w:ascii="Arial" w:hAnsi="Arial" w:cs="Arial"/>
          <w:sz w:val="20"/>
          <w:szCs w:val="20"/>
        </w:rPr>
        <w:t xml:space="preserve">A </w:t>
      </w:r>
      <w:r w:rsidR="00386458" w:rsidRPr="00C34EDD">
        <w:rPr>
          <w:rFonts w:ascii="Arial" w:hAnsi="Arial" w:cs="Arial"/>
          <w:b/>
          <w:sz w:val="20"/>
          <w:szCs w:val="20"/>
        </w:rPr>
        <w:t>p</w:t>
      </w:r>
      <w:r w:rsidR="00113370" w:rsidRPr="00C34EDD">
        <w:rPr>
          <w:rFonts w:ascii="Arial" w:hAnsi="Arial" w:cs="Arial"/>
          <w:b/>
          <w:sz w:val="20"/>
          <w:szCs w:val="20"/>
        </w:rPr>
        <w:t>1</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kezdetét </w:t>
      </w:r>
      <w:proofErr w:type="spellStart"/>
      <w:r w:rsidRPr="00C34EDD">
        <w:rPr>
          <w:rFonts w:ascii="Arial" w:hAnsi="Arial" w:cs="Arial"/>
          <w:sz w:val="20"/>
          <w:szCs w:val="20"/>
        </w:rPr>
        <w:t>éééé.</w:t>
      </w:r>
      <w:proofErr w:type="gramStart"/>
      <w:r w:rsidRPr="00C34EDD">
        <w:rPr>
          <w:rFonts w:ascii="Arial" w:hAnsi="Arial" w:cs="Arial"/>
          <w:sz w:val="20"/>
          <w:szCs w:val="20"/>
        </w:rPr>
        <w:t>hh.nn</w:t>
      </w:r>
      <w:proofErr w:type="spellEnd"/>
      <w:proofErr w:type="gramEnd"/>
      <w:r w:rsidRPr="00C34EDD">
        <w:rPr>
          <w:rFonts w:ascii="Arial" w:hAnsi="Arial" w:cs="Arial"/>
          <w:sz w:val="20"/>
          <w:szCs w:val="20"/>
        </w:rPr>
        <w:t xml:space="preserve"> formátumban.</w:t>
      </w:r>
    </w:p>
    <w:p w14:paraId="0FBC0C1E" w14:textId="77777777" w:rsidR="00A63C8A" w:rsidRPr="00C34EDD" w:rsidRDefault="00A63C8A" w:rsidP="00A63C8A">
      <w:pPr>
        <w:spacing w:after="120" w:line="240" w:lineRule="auto"/>
        <w:jc w:val="both"/>
        <w:rPr>
          <w:rFonts w:ascii="Arial" w:hAnsi="Arial" w:cs="Arial"/>
          <w:sz w:val="20"/>
          <w:szCs w:val="20"/>
        </w:rPr>
      </w:pPr>
      <w:r w:rsidRPr="00C34EDD">
        <w:rPr>
          <w:rFonts w:ascii="Arial" w:hAnsi="Arial" w:cs="Arial"/>
          <w:sz w:val="20"/>
          <w:szCs w:val="20"/>
        </w:rPr>
        <w:t xml:space="preserve">A </w:t>
      </w:r>
      <w:r w:rsidR="00113370" w:rsidRPr="00C34EDD">
        <w:rPr>
          <w:rFonts w:ascii="Arial" w:hAnsi="Arial" w:cs="Arial"/>
          <w:b/>
          <w:sz w:val="20"/>
          <w:szCs w:val="20"/>
        </w:rPr>
        <w:t>p2</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végét </w:t>
      </w:r>
      <w:proofErr w:type="spellStart"/>
      <w:r w:rsidRPr="00C34EDD">
        <w:rPr>
          <w:rFonts w:ascii="Arial" w:hAnsi="Arial" w:cs="Arial"/>
          <w:sz w:val="20"/>
          <w:szCs w:val="20"/>
        </w:rPr>
        <w:t>éééé.</w:t>
      </w:r>
      <w:proofErr w:type="gramStart"/>
      <w:r w:rsidRPr="00C34EDD">
        <w:rPr>
          <w:rFonts w:ascii="Arial" w:hAnsi="Arial" w:cs="Arial"/>
          <w:sz w:val="20"/>
          <w:szCs w:val="20"/>
        </w:rPr>
        <w:t>hh.nn</w:t>
      </w:r>
      <w:proofErr w:type="spellEnd"/>
      <w:proofErr w:type="gramEnd"/>
      <w:r w:rsidRPr="00C34EDD">
        <w:rPr>
          <w:rFonts w:ascii="Arial" w:hAnsi="Arial" w:cs="Arial"/>
          <w:sz w:val="20"/>
          <w:szCs w:val="20"/>
        </w:rPr>
        <w:t xml:space="preserve"> formátumban, amennyiben ez előre ismert. </w:t>
      </w:r>
    </w:p>
    <w:p w14:paraId="3C29921F" w14:textId="77777777" w:rsidR="003D5D29" w:rsidRPr="003D5D29" w:rsidRDefault="00A63C8A" w:rsidP="00A63C8A">
      <w:pPr>
        <w:spacing w:line="240" w:lineRule="auto"/>
        <w:jc w:val="both"/>
        <w:rPr>
          <w:rFonts w:ascii="Arial" w:hAnsi="Arial" w:cs="Arial"/>
          <w:iCs/>
          <w:color w:val="000000"/>
          <w:sz w:val="20"/>
          <w:szCs w:val="20"/>
        </w:rPr>
      </w:pPr>
      <w:r w:rsidRPr="00C34EDD">
        <w:rPr>
          <w:rFonts w:ascii="Arial" w:hAnsi="Arial" w:cs="Arial"/>
          <w:sz w:val="20"/>
          <w:szCs w:val="20"/>
        </w:rPr>
        <w:t xml:space="preserve">A </w:t>
      </w:r>
      <w:r w:rsidR="00113370" w:rsidRPr="00C34EDD">
        <w:rPr>
          <w:rFonts w:ascii="Arial" w:hAnsi="Arial" w:cs="Arial"/>
          <w:b/>
          <w:sz w:val="20"/>
          <w:szCs w:val="20"/>
        </w:rPr>
        <w:t>q</w:t>
      </w:r>
      <w:r w:rsidRPr="00C34EDD">
        <w:rPr>
          <w:rFonts w:ascii="Arial" w:hAnsi="Arial" w:cs="Arial"/>
          <w:b/>
          <w:sz w:val="20"/>
          <w:szCs w:val="20"/>
        </w:rPr>
        <w:t>)</w:t>
      </w:r>
      <w:r w:rsidRPr="00C34EDD">
        <w:rPr>
          <w:rFonts w:ascii="Arial" w:hAnsi="Arial" w:cs="Arial"/>
          <w:sz w:val="20"/>
          <w:szCs w:val="20"/>
        </w:rPr>
        <w:t xml:space="preserve"> cellában kell megadni a már élő termékek termékkondíciói módosításának vagy javításának okát</w:t>
      </w:r>
      <w:r w:rsidR="00BC016C" w:rsidRPr="00C34EDD">
        <w:rPr>
          <w:rFonts w:ascii="Arial" w:hAnsi="Arial" w:cs="Arial"/>
          <w:sz w:val="20"/>
          <w:szCs w:val="20"/>
        </w:rPr>
        <w:t xml:space="preserve">, </w:t>
      </w:r>
      <w:r w:rsidR="00BC016C" w:rsidRPr="00EE71EA">
        <w:rPr>
          <w:rFonts w:ascii="Arial" w:hAnsi="Arial" w:cs="Arial"/>
          <w:sz w:val="20"/>
          <w:szCs w:val="20"/>
        </w:rPr>
        <w:t>illetve a módosítás vagy javítás publikálásának idejét</w:t>
      </w:r>
      <w:r w:rsidR="00D83C7E">
        <w:rPr>
          <w:rFonts w:ascii="Arial" w:hAnsi="Arial" w:cs="Arial"/>
          <w:sz w:val="20"/>
          <w:szCs w:val="20"/>
        </w:rPr>
        <w:t>,</w:t>
      </w:r>
      <w:r w:rsidR="00BC016C" w:rsidRPr="00EE71EA">
        <w:rPr>
          <w:rFonts w:ascii="Arial" w:hAnsi="Arial" w:cs="Arial"/>
          <w:sz w:val="20"/>
          <w:szCs w:val="20"/>
        </w:rPr>
        <w:t xml:space="preserve"> </w:t>
      </w:r>
      <w:proofErr w:type="spellStart"/>
      <w:r w:rsidR="00BC016C" w:rsidRPr="00EE71EA">
        <w:rPr>
          <w:rFonts w:ascii="Arial" w:hAnsi="Arial" w:cs="Arial"/>
          <w:sz w:val="20"/>
          <w:szCs w:val="20"/>
        </w:rPr>
        <w:t>éééé.</w:t>
      </w:r>
      <w:proofErr w:type="gramStart"/>
      <w:r w:rsidR="00BC016C" w:rsidRPr="00EE71EA">
        <w:rPr>
          <w:rFonts w:ascii="Arial" w:hAnsi="Arial" w:cs="Arial"/>
          <w:sz w:val="20"/>
          <w:szCs w:val="20"/>
        </w:rPr>
        <w:t>hh.nn</w:t>
      </w:r>
      <w:proofErr w:type="spellEnd"/>
      <w:proofErr w:type="gramEnd"/>
      <w:r w:rsidR="00BC016C" w:rsidRPr="00EE71EA">
        <w:rPr>
          <w:rFonts w:ascii="Arial" w:hAnsi="Arial" w:cs="Arial"/>
          <w:sz w:val="20"/>
          <w:szCs w:val="20"/>
        </w:rPr>
        <w:t xml:space="preserve">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r w:rsidR="004C6145">
        <w:rPr>
          <w:rFonts w:ascii="Arial" w:hAnsi="Arial" w:cs="Arial"/>
          <w:sz w:val="20"/>
          <w:szCs w:val="20"/>
        </w:rPr>
        <w:t xml:space="preserve"> </w:t>
      </w:r>
    </w:p>
    <w:p w14:paraId="21D78415" w14:textId="77777777" w:rsidR="00295FB5" w:rsidRPr="00402C84" w:rsidRDefault="00295FB5" w:rsidP="00707EFB">
      <w:pPr>
        <w:spacing w:line="240" w:lineRule="auto"/>
        <w:jc w:val="both"/>
        <w:rPr>
          <w:rFonts w:ascii="Arial" w:hAnsi="Arial" w:cs="Arial"/>
          <w:sz w:val="20"/>
          <w:szCs w:val="20"/>
        </w:rPr>
      </w:pPr>
    </w:p>
    <w:p w14:paraId="63F2E4C8" w14:textId="77777777" w:rsidR="003131E2" w:rsidRPr="003131E2" w:rsidRDefault="00845979" w:rsidP="00C86748">
      <w:pPr>
        <w:pStyle w:val="Cmsor2"/>
        <w:numPr>
          <w:ilvl w:val="0"/>
          <w:numId w:val="15"/>
        </w:numPr>
        <w:spacing w:line="240" w:lineRule="auto"/>
        <w:rPr>
          <w:rFonts w:ascii="Arial" w:hAnsi="Arial" w:cs="Arial"/>
          <w:sz w:val="20"/>
          <w:szCs w:val="20"/>
        </w:rPr>
      </w:pPr>
      <w:bookmarkStart w:id="79" w:name="_Toc302733951"/>
      <w:bookmarkStart w:id="80" w:name="_Toc306870631"/>
      <w:r w:rsidRPr="00402C84">
        <w:rPr>
          <w:rFonts w:ascii="Arial" w:hAnsi="Arial" w:cs="Arial"/>
          <w:sz w:val="20"/>
          <w:szCs w:val="20"/>
        </w:rPr>
        <w:t>9</w:t>
      </w:r>
      <w:r w:rsidR="008A4C77" w:rsidRPr="00402C84">
        <w:rPr>
          <w:rFonts w:ascii="Arial" w:hAnsi="Arial" w:cs="Arial"/>
          <w:sz w:val="20"/>
          <w:szCs w:val="20"/>
        </w:rPr>
        <w:t>BB</w:t>
      </w:r>
      <w:r w:rsidR="003F7929" w:rsidRPr="00402C84">
        <w:rPr>
          <w:rFonts w:ascii="Arial" w:hAnsi="Arial" w:cs="Arial"/>
          <w:sz w:val="20"/>
          <w:szCs w:val="20"/>
        </w:rPr>
        <w:t xml:space="preserve"> - 9B</w:t>
      </w:r>
      <w:r w:rsidR="00A665FE">
        <w:rPr>
          <w:rFonts w:ascii="Arial" w:hAnsi="Arial" w:cs="Arial"/>
          <w:sz w:val="20"/>
          <w:szCs w:val="20"/>
          <w:lang w:val="hu-HU"/>
        </w:rPr>
        <w:t>Z</w:t>
      </w:r>
      <w:r w:rsidR="00073C45" w:rsidRPr="00402C84">
        <w:rPr>
          <w:rFonts w:ascii="Arial" w:hAnsi="Arial" w:cs="Arial"/>
          <w:sz w:val="20"/>
          <w:szCs w:val="20"/>
        </w:rPr>
        <w:t xml:space="preserve"> </w:t>
      </w:r>
      <w:r w:rsidR="00D440C1" w:rsidRPr="00402C84">
        <w:rPr>
          <w:rFonts w:ascii="Arial" w:hAnsi="Arial" w:cs="Arial"/>
          <w:sz w:val="20"/>
          <w:szCs w:val="20"/>
        </w:rPr>
        <w:t xml:space="preserve">– Termékismertető </w:t>
      </w:r>
      <w:r w:rsidR="0077386D" w:rsidRPr="00402C84">
        <w:rPr>
          <w:rFonts w:ascii="Arial" w:hAnsi="Arial" w:cs="Arial"/>
          <w:sz w:val="20"/>
          <w:szCs w:val="20"/>
        </w:rPr>
        <w:t xml:space="preserve">– </w:t>
      </w:r>
      <w:r w:rsidR="00D440C1" w:rsidRPr="00402C84">
        <w:rPr>
          <w:rFonts w:ascii="Arial" w:hAnsi="Arial" w:cs="Arial"/>
          <w:sz w:val="20"/>
          <w:szCs w:val="20"/>
        </w:rPr>
        <w:t>Betét</w:t>
      </w:r>
      <w:r w:rsidRPr="00402C84">
        <w:rPr>
          <w:rFonts w:ascii="Arial" w:hAnsi="Arial" w:cs="Arial"/>
          <w:sz w:val="20"/>
          <w:szCs w:val="20"/>
        </w:rPr>
        <w:t>i és megtakarítási termék</w:t>
      </w:r>
      <w:bookmarkEnd w:id="16"/>
      <w:bookmarkEnd w:id="79"/>
      <w:bookmarkEnd w:id="80"/>
    </w:p>
    <w:p w14:paraId="783FAD9C" w14:textId="77777777" w:rsidR="003131E2" w:rsidRDefault="003131E2" w:rsidP="003131E2">
      <w:pPr>
        <w:pStyle w:val="Default"/>
        <w:rPr>
          <w:rFonts w:ascii="Arial" w:hAnsi="Arial" w:cs="Arial"/>
          <w:b/>
          <w:iCs/>
          <w:sz w:val="20"/>
          <w:szCs w:val="20"/>
        </w:rPr>
      </w:pPr>
    </w:p>
    <w:p w14:paraId="3DF43B86" w14:textId="77777777" w:rsidR="0032476A" w:rsidRPr="00BC278F" w:rsidRDefault="00990F6F" w:rsidP="00BC278F">
      <w:pPr>
        <w:pStyle w:val="Cmsor3"/>
        <w:spacing w:line="240" w:lineRule="auto"/>
        <w:rPr>
          <w:rFonts w:ascii="Arial" w:hAnsi="Arial" w:cs="Arial"/>
          <w:sz w:val="20"/>
          <w:szCs w:val="20"/>
          <w:lang w:val="hu-HU"/>
        </w:rPr>
      </w:pPr>
      <w:r w:rsidRPr="00BC278F">
        <w:rPr>
          <w:rFonts w:ascii="Arial" w:hAnsi="Arial" w:cs="Arial"/>
          <w:sz w:val="20"/>
          <w:szCs w:val="20"/>
          <w:lang w:val="hu-HU"/>
        </w:rPr>
        <w:t xml:space="preserve">2.1. </w:t>
      </w:r>
      <w:r w:rsidR="0058173D" w:rsidRPr="00BC278F">
        <w:rPr>
          <w:rFonts w:ascii="Arial" w:hAnsi="Arial" w:cs="Arial"/>
          <w:sz w:val="20"/>
          <w:szCs w:val="20"/>
          <w:lang w:val="hu-HU"/>
        </w:rPr>
        <w:t>Általános előírások</w:t>
      </w:r>
    </w:p>
    <w:p w14:paraId="5D9C5546" w14:textId="77777777" w:rsidR="003131E2" w:rsidRPr="00402C84" w:rsidRDefault="003131E2" w:rsidP="003131E2">
      <w:pPr>
        <w:pStyle w:val="Default"/>
        <w:rPr>
          <w:rFonts w:ascii="Arial" w:hAnsi="Arial" w:cs="Arial"/>
          <w:sz w:val="20"/>
          <w:szCs w:val="20"/>
        </w:rPr>
      </w:pPr>
    </w:p>
    <w:p w14:paraId="51805737" w14:textId="4B9EB771" w:rsidR="00F41F1A" w:rsidRPr="00402C84" w:rsidRDefault="00634CD4" w:rsidP="00707EFB">
      <w:pPr>
        <w:spacing w:line="240" w:lineRule="auto"/>
        <w:jc w:val="both"/>
        <w:rPr>
          <w:rFonts w:ascii="Arial" w:hAnsi="Arial" w:cs="Arial"/>
          <w:sz w:val="20"/>
          <w:szCs w:val="20"/>
        </w:rPr>
      </w:pPr>
      <w:r w:rsidRPr="00402C84">
        <w:rPr>
          <w:rFonts w:ascii="Arial" w:hAnsi="Arial" w:cs="Arial"/>
          <w:sz w:val="20"/>
          <w:szCs w:val="20"/>
        </w:rPr>
        <w:t xml:space="preserve">A </w:t>
      </w:r>
      <w:r w:rsidR="00963404">
        <w:rPr>
          <w:rFonts w:ascii="Arial" w:hAnsi="Arial" w:cs="Arial"/>
          <w:sz w:val="20"/>
          <w:szCs w:val="20"/>
        </w:rPr>
        <w:t>jelentés</w:t>
      </w:r>
      <w:r w:rsidRPr="00402C84">
        <w:rPr>
          <w:rFonts w:ascii="Arial" w:hAnsi="Arial" w:cs="Arial"/>
          <w:sz w:val="20"/>
          <w:szCs w:val="20"/>
        </w:rPr>
        <w:t xml:space="preserve"> a hitelintézet által </w:t>
      </w:r>
      <w:r w:rsidR="002A224D" w:rsidRPr="00402C84">
        <w:rPr>
          <w:rFonts w:ascii="Arial" w:hAnsi="Arial" w:cs="Arial"/>
          <w:sz w:val="20"/>
          <w:szCs w:val="20"/>
        </w:rPr>
        <w:t xml:space="preserve">a </w:t>
      </w:r>
      <w:r w:rsidR="003F7929" w:rsidRPr="00402C84">
        <w:rPr>
          <w:rFonts w:ascii="Arial" w:hAnsi="Arial" w:cs="Arial"/>
          <w:sz w:val="20"/>
          <w:szCs w:val="20"/>
        </w:rPr>
        <w:t>fogyasztók részére forgalmazott</w:t>
      </w:r>
      <w:r w:rsidR="00820EF9" w:rsidRPr="00402C84">
        <w:rPr>
          <w:rFonts w:ascii="Arial" w:hAnsi="Arial" w:cs="Arial"/>
          <w:sz w:val="20"/>
          <w:szCs w:val="20"/>
        </w:rPr>
        <w:t xml:space="preserve"> meghatározott </w:t>
      </w:r>
      <w:r w:rsidRPr="00402C84">
        <w:rPr>
          <w:rFonts w:ascii="Arial" w:hAnsi="Arial" w:cs="Arial"/>
          <w:sz w:val="20"/>
          <w:szCs w:val="20"/>
        </w:rPr>
        <w:t>betéti és megtakarítási termékek</w:t>
      </w:r>
      <w:r w:rsidR="0026363D">
        <w:rPr>
          <w:rFonts w:ascii="Arial" w:hAnsi="Arial" w:cs="Arial"/>
          <w:sz w:val="20"/>
          <w:szCs w:val="20"/>
        </w:rPr>
        <w:t xml:space="preserve"> főbb paramétereit mutatja be</w:t>
      </w:r>
      <w:r w:rsidR="00820EF9" w:rsidRPr="00402C84">
        <w:rPr>
          <w:rFonts w:ascii="Arial" w:hAnsi="Arial" w:cs="Arial"/>
          <w:sz w:val="20"/>
          <w:szCs w:val="20"/>
        </w:rPr>
        <w:t>,</w:t>
      </w:r>
      <w:r w:rsidR="00F41F1A" w:rsidRPr="00402C84">
        <w:rPr>
          <w:rFonts w:ascii="Arial" w:hAnsi="Arial" w:cs="Arial"/>
          <w:sz w:val="20"/>
          <w:szCs w:val="20"/>
        </w:rPr>
        <w:t xml:space="preserve"> valamint</w:t>
      </w:r>
      <w:r w:rsidR="00820EF9" w:rsidRPr="00402C84">
        <w:rPr>
          <w:rFonts w:ascii="Arial" w:hAnsi="Arial" w:cs="Arial"/>
          <w:sz w:val="20"/>
          <w:szCs w:val="20"/>
        </w:rPr>
        <w:t xml:space="preserve"> </w:t>
      </w:r>
      <w:r w:rsidR="0026363D" w:rsidRPr="00402C84">
        <w:rPr>
          <w:rFonts w:ascii="Arial" w:hAnsi="Arial" w:cs="Arial"/>
          <w:sz w:val="20"/>
          <w:szCs w:val="20"/>
        </w:rPr>
        <w:t>megbízható és naprakész adatokkal</w:t>
      </w:r>
      <w:r w:rsidR="0026363D">
        <w:rPr>
          <w:rFonts w:ascii="Arial" w:hAnsi="Arial" w:cs="Arial"/>
          <w:sz w:val="20"/>
          <w:szCs w:val="20"/>
        </w:rPr>
        <w:t xml:space="preserve"> látja</w:t>
      </w:r>
      <w:r w:rsidR="009D7DEB">
        <w:rPr>
          <w:rFonts w:ascii="Arial" w:hAnsi="Arial" w:cs="Arial"/>
          <w:sz w:val="20"/>
          <w:szCs w:val="20"/>
        </w:rPr>
        <w:t xml:space="preserve"> el</w:t>
      </w:r>
      <w:r w:rsidR="0026363D" w:rsidRPr="00402C84">
        <w:rPr>
          <w:rFonts w:ascii="Arial" w:hAnsi="Arial" w:cs="Arial"/>
          <w:sz w:val="20"/>
          <w:szCs w:val="20"/>
        </w:rPr>
        <w:t xml:space="preserve"> </w:t>
      </w:r>
      <w:r w:rsidR="00820EF9" w:rsidRPr="00402C84">
        <w:rPr>
          <w:rFonts w:ascii="Arial" w:hAnsi="Arial" w:cs="Arial"/>
          <w:sz w:val="20"/>
          <w:szCs w:val="20"/>
        </w:rPr>
        <w:t>a</w:t>
      </w:r>
      <w:r w:rsidR="00BB1DAC" w:rsidRPr="00402C84">
        <w:rPr>
          <w:rFonts w:ascii="Arial" w:hAnsi="Arial" w:cs="Arial"/>
          <w:sz w:val="20"/>
          <w:szCs w:val="20"/>
        </w:rPr>
        <w:t>z</w:t>
      </w:r>
      <w:r w:rsidR="00820EF9" w:rsidRPr="00402C84">
        <w:rPr>
          <w:rFonts w:ascii="Arial" w:hAnsi="Arial" w:cs="Arial"/>
          <w:sz w:val="20"/>
          <w:szCs w:val="20"/>
        </w:rPr>
        <w:t xml:space="preserve"> </w:t>
      </w:r>
      <w:r w:rsidR="00BB1DAC" w:rsidRPr="00402C84">
        <w:rPr>
          <w:rFonts w:ascii="Arial" w:hAnsi="Arial" w:cs="Arial"/>
          <w:sz w:val="20"/>
          <w:szCs w:val="20"/>
        </w:rPr>
        <w:t xml:space="preserve">MNB </w:t>
      </w:r>
      <w:r w:rsidR="00820EF9" w:rsidRPr="00402C84">
        <w:rPr>
          <w:rFonts w:ascii="Arial" w:hAnsi="Arial" w:cs="Arial"/>
          <w:sz w:val="20"/>
          <w:szCs w:val="20"/>
        </w:rPr>
        <w:t xml:space="preserve">honlapján elérhető Betét- és megtakarítás kereső </w:t>
      </w:r>
      <w:r w:rsidR="00BD2F37">
        <w:rPr>
          <w:rFonts w:ascii="Arial" w:hAnsi="Arial" w:cs="Arial"/>
          <w:sz w:val="20"/>
          <w:szCs w:val="20"/>
        </w:rPr>
        <w:t>alkalmazást</w:t>
      </w:r>
      <w:r w:rsidR="00820EF9" w:rsidRPr="00402C84">
        <w:rPr>
          <w:rFonts w:ascii="Arial" w:hAnsi="Arial" w:cs="Arial"/>
          <w:sz w:val="20"/>
          <w:szCs w:val="20"/>
        </w:rPr>
        <w:t>.</w:t>
      </w:r>
    </w:p>
    <w:p w14:paraId="439EAB54" w14:textId="77777777" w:rsidR="002A224D" w:rsidRPr="00595682" w:rsidRDefault="00820EF9" w:rsidP="00707EFB">
      <w:pPr>
        <w:spacing w:line="240" w:lineRule="auto"/>
        <w:jc w:val="both"/>
        <w:rPr>
          <w:rFonts w:ascii="Arial" w:hAnsi="Arial" w:cs="Arial"/>
          <w:sz w:val="20"/>
          <w:szCs w:val="20"/>
        </w:rPr>
      </w:pPr>
      <w:r w:rsidRPr="00595682">
        <w:rPr>
          <w:rFonts w:ascii="Arial" w:hAnsi="Arial" w:cs="Arial"/>
          <w:sz w:val="20"/>
          <w:szCs w:val="20"/>
        </w:rPr>
        <w:t>A nem a fogyasztó</w:t>
      </w:r>
      <w:r w:rsidR="003A4C46" w:rsidRPr="00595682">
        <w:rPr>
          <w:rFonts w:ascii="Arial" w:hAnsi="Arial" w:cs="Arial"/>
          <w:sz w:val="20"/>
          <w:szCs w:val="20"/>
        </w:rPr>
        <w:t>k</w:t>
      </w:r>
      <w:r w:rsidRPr="00595682">
        <w:rPr>
          <w:rFonts w:ascii="Arial" w:hAnsi="Arial" w:cs="Arial"/>
          <w:sz w:val="20"/>
          <w:szCs w:val="20"/>
        </w:rPr>
        <w:t>nak nyújtott termékeket</w:t>
      </w:r>
      <w:r w:rsidR="00D22A8E" w:rsidRPr="00595682">
        <w:rPr>
          <w:rFonts w:ascii="Arial" w:hAnsi="Arial" w:cs="Arial"/>
          <w:sz w:val="20"/>
          <w:szCs w:val="20"/>
        </w:rPr>
        <w:t>, valamint az ügynökként forgalmazott termékeket</w:t>
      </w:r>
      <w:r w:rsidRPr="00595682">
        <w:rPr>
          <w:rFonts w:ascii="Arial" w:hAnsi="Arial" w:cs="Arial"/>
          <w:sz w:val="20"/>
          <w:szCs w:val="20"/>
        </w:rPr>
        <w:t xml:space="preserve"> jelen adatszolgáltatásban nem kell szerepeltetni.</w:t>
      </w:r>
      <w:r w:rsidR="00591A68" w:rsidRPr="00595682">
        <w:rPr>
          <w:rFonts w:ascii="Arial" w:hAnsi="Arial" w:cs="Arial"/>
          <w:sz w:val="20"/>
          <w:szCs w:val="20"/>
        </w:rPr>
        <w:t xml:space="preserve"> </w:t>
      </w:r>
      <w:r w:rsidRPr="00595682">
        <w:rPr>
          <w:rFonts w:ascii="Arial" w:hAnsi="Arial" w:cs="Arial"/>
          <w:sz w:val="20"/>
          <w:szCs w:val="20"/>
        </w:rPr>
        <w:t>A</w:t>
      </w:r>
      <w:r w:rsidR="00D22A8E" w:rsidRPr="00595682">
        <w:rPr>
          <w:rFonts w:ascii="Arial" w:hAnsi="Arial" w:cs="Arial"/>
          <w:sz w:val="20"/>
          <w:szCs w:val="20"/>
        </w:rPr>
        <w:t>z ügynökként forgalmazott termékek esetében a</w:t>
      </w:r>
      <w:r w:rsidRPr="00595682">
        <w:rPr>
          <w:rFonts w:ascii="Arial" w:hAnsi="Arial" w:cs="Arial"/>
          <w:sz w:val="20"/>
          <w:szCs w:val="20"/>
        </w:rPr>
        <w:t xml:space="preserve"> terméket eredetileg forgalmazó </w:t>
      </w:r>
      <w:r w:rsidR="00A55633">
        <w:rPr>
          <w:rFonts w:ascii="Arial" w:hAnsi="Arial" w:cs="Arial"/>
          <w:sz w:val="20"/>
          <w:szCs w:val="20"/>
        </w:rPr>
        <w:t xml:space="preserve">pénzügyi </w:t>
      </w:r>
      <w:r w:rsidRPr="00595682">
        <w:rPr>
          <w:rFonts w:ascii="Arial" w:hAnsi="Arial" w:cs="Arial"/>
          <w:sz w:val="20"/>
          <w:szCs w:val="20"/>
        </w:rPr>
        <w:t xml:space="preserve">intézménynek lehetősége van adatszolgáltatásában (az </w:t>
      </w:r>
      <w:r w:rsidR="004612D9" w:rsidRPr="00595682">
        <w:rPr>
          <w:rFonts w:ascii="Arial" w:hAnsi="Arial" w:cs="Arial"/>
          <w:sz w:val="20"/>
          <w:szCs w:val="20"/>
        </w:rPr>
        <w:t>„</w:t>
      </w:r>
      <w:r w:rsidRPr="00595682">
        <w:rPr>
          <w:rFonts w:ascii="Arial" w:hAnsi="Arial" w:cs="Arial"/>
          <w:sz w:val="20"/>
          <w:szCs w:val="20"/>
        </w:rPr>
        <w:t>Egyéb megjegyzések</w:t>
      </w:r>
      <w:r w:rsidR="004612D9" w:rsidRPr="00595682">
        <w:rPr>
          <w:rFonts w:ascii="Arial" w:hAnsi="Arial" w:cs="Arial"/>
          <w:sz w:val="20"/>
          <w:szCs w:val="20"/>
        </w:rPr>
        <w:t>”</w:t>
      </w:r>
      <w:r w:rsidRPr="00595682">
        <w:rPr>
          <w:rFonts w:ascii="Arial" w:hAnsi="Arial" w:cs="Arial"/>
          <w:sz w:val="20"/>
          <w:szCs w:val="20"/>
        </w:rPr>
        <w:t xml:space="preserve"> </w:t>
      </w:r>
      <w:r w:rsidR="004318DA" w:rsidRPr="00595682">
        <w:rPr>
          <w:rFonts w:ascii="Arial" w:hAnsi="Arial" w:cs="Arial"/>
          <w:sz w:val="20"/>
          <w:szCs w:val="20"/>
        </w:rPr>
        <w:t>cellában</w:t>
      </w:r>
      <w:r w:rsidRPr="00595682">
        <w:rPr>
          <w:rFonts w:ascii="Arial" w:hAnsi="Arial" w:cs="Arial"/>
          <w:sz w:val="20"/>
          <w:szCs w:val="20"/>
        </w:rPr>
        <w:t>, illetve a megjelölt internetes oldalon) jelezni, hogy a termék m</w:t>
      </w:r>
      <w:r w:rsidR="00A55633">
        <w:rPr>
          <w:rFonts w:ascii="Arial" w:hAnsi="Arial" w:cs="Arial"/>
          <w:sz w:val="20"/>
          <w:szCs w:val="20"/>
        </w:rPr>
        <w:t>e</w:t>
      </w:r>
      <w:r w:rsidRPr="00595682">
        <w:rPr>
          <w:rFonts w:ascii="Arial" w:hAnsi="Arial" w:cs="Arial"/>
          <w:sz w:val="20"/>
          <w:szCs w:val="20"/>
        </w:rPr>
        <w:t>ly további pénzügyi intézményeknél érhető el.</w:t>
      </w:r>
      <w:r w:rsidR="002A224D" w:rsidRPr="00595682">
        <w:rPr>
          <w:rFonts w:ascii="Arial" w:hAnsi="Arial" w:cs="Arial"/>
          <w:sz w:val="20"/>
          <w:szCs w:val="20"/>
        </w:rPr>
        <w:t xml:space="preserve"> </w:t>
      </w:r>
    </w:p>
    <w:p w14:paraId="391F80E5" w14:textId="77777777" w:rsidR="00591A68" w:rsidRDefault="00342669" w:rsidP="00707EFB">
      <w:pPr>
        <w:spacing w:line="240" w:lineRule="auto"/>
        <w:jc w:val="both"/>
        <w:rPr>
          <w:rFonts w:ascii="Arial" w:hAnsi="Arial" w:cs="Arial"/>
          <w:sz w:val="20"/>
          <w:szCs w:val="20"/>
        </w:rPr>
      </w:pPr>
      <w:r w:rsidRPr="00595682">
        <w:rPr>
          <w:rFonts w:ascii="Arial" w:hAnsi="Arial" w:cs="Arial"/>
          <w:sz w:val="20"/>
          <w:szCs w:val="20"/>
        </w:rPr>
        <w:t>Továbbá n</w:t>
      </w:r>
      <w:r w:rsidR="002A224D" w:rsidRPr="00595682">
        <w:rPr>
          <w:rFonts w:ascii="Arial" w:hAnsi="Arial" w:cs="Arial"/>
          <w:sz w:val="20"/>
          <w:szCs w:val="20"/>
        </w:rPr>
        <w:t xml:space="preserve">em </w:t>
      </w:r>
      <w:r w:rsidR="006F44E6" w:rsidRPr="00595682">
        <w:rPr>
          <w:rFonts w:ascii="Arial" w:hAnsi="Arial" w:cs="Arial"/>
          <w:sz w:val="20"/>
          <w:szCs w:val="20"/>
        </w:rPr>
        <w:t xml:space="preserve">kell </w:t>
      </w:r>
      <w:r w:rsidRPr="00595682">
        <w:rPr>
          <w:rFonts w:ascii="Arial" w:hAnsi="Arial" w:cs="Arial"/>
          <w:sz w:val="20"/>
          <w:szCs w:val="20"/>
        </w:rPr>
        <w:t>feltüntetni</w:t>
      </w:r>
      <w:r w:rsidR="002A224D" w:rsidRPr="00595682">
        <w:rPr>
          <w:rFonts w:ascii="Arial" w:hAnsi="Arial" w:cs="Arial"/>
          <w:sz w:val="20"/>
          <w:szCs w:val="20"/>
        </w:rPr>
        <w:t xml:space="preserve"> a rögzített célú megtakarításokat (pl. lakástakarékpénztári megtakarítások, nyereménybetétkönyvek, gyámhatósági takarékbetétkönyvek)</w:t>
      </w:r>
      <w:r w:rsidR="009368CE" w:rsidRPr="00595682">
        <w:rPr>
          <w:rFonts w:ascii="Arial" w:hAnsi="Arial" w:cs="Arial"/>
          <w:sz w:val="20"/>
          <w:szCs w:val="20"/>
        </w:rPr>
        <w:t>,</w:t>
      </w:r>
      <w:r w:rsidR="002A224D" w:rsidRPr="00595682">
        <w:rPr>
          <w:rFonts w:ascii="Arial" w:hAnsi="Arial" w:cs="Arial"/>
          <w:sz w:val="20"/>
          <w:szCs w:val="20"/>
        </w:rPr>
        <w:t xml:space="preserve"> valamint a </w:t>
      </w:r>
      <w:r w:rsidR="005E33B4">
        <w:rPr>
          <w:rFonts w:ascii="Arial" w:hAnsi="Arial" w:cs="Arial"/>
          <w:sz w:val="20"/>
          <w:szCs w:val="20"/>
        </w:rPr>
        <w:t>privát</w:t>
      </w:r>
      <w:r w:rsidR="005E33B4" w:rsidRPr="00595682">
        <w:rPr>
          <w:rFonts w:ascii="Arial" w:hAnsi="Arial" w:cs="Arial"/>
          <w:sz w:val="20"/>
          <w:szCs w:val="20"/>
        </w:rPr>
        <w:t xml:space="preserve"> </w:t>
      </w:r>
      <w:r w:rsidR="002A224D" w:rsidRPr="00595682">
        <w:rPr>
          <w:rFonts w:ascii="Arial" w:hAnsi="Arial" w:cs="Arial"/>
          <w:sz w:val="20"/>
          <w:szCs w:val="20"/>
        </w:rPr>
        <w:t xml:space="preserve">és </w:t>
      </w:r>
      <w:r w:rsidR="005E33B4">
        <w:rPr>
          <w:rFonts w:ascii="Arial" w:hAnsi="Arial" w:cs="Arial"/>
          <w:sz w:val="20"/>
          <w:szCs w:val="20"/>
        </w:rPr>
        <w:t>prémium banki</w:t>
      </w:r>
      <w:r w:rsidR="00704160" w:rsidRPr="00595682">
        <w:rPr>
          <w:rFonts w:ascii="Arial" w:hAnsi="Arial" w:cs="Arial"/>
          <w:sz w:val="20"/>
          <w:szCs w:val="20"/>
        </w:rPr>
        <w:t xml:space="preserve"> </w:t>
      </w:r>
      <w:r w:rsidR="00AB1361" w:rsidRPr="00595682">
        <w:rPr>
          <w:rFonts w:ascii="Arial" w:hAnsi="Arial" w:cs="Arial"/>
          <w:sz w:val="20"/>
          <w:szCs w:val="20"/>
        </w:rPr>
        <w:t>szolgáltatás keretében elérhető</w:t>
      </w:r>
      <w:r w:rsidR="002A224D" w:rsidRPr="00595682">
        <w:rPr>
          <w:rFonts w:ascii="Arial" w:hAnsi="Arial" w:cs="Arial"/>
          <w:sz w:val="20"/>
          <w:szCs w:val="20"/>
        </w:rPr>
        <w:t xml:space="preserve"> termékeket.</w:t>
      </w:r>
    </w:p>
    <w:p w14:paraId="08A0A0B2" w14:textId="77777777" w:rsidR="007B2636" w:rsidRPr="003D5D29" w:rsidRDefault="007B2636" w:rsidP="007B2636">
      <w:pPr>
        <w:spacing w:line="240" w:lineRule="auto"/>
        <w:jc w:val="both"/>
        <w:rPr>
          <w:rFonts w:ascii="Arial" w:hAnsi="Arial" w:cs="Arial"/>
          <w:sz w:val="20"/>
          <w:szCs w:val="20"/>
        </w:rPr>
      </w:pPr>
      <w:r>
        <w:rPr>
          <w:rFonts w:ascii="Arial" w:hAnsi="Arial" w:cs="Arial"/>
          <w:sz w:val="20"/>
          <w:szCs w:val="20"/>
        </w:rPr>
        <w:t>Devizában denominált tételek esetében az adatszolgáltatás beküldését megelőző munkanapon érvényes</w:t>
      </w:r>
      <w:r w:rsidR="006D1520">
        <w:rPr>
          <w:rFonts w:ascii="Arial" w:hAnsi="Arial" w:cs="Arial"/>
          <w:sz w:val="20"/>
          <w:szCs w:val="20"/>
        </w:rPr>
        <w:t>, az</w:t>
      </w:r>
      <w:r>
        <w:rPr>
          <w:rFonts w:ascii="Arial" w:hAnsi="Arial" w:cs="Arial"/>
          <w:sz w:val="20"/>
          <w:szCs w:val="20"/>
        </w:rPr>
        <w:t xml:space="preserve"> MNB </w:t>
      </w:r>
      <w:r w:rsidR="006D1520">
        <w:rPr>
          <w:rFonts w:ascii="Arial" w:hAnsi="Arial" w:cs="Arial"/>
          <w:sz w:val="20"/>
          <w:szCs w:val="20"/>
        </w:rPr>
        <w:t xml:space="preserve">által közzétett </w:t>
      </w:r>
      <w:r w:rsidR="009A3CB4">
        <w:rPr>
          <w:rFonts w:ascii="Arial" w:hAnsi="Arial" w:cs="Arial"/>
          <w:sz w:val="20"/>
          <w:szCs w:val="20"/>
        </w:rPr>
        <w:t xml:space="preserve">hivatalos </w:t>
      </w:r>
      <w:r>
        <w:rPr>
          <w:rFonts w:ascii="Arial" w:hAnsi="Arial" w:cs="Arial"/>
          <w:sz w:val="20"/>
          <w:szCs w:val="20"/>
        </w:rPr>
        <w:t>devizaárfolyam használatával szükséges megadni a forintban kifejezett értéket.</w:t>
      </w:r>
    </w:p>
    <w:p w14:paraId="1541756E" w14:textId="77777777" w:rsidR="002A224D" w:rsidRPr="003131E2" w:rsidRDefault="00221983" w:rsidP="00707EFB">
      <w:pPr>
        <w:spacing w:line="240" w:lineRule="auto"/>
        <w:jc w:val="both"/>
        <w:rPr>
          <w:rFonts w:ascii="Arial" w:hAnsi="Arial" w:cs="Arial"/>
          <w:sz w:val="20"/>
          <w:szCs w:val="20"/>
        </w:rPr>
      </w:pPr>
      <w:r w:rsidRPr="003131E2">
        <w:rPr>
          <w:rFonts w:ascii="Arial" w:hAnsi="Arial" w:cs="Arial"/>
          <w:sz w:val="20"/>
          <w:szCs w:val="20"/>
        </w:rPr>
        <w:t>Betéti k</w:t>
      </w:r>
      <w:r w:rsidR="009F3585" w:rsidRPr="003131E2">
        <w:rPr>
          <w:rFonts w:ascii="Arial" w:hAnsi="Arial" w:cs="Arial"/>
          <w:sz w:val="20"/>
          <w:szCs w:val="20"/>
        </w:rPr>
        <w:t xml:space="preserve">amat és </w:t>
      </w:r>
      <w:proofErr w:type="spellStart"/>
      <w:r w:rsidR="002A224D" w:rsidRPr="003131E2">
        <w:rPr>
          <w:rFonts w:ascii="Arial" w:hAnsi="Arial" w:cs="Arial"/>
          <w:sz w:val="20"/>
          <w:szCs w:val="20"/>
        </w:rPr>
        <w:t>EBKM</w:t>
      </w:r>
      <w:proofErr w:type="spellEnd"/>
      <w:r w:rsidR="002A224D" w:rsidRPr="003131E2">
        <w:rPr>
          <w:rFonts w:ascii="Arial" w:hAnsi="Arial" w:cs="Arial"/>
          <w:sz w:val="20"/>
          <w:szCs w:val="20"/>
        </w:rPr>
        <w:t xml:space="preserve"> számítás</w:t>
      </w:r>
      <w:r w:rsidR="007B2636">
        <w:rPr>
          <w:rFonts w:ascii="Arial" w:hAnsi="Arial" w:cs="Arial"/>
          <w:sz w:val="20"/>
          <w:szCs w:val="20"/>
        </w:rPr>
        <w:t>:</w:t>
      </w:r>
    </w:p>
    <w:p w14:paraId="0B42A93F" w14:textId="77777777" w:rsidR="002003AE" w:rsidRPr="00402C84" w:rsidRDefault="002A224D" w:rsidP="00707EFB">
      <w:pPr>
        <w:pStyle w:val="NormlWeb"/>
        <w:spacing w:before="200" w:beforeAutospacing="0" w:after="0" w:afterAutospacing="0"/>
        <w:ind w:right="102"/>
        <w:jc w:val="both"/>
        <w:rPr>
          <w:rFonts w:ascii="Arial" w:hAnsi="Arial" w:cs="Arial"/>
          <w:bCs/>
          <w:sz w:val="20"/>
          <w:szCs w:val="20"/>
        </w:rPr>
      </w:pPr>
      <w:r w:rsidRPr="00402C84">
        <w:rPr>
          <w:rFonts w:ascii="Arial" w:hAnsi="Arial" w:cs="Arial"/>
          <w:sz w:val="20"/>
          <w:szCs w:val="20"/>
        </w:rPr>
        <w:t xml:space="preserve">Az </w:t>
      </w:r>
      <w:proofErr w:type="spellStart"/>
      <w:r w:rsidRPr="00402C84">
        <w:rPr>
          <w:rFonts w:ascii="Arial" w:hAnsi="Arial" w:cs="Arial"/>
          <w:sz w:val="20"/>
          <w:szCs w:val="20"/>
        </w:rPr>
        <w:t>EBKM</w:t>
      </w:r>
      <w:proofErr w:type="spellEnd"/>
      <w:r w:rsidRPr="00402C84">
        <w:rPr>
          <w:rFonts w:ascii="Arial" w:hAnsi="Arial" w:cs="Arial"/>
          <w:sz w:val="20"/>
          <w:szCs w:val="20"/>
        </w:rPr>
        <w:t xml:space="preserve"> értékeket </w:t>
      </w:r>
      <w:r w:rsidR="00CA2C0A" w:rsidRPr="00402C84">
        <w:rPr>
          <w:rFonts w:ascii="Arial" w:hAnsi="Arial" w:cs="Arial"/>
          <w:bCs/>
          <w:sz w:val="20"/>
          <w:szCs w:val="20"/>
        </w:rPr>
        <w:t xml:space="preserve">a </w:t>
      </w:r>
      <w:r w:rsidRPr="00402C84">
        <w:rPr>
          <w:rFonts w:ascii="Arial" w:hAnsi="Arial" w:cs="Arial"/>
          <w:sz w:val="20"/>
          <w:szCs w:val="20"/>
        </w:rPr>
        <w:t>82/2010. (III.</w:t>
      </w:r>
      <w:r w:rsidR="002F0655" w:rsidRPr="00402C84">
        <w:rPr>
          <w:rFonts w:ascii="Arial" w:hAnsi="Arial" w:cs="Arial"/>
          <w:sz w:val="20"/>
          <w:szCs w:val="20"/>
        </w:rPr>
        <w:t xml:space="preserve"> </w:t>
      </w:r>
      <w:r w:rsidRPr="00402C84">
        <w:rPr>
          <w:rFonts w:ascii="Arial" w:hAnsi="Arial" w:cs="Arial"/>
          <w:sz w:val="20"/>
          <w:szCs w:val="20"/>
        </w:rPr>
        <w:t xml:space="preserve">25.) Korm. rendelet </w:t>
      </w:r>
      <w:r w:rsidRPr="00402C84">
        <w:rPr>
          <w:rFonts w:ascii="Arial" w:hAnsi="Arial" w:cs="Arial"/>
          <w:bCs/>
          <w:sz w:val="20"/>
          <w:szCs w:val="20"/>
        </w:rPr>
        <w:t>előírása szerint kell meghatározni.</w:t>
      </w:r>
      <w:r w:rsidR="002003AE" w:rsidRPr="00402C84">
        <w:rPr>
          <w:rFonts w:ascii="Arial" w:hAnsi="Arial" w:cs="Arial"/>
          <w:bCs/>
          <w:sz w:val="20"/>
          <w:szCs w:val="20"/>
        </w:rPr>
        <w:t xml:space="preserve"> </w:t>
      </w:r>
    </w:p>
    <w:p w14:paraId="176396C7" w14:textId="77777777" w:rsidR="00D96E3D" w:rsidRPr="00E6085B" w:rsidRDefault="00D96E3D" w:rsidP="00707EFB">
      <w:pPr>
        <w:spacing w:after="0" w:line="240" w:lineRule="auto"/>
        <w:jc w:val="both"/>
        <w:rPr>
          <w:rFonts w:ascii="Arial" w:hAnsi="Arial" w:cs="Arial"/>
          <w:sz w:val="20"/>
          <w:szCs w:val="20"/>
        </w:rPr>
      </w:pPr>
      <w:r w:rsidRPr="00E6085B">
        <w:rPr>
          <w:rFonts w:ascii="Arial" w:hAnsi="Arial" w:cs="Arial"/>
          <w:sz w:val="20"/>
          <w:szCs w:val="20"/>
        </w:rPr>
        <w:t xml:space="preserve">Sávos kamatozás esetében sávonként, az adott sáv felső határa szerinti, a betét elhelyezésétől számított időszakra, illetve teljes betétösszegre megadott </w:t>
      </w:r>
      <w:proofErr w:type="spellStart"/>
      <w:r w:rsidRPr="00E6085B">
        <w:rPr>
          <w:rFonts w:ascii="Arial" w:hAnsi="Arial" w:cs="Arial"/>
          <w:sz w:val="20"/>
          <w:szCs w:val="20"/>
        </w:rPr>
        <w:t>EBKM</w:t>
      </w:r>
      <w:proofErr w:type="spellEnd"/>
      <w:r w:rsidRPr="00E6085B">
        <w:rPr>
          <w:rFonts w:ascii="Arial" w:hAnsi="Arial" w:cs="Arial"/>
          <w:sz w:val="20"/>
          <w:szCs w:val="20"/>
        </w:rPr>
        <w:t xml:space="preserve"> értékekkel kell a segédtáblát feltölteni.</w:t>
      </w:r>
    </w:p>
    <w:p w14:paraId="629C0F4E" w14:textId="77777777" w:rsidR="002A224D" w:rsidRPr="00402C84" w:rsidRDefault="003E41CD" w:rsidP="00707EFB">
      <w:pPr>
        <w:spacing w:after="0" w:line="240" w:lineRule="auto"/>
        <w:jc w:val="both"/>
        <w:rPr>
          <w:rFonts w:ascii="Arial" w:hAnsi="Arial" w:cs="Arial"/>
          <w:sz w:val="20"/>
          <w:szCs w:val="20"/>
        </w:rPr>
      </w:pPr>
      <w:r w:rsidRPr="00E6085B">
        <w:rPr>
          <w:rFonts w:ascii="Arial" w:hAnsi="Arial" w:cs="Arial"/>
          <w:sz w:val="20"/>
          <w:szCs w:val="20"/>
        </w:rPr>
        <w:t>M</w:t>
      </w:r>
      <w:r w:rsidR="002003AE" w:rsidRPr="00E6085B">
        <w:rPr>
          <w:rFonts w:ascii="Arial" w:hAnsi="Arial" w:cs="Arial"/>
          <w:sz w:val="20"/>
          <w:szCs w:val="20"/>
        </w:rPr>
        <w:t>ind az egyszeri, mind a folyamatos</w:t>
      </w:r>
      <w:r w:rsidRPr="00E6085B">
        <w:rPr>
          <w:rFonts w:ascii="Arial" w:hAnsi="Arial" w:cs="Arial"/>
          <w:sz w:val="20"/>
          <w:szCs w:val="20"/>
        </w:rPr>
        <w:t>an</w:t>
      </w:r>
      <w:r w:rsidR="002003AE" w:rsidRPr="00E6085B">
        <w:rPr>
          <w:rFonts w:ascii="Arial" w:hAnsi="Arial" w:cs="Arial"/>
          <w:sz w:val="20"/>
          <w:szCs w:val="20"/>
        </w:rPr>
        <w:t xml:space="preserve"> (ismétlődő) </w:t>
      </w:r>
      <w:r w:rsidRPr="00E6085B">
        <w:rPr>
          <w:rFonts w:ascii="Arial" w:hAnsi="Arial" w:cs="Arial"/>
          <w:sz w:val="20"/>
          <w:szCs w:val="20"/>
        </w:rPr>
        <w:t>lekötött betétek esetében az összehasonlíthatóság céljából</w:t>
      </w:r>
      <w:r w:rsidR="002003AE" w:rsidRPr="00E6085B">
        <w:rPr>
          <w:rFonts w:ascii="Arial" w:hAnsi="Arial" w:cs="Arial"/>
          <w:sz w:val="20"/>
          <w:szCs w:val="20"/>
        </w:rPr>
        <w:t xml:space="preserve"> a segédtáblában az egyszeri alkalomra szóló betétlekötésre</w:t>
      </w:r>
      <w:r w:rsidR="002003AE" w:rsidRPr="00402C84">
        <w:rPr>
          <w:rFonts w:ascii="Arial" w:hAnsi="Arial" w:cs="Arial"/>
          <w:sz w:val="20"/>
          <w:szCs w:val="20"/>
        </w:rPr>
        <w:t xml:space="preserve"> vonatkozó </w:t>
      </w:r>
      <w:proofErr w:type="spellStart"/>
      <w:r w:rsidR="002003AE" w:rsidRPr="00402C84">
        <w:rPr>
          <w:rFonts w:ascii="Arial" w:hAnsi="Arial" w:cs="Arial"/>
          <w:sz w:val="20"/>
          <w:szCs w:val="20"/>
        </w:rPr>
        <w:t>EBKM</w:t>
      </w:r>
      <w:proofErr w:type="spellEnd"/>
      <w:r w:rsidR="002003AE" w:rsidRPr="00402C84">
        <w:rPr>
          <w:rFonts w:ascii="Arial" w:hAnsi="Arial" w:cs="Arial"/>
          <w:sz w:val="20"/>
          <w:szCs w:val="20"/>
        </w:rPr>
        <w:t xml:space="preserve"> értékeket </w:t>
      </w:r>
      <w:r w:rsidR="006F44E6" w:rsidRPr="00402C84">
        <w:rPr>
          <w:rFonts w:ascii="Arial" w:hAnsi="Arial" w:cs="Arial"/>
          <w:sz w:val="20"/>
          <w:szCs w:val="20"/>
        </w:rPr>
        <w:t xml:space="preserve">kell </w:t>
      </w:r>
      <w:r w:rsidR="002003AE" w:rsidRPr="00402C84">
        <w:rPr>
          <w:rFonts w:ascii="Arial" w:hAnsi="Arial" w:cs="Arial"/>
          <w:sz w:val="20"/>
          <w:szCs w:val="20"/>
        </w:rPr>
        <w:t>szerepeltetni.</w:t>
      </w:r>
      <w:r w:rsidR="00AF6F49" w:rsidRPr="00402C84">
        <w:rPr>
          <w:rFonts w:ascii="Arial" w:hAnsi="Arial" w:cs="Arial"/>
          <w:sz w:val="20"/>
          <w:szCs w:val="20"/>
        </w:rPr>
        <w:t xml:space="preserve"> </w:t>
      </w:r>
    </w:p>
    <w:p w14:paraId="18041A53" w14:textId="77777777" w:rsidR="00A1264B" w:rsidRPr="00402C84" w:rsidRDefault="00A1264B" w:rsidP="00707EFB">
      <w:pPr>
        <w:spacing w:after="0" w:line="240" w:lineRule="auto"/>
        <w:jc w:val="both"/>
        <w:rPr>
          <w:rFonts w:ascii="Arial" w:hAnsi="Arial" w:cs="Arial"/>
          <w:sz w:val="20"/>
          <w:szCs w:val="20"/>
        </w:rPr>
      </w:pPr>
    </w:p>
    <w:p w14:paraId="7072A6B6" w14:textId="77777777" w:rsidR="00BF32A1" w:rsidRPr="00402C84" w:rsidRDefault="00BF32A1" w:rsidP="00707EFB">
      <w:pPr>
        <w:spacing w:line="240" w:lineRule="auto"/>
        <w:jc w:val="both"/>
        <w:rPr>
          <w:rFonts w:ascii="Arial" w:hAnsi="Arial" w:cs="Arial"/>
          <w:sz w:val="20"/>
          <w:szCs w:val="20"/>
        </w:rPr>
      </w:pPr>
      <w:r w:rsidRPr="00402C84">
        <w:rPr>
          <w:rFonts w:ascii="Arial" w:hAnsi="Arial" w:cs="Arial"/>
          <w:sz w:val="20"/>
          <w:szCs w:val="20"/>
        </w:rPr>
        <w:t xml:space="preserve">Amennyiben a betéti termék kamatozása referencia kamathoz (pl. mindenkori jegybanki alapkamat) kötött, akkor a jelentés beküldésekor érvényes kamatmértéket kell számszerűsítve megjeleníteni. </w:t>
      </w:r>
      <w:r w:rsidRPr="00595682">
        <w:rPr>
          <w:rFonts w:ascii="Arial" w:hAnsi="Arial" w:cs="Arial"/>
          <w:sz w:val="20"/>
          <w:szCs w:val="20"/>
        </w:rPr>
        <w:t xml:space="preserve">A referencia kamat változása miatt bekövetkező kamat és </w:t>
      </w:r>
      <w:proofErr w:type="spellStart"/>
      <w:r w:rsidRPr="00595682">
        <w:rPr>
          <w:rFonts w:ascii="Arial" w:hAnsi="Arial" w:cs="Arial"/>
          <w:sz w:val="20"/>
          <w:szCs w:val="20"/>
        </w:rPr>
        <w:t>EBKM</w:t>
      </w:r>
      <w:proofErr w:type="spellEnd"/>
      <w:r w:rsidRPr="00595682">
        <w:rPr>
          <w:rFonts w:ascii="Arial" w:hAnsi="Arial" w:cs="Arial"/>
          <w:sz w:val="20"/>
          <w:szCs w:val="20"/>
        </w:rPr>
        <w:t xml:space="preserve"> változásokat legkésőbb a változás érvénybelépésének napján </w:t>
      </w:r>
      <w:r w:rsidRPr="00402C84">
        <w:rPr>
          <w:rFonts w:ascii="Arial" w:hAnsi="Arial" w:cs="Arial"/>
          <w:sz w:val="20"/>
          <w:szCs w:val="20"/>
        </w:rPr>
        <w:t>kell az adatszolgáltatásban aktualizálni. A napi rendszerességgel változó betéti kamatokat minden naptári hét utolsó banki munkanapján kell aktualizálni.</w:t>
      </w:r>
    </w:p>
    <w:p w14:paraId="797275AC" w14:textId="77777777" w:rsidR="009F3585" w:rsidRPr="00402C84" w:rsidRDefault="009F3585" w:rsidP="00707EFB">
      <w:pPr>
        <w:spacing w:line="240" w:lineRule="auto"/>
        <w:jc w:val="both"/>
        <w:rPr>
          <w:rFonts w:ascii="Arial" w:hAnsi="Arial" w:cs="Arial"/>
          <w:sz w:val="20"/>
          <w:szCs w:val="20"/>
        </w:rPr>
      </w:pPr>
      <w:r w:rsidRPr="00595682">
        <w:rPr>
          <w:rFonts w:ascii="Arial" w:hAnsi="Arial" w:cs="Arial"/>
          <w:sz w:val="20"/>
          <w:szCs w:val="20"/>
        </w:rPr>
        <w:t>Akciós termék esetén</w:t>
      </w:r>
      <w:r w:rsidRPr="00595682">
        <w:rPr>
          <w:rFonts w:ascii="Arial" w:hAnsi="Arial" w:cs="Arial"/>
          <w:i/>
          <w:sz w:val="20"/>
          <w:szCs w:val="20"/>
        </w:rPr>
        <w:t xml:space="preserve"> </w:t>
      </w:r>
      <w:r w:rsidRPr="00595682">
        <w:rPr>
          <w:rFonts w:ascii="Arial" w:hAnsi="Arial" w:cs="Arial"/>
          <w:sz w:val="20"/>
          <w:szCs w:val="20"/>
        </w:rPr>
        <w:t xml:space="preserve">a közzététel időpontjában hatályos kondíciós lista szerinti nem akciós </w:t>
      </w:r>
      <w:proofErr w:type="spellStart"/>
      <w:r w:rsidRPr="00595682">
        <w:rPr>
          <w:rFonts w:ascii="Arial" w:hAnsi="Arial" w:cs="Arial"/>
          <w:sz w:val="20"/>
          <w:szCs w:val="20"/>
        </w:rPr>
        <w:t>EBKM</w:t>
      </w:r>
      <w:proofErr w:type="spellEnd"/>
      <w:r w:rsidRPr="00595682">
        <w:rPr>
          <w:rFonts w:ascii="Arial" w:hAnsi="Arial" w:cs="Arial"/>
          <w:sz w:val="20"/>
          <w:szCs w:val="20"/>
        </w:rPr>
        <w:t xml:space="preserve"> értéket </w:t>
      </w:r>
      <w:r w:rsidR="00D85CA7" w:rsidRPr="00595682">
        <w:rPr>
          <w:rFonts w:ascii="Arial" w:hAnsi="Arial" w:cs="Arial"/>
          <w:sz w:val="20"/>
          <w:szCs w:val="20"/>
        </w:rPr>
        <w:t>is fel kell tüntetni</w:t>
      </w:r>
      <w:r w:rsidR="00D85CA7" w:rsidRPr="00402C84">
        <w:rPr>
          <w:rFonts w:ascii="Arial" w:hAnsi="Arial" w:cs="Arial"/>
          <w:b/>
          <w:sz w:val="20"/>
          <w:szCs w:val="20"/>
        </w:rPr>
        <w:t xml:space="preserve">, </w:t>
      </w:r>
      <w:r w:rsidRPr="00402C84">
        <w:rPr>
          <w:rFonts w:ascii="Arial" w:hAnsi="Arial" w:cs="Arial"/>
          <w:sz w:val="20"/>
          <w:szCs w:val="20"/>
        </w:rPr>
        <w:t>az</w:t>
      </w:r>
      <w:r w:rsidR="00D85CA7" w:rsidRPr="00402C84">
        <w:rPr>
          <w:rFonts w:ascii="Arial" w:hAnsi="Arial" w:cs="Arial"/>
          <w:sz w:val="20"/>
          <w:szCs w:val="20"/>
        </w:rPr>
        <w:t>t a segédtáblában az</w:t>
      </w:r>
      <w:r w:rsidRPr="00402C84">
        <w:rPr>
          <w:rFonts w:ascii="Arial" w:hAnsi="Arial" w:cs="Arial"/>
          <w:sz w:val="20"/>
          <w:szCs w:val="20"/>
        </w:rPr>
        <w:t xml:space="preserve"> akciós </w:t>
      </w:r>
      <w:proofErr w:type="spellStart"/>
      <w:r w:rsidRPr="00402C84">
        <w:rPr>
          <w:rFonts w:ascii="Arial" w:hAnsi="Arial" w:cs="Arial"/>
          <w:sz w:val="20"/>
          <w:szCs w:val="20"/>
        </w:rPr>
        <w:t>EBKM</w:t>
      </w:r>
      <w:proofErr w:type="spellEnd"/>
      <w:r w:rsidRPr="00402C84">
        <w:rPr>
          <w:rFonts w:ascii="Arial" w:hAnsi="Arial" w:cs="Arial"/>
          <w:sz w:val="20"/>
          <w:szCs w:val="20"/>
        </w:rPr>
        <w:t xml:space="preserve"> cellájához közvetlenül kapcsolódó megjegyzés cellában kell szerepeltetni.</w:t>
      </w:r>
      <w:r w:rsidRPr="00402C84">
        <w:rPr>
          <w:rFonts w:ascii="Arial" w:hAnsi="Arial" w:cs="Arial"/>
          <w:b/>
          <w:sz w:val="20"/>
          <w:szCs w:val="20"/>
        </w:rPr>
        <w:t xml:space="preserve"> </w:t>
      </w:r>
      <w:r w:rsidRPr="00402C84">
        <w:rPr>
          <w:rFonts w:ascii="Arial" w:hAnsi="Arial" w:cs="Arial"/>
          <w:sz w:val="20"/>
          <w:szCs w:val="20"/>
        </w:rPr>
        <w:t xml:space="preserve">Az akciós kamattal meghirdetett, automatikusan megújuló betét </w:t>
      </w:r>
      <w:r w:rsidRPr="00402C84">
        <w:rPr>
          <w:rFonts w:ascii="Arial" w:hAnsi="Arial" w:cs="Arial"/>
          <w:sz w:val="20"/>
          <w:szCs w:val="20"/>
        </w:rPr>
        <w:lastRenderedPageBreak/>
        <w:t xml:space="preserve">esetén a nem kedvezményes </w:t>
      </w:r>
      <w:proofErr w:type="spellStart"/>
      <w:r w:rsidRPr="00402C84">
        <w:rPr>
          <w:rFonts w:ascii="Arial" w:hAnsi="Arial" w:cs="Arial"/>
          <w:sz w:val="20"/>
          <w:szCs w:val="20"/>
        </w:rPr>
        <w:t>EBKM</w:t>
      </w:r>
      <w:proofErr w:type="spellEnd"/>
      <w:r w:rsidRPr="00402C84">
        <w:rPr>
          <w:rFonts w:ascii="Arial" w:hAnsi="Arial" w:cs="Arial"/>
          <w:sz w:val="20"/>
          <w:szCs w:val="20"/>
        </w:rPr>
        <w:t xml:space="preserve"> értéket kötelező feltüntetni </w:t>
      </w:r>
      <w:r w:rsidR="0077386D" w:rsidRPr="00402C84">
        <w:rPr>
          <w:rFonts w:ascii="Arial" w:hAnsi="Arial" w:cs="Arial"/>
          <w:sz w:val="20"/>
          <w:szCs w:val="20"/>
        </w:rPr>
        <w:t>[</w:t>
      </w:r>
      <w:r w:rsidR="002F0655" w:rsidRPr="00402C84">
        <w:rPr>
          <w:rFonts w:ascii="Arial" w:hAnsi="Arial" w:cs="Arial"/>
          <w:bCs/>
          <w:sz w:val="20"/>
          <w:szCs w:val="20"/>
        </w:rPr>
        <w:t xml:space="preserve">a </w:t>
      </w:r>
      <w:r w:rsidRPr="00402C84">
        <w:rPr>
          <w:rFonts w:ascii="Arial" w:hAnsi="Arial" w:cs="Arial"/>
          <w:sz w:val="20"/>
          <w:szCs w:val="20"/>
        </w:rPr>
        <w:t>82/2010. (III. 25.) Korm. rendelet 7. § (3) bekezdés</w:t>
      </w:r>
      <w:r w:rsidR="0077386D" w:rsidRPr="00402C84">
        <w:rPr>
          <w:rFonts w:ascii="Arial" w:hAnsi="Arial" w:cs="Arial"/>
          <w:sz w:val="20"/>
          <w:szCs w:val="20"/>
        </w:rPr>
        <w:t>].</w:t>
      </w:r>
    </w:p>
    <w:p w14:paraId="37193482" w14:textId="77777777" w:rsidR="00743835" w:rsidRPr="00402C84" w:rsidRDefault="00766FE6" w:rsidP="00707EFB">
      <w:pPr>
        <w:spacing w:line="240" w:lineRule="auto"/>
        <w:jc w:val="both"/>
        <w:rPr>
          <w:rFonts w:ascii="Arial" w:hAnsi="Arial" w:cs="Arial"/>
          <w:sz w:val="20"/>
          <w:szCs w:val="20"/>
        </w:rPr>
      </w:pPr>
      <w:r>
        <w:rPr>
          <w:rFonts w:ascii="Arial" w:hAnsi="Arial" w:cs="Arial"/>
          <w:sz w:val="20"/>
          <w:szCs w:val="20"/>
        </w:rPr>
        <w:t>Valamennyi</w:t>
      </w:r>
      <w:r w:rsidR="008D6E9E">
        <w:rPr>
          <w:rFonts w:ascii="Arial" w:hAnsi="Arial" w:cs="Arial"/>
          <w:sz w:val="20"/>
          <w:szCs w:val="20"/>
        </w:rPr>
        <w:t>,</w:t>
      </w:r>
      <w:r>
        <w:rPr>
          <w:rFonts w:ascii="Arial" w:hAnsi="Arial" w:cs="Arial"/>
          <w:sz w:val="20"/>
          <w:szCs w:val="20"/>
        </w:rPr>
        <w:t xml:space="preserve"> a jelentéssel érintett betéti </w:t>
      </w:r>
      <w:r w:rsidR="00B177E8">
        <w:rPr>
          <w:rFonts w:ascii="Arial" w:hAnsi="Arial" w:cs="Arial"/>
          <w:sz w:val="20"/>
          <w:szCs w:val="20"/>
        </w:rPr>
        <w:t>és megtakarítási termék</w:t>
      </w:r>
      <w:r>
        <w:rPr>
          <w:rFonts w:ascii="Arial" w:hAnsi="Arial" w:cs="Arial"/>
          <w:sz w:val="20"/>
          <w:szCs w:val="20"/>
        </w:rPr>
        <w:t xml:space="preserve"> esetében az „Egyéb megjegyzések” között fel kell tüntetni azon termékeket</w:t>
      </w:r>
      <w:r w:rsidR="001A604B">
        <w:rPr>
          <w:rFonts w:ascii="Arial" w:hAnsi="Arial" w:cs="Arial"/>
          <w:sz w:val="20"/>
          <w:szCs w:val="20"/>
        </w:rPr>
        <w:t>, illetve</w:t>
      </w:r>
      <w:r>
        <w:rPr>
          <w:rFonts w:ascii="Arial" w:hAnsi="Arial" w:cs="Arial"/>
          <w:sz w:val="20"/>
          <w:szCs w:val="20"/>
        </w:rPr>
        <w:t xml:space="preserve"> szolgáltatásokat, amelyeket a fogyasztónak igénybe szükséges vennie a </w:t>
      </w:r>
      <w:r w:rsidR="00B177E8">
        <w:rPr>
          <w:rFonts w:ascii="Arial" w:hAnsi="Arial" w:cs="Arial"/>
          <w:sz w:val="20"/>
          <w:szCs w:val="20"/>
        </w:rPr>
        <w:t>betéti vagy megtakarítási termék</w:t>
      </w:r>
      <w:r>
        <w:rPr>
          <w:rFonts w:ascii="Arial" w:hAnsi="Arial" w:cs="Arial"/>
          <w:sz w:val="20"/>
          <w:szCs w:val="20"/>
        </w:rPr>
        <w:t xml:space="preserve"> jelentésben szereplő kondíciókkal történő igénybevételéhez.</w:t>
      </w:r>
    </w:p>
    <w:p w14:paraId="5D001DCA" w14:textId="77777777" w:rsidR="003F7929" w:rsidRPr="00402C84" w:rsidRDefault="0058173D" w:rsidP="00707EFB">
      <w:pPr>
        <w:pStyle w:val="Cmsor3"/>
        <w:spacing w:line="240" w:lineRule="auto"/>
        <w:rPr>
          <w:rFonts w:ascii="Arial" w:hAnsi="Arial" w:cs="Arial"/>
          <w:sz w:val="20"/>
          <w:szCs w:val="20"/>
        </w:rPr>
      </w:pPr>
      <w:bookmarkStart w:id="81" w:name="_Toc288211442"/>
      <w:bookmarkStart w:id="82" w:name="_Toc302733952"/>
      <w:bookmarkStart w:id="83" w:name="_Toc306870632"/>
      <w:r>
        <w:rPr>
          <w:rFonts w:ascii="Arial" w:hAnsi="Arial" w:cs="Arial"/>
          <w:sz w:val="20"/>
          <w:szCs w:val="20"/>
          <w:lang w:val="hu-HU"/>
        </w:rPr>
        <w:t xml:space="preserve">2.2. </w:t>
      </w:r>
      <w:r w:rsidR="003F7929" w:rsidRPr="00402C84">
        <w:rPr>
          <w:rFonts w:ascii="Arial" w:hAnsi="Arial" w:cs="Arial"/>
          <w:sz w:val="20"/>
          <w:szCs w:val="20"/>
        </w:rPr>
        <w:t>9BB Termékismertető – Betéti és megtakarítási termékek – Lekötött betét</w:t>
      </w:r>
      <w:bookmarkEnd w:id="81"/>
      <w:bookmarkEnd w:id="82"/>
      <w:bookmarkEnd w:id="83"/>
    </w:p>
    <w:p w14:paraId="6883C1EC" w14:textId="77777777" w:rsidR="003F7929" w:rsidRPr="00402C84" w:rsidRDefault="003F7929" w:rsidP="0032476A">
      <w:pPr>
        <w:spacing w:line="240" w:lineRule="auto"/>
        <w:jc w:val="both"/>
        <w:rPr>
          <w:rFonts w:ascii="Arial" w:hAnsi="Arial" w:cs="Arial"/>
          <w:sz w:val="20"/>
          <w:szCs w:val="20"/>
        </w:rPr>
      </w:pPr>
    </w:p>
    <w:p w14:paraId="21B35806" w14:textId="77777777" w:rsidR="007C73A7" w:rsidRPr="00402C84" w:rsidRDefault="001E6E74" w:rsidP="00707EFB">
      <w:pPr>
        <w:spacing w:line="240" w:lineRule="auto"/>
        <w:jc w:val="both"/>
        <w:rPr>
          <w:rFonts w:ascii="Arial" w:hAnsi="Arial" w:cs="Arial"/>
          <w:sz w:val="20"/>
          <w:szCs w:val="20"/>
        </w:rPr>
      </w:pPr>
      <w:r w:rsidRPr="00402C84">
        <w:rPr>
          <w:rFonts w:ascii="Arial" w:hAnsi="Arial" w:cs="Arial"/>
          <w:sz w:val="20"/>
          <w:szCs w:val="20"/>
        </w:rPr>
        <w:t>A jelentés</w:t>
      </w:r>
      <w:r w:rsidR="005635EE" w:rsidRPr="00402C84">
        <w:rPr>
          <w:rFonts w:ascii="Arial" w:hAnsi="Arial" w:cs="Arial"/>
          <w:sz w:val="20"/>
          <w:szCs w:val="20"/>
        </w:rPr>
        <w:t xml:space="preserve"> vonatkozásában </w:t>
      </w:r>
      <w:r w:rsidR="00BA544E" w:rsidRPr="00402C84">
        <w:rPr>
          <w:rFonts w:ascii="Arial" w:hAnsi="Arial" w:cs="Arial"/>
          <w:i/>
          <w:sz w:val="20"/>
          <w:szCs w:val="20"/>
        </w:rPr>
        <w:t>lekötött</w:t>
      </w:r>
      <w:r w:rsidR="00BA544E" w:rsidRPr="00402C84">
        <w:rPr>
          <w:rFonts w:ascii="Arial" w:hAnsi="Arial" w:cs="Arial"/>
          <w:sz w:val="20"/>
          <w:szCs w:val="20"/>
        </w:rPr>
        <w:t xml:space="preserve"> </w:t>
      </w:r>
      <w:r w:rsidRPr="00402C84">
        <w:rPr>
          <w:rFonts w:ascii="Arial" w:hAnsi="Arial" w:cs="Arial"/>
          <w:i/>
          <w:iCs/>
          <w:sz w:val="20"/>
          <w:szCs w:val="20"/>
        </w:rPr>
        <w:t>betét</w:t>
      </w:r>
      <w:r w:rsidR="005635EE" w:rsidRPr="00402C84">
        <w:rPr>
          <w:rFonts w:ascii="Arial" w:hAnsi="Arial" w:cs="Arial"/>
          <w:i/>
          <w:iCs/>
          <w:sz w:val="20"/>
          <w:szCs w:val="20"/>
        </w:rPr>
        <w:t xml:space="preserve">nek </w:t>
      </w:r>
      <w:r w:rsidR="005635EE" w:rsidRPr="00402C84">
        <w:rPr>
          <w:rFonts w:ascii="Arial" w:hAnsi="Arial" w:cs="Arial"/>
          <w:iCs/>
          <w:sz w:val="20"/>
          <w:szCs w:val="20"/>
        </w:rPr>
        <w:t>tekint</w:t>
      </w:r>
      <w:r w:rsidR="00E220B4">
        <w:rPr>
          <w:rFonts w:ascii="Arial" w:hAnsi="Arial" w:cs="Arial"/>
          <w:iCs/>
          <w:sz w:val="20"/>
          <w:szCs w:val="20"/>
        </w:rPr>
        <w:t>endő</w:t>
      </w:r>
      <w:r w:rsidRPr="00402C84">
        <w:rPr>
          <w:rFonts w:ascii="Arial" w:hAnsi="Arial" w:cs="Arial"/>
          <w:sz w:val="20"/>
          <w:szCs w:val="20"/>
        </w:rPr>
        <w:t xml:space="preserve"> a</w:t>
      </w:r>
      <w:r w:rsidR="00BA4CC6" w:rsidRPr="00402C84">
        <w:rPr>
          <w:rFonts w:ascii="Arial" w:hAnsi="Arial" w:cs="Arial"/>
          <w:sz w:val="20"/>
          <w:szCs w:val="20"/>
        </w:rPr>
        <w:t xml:space="preserve"> lekötött betétek</w:t>
      </w:r>
      <w:r w:rsidR="005635EE" w:rsidRPr="00402C84">
        <w:rPr>
          <w:rFonts w:ascii="Arial" w:hAnsi="Arial" w:cs="Arial"/>
          <w:sz w:val="20"/>
          <w:szCs w:val="20"/>
        </w:rPr>
        <w:t>e</w:t>
      </w:r>
      <w:r w:rsidR="00F41F1A" w:rsidRPr="00402C84">
        <w:rPr>
          <w:rFonts w:ascii="Arial" w:hAnsi="Arial" w:cs="Arial"/>
          <w:sz w:val="20"/>
          <w:szCs w:val="20"/>
        </w:rPr>
        <w:t>n túl a</w:t>
      </w:r>
      <w:r w:rsidR="00BA4CC6" w:rsidRPr="00402C84">
        <w:rPr>
          <w:rFonts w:ascii="Arial" w:hAnsi="Arial" w:cs="Arial"/>
          <w:sz w:val="20"/>
          <w:szCs w:val="20"/>
        </w:rPr>
        <w:t xml:space="preserve"> </w:t>
      </w:r>
      <w:r w:rsidR="00DD1418" w:rsidRPr="00402C84">
        <w:rPr>
          <w:rFonts w:ascii="Arial" w:hAnsi="Arial" w:cs="Arial"/>
          <w:sz w:val="20"/>
          <w:szCs w:val="20"/>
        </w:rPr>
        <w:t>takarékbetétkönyvek</w:t>
      </w:r>
      <w:r w:rsidR="005635EE" w:rsidRPr="00402C84">
        <w:rPr>
          <w:rFonts w:ascii="Arial" w:hAnsi="Arial" w:cs="Arial"/>
          <w:sz w:val="20"/>
          <w:szCs w:val="20"/>
        </w:rPr>
        <w:t>et</w:t>
      </w:r>
      <w:r w:rsidR="007A4446" w:rsidRPr="00402C84">
        <w:rPr>
          <w:rFonts w:ascii="Arial" w:hAnsi="Arial" w:cs="Arial"/>
          <w:sz w:val="20"/>
          <w:szCs w:val="20"/>
        </w:rPr>
        <w:t xml:space="preserve"> és </w:t>
      </w:r>
      <w:r w:rsidR="00F41F1A" w:rsidRPr="00402C84">
        <w:rPr>
          <w:rFonts w:ascii="Arial" w:hAnsi="Arial" w:cs="Arial"/>
          <w:sz w:val="20"/>
          <w:szCs w:val="20"/>
        </w:rPr>
        <w:t xml:space="preserve">az </w:t>
      </w:r>
      <w:r w:rsidR="002A224D" w:rsidRPr="00402C84">
        <w:rPr>
          <w:rFonts w:ascii="Arial" w:hAnsi="Arial" w:cs="Arial"/>
          <w:sz w:val="20"/>
          <w:szCs w:val="20"/>
        </w:rPr>
        <w:t xml:space="preserve">olyan </w:t>
      </w:r>
      <w:r w:rsidR="007A4446" w:rsidRPr="00402C84">
        <w:rPr>
          <w:rFonts w:ascii="Arial" w:hAnsi="Arial" w:cs="Arial"/>
          <w:sz w:val="20"/>
          <w:szCs w:val="20"/>
        </w:rPr>
        <w:t>betét</w:t>
      </w:r>
      <w:r w:rsidR="004361FD" w:rsidRPr="00402C84">
        <w:rPr>
          <w:rFonts w:ascii="Arial" w:hAnsi="Arial" w:cs="Arial"/>
          <w:sz w:val="20"/>
          <w:szCs w:val="20"/>
        </w:rPr>
        <w:t>i</w:t>
      </w:r>
      <w:r w:rsidR="007A4446" w:rsidRPr="00402C84">
        <w:rPr>
          <w:rFonts w:ascii="Arial" w:hAnsi="Arial" w:cs="Arial"/>
          <w:sz w:val="20"/>
          <w:szCs w:val="20"/>
        </w:rPr>
        <w:t xml:space="preserve"> jellegű okiratok</w:t>
      </w:r>
      <w:r w:rsidR="005635EE" w:rsidRPr="00402C84">
        <w:rPr>
          <w:rFonts w:ascii="Arial" w:hAnsi="Arial" w:cs="Arial"/>
          <w:sz w:val="20"/>
          <w:szCs w:val="20"/>
        </w:rPr>
        <w:t>at</w:t>
      </w:r>
      <w:r w:rsidR="00B42448" w:rsidRPr="00402C84">
        <w:rPr>
          <w:rFonts w:ascii="Arial" w:hAnsi="Arial" w:cs="Arial"/>
          <w:sz w:val="20"/>
          <w:szCs w:val="20"/>
        </w:rPr>
        <w:t xml:space="preserve">, </w:t>
      </w:r>
      <w:r w:rsidR="005A5653" w:rsidRPr="00402C84">
        <w:rPr>
          <w:rFonts w:ascii="Arial" w:hAnsi="Arial" w:cs="Arial"/>
          <w:sz w:val="20"/>
          <w:szCs w:val="20"/>
        </w:rPr>
        <w:t>ahol a betételhelyezés</w:t>
      </w:r>
      <w:r w:rsidR="009761D1" w:rsidRPr="00402C84">
        <w:rPr>
          <w:rFonts w:ascii="Arial" w:hAnsi="Arial" w:cs="Arial"/>
          <w:sz w:val="20"/>
          <w:szCs w:val="20"/>
        </w:rPr>
        <w:t xml:space="preserve"> általános</w:t>
      </w:r>
      <w:r w:rsidR="005A5653" w:rsidRPr="00402C84">
        <w:rPr>
          <w:rFonts w:ascii="Arial" w:hAnsi="Arial" w:cs="Arial"/>
          <w:sz w:val="20"/>
          <w:szCs w:val="20"/>
        </w:rPr>
        <w:t xml:space="preserve"> célja az értékmegőrzés</w:t>
      </w:r>
      <w:r w:rsidR="009F75E8" w:rsidRPr="00402C84">
        <w:rPr>
          <w:rFonts w:ascii="Arial" w:hAnsi="Arial" w:cs="Arial"/>
          <w:sz w:val="20"/>
          <w:szCs w:val="20"/>
        </w:rPr>
        <w:t>,</w:t>
      </w:r>
      <w:r w:rsidR="005A5653" w:rsidRPr="00402C84">
        <w:rPr>
          <w:rFonts w:ascii="Arial" w:hAnsi="Arial" w:cs="Arial"/>
          <w:sz w:val="20"/>
          <w:szCs w:val="20"/>
        </w:rPr>
        <w:t xml:space="preserve"> illetve a vagyon gyarapítása</w:t>
      </w:r>
      <w:r w:rsidR="00BA4CC6" w:rsidRPr="00402C84">
        <w:rPr>
          <w:rFonts w:ascii="Arial" w:hAnsi="Arial" w:cs="Arial"/>
          <w:sz w:val="20"/>
          <w:szCs w:val="20"/>
        </w:rPr>
        <w:t>.</w:t>
      </w:r>
      <w:r w:rsidR="00821764" w:rsidRPr="00402C84">
        <w:rPr>
          <w:rFonts w:ascii="Arial" w:hAnsi="Arial" w:cs="Arial"/>
          <w:sz w:val="20"/>
          <w:szCs w:val="20"/>
        </w:rPr>
        <w:t xml:space="preserve"> </w:t>
      </w:r>
    </w:p>
    <w:p w14:paraId="7844971F" w14:textId="77777777" w:rsidR="00944C58" w:rsidRPr="00402C84" w:rsidRDefault="00821764" w:rsidP="00707EFB">
      <w:pPr>
        <w:spacing w:line="240" w:lineRule="auto"/>
        <w:jc w:val="both"/>
        <w:rPr>
          <w:rFonts w:ascii="Arial" w:hAnsi="Arial" w:cs="Arial"/>
          <w:sz w:val="20"/>
          <w:szCs w:val="20"/>
        </w:rPr>
      </w:pPr>
      <w:r w:rsidRPr="00402C84">
        <w:rPr>
          <w:rFonts w:ascii="Arial" w:hAnsi="Arial" w:cs="Arial"/>
          <w:sz w:val="20"/>
          <w:szCs w:val="20"/>
        </w:rPr>
        <w:t>A</w:t>
      </w:r>
      <w:r w:rsidR="00F87914" w:rsidRPr="00402C84">
        <w:rPr>
          <w:rFonts w:ascii="Arial" w:hAnsi="Arial" w:cs="Arial"/>
          <w:sz w:val="20"/>
          <w:szCs w:val="20"/>
        </w:rPr>
        <w:t>z adott</w:t>
      </w:r>
      <w:r w:rsidRPr="00402C84">
        <w:rPr>
          <w:rFonts w:ascii="Arial" w:hAnsi="Arial" w:cs="Arial"/>
          <w:sz w:val="20"/>
          <w:szCs w:val="20"/>
        </w:rPr>
        <w:t xml:space="preserve"> konstrukció </w:t>
      </w:r>
      <w:r w:rsidR="009E3054" w:rsidRPr="00402C84">
        <w:rPr>
          <w:rFonts w:ascii="Arial" w:hAnsi="Arial" w:cs="Arial"/>
          <w:sz w:val="20"/>
          <w:szCs w:val="20"/>
        </w:rPr>
        <w:t>keretében</w:t>
      </w:r>
      <w:r w:rsidRPr="00402C84">
        <w:rPr>
          <w:rFonts w:ascii="Arial" w:hAnsi="Arial" w:cs="Arial"/>
          <w:sz w:val="20"/>
          <w:szCs w:val="20"/>
        </w:rPr>
        <w:t xml:space="preserve"> </w:t>
      </w:r>
      <w:r w:rsidR="0000094E" w:rsidRPr="00402C84">
        <w:rPr>
          <w:rFonts w:ascii="Arial" w:hAnsi="Arial" w:cs="Arial"/>
          <w:sz w:val="20"/>
          <w:szCs w:val="20"/>
        </w:rPr>
        <w:t>rögzített</w:t>
      </w:r>
      <w:r w:rsidRPr="00402C84">
        <w:rPr>
          <w:rFonts w:ascii="Arial" w:hAnsi="Arial" w:cs="Arial"/>
          <w:sz w:val="20"/>
          <w:szCs w:val="20"/>
        </w:rPr>
        <w:t xml:space="preserve"> cél</w:t>
      </w:r>
      <w:r w:rsidR="00E37B8E" w:rsidRPr="00402C84">
        <w:rPr>
          <w:rFonts w:ascii="Arial" w:hAnsi="Arial" w:cs="Arial"/>
          <w:sz w:val="20"/>
          <w:szCs w:val="20"/>
        </w:rPr>
        <w:t>ú</w:t>
      </w:r>
      <w:r w:rsidRPr="00402C84">
        <w:rPr>
          <w:rFonts w:ascii="Arial" w:hAnsi="Arial" w:cs="Arial"/>
          <w:sz w:val="20"/>
          <w:szCs w:val="20"/>
        </w:rPr>
        <w:t xml:space="preserve"> megtakarításokat</w:t>
      </w:r>
      <w:r w:rsidR="002003AE" w:rsidRPr="00402C84">
        <w:rPr>
          <w:rFonts w:ascii="Arial" w:hAnsi="Arial" w:cs="Arial"/>
          <w:sz w:val="20"/>
          <w:szCs w:val="20"/>
        </w:rPr>
        <w:t xml:space="preserve"> (pl. lakástakarékpénztári megtakarítások, nyereménybetétkönyvek, gyámhatósági takarékbetétkönyvek, hitelfedezeti célbetétek, lakáscélú betétek)</w:t>
      </w:r>
      <w:r w:rsidR="00704D90" w:rsidRPr="00402C84">
        <w:rPr>
          <w:rFonts w:ascii="Arial" w:hAnsi="Arial" w:cs="Arial"/>
          <w:sz w:val="20"/>
          <w:szCs w:val="20"/>
        </w:rPr>
        <w:t>,</w:t>
      </w:r>
      <w:r w:rsidR="000F341F" w:rsidRPr="00402C84">
        <w:rPr>
          <w:rFonts w:ascii="Arial" w:hAnsi="Arial" w:cs="Arial"/>
          <w:sz w:val="20"/>
          <w:szCs w:val="20"/>
        </w:rPr>
        <w:t xml:space="preserve"> a strukturált betéteket,</w:t>
      </w:r>
      <w:r w:rsidR="00673F91" w:rsidRPr="00402C84">
        <w:rPr>
          <w:rFonts w:ascii="Arial" w:hAnsi="Arial" w:cs="Arial"/>
          <w:sz w:val="20"/>
          <w:szCs w:val="20"/>
        </w:rPr>
        <w:t xml:space="preserve"> </w:t>
      </w:r>
      <w:r w:rsidR="00156B18" w:rsidRPr="00402C84">
        <w:rPr>
          <w:rFonts w:ascii="Arial" w:hAnsi="Arial" w:cs="Arial"/>
          <w:sz w:val="20"/>
          <w:szCs w:val="20"/>
        </w:rPr>
        <w:t>valamint</w:t>
      </w:r>
      <w:r w:rsidR="00673F91" w:rsidRPr="00402C84">
        <w:rPr>
          <w:rFonts w:ascii="Arial" w:hAnsi="Arial" w:cs="Arial"/>
          <w:sz w:val="20"/>
          <w:szCs w:val="20"/>
        </w:rPr>
        <w:t xml:space="preserve"> a privát</w:t>
      </w:r>
      <w:r w:rsidR="00411412" w:rsidRPr="00402C84">
        <w:rPr>
          <w:rFonts w:ascii="Arial" w:hAnsi="Arial" w:cs="Arial"/>
          <w:sz w:val="20"/>
          <w:szCs w:val="20"/>
        </w:rPr>
        <w:t>-</w:t>
      </w:r>
      <w:r w:rsidR="00156B18" w:rsidRPr="00402C84">
        <w:rPr>
          <w:rFonts w:ascii="Arial" w:hAnsi="Arial" w:cs="Arial"/>
          <w:sz w:val="20"/>
          <w:szCs w:val="20"/>
        </w:rPr>
        <w:t xml:space="preserve"> és prémiumbanki </w:t>
      </w:r>
      <w:r w:rsidR="009A0E1D" w:rsidRPr="00402C84">
        <w:rPr>
          <w:rFonts w:ascii="Arial" w:hAnsi="Arial" w:cs="Arial"/>
          <w:sz w:val="20"/>
          <w:szCs w:val="20"/>
        </w:rPr>
        <w:t>termékeket</w:t>
      </w:r>
      <w:r w:rsidRPr="00402C84">
        <w:rPr>
          <w:rFonts w:ascii="Arial" w:hAnsi="Arial" w:cs="Arial"/>
          <w:sz w:val="20"/>
          <w:szCs w:val="20"/>
        </w:rPr>
        <w:t xml:space="preserve"> nem </w:t>
      </w:r>
      <w:r w:rsidR="006F44E6" w:rsidRPr="00402C84">
        <w:rPr>
          <w:rFonts w:ascii="Arial" w:hAnsi="Arial" w:cs="Arial"/>
          <w:sz w:val="20"/>
          <w:szCs w:val="20"/>
        </w:rPr>
        <w:t xml:space="preserve">kell </w:t>
      </w:r>
      <w:r w:rsidRPr="00402C84">
        <w:rPr>
          <w:rFonts w:ascii="Arial" w:hAnsi="Arial" w:cs="Arial"/>
          <w:sz w:val="20"/>
          <w:szCs w:val="20"/>
        </w:rPr>
        <w:t>felt</w:t>
      </w:r>
      <w:r w:rsidR="00156B18" w:rsidRPr="00402C84">
        <w:rPr>
          <w:rFonts w:ascii="Arial" w:hAnsi="Arial" w:cs="Arial"/>
          <w:sz w:val="20"/>
          <w:szCs w:val="20"/>
        </w:rPr>
        <w:t>ü</w:t>
      </w:r>
      <w:r w:rsidRPr="00402C84">
        <w:rPr>
          <w:rFonts w:ascii="Arial" w:hAnsi="Arial" w:cs="Arial"/>
          <w:sz w:val="20"/>
          <w:szCs w:val="20"/>
        </w:rPr>
        <w:t>ntetni.</w:t>
      </w:r>
      <w:r w:rsidR="00F87914" w:rsidRPr="00402C84">
        <w:rPr>
          <w:rFonts w:ascii="Arial" w:hAnsi="Arial" w:cs="Arial"/>
          <w:sz w:val="20"/>
          <w:szCs w:val="20"/>
        </w:rPr>
        <w:t xml:space="preserve"> </w:t>
      </w:r>
      <w:r w:rsidR="0081495B">
        <w:rPr>
          <w:rFonts w:ascii="Arial" w:hAnsi="Arial" w:cs="Arial"/>
          <w:sz w:val="20"/>
          <w:szCs w:val="20"/>
        </w:rPr>
        <w:t>A privát és prémium</w:t>
      </w:r>
      <w:r w:rsidR="009C1171">
        <w:rPr>
          <w:rFonts w:ascii="Arial" w:hAnsi="Arial" w:cs="Arial"/>
          <w:sz w:val="20"/>
          <w:szCs w:val="20"/>
        </w:rPr>
        <w:t xml:space="preserve"> </w:t>
      </w:r>
      <w:r w:rsidR="0081495B">
        <w:rPr>
          <w:rFonts w:ascii="Arial" w:hAnsi="Arial" w:cs="Arial"/>
          <w:sz w:val="20"/>
          <w:szCs w:val="20"/>
        </w:rPr>
        <w:t>banki szolgáltatás fogalmát e rendelet 1. melléklete tartalmazza.</w:t>
      </w:r>
    </w:p>
    <w:p w14:paraId="7A668242" w14:textId="77777777" w:rsidR="007C73A7" w:rsidRPr="00402C84" w:rsidRDefault="009E3054" w:rsidP="00707EFB">
      <w:pPr>
        <w:spacing w:line="240" w:lineRule="auto"/>
        <w:jc w:val="both"/>
        <w:rPr>
          <w:rFonts w:ascii="Arial" w:hAnsi="Arial" w:cs="Arial"/>
          <w:b/>
          <w:sz w:val="20"/>
          <w:szCs w:val="20"/>
        </w:rPr>
      </w:pPr>
      <w:r w:rsidRPr="00402C84">
        <w:rPr>
          <w:rFonts w:ascii="Arial" w:hAnsi="Arial" w:cs="Arial"/>
          <w:sz w:val="20"/>
          <w:szCs w:val="20"/>
        </w:rPr>
        <w:t>A</w:t>
      </w:r>
      <w:r w:rsidR="009927AB" w:rsidRPr="00402C84">
        <w:rPr>
          <w:rFonts w:ascii="Arial" w:hAnsi="Arial" w:cs="Arial"/>
          <w:sz w:val="20"/>
          <w:szCs w:val="20"/>
        </w:rPr>
        <w:t xml:space="preserve"> táblában azokat a megtakarítási konstrukciókat </w:t>
      </w:r>
      <w:r w:rsidR="006F44E6" w:rsidRPr="00402C84">
        <w:rPr>
          <w:rFonts w:ascii="Arial" w:hAnsi="Arial" w:cs="Arial"/>
          <w:sz w:val="20"/>
          <w:szCs w:val="20"/>
        </w:rPr>
        <w:t xml:space="preserve">kell </w:t>
      </w:r>
      <w:r w:rsidR="009927AB" w:rsidRPr="00402C84">
        <w:rPr>
          <w:rFonts w:ascii="Arial" w:hAnsi="Arial" w:cs="Arial"/>
          <w:sz w:val="20"/>
          <w:szCs w:val="20"/>
        </w:rPr>
        <w:t xml:space="preserve">részletezni, amelyek </w:t>
      </w:r>
      <w:r w:rsidR="004959B1" w:rsidRPr="00402C84">
        <w:rPr>
          <w:rFonts w:ascii="Arial" w:hAnsi="Arial" w:cs="Arial"/>
          <w:sz w:val="20"/>
          <w:szCs w:val="20"/>
        </w:rPr>
        <w:t xml:space="preserve">alapvetően </w:t>
      </w:r>
      <w:r w:rsidR="009927AB" w:rsidRPr="00402C84">
        <w:rPr>
          <w:rFonts w:ascii="Arial" w:hAnsi="Arial" w:cs="Arial"/>
          <w:sz w:val="20"/>
          <w:szCs w:val="20"/>
        </w:rPr>
        <w:t>más megtakarítási termék</w:t>
      </w:r>
      <w:r w:rsidR="00E67FEE" w:rsidRPr="00402C84">
        <w:rPr>
          <w:rFonts w:ascii="Arial" w:hAnsi="Arial" w:cs="Arial"/>
          <w:sz w:val="20"/>
          <w:szCs w:val="20"/>
        </w:rPr>
        <w:t>ek</w:t>
      </w:r>
      <w:r w:rsidR="009927AB" w:rsidRPr="00402C84">
        <w:rPr>
          <w:rFonts w:ascii="Arial" w:hAnsi="Arial" w:cs="Arial"/>
          <w:sz w:val="20"/>
          <w:szCs w:val="20"/>
        </w:rPr>
        <w:t>től függetlenül</w:t>
      </w:r>
      <w:r w:rsidR="004959B1" w:rsidRPr="00402C84">
        <w:rPr>
          <w:rFonts w:ascii="Arial" w:hAnsi="Arial" w:cs="Arial"/>
          <w:sz w:val="20"/>
          <w:szCs w:val="20"/>
        </w:rPr>
        <w:t xml:space="preserve"> érhetők el</w:t>
      </w:r>
      <w:r w:rsidR="00A3208A" w:rsidRPr="00402C84">
        <w:rPr>
          <w:rFonts w:ascii="Arial" w:hAnsi="Arial" w:cs="Arial"/>
          <w:sz w:val="20"/>
          <w:szCs w:val="20"/>
        </w:rPr>
        <w:t xml:space="preserve">. </w:t>
      </w:r>
    </w:p>
    <w:p w14:paraId="49A023E0" w14:textId="77777777" w:rsidR="00B8689F" w:rsidRPr="00595682" w:rsidRDefault="00B8689F" w:rsidP="00707EFB">
      <w:pPr>
        <w:spacing w:line="240" w:lineRule="auto"/>
        <w:jc w:val="both"/>
        <w:rPr>
          <w:rFonts w:ascii="Arial" w:hAnsi="Arial" w:cs="Arial"/>
          <w:sz w:val="20"/>
          <w:szCs w:val="20"/>
        </w:rPr>
      </w:pPr>
      <w:r w:rsidRPr="00595682">
        <w:rPr>
          <w:rFonts w:ascii="Arial" w:hAnsi="Arial" w:cs="Arial"/>
          <w:sz w:val="20"/>
          <w:szCs w:val="20"/>
        </w:rPr>
        <w:t>A két vagy több betéti termék összekapcsolásával létrehozott kombinált betéti termékeket is ebben a táblában kell szerepeltetni termékenként külön-külön. A</w:t>
      </w:r>
      <w:r w:rsidR="00625160" w:rsidRPr="00595682">
        <w:rPr>
          <w:rFonts w:ascii="Arial" w:hAnsi="Arial" w:cs="Arial"/>
          <w:sz w:val="20"/>
          <w:szCs w:val="20"/>
        </w:rPr>
        <w:t>z</w:t>
      </w:r>
      <w:r w:rsidRPr="00595682">
        <w:rPr>
          <w:rFonts w:ascii="Arial" w:hAnsi="Arial" w:cs="Arial"/>
          <w:sz w:val="20"/>
          <w:szCs w:val="20"/>
        </w:rPr>
        <w:t xml:space="preserve"> </w:t>
      </w:r>
      <w:r w:rsidR="00625160" w:rsidRPr="00595682">
        <w:rPr>
          <w:rFonts w:ascii="Arial" w:hAnsi="Arial" w:cs="Arial"/>
          <w:sz w:val="20"/>
          <w:szCs w:val="20"/>
        </w:rPr>
        <w:t>m</w:t>
      </w:r>
      <w:r w:rsidRPr="00595682">
        <w:rPr>
          <w:rFonts w:ascii="Arial" w:hAnsi="Arial" w:cs="Arial"/>
          <w:sz w:val="20"/>
          <w:szCs w:val="20"/>
        </w:rPr>
        <w:t xml:space="preserve">) </w:t>
      </w:r>
      <w:r w:rsidR="004318DA" w:rsidRPr="00595682">
        <w:rPr>
          <w:rFonts w:ascii="Arial" w:hAnsi="Arial" w:cs="Arial"/>
          <w:sz w:val="20"/>
          <w:szCs w:val="20"/>
        </w:rPr>
        <w:t xml:space="preserve">cella </w:t>
      </w:r>
      <w:r w:rsidRPr="00595682">
        <w:rPr>
          <w:rFonts w:ascii="Arial" w:hAnsi="Arial" w:cs="Arial"/>
          <w:sz w:val="20"/>
          <w:szCs w:val="20"/>
        </w:rPr>
        <w:t xml:space="preserve">igénybevétel feltételei között kell arra utalni, hogy </w:t>
      </w:r>
      <w:r w:rsidR="00F41F1A" w:rsidRPr="00595682">
        <w:rPr>
          <w:rFonts w:ascii="Arial" w:hAnsi="Arial" w:cs="Arial"/>
          <w:sz w:val="20"/>
          <w:szCs w:val="20"/>
        </w:rPr>
        <w:t xml:space="preserve">a termék </w:t>
      </w:r>
      <w:r w:rsidRPr="00595682">
        <w:rPr>
          <w:rFonts w:ascii="Arial" w:hAnsi="Arial" w:cs="Arial"/>
          <w:sz w:val="20"/>
          <w:szCs w:val="20"/>
        </w:rPr>
        <w:t>milyen egyéb betét</w:t>
      </w:r>
      <w:r w:rsidR="00C1786F" w:rsidRPr="00595682">
        <w:rPr>
          <w:rFonts w:ascii="Arial" w:hAnsi="Arial" w:cs="Arial"/>
          <w:sz w:val="20"/>
          <w:szCs w:val="20"/>
        </w:rPr>
        <w:t>i termék</w:t>
      </w:r>
      <w:r w:rsidR="00126D0B" w:rsidRPr="00595682">
        <w:rPr>
          <w:rFonts w:ascii="Arial" w:hAnsi="Arial" w:cs="Arial"/>
          <w:sz w:val="20"/>
          <w:szCs w:val="20"/>
        </w:rPr>
        <w:t>(</w:t>
      </w:r>
      <w:proofErr w:type="spellStart"/>
      <w:r w:rsidR="00C1786F" w:rsidRPr="00595682">
        <w:rPr>
          <w:rFonts w:ascii="Arial" w:hAnsi="Arial" w:cs="Arial"/>
          <w:sz w:val="20"/>
          <w:szCs w:val="20"/>
        </w:rPr>
        <w:t>ek</w:t>
      </w:r>
      <w:proofErr w:type="spellEnd"/>
      <w:r w:rsidR="00126D0B" w:rsidRPr="00595682">
        <w:rPr>
          <w:rFonts w:ascii="Arial" w:hAnsi="Arial" w:cs="Arial"/>
          <w:sz w:val="20"/>
          <w:szCs w:val="20"/>
        </w:rPr>
        <w:t>)</w:t>
      </w:r>
      <w:r w:rsidR="00C1786F" w:rsidRPr="00595682">
        <w:rPr>
          <w:rFonts w:ascii="Arial" w:hAnsi="Arial" w:cs="Arial"/>
          <w:sz w:val="20"/>
          <w:szCs w:val="20"/>
        </w:rPr>
        <w:t>kel együtt vehető</w:t>
      </w:r>
      <w:r w:rsidRPr="00595682">
        <w:rPr>
          <w:rFonts w:ascii="Arial" w:hAnsi="Arial" w:cs="Arial"/>
          <w:sz w:val="20"/>
          <w:szCs w:val="20"/>
        </w:rPr>
        <w:t xml:space="preserve"> igénybe.</w:t>
      </w:r>
    </w:p>
    <w:p w14:paraId="1F8D12A2" w14:textId="77777777" w:rsidR="00CD7920" w:rsidRPr="00595682" w:rsidRDefault="002A224D" w:rsidP="00707EFB">
      <w:pPr>
        <w:spacing w:line="240" w:lineRule="auto"/>
        <w:jc w:val="both"/>
        <w:rPr>
          <w:rFonts w:ascii="Arial" w:hAnsi="Arial" w:cs="Arial"/>
          <w:sz w:val="20"/>
          <w:szCs w:val="20"/>
        </w:rPr>
      </w:pPr>
      <w:r w:rsidRPr="00595682">
        <w:rPr>
          <w:rFonts w:ascii="Arial" w:hAnsi="Arial" w:cs="Arial"/>
          <w:sz w:val="20"/>
          <w:szCs w:val="20"/>
        </w:rPr>
        <w:t xml:space="preserve">Továbbá </w:t>
      </w:r>
      <w:r w:rsidR="00F41F1A" w:rsidRPr="00595682">
        <w:rPr>
          <w:rFonts w:ascii="Arial" w:hAnsi="Arial" w:cs="Arial"/>
          <w:sz w:val="20"/>
          <w:szCs w:val="20"/>
        </w:rPr>
        <w:t>itt</w:t>
      </w:r>
      <w:r w:rsidRPr="00595682">
        <w:rPr>
          <w:rFonts w:ascii="Arial" w:hAnsi="Arial" w:cs="Arial"/>
          <w:sz w:val="20"/>
          <w:szCs w:val="20"/>
        </w:rPr>
        <w:t xml:space="preserve"> kell rögzíteni azokat a termékeket, melyek a</w:t>
      </w:r>
      <w:r w:rsidR="00B8689F" w:rsidRPr="00595682">
        <w:rPr>
          <w:rFonts w:ascii="Arial" w:hAnsi="Arial" w:cs="Arial"/>
          <w:sz w:val="20"/>
          <w:szCs w:val="20"/>
        </w:rPr>
        <w:t xml:space="preserve">z összetett megtakarítási konstrukcióban </w:t>
      </w:r>
      <w:r w:rsidRPr="00595682">
        <w:rPr>
          <w:rFonts w:ascii="Arial" w:hAnsi="Arial" w:cs="Arial"/>
          <w:sz w:val="20"/>
          <w:szCs w:val="20"/>
        </w:rPr>
        <w:t xml:space="preserve">és azoktól függetlenül is </w:t>
      </w:r>
      <w:r w:rsidR="00B8689F" w:rsidRPr="00595682">
        <w:rPr>
          <w:rFonts w:ascii="Arial" w:hAnsi="Arial" w:cs="Arial"/>
          <w:sz w:val="20"/>
          <w:szCs w:val="20"/>
        </w:rPr>
        <w:t>elérhető</w:t>
      </w:r>
      <w:r w:rsidR="00B42448" w:rsidRPr="00595682">
        <w:rPr>
          <w:rFonts w:ascii="Arial" w:hAnsi="Arial" w:cs="Arial"/>
          <w:sz w:val="20"/>
          <w:szCs w:val="20"/>
        </w:rPr>
        <w:t>ek</w:t>
      </w:r>
      <w:r w:rsidR="00BF3883">
        <w:rPr>
          <w:rFonts w:ascii="Arial" w:hAnsi="Arial" w:cs="Arial"/>
          <w:sz w:val="20"/>
          <w:szCs w:val="20"/>
        </w:rPr>
        <w:t xml:space="preserve">, illetve azokat a termékeket is, </w:t>
      </w:r>
      <w:r w:rsidR="00BF3883" w:rsidRPr="00595682">
        <w:rPr>
          <w:rFonts w:ascii="Arial" w:hAnsi="Arial" w:cs="Arial"/>
          <w:sz w:val="20"/>
          <w:szCs w:val="20"/>
        </w:rPr>
        <w:t>amelyek csak a tartós betéti szerződés keretében érhetők el</w:t>
      </w:r>
      <w:r w:rsidR="00B42448" w:rsidRPr="00595682">
        <w:rPr>
          <w:rFonts w:ascii="Arial" w:hAnsi="Arial" w:cs="Arial"/>
          <w:sz w:val="20"/>
          <w:szCs w:val="20"/>
        </w:rPr>
        <w:t xml:space="preserve">. </w:t>
      </w:r>
      <w:r w:rsidR="00BF3883">
        <w:rPr>
          <w:rFonts w:ascii="Arial" w:hAnsi="Arial" w:cs="Arial"/>
          <w:sz w:val="20"/>
          <w:szCs w:val="20"/>
        </w:rPr>
        <w:t>A</w:t>
      </w:r>
      <w:r w:rsidR="00156B18" w:rsidRPr="00595682">
        <w:rPr>
          <w:rFonts w:ascii="Arial" w:hAnsi="Arial" w:cs="Arial"/>
          <w:sz w:val="20"/>
          <w:szCs w:val="20"/>
        </w:rPr>
        <w:t xml:space="preserve"> termékek</w:t>
      </w:r>
      <w:r w:rsidR="00B8689F" w:rsidRPr="00595682">
        <w:rPr>
          <w:rFonts w:ascii="Arial" w:hAnsi="Arial" w:cs="Arial"/>
          <w:sz w:val="20"/>
          <w:szCs w:val="20"/>
        </w:rPr>
        <w:t xml:space="preserve"> ismételt rögzítése az összetett megtakarítási konstrukciónál</w:t>
      </w:r>
      <w:r w:rsidR="00411412" w:rsidRPr="00595682">
        <w:rPr>
          <w:rFonts w:ascii="Arial" w:hAnsi="Arial" w:cs="Arial"/>
          <w:sz w:val="20"/>
          <w:szCs w:val="20"/>
        </w:rPr>
        <w:t xml:space="preserve"> (</w:t>
      </w:r>
      <w:r w:rsidR="00704160" w:rsidRPr="00595682">
        <w:rPr>
          <w:rFonts w:ascii="Arial" w:hAnsi="Arial" w:cs="Arial"/>
          <w:sz w:val="20"/>
          <w:szCs w:val="20"/>
        </w:rPr>
        <w:t>9BT Tartós befektetési szerződés)</w:t>
      </w:r>
      <w:r w:rsidR="00B8689F" w:rsidRPr="00595682">
        <w:rPr>
          <w:rFonts w:ascii="Arial" w:hAnsi="Arial" w:cs="Arial"/>
          <w:sz w:val="20"/>
          <w:szCs w:val="20"/>
        </w:rPr>
        <w:t xml:space="preserve"> nem szükséges, azok</w:t>
      </w:r>
      <w:r w:rsidR="00921E0C">
        <w:rPr>
          <w:rFonts w:ascii="Arial" w:hAnsi="Arial" w:cs="Arial"/>
          <w:sz w:val="20"/>
          <w:szCs w:val="20"/>
        </w:rPr>
        <w:t>at</w:t>
      </w:r>
      <w:r w:rsidR="00B8689F" w:rsidRPr="00595682">
        <w:rPr>
          <w:rFonts w:ascii="Arial" w:hAnsi="Arial" w:cs="Arial"/>
          <w:sz w:val="20"/>
          <w:szCs w:val="20"/>
        </w:rPr>
        <w:t xml:space="preserve"> ott </w:t>
      </w:r>
      <w:r w:rsidRPr="00595682">
        <w:rPr>
          <w:rFonts w:ascii="Arial" w:hAnsi="Arial" w:cs="Arial"/>
          <w:sz w:val="20"/>
          <w:szCs w:val="20"/>
        </w:rPr>
        <w:t xml:space="preserve">a termékkód </w:t>
      </w:r>
      <w:r w:rsidR="00B8689F" w:rsidRPr="00595682">
        <w:rPr>
          <w:rFonts w:ascii="Arial" w:hAnsi="Arial" w:cs="Arial"/>
          <w:sz w:val="20"/>
          <w:szCs w:val="20"/>
        </w:rPr>
        <w:t>kiválasztás</w:t>
      </w:r>
      <w:r w:rsidRPr="00595682">
        <w:rPr>
          <w:rFonts w:ascii="Arial" w:hAnsi="Arial" w:cs="Arial"/>
          <w:sz w:val="20"/>
          <w:szCs w:val="20"/>
        </w:rPr>
        <w:t>ával</w:t>
      </w:r>
      <w:r w:rsidR="00BF3883">
        <w:rPr>
          <w:rFonts w:ascii="Arial" w:hAnsi="Arial" w:cs="Arial"/>
          <w:sz w:val="20"/>
          <w:szCs w:val="20"/>
        </w:rPr>
        <w:t xml:space="preserve"> kell</w:t>
      </w:r>
      <w:r w:rsidR="00B8689F" w:rsidRPr="00595682">
        <w:rPr>
          <w:rFonts w:ascii="Arial" w:hAnsi="Arial" w:cs="Arial"/>
          <w:sz w:val="20"/>
          <w:szCs w:val="20"/>
        </w:rPr>
        <w:t xml:space="preserve"> megad</w:t>
      </w:r>
      <w:r w:rsidR="00BF3883">
        <w:rPr>
          <w:rFonts w:ascii="Arial" w:hAnsi="Arial" w:cs="Arial"/>
          <w:sz w:val="20"/>
          <w:szCs w:val="20"/>
        </w:rPr>
        <w:t>ni</w:t>
      </w:r>
      <w:r w:rsidR="00B8689F" w:rsidRPr="00595682">
        <w:rPr>
          <w:rFonts w:ascii="Arial" w:hAnsi="Arial" w:cs="Arial"/>
          <w:sz w:val="20"/>
          <w:szCs w:val="20"/>
        </w:rPr>
        <w:t>.</w:t>
      </w:r>
      <w:r w:rsidR="00D20ADD" w:rsidRPr="00595682">
        <w:rPr>
          <w:rFonts w:ascii="Arial" w:hAnsi="Arial" w:cs="Arial"/>
          <w:sz w:val="20"/>
          <w:szCs w:val="20"/>
        </w:rPr>
        <w:t xml:space="preserve"> </w:t>
      </w:r>
    </w:p>
    <w:p w14:paraId="0210848E" w14:textId="77777777" w:rsidR="001049CA" w:rsidRPr="00595682" w:rsidRDefault="00876CB0" w:rsidP="00707EFB">
      <w:pPr>
        <w:spacing w:line="240" w:lineRule="auto"/>
        <w:jc w:val="both"/>
        <w:rPr>
          <w:rFonts w:ascii="Arial" w:hAnsi="Arial" w:cs="Arial"/>
          <w:sz w:val="20"/>
          <w:szCs w:val="20"/>
        </w:rPr>
      </w:pPr>
      <w:r w:rsidRPr="00595682">
        <w:rPr>
          <w:rFonts w:ascii="Arial" w:hAnsi="Arial" w:cs="Arial"/>
          <w:sz w:val="20"/>
          <w:szCs w:val="20"/>
        </w:rPr>
        <w:t xml:space="preserve">Abban az esetben, ha </w:t>
      </w:r>
      <w:r w:rsidR="00E1504C" w:rsidRPr="00595682">
        <w:rPr>
          <w:rFonts w:ascii="Arial" w:hAnsi="Arial" w:cs="Arial"/>
          <w:sz w:val="20"/>
          <w:szCs w:val="20"/>
        </w:rPr>
        <w:t>a</w:t>
      </w:r>
      <w:r w:rsidR="007C73A7" w:rsidRPr="00595682">
        <w:rPr>
          <w:rFonts w:ascii="Arial" w:hAnsi="Arial" w:cs="Arial"/>
          <w:sz w:val="20"/>
          <w:szCs w:val="20"/>
        </w:rPr>
        <w:t xml:space="preserve"> lekötött</w:t>
      </w:r>
      <w:r w:rsidR="00E1504C" w:rsidRPr="00595682">
        <w:rPr>
          <w:rFonts w:ascii="Arial" w:hAnsi="Arial" w:cs="Arial"/>
          <w:sz w:val="20"/>
          <w:szCs w:val="20"/>
        </w:rPr>
        <w:t xml:space="preserve"> </w:t>
      </w:r>
      <w:r w:rsidRPr="00595682">
        <w:rPr>
          <w:rFonts w:ascii="Arial" w:hAnsi="Arial" w:cs="Arial"/>
          <w:sz w:val="20"/>
          <w:szCs w:val="20"/>
        </w:rPr>
        <w:t>betéti termék valamely jellemzőjében</w:t>
      </w:r>
      <w:r w:rsidR="00E1504C" w:rsidRPr="00595682">
        <w:rPr>
          <w:rFonts w:ascii="Arial" w:hAnsi="Arial" w:cs="Arial"/>
          <w:sz w:val="20"/>
          <w:szCs w:val="20"/>
        </w:rPr>
        <w:t xml:space="preserve"> (pl. elhelyezhet</w:t>
      </w:r>
      <w:r w:rsidR="00126D0B" w:rsidRPr="00595682">
        <w:rPr>
          <w:rFonts w:ascii="Arial" w:hAnsi="Arial" w:cs="Arial"/>
          <w:sz w:val="20"/>
          <w:szCs w:val="20"/>
        </w:rPr>
        <w:t xml:space="preserve">ő megtakarítási összeg minimuma, </w:t>
      </w:r>
      <w:r w:rsidR="00E1504C" w:rsidRPr="00595682">
        <w:rPr>
          <w:rFonts w:ascii="Arial" w:hAnsi="Arial" w:cs="Arial"/>
          <w:sz w:val="20"/>
          <w:szCs w:val="20"/>
        </w:rPr>
        <w:t>maximuma)</w:t>
      </w:r>
      <w:r w:rsidRPr="00595682">
        <w:rPr>
          <w:rFonts w:ascii="Arial" w:hAnsi="Arial" w:cs="Arial"/>
          <w:sz w:val="20"/>
          <w:szCs w:val="20"/>
        </w:rPr>
        <w:t xml:space="preserve"> a lekötés kezdeményezésének módja (pl. bankfiókban, netbankon vagy </w:t>
      </w:r>
      <w:r w:rsidR="00F83BF6" w:rsidRPr="00595682">
        <w:rPr>
          <w:rFonts w:ascii="Arial" w:hAnsi="Arial" w:cs="Arial"/>
          <w:sz w:val="20"/>
          <w:szCs w:val="20"/>
        </w:rPr>
        <w:t xml:space="preserve">telebankon keresztül) eltérést okoz, </w:t>
      </w:r>
      <w:r w:rsidR="002A224D" w:rsidRPr="00595682">
        <w:rPr>
          <w:rFonts w:ascii="Arial" w:hAnsi="Arial" w:cs="Arial"/>
          <w:sz w:val="20"/>
          <w:szCs w:val="20"/>
        </w:rPr>
        <w:t xml:space="preserve">azokat </w:t>
      </w:r>
      <w:r w:rsidR="00F83BF6" w:rsidRPr="00595682">
        <w:rPr>
          <w:rFonts w:ascii="Arial" w:hAnsi="Arial" w:cs="Arial"/>
          <w:sz w:val="20"/>
          <w:szCs w:val="20"/>
        </w:rPr>
        <w:t>termékvariációként</w:t>
      </w:r>
      <w:r w:rsidR="00F83BF6" w:rsidRPr="00595682">
        <w:rPr>
          <w:rFonts w:ascii="Arial" w:hAnsi="Arial" w:cs="Arial"/>
          <w:i/>
          <w:sz w:val="20"/>
          <w:szCs w:val="20"/>
        </w:rPr>
        <w:t xml:space="preserve"> </w:t>
      </w:r>
      <w:r w:rsidR="00F83BF6" w:rsidRPr="00595682">
        <w:rPr>
          <w:rFonts w:ascii="Arial" w:hAnsi="Arial" w:cs="Arial"/>
          <w:sz w:val="20"/>
          <w:szCs w:val="20"/>
        </w:rPr>
        <w:t>kell szerepeltetni</w:t>
      </w:r>
      <w:r w:rsidR="002F432F" w:rsidRPr="00595682">
        <w:rPr>
          <w:rFonts w:ascii="Arial" w:hAnsi="Arial" w:cs="Arial"/>
          <w:sz w:val="20"/>
          <w:szCs w:val="20"/>
        </w:rPr>
        <w:t>.</w:t>
      </w:r>
      <w:r w:rsidR="00E53D59" w:rsidRPr="00595682">
        <w:rPr>
          <w:rFonts w:ascii="Arial" w:hAnsi="Arial" w:cs="Arial"/>
          <w:sz w:val="20"/>
          <w:szCs w:val="20"/>
        </w:rPr>
        <w:t xml:space="preserve"> </w:t>
      </w:r>
    </w:p>
    <w:p w14:paraId="4EB9FBCD" w14:textId="77777777" w:rsidR="00876CB0" w:rsidRPr="00595682" w:rsidRDefault="00E53D59" w:rsidP="00707EFB">
      <w:pPr>
        <w:spacing w:line="240" w:lineRule="auto"/>
        <w:jc w:val="both"/>
        <w:rPr>
          <w:rFonts w:ascii="Arial" w:hAnsi="Arial" w:cs="Arial"/>
          <w:sz w:val="20"/>
          <w:szCs w:val="20"/>
        </w:rPr>
      </w:pPr>
      <w:r w:rsidRPr="00595682">
        <w:rPr>
          <w:rFonts w:ascii="Arial" w:hAnsi="Arial" w:cs="Arial"/>
          <w:sz w:val="20"/>
          <w:szCs w:val="20"/>
        </w:rPr>
        <w:t>Az akciós termékeket is külön termékként kell megadni.</w:t>
      </w:r>
    </w:p>
    <w:p w14:paraId="4FFDB480" w14:textId="77777777" w:rsidR="005A5A73" w:rsidRPr="00595682" w:rsidRDefault="00FD7ABF" w:rsidP="00707EFB">
      <w:pPr>
        <w:spacing w:line="240" w:lineRule="auto"/>
        <w:jc w:val="both"/>
        <w:rPr>
          <w:rFonts w:ascii="Arial" w:hAnsi="Arial" w:cs="Arial"/>
          <w:sz w:val="20"/>
          <w:szCs w:val="20"/>
        </w:rPr>
      </w:pPr>
      <w:r w:rsidRPr="00595682">
        <w:rPr>
          <w:rFonts w:ascii="Arial" w:hAnsi="Arial" w:cs="Arial"/>
          <w:sz w:val="20"/>
          <w:szCs w:val="20"/>
        </w:rPr>
        <w:t xml:space="preserve">Abban az esetben, ha egy betét különböző futamidőkre is leköthető, azt a táblában </w:t>
      </w:r>
      <w:r w:rsidR="00296557" w:rsidRPr="00595682">
        <w:rPr>
          <w:rFonts w:ascii="Arial" w:hAnsi="Arial" w:cs="Arial"/>
          <w:sz w:val="20"/>
          <w:szCs w:val="20"/>
        </w:rPr>
        <w:t>„</w:t>
      </w:r>
      <w:r w:rsidRPr="00595682">
        <w:rPr>
          <w:rFonts w:ascii="Arial" w:hAnsi="Arial" w:cs="Arial"/>
          <w:sz w:val="20"/>
          <w:szCs w:val="20"/>
        </w:rPr>
        <w:t>ö</w:t>
      </w:r>
      <w:r w:rsidR="000701A9" w:rsidRPr="00595682">
        <w:rPr>
          <w:rFonts w:ascii="Arial" w:hAnsi="Arial" w:cs="Arial"/>
          <w:sz w:val="20"/>
          <w:szCs w:val="20"/>
        </w:rPr>
        <w:t>sszevont</w:t>
      </w:r>
      <w:r w:rsidR="00296557" w:rsidRPr="00595682">
        <w:rPr>
          <w:rFonts w:ascii="Arial" w:hAnsi="Arial" w:cs="Arial"/>
          <w:sz w:val="20"/>
          <w:szCs w:val="20"/>
        </w:rPr>
        <w:t>”</w:t>
      </w:r>
      <w:r w:rsidR="000701A9" w:rsidRPr="00595682">
        <w:rPr>
          <w:rFonts w:ascii="Arial" w:hAnsi="Arial" w:cs="Arial"/>
          <w:sz w:val="20"/>
          <w:szCs w:val="20"/>
        </w:rPr>
        <w:t xml:space="preserve"> </w:t>
      </w:r>
      <w:r w:rsidR="00296557" w:rsidRPr="00595682">
        <w:rPr>
          <w:rFonts w:ascii="Arial" w:hAnsi="Arial" w:cs="Arial"/>
          <w:sz w:val="20"/>
          <w:szCs w:val="20"/>
        </w:rPr>
        <w:t>konstrukcióként</w:t>
      </w:r>
      <w:r w:rsidR="000701A9" w:rsidRPr="00595682">
        <w:rPr>
          <w:rFonts w:ascii="Arial" w:hAnsi="Arial" w:cs="Arial"/>
          <w:sz w:val="20"/>
          <w:szCs w:val="20"/>
        </w:rPr>
        <w:t xml:space="preserve"> </w:t>
      </w:r>
      <w:r w:rsidR="006F44E6" w:rsidRPr="00595682">
        <w:rPr>
          <w:rFonts w:ascii="Arial" w:hAnsi="Arial" w:cs="Arial"/>
          <w:sz w:val="20"/>
          <w:szCs w:val="20"/>
        </w:rPr>
        <w:t xml:space="preserve">kell </w:t>
      </w:r>
      <w:r w:rsidR="000701A9" w:rsidRPr="00595682">
        <w:rPr>
          <w:rFonts w:ascii="Arial" w:hAnsi="Arial" w:cs="Arial"/>
          <w:sz w:val="20"/>
          <w:szCs w:val="20"/>
        </w:rPr>
        <w:t>szerepeltetni</w:t>
      </w:r>
      <w:r w:rsidRPr="00595682">
        <w:rPr>
          <w:rFonts w:ascii="Arial" w:hAnsi="Arial" w:cs="Arial"/>
          <w:sz w:val="20"/>
          <w:szCs w:val="20"/>
        </w:rPr>
        <w:t>.</w:t>
      </w:r>
    </w:p>
    <w:p w14:paraId="530278DA" w14:textId="77777777" w:rsidR="00D440C1" w:rsidRPr="00402C84" w:rsidRDefault="009E3685" w:rsidP="00707EFB">
      <w:pPr>
        <w:spacing w:line="240" w:lineRule="auto"/>
        <w:jc w:val="both"/>
        <w:rPr>
          <w:rFonts w:ascii="Arial" w:hAnsi="Arial" w:cs="Arial"/>
          <w:b/>
          <w:sz w:val="20"/>
          <w:szCs w:val="20"/>
        </w:rPr>
      </w:pPr>
      <w:r w:rsidRPr="00402C84">
        <w:rPr>
          <w:rFonts w:ascii="Arial" w:hAnsi="Arial" w:cs="Arial"/>
          <w:b/>
          <w:sz w:val="20"/>
          <w:szCs w:val="20"/>
        </w:rPr>
        <w:t xml:space="preserve">A </w:t>
      </w:r>
      <w:r w:rsidR="00663DBE" w:rsidRPr="00402C84">
        <w:rPr>
          <w:rFonts w:ascii="Arial" w:hAnsi="Arial" w:cs="Arial"/>
          <w:b/>
          <w:sz w:val="20"/>
          <w:szCs w:val="20"/>
        </w:rPr>
        <w:t xml:space="preserve">jelentés </w:t>
      </w:r>
      <w:r w:rsidRPr="00402C84">
        <w:rPr>
          <w:rFonts w:ascii="Arial" w:hAnsi="Arial" w:cs="Arial"/>
          <w:b/>
          <w:sz w:val="20"/>
          <w:szCs w:val="20"/>
        </w:rPr>
        <w:t>kitöltése</w:t>
      </w:r>
    </w:p>
    <w:p w14:paraId="20E321AF" w14:textId="77777777" w:rsidR="00BB6A14" w:rsidRPr="00402C84" w:rsidRDefault="00BB6A14"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4612D9">
        <w:rPr>
          <w:rFonts w:ascii="Arial" w:hAnsi="Arial" w:cs="Arial"/>
          <w:b/>
          <w:sz w:val="20"/>
          <w:szCs w:val="20"/>
        </w:rPr>
        <w:t>a)</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00B00758" w:rsidRPr="00402C84">
        <w:rPr>
          <w:rFonts w:ascii="Arial" w:hAnsi="Arial" w:cs="Arial"/>
          <w:sz w:val="20"/>
          <w:szCs w:val="20"/>
        </w:rPr>
        <w:t>–</w:t>
      </w:r>
      <w:r w:rsidRPr="00402C84">
        <w:rPr>
          <w:rFonts w:ascii="Arial" w:hAnsi="Arial" w:cs="Arial"/>
          <w:sz w:val="20"/>
          <w:szCs w:val="20"/>
        </w:rPr>
        <w:t xml:space="preserve"> a</w:t>
      </w:r>
      <w:r w:rsidR="00BB1DAC" w:rsidRPr="00402C84">
        <w:rPr>
          <w:rFonts w:ascii="Arial" w:hAnsi="Arial" w:cs="Arial"/>
          <w:sz w:val="20"/>
          <w:szCs w:val="20"/>
        </w:rPr>
        <w:t>z</w:t>
      </w:r>
      <w:r w:rsidRPr="00402C84">
        <w:rPr>
          <w:rFonts w:ascii="Arial" w:hAnsi="Arial" w:cs="Arial"/>
          <w:sz w:val="20"/>
          <w:szCs w:val="20"/>
        </w:rPr>
        <w:t xml:space="preserve"> </w:t>
      </w:r>
      <w:r w:rsidR="00BB1DAC" w:rsidRPr="00402C84">
        <w:rPr>
          <w:rFonts w:ascii="Arial" w:hAnsi="Arial" w:cs="Arial"/>
          <w:sz w:val="20"/>
          <w:szCs w:val="20"/>
        </w:rPr>
        <w:t xml:space="preserve">MNB </w:t>
      </w:r>
      <w:r w:rsidRPr="00402C84">
        <w:rPr>
          <w:rFonts w:ascii="Arial" w:hAnsi="Arial" w:cs="Arial"/>
          <w:sz w:val="20"/>
          <w:szCs w:val="20"/>
        </w:rPr>
        <w:t xml:space="preserve">útmutatása alapján </w:t>
      </w:r>
      <w:r w:rsidR="005A42DE" w:rsidRPr="00402C84">
        <w:rPr>
          <w:rFonts w:ascii="Arial" w:hAnsi="Arial" w:cs="Arial"/>
          <w:sz w:val="20"/>
          <w:szCs w:val="20"/>
        </w:rPr>
        <w:t>automatikusan generált</w:t>
      </w:r>
      <w:r w:rsidR="00B00758" w:rsidRPr="00402C84">
        <w:rPr>
          <w:rFonts w:ascii="Arial" w:hAnsi="Arial" w:cs="Arial"/>
          <w:sz w:val="20"/>
          <w:szCs w:val="20"/>
        </w:rPr>
        <w:t xml:space="preserve"> –</w:t>
      </w:r>
      <w:r w:rsidRPr="00402C84">
        <w:rPr>
          <w:rFonts w:ascii="Arial" w:hAnsi="Arial" w:cs="Arial"/>
          <w:sz w:val="20"/>
          <w:szCs w:val="20"/>
        </w:rPr>
        <w:t xml:space="preserve"> a termék</w:t>
      </w:r>
      <w:r w:rsidR="005A42DE" w:rsidRPr="00402C84">
        <w:rPr>
          <w:rFonts w:ascii="Arial" w:hAnsi="Arial" w:cs="Arial"/>
          <w:sz w:val="20"/>
          <w:szCs w:val="20"/>
        </w:rPr>
        <w:t>hez kapcsolódó</w:t>
      </w:r>
      <w:r w:rsidRPr="00402C84">
        <w:rPr>
          <w:rFonts w:ascii="Arial" w:hAnsi="Arial" w:cs="Arial"/>
          <w:sz w:val="20"/>
          <w:szCs w:val="20"/>
        </w:rPr>
        <w:t xml:space="preserve"> egyedi azonosító </w:t>
      </w:r>
      <w:r w:rsidR="005A42DE" w:rsidRPr="00402C84">
        <w:rPr>
          <w:rFonts w:ascii="Arial" w:hAnsi="Arial" w:cs="Arial"/>
          <w:sz w:val="20"/>
          <w:szCs w:val="20"/>
        </w:rPr>
        <w:t>szerepel</w:t>
      </w:r>
      <w:r w:rsidRPr="00402C84">
        <w:rPr>
          <w:rFonts w:ascii="Arial" w:hAnsi="Arial" w:cs="Arial"/>
          <w:sz w:val="20"/>
          <w:szCs w:val="20"/>
        </w:rPr>
        <w:t>, am</w:t>
      </w:r>
      <w:r w:rsidR="00BC7822" w:rsidRPr="00402C84">
        <w:rPr>
          <w:rFonts w:ascii="Arial" w:hAnsi="Arial" w:cs="Arial"/>
          <w:sz w:val="20"/>
          <w:szCs w:val="20"/>
        </w:rPr>
        <w:t>ely</w:t>
      </w:r>
      <w:r w:rsidRPr="00402C84">
        <w:rPr>
          <w:rFonts w:ascii="Arial" w:hAnsi="Arial" w:cs="Arial"/>
          <w:sz w:val="20"/>
          <w:szCs w:val="20"/>
        </w:rPr>
        <w:t xml:space="preserve"> </w:t>
      </w:r>
      <w:proofErr w:type="spellStart"/>
      <w:r w:rsidRPr="00402C84">
        <w:rPr>
          <w:rFonts w:ascii="Arial" w:hAnsi="Arial" w:cs="Arial"/>
          <w:sz w:val="20"/>
          <w:szCs w:val="20"/>
        </w:rPr>
        <w:t>végigkíséri</w:t>
      </w:r>
      <w:proofErr w:type="spellEnd"/>
      <w:r w:rsidRPr="00402C84">
        <w:rPr>
          <w:rFonts w:ascii="Arial" w:hAnsi="Arial" w:cs="Arial"/>
          <w:sz w:val="20"/>
          <w:szCs w:val="20"/>
        </w:rPr>
        <w:t xml:space="preserve"> a terméket forgalmazásának teljes idejében. Amennyiben a termék értékesítése szünetel, az értékesítés újrakezdésekor is az eredeti termékkóddal kell küldeni a</w:t>
      </w:r>
      <w:r w:rsidR="00C30829" w:rsidRPr="00402C84">
        <w:rPr>
          <w:rFonts w:ascii="Arial" w:hAnsi="Arial" w:cs="Arial"/>
          <w:sz w:val="20"/>
          <w:szCs w:val="20"/>
        </w:rPr>
        <w:t>z</w:t>
      </w:r>
      <w:r w:rsidRPr="00402C84">
        <w:rPr>
          <w:rFonts w:ascii="Arial" w:hAnsi="Arial" w:cs="Arial"/>
          <w:sz w:val="20"/>
          <w:szCs w:val="20"/>
        </w:rPr>
        <w:t xml:space="preserve"> </w:t>
      </w:r>
      <w:r w:rsidR="00C30829" w:rsidRPr="00402C84">
        <w:rPr>
          <w:rFonts w:ascii="Arial" w:hAnsi="Arial" w:cs="Arial"/>
          <w:sz w:val="20"/>
          <w:szCs w:val="20"/>
        </w:rPr>
        <w:t>adatszolgáltatásban</w:t>
      </w:r>
      <w:r w:rsidRPr="00402C84">
        <w:rPr>
          <w:rFonts w:ascii="Arial" w:hAnsi="Arial" w:cs="Arial"/>
          <w:sz w:val="20"/>
          <w:szCs w:val="20"/>
        </w:rPr>
        <w:t xml:space="preserve">. </w:t>
      </w:r>
    </w:p>
    <w:p w14:paraId="448FEBEC" w14:textId="2871254C" w:rsidR="00876CB0" w:rsidRPr="00402C84" w:rsidRDefault="00282FAE"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4612D9">
        <w:rPr>
          <w:rFonts w:ascii="Arial" w:hAnsi="Arial" w:cs="Arial"/>
          <w:b/>
          <w:sz w:val="20"/>
          <w:szCs w:val="20"/>
        </w:rPr>
        <w:t>b)</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a betét</w:t>
      </w:r>
      <w:r w:rsidR="00A85DA4" w:rsidRPr="00402C84">
        <w:rPr>
          <w:rFonts w:ascii="Arial" w:hAnsi="Arial" w:cs="Arial"/>
          <w:sz w:val="20"/>
          <w:szCs w:val="20"/>
        </w:rPr>
        <w:t>i</w:t>
      </w:r>
      <w:r w:rsidRPr="00402C84">
        <w:rPr>
          <w:rFonts w:ascii="Arial" w:hAnsi="Arial" w:cs="Arial"/>
          <w:sz w:val="20"/>
          <w:szCs w:val="20"/>
        </w:rPr>
        <w:t xml:space="preserve"> konstrukció teljes megnevezését kell szerepeltetni</w:t>
      </w:r>
      <w:r w:rsidR="003D255C">
        <w:rPr>
          <w:rFonts w:ascii="Arial" w:hAnsi="Arial" w:cs="Arial"/>
          <w:sz w:val="20"/>
          <w:szCs w:val="20"/>
        </w:rPr>
        <w:t xml:space="preserve">, összhangban az adatszolgáltató hirdetményében szereplő </w:t>
      </w:r>
      <w:proofErr w:type="spellStart"/>
      <w:r w:rsidR="003D255C">
        <w:rPr>
          <w:rFonts w:ascii="Arial" w:hAnsi="Arial" w:cs="Arial"/>
          <w:sz w:val="20"/>
          <w:szCs w:val="20"/>
        </w:rPr>
        <w:t>termékmegnevezésekkel</w:t>
      </w:r>
      <w:proofErr w:type="spellEnd"/>
      <w:r w:rsidRPr="00402C84">
        <w:rPr>
          <w:rFonts w:ascii="Arial" w:hAnsi="Arial" w:cs="Arial"/>
          <w:sz w:val="20"/>
          <w:szCs w:val="20"/>
        </w:rPr>
        <w:t xml:space="preserve">. </w:t>
      </w:r>
      <w:r w:rsidR="009D2E85" w:rsidRPr="00402C84">
        <w:rPr>
          <w:rFonts w:ascii="Arial" w:hAnsi="Arial" w:cs="Arial"/>
          <w:sz w:val="20"/>
          <w:szCs w:val="20"/>
        </w:rPr>
        <w:t xml:space="preserve">A könnyebb beazonosíthatóság érdekében </w:t>
      </w:r>
      <w:del w:id="84" w:author="MNB" w:date="2024-08-23T13:22:00Z">
        <w:r w:rsidR="009D2E85" w:rsidRPr="00402C84">
          <w:rPr>
            <w:rFonts w:ascii="Arial" w:hAnsi="Arial" w:cs="Arial"/>
            <w:sz w:val="20"/>
            <w:szCs w:val="20"/>
          </w:rPr>
          <w:delText xml:space="preserve">célszerű </w:delText>
        </w:r>
      </w:del>
      <w:r w:rsidR="009D2E85" w:rsidRPr="00402C84">
        <w:rPr>
          <w:rFonts w:ascii="Arial" w:hAnsi="Arial" w:cs="Arial"/>
          <w:sz w:val="20"/>
          <w:szCs w:val="20"/>
        </w:rPr>
        <w:t>a hirdetményekben is használt megnevezéseket</w:t>
      </w:r>
      <w:ins w:id="85" w:author="MNB" w:date="2024-08-23T13:22:00Z">
        <w:r w:rsidR="009D2E85" w:rsidRPr="00402C84">
          <w:rPr>
            <w:rFonts w:ascii="Arial" w:hAnsi="Arial" w:cs="Arial"/>
            <w:sz w:val="20"/>
            <w:szCs w:val="20"/>
          </w:rPr>
          <w:t xml:space="preserve"> </w:t>
        </w:r>
        <w:r w:rsidR="006C5AD1">
          <w:rPr>
            <w:rFonts w:ascii="Arial" w:hAnsi="Arial" w:cs="Arial"/>
            <w:sz w:val="20"/>
            <w:szCs w:val="20"/>
          </w:rPr>
          <w:t>szükséges</w:t>
        </w:r>
      </w:ins>
      <w:r w:rsidR="006C5AD1">
        <w:rPr>
          <w:rFonts w:ascii="Arial" w:hAnsi="Arial" w:cs="Arial"/>
          <w:sz w:val="20"/>
          <w:szCs w:val="20"/>
        </w:rPr>
        <w:t xml:space="preserve"> </w:t>
      </w:r>
      <w:r w:rsidR="009D2E85" w:rsidRPr="00402C84">
        <w:rPr>
          <w:rFonts w:ascii="Arial" w:hAnsi="Arial" w:cs="Arial"/>
          <w:sz w:val="20"/>
          <w:szCs w:val="20"/>
        </w:rPr>
        <w:t>alkalmazni.</w:t>
      </w:r>
      <w:r w:rsidRPr="00402C84">
        <w:rPr>
          <w:rFonts w:ascii="Arial" w:hAnsi="Arial" w:cs="Arial"/>
          <w:sz w:val="20"/>
          <w:szCs w:val="20"/>
        </w:rPr>
        <w:t xml:space="preserve"> Amennyiben azonos konstrukció eltérő alternatíváiról van szó (és nincs külön „fantázianeve”), a megkülönböztető jellemzőt</w:t>
      </w:r>
      <w:r w:rsidR="006C5AD1">
        <w:rPr>
          <w:rFonts w:ascii="Arial" w:hAnsi="Arial" w:cs="Arial"/>
          <w:sz w:val="20"/>
          <w:szCs w:val="20"/>
        </w:rPr>
        <w:t xml:space="preserve"> </w:t>
      </w:r>
      <w:del w:id="86" w:author="MNB" w:date="2024-08-23T13:22:00Z">
        <w:r w:rsidRPr="00402C84">
          <w:rPr>
            <w:rFonts w:ascii="Arial" w:hAnsi="Arial" w:cs="Arial"/>
            <w:sz w:val="20"/>
            <w:szCs w:val="20"/>
          </w:rPr>
          <w:delText>javasolt</w:delText>
        </w:r>
      </w:del>
      <w:ins w:id="87" w:author="MNB" w:date="2024-08-23T13:22:00Z">
        <w:r w:rsidR="006C5AD1">
          <w:rPr>
            <w:rFonts w:ascii="Arial" w:hAnsi="Arial" w:cs="Arial"/>
            <w:sz w:val="20"/>
            <w:szCs w:val="20"/>
          </w:rPr>
          <w:t>szükséges</w:t>
        </w:r>
      </w:ins>
      <w:r w:rsidRPr="00402C84">
        <w:rPr>
          <w:rFonts w:ascii="Arial" w:hAnsi="Arial" w:cs="Arial"/>
          <w:sz w:val="20"/>
          <w:szCs w:val="20"/>
        </w:rPr>
        <w:t xml:space="preserve"> feltüntetni a termék, t</w:t>
      </w:r>
      <w:r w:rsidR="009D2E85" w:rsidRPr="00402C84">
        <w:rPr>
          <w:rFonts w:ascii="Arial" w:hAnsi="Arial" w:cs="Arial"/>
          <w:sz w:val="20"/>
          <w:szCs w:val="20"/>
        </w:rPr>
        <w:t>ermékvariáció megnevezésében is.</w:t>
      </w:r>
      <w:r w:rsidR="00876CB0" w:rsidRPr="00402C84">
        <w:rPr>
          <w:rFonts w:ascii="Arial" w:hAnsi="Arial" w:cs="Arial"/>
          <w:sz w:val="20"/>
          <w:szCs w:val="20"/>
        </w:rPr>
        <w:t xml:space="preserve"> </w:t>
      </w:r>
    </w:p>
    <w:p w14:paraId="605AA329" w14:textId="77777777" w:rsidR="006F25A8" w:rsidRPr="00402C84" w:rsidRDefault="008B1802"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4612D9">
        <w:rPr>
          <w:rFonts w:ascii="Arial" w:hAnsi="Arial" w:cs="Arial"/>
          <w:b/>
          <w:sz w:val="20"/>
          <w:szCs w:val="20"/>
        </w:rPr>
        <w:t>c)</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kell megjelölni a betét nyilvántartásának devizanemét (ISO-kódját).</w:t>
      </w:r>
    </w:p>
    <w:p w14:paraId="1032415A" w14:textId="77777777" w:rsidR="0088760B" w:rsidRPr="00402C84" w:rsidRDefault="0088760B" w:rsidP="00707EFB">
      <w:pPr>
        <w:spacing w:line="240" w:lineRule="auto"/>
        <w:jc w:val="both"/>
        <w:rPr>
          <w:rFonts w:ascii="Arial" w:hAnsi="Arial" w:cs="Arial"/>
          <w:sz w:val="20"/>
          <w:szCs w:val="20"/>
        </w:rPr>
      </w:pPr>
      <w:r w:rsidRPr="00402C84">
        <w:rPr>
          <w:rFonts w:ascii="Arial" w:hAnsi="Arial" w:cs="Arial"/>
          <w:sz w:val="20"/>
          <w:szCs w:val="20"/>
        </w:rPr>
        <w:t xml:space="preserve">A </w:t>
      </w:r>
      <w:r w:rsidR="008B1802" w:rsidRPr="004612D9">
        <w:rPr>
          <w:rFonts w:ascii="Arial" w:hAnsi="Arial" w:cs="Arial"/>
          <w:b/>
          <w:sz w:val="20"/>
          <w:szCs w:val="20"/>
        </w:rPr>
        <w:t>d</w:t>
      </w:r>
      <w:proofErr w:type="gramStart"/>
      <w:r w:rsidR="000B0FAA" w:rsidRPr="004612D9">
        <w:rPr>
          <w:rFonts w:ascii="Arial" w:hAnsi="Arial" w:cs="Arial"/>
          <w:b/>
          <w:sz w:val="20"/>
          <w:szCs w:val="20"/>
        </w:rPr>
        <w:t>1</w:t>
      </w:r>
      <w:r w:rsidRPr="004612D9">
        <w:rPr>
          <w:rFonts w:ascii="Arial" w:hAnsi="Arial" w:cs="Arial"/>
          <w:b/>
          <w:sz w:val="20"/>
          <w:szCs w:val="20"/>
        </w:rPr>
        <w:t>)</w:t>
      </w:r>
      <w:r w:rsidR="002F0655" w:rsidRPr="004612D9">
        <w:rPr>
          <w:rFonts w:ascii="Arial" w:hAnsi="Arial" w:cs="Arial"/>
          <w:b/>
          <w:sz w:val="20"/>
          <w:szCs w:val="20"/>
        </w:rPr>
        <w:t>-</w:t>
      </w:r>
      <w:proofErr w:type="gramEnd"/>
      <w:r w:rsidR="008B1802" w:rsidRPr="004612D9">
        <w:rPr>
          <w:rFonts w:ascii="Arial" w:hAnsi="Arial" w:cs="Arial"/>
          <w:b/>
          <w:sz w:val="20"/>
          <w:szCs w:val="20"/>
        </w:rPr>
        <w:t>d</w:t>
      </w:r>
      <w:r w:rsidR="00C30829" w:rsidRPr="004612D9">
        <w:rPr>
          <w:rFonts w:ascii="Arial" w:hAnsi="Arial" w:cs="Arial"/>
          <w:b/>
          <w:sz w:val="20"/>
          <w:szCs w:val="20"/>
        </w:rPr>
        <w:t>4</w:t>
      </w:r>
      <w:r w:rsidR="000B0FAA" w:rsidRPr="004612D9">
        <w:rPr>
          <w:rFonts w:ascii="Arial" w:hAnsi="Arial" w:cs="Arial"/>
          <w:b/>
          <w:sz w:val="20"/>
          <w:szCs w:val="20"/>
        </w:rPr>
        <w:t>)</w:t>
      </w:r>
      <w:r w:rsidRPr="00402C84">
        <w:rPr>
          <w:rFonts w:ascii="Arial" w:hAnsi="Arial" w:cs="Arial"/>
          <w:sz w:val="20"/>
          <w:szCs w:val="20"/>
        </w:rPr>
        <w:t xml:space="preserve"> </w:t>
      </w:r>
      <w:r w:rsidR="0029101A" w:rsidRPr="00402C84">
        <w:rPr>
          <w:rFonts w:ascii="Arial" w:hAnsi="Arial" w:cs="Arial"/>
          <w:sz w:val="20"/>
          <w:szCs w:val="20"/>
        </w:rPr>
        <w:t>cell</w:t>
      </w:r>
      <w:r w:rsidR="003C3B20">
        <w:rPr>
          <w:rFonts w:ascii="Arial" w:hAnsi="Arial" w:cs="Arial"/>
          <w:sz w:val="20"/>
          <w:szCs w:val="20"/>
        </w:rPr>
        <w:t>a</w:t>
      </w:r>
      <w:r w:rsidR="0029101A" w:rsidRPr="00402C84">
        <w:rPr>
          <w:rFonts w:ascii="Arial" w:hAnsi="Arial" w:cs="Arial"/>
          <w:sz w:val="20"/>
          <w:szCs w:val="20"/>
        </w:rPr>
        <w:t xml:space="preserve"> </w:t>
      </w:r>
      <w:r w:rsidRPr="00402C84">
        <w:rPr>
          <w:rFonts w:ascii="Arial" w:hAnsi="Arial" w:cs="Arial"/>
          <w:sz w:val="20"/>
          <w:szCs w:val="20"/>
        </w:rPr>
        <w:t xml:space="preserve">szolgál az elhelyezhető </w:t>
      </w:r>
      <w:r w:rsidR="00C30829" w:rsidRPr="00402C84">
        <w:rPr>
          <w:rFonts w:ascii="Arial" w:hAnsi="Arial" w:cs="Arial"/>
          <w:sz w:val="20"/>
          <w:szCs w:val="20"/>
        </w:rPr>
        <w:t xml:space="preserve">megtakarítási összeg </w:t>
      </w:r>
      <w:r w:rsidRPr="00402C84">
        <w:rPr>
          <w:rFonts w:ascii="Arial" w:hAnsi="Arial" w:cs="Arial"/>
          <w:sz w:val="20"/>
          <w:szCs w:val="20"/>
        </w:rPr>
        <w:t>minimumára</w:t>
      </w:r>
      <w:r w:rsidR="00DE0003" w:rsidRPr="00402C84">
        <w:rPr>
          <w:rFonts w:ascii="Arial" w:hAnsi="Arial" w:cs="Arial"/>
          <w:sz w:val="20"/>
          <w:szCs w:val="20"/>
        </w:rPr>
        <w:t xml:space="preserve"> és maximumára</w:t>
      </w:r>
      <w:r w:rsidRPr="00402C84">
        <w:rPr>
          <w:rFonts w:ascii="Arial" w:hAnsi="Arial" w:cs="Arial"/>
          <w:sz w:val="20"/>
          <w:szCs w:val="20"/>
        </w:rPr>
        <w:t xml:space="preserve"> vonatkozó elvárások felt</w:t>
      </w:r>
      <w:r w:rsidR="006F03F2" w:rsidRPr="00402C84">
        <w:rPr>
          <w:rFonts w:ascii="Arial" w:hAnsi="Arial" w:cs="Arial"/>
          <w:sz w:val="20"/>
          <w:szCs w:val="20"/>
        </w:rPr>
        <w:t>ü</w:t>
      </w:r>
      <w:r w:rsidRPr="00402C84">
        <w:rPr>
          <w:rFonts w:ascii="Arial" w:hAnsi="Arial" w:cs="Arial"/>
          <w:sz w:val="20"/>
          <w:szCs w:val="20"/>
        </w:rPr>
        <w:t>ntetésére numerikus, egész számban.</w:t>
      </w:r>
      <w:r w:rsidR="005301CC" w:rsidRPr="00402C84">
        <w:rPr>
          <w:rFonts w:ascii="Arial" w:hAnsi="Arial" w:cs="Arial"/>
          <w:sz w:val="20"/>
          <w:szCs w:val="20"/>
        </w:rPr>
        <w:t xml:space="preserve"> A </w:t>
      </w:r>
      <w:r w:rsidR="008B1802" w:rsidRPr="004612D9">
        <w:rPr>
          <w:rFonts w:ascii="Arial" w:hAnsi="Arial" w:cs="Arial"/>
          <w:b/>
          <w:sz w:val="20"/>
          <w:szCs w:val="20"/>
        </w:rPr>
        <w:t>d</w:t>
      </w:r>
      <w:r w:rsidR="00C30829" w:rsidRPr="004612D9">
        <w:rPr>
          <w:rFonts w:ascii="Arial" w:hAnsi="Arial" w:cs="Arial"/>
          <w:b/>
          <w:sz w:val="20"/>
          <w:szCs w:val="20"/>
        </w:rPr>
        <w:t>2</w:t>
      </w:r>
      <w:r w:rsidR="005301CC" w:rsidRPr="004612D9">
        <w:rPr>
          <w:rFonts w:ascii="Arial" w:hAnsi="Arial" w:cs="Arial"/>
          <w:b/>
          <w:sz w:val="20"/>
          <w:szCs w:val="20"/>
        </w:rPr>
        <w:t>)</w:t>
      </w:r>
      <w:r w:rsidR="00C30829" w:rsidRPr="00402C84">
        <w:rPr>
          <w:rFonts w:ascii="Arial" w:hAnsi="Arial" w:cs="Arial"/>
          <w:i/>
          <w:sz w:val="20"/>
          <w:szCs w:val="20"/>
        </w:rPr>
        <w:t xml:space="preserve"> </w:t>
      </w:r>
      <w:r w:rsidR="00C30829" w:rsidRPr="00402C84">
        <w:rPr>
          <w:rFonts w:ascii="Arial" w:hAnsi="Arial" w:cs="Arial"/>
          <w:sz w:val="20"/>
          <w:szCs w:val="20"/>
        </w:rPr>
        <w:t>és</w:t>
      </w:r>
      <w:r w:rsidR="00C30829" w:rsidRPr="00402C84">
        <w:rPr>
          <w:rFonts w:ascii="Arial" w:hAnsi="Arial" w:cs="Arial"/>
          <w:i/>
          <w:sz w:val="20"/>
          <w:szCs w:val="20"/>
        </w:rPr>
        <w:t xml:space="preserve"> </w:t>
      </w:r>
      <w:r w:rsidR="00C30829" w:rsidRPr="004612D9">
        <w:rPr>
          <w:rFonts w:ascii="Arial" w:hAnsi="Arial" w:cs="Arial"/>
          <w:b/>
          <w:sz w:val="20"/>
          <w:szCs w:val="20"/>
        </w:rPr>
        <w:t>d4)</w:t>
      </w:r>
      <w:r w:rsidR="005301CC" w:rsidRPr="00402C84">
        <w:rPr>
          <w:rFonts w:ascii="Arial" w:hAnsi="Arial" w:cs="Arial"/>
          <w:sz w:val="20"/>
          <w:szCs w:val="20"/>
        </w:rPr>
        <w:t xml:space="preserve"> </w:t>
      </w:r>
      <w:r w:rsidR="0029101A" w:rsidRPr="00402C84">
        <w:rPr>
          <w:rFonts w:ascii="Arial" w:hAnsi="Arial" w:cs="Arial"/>
          <w:sz w:val="20"/>
          <w:szCs w:val="20"/>
        </w:rPr>
        <w:t xml:space="preserve">cellában </w:t>
      </w:r>
      <w:r w:rsidR="005301CC" w:rsidRPr="00402C84">
        <w:rPr>
          <w:rFonts w:ascii="Arial" w:hAnsi="Arial" w:cs="Arial"/>
          <w:sz w:val="20"/>
          <w:szCs w:val="20"/>
        </w:rPr>
        <w:t>kell megjelölni a betét minimumára</w:t>
      </w:r>
      <w:r w:rsidR="00C30829" w:rsidRPr="00402C84">
        <w:rPr>
          <w:rFonts w:ascii="Arial" w:hAnsi="Arial" w:cs="Arial"/>
          <w:sz w:val="20"/>
          <w:szCs w:val="20"/>
        </w:rPr>
        <w:t>, illetve</w:t>
      </w:r>
      <w:r w:rsidR="005301CC" w:rsidRPr="00402C84">
        <w:rPr>
          <w:rFonts w:ascii="Arial" w:hAnsi="Arial" w:cs="Arial"/>
          <w:sz w:val="20"/>
          <w:szCs w:val="20"/>
        </w:rPr>
        <w:t xml:space="preserve"> maximumára vonatkozó előírás devizanemét</w:t>
      </w:r>
      <w:r w:rsidR="006433A0" w:rsidRPr="00402C84">
        <w:rPr>
          <w:rFonts w:ascii="Arial" w:hAnsi="Arial" w:cs="Arial"/>
          <w:sz w:val="20"/>
          <w:szCs w:val="20"/>
        </w:rPr>
        <w:t xml:space="preserve"> (ISO-kód)</w:t>
      </w:r>
      <w:r w:rsidR="005301CC" w:rsidRPr="00402C84">
        <w:rPr>
          <w:rFonts w:ascii="Arial" w:hAnsi="Arial" w:cs="Arial"/>
          <w:sz w:val="20"/>
          <w:szCs w:val="20"/>
        </w:rPr>
        <w:t>.</w:t>
      </w:r>
      <w:r w:rsidRPr="00402C84">
        <w:rPr>
          <w:rFonts w:ascii="Arial" w:hAnsi="Arial" w:cs="Arial"/>
          <w:sz w:val="20"/>
          <w:szCs w:val="20"/>
        </w:rPr>
        <w:t xml:space="preserve"> </w:t>
      </w:r>
      <w:r w:rsidR="007B11FC" w:rsidRPr="00402C84">
        <w:rPr>
          <w:rFonts w:ascii="Arial" w:hAnsi="Arial" w:cs="Arial"/>
          <w:sz w:val="20"/>
          <w:szCs w:val="20"/>
        </w:rPr>
        <w:t>Ha az elhelyezhető összeg minimuma közvetlenül nincs meghatározva, de a leköthető betét összegére kerekítési szabály van érvényben, abban az esetben a kerekítési szabályból adódó minimális összeget kell megadni.</w:t>
      </w:r>
      <w:r w:rsidR="00171233" w:rsidRPr="00402C84">
        <w:rPr>
          <w:rFonts w:ascii="Arial" w:hAnsi="Arial" w:cs="Arial"/>
          <w:sz w:val="20"/>
          <w:szCs w:val="20"/>
        </w:rPr>
        <w:t xml:space="preserve"> </w:t>
      </w:r>
      <w:r w:rsidR="00171233" w:rsidRPr="00402C84">
        <w:rPr>
          <w:rFonts w:ascii="Arial" w:hAnsi="Arial" w:cs="Arial"/>
          <w:sz w:val="20"/>
          <w:szCs w:val="20"/>
        </w:rPr>
        <w:lastRenderedPageBreak/>
        <w:t>Amennyiben a betéti termék maximumára nincs előírás</w:t>
      </w:r>
      <w:r w:rsidR="00D83CBC" w:rsidRPr="00402C84">
        <w:rPr>
          <w:rFonts w:ascii="Arial" w:hAnsi="Arial" w:cs="Arial"/>
          <w:sz w:val="20"/>
          <w:szCs w:val="20"/>
        </w:rPr>
        <w:t xml:space="preserve">, akkor azt az összeghatárt </w:t>
      </w:r>
      <w:r w:rsidR="006F44E6" w:rsidRPr="00402C84">
        <w:rPr>
          <w:rFonts w:ascii="Arial" w:hAnsi="Arial" w:cs="Arial"/>
          <w:sz w:val="20"/>
          <w:szCs w:val="20"/>
        </w:rPr>
        <w:t xml:space="preserve">kell </w:t>
      </w:r>
      <w:r w:rsidR="00D83CBC" w:rsidRPr="00402C84">
        <w:rPr>
          <w:rFonts w:ascii="Arial" w:hAnsi="Arial" w:cs="Arial"/>
          <w:sz w:val="20"/>
          <w:szCs w:val="20"/>
        </w:rPr>
        <w:t>megadni, amely felett már egyedi kamatkondíciót ad(hat) az adatszolgáltató</w:t>
      </w:r>
      <w:r w:rsidR="00496588" w:rsidRPr="00402C84">
        <w:rPr>
          <w:rFonts w:ascii="Arial" w:hAnsi="Arial" w:cs="Arial"/>
          <w:sz w:val="20"/>
          <w:szCs w:val="20"/>
        </w:rPr>
        <w:t>.</w:t>
      </w:r>
      <w:r w:rsidR="00D83CBC" w:rsidRPr="00402C84">
        <w:rPr>
          <w:rFonts w:ascii="Arial" w:hAnsi="Arial" w:cs="Arial"/>
          <w:sz w:val="20"/>
          <w:szCs w:val="20"/>
        </w:rPr>
        <w:t xml:space="preserve"> </w:t>
      </w:r>
      <w:r w:rsidR="00496588" w:rsidRPr="00402C84">
        <w:rPr>
          <w:rFonts w:ascii="Arial" w:hAnsi="Arial" w:cs="Arial"/>
          <w:sz w:val="20"/>
          <w:szCs w:val="20"/>
        </w:rPr>
        <w:t>H</w:t>
      </w:r>
      <w:r w:rsidR="00D83CBC" w:rsidRPr="00402C84">
        <w:rPr>
          <w:rFonts w:ascii="Arial" w:hAnsi="Arial" w:cs="Arial"/>
          <w:sz w:val="20"/>
          <w:szCs w:val="20"/>
        </w:rPr>
        <w:t>a ilyen ö</w:t>
      </w:r>
      <w:r w:rsidR="00F516DD" w:rsidRPr="00402C84">
        <w:rPr>
          <w:rFonts w:ascii="Arial" w:hAnsi="Arial" w:cs="Arial"/>
          <w:sz w:val="20"/>
          <w:szCs w:val="20"/>
        </w:rPr>
        <w:t xml:space="preserve">sszeghatár sem határozható meg, </w:t>
      </w:r>
      <w:r w:rsidR="00C66CD6" w:rsidRPr="00402C84">
        <w:rPr>
          <w:rFonts w:ascii="Arial" w:hAnsi="Arial" w:cs="Arial"/>
          <w:sz w:val="20"/>
          <w:szCs w:val="20"/>
        </w:rPr>
        <w:t xml:space="preserve">a </w:t>
      </w:r>
      <w:r w:rsidR="00F516DD" w:rsidRPr="00402C84">
        <w:rPr>
          <w:rFonts w:ascii="Arial" w:hAnsi="Arial" w:cs="Arial"/>
          <w:sz w:val="20"/>
          <w:szCs w:val="20"/>
        </w:rPr>
        <w:t>„</w:t>
      </w:r>
      <w:r w:rsidR="00F516DD" w:rsidRPr="004612D9">
        <w:rPr>
          <w:rFonts w:ascii="Arial" w:hAnsi="Arial" w:cs="Arial"/>
          <w:sz w:val="20"/>
          <w:szCs w:val="20"/>
        </w:rPr>
        <w:t>Nincs felső határ</w:t>
      </w:r>
      <w:r w:rsidR="00F516DD" w:rsidRPr="00402C84">
        <w:rPr>
          <w:rFonts w:ascii="Arial" w:hAnsi="Arial" w:cs="Arial"/>
          <w:i/>
          <w:sz w:val="20"/>
          <w:szCs w:val="20"/>
        </w:rPr>
        <w:t>”</w:t>
      </w:r>
      <w:r w:rsidR="00F516DD" w:rsidRPr="00402C84">
        <w:rPr>
          <w:rFonts w:ascii="Arial" w:hAnsi="Arial" w:cs="Arial"/>
          <w:sz w:val="20"/>
          <w:szCs w:val="20"/>
        </w:rPr>
        <w:t xml:space="preserve"> </w:t>
      </w:r>
      <w:r w:rsidR="005A5A73" w:rsidRPr="00402C84">
        <w:rPr>
          <w:rFonts w:ascii="Arial" w:hAnsi="Arial" w:cs="Arial"/>
          <w:sz w:val="20"/>
          <w:szCs w:val="20"/>
        </w:rPr>
        <w:t>opciót kell kiválasztani.</w:t>
      </w:r>
    </w:p>
    <w:p w14:paraId="7301CAEC" w14:textId="77777777" w:rsidR="000D2C10" w:rsidRPr="00402C84" w:rsidRDefault="008B1802" w:rsidP="00707EFB">
      <w:pPr>
        <w:autoSpaceDE w:val="0"/>
        <w:autoSpaceDN w:val="0"/>
        <w:adjustRightInd w:val="0"/>
        <w:spacing w:after="0" w:line="240" w:lineRule="auto"/>
        <w:jc w:val="both"/>
        <w:rPr>
          <w:rFonts w:ascii="Arial" w:hAnsi="Arial" w:cs="Arial"/>
          <w:sz w:val="20"/>
          <w:szCs w:val="20"/>
        </w:rPr>
      </w:pPr>
      <w:r w:rsidRPr="00402C84">
        <w:rPr>
          <w:rFonts w:ascii="Arial" w:hAnsi="Arial" w:cs="Arial"/>
          <w:sz w:val="20"/>
          <w:szCs w:val="20"/>
        </w:rPr>
        <w:t xml:space="preserve">Az </w:t>
      </w:r>
      <w:r w:rsidRPr="004612D9">
        <w:rPr>
          <w:rFonts w:ascii="Arial" w:hAnsi="Arial" w:cs="Arial"/>
          <w:b/>
          <w:sz w:val="20"/>
          <w:szCs w:val="20"/>
        </w:rPr>
        <w:t>e</w:t>
      </w:r>
      <w:r w:rsidR="001A5D16" w:rsidRPr="004612D9">
        <w:rPr>
          <w:rFonts w:ascii="Arial" w:hAnsi="Arial" w:cs="Arial"/>
          <w:b/>
          <w:sz w:val="20"/>
          <w:szCs w:val="20"/>
        </w:rPr>
        <w:t>1</w:t>
      </w:r>
      <w:r w:rsidRPr="004612D9">
        <w:rPr>
          <w:rFonts w:ascii="Arial" w:hAnsi="Arial" w:cs="Arial"/>
          <w:b/>
          <w:sz w:val="20"/>
          <w:szCs w:val="20"/>
        </w:rPr>
        <w:t>)</w:t>
      </w:r>
      <w:r w:rsidR="00D5607C">
        <w:rPr>
          <w:rFonts w:ascii="Arial" w:hAnsi="Arial" w:cs="Arial"/>
          <w:b/>
          <w:sz w:val="20"/>
          <w:szCs w:val="20"/>
        </w:rPr>
        <w:t xml:space="preserve"> és </w:t>
      </w:r>
      <w:r w:rsidR="001A5D16" w:rsidRPr="004612D9">
        <w:rPr>
          <w:rFonts w:ascii="Arial" w:hAnsi="Arial" w:cs="Arial"/>
          <w:b/>
          <w:sz w:val="20"/>
          <w:szCs w:val="20"/>
        </w:rPr>
        <w:t>e2)</w:t>
      </w:r>
      <w:r w:rsidRPr="00402C84">
        <w:rPr>
          <w:rFonts w:ascii="Arial" w:hAnsi="Arial" w:cs="Arial"/>
          <w:i/>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 xml:space="preserve">kell megadni, hogy a betéti konstrukció kamatozási típusa </w:t>
      </w:r>
      <w:r w:rsidR="001A5D16" w:rsidRPr="00402C84">
        <w:rPr>
          <w:rFonts w:ascii="Arial" w:hAnsi="Arial" w:cs="Arial"/>
          <w:sz w:val="20"/>
          <w:szCs w:val="20"/>
        </w:rPr>
        <w:t>az idő</w:t>
      </w:r>
      <w:r w:rsidR="009F75E8" w:rsidRPr="00402C84">
        <w:rPr>
          <w:rFonts w:ascii="Arial" w:hAnsi="Arial" w:cs="Arial"/>
          <w:sz w:val="20"/>
          <w:szCs w:val="20"/>
        </w:rPr>
        <w:t>,</w:t>
      </w:r>
      <w:r w:rsidR="001A5D16" w:rsidRPr="00402C84">
        <w:rPr>
          <w:rFonts w:ascii="Arial" w:hAnsi="Arial" w:cs="Arial"/>
          <w:sz w:val="20"/>
          <w:szCs w:val="20"/>
        </w:rPr>
        <w:t xml:space="preserve"> illetve az összeg függvényében </w:t>
      </w:r>
      <w:r w:rsidRPr="00402C84">
        <w:rPr>
          <w:rFonts w:ascii="Arial" w:hAnsi="Arial" w:cs="Arial"/>
          <w:sz w:val="20"/>
          <w:szCs w:val="20"/>
        </w:rPr>
        <w:t>„sávos”, „lépcsős”</w:t>
      </w:r>
      <w:r w:rsidR="00B00758" w:rsidRPr="00402C84">
        <w:rPr>
          <w:rFonts w:ascii="Arial" w:hAnsi="Arial" w:cs="Arial"/>
          <w:sz w:val="20"/>
          <w:szCs w:val="20"/>
        </w:rPr>
        <w:t xml:space="preserve"> </w:t>
      </w:r>
      <w:r w:rsidRPr="00402C84">
        <w:rPr>
          <w:rFonts w:ascii="Arial" w:hAnsi="Arial" w:cs="Arial"/>
          <w:sz w:val="20"/>
          <w:szCs w:val="20"/>
        </w:rPr>
        <w:t>vagy „</w:t>
      </w:r>
      <w:r w:rsidR="000D2C10" w:rsidRPr="00402C84">
        <w:rPr>
          <w:rFonts w:ascii="Arial" w:hAnsi="Arial" w:cs="Arial"/>
          <w:sz w:val="20"/>
          <w:szCs w:val="20"/>
        </w:rPr>
        <w:t>egyszerű</w:t>
      </w:r>
      <w:r w:rsidR="00034B3A" w:rsidRPr="00402C84">
        <w:rPr>
          <w:rFonts w:ascii="Arial" w:hAnsi="Arial" w:cs="Arial"/>
          <w:sz w:val="20"/>
          <w:szCs w:val="20"/>
        </w:rPr>
        <w:t>”</w:t>
      </w:r>
      <w:r w:rsidR="005A6DFD" w:rsidRPr="00402C84">
        <w:rPr>
          <w:rFonts w:ascii="Arial" w:hAnsi="Arial" w:cs="Arial"/>
          <w:sz w:val="20"/>
          <w:szCs w:val="20"/>
        </w:rPr>
        <w:t>.</w:t>
      </w:r>
    </w:p>
    <w:p w14:paraId="26D2A68A" w14:textId="77777777" w:rsidR="005A6DFD" w:rsidRPr="00402C84" w:rsidRDefault="005A6DFD" w:rsidP="00707EFB">
      <w:pPr>
        <w:autoSpaceDE w:val="0"/>
        <w:autoSpaceDN w:val="0"/>
        <w:adjustRightInd w:val="0"/>
        <w:spacing w:after="0" w:line="240" w:lineRule="auto"/>
        <w:jc w:val="both"/>
        <w:rPr>
          <w:rFonts w:ascii="Arial" w:hAnsi="Arial" w:cs="Arial"/>
          <w:sz w:val="20"/>
          <w:szCs w:val="20"/>
        </w:rPr>
      </w:pPr>
    </w:p>
    <w:p w14:paraId="7A4BB7B3" w14:textId="77777777" w:rsidR="005E5723" w:rsidRPr="00402C84" w:rsidRDefault="005E5723" w:rsidP="00707EFB">
      <w:pPr>
        <w:autoSpaceDE w:val="0"/>
        <w:autoSpaceDN w:val="0"/>
        <w:adjustRightInd w:val="0"/>
        <w:spacing w:after="0" w:line="240" w:lineRule="auto"/>
        <w:jc w:val="both"/>
        <w:rPr>
          <w:rFonts w:ascii="Arial" w:hAnsi="Arial" w:cs="Arial"/>
          <w:sz w:val="20"/>
          <w:szCs w:val="20"/>
        </w:rPr>
      </w:pPr>
      <w:r w:rsidRPr="004612D9">
        <w:rPr>
          <w:rFonts w:ascii="Arial" w:hAnsi="Arial" w:cs="Arial"/>
          <w:b/>
          <w:sz w:val="20"/>
          <w:szCs w:val="20"/>
        </w:rPr>
        <w:t>e1)</w:t>
      </w:r>
      <w:r w:rsidRPr="00402C84">
        <w:rPr>
          <w:rFonts w:ascii="Arial" w:hAnsi="Arial" w:cs="Arial"/>
          <w:sz w:val="20"/>
          <w:szCs w:val="20"/>
        </w:rPr>
        <w:t xml:space="preserve"> Az idő függvényében:</w:t>
      </w:r>
    </w:p>
    <w:p w14:paraId="45D33760" w14:textId="77777777" w:rsidR="005E5723" w:rsidRPr="004612D9" w:rsidRDefault="005E5723" w:rsidP="00C86748">
      <w:pPr>
        <w:numPr>
          <w:ilvl w:val="0"/>
          <w:numId w:val="3"/>
        </w:numPr>
        <w:autoSpaceDE w:val="0"/>
        <w:autoSpaceDN w:val="0"/>
        <w:adjustRightInd w:val="0"/>
        <w:spacing w:after="0" w:line="240" w:lineRule="auto"/>
        <w:jc w:val="both"/>
        <w:rPr>
          <w:rFonts w:ascii="Arial" w:hAnsi="Arial" w:cs="Arial"/>
          <w:sz w:val="20"/>
          <w:szCs w:val="20"/>
          <w:lang w:eastAsia="hu-HU"/>
        </w:rPr>
      </w:pPr>
      <w:r w:rsidRPr="004612D9">
        <w:rPr>
          <w:rFonts w:ascii="Arial" w:hAnsi="Arial" w:cs="Arial"/>
          <w:sz w:val="20"/>
          <w:szCs w:val="20"/>
          <w:lang w:eastAsia="hu-HU"/>
        </w:rPr>
        <w:t>Sávos: a fizetett kamat mértéke függ a betétlekötés kezdetétől eltelt időperiódusok számától, azaz kamatperiódusonként különböző mértékű a járó kamat.</w:t>
      </w:r>
    </w:p>
    <w:p w14:paraId="530046B3" w14:textId="77777777" w:rsidR="005E5723" w:rsidRPr="004612D9" w:rsidRDefault="005E5723" w:rsidP="00C86748">
      <w:pPr>
        <w:numPr>
          <w:ilvl w:val="0"/>
          <w:numId w:val="3"/>
        </w:numPr>
        <w:autoSpaceDE w:val="0"/>
        <w:autoSpaceDN w:val="0"/>
        <w:adjustRightInd w:val="0"/>
        <w:spacing w:after="0" w:line="240" w:lineRule="auto"/>
        <w:jc w:val="both"/>
        <w:rPr>
          <w:rFonts w:ascii="Arial" w:hAnsi="Arial" w:cs="Arial"/>
          <w:sz w:val="20"/>
          <w:szCs w:val="20"/>
        </w:rPr>
      </w:pPr>
      <w:r w:rsidRPr="004612D9">
        <w:rPr>
          <w:rFonts w:ascii="Arial" w:hAnsi="Arial" w:cs="Arial"/>
          <w:sz w:val="20"/>
          <w:szCs w:val="20"/>
        </w:rPr>
        <w:t>Lépcsős: az adott határ feletti futamidőre lekötött betét a hosszabb futamidőre érvényes feltételek szerint kamatozik a lekötés teljes ideje alatt (pl. lekötési idő: 20-30 nap, 31-60 nap. Egy 35 napra lekötött betét a 31-60 nap közötti lekötésekre érvényes feltételek szerint kamatozik a l</w:t>
      </w:r>
      <w:r w:rsidR="00C45182" w:rsidRPr="004612D9">
        <w:rPr>
          <w:rFonts w:ascii="Arial" w:hAnsi="Arial" w:cs="Arial"/>
          <w:sz w:val="20"/>
          <w:szCs w:val="20"/>
        </w:rPr>
        <w:t>ekötés teljes ideje</w:t>
      </w:r>
      <w:r w:rsidRPr="004612D9">
        <w:rPr>
          <w:rFonts w:ascii="Arial" w:hAnsi="Arial" w:cs="Arial"/>
          <w:sz w:val="20"/>
          <w:szCs w:val="20"/>
        </w:rPr>
        <w:t xml:space="preserve"> alatt.) </w:t>
      </w:r>
    </w:p>
    <w:p w14:paraId="4CA51F49" w14:textId="77777777" w:rsidR="005E5723" w:rsidRPr="00402C84" w:rsidRDefault="005E5723" w:rsidP="00C86748">
      <w:pPr>
        <w:numPr>
          <w:ilvl w:val="0"/>
          <w:numId w:val="3"/>
        </w:numPr>
        <w:autoSpaceDE w:val="0"/>
        <w:autoSpaceDN w:val="0"/>
        <w:adjustRightInd w:val="0"/>
        <w:spacing w:after="0" w:line="240" w:lineRule="auto"/>
        <w:jc w:val="both"/>
        <w:rPr>
          <w:rFonts w:ascii="Arial" w:hAnsi="Arial" w:cs="Arial"/>
          <w:sz w:val="20"/>
          <w:szCs w:val="20"/>
        </w:rPr>
      </w:pPr>
      <w:r w:rsidRPr="004612D9">
        <w:rPr>
          <w:rFonts w:ascii="Arial" w:hAnsi="Arial" w:cs="Arial"/>
          <w:sz w:val="20"/>
          <w:szCs w:val="20"/>
        </w:rPr>
        <w:t>Egyszerű: az idő</w:t>
      </w:r>
      <w:r w:rsidRPr="00402C84">
        <w:rPr>
          <w:rFonts w:ascii="Arial" w:hAnsi="Arial" w:cs="Arial"/>
          <w:sz w:val="20"/>
          <w:szCs w:val="20"/>
        </w:rPr>
        <w:t xml:space="preserve"> függvényében nincs eltérés a betét után fizetett kamatban.</w:t>
      </w:r>
    </w:p>
    <w:p w14:paraId="75AE20B0" w14:textId="77777777" w:rsidR="005E5723" w:rsidRPr="00402C84" w:rsidRDefault="005E5723" w:rsidP="00707EFB">
      <w:pPr>
        <w:autoSpaceDE w:val="0"/>
        <w:autoSpaceDN w:val="0"/>
        <w:adjustRightInd w:val="0"/>
        <w:spacing w:after="0" w:line="240" w:lineRule="auto"/>
        <w:ind w:left="720"/>
        <w:jc w:val="both"/>
        <w:rPr>
          <w:rFonts w:ascii="Arial" w:hAnsi="Arial" w:cs="Arial"/>
          <w:sz w:val="20"/>
          <w:szCs w:val="20"/>
        </w:rPr>
      </w:pPr>
    </w:p>
    <w:p w14:paraId="3428F2BB" w14:textId="77777777" w:rsidR="005E5723" w:rsidRPr="00402C84" w:rsidRDefault="005E5723" w:rsidP="00707EFB">
      <w:pPr>
        <w:autoSpaceDE w:val="0"/>
        <w:autoSpaceDN w:val="0"/>
        <w:adjustRightInd w:val="0"/>
        <w:spacing w:after="0" w:line="240" w:lineRule="auto"/>
        <w:jc w:val="both"/>
        <w:rPr>
          <w:rFonts w:ascii="Arial" w:hAnsi="Arial" w:cs="Arial"/>
          <w:sz w:val="20"/>
          <w:szCs w:val="20"/>
        </w:rPr>
      </w:pPr>
      <w:r w:rsidRPr="004612D9">
        <w:rPr>
          <w:rFonts w:ascii="Arial" w:hAnsi="Arial" w:cs="Arial"/>
          <w:b/>
          <w:sz w:val="20"/>
          <w:szCs w:val="20"/>
        </w:rPr>
        <w:t>e2)</w:t>
      </w:r>
      <w:r w:rsidRPr="00402C84">
        <w:rPr>
          <w:rFonts w:ascii="Arial" w:hAnsi="Arial" w:cs="Arial"/>
          <w:sz w:val="20"/>
          <w:szCs w:val="20"/>
        </w:rPr>
        <w:t xml:space="preserve"> Az összeg függvényében:</w:t>
      </w:r>
    </w:p>
    <w:p w14:paraId="21F4ADE7" w14:textId="77777777" w:rsidR="005E5723" w:rsidRPr="004612D9" w:rsidRDefault="005E5723" w:rsidP="00C86748">
      <w:pPr>
        <w:numPr>
          <w:ilvl w:val="0"/>
          <w:numId w:val="3"/>
        </w:numPr>
        <w:autoSpaceDE w:val="0"/>
        <w:autoSpaceDN w:val="0"/>
        <w:adjustRightInd w:val="0"/>
        <w:spacing w:after="0" w:line="240" w:lineRule="auto"/>
        <w:jc w:val="both"/>
        <w:rPr>
          <w:rFonts w:ascii="Arial" w:hAnsi="Arial" w:cs="Arial"/>
          <w:sz w:val="20"/>
          <w:szCs w:val="20"/>
          <w:lang w:eastAsia="hu-HU"/>
        </w:rPr>
      </w:pPr>
      <w:r w:rsidRPr="004612D9">
        <w:rPr>
          <w:rFonts w:ascii="Arial" w:hAnsi="Arial" w:cs="Arial"/>
          <w:sz w:val="20"/>
          <w:szCs w:val="20"/>
          <w:lang w:eastAsia="hu-HU"/>
        </w:rPr>
        <w:t xml:space="preserve">Sávos: az összeg egyes sávokba eső részösszegeire az adott sávra meghatározott kamat jár. </w:t>
      </w:r>
    </w:p>
    <w:p w14:paraId="42C032B6" w14:textId="77777777" w:rsidR="005E5723" w:rsidRPr="004612D9" w:rsidRDefault="005E5723" w:rsidP="00C86748">
      <w:pPr>
        <w:numPr>
          <w:ilvl w:val="0"/>
          <w:numId w:val="3"/>
        </w:numPr>
        <w:autoSpaceDE w:val="0"/>
        <w:autoSpaceDN w:val="0"/>
        <w:adjustRightInd w:val="0"/>
        <w:spacing w:after="0" w:line="240" w:lineRule="auto"/>
        <w:jc w:val="both"/>
        <w:rPr>
          <w:rFonts w:ascii="Arial" w:hAnsi="Arial" w:cs="Arial"/>
          <w:sz w:val="20"/>
          <w:szCs w:val="20"/>
        </w:rPr>
      </w:pPr>
      <w:r w:rsidRPr="004612D9">
        <w:rPr>
          <w:rFonts w:ascii="Arial" w:hAnsi="Arial" w:cs="Arial"/>
          <w:sz w:val="20"/>
          <w:szCs w:val="20"/>
        </w:rPr>
        <w:t>Lépcsős:</w:t>
      </w:r>
      <w:r w:rsidRPr="004612D9">
        <w:rPr>
          <w:rFonts w:ascii="Arial" w:hAnsi="Arial" w:cs="Arial"/>
          <w:b/>
          <w:sz w:val="20"/>
          <w:szCs w:val="20"/>
        </w:rPr>
        <w:t xml:space="preserve"> </w:t>
      </w:r>
      <w:r w:rsidRPr="004612D9">
        <w:rPr>
          <w:rFonts w:ascii="Arial" w:hAnsi="Arial" w:cs="Arial"/>
          <w:sz w:val="20"/>
          <w:szCs w:val="20"/>
        </w:rPr>
        <w:t xml:space="preserve">az adott összeghatár felett a betét teljes összege a magasabb összegre érvényes feltételek szerint kamatozik. </w:t>
      </w:r>
    </w:p>
    <w:p w14:paraId="62664802" w14:textId="77777777" w:rsidR="005E5723" w:rsidRPr="00402C84" w:rsidRDefault="005E5723" w:rsidP="00C86748">
      <w:pPr>
        <w:numPr>
          <w:ilvl w:val="0"/>
          <w:numId w:val="3"/>
        </w:numPr>
        <w:autoSpaceDE w:val="0"/>
        <w:autoSpaceDN w:val="0"/>
        <w:adjustRightInd w:val="0"/>
        <w:spacing w:after="0" w:line="240" w:lineRule="auto"/>
        <w:jc w:val="both"/>
        <w:rPr>
          <w:rFonts w:ascii="Arial" w:hAnsi="Arial" w:cs="Arial"/>
          <w:sz w:val="20"/>
          <w:szCs w:val="20"/>
        </w:rPr>
      </w:pPr>
      <w:r w:rsidRPr="004612D9">
        <w:rPr>
          <w:rFonts w:ascii="Arial" w:hAnsi="Arial" w:cs="Arial"/>
          <w:sz w:val="20"/>
          <w:szCs w:val="20"/>
        </w:rPr>
        <w:t>Egyszerű:</w:t>
      </w:r>
      <w:r w:rsidRPr="00402C84">
        <w:rPr>
          <w:rFonts w:ascii="Arial" w:hAnsi="Arial" w:cs="Arial"/>
          <w:sz w:val="20"/>
          <w:szCs w:val="20"/>
        </w:rPr>
        <w:t xml:space="preserve"> az összeg függvényében nincs eltérés a betét után fizetett kamatban.</w:t>
      </w:r>
    </w:p>
    <w:p w14:paraId="08E5510B" w14:textId="77777777" w:rsidR="000D2C10" w:rsidRPr="00402C84" w:rsidRDefault="000D2C10" w:rsidP="00707EFB">
      <w:pPr>
        <w:autoSpaceDE w:val="0"/>
        <w:autoSpaceDN w:val="0"/>
        <w:adjustRightInd w:val="0"/>
        <w:spacing w:after="0" w:line="240" w:lineRule="auto"/>
        <w:jc w:val="both"/>
        <w:rPr>
          <w:rFonts w:ascii="Arial" w:hAnsi="Arial" w:cs="Arial"/>
          <w:sz w:val="20"/>
          <w:szCs w:val="20"/>
        </w:rPr>
      </w:pPr>
    </w:p>
    <w:p w14:paraId="6062BE14" w14:textId="77777777" w:rsidR="006D7DAC" w:rsidRPr="00402C84" w:rsidRDefault="002D7B3C" w:rsidP="00707EFB">
      <w:pPr>
        <w:spacing w:after="0" w:line="240" w:lineRule="auto"/>
        <w:jc w:val="both"/>
        <w:rPr>
          <w:rFonts w:ascii="Arial" w:hAnsi="Arial" w:cs="Arial"/>
          <w:sz w:val="20"/>
          <w:szCs w:val="20"/>
        </w:rPr>
      </w:pPr>
      <w:r w:rsidRPr="00402C84">
        <w:rPr>
          <w:rFonts w:ascii="Arial" w:hAnsi="Arial" w:cs="Arial"/>
          <w:sz w:val="20"/>
          <w:szCs w:val="20"/>
        </w:rPr>
        <w:t xml:space="preserve">Az </w:t>
      </w:r>
      <w:r w:rsidRPr="004612D9">
        <w:rPr>
          <w:rFonts w:ascii="Arial" w:hAnsi="Arial" w:cs="Arial"/>
          <w:b/>
          <w:sz w:val="20"/>
          <w:szCs w:val="20"/>
        </w:rPr>
        <w:t>f)</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001C7F3A" w:rsidRPr="00402C84">
        <w:rPr>
          <w:rFonts w:ascii="Arial" w:hAnsi="Arial" w:cs="Arial"/>
          <w:sz w:val="20"/>
          <w:szCs w:val="20"/>
        </w:rPr>
        <w:t>kell megjelölni, hogy a</w:t>
      </w:r>
      <w:r w:rsidR="007C73A7" w:rsidRPr="00402C84">
        <w:rPr>
          <w:rFonts w:ascii="Arial" w:hAnsi="Arial" w:cs="Arial"/>
          <w:sz w:val="20"/>
          <w:szCs w:val="20"/>
        </w:rPr>
        <w:t xml:space="preserve"> lekötött</w:t>
      </w:r>
      <w:r w:rsidR="001C7F3A" w:rsidRPr="00402C84">
        <w:rPr>
          <w:rFonts w:ascii="Arial" w:hAnsi="Arial" w:cs="Arial"/>
          <w:sz w:val="20"/>
          <w:szCs w:val="20"/>
        </w:rPr>
        <w:t xml:space="preserve"> betéti termék „fix”, „változó” vagy „változtatható” kamatozású. </w:t>
      </w:r>
    </w:p>
    <w:p w14:paraId="4722F01D" w14:textId="77777777" w:rsidR="00C13635" w:rsidRPr="00402C84" w:rsidRDefault="00C13635" w:rsidP="00707EFB">
      <w:pPr>
        <w:spacing w:after="0" w:line="240" w:lineRule="auto"/>
        <w:jc w:val="both"/>
        <w:rPr>
          <w:rFonts w:ascii="Arial" w:hAnsi="Arial" w:cs="Arial"/>
          <w:sz w:val="20"/>
          <w:szCs w:val="20"/>
        </w:rPr>
      </w:pPr>
    </w:p>
    <w:p w14:paraId="22626320" w14:textId="77777777" w:rsidR="002D7B3C" w:rsidRPr="00402C84" w:rsidRDefault="00731F18" w:rsidP="00707EFB">
      <w:pPr>
        <w:spacing w:line="240" w:lineRule="auto"/>
        <w:jc w:val="both"/>
        <w:rPr>
          <w:rFonts w:ascii="Arial" w:hAnsi="Arial" w:cs="Arial"/>
          <w:sz w:val="20"/>
          <w:szCs w:val="20"/>
        </w:rPr>
      </w:pPr>
      <w:r w:rsidRPr="004612D9">
        <w:rPr>
          <w:rFonts w:ascii="Arial" w:hAnsi="Arial" w:cs="Arial"/>
          <w:sz w:val="20"/>
          <w:szCs w:val="20"/>
        </w:rPr>
        <w:t>Fix kamat esetén a lekötés futamideje alatt nem változik a kamatláb. Változó kamat</w:t>
      </w:r>
      <w:r w:rsidR="00B4196F" w:rsidRPr="004612D9">
        <w:rPr>
          <w:rFonts w:ascii="Arial" w:hAnsi="Arial" w:cs="Arial"/>
          <w:sz w:val="20"/>
          <w:szCs w:val="20"/>
        </w:rPr>
        <w:t>ozást abban az</w:t>
      </w:r>
      <w:r w:rsidRPr="004612D9">
        <w:rPr>
          <w:rFonts w:ascii="Arial" w:hAnsi="Arial" w:cs="Arial"/>
          <w:sz w:val="20"/>
          <w:szCs w:val="20"/>
        </w:rPr>
        <w:t xml:space="preserve"> esetben</w:t>
      </w:r>
      <w:r w:rsidR="00B4196F" w:rsidRPr="004612D9">
        <w:rPr>
          <w:rFonts w:ascii="Arial" w:hAnsi="Arial" w:cs="Arial"/>
          <w:sz w:val="20"/>
          <w:szCs w:val="20"/>
        </w:rPr>
        <w:t xml:space="preserve"> kell megadni, ha</w:t>
      </w:r>
      <w:r w:rsidRPr="004612D9">
        <w:rPr>
          <w:rFonts w:ascii="Arial" w:hAnsi="Arial" w:cs="Arial"/>
          <w:sz w:val="20"/>
          <w:szCs w:val="20"/>
        </w:rPr>
        <w:t xml:space="preserve"> a hirdetményben előre rögzített tényező függvényében, annak változásakor automatikusan módosul a kamatl</w:t>
      </w:r>
      <w:r w:rsidR="00B4196F" w:rsidRPr="004612D9">
        <w:rPr>
          <w:rFonts w:ascii="Arial" w:hAnsi="Arial" w:cs="Arial"/>
          <w:sz w:val="20"/>
          <w:szCs w:val="20"/>
        </w:rPr>
        <w:t xml:space="preserve">áb mértéke a hirdetményben közzétett módon. Ha a betét kamatlába a futamidő alatt a hitelintézet döntése alapján, előre nem szabályozott módon </w:t>
      </w:r>
      <w:r w:rsidR="00EC6FDB" w:rsidRPr="004612D9">
        <w:rPr>
          <w:rFonts w:ascii="Arial" w:hAnsi="Arial" w:cs="Arial"/>
          <w:sz w:val="20"/>
          <w:szCs w:val="20"/>
        </w:rPr>
        <w:t xml:space="preserve">módosítható, akkor a </w:t>
      </w:r>
      <w:r w:rsidR="00825587" w:rsidRPr="004612D9">
        <w:rPr>
          <w:rFonts w:ascii="Arial" w:hAnsi="Arial" w:cs="Arial"/>
          <w:sz w:val="20"/>
          <w:szCs w:val="20"/>
        </w:rPr>
        <w:t xml:space="preserve">kamatozás jellegeként a </w:t>
      </w:r>
      <w:r w:rsidR="00EC6FDB" w:rsidRPr="004612D9">
        <w:rPr>
          <w:rFonts w:ascii="Arial" w:hAnsi="Arial" w:cs="Arial"/>
          <w:sz w:val="20"/>
          <w:szCs w:val="20"/>
        </w:rPr>
        <w:t>változtatható típust kell meg</w:t>
      </w:r>
      <w:r w:rsidR="00825587" w:rsidRPr="004612D9">
        <w:rPr>
          <w:rFonts w:ascii="Arial" w:hAnsi="Arial" w:cs="Arial"/>
          <w:sz w:val="20"/>
          <w:szCs w:val="20"/>
        </w:rPr>
        <w:t>jelölni</w:t>
      </w:r>
      <w:r w:rsidR="00EC6FDB" w:rsidRPr="00402C84">
        <w:rPr>
          <w:rFonts w:ascii="Arial" w:hAnsi="Arial" w:cs="Arial"/>
          <w:sz w:val="20"/>
          <w:szCs w:val="20"/>
        </w:rPr>
        <w:t>.</w:t>
      </w:r>
    </w:p>
    <w:p w14:paraId="33818D41" w14:textId="77777777" w:rsidR="006D7DAC" w:rsidRPr="00402C84" w:rsidRDefault="00B604D7"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4612D9">
        <w:rPr>
          <w:rFonts w:ascii="Arial" w:hAnsi="Arial" w:cs="Arial"/>
          <w:b/>
          <w:sz w:val="20"/>
          <w:szCs w:val="20"/>
        </w:rPr>
        <w:t>g)</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00B433C9" w:rsidRPr="00402C84">
        <w:rPr>
          <w:rFonts w:ascii="Arial" w:hAnsi="Arial" w:cs="Arial"/>
          <w:sz w:val="20"/>
          <w:szCs w:val="20"/>
        </w:rPr>
        <w:t xml:space="preserve">kell </w:t>
      </w:r>
      <w:r w:rsidR="001A5D16" w:rsidRPr="00402C84">
        <w:rPr>
          <w:rFonts w:ascii="Arial" w:hAnsi="Arial" w:cs="Arial"/>
          <w:sz w:val="20"/>
          <w:szCs w:val="20"/>
        </w:rPr>
        <w:t xml:space="preserve">szerepeltetni a </w:t>
      </w:r>
      <w:r w:rsidR="00736D70" w:rsidRPr="00402C84">
        <w:rPr>
          <w:rFonts w:ascii="Arial" w:hAnsi="Arial" w:cs="Arial"/>
          <w:sz w:val="20"/>
          <w:szCs w:val="20"/>
        </w:rPr>
        <w:t>kamatjóváírás</w:t>
      </w:r>
      <w:r w:rsidR="006B3DC6" w:rsidRPr="00402C84">
        <w:rPr>
          <w:rFonts w:ascii="Arial" w:hAnsi="Arial" w:cs="Arial"/>
          <w:sz w:val="20"/>
          <w:szCs w:val="20"/>
        </w:rPr>
        <w:t xml:space="preserve">sal kapcsolatos információkat (pl. </w:t>
      </w:r>
      <w:r w:rsidR="007C73A7" w:rsidRPr="00402C84">
        <w:rPr>
          <w:rFonts w:ascii="Arial" w:hAnsi="Arial" w:cs="Arial"/>
          <w:sz w:val="20"/>
          <w:szCs w:val="20"/>
        </w:rPr>
        <w:t xml:space="preserve">kamatjóváírás </w:t>
      </w:r>
      <w:r w:rsidR="006B3DC6" w:rsidRPr="00402C84">
        <w:rPr>
          <w:rFonts w:ascii="Arial" w:hAnsi="Arial" w:cs="Arial"/>
          <w:sz w:val="20"/>
          <w:szCs w:val="20"/>
        </w:rPr>
        <w:t>időpontja, gyakorisága)</w:t>
      </w:r>
      <w:r w:rsidR="00D0342F" w:rsidRPr="00402C84">
        <w:rPr>
          <w:rFonts w:ascii="Arial" w:hAnsi="Arial" w:cs="Arial"/>
          <w:sz w:val="20"/>
          <w:szCs w:val="20"/>
        </w:rPr>
        <w:t>.</w:t>
      </w:r>
    </w:p>
    <w:p w14:paraId="0C14CD29" w14:textId="77777777" w:rsidR="0091429A" w:rsidRPr="00402C84" w:rsidRDefault="00375A30" w:rsidP="00707EFB">
      <w:pPr>
        <w:spacing w:line="240" w:lineRule="auto"/>
        <w:jc w:val="both"/>
        <w:rPr>
          <w:rFonts w:ascii="Arial" w:hAnsi="Arial" w:cs="Arial"/>
          <w:sz w:val="20"/>
          <w:szCs w:val="20"/>
        </w:rPr>
      </w:pPr>
      <w:r w:rsidRPr="00402C84">
        <w:rPr>
          <w:rFonts w:ascii="Arial" w:hAnsi="Arial" w:cs="Arial"/>
          <w:sz w:val="20"/>
          <w:szCs w:val="20"/>
        </w:rPr>
        <w:t xml:space="preserve">A </w:t>
      </w:r>
      <w:r w:rsidR="00360616" w:rsidRPr="004612D9">
        <w:rPr>
          <w:rFonts w:ascii="Arial" w:hAnsi="Arial" w:cs="Arial"/>
          <w:b/>
          <w:sz w:val="20"/>
          <w:szCs w:val="20"/>
        </w:rPr>
        <w:t>h</w:t>
      </w:r>
      <w:r w:rsidRPr="004612D9">
        <w:rPr>
          <w:rFonts w:ascii="Arial" w:hAnsi="Arial" w:cs="Arial"/>
          <w:b/>
          <w:sz w:val="20"/>
          <w:szCs w:val="20"/>
        </w:rPr>
        <w:t>1)</w:t>
      </w:r>
      <w:r w:rsidR="00D5607C">
        <w:rPr>
          <w:rFonts w:ascii="Arial" w:hAnsi="Arial" w:cs="Arial"/>
          <w:b/>
          <w:sz w:val="20"/>
          <w:szCs w:val="20"/>
        </w:rPr>
        <w:t xml:space="preserve"> és </w:t>
      </w:r>
      <w:r w:rsidR="00360616" w:rsidRPr="004612D9">
        <w:rPr>
          <w:rFonts w:ascii="Arial" w:hAnsi="Arial" w:cs="Arial"/>
          <w:b/>
          <w:sz w:val="20"/>
          <w:szCs w:val="20"/>
        </w:rPr>
        <w:t>h</w:t>
      </w:r>
      <w:r w:rsidRPr="004612D9">
        <w:rPr>
          <w:rFonts w:ascii="Arial" w:hAnsi="Arial" w:cs="Arial"/>
          <w:b/>
          <w:sz w:val="20"/>
          <w:szCs w:val="20"/>
        </w:rPr>
        <w:t>2)</w:t>
      </w:r>
      <w:r w:rsidR="000E5255" w:rsidRPr="00402C84">
        <w:rPr>
          <w:rFonts w:ascii="Arial" w:hAnsi="Arial" w:cs="Arial"/>
          <w:sz w:val="20"/>
          <w:szCs w:val="20"/>
        </w:rPr>
        <w:t xml:space="preserve"> </w:t>
      </w:r>
      <w:r w:rsidR="004318DA" w:rsidRPr="00402C84">
        <w:rPr>
          <w:rFonts w:ascii="Arial" w:hAnsi="Arial" w:cs="Arial"/>
          <w:sz w:val="20"/>
          <w:szCs w:val="20"/>
        </w:rPr>
        <w:t>cell</w:t>
      </w:r>
      <w:r w:rsidR="003C3B20">
        <w:rPr>
          <w:rFonts w:ascii="Arial" w:hAnsi="Arial" w:cs="Arial"/>
          <w:sz w:val="20"/>
          <w:szCs w:val="20"/>
        </w:rPr>
        <w:t>a</w:t>
      </w:r>
      <w:r w:rsidR="004318DA" w:rsidRPr="00402C84">
        <w:rPr>
          <w:rFonts w:ascii="Arial" w:hAnsi="Arial" w:cs="Arial"/>
          <w:sz w:val="20"/>
          <w:szCs w:val="20"/>
        </w:rPr>
        <w:t xml:space="preserve"> </w:t>
      </w:r>
      <w:r w:rsidR="000E5255" w:rsidRPr="00402C84">
        <w:rPr>
          <w:rFonts w:ascii="Arial" w:hAnsi="Arial" w:cs="Arial"/>
          <w:sz w:val="20"/>
          <w:szCs w:val="20"/>
        </w:rPr>
        <w:t>a betét</w:t>
      </w:r>
      <w:r w:rsidR="008B75FC" w:rsidRPr="00402C84">
        <w:rPr>
          <w:rFonts w:ascii="Arial" w:hAnsi="Arial" w:cs="Arial"/>
          <w:sz w:val="20"/>
          <w:szCs w:val="20"/>
        </w:rPr>
        <w:t>i termékkonstrukció keretében elérhető legk</w:t>
      </w:r>
      <w:r w:rsidR="006D7DAC" w:rsidRPr="00402C84">
        <w:rPr>
          <w:rFonts w:ascii="Arial" w:hAnsi="Arial" w:cs="Arial"/>
          <w:sz w:val="20"/>
          <w:szCs w:val="20"/>
        </w:rPr>
        <w:t xml:space="preserve">isebb és legnagyobb </w:t>
      </w:r>
      <w:proofErr w:type="spellStart"/>
      <w:r w:rsidR="006D7DAC" w:rsidRPr="00402C84">
        <w:rPr>
          <w:rFonts w:ascii="Arial" w:hAnsi="Arial" w:cs="Arial"/>
          <w:sz w:val="20"/>
          <w:szCs w:val="20"/>
        </w:rPr>
        <w:t>EBKM</w:t>
      </w:r>
      <w:proofErr w:type="spellEnd"/>
      <w:r w:rsidR="006D7DAC" w:rsidRPr="00402C84">
        <w:rPr>
          <w:rFonts w:ascii="Arial" w:hAnsi="Arial" w:cs="Arial"/>
          <w:sz w:val="20"/>
          <w:szCs w:val="20"/>
        </w:rPr>
        <w:t xml:space="preserve"> értékeke</w:t>
      </w:r>
      <w:r w:rsidR="008B75FC" w:rsidRPr="00402C84">
        <w:rPr>
          <w:rFonts w:ascii="Arial" w:hAnsi="Arial" w:cs="Arial"/>
          <w:sz w:val="20"/>
          <w:szCs w:val="20"/>
        </w:rPr>
        <w:t>t jeleníti meg</w:t>
      </w:r>
      <w:r w:rsidR="004953F2" w:rsidRPr="00402C84">
        <w:rPr>
          <w:rFonts w:ascii="Arial" w:hAnsi="Arial" w:cs="Arial"/>
          <w:sz w:val="20"/>
          <w:szCs w:val="20"/>
        </w:rPr>
        <w:t xml:space="preserve"> 2 tizedesjegy pontossággal</w:t>
      </w:r>
      <w:r w:rsidR="008B75FC" w:rsidRPr="00402C84">
        <w:rPr>
          <w:rFonts w:ascii="Arial" w:hAnsi="Arial" w:cs="Arial"/>
          <w:sz w:val="20"/>
          <w:szCs w:val="20"/>
        </w:rPr>
        <w:t>.</w:t>
      </w:r>
      <w:r w:rsidR="009026AE" w:rsidRPr="00402C84">
        <w:rPr>
          <w:rFonts w:ascii="Arial" w:hAnsi="Arial" w:cs="Arial"/>
          <w:sz w:val="20"/>
          <w:szCs w:val="20"/>
        </w:rPr>
        <w:t xml:space="preserve"> Az itt szereplő minimális és maximális </w:t>
      </w:r>
      <w:proofErr w:type="spellStart"/>
      <w:r w:rsidR="009026AE" w:rsidRPr="00402C84">
        <w:rPr>
          <w:rFonts w:ascii="Arial" w:hAnsi="Arial" w:cs="Arial"/>
          <w:sz w:val="20"/>
          <w:szCs w:val="20"/>
        </w:rPr>
        <w:t>EBKM</w:t>
      </w:r>
      <w:proofErr w:type="spellEnd"/>
      <w:r w:rsidR="009026AE" w:rsidRPr="00402C84">
        <w:rPr>
          <w:rFonts w:ascii="Arial" w:hAnsi="Arial" w:cs="Arial"/>
          <w:sz w:val="20"/>
          <w:szCs w:val="20"/>
        </w:rPr>
        <w:t xml:space="preserve"> értékek</w:t>
      </w:r>
      <w:r w:rsidR="009D0E58" w:rsidRPr="00402C84">
        <w:rPr>
          <w:rFonts w:ascii="Arial" w:hAnsi="Arial" w:cs="Arial"/>
          <w:sz w:val="20"/>
          <w:szCs w:val="20"/>
        </w:rPr>
        <w:t xml:space="preserve">et </w:t>
      </w:r>
      <w:r w:rsidR="009D0E58" w:rsidRPr="00E476E1">
        <w:rPr>
          <w:rFonts w:ascii="Arial" w:hAnsi="Arial" w:cs="Arial"/>
          <w:sz w:val="20"/>
          <w:szCs w:val="20"/>
        </w:rPr>
        <w:t>a program automatikusan feltölti</w:t>
      </w:r>
      <w:r w:rsidR="0033442A" w:rsidRPr="00402C84">
        <w:rPr>
          <w:rFonts w:ascii="Arial" w:hAnsi="Arial" w:cs="Arial"/>
          <w:sz w:val="20"/>
          <w:szCs w:val="20"/>
        </w:rPr>
        <w:t xml:space="preserve"> </w:t>
      </w:r>
      <w:r w:rsidR="003A3948" w:rsidRPr="00402C84">
        <w:rPr>
          <w:rFonts w:ascii="Arial" w:hAnsi="Arial" w:cs="Arial"/>
          <w:sz w:val="20"/>
          <w:szCs w:val="20"/>
        </w:rPr>
        <w:t xml:space="preserve">a termékhez kapcsolódó </w:t>
      </w:r>
      <w:r w:rsidR="007C73A7" w:rsidRPr="00402C84">
        <w:rPr>
          <w:rFonts w:ascii="Arial" w:hAnsi="Arial" w:cs="Arial"/>
          <w:sz w:val="20"/>
          <w:szCs w:val="20"/>
        </w:rPr>
        <w:t xml:space="preserve">kamatozási </w:t>
      </w:r>
      <w:r w:rsidR="003A3948" w:rsidRPr="00402C84">
        <w:rPr>
          <w:rFonts w:ascii="Arial" w:hAnsi="Arial" w:cs="Arial"/>
          <w:sz w:val="20"/>
          <w:szCs w:val="20"/>
        </w:rPr>
        <w:t>segédtábla legkisebb és legnagyobb értékeivel.</w:t>
      </w:r>
    </w:p>
    <w:p w14:paraId="150F4981" w14:textId="77777777" w:rsidR="00375A30" w:rsidRPr="00402C84" w:rsidRDefault="0091429A" w:rsidP="00707EFB">
      <w:pPr>
        <w:spacing w:line="240" w:lineRule="auto"/>
        <w:jc w:val="both"/>
        <w:rPr>
          <w:rFonts w:ascii="Arial" w:hAnsi="Arial" w:cs="Arial"/>
          <w:sz w:val="20"/>
          <w:szCs w:val="20"/>
        </w:rPr>
      </w:pPr>
      <w:r w:rsidRPr="00402C84">
        <w:rPr>
          <w:rFonts w:ascii="Arial" w:hAnsi="Arial" w:cs="Arial"/>
          <w:sz w:val="20"/>
          <w:szCs w:val="20"/>
        </w:rPr>
        <w:t>A</w:t>
      </w:r>
      <w:r w:rsidR="00951E96" w:rsidRPr="00402C84">
        <w:rPr>
          <w:rFonts w:ascii="Arial" w:hAnsi="Arial" w:cs="Arial"/>
          <w:sz w:val="20"/>
          <w:szCs w:val="20"/>
        </w:rPr>
        <w:t>z</w:t>
      </w:r>
      <w:r w:rsidRPr="00402C84">
        <w:rPr>
          <w:rFonts w:ascii="Arial" w:hAnsi="Arial" w:cs="Arial"/>
          <w:sz w:val="20"/>
          <w:szCs w:val="20"/>
        </w:rPr>
        <w:t xml:space="preserve"> </w:t>
      </w:r>
      <w:r w:rsidR="00951E96" w:rsidRPr="004612D9">
        <w:rPr>
          <w:rFonts w:ascii="Arial" w:hAnsi="Arial" w:cs="Arial"/>
          <w:b/>
          <w:sz w:val="20"/>
          <w:szCs w:val="20"/>
        </w:rPr>
        <w:t>i</w:t>
      </w:r>
      <w:r w:rsidRPr="004612D9">
        <w:rPr>
          <w:rFonts w:ascii="Arial" w:hAnsi="Arial" w:cs="Arial"/>
          <w:b/>
          <w:sz w:val="20"/>
          <w:szCs w:val="20"/>
        </w:rPr>
        <w:t>)</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 xml:space="preserve">kell a kamatszámítással, </w:t>
      </w:r>
      <w:proofErr w:type="spellStart"/>
      <w:r w:rsidRPr="00402C84">
        <w:rPr>
          <w:rFonts w:ascii="Arial" w:hAnsi="Arial" w:cs="Arial"/>
          <w:sz w:val="20"/>
          <w:szCs w:val="20"/>
        </w:rPr>
        <w:t>EBKM-mel</w:t>
      </w:r>
      <w:proofErr w:type="spellEnd"/>
      <w:r w:rsidRPr="00402C84">
        <w:rPr>
          <w:rFonts w:ascii="Arial" w:hAnsi="Arial" w:cs="Arial"/>
          <w:sz w:val="20"/>
          <w:szCs w:val="20"/>
        </w:rPr>
        <w:t xml:space="preserve"> kapcsolatos megjegyzéseket megjeleníteni. </w:t>
      </w:r>
      <w:r w:rsidR="0061052B" w:rsidRPr="00402C84">
        <w:rPr>
          <w:rFonts w:ascii="Arial" w:hAnsi="Arial" w:cs="Arial"/>
          <w:sz w:val="20"/>
          <w:szCs w:val="20"/>
        </w:rPr>
        <w:t xml:space="preserve">A kamatszámítással összefüggő információk egy részét a </w:t>
      </w:r>
      <w:r w:rsidR="007C73A7" w:rsidRPr="00402C84">
        <w:rPr>
          <w:rFonts w:ascii="Arial" w:hAnsi="Arial" w:cs="Arial"/>
          <w:sz w:val="20"/>
          <w:szCs w:val="20"/>
        </w:rPr>
        <w:t xml:space="preserve">kamatozási </w:t>
      </w:r>
      <w:r w:rsidR="0061052B" w:rsidRPr="00402C84">
        <w:rPr>
          <w:rFonts w:ascii="Arial" w:hAnsi="Arial" w:cs="Arial"/>
          <w:sz w:val="20"/>
          <w:szCs w:val="20"/>
        </w:rPr>
        <w:t xml:space="preserve">segédtábla tartalmazza. </w:t>
      </w:r>
      <w:r w:rsidR="000B5970" w:rsidRPr="00402C84">
        <w:rPr>
          <w:rFonts w:ascii="Arial" w:hAnsi="Arial" w:cs="Arial"/>
          <w:sz w:val="20"/>
          <w:szCs w:val="20"/>
        </w:rPr>
        <w:t>Mivel a segédtábla számszerűsített kamatokat jelenít meg, itt lehet a változó</w:t>
      </w:r>
      <w:r w:rsidR="009F75E8" w:rsidRPr="00402C84">
        <w:rPr>
          <w:rFonts w:ascii="Arial" w:hAnsi="Arial" w:cs="Arial"/>
          <w:sz w:val="20"/>
          <w:szCs w:val="20"/>
        </w:rPr>
        <w:t>,</w:t>
      </w:r>
      <w:r w:rsidR="000B5970" w:rsidRPr="00402C84">
        <w:rPr>
          <w:rFonts w:ascii="Arial" w:hAnsi="Arial" w:cs="Arial"/>
          <w:sz w:val="20"/>
          <w:szCs w:val="20"/>
        </w:rPr>
        <w:t xml:space="preserve"> illetve változtatható kamatozással kapcsolatos tájékoztatást is megadni</w:t>
      </w:r>
      <w:r w:rsidR="008F7C66" w:rsidRPr="00402C84">
        <w:rPr>
          <w:rFonts w:ascii="Arial" w:hAnsi="Arial" w:cs="Arial"/>
          <w:sz w:val="20"/>
          <w:szCs w:val="20"/>
        </w:rPr>
        <w:t xml:space="preserve"> (pl. amennyiben a termék báziskamathoz kötött az ezzel kapcsolatos információ is megjeleníthető</w:t>
      </w:r>
      <w:r w:rsidR="007C73A7" w:rsidRPr="00402C84">
        <w:rPr>
          <w:rFonts w:ascii="Arial" w:hAnsi="Arial" w:cs="Arial"/>
          <w:sz w:val="20"/>
          <w:szCs w:val="20"/>
        </w:rPr>
        <w:t xml:space="preserve"> itt</w:t>
      </w:r>
      <w:r w:rsidR="008F7C66" w:rsidRPr="00402C84">
        <w:rPr>
          <w:rFonts w:ascii="Arial" w:hAnsi="Arial" w:cs="Arial"/>
          <w:sz w:val="20"/>
          <w:szCs w:val="20"/>
        </w:rPr>
        <w:t>)</w:t>
      </w:r>
      <w:r w:rsidR="000B5970" w:rsidRPr="00402C84">
        <w:rPr>
          <w:rFonts w:ascii="Arial" w:hAnsi="Arial" w:cs="Arial"/>
          <w:sz w:val="20"/>
          <w:szCs w:val="20"/>
        </w:rPr>
        <w:t>.</w:t>
      </w:r>
      <w:r w:rsidR="008B71FC" w:rsidRPr="00402C84">
        <w:rPr>
          <w:rFonts w:ascii="Arial" w:hAnsi="Arial" w:cs="Arial"/>
          <w:sz w:val="20"/>
          <w:szCs w:val="20"/>
        </w:rPr>
        <w:t xml:space="preserve"> Ha adott feltételek teljesülése estén</w:t>
      </w:r>
      <w:r w:rsidR="00114BEB" w:rsidRPr="00402C84">
        <w:rPr>
          <w:rFonts w:ascii="Arial" w:hAnsi="Arial" w:cs="Arial"/>
          <w:sz w:val="20"/>
          <w:szCs w:val="20"/>
        </w:rPr>
        <w:t xml:space="preserve"> (nem akciós)</w:t>
      </w:r>
      <w:r w:rsidR="008B71FC" w:rsidRPr="00402C84">
        <w:rPr>
          <w:rFonts w:ascii="Arial" w:hAnsi="Arial" w:cs="Arial"/>
          <w:sz w:val="20"/>
          <w:szCs w:val="20"/>
        </w:rPr>
        <w:t xml:space="preserve"> bónusz kamat is jár az általánosan érvényes alapkamaton felül, annak feltételei</w:t>
      </w:r>
      <w:r w:rsidR="0059694F" w:rsidRPr="00402C84">
        <w:rPr>
          <w:rFonts w:ascii="Arial" w:hAnsi="Arial" w:cs="Arial"/>
          <w:sz w:val="20"/>
          <w:szCs w:val="20"/>
        </w:rPr>
        <w:t xml:space="preserve"> is ide kerülnek.</w:t>
      </w:r>
      <w:r w:rsidR="0065337A" w:rsidRPr="00402C84">
        <w:rPr>
          <w:rFonts w:ascii="Arial" w:hAnsi="Arial" w:cs="Arial"/>
          <w:sz w:val="20"/>
          <w:szCs w:val="20"/>
        </w:rPr>
        <w:t xml:space="preserve"> </w:t>
      </w:r>
    </w:p>
    <w:p w14:paraId="0683A8C4" w14:textId="77777777" w:rsidR="00CA2C0A" w:rsidRPr="00402C84" w:rsidRDefault="00B71FA7" w:rsidP="00707EFB">
      <w:pPr>
        <w:spacing w:after="0" w:line="240" w:lineRule="auto"/>
        <w:jc w:val="both"/>
        <w:rPr>
          <w:rFonts w:ascii="Arial" w:hAnsi="Arial" w:cs="Arial"/>
          <w:sz w:val="20"/>
          <w:szCs w:val="20"/>
        </w:rPr>
      </w:pPr>
      <w:r w:rsidRPr="00402C84">
        <w:rPr>
          <w:rFonts w:ascii="Arial" w:hAnsi="Arial" w:cs="Arial"/>
          <w:sz w:val="20"/>
          <w:szCs w:val="20"/>
        </w:rPr>
        <w:t xml:space="preserve">A </w:t>
      </w:r>
      <w:r w:rsidRPr="004612D9">
        <w:rPr>
          <w:rFonts w:ascii="Arial" w:hAnsi="Arial" w:cs="Arial"/>
          <w:b/>
          <w:sz w:val="20"/>
          <w:szCs w:val="20"/>
        </w:rPr>
        <w:t>j)</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 xml:space="preserve">a hitelintézet által alkalmazott kamatszámítási képletet kell </w:t>
      </w:r>
      <w:r w:rsidR="00126D0B" w:rsidRPr="00402C84">
        <w:rPr>
          <w:rFonts w:ascii="Arial" w:hAnsi="Arial" w:cs="Arial"/>
          <w:sz w:val="20"/>
          <w:szCs w:val="20"/>
        </w:rPr>
        <w:t>feltüntetni az alábbi példához hasonlóan.</w:t>
      </w:r>
    </w:p>
    <w:p w14:paraId="03EE24F3" w14:textId="77777777" w:rsidR="00CA2C0A" w:rsidRPr="00402C84" w:rsidRDefault="00CA2C0A" w:rsidP="00707EFB">
      <w:pPr>
        <w:spacing w:line="240" w:lineRule="auto"/>
        <w:jc w:val="both"/>
        <w:rPr>
          <w:rFonts w:ascii="Arial" w:hAnsi="Arial" w:cs="Arial"/>
          <w:sz w:val="20"/>
          <w:szCs w:val="20"/>
        </w:rPr>
      </w:pPr>
      <w:r w:rsidRPr="00402C84">
        <w:rPr>
          <w:rFonts w:ascii="Arial" w:hAnsi="Arial" w:cs="Arial"/>
          <w:sz w:val="20"/>
          <w:szCs w:val="20"/>
        </w:rPr>
        <w:t>pl. Kamat összege a kamatperiódus végén = (Tőke a periódus elején) x (éves kamatráta) x (futamidő napjainak száma) / 365</w:t>
      </w:r>
    </w:p>
    <w:p w14:paraId="620C252A" w14:textId="77777777" w:rsidR="003658C8" w:rsidRPr="00402C84" w:rsidRDefault="003658C8" w:rsidP="00707EFB">
      <w:pPr>
        <w:spacing w:line="240" w:lineRule="auto"/>
        <w:jc w:val="both"/>
        <w:rPr>
          <w:rFonts w:ascii="Arial" w:hAnsi="Arial" w:cs="Arial"/>
          <w:sz w:val="20"/>
          <w:szCs w:val="20"/>
        </w:rPr>
      </w:pPr>
      <w:r w:rsidRPr="00402C84">
        <w:rPr>
          <w:rFonts w:ascii="Arial" w:hAnsi="Arial" w:cs="Arial"/>
          <w:sz w:val="20"/>
          <w:szCs w:val="20"/>
        </w:rPr>
        <w:t xml:space="preserve">A </w:t>
      </w:r>
      <w:r w:rsidR="00B71FA7" w:rsidRPr="004612D9">
        <w:rPr>
          <w:rFonts w:ascii="Arial" w:hAnsi="Arial" w:cs="Arial"/>
          <w:b/>
          <w:sz w:val="20"/>
          <w:szCs w:val="20"/>
        </w:rPr>
        <w:t>k</w:t>
      </w:r>
      <w:r w:rsidRPr="004612D9">
        <w:rPr>
          <w:rFonts w:ascii="Arial" w:hAnsi="Arial" w:cs="Arial"/>
          <w:b/>
          <w:sz w:val="20"/>
          <w:szCs w:val="20"/>
        </w:rPr>
        <w:t>)</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004247BD" w:rsidRPr="00402C84">
        <w:rPr>
          <w:rFonts w:ascii="Arial" w:hAnsi="Arial" w:cs="Arial"/>
          <w:sz w:val="20"/>
          <w:szCs w:val="20"/>
        </w:rPr>
        <w:t xml:space="preserve">kell </w:t>
      </w:r>
      <w:r w:rsidRPr="00402C84">
        <w:rPr>
          <w:rFonts w:ascii="Arial" w:hAnsi="Arial" w:cs="Arial"/>
          <w:sz w:val="20"/>
          <w:szCs w:val="20"/>
        </w:rPr>
        <w:t xml:space="preserve">a betét </w:t>
      </w:r>
      <w:proofErr w:type="spellStart"/>
      <w:r w:rsidRPr="00402C84">
        <w:rPr>
          <w:rFonts w:ascii="Arial" w:hAnsi="Arial" w:cs="Arial"/>
          <w:sz w:val="20"/>
          <w:szCs w:val="20"/>
        </w:rPr>
        <w:t>futamidejének</w:t>
      </w:r>
      <w:proofErr w:type="spellEnd"/>
      <w:r w:rsidRPr="00402C84">
        <w:rPr>
          <w:rFonts w:ascii="Arial" w:hAnsi="Arial" w:cs="Arial"/>
          <w:sz w:val="20"/>
          <w:szCs w:val="20"/>
        </w:rPr>
        <w:t xml:space="preserve"> lejárta előtti teljes vagy részleges megsz</w:t>
      </w:r>
      <w:r w:rsidR="006F03F2" w:rsidRPr="00402C84">
        <w:rPr>
          <w:rFonts w:ascii="Arial" w:hAnsi="Arial" w:cs="Arial"/>
          <w:sz w:val="20"/>
          <w:szCs w:val="20"/>
        </w:rPr>
        <w:t>ü</w:t>
      </w:r>
      <w:r w:rsidRPr="00402C84">
        <w:rPr>
          <w:rFonts w:ascii="Arial" w:hAnsi="Arial" w:cs="Arial"/>
          <w:sz w:val="20"/>
          <w:szCs w:val="20"/>
        </w:rPr>
        <w:t>ntetése esetén alkalmazandó kamatlábról</w:t>
      </w:r>
      <w:r w:rsidR="004A6ABD" w:rsidRPr="00402C84">
        <w:rPr>
          <w:rFonts w:ascii="Arial" w:hAnsi="Arial" w:cs="Arial"/>
          <w:sz w:val="20"/>
          <w:szCs w:val="20"/>
        </w:rPr>
        <w:t xml:space="preserve"> </w:t>
      </w:r>
      <w:r w:rsidRPr="00402C84">
        <w:rPr>
          <w:rFonts w:ascii="Arial" w:hAnsi="Arial" w:cs="Arial"/>
          <w:sz w:val="20"/>
          <w:szCs w:val="20"/>
        </w:rPr>
        <w:t>tájékoztatá</w:t>
      </w:r>
      <w:r w:rsidR="00FC3CF2" w:rsidRPr="00402C84">
        <w:rPr>
          <w:rFonts w:ascii="Arial" w:hAnsi="Arial" w:cs="Arial"/>
          <w:sz w:val="20"/>
          <w:szCs w:val="20"/>
        </w:rPr>
        <w:t>st</w:t>
      </w:r>
      <w:r w:rsidR="004247BD" w:rsidRPr="00402C84">
        <w:rPr>
          <w:rFonts w:ascii="Arial" w:hAnsi="Arial" w:cs="Arial"/>
          <w:sz w:val="20"/>
          <w:szCs w:val="20"/>
        </w:rPr>
        <w:t xml:space="preserve"> adni</w:t>
      </w:r>
      <w:r w:rsidR="00FC3CF2" w:rsidRPr="00402C84">
        <w:rPr>
          <w:rFonts w:ascii="Arial" w:hAnsi="Arial" w:cs="Arial"/>
          <w:sz w:val="20"/>
          <w:szCs w:val="20"/>
        </w:rPr>
        <w:t>.</w:t>
      </w:r>
      <w:r w:rsidR="00EE214C" w:rsidRPr="00402C84">
        <w:rPr>
          <w:rFonts w:ascii="Arial" w:hAnsi="Arial" w:cs="Arial"/>
          <w:sz w:val="20"/>
          <w:szCs w:val="20"/>
        </w:rPr>
        <w:t xml:space="preserve"> Ha a betét elhelyezésétől számított napok száma </w:t>
      </w:r>
      <w:r w:rsidR="00BA31C6" w:rsidRPr="00402C84">
        <w:rPr>
          <w:rFonts w:ascii="Arial" w:hAnsi="Arial" w:cs="Arial"/>
          <w:sz w:val="20"/>
          <w:szCs w:val="20"/>
        </w:rPr>
        <w:t>vagy egyéb feltételek alapján</w:t>
      </w:r>
      <w:r w:rsidR="00EE214C" w:rsidRPr="00402C84">
        <w:rPr>
          <w:rFonts w:ascii="Arial" w:hAnsi="Arial" w:cs="Arial"/>
          <w:sz w:val="20"/>
          <w:szCs w:val="20"/>
        </w:rPr>
        <w:t xml:space="preserve"> az ilyen esetben alkalmazott kamat mértéke eltérő lehet, ennek részletes bemutatása </w:t>
      </w:r>
      <w:r w:rsidR="00BA31C6" w:rsidRPr="00402C84">
        <w:rPr>
          <w:rFonts w:ascii="Arial" w:hAnsi="Arial" w:cs="Arial"/>
          <w:sz w:val="20"/>
          <w:szCs w:val="20"/>
        </w:rPr>
        <w:t xml:space="preserve">is </w:t>
      </w:r>
      <w:r w:rsidR="00EE214C" w:rsidRPr="00402C84">
        <w:rPr>
          <w:rFonts w:ascii="Arial" w:hAnsi="Arial" w:cs="Arial"/>
          <w:sz w:val="20"/>
          <w:szCs w:val="20"/>
        </w:rPr>
        <w:t>szükséges.</w:t>
      </w:r>
    </w:p>
    <w:p w14:paraId="06FAA084" w14:textId="77777777" w:rsidR="00D64058" w:rsidRPr="00402C84" w:rsidRDefault="00504AA4" w:rsidP="00707EFB">
      <w:pPr>
        <w:spacing w:line="240" w:lineRule="auto"/>
        <w:jc w:val="both"/>
        <w:rPr>
          <w:rFonts w:ascii="Arial" w:hAnsi="Arial" w:cs="Arial"/>
          <w:sz w:val="20"/>
          <w:szCs w:val="20"/>
        </w:rPr>
      </w:pPr>
      <w:r w:rsidRPr="00402C84">
        <w:rPr>
          <w:rFonts w:ascii="Arial" w:hAnsi="Arial" w:cs="Arial"/>
          <w:sz w:val="20"/>
          <w:szCs w:val="20"/>
        </w:rPr>
        <w:t>A</w:t>
      </w:r>
      <w:r w:rsidR="00B71FA7" w:rsidRPr="00402C84">
        <w:rPr>
          <w:rFonts w:ascii="Arial" w:hAnsi="Arial" w:cs="Arial"/>
          <w:sz w:val="20"/>
          <w:szCs w:val="20"/>
        </w:rPr>
        <w:t>z</w:t>
      </w:r>
      <w:r w:rsidRPr="00402C84">
        <w:rPr>
          <w:rFonts w:ascii="Arial" w:hAnsi="Arial" w:cs="Arial"/>
          <w:sz w:val="20"/>
          <w:szCs w:val="20"/>
        </w:rPr>
        <w:t xml:space="preserve"> </w:t>
      </w:r>
      <w:r w:rsidR="00B71FA7" w:rsidRPr="004612D9">
        <w:rPr>
          <w:rFonts w:ascii="Arial" w:hAnsi="Arial" w:cs="Arial"/>
          <w:b/>
          <w:sz w:val="20"/>
          <w:szCs w:val="20"/>
        </w:rPr>
        <w:t>l</w:t>
      </w:r>
      <w:r w:rsidR="00D64058" w:rsidRPr="004612D9">
        <w:rPr>
          <w:rFonts w:ascii="Arial" w:hAnsi="Arial" w:cs="Arial"/>
          <w:b/>
          <w:sz w:val="20"/>
          <w:szCs w:val="20"/>
        </w:rPr>
        <w:t>)</w:t>
      </w:r>
      <w:r w:rsidR="0084550B" w:rsidRPr="00402C84">
        <w:rPr>
          <w:rFonts w:ascii="Arial" w:hAnsi="Arial" w:cs="Arial"/>
          <w:sz w:val="20"/>
          <w:szCs w:val="20"/>
        </w:rPr>
        <w:t xml:space="preserve"> </w:t>
      </w:r>
      <w:r w:rsidR="004318DA" w:rsidRPr="00402C84">
        <w:rPr>
          <w:rFonts w:ascii="Arial" w:hAnsi="Arial" w:cs="Arial"/>
          <w:sz w:val="20"/>
          <w:szCs w:val="20"/>
        </w:rPr>
        <w:t xml:space="preserve">cellában </w:t>
      </w:r>
      <w:r w:rsidR="00A83976" w:rsidRPr="00402C84">
        <w:rPr>
          <w:rFonts w:ascii="Arial" w:hAnsi="Arial" w:cs="Arial"/>
          <w:sz w:val="20"/>
          <w:szCs w:val="20"/>
        </w:rPr>
        <w:t xml:space="preserve">kell </w:t>
      </w:r>
      <w:r w:rsidR="00D0342F" w:rsidRPr="00402C84">
        <w:rPr>
          <w:rFonts w:ascii="Arial" w:hAnsi="Arial" w:cs="Arial"/>
          <w:sz w:val="20"/>
          <w:szCs w:val="20"/>
        </w:rPr>
        <w:t>–</w:t>
      </w:r>
      <w:r w:rsidR="006F03F2" w:rsidRPr="00402C84">
        <w:rPr>
          <w:rFonts w:ascii="Arial" w:hAnsi="Arial" w:cs="Arial"/>
          <w:sz w:val="20"/>
          <w:szCs w:val="20"/>
        </w:rPr>
        <w:t xml:space="preserve"> </w:t>
      </w:r>
      <w:r w:rsidR="00A83976" w:rsidRPr="00402C84">
        <w:rPr>
          <w:rFonts w:ascii="Arial" w:hAnsi="Arial" w:cs="Arial"/>
          <w:sz w:val="20"/>
          <w:szCs w:val="20"/>
        </w:rPr>
        <w:t>„</w:t>
      </w:r>
      <w:r w:rsidR="0084550B" w:rsidRPr="00402C84">
        <w:rPr>
          <w:rFonts w:ascii="Arial" w:hAnsi="Arial" w:cs="Arial"/>
          <w:sz w:val="20"/>
          <w:szCs w:val="20"/>
        </w:rPr>
        <w:t>igen</w:t>
      </w:r>
      <w:r w:rsidR="00A1780F" w:rsidRPr="00402C84">
        <w:rPr>
          <w:rFonts w:ascii="Arial" w:hAnsi="Arial" w:cs="Arial"/>
          <w:sz w:val="20"/>
          <w:szCs w:val="20"/>
        </w:rPr>
        <w:t>”</w:t>
      </w:r>
      <w:r w:rsidR="00A83976" w:rsidRPr="00402C84">
        <w:rPr>
          <w:rFonts w:ascii="Arial" w:hAnsi="Arial" w:cs="Arial"/>
          <w:sz w:val="20"/>
          <w:szCs w:val="20"/>
        </w:rPr>
        <w:t xml:space="preserve"> vagy „</w:t>
      </w:r>
      <w:r w:rsidR="0084550B" w:rsidRPr="00402C84">
        <w:rPr>
          <w:rFonts w:ascii="Arial" w:hAnsi="Arial" w:cs="Arial"/>
          <w:sz w:val="20"/>
          <w:szCs w:val="20"/>
        </w:rPr>
        <w:t>nem</w:t>
      </w:r>
      <w:r w:rsidR="00A83976" w:rsidRPr="00402C84">
        <w:rPr>
          <w:rFonts w:ascii="Arial" w:hAnsi="Arial" w:cs="Arial"/>
          <w:sz w:val="20"/>
          <w:szCs w:val="20"/>
        </w:rPr>
        <w:t>”</w:t>
      </w:r>
      <w:r w:rsidR="0084550B" w:rsidRPr="00402C84">
        <w:rPr>
          <w:rFonts w:ascii="Arial" w:hAnsi="Arial" w:cs="Arial"/>
          <w:sz w:val="20"/>
          <w:szCs w:val="20"/>
        </w:rPr>
        <w:t xml:space="preserve"> válas</w:t>
      </w:r>
      <w:r w:rsidR="00A83976" w:rsidRPr="00402C84">
        <w:rPr>
          <w:rFonts w:ascii="Arial" w:hAnsi="Arial" w:cs="Arial"/>
          <w:sz w:val="20"/>
          <w:szCs w:val="20"/>
        </w:rPr>
        <w:t xml:space="preserve">szal </w:t>
      </w:r>
      <w:r w:rsidR="00D0342F" w:rsidRPr="00402C84">
        <w:rPr>
          <w:rFonts w:ascii="Arial" w:hAnsi="Arial" w:cs="Arial"/>
          <w:sz w:val="20"/>
          <w:szCs w:val="20"/>
        </w:rPr>
        <w:t>–</w:t>
      </w:r>
      <w:r w:rsidR="006F03F2" w:rsidRPr="00402C84">
        <w:rPr>
          <w:rFonts w:ascii="Arial" w:hAnsi="Arial" w:cs="Arial"/>
          <w:sz w:val="20"/>
          <w:szCs w:val="20"/>
        </w:rPr>
        <w:t xml:space="preserve"> </w:t>
      </w:r>
      <w:r w:rsidR="00A83976" w:rsidRPr="00402C84">
        <w:rPr>
          <w:rFonts w:ascii="Arial" w:hAnsi="Arial" w:cs="Arial"/>
          <w:sz w:val="20"/>
          <w:szCs w:val="20"/>
        </w:rPr>
        <w:t>jelölni</w:t>
      </w:r>
      <w:r w:rsidR="0084550B" w:rsidRPr="00402C84">
        <w:rPr>
          <w:rFonts w:ascii="Arial" w:hAnsi="Arial" w:cs="Arial"/>
          <w:sz w:val="20"/>
          <w:szCs w:val="20"/>
        </w:rPr>
        <w:t>, hogy az adott betéti termék igénybevételéhez szükséges-e</w:t>
      </w:r>
      <w:r w:rsidR="0057068F" w:rsidRPr="00402C84">
        <w:rPr>
          <w:rFonts w:ascii="Arial" w:hAnsi="Arial" w:cs="Arial"/>
          <w:sz w:val="20"/>
          <w:szCs w:val="20"/>
        </w:rPr>
        <w:t xml:space="preserve"> a betételhelyezőnek</w:t>
      </w:r>
      <w:r w:rsidR="0084550B" w:rsidRPr="00402C84">
        <w:rPr>
          <w:rFonts w:ascii="Arial" w:hAnsi="Arial" w:cs="Arial"/>
          <w:sz w:val="20"/>
          <w:szCs w:val="20"/>
        </w:rPr>
        <w:t xml:space="preserve"> folyószámlával rendelkezni az adott hitelintézetnél, vagy sem.</w:t>
      </w:r>
    </w:p>
    <w:p w14:paraId="57EC9CC7" w14:textId="77777777" w:rsidR="007A2BBD" w:rsidRDefault="007A2BBD" w:rsidP="007A2BBD">
      <w:pPr>
        <w:spacing w:line="240" w:lineRule="auto"/>
        <w:jc w:val="both"/>
        <w:rPr>
          <w:rFonts w:ascii="Arial" w:hAnsi="Arial" w:cs="Arial"/>
          <w:sz w:val="20"/>
          <w:szCs w:val="20"/>
        </w:rPr>
      </w:pPr>
      <w:r w:rsidRPr="00402C84">
        <w:rPr>
          <w:rFonts w:ascii="Arial" w:hAnsi="Arial" w:cs="Arial"/>
          <w:sz w:val="20"/>
          <w:szCs w:val="20"/>
        </w:rPr>
        <w:lastRenderedPageBreak/>
        <w:t xml:space="preserve">Az </w:t>
      </w:r>
      <w:r w:rsidRPr="004612D9">
        <w:rPr>
          <w:rFonts w:ascii="Arial" w:hAnsi="Arial" w:cs="Arial"/>
          <w:b/>
          <w:sz w:val="20"/>
          <w:szCs w:val="20"/>
        </w:rPr>
        <w:t>m</w:t>
      </w:r>
      <w:r w:rsidRPr="00EA426A">
        <w:rPr>
          <w:rFonts w:ascii="Arial" w:hAnsi="Arial" w:cs="Arial"/>
          <w:b/>
          <w:sz w:val="20"/>
          <w:szCs w:val="20"/>
        </w:rPr>
        <w:t>)</w:t>
      </w:r>
      <w:r w:rsidRPr="00402C84">
        <w:rPr>
          <w:rFonts w:ascii="Arial" w:hAnsi="Arial" w:cs="Arial"/>
          <w:sz w:val="20"/>
          <w:szCs w:val="20"/>
        </w:rPr>
        <w:t xml:space="preserve"> </w:t>
      </w:r>
      <w:r>
        <w:rPr>
          <w:rFonts w:ascii="Arial" w:hAnsi="Arial" w:cs="Arial"/>
          <w:sz w:val="20"/>
          <w:szCs w:val="20"/>
        </w:rPr>
        <w:t>cellában kell az „internetbank”, „mobilbank”, „telebank”, „fiók” megjelölésével kiválasztani azokat a lehetséges csatornákat, ahol az adott lekötés lehetséges. Több opció is választható.</w:t>
      </w:r>
    </w:p>
    <w:p w14:paraId="2B475A4E" w14:textId="77777777" w:rsidR="000A686A" w:rsidRPr="00402C84" w:rsidRDefault="000A686A" w:rsidP="00707EFB">
      <w:pPr>
        <w:spacing w:line="240" w:lineRule="auto"/>
        <w:jc w:val="both"/>
        <w:rPr>
          <w:rFonts w:ascii="Arial" w:hAnsi="Arial" w:cs="Arial"/>
          <w:sz w:val="20"/>
          <w:szCs w:val="20"/>
        </w:rPr>
      </w:pPr>
      <w:r w:rsidRPr="00402C84">
        <w:rPr>
          <w:rFonts w:ascii="Arial" w:hAnsi="Arial" w:cs="Arial"/>
          <w:sz w:val="20"/>
          <w:szCs w:val="20"/>
        </w:rPr>
        <w:t>A</w:t>
      </w:r>
      <w:r w:rsidR="00B71FA7" w:rsidRPr="00402C84">
        <w:rPr>
          <w:rFonts w:ascii="Arial" w:hAnsi="Arial" w:cs="Arial"/>
          <w:sz w:val="20"/>
          <w:szCs w:val="20"/>
        </w:rPr>
        <w:t>z</w:t>
      </w:r>
      <w:r w:rsidRPr="00402C84">
        <w:rPr>
          <w:rFonts w:ascii="Arial" w:hAnsi="Arial" w:cs="Arial"/>
          <w:sz w:val="20"/>
          <w:szCs w:val="20"/>
        </w:rPr>
        <w:t xml:space="preserve"> </w:t>
      </w:r>
      <w:r w:rsidR="007A2BBD">
        <w:rPr>
          <w:rFonts w:ascii="Arial" w:hAnsi="Arial" w:cs="Arial"/>
          <w:b/>
          <w:sz w:val="20"/>
          <w:szCs w:val="20"/>
        </w:rPr>
        <w:t>n</w:t>
      </w:r>
      <w:r w:rsidRPr="004612D9">
        <w:rPr>
          <w:rFonts w:ascii="Arial" w:hAnsi="Arial" w:cs="Arial"/>
          <w:b/>
          <w:sz w:val="20"/>
          <w:szCs w:val="20"/>
        </w:rPr>
        <w:t>)</w:t>
      </w:r>
      <w:r w:rsidR="00A83976" w:rsidRPr="00402C84">
        <w:rPr>
          <w:rFonts w:ascii="Arial" w:hAnsi="Arial" w:cs="Arial"/>
          <w:sz w:val="20"/>
          <w:szCs w:val="20"/>
        </w:rPr>
        <w:t xml:space="preserve"> </w:t>
      </w:r>
      <w:r w:rsidR="004318DA" w:rsidRPr="00402C84">
        <w:rPr>
          <w:rFonts w:ascii="Arial" w:hAnsi="Arial" w:cs="Arial"/>
          <w:sz w:val="20"/>
          <w:szCs w:val="20"/>
        </w:rPr>
        <w:t xml:space="preserve">cella </w:t>
      </w:r>
      <w:r w:rsidRPr="00402C84">
        <w:rPr>
          <w:rFonts w:ascii="Arial" w:hAnsi="Arial" w:cs="Arial"/>
          <w:sz w:val="20"/>
          <w:szCs w:val="20"/>
        </w:rPr>
        <w:t xml:space="preserve">az előző </w:t>
      </w:r>
      <w:r w:rsidR="004318DA" w:rsidRPr="00402C84">
        <w:rPr>
          <w:rFonts w:ascii="Arial" w:hAnsi="Arial" w:cs="Arial"/>
          <w:sz w:val="20"/>
          <w:szCs w:val="20"/>
        </w:rPr>
        <w:t xml:space="preserve">cellákban </w:t>
      </w:r>
      <w:r w:rsidRPr="00402C84">
        <w:rPr>
          <w:rFonts w:ascii="Arial" w:hAnsi="Arial" w:cs="Arial"/>
          <w:sz w:val="20"/>
          <w:szCs w:val="20"/>
        </w:rPr>
        <w:t>még be nem mutatott</w:t>
      </w:r>
      <w:r w:rsidR="00D655C4" w:rsidRPr="00402C84">
        <w:rPr>
          <w:rFonts w:ascii="Arial" w:hAnsi="Arial" w:cs="Arial"/>
          <w:sz w:val="20"/>
          <w:szCs w:val="20"/>
        </w:rPr>
        <w:t xml:space="preserve">, a termék </w:t>
      </w:r>
      <w:r w:rsidRPr="00402C84">
        <w:rPr>
          <w:rFonts w:ascii="Arial" w:hAnsi="Arial" w:cs="Arial"/>
          <w:sz w:val="20"/>
          <w:szCs w:val="20"/>
        </w:rPr>
        <w:t>igénybevétel</w:t>
      </w:r>
      <w:r w:rsidR="00D655C4" w:rsidRPr="00402C84">
        <w:rPr>
          <w:rFonts w:ascii="Arial" w:hAnsi="Arial" w:cs="Arial"/>
          <w:sz w:val="20"/>
          <w:szCs w:val="20"/>
        </w:rPr>
        <w:t xml:space="preserve">ével kapcsolatos </w:t>
      </w:r>
      <w:r w:rsidR="0059694F" w:rsidRPr="00402C84">
        <w:rPr>
          <w:rFonts w:ascii="Arial" w:hAnsi="Arial" w:cs="Arial"/>
          <w:sz w:val="20"/>
          <w:szCs w:val="20"/>
        </w:rPr>
        <w:t xml:space="preserve">egyéb </w:t>
      </w:r>
      <w:r w:rsidRPr="00402C84">
        <w:rPr>
          <w:rFonts w:ascii="Arial" w:hAnsi="Arial" w:cs="Arial"/>
          <w:sz w:val="20"/>
          <w:szCs w:val="20"/>
        </w:rPr>
        <w:t>feltételek</w:t>
      </w:r>
      <w:r w:rsidR="00A9469B" w:rsidRPr="00402C84">
        <w:rPr>
          <w:rFonts w:ascii="Arial" w:hAnsi="Arial" w:cs="Arial"/>
          <w:sz w:val="20"/>
          <w:szCs w:val="20"/>
        </w:rPr>
        <w:t>et tartalmazza</w:t>
      </w:r>
      <w:r w:rsidR="00D61333" w:rsidRPr="00402C84">
        <w:rPr>
          <w:rFonts w:ascii="Arial" w:hAnsi="Arial" w:cs="Arial"/>
          <w:sz w:val="20"/>
          <w:szCs w:val="20"/>
        </w:rPr>
        <w:t xml:space="preserve"> </w:t>
      </w:r>
      <w:r w:rsidR="00727DF7" w:rsidRPr="00402C84">
        <w:rPr>
          <w:rFonts w:ascii="Arial" w:hAnsi="Arial" w:cs="Arial"/>
          <w:sz w:val="20"/>
          <w:szCs w:val="20"/>
        </w:rPr>
        <w:t>(p</w:t>
      </w:r>
      <w:r w:rsidR="00B821D5" w:rsidRPr="00402C84">
        <w:rPr>
          <w:rFonts w:ascii="Arial" w:hAnsi="Arial" w:cs="Arial"/>
          <w:sz w:val="20"/>
          <w:szCs w:val="20"/>
        </w:rPr>
        <w:t xml:space="preserve">l. </w:t>
      </w:r>
      <w:r w:rsidR="007C73A7" w:rsidRPr="00402C84">
        <w:rPr>
          <w:rFonts w:ascii="Arial" w:hAnsi="Arial" w:cs="Arial"/>
          <w:sz w:val="20"/>
          <w:szCs w:val="20"/>
        </w:rPr>
        <w:t>c</w:t>
      </w:r>
      <w:r w:rsidR="00B821D5" w:rsidRPr="00402C84">
        <w:rPr>
          <w:rFonts w:ascii="Arial" w:hAnsi="Arial" w:cs="Arial"/>
          <w:sz w:val="20"/>
          <w:szCs w:val="20"/>
        </w:rPr>
        <w:t>sak ú</w:t>
      </w:r>
      <w:r w:rsidR="00A75505" w:rsidRPr="00402C84">
        <w:rPr>
          <w:rFonts w:ascii="Arial" w:hAnsi="Arial" w:cs="Arial"/>
          <w:sz w:val="20"/>
          <w:szCs w:val="20"/>
        </w:rPr>
        <w:t>j forrás helyezhető el az adott konstrukcióban</w:t>
      </w:r>
      <w:r w:rsidR="00727DF7" w:rsidRPr="00402C84">
        <w:rPr>
          <w:rFonts w:ascii="Arial" w:hAnsi="Arial" w:cs="Arial"/>
          <w:sz w:val="20"/>
          <w:szCs w:val="20"/>
        </w:rPr>
        <w:t>)</w:t>
      </w:r>
      <w:r w:rsidR="00B71FA7" w:rsidRPr="00402C84">
        <w:rPr>
          <w:rFonts w:ascii="Arial" w:hAnsi="Arial" w:cs="Arial"/>
          <w:sz w:val="20"/>
          <w:szCs w:val="20"/>
        </w:rPr>
        <w:t>.</w:t>
      </w:r>
      <w:r w:rsidR="00D61333" w:rsidRPr="00402C84">
        <w:rPr>
          <w:rFonts w:ascii="Arial" w:hAnsi="Arial" w:cs="Arial"/>
          <w:sz w:val="20"/>
          <w:szCs w:val="20"/>
        </w:rPr>
        <w:t xml:space="preserve"> </w:t>
      </w:r>
      <w:r w:rsidR="007E0BC3" w:rsidRPr="00E476E1">
        <w:rPr>
          <w:rFonts w:ascii="Arial" w:hAnsi="Arial" w:cs="Arial"/>
          <w:sz w:val="20"/>
          <w:szCs w:val="20"/>
        </w:rPr>
        <w:t>A két vagy több betétből álló kombinált betétek</w:t>
      </w:r>
      <w:r w:rsidR="007E0BC3" w:rsidRPr="00402C84">
        <w:rPr>
          <w:rFonts w:ascii="Arial" w:hAnsi="Arial" w:cs="Arial"/>
          <w:sz w:val="20"/>
          <w:szCs w:val="20"/>
        </w:rPr>
        <w:t xml:space="preserve"> elemei esetében itt kell megjelölni, hogy mely más termék</w:t>
      </w:r>
      <w:r w:rsidR="002D4863" w:rsidRPr="00402C84">
        <w:rPr>
          <w:rFonts w:ascii="Arial" w:hAnsi="Arial" w:cs="Arial"/>
          <w:sz w:val="20"/>
          <w:szCs w:val="20"/>
        </w:rPr>
        <w:t>(</w:t>
      </w:r>
      <w:proofErr w:type="spellStart"/>
      <w:r w:rsidR="007E0BC3" w:rsidRPr="00402C84">
        <w:rPr>
          <w:rFonts w:ascii="Arial" w:hAnsi="Arial" w:cs="Arial"/>
          <w:sz w:val="20"/>
          <w:szCs w:val="20"/>
        </w:rPr>
        <w:t>ek</w:t>
      </w:r>
      <w:proofErr w:type="spellEnd"/>
      <w:r w:rsidR="002D4863" w:rsidRPr="00402C84">
        <w:rPr>
          <w:rFonts w:ascii="Arial" w:hAnsi="Arial" w:cs="Arial"/>
          <w:sz w:val="20"/>
          <w:szCs w:val="20"/>
        </w:rPr>
        <w:t>)</w:t>
      </w:r>
      <w:r w:rsidR="007E0BC3" w:rsidRPr="00402C84">
        <w:rPr>
          <w:rFonts w:ascii="Arial" w:hAnsi="Arial" w:cs="Arial"/>
          <w:sz w:val="20"/>
          <w:szCs w:val="20"/>
        </w:rPr>
        <w:t>kel együtt</w:t>
      </w:r>
      <w:r w:rsidR="002D4863" w:rsidRPr="00402C84">
        <w:rPr>
          <w:rFonts w:ascii="Arial" w:hAnsi="Arial" w:cs="Arial"/>
          <w:sz w:val="20"/>
          <w:szCs w:val="20"/>
        </w:rPr>
        <w:t xml:space="preserve">, milyen feltételekkel </w:t>
      </w:r>
      <w:r w:rsidR="007E0BC3" w:rsidRPr="00402C84">
        <w:rPr>
          <w:rFonts w:ascii="Arial" w:hAnsi="Arial" w:cs="Arial"/>
          <w:sz w:val="20"/>
          <w:szCs w:val="20"/>
        </w:rPr>
        <w:t>lehet</w:t>
      </w:r>
      <w:r w:rsidR="009D2956" w:rsidRPr="00402C84">
        <w:rPr>
          <w:rFonts w:ascii="Arial" w:hAnsi="Arial" w:cs="Arial"/>
          <w:sz w:val="20"/>
          <w:szCs w:val="20"/>
        </w:rPr>
        <w:t>,</w:t>
      </w:r>
      <w:r w:rsidR="002D4863" w:rsidRPr="00402C84">
        <w:rPr>
          <w:rFonts w:ascii="Arial" w:hAnsi="Arial" w:cs="Arial"/>
          <w:sz w:val="20"/>
          <w:szCs w:val="20"/>
        </w:rPr>
        <w:t xml:space="preserve"> ill</w:t>
      </w:r>
      <w:r w:rsidR="002B400D" w:rsidRPr="00402C84">
        <w:rPr>
          <w:rFonts w:ascii="Arial" w:hAnsi="Arial" w:cs="Arial"/>
          <w:sz w:val="20"/>
          <w:szCs w:val="20"/>
        </w:rPr>
        <w:t xml:space="preserve">etve kell igénybe venni (pl. </w:t>
      </w:r>
      <w:r w:rsidR="002D4863" w:rsidRPr="00402C84">
        <w:rPr>
          <w:rFonts w:ascii="Arial" w:hAnsi="Arial" w:cs="Arial"/>
          <w:sz w:val="20"/>
          <w:szCs w:val="20"/>
        </w:rPr>
        <w:t>a megtakarítás összegét hogyan kell megosztani a termékek között)</w:t>
      </w:r>
      <w:r w:rsidR="00D0342F" w:rsidRPr="00402C84">
        <w:rPr>
          <w:rFonts w:ascii="Arial" w:hAnsi="Arial" w:cs="Arial"/>
          <w:sz w:val="20"/>
          <w:szCs w:val="20"/>
        </w:rPr>
        <w:t>.</w:t>
      </w:r>
      <w:r w:rsidR="002D4863" w:rsidRPr="00402C84">
        <w:rPr>
          <w:rFonts w:ascii="Arial" w:hAnsi="Arial" w:cs="Arial"/>
          <w:sz w:val="20"/>
          <w:szCs w:val="20"/>
        </w:rPr>
        <w:t xml:space="preserve"> </w:t>
      </w:r>
      <w:r w:rsidR="00B71FA7" w:rsidRPr="00402C84">
        <w:rPr>
          <w:rFonts w:ascii="Arial" w:hAnsi="Arial" w:cs="Arial"/>
          <w:sz w:val="20"/>
          <w:szCs w:val="20"/>
        </w:rPr>
        <w:t xml:space="preserve">Az esetleges akciós kamat elérésének feltételeit nem itt, hanem a </w:t>
      </w:r>
      <w:r w:rsidR="007A2BBD">
        <w:rPr>
          <w:rFonts w:ascii="Arial" w:hAnsi="Arial" w:cs="Arial"/>
          <w:b/>
          <w:sz w:val="20"/>
          <w:szCs w:val="20"/>
        </w:rPr>
        <w:t>p</w:t>
      </w:r>
      <w:r w:rsidR="00B71FA7" w:rsidRPr="004612D9">
        <w:rPr>
          <w:rFonts w:ascii="Arial" w:hAnsi="Arial" w:cs="Arial"/>
          <w:b/>
          <w:sz w:val="20"/>
          <w:szCs w:val="20"/>
        </w:rPr>
        <w:t>2)</w:t>
      </w:r>
      <w:r w:rsidR="00B71FA7" w:rsidRPr="00402C84">
        <w:rPr>
          <w:rFonts w:ascii="Arial" w:hAnsi="Arial" w:cs="Arial"/>
          <w:sz w:val="20"/>
          <w:szCs w:val="20"/>
        </w:rPr>
        <w:t xml:space="preserve"> </w:t>
      </w:r>
      <w:r w:rsidR="004318DA" w:rsidRPr="00402C84">
        <w:rPr>
          <w:rFonts w:ascii="Arial" w:hAnsi="Arial" w:cs="Arial"/>
          <w:sz w:val="20"/>
          <w:szCs w:val="20"/>
        </w:rPr>
        <w:t xml:space="preserve">cellában </w:t>
      </w:r>
      <w:r w:rsidR="00B71FA7" w:rsidRPr="00402C84">
        <w:rPr>
          <w:rFonts w:ascii="Arial" w:hAnsi="Arial" w:cs="Arial"/>
          <w:sz w:val="20"/>
          <w:szCs w:val="20"/>
        </w:rPr>
        <w:t>kell megadni.</w:t>
      </w:r>
    </w:p>
    <w:p w14:paraId="6B603E45" w14:textId="77777777" w:rsidR="001E74EC" w:rsidRPr="00402C84" w:rsidRDefault="0029174B" w:rsidP="00707EFB">
      <w:pPr>
        <w:spacing w:line="240" w:lineRule="auto"/>
        <w:jc w:val="both"/>
        <w:rPr>
          <w:rFonts w:ascii="Arial" w:hAnsi="Arial" w:cs="Arial"/>
          <w:sz w:val="20"/>
          <w:szCs w:val="20"/>
        </w:rPr>
      </w:pPr>
      <w:r w:rsidRPr="00402C84">
        <w:rPr>
          <w:rFonts w:ascii="Arial" w:hAnsi="Arial" w:cs="Arial"/>
          <w:sz w:val="20"/>
          <w:szCs w:val="20"/>
        </w:rPr>
        <w:t xml:space="preserve">Az </w:t>
      </w:r>
      <w:r w:rsidR="007A2BBD">
        <w:rPr>
          <w:rFonts w:ascii="Arial" w:hAnsi="Arial" w:cs="Arial"/>
          <w:b/>
          <w:sz w:val="20"/>
          <w:szCs w:val="20"/>
        </w:rPr>
        <w:t>o</w:t>
      </w:r>
      <w:r w:rsidRPr="004612D9">
        <w:rPr>
          <w:rFonts w:ascii="Arial" w:hAnsi="Arial" w:cs="Arial"/>
          <w:b/>
          <w:sz w:val="20"/>
          <w:szCs w:val="20"/>
        </w:rPr>
        <w:t>)</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 xml:space="preserve">kell azokat a speciális paramétereket, jellemzőket szerepeltetni, amelyek az előző </w:t>
      </w:r>
      <w:r w:rsidR="004318DA" w:rsidRPr="00402C84">
        <w:rPr>
          <w:rFonts w:ascii="Arial" w:hAnsi="Arial" w:cs="Arial"/>
          <w:sz w:val="20"/>
          <w:szCs w:val="20"/>
        </w:rPr>
        <w:t xml:space="preserve">cellákban </w:t>
      </w:r>
      <w:r w:rsidRPr="00402C84">
        <w:rPr>
          <w:rFonts w:ascii="Arial" w:hAnsi="Arial" w:cs="Arial"/>
          <w:sz w:val="20"/>
          <w:szCs w:val="20"/>
        </w:rPr>
        <w:t>nem kerültek bemutatásra, felsorolásra</w:t>
      </w:r>
      <w:r w:rsidR="00A42048" w:rsidRPr="00402C84">
        <w:rPr>
          <w:rFonts w:ascii="Arial" w:hAnsi="Arial" w:cs="Arial"/>
          <w:sz w:val="20"/>
          <w:szCs w:val="20"/>
        </w:rPr>
        <w:t xml:space="preserve"> és nem az akciós kedvezményekkel kapcsolatosak</w:t>
      </w:r>
      <w:r w:rsidR="00B92EF8" w:rsidRPr="00402C84">
        <w:rPr>
          <w:rFonts w:ascii="Arial" w:hAnsi="Arial" w:cs="Arial"/>
          <w:sz w:val="20"/>
          <w:szCs w:val="20"/>
        </w:rPr>
        <w:t xml:space="preserve"> </w:t>
      </w:r>
      <w:r w:rsidR="00727DF7" w:rsidRPr="00402C84">
        <w:rPr>
          <w:rFonts w:ascii="Arial" w:hAnsi="Arial" w:cs="Arial"/>
          <w:sz w:val="20"/>
          <w:szCs w:val="20"/>
        </w:rPr>
        <w:t>(p</w:t>
      </w:r>
      <w:r w:rsidR="00B92EF8" w:rsidRPr="00402C84">
        <w:rPr>
          <w:rFonts w:ascii="Arial" w:hAnsi="Arial" w:cs="Arial"/>
          <w:sz w:val="20"/>
          <w:szCs w:val="20"/>
        </w:rPr>
        <w:t>l.</w:t>
      </w:r>
      <w:r w:rsidR="001E74EC" w:rsidRPr="00402C84">
        <w:rPr>
          <w:rFonts w:ascii="Arial" w:hAnsi="Arial" w:cs="Arial"/>
          <w:sz w:val="20"/>
          <w:szCs w:val="20"/>
        </w:rPr>
        <w:t xml:space="preserve"> </w:t>
      </w:r>
      <w:r w:rsidR="001B49F9" w:rsidRPr="00402C84">
        <w:rPr>
          <w:rFonts w:ascii="Arial" w:hAnsi="Arial" w:cs="Arial"/>
          <w:sz w:val="20"/>
          <w:szCs w:val="20"/>
        </w:rPr>
        <w:t>a lekötés módjára vonatkozóan az egyszeri</w:t>
      </w:r>
      <w:r w:rsidR="002F0655" w:rsidRPr="00402C84">
        <w:rPr>
          <w:rFonts w:ascii="Arial" w:hAnsi="Arial" w:cs="Arial"/>
          <w:sz w:val="20"/>
          <w:szCs w:val="20"/>
        </w:rPr>
        <w:t>,</w:t>
      </w:r>
      <w:r w:rsidR="001B49F9" w:rsidRPr="00402C84">
        <w:rPr>
          <w:rFonts w:ascii="Arial" w:hAnsi="Arial" w:cs="Arial"/>
          <w:sz w:val="20"/>
          <w:szCs w:val="20"/>
        </w:rPr>
        <w:t xml:space="preserve"> </w:t>
      </w:r>
      <w:r w:rsidR="002F0655" w:rsidRPr="00402C84">
        <w:rPr>
          <w:rFonts w:ascii="Arial" w:hAnsi="Arial" w:cs="Arial"/>
          <w:sz w:val="20"/>
          <w:szCs w:val="20"/>
        </w:rPr>
        <w:t>illetve</w:t>
      </w:r>
      <w:r w:rsidR="001B49F9" w:rsidRPr="00402C84">
        <w:rPr>
          <w:rFonts w:ascii="Arial" w:hAnsi="Arial" w:cs="Arial"/>
          <w:sz w:val="20"/>
          <w:szCs w:val="20"/>
        </w:rPr>
        <w:t xml:space="preserve"> ismétlődő </w:t>
      </w:r>
      <w:proofErr w:type="spellStart"/>
      <w:r w:rsidR="001B49F9" w:rsidRPr="00402C84">
        <w:rPr>
          <w:rFonts w:ascii="Arial" w:hAnsi="Arial" w:cs="Arial"/>
          <w:sz w:val="20"/>
          <w:szCs w:val="20"/>
        </w:rPr>
        <w:t>tőkésedő</w:t>
      </w:r>
      <w:proofErr w:type="spellEnd"/>
      <w:r w:rsidR="001B49F9" w:rsidRPr="00402C84">
        <w:rPr>
          <w:rFonts w:ascii="Arial" w:hAnsi="Arial" w:cs="Arial"/>
          <w:sz w:val="20"/>
          <w:szCs w:val="20"/>
        </w:rPr>
        <w:t xml:space="preserve">, ismétlődő nem </w:t>
      </w:r>
      <w:proofErr w:type="spellStart"/>
      <w:r w:rsidR="001B49F9" w:rsidRPr="00402C84">
        <w:rPr>
          <w:rFonts w:ascii="Arial" w:hAnsi="Arial" w:cs="Arial"/>
          <w:sz w:val="20"/>
          <w:szCs w:val="20"/>
        </w:rPr>
        <w:t>tőkésedő</w:t>
      </w:r>
      <w:proofErr w:type="spellEnd"/>
      <w:r w:rsidR="001B49F9" w:rsidRPr="00402C84">
        <w:rPr>
          <w:rFonts w:ascii="Arial" w:hAnsi="Arial" w:cs="Arial"/>
          <w:sz w:val="20"/>
          <w:szCs w:val="20"/>
        </w:rPr>
        <w:t xml:space="preserve"> lekötés lehetősége, </w:t>
      </w:r>
      <w:r w:rsidR="001E74EC" w:rsidRPr="00402C84">
        <w:rPr>
          <w:rFonts w:ascii="Arial" w:hAnsi="Arial" w:cs="Arial"/>
          <w:sz w:val="20"/>
          <w:szCs w:val="20"/>
        </w:rPr>
        <w:t>a társtulajdonosi, állandó meghatalmazotti és haláleseti rendelkezési lehetőség</w:t>
      </w:r>
      <w:r w:rsidR="00727DF7" w:rsidRPr="00402C84">
        <w:rPr>
          <w:rFonts w:ascii="Arial" w:hAnsi="Arial" w:cs="Arial"/>
          <w:sz w:val="20"/>
          <w:szCs w:val="20"/>
        </w:rPr>
        <w:t>)</w:t>
      </w:r>
      <w:r w:rsidR="00221983" w:rsidRPr="00402C84">
        <w:rPr>
          <w:rFonts w:ascii="Arial" w:hAnsi="Arial" w:cs="Arial"/>
          <w:sz w:val="20"/>
          <w:szCs w:val="20"/>
        </w:rPr>
        <w:t>.</w:t>
      </w:r>
      <w:r w:rsidR="001B49F9" w:rsidRPr="00402C84">
        <w:rPr>
          <w:rFonts w:ascii="Arial" w:hAnsi="Arial" w:cs="Arial"/>
          <w:sz w:val="20"/>
          <w:szCs w:val="20"/>
        </w:rPr>
        <w:t xml:space="preserve"> </w:t>
      </w:r>
    </w:p>
    <w:p w14:paraId="6641D865" w14:textId="77777777" w:rsidR="006C0EC6" w:rsidRPr="00402C84" w:rsidRDefault="006C0EC6" w:rsidP="00707EFB">
      <w:pPr>
        <w:spacing w:line="240" w:lineRule="auto"/>
        <w:jc w:val="both"/>
        <w:rPr>
          <w:rFonts w:ascii="Arial" w:hAnsi="Arial" w:cs="Arial"/>
          <w:sz w:val="20"/>
          <w:szCs w:val="20"/>
        </w:rPr>
      </w:pPr>
      <w:r w:rsidRPr="00402C84">
        <w:rPr>
          <w:rFonts w:ascii="Arial" w:hAnsi="Arial" w:cs="Arial"/>
          <w:sz w:val="20"/>
          <w:szCs w:val="20"/>
        </w:rPr>
        <w:t xml:space="preserve">A </w:t>
      </w:r>
      <w:r w:rsidR="007A2BBD">
        <w:rPr>
          <w:rFonts w:ascii="Arial" w:hAnsi="Arial" w:cs="Arial"/>
          <w:b/>
          <w:sz w:val="20"/>
          <w:szCs w:val="20"/>
        </w:rPr>
        <w:t>p</w:t>
      </w:r>
      <w:proofErr w:type="gramStart"/>
      <w:r w:rsidRPr="004612D9">
        <w:rPr>
          <w:rFonts w:ascii="Arial" w:hAnsi="Arial" w:cs="Arial"/>
          <w:b/>
          <w:sz w:val="20"/>
          <w:szCs w:val="20"/>
        </w:rPr>
        <w:t>1)-</w:t>
      </w:r>
      <w:proofErr w:type="gramEnd"/>
      <w:r w:rsidR="007A2BBD">
        <w:rPr>
          <w:rFonts w:ascii="Arial" w:hAnsi="Arial" w:cs="Arial"/>
          <w:b/>
          <w:sz w:val="20"/>
          <w:szCs w:val="20"/>
        </w:rPr>
        <w:t>p</w:t>
      </w:r>
      <w:r w:rsidRPr="004612D9">
        <w:rPr>
          <w:rFonts w:ascii="Arial" w:hAnsi="Arial" w:cs="Arial"/>
          <w:b/>
          <w:sz w:val="20"/>
          <w:szCs w:val="20"/>
        </w:rPr>
        <w:t>4)</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kell bemutatni az akció jellegére és időtartamára vonatkozó adatokat.</w:t>
      </w:r>
    </w:p>
    <w:p w14:paraId="07179A4C" w14:textId="77777777" w:rsidR="00DA12C4" w:rsidRPr="00402C84" w:rsidRDefault="00DA12C4" w:rsidP="00707EFB">
      <w:pPr>
        <w:spacing w:line="240" w:lineRule="auto"/>
        <w:jc w:val="both"/>
        <w:rPr>
          <w:rFonts w:ascii="Arial" w:hAnsi="Arial" w:cs="Arial"/>
          <w:sz w:val="20"/>
          <w:szCs w:val="20"/>
        </w:rPr>
      </w:pPr>
      <w:r w:rsidRPr="00402C84">
        <w:rPr>
          <w:rFonts w:ascii="Arial" w:hAnsi="Arial" w:cs="Arial"/>
          <w:sz w:val="20"/>
          <w:szCs w:val="20"/>
        </w:rPr>
        <w:t xml:space="preserve">A </w:t>
      </w:r>
      <w:r w:rsidR="007A2BBD">
        <w:rPr>
          <w:rFonts w:ascii="Arial" w:hAnsi="Arial" w:cs="Arial"/>
          <w:b/>
          <w:sz w:val="20"/>
          <w:szCs w:val="20"/>
        </w:rPr>
        <w:t>p</w:t>
      </w:r>
      <w:r w:rsidRPr="004612D9">
        <w:rPr>
          <w:rFonts w:ascii="Arial" w:hAnsi="Arial" w:cs="Arial"/>
          <w:b/>
          <w:sz w:val="20"/>
          <w:szCs w:val="20"/>
        </w:rPr>
        <w:t>1)</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 xml:space="preserve">kell – „igen” vagy „nem” válasszal – jelölni, hogy a termék akciós-e. Amennyiben akciós a termék („igen”), akkor az akció feltételeire, érvényességére vonatkozó mezők kitöltése is kötelező. </w:t>
      </w:r>
    </w:p>
    <w:p w14:paraId="2F8715E6" w14:textId="77777777" w:rsidR="000C034A" w:rsidRPr="00402C84" w:rsidRDefault="000C034A" w:rsidP="00707EFB">
      <w:pPr>
        <w:spacing w:line="240" w:lineRule="auto"/>
        <w:jc w:val="both"/>
        <w:rPr>
          <w:rFonts w:ascii="Arial" w:hAnsi="Arial" w:cs="Arial"/>
          <w:sz w:val="20"/>
          <w:szCs w:val="20"/>
        </w:rPr>
      </w:pPr>
      <w:r w:rsidRPr="00402C84">
        <w:rPr>
          <w:rFonts w:ascii="Arial" w:hAnsi="Arial" w:cs="Arial"/>
          <w:sz w:val="20"/>
          <w:szCs w:val="20"/>
        </w:rPr>
        <w:t xml:space="preserve">A </w:t>
      </w:r>
      <w:r w:rsidR="007A2BBD">
        <w:rPr>
          <w:rFonts w:ascii="Arial" w:hAnsi="Arial" w:cs="Arial"/>
          <w:b/>
          <w:sz w:val="20"/>
          <w:szCs w:val="20"/>
        </w:rPr>
        <w:t>p</w:t>
      </w:r>
      <w:r w:rsidRPr="004612D9">
        <w:rPr>
          <w:rFonts w:ascii="Arial" w:hAnsi="Arial" w:cs="Arial"/>
          <w:b/>
          <w:sz w:val="20"/>
          <w:szCs w:val="20"/>
        </w:rPr>
        <w:t>2)</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0034127B" w:rsidRPr="00402C84">
        <w:rPr>
          <w:rFonts w:ascii="Arial" w:hAnsi="Arial" w:cs="Arial"/>
          <w:sz w:val="20"/>
          <w:szCs w:val="20"/>
        </w:rPr>
        <w:t>az akció</w:t>
      </w:r>
      <w:r w:rsidR="00C727BC" w:rsidRPr="00402C84">
        <w:rPr>
          <w:rFonts w:ascii="Arial" w:hAnsi="Arial" w:cs="Arial"/>
          <w:sz w:val="20"/>
          <w:szCs w:val="20"/>
        </w:rPr>
        <w:t>s kedvezmény</w:t>
      </w:r>
      <w:r w:rsidR="00625160" w:rsidRPr="00402C84">
        <w:rPr>
          <w:rFonts w:ascii="Arial" w:hAnsi="Arial" w:cs="Arial"/>
          <w:sz w:val="20"/>
          <w:szCs w:val="20"/>
        </w:rPr>
        <w:t xml:space="preserve"> </w:t>
      </w:r>
      <w:r w:rsidR="00951E96" w:rsidRPr="00402C84">
        <w:rPr>
          <w:rFonts w:ascii="Arial" w:hAnsi="Arial" w:cs="Arial"/>
          <w:sz w:val="20"/>
          <w:szCs w:val="20"/>
        </w:rPr>
        <w:t xml:space="preserve">igénybevételének esetleges </w:t>
      </w:r>
      <w:r w:rsidR="0034127B" w:rsidRPr="00402C84">
        <w:rPr>
          <w:rFonts w:ascii="Arial" w:hAnsi="Arial" w:cs="Arial"/>
          <w:sz w:val="20"/>
          <w:szCs w:val="20"/>
        </w:rPr>
        <w:t xml:space="preserve">feltételeit </w:t>
      </w:r>
      <w:r w:rsidR="00951E96" w:rsidRPr="00402C84">
        <w:rPr>
          <w:rFonts w:ascii="Arial" w:hAnsi="Arial" w:cs="Arial"/>
          <w:sz w:val="20"/>
          <w:szCs w:val="20"/>
        </w:rPr>
        <w:t>kell szerepeltetni</w:t>
      </w:r>
      <w:r w:rsidR="0034127B" w:rsidRPr="00402C84">
        <w:rPr>
          <w:rFonts w:ascii="Arial" w:hAnsi="Arial" w:cs="Arial"/>
          <w:sz w:val="20"/>
          <w:szCs w:val="20"/>
        </w:rPr>
        <w:t xml:space="preserve">. </w:t>
      </w:r>
      <w:r w:rsidR="006C0EC6" w:rsidRPr="00402C84">
        <w:rPr>
          <w:rFonts w:ascii="Arial" w:hAnsi="Arial" w:cs="Arial"/>
          <w:sz w:val="20"/>
          <w:szCs w:val="20"/>
        </w:rPr>
        <w:t xml:space="preserve">A részletes leírásnak minimum utalás formájában ki kell terjednie az akció </w:t>
      </w:r>
      <w:proofErr w:type="spellStart"/>
      <w:r w:rsidR="006C0EC6" w:rsidRPr="00402C84">
        <w:rPr>
          <w:rFonts w:ascii="Arial" w:hAnsi="Arial" w:cs="Arial"/>
          <w:sz w:val="20"/>
          <w:szCs w:val="20"/>
        </w:rPr>
        <w:t>lezárultával</w:t>
      </w:r>
      <w:proofErr w:type="spellEnd"/>
      <w:r w:rsidR="006C0EC6" w:rsidRPr="00402C84">
        <w:rPr>
          <w:rFonts w:ascii="Arial" w:hAnsi="Arial" w:cs="Arial"/>
          <w:sz w:val="20"/>
          <w:szCs w:val="20"/>
        </w:rPr>
        <w:t xml:space="preserve"> elérhető</w:t>
      </w:r>
      <w:r w:rsidR="00625160" w:rsidRPr="00402C84">
        <w:rPr>
          <w:rFonts w:ascii="Arial" w:hAnsi="Arial" w:cs="Arial"/>
          <w:sz w:val="20"/>
          <w:szCs w:val="20"/>
        </w:rPr>
        <w:t xml:space="preserve"> (nem akciós)</w:t>
      </w:r>
      <w:r w:rsidR="006C0EC6" w:rsidRPr="00402C84">
        <w:rPr>
          <w:rFonts w:ascii="Arial" w:hAnsi="Arial" w:cs="Arial"/>
          <w:sz w:val="20"/>
          <w:szCs w:val="20"/>
        </w:rPr>
        <w:t xml:space="preserve"> kamatozás legfontosabb szabályaira is.</w:t>
      </w:r>
    </w:p>
    <w:p w14:paraId="6C5FEC8C" w14:textId="77777777" w:rsidR="00676D80" w:rsidRPr="00EE71EA" w:rsidRDefault="00676D80" w:rsidP="00707EFB">
      <w:pPr>
        <w:spacing w:line="240" w:lineRule="auto"/>
        <w:jc w:val="both"/>
        <w:rPr>
          <w:rFonts w:ascii="Arial" w:hAnsi="Arial" w:cs="Arial"/>
          <w:sz w:val="20"/>
          <w:szCs w:val="20"/>
        </w:rPr>
      </w:pPr>
      <w:r w:rsidRPr="00402C84">
        <w:rPr>
          <w:rFonts w:ascii="Arial" w:hAnsi="Arial" w:cs="Arial"/>
          <w:sz w:val="20"/>
          <w:szCs w:val="20"/>
        </w:rPr>
        <w:t xml:space="preserve">A </w:t>
      </w:r>
      <w:r w:rsidR="007A2BBD">
        <w:rPr>
          <w:rFonts w:ascii="Arial" w:hAnsi="Arial" w:cs="Arial"/>
          <w:b/>
          <w:sz w:val="20"/>
          <w:szCs w:val="20"/>
        </w:rPr>
        <w:t>p</w:t>
      </w:r>
      <w:r w:rsidRPr="004612D9">
        <w:rPr>
          <w:rFonts w:ascii="Arial" w:hAnsi="Arial" w:cs="Arial"/>
          <w:b/>
          <w:sz w:val="20"/>
          <w:szCs w:val="20"/>
        </w:rPr>
        <w:t>3)</w:t>
      </w:r>
      <w:r w:rsidR="00D5607C">
        <w:rPr>
          <w:rFonts w:ascii="Arial" w:hAnsi="Arial" w:cs="Arial"/>
          <w:b/>
          <w:sz w:val="20"/>
          <w:szCs w:val="20"/>
        </w:rPr>
        <w:t xml:space="preserve"> és </w:t>
      </w:r>
      <w:r w:rsidR="007A2BBD">
        <w:rPr>
          <w:rFonts w:ascii="Arial" w:hAnsi="Arial" w:cs="Arial"/>
          <w:b/>
          <w:sz w:val="20"/>
          <w:szCs w:val="20"/>
        </w:rPr>
        <w:t>p</w:t>
      </w:r>
      <w:r w:rsidRPr="004612D9">
        <w:rPr>
          <w:rFonts w:ascii="Arial" w:hAnsi="Arial" w:cs="Arial"/>
          <w:b/>
          <w:sz w:val="20"/>
          <w:szCs w:val="20"/>
        </w:rPr>
        <w:t>4)</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feltüntetendő az akció kezdete és záró napja. Amennyiben az akció visszavonásig érvényes</w:t>
      </w:r>
      <w:r w:rsidRPr="00EE71EA">
        <w:rPr>
          <w:rFonts w:ascii="Arial" w:hAnsi="Arial" w:cs="Arial"/>
          <w:sz w:val="20"/>
          <w:szCs w:val="20"/>
        </w:rPr>
        <w:t xml:space="preserve">, a </w:t>
      </w:r>
      <w:r w:rsidR="00541CE5" w:rsidRPr="00EE71EA">
        <w:rPr>
          <w:rFonts w:ascii="Arial" w:hAnsi="Arial" w:cs="Arial"/>
          <w:b/>
          <w:sz w:val="20"/>
          <w:szCs w:val="20"/>
        </w:rPr>
        <w:t>p</w:t>
      </w:r>
      <w:r w:rsidRPr="00EE71EA">
        <w:rPr>
          <w:rFonts w:ascii="Arial" w:hAnsi="Arial" w:cs="Arial"/>
          <w:b/>
          <w:sz w:val="20"/>
          <w:szCs w:val="20"/>
        </w:rPr>
        <w:t>4)</w:t>
      </w:r>
      <w:r w:rsidRPr="00EE71EA">
        <w:rPr>
          <w:rFonts w:ascii="Arial" w:hAnsi="Arial" w:cs="Arial"/>
          <w:sz w:val="20"/>
          <w:szCs w:val="20"/>
        </w:rPr>
        <w:t xml:space="preserve"> </w:t>
      </w:r>
      <w:r w:rsidR="00DB082C" w:rsidRPr="00EE71EA">
        <w:rPr>
          <w:rFonts w:ascii="Arial" w:hAnsi="Arial" w:cs="Arial"/>
          <w:sz w:val="20"/>
          <w:szCs w:val="20"/>
        </w:rPr>
        <w:t xml:space="preserve">cellában </w:t>
      </w:r>
      <w:r w:rsidRPr="00EE71EA">
        <w:rPr>
          <w:rFonts w:ascii="Arial" w:hAnsi="Arial" w:cs="Arial"/>
          <w:sz w:val="20"/>
          <w:szCs w:val="20"/>
        </w:rPr>
        <w:t xml:space="preserve">ezt </w:t>
      </w:r>
      <w:r w:rsidR="00541CE5" w:rsidRPr="00EE71EA">
        <w:rPr>
          <w:rFonts w:ascii="Arial" w:hAnsi="Arial" w:cs="Arial"/>
          <w:sz w:val="20"/>
          <w:szCs w:val="20"/>
        </w:rPr>
        <w:t xml:space="preserve">a </w:t>
      </w:r>
      <w:r w:rsidRPr="00EE71EA">
        <w:rPr>
          <w:rFonts w:ascii="Arial" w:hAnsi="Arial" w:cs="Arial"/>
          <w:sz w:val="20"/>
          <w:szCs w:val="20"/>
        </w:rPr>
        <w:t>„visszavonásig”</w:t>
      </w:r>
      <w:r w:rsidR="00541CE5" w:rsidRPr="00EE71EA">
        <w:rPr>
          <w:rFonts w:ascii="Arial" w:hAnsi="Arial" w:cs="Arial"/>
          <w:sz w:val="20"/>
          <w:szCs w:val="20"/>
        </w:rPr>
        <w:t xml:space="preserve"> jelölőnégyzet kitöltésével kell jelezni.</w:t>
      </w:r>
    </w:p>
    <w:p w14:paraId="3702A874" w14:textId="77777777" w:rsidR="00AD2FC9" w:rsidRPr="00C34EDD" w:rsidRDefault="00AD2FC9" w:rsidP="00707EFB">
      <w:pPr>
        <w:spacing w:line="240" w:lineRule="auto"/>
        <w:jc w:val="both"/>
        <w:rPr>
          <w:rFonts w:ascii="Arial" w:hAnsi="Arial" w:cs="Arial"/>
          <w:sz w:val="20"/>
          <w:szCs w:val="20"/>
        </w:rPr>
      </w:pPr>
      <w:r w:rsidRPr="00E576FE">
        <w:rPr>
          <w:rFonts w:ascii="Arial" w:hAnsi="Arial" w:cs="Arial"/>
          <w:sz w:val="20"/>
          <w:szCs w:val="20"/>
        </w:rPr>
        <w:t xml:space="preserve">A </w:t>
      </w:r>
      <w:r w:rsidR="007A2BBD" w:rsidRPr="001363C4">
        <w:rPr>
          <w:rFonts w:ascii="Arial" w:hAnsi="Arial" w:cs="Arial"/>
          <w:b/>
          <w:sz w:val="20"/>
          <w:szCs w:val="20"/>
        </w:rPr>
        <w:t>q</w:t>
      </w:r>
      <w:r w:rsidRPr="001363C4">
        <w:rPr>
          <w:rFonts w:ascii="Arial" w:hAnsi="Arial" w:cs="Arial"/>
          <w:b/>
          <w:sz w:val="20"/>
          <w:szCs w:val="20"/>
        </w:rPr>
        <w:t>)</w:t>
      </w:r>
      <w:r w:rsidRPr="001363C4">
        <w:rPr>
          <w:rFonts w:ascii="Arial" w:hAnsi="Arial" w:cs="Arial"/>
          <w:sz w:val="20"/>
          <w:szCs w:val="20"/>
        </w:rPr>
        <w:t xml:space="preserve"> </w:t>
      </w:r>
      <w:r w:rsidR="004318DA" w:rsidRPr="001363C4">
        <w:rPr>
          <w:rFonts w:ascii="Arial" w:hAnsi="Arial" w:cs="Arial"/>
          <w:sz w:val="20"/>
          <w:szCs w:val="20"/>
        </w:rPr>
        <w:t xml:space="preserve">cellában </w:t>
      </w:r>
      <w:r w:rsidRPr="001363C4">
        <w:rPr>
          <w:rFonts w:ascii="Arial" w:hAnsi="Arial" w:cs="Arial"/>
          <w:sz w:val="20"/>
          <w:szCs w:val="20"/>
        </w:rPr>
        <w:t xml:space="preserve">a </w:t>
      </w:r>
      <w:r w:rsidR="005673FF" w:rsidRPr="00C34EDD">
        <w:rPr>
          <w:rFonts w:ascii="Arial" w:hAnsi="Arial" w:cs="Arial"/>
          <w:sz w:val="20"/>
          <w:szCs w:val="20"/>
        </w:rPr>
        <w:t>hitelintézet</w:t>
      </w:r>
      <w:r w:rsidRPr="00C34EDD">
        <w:rPr>
          <w:rFonts w:ascii="Arial" w:hAnsi="Arial" w:cs="Arial"/>
          <w:sz w:val="20"/>
          <w:szCs w:val="20"/>
        </w:rPr>
        <w:t xml:space="preserve"> honlapján az adott termékhez kapcsolódó részletes leíráshoz</w:t>
      </w:r>
      <w:r w:rsidR="00C75754" w:rsidRPr="00C34EDD">
        <w:rPr>
          <w:rFonts w:ascii="Arial" w:hAnsi="Arial" w:cs="Arial"/>
          <w:sz w:val="20"/>
          <w:szCs w:val="20"/>
        </w:rPr>
        <w:t>, vagy annak hiányában a termékre vonatkozó hirdetményhez</w:t>
      </w:r>
      <w:r w:rsidRPr="00C34EDD">
        <w:rPr>
          <w:rFonts w:ascii="Arial" w:hAnsi="Arial" w:cs="Arial"/>
          <w:sz w:val="20"/>
          <w:szCs w:val="20"/>
        </w:rPr>
        <w:t xml:space="preserve"> vezető </w:t>
      </w:r>
      <w:proofErr w:type="spellStart"/>
      <w:r w:rsidRPr="00C34EDD">
        <w:rPr>
          <w:rFonts w:ascii="Arial" w:hAnsi="Arial" w:cs="Arial"/>
          <w:sz w:val="20"/>
          <w:szCs w:val="20"/>
        </w:rPr>
        <w:t>hiperhivatkoz</w:t>
      </w:r>
      <w:r w:rsidR="00CB2A6C" w:rsidRPr="00C34EDD">
        <w:rPr>
          <w:rFonts w:ascii="Arial" w:hAnsi="Arial" w:cs="Arial"/>
          <w:sz w:val="20"/>
          <w:szCs w:val="20"/>
        </w:rPr>
        <w:t>ást</w:t>
      </w:r>
      <w:proofErr w:type="spellEnd"/>
      <w:r w:rsidR="00CB2A6C" w:rsidRPr="00C34EDD">
        <w:rPr>
          <w:rFonts w:ascii="Arial" w:hAnsi="Arial" w:cs="Arial"/>
          <w:sz w:val="20"/>
          <w:szCs w:val="20"/>
        </w:rPr>
        <w:t xml:space="preserve"> kell megadni.</w:t>
      </w:r>
      <w:r w:rsidR="00CD7B5C" w:rsidRPr="00C34EDD">
        <w:rPr>
          <w:rFonts w:ascii="Arial" w:hAnsi="Arial" w:cs="Arial"/>
          <w:sz w:val="20"/>
          <w:szCs w:val="20"/>
        </w:rPr>
        <w:t xml:space="preserve"> (Pontosvesszővel elválasztva egyszerre több </w:t>
      </w:r>
      <w:proofErr w:type="spellStart"/>
      <w:r w:rsidR="00CD7B5C" w:rsidRPr="00C34EDD">
        <w:rPr>
          <w:rFonts w:ascii="Arial" w:hAnsi="Arial" w:cs="Arial"/>
          <w:sz w:val="20"/>
          <w:szCs w:val="20"/>
        </w:rPr>
        <w:t>hiperhivatkozás</w:t>
      </w:r>
      <w:proofErr w:type="spellEnd"/>
      <w:r w:rsidR="00CD7B5C" w:rsidRPr="00C34EDD">
        <w:rPr>
          <w:rFonts w:ascii="Arial" w:hAnsi="Arial" w:cs="Arial"/>
          <w:sz w:val="20"/>
          <w:szCs w:val="20"/>
        </w:rPr>
        <w:t xml:space="preserve"> is megadható.)</w:t>
      </w:r>
    </w:p>
    <w:p w14:paraId="7C052BB3" w14:textId="77777777" w:rsidR="001760F8" w:rsidRPr="00C34EDD" w:rsidRDefault="001760F8" w:rsidP="001760F8">
      <w:pPr>
        <w:spacing w:after="120" w:line="240" w:lineRule="auto"/>
        <w:jc w:val="both"/>
        <w:rPr>
          <w:rFonts w:ascii="Arial" w:hAnsi="Arial" w:cs="Arial"/>
          <w:sz w:val="20"/>
          <w:szCs w:val="20"/>
        </w:rPr>
      </w:pPr>
      <w:r w:rsidRPr="00C34EDD">
        <w:rPr>
          <w:rFonts w:ascii="Arial" w:hAnsi="Arial" w:cs="Arial"/>
          <w:sz w:val="20"/>
          <w:szCs w:val="20"/>
        </w:rPr>
        <w:t xml:space="preserve">Az </w:t>
      </w:r>
      <w:r w:rsidR="00113370" w:rsidRPr="00C34EDD">
        <w:rPr>
          <w:rFonts w:ascii="Arial" w:hAnsi="Arial" w:cs="Arial"/>
          <w:b/>
          <w:sz w:val="20"/>
          <w:szCs w:val="20"/>
        </w:rPr>
        <w:t>s1</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kezdetét </w:t>
      </w:r>
      <w:proofErr w:type="spellStart"/>
      <w:r w:rsidRPr="00C34EDD">
        <w:rPr>
          <w:rFonts w:ascii="Arial" w:hAnsi="Arial" w:cs="Arial"/>
          <w:sz w:val="20"/>
          <w:szCs w:val="20"/>
        </w:rPr>
        <w:t>éééé.</w:t>
      </w:r>
      <w:proofErr w:type="gramStart"/>
      <w:r w:rsidRPr="00C34EDD">
        <w:rPr>
          <w:rFonts w:ascii="Arial" w:hAnsi="Arial" w:cs="Arial"/>
          <w:sz w:val="20"/>
          <w:szCs w:val="20"/>
        </w:rPr>
        <w:t>hh.nn</w:t>
      </w:r>
      <w:proofErr w:type="spellEnd"/>
      <w:proofErr w:type="gramEnd"/>
      <w:r w:rsidRPr="00C34EDD">
        <w:rPr>
          <w:rFonts w:ascii="Arial" w:hAnsi="Arial" w:cs="Arial"/>
          <w:sz w:val="20"/>
          <w:szCs w:val="20"/>
        </w:rPr>
        <w:t xml:space="preserve"> formátumban.</w:t>
      </w:r>
    </w:p>
    <w:p w14:paraId="6D6A6FC1" w14:textId="77777777" w:rsidR="001760F8" w:rsidRPr="00C34EDD" w:rsidRDefault="001760F8" w:rsidP="001760F8">
      <w:pPr>
        <w:spacing w:after="120" w:line="240" w:lineRule="auto"/>
        <w:jc w:val="both"/>
        <w:rPr>
          <w:rFonts w:ascii="Arial" w:hAnsi="Arial" w:cs="Arial"/>
          <w:sz w:val="20"/>
          <w:szCs w:val="20"/>
        </w:rPr>
      </w:pPr>
      <w:r w:rsidRPr="00C34EDD">
        <w:rPr>
          <w:rFonts w:ascii="Arial" w:hAnsi="Arial" w:cs="Arial"/>
          <w:sz w:val="20"/>
          <w:szCs w:val="20"/>
        </w:rPr>
        <w:t xml:space="preserve">Az </w:t>
      </w:r>
      <w:r w:rsidR="005B1677" w:rsidRPr="00C34EDD">
        <w:rPr>
          <w:rFonts w:ascii="Arial" w:hAnsi="Arial" w:cs="Arial"/>
          <w:b/>
          <w:sz w:val="20"/>
          <w:szCs w:val="20"/>
        </w:rPr>
        <w:t>s</w:t>
      </w:r>
      <w:r w:rsidR="00113370" w:rsidRPr="00C34EDD">
        <w:rPr>
          <w:rFonts w:ascii="Arial" w:hAnsi="Arial" w:cs="Arial"/>
          <w:b/>
          <w:sz w:val="20"/>
          <w:szCs w:val="20"/>
        </w:rPr>
        <w:t>2</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végét </w:t>
      </w:r>
      <w:proofErr w:type="spellStart"/>
      <w:r w:rsidRPr="00C34EDD">
        <w:rPr>
          <w:rFonts w:ascii="Arial" w:hAnsi="Arial" w:cs="Arial"/>
          <w:sz w:val="20"/>
          <w:szCs w:val="20"/>
        </w:rPr>
        <w:t>éééé.</w:t>
      </w:r>
      <w:proofErr w:type="gramStart"/>
      <w:r w:rsidRPr="00C34EDD">
        <w:rPr>
          <w:rFonts w:ascii="Arial" w:hAnsi="Arial" w:cs="Arial"/>
          <w:sz w:val="20"/>
          <w:szCs w:val="20"/>
        </w:rPr>
        <w:t>hh.nn</w:t>
      </w:r>
      <w:proofErr w:type="spellEnd"/>
      <w:proofErr w:type="gramEnd"/>
      <w:r w:rsidRPr="00C34EDD">
        <w:rPr>
          <w:rFonts w:ascii="Arial" w:hAnsi="Arial" w:cs="Arial"/>
          <w:sz w:val="20"/>
          <w:szCs w:val="20"/>
        </w:rPr>
        <w:t xml:space="preserve"> formátumban, amennyiben ez előre ismert. </w:t>
      </w:r>
    </w:p>
    <w:p w14:paraId="274E3786" w14:textId="77777777" w:rsidR="004171E6" w:rsidRDefault="001760F8" w:rsidP="001760F8">
      <w:pPr>
        <w:spacing w:line="240" w:lineRule="auto"/>
        <w:jc w:val="both"/>
        <w:rPr>
          <w:rFonts w:ascii="Arial" w:hAnsi="Arial" w:cs="Arial"/>
          <w:sz w:val="20"/>
          <w:szCs w:val="20"/>
        </w:rPr>
      </w:pPr>
      <w:r w:rsidRPr="00C34EDD">
        <w:rPr>
          <w:rFonts w:ascii="Arial" w:hAnsi="Arial" w:cs="Arial"/>
          <w:sz w:val="20"/>
          <w:szCs w:val="20"/>
        </w:rPr>
        <w:t xml:space="preserve">A </w:t>
      </w:r>
      <w:r w:rsidR="00223065" w:rsidRPr="00C34EDD">
        <w:rPr>
          <w:rFonts w:ascii="Arial" w:hAnsi="Arial" w:cs="Arial"/>
          <w:b/>
          <w:sz w:val="20"/>
          <w:szCs w:val="20"/>
        </w:rPr>
        <w:t>t</w:t>
      </w:r>
      <w:r w:rsidRPr="00C34EDD">
        <w:rPr>
          <w:rFonts w:ascii="Arial" w:hAnsi="Arial" w:cs="Arial"/>
          <w:b/>
          <w:sz w:val="20"/>
          <w:szCs w:val="20"/>
        </w:rPr>
        <w:t>)</w:t>
      </w:r>
      <w:r w:rsidRPr="00C34EDD">
        <w:rPr>
          <w:rFonts w:ascii="Arial" w:hAnsi="Arial" w:cs="Arial"/>
          <w:sz w:val="20"/>
          <w:szCs w:val="20"/>
        </w:rPr>
        <w:t xml:space="preserve"> cellában kell megadni a már élő termékek termékkondíciói módosításának vagy javításának okát</w:t>
      </w:r>
      <w:r w:rsidR="00BC016C" w:rsidRPr="00C34EDD">
        <w:rPr>
          <w:rFonts w:ascii="Arial" w:hAnsi="Arial" w:cs="Arial"/>
          <w:sz w:val="20"/>
          <w:szCs w:val="20"/>
        </w:rPr>
        <w:t xml:space="preserve">, </w:t>
      </w:r>
      <w:r w:rsidR="00BC016C" w:rsidRPr="00EE71EA">
        <w:rPr>
          <w:rFonts w:ascii="Arial" w:hAnsi="Arial" w:cs="Arial"/>
          <w:sz w:val="20"/>
          <w:szCs w:val="20"/>
        </w:rPr>
        <w:t>illetve a módosítás vagy javítás publikálásának idejét</w:t>
      </w:r>
      <w:r w:rsidR="00D83C7E">
        <w:rPr>
          <w:rFonts w:ascii="Arial" w:hAnsi="Arial" w:cs="Arial"/>
          <w:sz w:val="20"/>
          <w:szCs w:val="20"/>
        </w:rPr>
        <w:t>,</w:t>
      </w:r>
      <w:r w:rsidR="00BC016C" w:rsidRPr="00EE71EA">
        <w:rPr>
          <w:rFonts w:ascii="Arial" w:hAnsi="Arial" w:cs="Arial"/>
          <w:sz w:val="20"/>
          <w:szCs w:val="20"/>
        </w:rPr>
        <w:t xml:space="preserve"> </w:t>
      </w:r>
      <w:proofErr w:type="spellStart"/>
      <w:r w:rsidR="00BC016C" w:rsidRPr="00EE71EA">
        <w:rPr>
          <w:rFonts w:ascii="Arial" w:hAnsi="Arial" w:cs="Arial"/>
          <w:sz w:val="20"/>
          <w:szCs w:val="20"/>
        </w:rPr>
        <w:t>éééé.</w:t>
      </w:r>
      <w:proofErr w:type="gramStart"/>
      <w:r w:rsidR="00BC016C" w:rsidRPr="00EE71EA">
        <w:rPr>
          <w:rFonts w:ascii="Arial" w:hAnsi="Arial" w:cs="Arial"/>
          <w:sz w:val="20"/>
          <w:szCs w:val="20"/>
        </w:rPr>
        <w:t>hh.nn</w:t>
      </w:r>
      <w:proofErr w:type="spellEnd"/>
      <w:proofErr w:type="gramEnd"/>
      <w:r w:rsidR="00BC016C" w:rsidRPr="00EE71EA">
        <w:rPr>
          <w:rFonts w:ascii="Arial" w:hAnsi="Arial" w:cs="Arial"/>
          <w:sz w:val="20"/>
          <w:szCs w:val="20"/>
        </w:rPr>
        <w:t xml:space="preserve">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r w:rsidR="004C6145">
        <w:rPr>
          <w:rFonts w:ascii="Arial" w:hAnsi="Arial" w:cs="Arial"/>
          <w:sz w:val="20"/>
          <w:szCs w:val="20"/>
        </w:rPr>
        <w:t xml:space="preserve"> </w:t>
      </w:r>
    </w:p>
    <w:p w14:paraId="7EB4E59E" w14:textId="77777777" w:rsidR="00BF3883" w:rsidRPr="00402C84" w:rsidRDefault="00BF3883" w:rsidP="001760F8">
      <w:pPr>
        <w:spacing w:line="240" w:lineRule="auto"/>
        <w:jc w:val="both"/>
        <w:rPr>
          <w:rFonts w:ascii="Arial" w:hAnsi="Arial" w:cs="Arial"/>
          <w:sz w:val="20"/>
          <w:szCs w:val="20"/>
        </w:rPr>
      </w:pPr>
      <w:r w:rsidRPr="00DB4DEB">
        <w:rPr>
          <w:rFonts w:ascii="Arial" w:hAnsi="Arial" w:cs="Arial"/>
          <w:sz w:val="20"/>
          <w:szCs w:val="20"/>
        </w:rPr>
        <w:t xml:space="preserve">Az </w:t>
      </w:r>
      <w:r w:rsidRPr="008756D4">
        <w:rPr>
          <w:rFonts w:ascii="Arial" w:hAnsi="Arial" w:cs="Arial"/>
          <w:b/>
          <w:bCs/>
          <w:sz w:val="20"/>
          <w:szCs w:val="20"/>
        </w:rPr>
        <w:t>u)</w:t>
      </w:r>
      <w:r w:rsidRPr="00DB4DEB">
        <w:rPr>
          <w:rFonts w:ascii="Arial" w:hAnsi="Arial" w:cs="Arial"/>
          <w:sz w:val="20"/>
          <w:szCs w:val="20"/>
        </w:rPr>
        <w:t xml:space="preserve"> cellában kell – „igen” vagy „nem” válasszal – jelölni, hogy a hirdetményben foglaltak alapján önállóan is igénybe vehet</w:t>
      </w:r>
      <w:r>
        <w:rPr>
          <w:rFonts w:ascii="Arial" w:hAnsi="Arial" w:cs="Arial"/>
          <w:sz w:val="20"/>
          <w:szCs w:val="20"/>
        </w:rPr>
        <w:t xml:space="preserve">ő </w:t>
      </w:r>
      <w:r w:rsidRPr="00DB4DEB">
        <w:rPr>
          <w:rFonts w:ascii="Arial" w:hAnsi="Arial" w:cs="Arial"/>
          <w:sz w:val="20"/>
          <w:szCs w:val="20"/>
        </w:rPr>
        <w:t>a</w:t>
      </w:r>
      <w:r>
        <w:rPr>
          <w:rFonts w:ascii="Arial" w:hAnsi="Arial" w:cs="Arial"/>
          <w:sz w:val="20"/>
          <w:szCs w:val="20"/>
        </w:rPr>
        <w:t>z adott betéti</w:t>
      </w:r>
      <w:r w:rsidRPr="00DB4DEB">
        <w:rPr>
          <w:rFonts w:ascii="Arial" w:hAnsi="Arial" w:cs="Arial"/>
          <w:sz w:val="20"/>
          <w:szCs w:val="20"/>
        </w:rPr>
        <w:t xml:space="preserve"> termék, vagy csak más termék részeként vehető igénybe</w:t>
      </w:r>
      <w:r>
        <w:rPr>
          <w:rFonts w:ascii="Arial" w:hAnsi="Arial" w:cs="Arial"/>
          <w:sz w:val="20"/>
          <w:szCs w:val="20"/>
        </w:rPr>
        <w:t>.</w:t>
      </w:r>
    </w:p>
    <w:p w14:paraId="7CD9EBB6" w14:textId="77777777" w:rsidR="00F576D6" w:rsidRPr="00402C84" w:rsidRDefault="007C73A7" w:rsidP="00707EFB">
      <w:pPr>
        <w:spacing w:line="240" w:lineRule="auto"/>
        <w:jc w:val="both"/>
        <w:rPr>
          <w:rFonts w:ascii="Arial" w:hAnsi="Arial" w:cs="Arial"/>
          <w:b/>
          <w:sz w:val="20"/>
          <w:szCs w:val="20"/>
        </w:rPr>
      </w:pPr>
      <w:r w:rsidRPr="00402C84">
        <w:rPr>
          <w:rFonts w:ascii="Arial" w:hAnsi="Arial" w:cs="Arial"/>
          <w:b/>
          <w:sz w:val="20"/>
          <w:szCs w:val="20"/>
        </w:rPr>
        <w:t>A kamatozási</w:t>
      </w:r>
      <w:r w:rsidR="005718D6" w:rsidRPr="00402C84">
        <w:rPr>
          <w:rFonts w:ascii="Arial" w:hAnsi="Arial" w:cs="Arial"/>
          <w:b/>
          <w:sz w:val="20"/>
          <w:szCs w:val="20"/>
        </w:rPr>
        <w:t xml:space="preserve"> </w:t>
      </w:r>
      <w:r w:rsidRPr="00402C84">
        <w:rPr>
          <w:rFonts w:ascii="Arial" w:hAnsi="Arial" w:cs="Arial"/>
          <w:b/>
          <w:sz w:val="20"/>
          <w:szCs w:val="20"/>
        </w:rPr>
        <w:t>s</w:t>
      </w:r>
      <w:r w:rsidR="00F576D6" w:rsidRPr="00402C84">
        <w:rPr>
          <w:rFonts w:ascii="Arial" w:hAnsi="Arial" w:cs="Arial"/>
          <w:b/>
          <w:sz w:val="20"/>
          <w:szCs w:val="20"/>
        </w:rPr>
        <w:t>egédtábla kitöltése</w:t>
      </w:r>
    </w:p>
    <w:p w14:paraId="4F349522" w14:textId="77777777" w:rsidR="00821C48" w:rsidRPr="00402C84" w:rsidRDefault="00240BEB" w:rsidP="00707EFB">
      <w:pPr>
        <w:spacing w:line="240" w:lineRule="auto"/>
        <w:jc w:val="both"/>
        <w:rPr>
          <w:rFonts w:ascii="Arial" w:hAnsi="Arial" w:cs="Arial"/>
          <w:sz w:val="20"/>
          <w:szCs w:val="20"/>
        </w:rPr>
      </w:pPr>
      <w:r w:rsidRPr="00402C84">
        <w:rPr>
          <w:rFonts w:ascii="Arial" w:hAnsi="Arial" w:cs="Arial"/>
          <w:sz w:val="20"/>
          <w:szCs w:val="20"/>
        </w:rPr>
        <w:t xml:space="preserve">Minden, a főtáblában szereplő </w:t>
      </w:r>
      <w:r w:rsidR="00C13635" w:rsidRPr="00402C84">
        <w:rPr>
          <w:rFonts w:ascii="Arial" w:hAnsi="Arial" w:cs="Arial"/>
          <w:sz w:val="20"/>
          <w:szCs w:val="20"/>
        </w:rPr>
        <w:t xml:space="preserve">lekötött </w:t>
      </w:r>
      <w:r w:rsidRPr="00402C84">
        <w:rPr>
          <w:rFonts w:ascii="Arial" w:hAnsi="Arial" w:cs="Arial"/>
          <w:sz w:val="20"/>
          <w:szCs w:val="20"/>
        </w:rPr>
        <w:t>betéti termékhez kapcsolódik egy, a kamatozással kapcsolatos információkat tartalmazó segédtábla.</w:t>
      </w:r>
      <w:r w:rsidR="00821C48" w:rsidRPr="00402C84">
        <w:rPr>
          <w:rFonts w:ascii="Arial" w:hAnsi="Arial" w:cs="Arial"/>
          <w:sz w:val="20"/>
          <w:szCs w:val="20"/>
        </w:rPr>
        <w:t xml:space="preserve"> </w:t>
      </w:r>
    </w:p>
    <w:p w14:paraId="2F4A2879" w14:textId="77777777" w:rsidR="00704160" w:rsidRPr="00402C84" w:rsidRDefault="00704160" w:rsidP="00707EFB">
      <w:pPr>
        <w:spacing w:line="240" w:lineRule="auto"/>
        <w:jc w:val="both"/>
        <w:rPr>
          <w:rFonts w:ascii="Arial" w:hAnsi="Arial" w:cs="Arial"/>
          <w:sz w:val="20"/>
          <w:szCs w:val="20"/>
        </w:rPr>
      </w:pPr>
      <w:r w:rsidRPr="00402C84">
        <w:rPr>
          <w:rFonts w:ascii="Arial" w:hAnsi="Arial" w:cs="Arial"/>
          <w:sz w:val="20"/>
          <w:szCs w:val="20"/>
        </w:rPr>
        <w:t xml:space="preserve">A </w:t>
      </w:r>
      <w:r w:rsidR="004A6ABD" w:rsidRPr="00402C84">
        <w:rPr>
          <w:rFonts w:ascii="Arial" w:hAnsi="Arial" w:cs="Arial"/>
          <w:sz w:val="20"/>
          <w:szCs w:val="20"/>
        </w:rPr>
        <w:t>segédtáblában kell megadni a</w:t>
      </w:r>
      <w:r w:rsidRPr="00402C84">
        <w:rPr>
          <w:rFonts w:ascii="Arial" w:hAnsi="Arial" w:cs="Arial"/>
          <w:sz w:val="20"/>
          <w:szCs w:val="20"/>
        </w:rPr>
        <w:t xml:space="preserve"> különböző időszakokra </w:t>
      </w:r>
      <w:r w:rsidR="004A6ABD" w:rsidRPr="00402C84">
        <w:rPr>
          <w:rFonts w:ascii="Arial" w:hAnsi="Arial" w:cs="Arial"/>
          <w:sz w:val="20"/>
          <w:szCs w:val="20"/>
        </w:rPr>
        <w:t xml:space="preserve">(futamidő vagy kamatperiódus) </w:t>
      </w:r>
      <w:r w:rsidRPr="00402C84">
        <w:rPr>
          <w:rFonts w:ascii="Arial" w:hAnsi="Arial" w:cs="Arial"/>
          <w:sz w:val="20"/>
          <w:szCs w:val="20"/>
        </w:rPr>
        <w:t xml:space="preserve">és eltérő összegekre </w:t>
      </w:r>
      <w:r w:rsidR="004A6ABD" w:rsidRPr="00402C84">
        <w:rPr>
          <w:rFonts w:ascii="Arial" w:hAnsi="Arial" w:cs="Arial"/>
          <w:sz w:val="20"/>
          <w:szCs w:val="20"/>
        </w:rPr>
        <w:t>vonatkozó</w:t>
      </w:r>
      <w:r w:rsidRPr="00402C84">
        <w:rPr>
          <w:rFonts w:ascii="Arial" w:hAnsi="Arial" w:cs="Arial"/>
          <w:sz w:val="20"/>
          <w:szCs w:val="20"/>
        </w:rPr>
        <w:t xml:space="preserve"> éves </w:t>
      </w:r>
      <w:r w:rsidR="00C0495B" w:rsidRPr="00E476E1">
        <w:rPr>
          <w:rFonts w:ascii="Arial" w:hAnsi="Arial" w:cs="Arial"/>
          <w:sz w:val="20"/>
          <w:szCs w:val="20"/>
        </w:rPr>
        <w:t xml:space="preserve">betéti </w:t>
      </w:r>
      <w:r w:rsidRPr="00E476E1">
        <w:rPr>
          <w:rFonts w:ascii="Arial" w:hAnsi="Arial" w:cs="Arial"/>
          <w:sz w:val="20"/>
          <w:szCs w:val="20"/>
        </w:rPr>
        <w:t>kamatszintek</w:t>
      </w:r>
      <w:r w:rsidR="004A6ABD" w:rsidRPr="00E476E1">
        <w:rPr>
          <w:rFonts w:ascii="Arial" w:hAnsi="Arial" w:cs="Arial"/>
          <w:sz w:val="20"/>
          <w:szCs w:val="20"/>
        </w:rPr>
        <w:t>et</w:t>
      </w:r>
      <w:r w:rsidRPr="00E476E1">
        <w:rPr>
          <w:rFonts w:ascii="Arial" w:hAnsi="Arial" w:cs="Arial"/>
          <w:sz w:val="20"/>
          <w:szCs w:val="20"/>
        </w:rPr>
        <w:t xml:space="preserve">, valamint </w:t>
      </w:r>
      <w:proofErr w:type="spellStart"/>
      <w:r w:rsidRPr="00E476E1">
        <w:rPr>
          <w:rFonts w:ascii="Arial" w:hAnsi="Arial" w:cs="Arial"/>
          <w:sz w:val="20"/>
          <w:szCs w:val="20"/>
        </w:rPr>
        <w:t>E</w:t>
      </w:r>
      <w:r w:rsidR="004A6ABD" w:rsidRPr="00E476E1">
        <w:rPr>
          <w:rFonts w:ascii="Arial" w:hAnsi="Arial" w:cs="Arial"/>
          <w:sz w:val="20"/>
          <w:szCs w:val="20"/>
        </w:rPr>
        <w:t>BKM</w:t>
      </w:r>
      <w:proofErr w:type="spellEnd"/>
      <w:r w:rsidR="004A6ABD" w:rsidRPr="00402C84">
        <w:rPr>
          <w:rFonts w:ascii="Arial" w:hAnsi="Arial" w:cs="Arial"/>
          <w:sz w:val="20"/>
          <w:szCs w:val="20"/>
        </w:rPr>
        <w:t xml:space="preserve"> értékeket</w:t>
      </w:r>
      <w:r w:rsidRPr="00402C84">
        <w:rPr>
          <w:rFonts w:ascii="Arial" w:hAnsi="Arial" w:cs="Arial"/>
          <w:sz w:val="20"/>
          <w:szCs w:val="20"/>
        </w:rPr>
        <w:t xml:space="preserve">. </w:t>
      </w:r>
    </w:p>
    <w:p w14:paraId="4AFF6BBE" w14:textId="77777777" w:rsidR="00C87B19" w:rsidRPr="00402C84" w:rsidRDefault="003A240C" w:rsidP="00707EFB">
      <w:pPr>
        <w:spacing w:line="240" w:lineRule="auto"/>
        <w:jc w:val="both"/>
        <w:rPr>
          <w:rFonts w:ascii="Arial" w:hAnsi="Arial" w:cs="Arial"/>
          <w:sz w:val="20"/>
          <w:szCs w:val="20"/>
        </w:rPr>
      </w:pPr>
      <w:r w:rsidRPr="00402C84">
        <w:rPr>
          <w:rFonts w:ascii="Arial" w:hAnsi="Arial" w:cs="Arial"/>
          <w:sz w:val="20"/>
          <w:szCs w:val="20"/>
        </w:rPr>
        <w:t>A segédtábla és a főtábla között a termékkód teremt kapcsolatot. A segédtábla alkalmas mind az egyszerű, mind a sávos</w:t>
      </w:r>
      <w:r w:rsidR="002F0655" w:rsidRPr="00402C84">
        <w:rPr>
          <w:rFonts w:ascii="Arial" w:hAnsi="Arial" w:cs="Arial"/>
          <w:sz w:val="20"/>
          <w:szCs w:val="20"/>
        </w:rPr>
        <w:t>,</w:t>
      </w:r>
      <w:r w:rsidRPr="00402C84">
        <w:rPr>
          <w:rFonts w:ascii="Arial" w:hAnsi="Arial" w:cs="Arial"/>
          <w:sz w:val="20"/>
          <w:szCs w:val="20"/>
        </w:rPr>
        <w:t xml:space="preserve"> mind a lépcsős kamatozású termékek kondícióinak megadására. </w:t>
      </w:r>
    </w:p>
    <w:p w14:paraId="43D5444B" w14:textId="77777777" w:rsidR="00C87B19" w:rsidRPr="00402C84" w:rsidRDefault="00C87B19" w:rsidP="00707EFB">
      <w:pPr>
        <w:spacing w:line="240" w:lineRule="auto"/>
        <w:jc w:val="both"/>
        <w:rPr>
          <w:rFonts w:ascii="Arial" w:hAnsi="Arial" w:cs="Arial"/>
          <w:sz w:val="20"/>
          <w:szCs w:val="20"/>
        </w:rPr>
      </w:pPr>
      <w:r w:rsidRPr="00402C84">
        <w:rPr>
          <w:rFonts w:ascii="Arial" w:hAnsi="Arial" w:cs="Arial"/>
          <w:b/>
          <w:sz w:val="20"/>
          <w:szCs w:val="20"/>
        </w:rPr>
        <w:t>A tábla</w:t>
      </w:r>
      <w:r w:rsidRPr="00402C84">
        <w:rPr>
          <w:rFonts w:ascii="Arial" w:hAnsi="Arial" w:cs="Arial"/>
          <w:sz w:val="20"/>
          <w:szCs w:val="20"/>
        </w:rPr>
        <w:t xml:space="preserve"> </w:t>
      </w:r>
      <w:r w:rsidRPr="00402C84">
        <w:rPr>
          <w:rFonts w:ascii="Arial" w:hAnsi="Arial" w:cs="Arial"/>
          <w:b/>
          <w:sz w:val="20"/>
          <w:szCs w:val="20"/>
        </w:rPr>
        <w:t>oszlopai</w:t>
      </w:r>
      <w:r w:rsidRPr="00402C84">
        <w:rPr>
          <w:rFonts w:ascii="Arial" w:hAnsi="Arial" w:cs="Arial"/>
          <w:sz w:val="20"/>
          <w:szCs w:val="20"/>
        </w:rPr>
        <w:t xml:space="preserve"> kül</w:t>
      </w:r>
      <w:r w:rsidR="00B92EF8" w:rsidRPr="00402C84">
        <w:rPr>
          <w:rFonts w:ascii="Arial" w:hAnsi="Arial" w:cs="Arial"/>
          <w:sz w:val="20"/>
          <w:szCs w:val="20"/>
        </w:rPr>
        <w:t>önböző megtakarítási összeghatárok</w:t>
      </w:r>
      <w:r w:rsidRPr="00402C84">
        <w:rPr>
          <w:rFonts w:ascii="Arial" w:hAnsi="Arial" w:cs="Arial"/>
          <w:sz w:val="20"/>
          <w:szCs w:val="20"/>
        </w:rPr>
        <w:t xml:space="preserve"> megadását teszik lehetővé</w:t>
      </w:r>
      <w:r w:rsidR="00FE3C11" w:rsidRPr="00402C84">
        <w:rPr>
          <w:rFonts w:ascii="Arial" w:hAnsi="Arial" w:cs="Arial"/>
          <w:sz w:val="20"/>
          <w:szCs w:val="20"/>
        </w:rPr>
        <w:t xml:space="preserve"> a betét nyilvántartásának devizanemében</w:t>
      </w:r>
      <w:r w:rsidRPr="00402C84">
        <w:rPr>
          <w:rFonts w:ascii="Arial" w:hAnsi="Arial" w:cs="Arial"/>
          <w:sz w:val="20"/>
          <w:szCs w:val="20"/>
        </w:rPr>
        <w:t xml:space="preserve">. </w:t>
      </w:r>
      <w:r w:rsidR="005D2BB2" w:rsidRPr="00402C84">
        <w:rPr>
          <w:rFonts w:ascii="Arial" w:hAnsi="Arial" w:cs="Arial"/>
          <w:sz w:val="20"/>
          <w:szCs w:val="20"/>
        </w:rPr>
        <w:t xml:space="preserve">Ha az elhelyezhető összeg minimuma közvetlenül nincs meghatározva, de a leköthető betét összegére kerekítési szabály van érvényben, abban az esetben a kerekítési szabályból adódó minimális összeget kell megadni. </w:t>
      </w:r>
      <w:r w:rsidR="005A5A73" w:rsidRPr="00402C84">
        <w:rPr>
          <w:rFonts w:ascii="Arial" w:hAnsi="Arial" w:cs="Arial"/>
          <w:sz w:val="20"/>
          <w:szCs w:val="20"/>
        </w:rPr>
        <w:t>Ha az elh</w:t>
      </w:r>
      <w:r w:rsidR="00CA41E0" w:rsidRPr="00402C84">
        <w:rPr>
          <w:rFonts w:ascii="Arial" w:hAnsi="Arial" w:cs="Arial"/>
          <w:sz w:val="20"/>
          <w:szCs w:val="20"/>
        </w:rPr>
        <w:t>elyezhető megtakarítási összeg maximumára</w:t>
      </w:r>
      <w:r w:rsidR="005A5A73" w:rsidRPr="00402C84">
        <w:rPr>
          <w:rFonts w:ascii="Arial" w:hAnsi="Arial" w:cs="Arial"/>
          <w:sz w:val="20"/>
          <w:szCs w:val="20"/>
        </w:rPr>
        <w:t xml:space="preserve"> </w:t>
      </w:r>
      <w:r w:rsidR="00CA41E0" w:rsidRPr="00402C84">
        <w:rPr>
          <w:rFonts w:ascii="Arial" w:hAnsi="Arial" w:cs="Arial"/>
          <w:sz w:val="20"/>
          <w:szCs w:val="20"/>
        </w:rPr>
        <w:t xml:space="preserve">nincs előírás, </w:t>
      </w:r>
      <w:r w:rsidR="005A5A73" w:rsidRPr="00402C84">
        <w:rPr>
          <w:rFonts w:ascii="Arial" w:hAnsi="Arial" w:cs="Arial"/>
          <w:sz w:val="20"/>
          <w:szCs w:val="20"/>
        </w:rPr>
        <w:t xml:space="preserve">a segédtáblában </w:t>
      </w:r>
      <w:r w:rsidR="005A5A73" w:rsidRPr="004612D9">
        <w:rPr>
          <w:rFonts w:ascii="Arial" w:hAnsi="Arial" w:cs="Arial"/>
          <w:sz w:val="20"/>
          <w:szCs w:val="20"/>
        </w:rPr>
        <w:t>a „Nincs felső határ”</w:t>
      </w:r>
      <w:r w:rsidR="00FF29B9" w:rsidRPr="004612D9">
        <w:rPr>
          <w:rFonts w:ascii="Arial" w:hAnsi="Arial" w:cs="Arial"/>
          <w:sz w:val="20"/>
          <w:szCs w:val="20"/>
        </w:rPr>
        <w:t xml:space="preserve"> opciót</w:t>
      </w:r>
      <w:r w:rsidR="00FF29B9" w:rsidRPr="00402C84">
        <w:rPr>
          <w:rFonts w:ascii="Arial" w:hAnsi="Arial" w:cs="Arial"/>
          <w:sz w:val="20"/>
          <w:szCs w:val="20"/>
        </w:rPr>
        <w:t xml:space="preserve"> kell kiválasztani</w:t>
      </w:r>
      <w:r w:rsidR="005A5A73" w:rsidRPr="00402C84">
        <w:rPr>
          <w:rFonts w:ascii="Arial" w:hAnsi="Arial" w:cs="Arial"/>
          <w:sz w:val="20"/>
          <w:szCs w:val="20"/>
        </w:rPr>
        <w:t>.</w:t>
      </w:r>
    </w:p>
    <w:p w14:paraId="67A9DD24" w14:textId="77777777" w:rsidR="00C87B19" w:rsidRPr="00402C84" w:rsidRDefault="00C87B19" w:rsidP="00707EFB">
      <w:pPr>
        <w:spacing w:line="240" w:lineRule="auto"/>
        <w:jc w:val="both"/>
        <w:rPr>
          <w:rFonts w:ascii="Arial" w:hAnsi="Arial" w:cs="Arial"/>
          <w:sz w:val="20"/>
          <w:szCs w:val="20"/>
        </w:rPr>
      </w:pPr>
      <w:r w:rsidRPr="00402C84">
        <w:rPr>
          <w:rFonts w:ascii="Arial" w:hAnsi="Arial" w:cs="Arial"/>
          <w:b/>
          <w:sz w:val="20"/>
          <w:szCs w:val="20"/>
        </w:rPr>
        <w:t>A tábla</w:t>
      </w:r>
      <w:r w:rsidRPr="00402C84">
        <w:rPr>
          <w:rFonts w:ascii="Arial" w:hAnsi="Arial" w:cs="Arial"/>
          <w:sz w:val="20"/>
          <w:szCs w:val="20"/>
        </w:rPr>
        <w:t xml:space="preserve"> </w:t>
      </w:r>
      <w:r w:rsidRPr="00402C84">
        <w:rPr>
          <w:rFonts w:ascii="Arial" w:hAnsi="Arial" w:cs="Arial"/>
          <w:b/>
          <w:sz w:val="20"/>
          <w:szCs w:val="20"/>
        </w:rPr>
        <w:t>soraiban</w:t>
      </w:r>
      <w:r w:rsidRPr="00402C84">
        <w:rPr>
          <w:rFonts w:ascii="Arial" w:hAnsi="Arial" w:cs="Arial"/>
          <w:sz w:val="20"/>
          <w:szCs w:val="20"/>
        </w:rPr>
        <w:t xml:space="preserve"> a </w:t>
      </w:r>
      <w:r w:rsidR="001D7F96" w:rsidRPr="00402C84">
        <w:rPr>
          <w:rFonts w:ascii="Arial" w:hAnsi="Arial" w:cs="Arial"/>
          <w:sz w:val="20"/>
          <w:szCs w:val="20"/>
        </w:rPr>
        <w:t>lekötési időszakok</w:t>
      </w:r>
      <w:r w:rsidR="00C13635" w:rsidRPr="00402C84">
        <w:rPr>
          <w:rFonts w:ascii="Arial" w:hAnsi="Arial" w:cs="Arial"/>
          <w:sz w:val="20"/>
          <w:szCs w:val="20"/>
        </w:rPr>
        <w:t>at</w:t>
      </w:r>
      <w:r w:rsidR="001D7F96" w:rsidRPr="00402C84">
        <w:rPr>
          <w:rFonts w:ascii="Arial" w:hAnsi="Arial" w:cs="Arial"/>
          <w:sz w:val="20"/>
          <w:szCs w:val="20"/>
        </w:rPr>
        <w:t xml:space="preserve"> (futamidők),</w:t>
      </w:r>
      <w:r w:rsidR="00CA2C0A" w:rsidRPr="00402C84">
        <w:rPr>
          <w:rFonts w:ascii="Arial" w:hAnsi="Arial" w:cs="Arial"/>
          <w:sz w:val="20"/>
          <w:szCs w:val="20"/>
        </w:rPr>
        <w:t xml:space="preserve"> kamatperiódusok</w:t>
      </w:r>
      <w:r w:rsidR="00C13635" w:rsidRPr="00402C84">
        <w:rPr>
          <w:rFonts w:ascii="Arial" w:hAnsi="Arial" w:cs="Arial"/>
          <w:sz w:val="20"/>
          <w:szCs w:val="20"/>
        </w:rPr>
        <w:t>at kell</w:t>
      </w:r>
      <w:r w:rsidRPr="00402C84">
        <w:rPr>
          <w:rFonts w:ascii="Arial" w:hAnsi="Arial" w:cs="Arial"/>
          <w:sz w:val="20"/>
          <w:szCs w:val="20"/>
        </w:rPr>
        <w:t xml:space="preserve"> </w:t>
      </w:r>
      <w:r w:rsidR="00C13635" w:rsidRPr="00402C84">
        <w:rPr>
          <w:rFonts w:ascii="Arial" w:hAnsi="Arial" w:cs="Arial"/>
          <w:sz w:val="20"/>
          <w:szCs w:val="20"/>
        </w:rPr>
        <w:t>feltüntetni</w:t>
      </w:r>
      <w:r w:rsidR="00CA2C0A" w:rsidRPr="00402C84">
        <w:rPr>
          <w:rFonts w:ascii="Arial" w:hAnsi="Arial" w:cs="Arial"/>
          <w:sz w:val="20"/>
          <w:szCs w:val="20"/>
        </w:rPr>
        <w:t xml:space="preserve">. </w:t>
      </w:r>
      <w:r w:rsidRPr="00402C84">
        <w:rPr>
          <w:rFonts w:ascii="Arial" w:hAnsi="Arial" w:cs="Arial"/>
          <w:sz w:val="20"/>
          <w:szCs w:val="20"/>
        </w:rPr>
        <w:t>A táblában különböző formátumú lekötési időszakok</w:t>
      </w:r>
      <w:r w:rsidR="00514457" w:rsidRPr="00402C84">
        <w:rPr>
          <w:rFonts w:ascii="Arial" w:hAnsi="Arial" w:cs="Arial"/>
          <w:sz w:val="20"/>
          <w:szCs w:val="20"/>
        </w:rPr>
        <w:t>, ill</w:t>
      </w:r>
      <w:r w:rsidR="002F0655" w:rsidRPr="00402C84">
        <w:rPr>
          <w:rFonts w:ascii="Arial" w:hAnsi="Arial" w:cs="Arial"/>
          <w:sz w:val="20"/>
          <w:szCs w:val="20"/>
        </w:rPr>
        <w:t>etve</w:t>
      </w:r>
      <w:r w:rsidR="00514457" w:rsidRPr="00402C84">
        <w:rPr>
          <w:rFonts w:ascii="Arial" w:hAnsi="Arial" w:cs="Arial"/>
          <w:sz w:val="20"/>
          <w:szCs w:val="20"/>
        </w:rPr>
        <w:t xml:space="preserve"> </w:t>
      </w:r>
      <w:r w:rsidRPr="00402C84">
        <w:rPr>
          <w:rFonts w:ascii="Arial" w:hAnsi="Arial" w:cs="Arial"/>
          <w:sz w:val="20"/>
          <w:szCs w:val="20"/>
        </w:rPr>
        <w:t xml:space="preserve">kamatperiódusok megadására van lehetőség: </w:t>
      </w:r>
      <w:r w:rsidRPr="00402C84">
        <w:rPr>
          <w:rFonts w:ascii="Arial" w:hAnsi="Arial" w:cs="Arial"/>
          <w:sz w:val="20"/>
          <w:szCs w:val="20"/>
        </w:rPr>
        <w:lastRenderedPageBreak/>
        <w:t xml:space="preserve">napokban, hetekben, hónapokban, években megadott </w:t>
      </w:r>
      <w:r w:rsidR="001D7F96" w:rsidRPr="00402C84">
        <w:rPr>
          <w:rFonts w:ascii="Arial" w:hAnsi="Arial" w:cs="Arial"/>
          <w:sz w:val="20"/>
          <w:szCs w:val="20"/>
        </w:rPr>
        <w:t xml:space="preserve">(numerikus) </w:t>
      </w:r>
      <w:r w:rsidRPr="00402C84">
        <w:rPr>
          <w:rFonts w:ascii="Arial" w:hAnsi="Arial" w:cs="Arial"/>
          <w:sz w:val="20"/>
          <w:szCs w:val="20"/>
        </w:rPr>
        <w:t xml:space="preserve">kamatozási </w:t>
      </w:r>
      <w:r w:rsidR="0001118B" w:rsidRPr="00402C84">
        <w:rPr>
          <w:rFonts w:ascii="Arial" w:hAnsi="Arial" w:cs="Arial"/>
          <w:sz w:val="20"/>
          <w:szCs w:val="20"/>
        </w:rPr>
        <w:t>időtartam</w:t>
      </w:r>
      <w:r w:rsidR="002F0655" w:rsidRPr="00402C84">
        <w:rPr>
          <w:rFonts w:ascii="Arial" w:hAnsi="Arial" w:cs="Arial"/>
          <w:sz w:val="20"/>
          <w:szCs w:val="20"/>
        </w:rPr>
        <w:t>,</w:t>
      </w:r>
      <w:r w:rsidRPr="00402C84">
        <w:rPr>
          <w:rFonts w:ascii="Arial" w:hAnsi="Arial" w:cs="Arial"/>
          <w:sz w:val="20"/>
          <w:szCs w:val="20"/>
        </w:rPr>
        <w:t xml:space="preserve"> </w:t>
      </w:r>
      <w:r w:rsidR="00CA2C0A" w:rsidRPr="00402C84">
        <w:rPr>
          <w:rFonts w:ascii="Arial" w:hAnsi="Arial" w:cs="Arial"/>
          <w:sz w:val="20"/>
          <w:szCs w:val="20"/>
        </w:rPr>
        <w:t>vagy</w:t>
      </w:r>
      <w:r w:rsidRPr="00402C84">
        <w:rPr>
          <w:rFonts w:ascii="Arial" w:hAnsi="Arial" w:cs="Arial"/>
          <w:sz w:val="20"/>
          <w:szCs w:val="20"/>
        </w:rPr>
        <w:t xml:space="preserve"> </w:t>
      </w:r>
      <w:r w:rsidR="001D4D13" w:rsidRPr="00402C84">
        <w:rPr>
          <w:rFonts w:ascii="Arial" w:hAnsi="Arial" w:cs="Arial"/>
          <w:sz w:val="20"/>
          <w:szCs w:val="20"/>
        </w:rPr>
        <w:t xml:space="preserve">ezek hiányában </w:t>
      </w:r>
      <w:r w:rsidRPr="00402C84">
        <w:rPr>
          <w:rFonts w:ascii="Arial" w:hAnsi="Arial" w:cs="Arial"/>
          <w:sz w:val="20"/>
          <w:szCs w:val="20"/>
        </w:rPr>
        <w:t xml:space="preserve">szövegesen megfogalmazott időszak rögzíthető. </w:t>
      </w:r>
    </w:p>
    <w:p w14:paraId="7A959D7E" w14:textId="77777777" w:rsidR="00C87B19" w:rsidRPr="004612D9" w:rsidRDefault="00C87B19" w:rsidP="00707EFB">
      <w:pPr>
        <w:numPr>
          <w:ilvl w:val="0"/>
          <w:numId w:val="1"/>
        </w:numPr>
        <w:spacing w:line="240" w:lineRule="auto"/>
        <w:ind w:left="714" w:hanging="357"/>
        <w:jc w:val="both"/>
        <w:rPr>
          <w:rFonts w:ascii="Arial" w:hAnsi="Arial" w:cs="Arial"/>
          <w:sz w:val="20"/>
          <w:szCs w:val="20"/>
        </w:rPr>
      </w:pPr>
      <w:r w:rsidRPr="004612D9">
        <w:rPr>
          <w:rFonts w:ascii="Arial" w:hAnsi="Arial" w:cs="Arial"/>
          <w:sz w:val="20"/>
          <w:szCs w:val="20"/>
        </w:rPr>
        <w:t xml:space="preserve">Ha az idő függvényében egyszerű a kamatozás, a futamidő (összevont termék esetén az összes elérhető futamidő) a tábla első oszlopában adható meg. Összevont termék esetén a futamidőket növekvő sorrendben </w:t>
      </w:r>
      <w:r w:rsidR="006F44E6" w:rsidRPr="004612D9">
        <w:rPr>
          <w:rFonts w:ascii="Arial" w:hAnsi="Arial" w:cs="Arial"/>
          <w:sz w:val="20"/>
          <w:szCs w:val="20"/>
        </w:rPr>
        <w:t xml:space="preserve">kell </w:t>
      </w:r>
      <w:r w:rsidRPr="004612D9">
        <w:rPr>
          <w:rFonts w:ascii="Arial" w:hAnsi="Arial" w:cs="Arial"/>
          <w:sz w:val="20"/>
          <w:szCs w:val="20"/>
        </w:rPr>
        <w:t>megadni pl. Lekötés időtartama: 1 hó, 2 hó, 3 hó, 6 hó</w:t>
      </w:r>
      <w:r w:rsidR="002F0655" w:rsidRPr="004612D9">
        <w:rPr>
          <w:rFonts w:ascii="Arial" w:hAnsi="Arial" w:cs="Arial"/>
          <w:sz w:val="20"/>
          <w:szCs w:val="20"/>
        </w:rPr>
        <w:t>.</w:t>
      </w:r>
    </w:p>
    <w:p w14:paraId="58C7EECC" w14:textId="77777777" w:rsidR="00C87B19" w:rsidRPr="004612D9" w:rsidRDefault="00C87B19" w:rsidP="00707EFB">
      <w:pPr>
        <w:numPr>
          <w:ilvl w:val="0"/>
          <w:numId w:val="1"/>
        </w:numPr>
        <w:spacing w:line="240" w:lineRule="auto"/>
        <w:ind w:left="714" w:hanging="357"/>
        <w:jc w:val="both"/>
        <w:rPr>
          <w:rFonts w:ascii="Arial" w:hAnsi="Arial" w:cs="Arial"/>
          <w:sz w:val="20"/>
          <w:szCs w:val="20"/>
        </w:rPr>
      </w:pPr>
      <w:r w:rsidRPr="004612D9">
        <w:rPr>
          <w:rFonts w:ascii="Arial" w:hAnsi="Arial" w:cs="Arial"/>
          <w:sz w:val="20"/>
          <w:szCs w:val="20"/>
        </w:rPr>
        <w:t>Időben sávos kamatozás esetén a tábla első 2 oszlopa szolgál a kamatperiódusok rögzítésére.</w:t>
      </w:r>
    </w:p>
    <w:p w14:paraId="0920E40D" w14:textId="77777777" w:rsidR="00C87B19" w:rsidRPr="00402C84" w:rsidRDefault="00C87B19" w:rsidP="00707EFB">
      <w:pPr>
        <w:numPr>
          <w:ilvl w:val="0"/>
          <w:numId w:val="1"/>
        </w:numPr>
        <w:spacing w:line="240" w:lineRule="auto"/>
        <w:ind w:left="714" w:hanging="357"/>
        <w:jc w:val="both"/>
        <w:rPr>
          <w:rFonts w:ascii="Arial" w:hAnsi="Arial" w:cs="Arial"/>
          <w:sz w:val="20"/>
          <w:szCs w:val="20"/>
        </w:rPr>
      </w:pPr>
      <w:r w:rsidRPr="004612D9">
        <w:rPr>
          <w:rFonts w:ascii="Arial" w:hAnsi="Arial" w:cs="Arial"/>
          <w:sz w:val="20"/>
          <w:szCs w:val="20"/>
        </w:rPr>
        <w:t>Időben lépcsős kamatozás esetén a tábla első 2 oszlopában</w:t>
      </w:r>
      <w:r w:rsidRPr="00402C84">
        <w:rPr>
          <w:rFonts w:ascii="Arial" w:hAnsi="Arial" w:cs="Arial"/>
          <w:sz w:val="20"/>
          <w:szCs w:val="20"/>
        </w:rPr>
        <w:t xml:space="preserve"> kell megadni a futamidő határait.</w:t>
      </w:r>
      <w:r w:rsidR="003420CA" w:rsidRPr="00402C84">
        <w:rPr>
          <w:rFonts w:ascii="Arial" w:hAnsi="Arial" w:cs="Arial"/>
          <w:sz w:val="20"/>
          <w:szCs w:val="20"/>
        </w:rPr>
        <w:t xml:space="preserve"> </w:t>
      </w:r>
    </w:p>
    <w:p w14:paraId="4DD97554" w14:textId="77777777" w:rsidR="00C87B19" w:rsidRPr="00AC623F" w:rsidRDefault="00C87B19" w:rsidP="00707EFB">
      <w:pPr>
        <w:spacing w:line="240" w:lineRule="auto"/>
        <w:jc w:val="both"/>
        <w:rPr>
          <w:rFonts w:ascii="Arial" w:hAnsi="Arial" w:cs="Arial"/>
          <w:sz w:val="20"/>
          <w:szCs w:val="20"/>
        </w:rPr>
      </w:pPr>
      <w:r w:rsidRPr="00AC623F">
        <w:rPr>
          <w:rFonts w:ascii="Arial" w:hAnsi="Arial" w:cs="Arial"/>
          <w:sz w:val="20"/>
          <w:szCs w:val="20"/>
        </w:rPr>
        <w:t>Az oszlopok és a sorok száma tetszőlegesen bővíthető</w:t>
      </w:r>
      <w:r w:rsidR="00C13635" w:rsidRPr="00AC623F">
        <w:rPr>
          <w:rFonts w:ascii="Arial" w:hAnsi="Arial" w:cs="Arial"/>
          <w:sz w:val="20"/>
          <w:szCs w:val="20"/>
        </w:rPr>
        <w:t>.</w:t>
      </w:r>
    </w:p>
    <w:p w14:paraId="2A76F09B" w14:textId="77777777" w:rsidR="003A240C" w:rsidRPr="00402C84" w:rsidRDefault="003A240C" w:rsidP="00707EFB">
      <w:pPr>
        <w:spacing w:line="240" w:lineRule="auto"/>
        <w:jc w:val="both"/>
        <w:rPr>
          <w:rFonts w:ascii="Arial" w:hAnsi="Arial" w:cs="Arial"/>
          <w:sz w:val="20"/>
          <w:szCs w:val="20"/>
        </w:rPr>
      </w:pPr>
      <w:r w:rsidRPr="00402C84">
        <w:rPr>
          <w:rFonts w:ascii="Arial" w:hAnsi="Arial" w:cs="Arial"/>
          <w:sz w:val="20"/>
          <w:szCs w:val="20"/>
        </w:rPr>
        <w:t xml:space="preserve">A </w:t>
      </w:r>
      <w:r w:rsidR="00BF32A1" w:rsidRPr="00402C84">
        <w:rPr>
          <w:rFonts w:ascii="Arial" w:hAnsi="Arial" w:cs="Arial"/>
          <w:sz w:val="20"/>
          <w:szCs w:val="20"/>
        </w:rPr>
        <w:t>segéd</w:t>
      </w:r>
      <w:r w:rsidRPr="00402C84">
        <w:rPr>
          <w:rFonts w:ascii="Arial" w:hAnsi="Arial" w:cs="Arial"/>
          <w:sz w:val="20"/>
          <w:szCs w:val="20"/>
        </w:rPr>
        <w:t xml:space="preserve">tábla </w:t>
      </w:r>
      <w:r w:rsidR="00871C9E" w:rsidRPr="00402C84">
        <w:rPr>
          <w:rFonts w:ascii="Arial" w:hAnsi="Arial" w:cs="Arial"/>
          <w:sz w:val="20"/>
          <w:szCs w:val="20"/>
        </w:rPr>
        <w:t xml:space="preserve">numerikus </w:t>
      </w:r>
      <w:r w:rsidRPr="00E476E1">
        <w:rPr>
          <w:rFonts w:ascii="Arial" w:hAnsi="Arial" w:cs="Arial"/>
          <w:sz w:val="20"/>
          <w:szCs w:val="20"/>
        </w:rPr>
        <w:t>kamatértékeket</w:t>
      </w:r>
      <w:r w:rsidRPr="00402C84">
        <w:rPr>
          <w:rFonts w:ascii="Arial" w:hAnsi="Arial" w:cs="Arial"/>
          <w:sz w:val="20"/>
          <w:szCs w:val="20"/>
        </w:rPr>
        <w:t xml:space="preserve"> kell, hogy tartalmazzon</w:t>
      </w:r>
      <w:r w:rsidR="002D5A48" w:rsidRPr="00402C84">
        <w:rPr>
          <w:rFonts w:ascii="Arial" w:hAnsi="Arial" w:cs="Arial"/>
          <w:sz w:val="20"/>
          <w:szCs w:val="20"/>
        </w:rPr>
        <w:t xml:space="preserve"> (2 tizedesjegy pontossággal</w:t>
      </w:r>
      <w:r w:rsidR="00D96E3D" w:rsidRPr="00402C84">
        <w:rPr>
          <w:rFonts w:ascii="Arial" w:hAnsi="Arial" w:cs="Arial"/>
          <w:sz w:val="20"/>
          <w:szCs w:val="20"/>
        </w:rPr>
        <w:t>,</w:t>
      </w:r>
      <w:r w:rsidR="002D5A48" w:rsidRPr="00402C84">
        <w:rPr>
          <w:rFonts w:ascii="Arial" w:hAnsi="Arial" w:cs="Arial"/>
          <w:sz w:val="20"/>
          <w:szCs w:val="20"/>
        </w:rPr>
        <w:t xml:space="preserve"> </w:t>
      </w:r>
      <w:r w:rsidR="002409B2">
        <w:rPr>
          <w:rFonts w:ascii="Arial" w:hAnsi="Arial" w:cs="Arial"/>
          <w:sz w:val="20"/>
          <w:szCs w:val="20"/>
        </w:rPr>
        <w:t>százalék</w:t>
      </w:r>
      <w:r w:rsidR="002D5A48" w:rsidRPr="00402C84">
        <w:rPr>
          <w:rFonts w:ascii="Arial" w:hAnsi="Arial" w:cs="Arial"/>
          <w:sz w:val="20"/>
          <w:szCs w:val="20"/>
        </w:rPr>
        <w:t>jel feltüntetése nélkül)</w:t>
      </w:r>
      <w:r w:rsidRPr="00402C84">
        <w:rPr>
          <w:rFonts w:ascii="Arial" w:hAnsi="Arial" w:cs="Arial"/>
          <w:sz w:val="20"/>
          <w:szCs w:val="20"/>
        </w:rPr>
        <w:t>. A kamathoz kapcsolódó megjegyzéseket (pl. alkalmazott referencia</w:t>
      </w:r>
      <w:r w:rsidR="00BF32A1" w:rsidRPr="00402C84">
        <w:rPr>
          <w:rFonts w:ascii="Arial" w:hAnsi="Arial" w:cs="Arial"/>
          <w:sz w:val="20"/>
          <w:szCs w:val="20"/>
        </w:rPr>
        <w:t xml:space="preserve"> </w:t>
      </w:r>
      <w:r w:rsidRPr="00402C84">
        <w:rPr>
          <w:rFonts w:ascii="Arial" w:hAnsi="Arial" w:cs="Arial"/>
          <w:sz w:val="20"/>
          <w:szCs w:val="20"/>
        </w:rPr>
        <w:t>kamat, arra vonatkozó szabály) a</w:t>
      </w:r>
      <w:r w:rsidR="00871C9E" w:rsidRPr="00402C84">
        <w:rPr>
          <w:rFonts w:ascii="Arial" w:hAnsi="Arial" w:cs="Arial"/>
          <w:sz w:val="20"/>
          <w:szCs w:val="20"/>
        </w:rPr>
        <w:t xml:space="preserve"> főtábla</w:t>
      </w:r>
      <w:r w:rsidRPr="00402C84">
        <w:rPr>
          <w:rFonts w:ascii="Arial" w:hAnsi="Arial" w:cs="Arial"/>
          <w:sz w:val="20"/>
          <w:szCs w:val="20"/>
        </w:rPr>
        <w:t xml:space="preserve"> </w:t>
      </w:r>
      <w:r w:rsidR="001B2A43" w:rsidRPr="004612D9">
        <w:rPr>
          <w:rFonts w:ascii="Arial" w:hAnsi="Arial" w:cs="Arial"/>
          <w:b/>
          <w:sz w:val="20"/>
          <w:szCs w:val="20"/>
        </w:rPr>
        <w:t>i</w:t>
      </w:r>
      <w:r w:rsidRPr="004612D9">
        <w:rPr>
          <w:rFonts w:ascii="Arial" w:hAnsi="Arial" w:cs="Arial"/>
          <w:b/>
          <w:sz w:val="20"/>
          <w:szCs w:val="20"/>
        </w:rPr>
        <w:t>)</w:t>
      </w:r>
      <w:r w:rsidRPr="00402C84">
        <w:rPr>
          <w:rFonts w:ascii="Arial" w:hAnsi="Arial" w:cs="Arial"/>
          <w:sz w:val="20"/>
          <w:szCs w:val="20"/>
        </w:rPr>
        <w:t xml:space="preserve"> </w:t>
      </w:r>
      <w:r w:rsidR="0029101A" w:rsidRPr="00402C84">
        <w:rPr>
          <w:rFonts w:ascii="Arial" w:hAnsi="Arial" w:cs="Arial"/>
          <w:sz w:val="20"/>
          <w:szCs w:val="20"/>
        </w:rPr>
        <w:t xml:space="preserve">cellájában </w:t>
      </w:r>
      <w:r w:rsidRPr="00402C84">
        <w:rPr>
          <w:rFonts w:ascii="Arial" w:hAnsi="Arial" w:cs="Arial"/>
          <w:sz w:val="20"/>
          <w:szCs w:val="20"/>
        </w:rPr>
        <w:t xml:space="preserve">lehet </w:t>
      </w:r>
      <w:r w:rsidR="008B4800" w:rsidRPr="00402C84">
        <w:rPr>
          <w:rFonts w:ascii="Arial" w:hAnsi="Arial" w:cs="Arial"/>
          <w:sz w:val="20"/>
          <w:szCs w:val="20"/>
        </w:rPr>
        <w:t>szerepeltetni</w:t>
      </w:r>
      <w:r w:rsidRPr="00402C84">
        <w:rPr>
          <w:rFonts w:ascii="Arial" w:hAnsi="Arial" w:cs="Arial"/>
          <w:sz w:val="20"/>
          <w:szCs w:val="20"/>
        </w:rPr>
        <w:t>. Ha a</w:t>
      </w:r>
      <w:r w:rsidR="006433A0" w:rsidRPr="00402C84">
        <w:rPr>
          <w:rFonts w:ascii="Arial" w:hAnsi="Arial" w:cs="Arial"/>
          <w:sz w:val="20"/>
          <w:szCs w:val="20"/>
        </w:rPr>
        <w:t>z alap</w:t>
      </w:r>
      <w:r w:rsidRPr="00402C84">
        <w:rPr>
          <w:rFonts w:ascii="Arial" w:hAnsi="Arial" w:cs="Arial"/>
          <w:sz w:val="20"/>
          <w:szCs w:val="20"/>
        </w:rPr>
        <w:t>kamat felett lehetőség van kamatprémium/bónuszkamat elérés</w:t>
      </w:r>
      <w:r w:rsidR="008B4800" w:rsidRPr="00402C84">
        <w:rPr>
          <w:rFonts w:ascii="Arial" w:hAnsi="Arial" w:cs="Arial"/>
          <w:sz w:val="20"/>
          <w:szCs w:val="20"/>
        </w:rPr>
        <w:t>ér</w:t>
      </w:r>
      <w:r w:rsidRPr="00402C84">
        <w:rPr>
          <w:rFonts w:ascii="Arial" w:hAnsi="Arial" w:cs="Arial"/>
          <w:sz w:val="20"/>
          <w:szCs w:val="20"/>
        </w:rPr>
        <w:t>e is, akkor ezt a</w:t>
      </w:r>
      <w:r w:rsidR="00C13635" w:rsidRPr="00402C84">
        <w:rPr>
          <w:rFonts w:ascii="Arial" w:hAnsi="Arial" w:cs="Arial"/>
          <w:sz w:val="20"/>
          <w:szCs w:val="20"/>
        </w:rPr>
        <w:t xml:space="preserve"> segédtáblában az</w:t>
      </w:r>
      <w:r w:rsidRPr="00402C84">
        <w:rPr>
          <w:rFonts w:ascii="Arial" w:hAnsi="Arial" w:cs="Arial"/>
          <w:sz w:val="20"/>
          <w:szCs w:val="20"/>
        </w:rPr>
        <w:t xml:space="preserve"> </w:t>
      </w:r>
      <w:r w:rsidR="006433A0" w:rsidRPr="00402C84">
        <w:rPr>
          <w:rFonts w:ascii="Arial" w:hAnsi="Arial" w:cs="Arial"/>
          <w:sz w:val="20"/>
          <w:szCs w:val="20"/>
        </w:rPr>
        <w:t>alap</w:t>
      </w:r>
      <w:r w:rsidRPr="00402C84">
        <w:rPr>
          <w:rFonts w:ascii="Arial" w:hAnsi="Arial" w:cs="Arial"/>
          <w:sz w:val="20"/>
          <w:szCs w:val="20"/>
        </w:rPr>
        <w:t xml:space="preserve">kamat cellájához közvetlenül kapcsolódó </w:t>
      </w:r>
      <w:r w:rsidR="003D4305" w:rsidRPr="00402C84">
        <w:rPr>
          <w:rFonts w:ascii="Arial" w:hAnsi="Arial" w:cs="Arial"/>
          <w:sz w:val="20"/>
          <w:szCs w:val="20"/>
        </w:rPr>
        <w:t xml:space="preserve">megjegyzés </w:t>
      </w:r>
      <w:r w:rsidRPr="00402C84">
        <w:rPr>
          <w:rFonts w:ascii="Arial" w:hAnsi="Arial" w:cs="Arial"/>
          <w:sz w:val="20"/>
          <w:szCs w:val="20"/>
        </w:rPr>
        <w:t>cellában lehet megjeleníteni.</w:t>
      </w:r>
    </w:p>
    <w:p w14:paraId="2FF94306" w14:textId="77777777" w:rsidR="003A240C" w:rsidRPr="00402C84" w:rsidRDefault="003A240C" w:rsidP="00707EFB">
      <w:pPr>
        <w:spacing w:line="240" w:lineRule="auto"/>
        <w:jc w:val="both"/>
        <w:rPr>
          <w:rFonts w:ascii="Arial" w:hAnsi="Arial" w:cs="Arial"/>
          <w:sz w:val="20"/>
          <w:szCs w:val="20"/>
        </w:rPr>
      </w:pPr>
      <w:r w:rsidRPr="00402C84">
        <w:rPr>
          <w:rFonts w:ascii="Arial" w:hAnsi="Arial" w:cs="Arial"/>
          <w:sz w:val="20"/>
          <w:szCs w:val="20"/>
        </w:rPr>
        <w:t xml:space="preserve">Az egyes kamatértékek mellett minden egyes esetben az </w:t>
      </w:r>
      <w:proofErr w:type="spellStart"/>
      <w:r w:rsidRPr="00E476E1">
        <w:rPr>
          <w:rFonts w:ascii="Arial" w:hAnsi="Arial" w:cs="Arial"/>
          <w:sz w:val="20"/>
          <w:szCs w:val="20"/>
        </w:rPr>
        <w:t>EBKM</w:t>
      </w:r>
      <w:proofErr w:type="spellEnd"/>
      <w:r w:rsidR="000A72A2" w:rsidRPr="00402C84">
        <w:rPr>
          <w:rFonts w:ascii="Arial" w:hAnsi="Arial" w:cs="Arial"/>
          <w:sz w:val="20"/>
          <w:szCs w:val="20"/>
        </w:rPr>
        <w:t xml:space="preserve"> értéket</w:t>
      </w:r>
      <w:r w:rsidRPr="00402C84">
        <w:rPr>
          <w:rFonts w:ascii="Arial" w:hAnsi="Arial" w:cs="Arial"/>
          <w:sz w:val="20"/>
          <w:szCs w:val="20"/>
        </w:rPr>
        <w:t xml:space="preserve"> is fel kell t</w:t>
      </w:r>
      <w:r w:rsidR="008B4800" w:rsidRPr="00402C84">
        <w:rPr>
          <w:rFonts w:ascii="Arial" w:hAnsi="Arial" w:cs="Arial"/>
          <w:sz w:val="20"/>
          <w:szCs w:val="20"/>
        </w:rPr>
        <w:t>ü</w:t>
      </w:r>
      <w:r w:rsidRPr="00402C84">
        <w:rPr>
          <w:rFonts w:ascii="Arial" w:hAnsi="Arial" w:cs="Arial"/>
          <w:sz w:val="20"/>
          <w:szCs w:val="20"/>
        </w:rPr>
        <w:t>ntetni két tizedesjegy pontossággal</w:t>
      </w:r>
      <w:r w:rsidR="00CF518E" w:rsidRPr="00402C84">
        <w:rPr>
          <w:rFonts w:ascii="Arial" w:hAnsi="Arial" w:cs="Arial"/>
          <w:sz w:val="20"/>
          <w:szCs w:val="20"/>
        </w:rPr>
        <w:t>,</w:t>
      </w:r>
      <w:r w:rsidR="00E141E5" w:rsidRPr="00402C84">
        <w:rPr>
          <w:rFonts w:ascii="Arial" w:hAnsi="Arial" w:cs="Arial"/>
          <w:sz w:val="20"/>
          <w:szCs w:val="20"/>
        </w:rPr>
        <w:t xml:space="preserve"> </w:t>
      </w:r>
      <w:r w:rsidR="002409B2">
        <w:rPr>
          <w:rFonts w:ascii="Arial" w:hAnsi="Arial" w:cs="Arial"/>
          <w:sz w:val="20"/>
          <w:szCs w:val="20"/>
        </w:rPr>
        <w:t>százalék</w:t>
      </w:r>
      <w:r w:rsidR="00E141E5" w:rsidRPr="00402C84">
        <w:rPr>
          <w:rFonts w:ascii="Arial" w:hAnsi="Arial" w:cs="Arial"/>
          <w:sz w:val="20"/>
          <w:szCs w:val="20"/>
        </w:rPr>
        <w:t>jel feltüntetése nélkül,</w:t>
      </w:r>
      <w:r w:rsidR="00CF518E" w:rsidRPr="00402C84">
        <w:rPr>
          <w:rFonts w:ascii="Arial" w:hAnsi="Arial" w:cs="Arial"/>
          <w:sz w:val="20"/>
          <w:szCs w:val="20"/>
        </w:rPr>
        <w:t xml:space="preserve"> a vonatkozó jogszabály előírásait betartva</w:t>
      </w:r>
      <w:r w:rsidRPr="00402C84">
        <w:rPr>
          <w:rFonts w:ascii="Arial" w:hAnsi="Arial" w:cs="Arial"/>
          <w:sz w:val="20"/>
          <w:szCs w:val="20"/>
        </w:rPr>
        <w:t>.</w:t>
      </w:r>
      <w:r w:rsidR="001B2A43" w:rsidRPr="00402C84">
        <w:rPr>
          <w:rFonts w:ascii="Arial" w:hAnsi="Arial" w:cs="Arial"/>
          <w:sz w:val="20"/>
          <w:szCs w:val="20"/>
        </w:rPr>
        <w:t xml:space="preserve"> </w:t>
      </w:r>
      <w:r w:rsidR="00C13635" w:rsidRPr="00402C84">
        <w:rPr>
          <w:rFonts w:ascii="Arial" w:hAnsi="Arial" w:cs="Arial"/>
          <w:sz w:val="20"/>
          <w:szCs w:val="20"/>
        </w:rPr>
        <w:t xml:space="preserve">Az </w:t>
      </w:r>
      <w:proofErr w:type="spellStart"/>
      <w:r w:rsidR="00C13635" w:rsidRPr="00402C84">
        <w:rPr>
          <w:rFonts w:ascii="Arial" w:hAnsi="Arial" w:cs="Arial"/>
          <w:sz w:val="20"/>
          <w:szCs w:val="20"/>
        </w:rPr>
        <w:t>EBKM-hez</w:t>
      </w:r>
      <w:proofErr w:type="spellEnd"/>
      <w:r w:rsidR="00C13635" w:rsidRPr="00402C84">
        <w:rPr>
          <w:rFonts w:ascii="Arial" w:hAnsi="Arial" w:cs="Arial"/>
          <w:sz w:val="20"/>
          <w:szCs w:val="20"/>
        </w:rPr>
        <w:t xml:space="preserve"> kapcsolódó megjegyzéseket az </w:t>
      </w:r>
      <w:proofErr w:type="spellStart"/>
      <w:r w:rsidR="00C13635" w:rsidRPr="00402C84">
        <w:rPr>
          <w:rFonts w:ascii="Arial" w:hAnsi="Arial" w:cs="Arial"/>
          <w:sz w:val="20"/>
          <w:szCs w:val="20"/>
        </w:rPr>
        <w:t>EBKM</w:t>
      </w:r>
      <w:proofErr w:type="spellEnd"/>
      <w:r w:rsidR="00C13635" w:rsidRPr="00402C84">
        <w:rPr>
          <w:rFonts w:ascii="Arial" w:hAnsi="Arial" w:cs="Arial"/>
          <w:sz w:val="20"/>
          <w:szCs w:val="20"/>
        </w:rPr>
        <w:t xml:space="preserve"> cellájához közvetlenül kapcsolódó megjegyzés cellában lehet szerepeltetni.</w:t>
      </w:r>
    </w:p>
    <w:p w14:paraId="088D196C" w14:textId="77777777" w:rsidR="00682700" w:rsidRPr="00402C84" w:rsidRDefault="00682700" w:rsidP="00707EFB">
      <w:pPr>
        <w:spacing w:line="240" w:lineRule="auto"/>
        <w:jc w:val="both"/>
        <w:rPr>
          <w:rFonts w:ascii="Arial" w:hAnsi="Arial" w:cs="Arial"/>
          <w:sz w:val="20"/>
          <w:szCs w:val="20"/>
        </w:rPr>
      </w:pPr>
    </w:p>
    <w:p w14:paraId="2814E85A" w14:textId="77777777" w:rsidR="002215A1" w:rsidRPr="00402C84" w:rsidRDefault="0025540A" w:rsidP="00210F43">
      <w:pPr>
        <w:pStyle w:val="Cmsor3"/>
        <w:spacing w:line="240" w:lineRule="auto"/>
        <w:rPr>
          <w:rFonts w:ascii="Arial" w:hAnsi="Arial" w:cs="Arial"/>
          <w:sz w:val="20"/>
          <w:szCs w:val="20"/>
        </w:rPr>
      </w:pPr>
      <w:bookmarkStart w:id="88" w:name="_Toc288211443"/>
      <w:bookmarkStart w:id="89" w:name="_Toc302733953"/>
      <w:bookmarkStart w:id="90" w:name="_Toc306870633"/>
      <w:r>
        <w:rPr>
          <w:rFonts w:ascii="Arial" w:hAnsi="Arial" w:cs="Arial"/>
          <w:sz w:val="20"/>
          <w:szCs w:val="20"/>
          <w:lang w:val="hu-HU"/>
        </w:rPr>
        <w:t xml:space="preserve">2.3. </w:t>
      </w:r>
      <w:r w:rsidR="0075470B" w:rsidRPr="00402C84">
        <w:rPr>
          <w:rFonts w:ascii="Arial" w:hAnsi="Arial" w:cs="Arial"/>
          <w:sz w:val="20"/>
          <w:szCs w:val="20"/>
        </w:rPr>
        <w:t>9</w:t>
      </w:r>
      <w:r w:rsidR="00045D6B" w:rsidRPr="00402C84">
        <w:rPr>
          <w:rFonts w:ascii="Arial" w:hAnsi="Arial" w:cs="Arial"/>
          <w:sz w:val="20"/>
          <w:szCs w:val="20"/>
        </w:rPr>
        <w:t>BO</w:t>
      </w:r>
      <w:r w:rsidR="00E60A9D" w:rsidRPr="00402C84">
        <w:rPr>
          <w:rFonts w:ascii="Arial" w:hAnsi="Arial" w:cs="Arial"/>
          <w:sz w:val="20"/>
          <w:szCs w:val="20"/>
        </w:rPr>
        <w:t xml:space="preserve"> Termékismertető </w:t>
      </w:r>
      <w:r w:rsidR="0075470B" w:rsidRPr="00402C84">
        <w:rPr>
          <w:rFonts w:ascii="Arial" w:hAnsi="Arial" w:cs="Arial"/>
          <w:sz w:val="20"/>
          <w:szCs w:val="20"/>
        </w:rPr>
        <w:t>–</w:t>
      </w:r>
      <w:r w:rsidR="00E60A9D" w:rsidRPr="00402C84">
        <w:rPr>
          <w:rFonts w:ascii="Arial" w:hAnsi="Arial" w:cs="Arial"/>
          <w:sz w:val="20"/>
          <w:szCs w:val="20"/>
        </w:rPr>
        <w:t xml:space="preserve"> Betét</w:t>
      </w:r>
      <w:r w:rsidR="0075470B" w:rsidRPr="00402C84">
        <w:rPr>
          <w:rFonts w:ascii="Arial" w:hAnsi="Arial" w:cs="Arial"/>
          <w:sz w:val="20"/>
          <w:szCs w:val="20"/>
        </w:rPr>
        <w:t>i és megtakarítási termékek</w:t>
      </w:r>
      <w:r w:rsidR="00E8150F" w:rsidRPr="00402C84">
        <w:rPr>
          <w:rFonts w:ascii="Arial" w:hAnsi="Arial" w:cs="Arial"/>
          <w:sz w:val="20"/>
          <w:szCs w:val="20"/>
        </w:rPr>
        <w:t xml:space="preserve"> </w:t>
      </w:r>
      <w:r w:rsidR="00DD70D3" w:rsidRPr="00402C84">
        <w:rPr>
          <w:rFonts w:ascii="Arial" w:hAnsi="Arial" w:cs="Arial"/>
          <w:sz w:val="20"/>
          <w:szCs w:val="20"/>
        </w:rPr>
        <w:t>–</w:t>
      </w:r>
      <w:r w:rsidR="00E8150F" w:rsidRPr="00402C84">
        <w:rPr>
          <w:rFonts w:ascii="Arial" w:hAnsi="Arial" w:cs="Arial"/>
          <w:sz w:val="20"/>
          <w:szCs w:val="20"/>
        </w:rPr>
        <w:t xml:space="preserve"> </w:t>
      </w:r>
      <w:r w:rsidR="00045D6B" w:rsidRPr="00402C84">
        <w:rPr>
          <w:rFonts w:ascii="Arial" w:hAnsi="Arial" w:cs="Arial"/>
          <w:sz w:val="20"/>
          <w:szCs w:val="20"/>
        </w:rPr>
        <w:t>Kombi</w:t>
      </w:r>
      <w:r w:rsidR="004247BD" w:rsidRPr="00402C84">
        <w:rPr>
          <w:rFonts w:ascii="Arial" w:hAnsi="Arial" w:cs="Arial"/>
          <w:sz w:val="20"/>
          <w:szCs w:val="20"/>
        </w:rPr>
        <w:t xml:space="preserve">nált </w:t>
      </w:r>
      <w:r w:rsidR="00A3111E" w:rsidRPr="00402C84">
        <w:rPr>
          <w:rFonts w:ascii="Arial" w:hAnsi="Arial" w:cs="Arial"/>
          <w:sz w:val="20"/>
          <w:szCs w:val="20"/>
        </w:rPr>
        <w:t>megtakarítási termé</w:t>
      </w:r>
      <w:r w:rsidR="002C12A5" w:rsidRPr="00402C84">
        <w:rPr>
          <w:rFonts w:ascii="Arial" w:hAnsi="Arial" w:cs="Arial"/>
          <w:sz w:val="20"/>
          <w:szCs w:val="20"/>
        </w:rPr>
        <w:t>k</w:t>
      </w:r>
      <w:bookmarkEnd w:id="88"/>
      <w:bookmarkEnd w:id="89"/>
      <w:bookmarkEnd w:id="90"/>
    </w:p>
    <w:p w14:paraId="45228D4D" w14:textId="77777777" w:rsidR="002C12A5" w:rsidRPr="00402C84" w:rsidRDefault="002C12A5" w:rsidP="00210F43">
      <w:pPr>
        <w:spacing w:line="240" w:lineRule="auto"/>
        <w:jc w:val="both"/>
        <w:rPr>
          <w:rFonts w:ascii="Arial" w:hAnsi="Arial" w:cs="Arial"/>
          <w:sz w:val="20"/>
          <w:szCs w:val="20"/>
        </w:rPr>
      </w:pPr>
    </w:p>
    <w:p w14:paraId="59939D2F" w14:textId="77777777" w:rsidR="00E8150F" w:rsidRPr="00402C84" w:rsidRDefault="005F36B1" w:rsidP="00210F43">
      <w:pPr>
        <w:spacing w:line="240" w:lineRule="auto"/>
        <w:jc w:val="both"/>
        <w:rPr>
          <w:rFonts w:ascii="Arial" w:hAnsi="Arial" w:cs="Arial"/>
          <w:sz w:val="20"/>
          <w:szCs w:val="20"/>
        </w:rPr>
      </w:pPr>
      <w:r w:rsidRPr="00402C84">
        <w:rPr>
          <w:rFonts w:ascii="Arial" w:hAnsi="Arial" w:cs="Arial"/>
          <w:sz w:val="20"/>
          <w:szCs w:val="20"/>
        </w:rPr>
        <w:t xml:space="preserve">A </w:t>
      </w:r>
      <w:r w:rsidR="00086E14" w:rsidRPr="00402C84">
        <w:rPr>
          <w:rFonts w:ascii="Arial" w:hAnsi="Arial" w:cs="Arial"/>
          <w:sz w:val="20"/>
          <w:szCs w:val="20"/>
        </w:rPr>
        <w:t xml:space="preserve">jelentés </w:t>
      </w:r>
      <w:r w:rsidRPr="00402C84">
        <w:rPr>
          <w:rFonts w:ascii="Arial" w:hAnsi="Arial" w:cs="Arial"/>
          <w:sz w:val="20"/>
          <w:szCs w:val="20"/>
        </w:rPr>
        <w:t>azo</w:t>
      </w:r>
      <w:r w:rsidR="00E8150F" w:rsidRPr="00402C84">
        <w:rPr>
          <w:rFonts w:ascii="Arial" w:hAnsi="Arial" w:cs="Arial"/>
          <w:sz w:val="20"/>
          <w:szCs w:val="20"/>
        </w:rPr>
        <w:t xml:space="preserve">knak a </w:t>
      </w:r>
      <w:r w:rsidR="00E8150F" w:rsidRPr="000D3A0E">
        <w:rPr>
          <w:rFonts w:ascii="Arial" w:hAnsi="Arial" w:cs="Arial"/>
          <w:i/>
          <w:sz w:val="20"/>
          <w:szCs w:val="20"/>
        </w:rPr>
        <w:t>kombinált megtakarítási termékeknek</w:t>
      </w:r>
      <w:r w:rsidRPr="00402C84">
        <w:rPr>
          <w:rFonts w:ascii="Arial" w:hAnsi="Arial" w:cs="Arial"/>
          <w:sz w:val="20"/>
          <w:szCs w:val="20"/>
        </w:rPr>
        <w:t xml:space="preserve"> a bemutatására szolgál, amelyek</w:t>
      </w:r>
      <w:r w:rsidR="006E7F40" w:rsidRPr="00402C84">
        <w:rPr>
          <w:rFonts w:ascii="Arial" w:hAnsi="Arial" w:cs="Arial"/>
          <w:sz w:val="20"/>
          <w:szCs w:val="20"/>
        </w:rPr>
        <w:t>ben</w:t>
      </w:r>
      <w:r w:rsidRPr="00402C84">
        <w:rPr>
          <w:rFonts w:ascii="Arial" w:hAnsi="Arial" w:cs="Arial"/>
          <w:sz w:val="20"/>
          <w:szCs w:val="20"/>
        </w:rPr>
        <w:t xml:space="preserve"> </w:t>
      </w:r>
      <w:r w:rsidRPr="00BB5249">
        <w:rPr>
          <w:rFonts w:ascii="Arial" w:hAnsi="Arial" w:cs="Arial"/>
          <w:sz w:val="20"/>
          <w:szCs w:val="20"/>
        </w:rPr>
        <w:t xml:space="preserve">betétek és befektetési termékek </w:t>
      </w:r>
      <w:r w:rsidR="00F52ADA" w:rsidRPr="00BB5249">
        <w:rPr>
          <w:rFonts w:ascii="Arial" w:hAnsi="Arial" w:cs="Arial"/>
          <w:sz w:val="20"/>
          <w:szCs w:val="20"/>
        </w:rPr>
        <w:t>kapcsolódnak össze</w:t>
      </w:r>
      <w:r w:rsidR="002C12A5" w:rsidRPr="00BB5249">
        <w:rPr>
          <w:rFonts w:ascii="Arial" w:hAnsi="Arial" w:cs="Arial"/>
          <w:sz w:val="20"/>
          <w:szCs w:val="20"/>
        </w:rPr>
        <w:t>.</w:t>
      </w:r>
      <w:r w:rsidR="006E7F40" w:rsidRPr="00402C84">
        <w:rPr>
          <w:rFonts w:ascii="Arial" w:hAnsi="Arial" w:cs="Arial"/>
          <w:sz w:val="20"/>
          <w:szCs w:val="20"/>
        </w:rPr>
        <w:t xml:space="preserve"> </w:t>
      </w:r>
      <w:r w:rsidR="005A555A" w:rsidRPr="00402C84">
        <w:rPr>
          <w:rFonts w:ascii="Arial" w:hAnsi="Arial" w:cs="Arial"/>
          <w:sz w:val="20"/>
          <w:szCs w:val="20"/>
        </w:rPr>
        <w:t xml:space="preserve">Azokat a kombinált megtakarítási termékeket is szerepeltetni kell, amelyek esetében a befektetési terméket az adatszolgáltató ügynökként forgalmazza. </w:t>
      </w:r>
      <w:r w:rsidR="003A3D85" w:rsidRPr="00402C84">
        <w:rPr>
          <w:rFonts w:ascii="Arial" w:hAnsi="Arial" w:cs="Arial"/>
          <w:sz w:val="20"/>
          <w:szCs w:val="20"/>
        </w:rPr>
        <w:t xml:space="preserve">A termékek bemutatása során fő hangsúly a </w:t>
      </w:r>
      <w:r w:rsidR="009E4CB6" w:rsidRPr="00402C84">
        <w:rPr>
          <w:rFonts w:ascii="Arial" w:hAnsi="Arial" w:cs="Arial"/>
          <w:sz w:val="20"/>
          <w:szCs w:val="20"/>
        </w:rPr>
        <w:t xml:space="preserve">megtakarítás </w:t>
      </w:r>
      <w:r w:rsidR="003A3D85" w:rsidRPr="00402C84">
        <w:rPr>
          <w:rFonts w:ascii="Arial" w:hAnsi="Arial" w:cs="Arial"/>
          <w:sz w:val="20"/>
          <w:szCs w:val="20"/>
        </w:rPr>
        <w:t>betéti rész</w:t>
      </w:r>
      <w:r w:rsidR="007C4FD3" w:rsidRPr="00402C84">
        <w:rPr>
          <w:rFonts w:ascii="Arial" w:hAnsi="Arial" w:cs="Arial"/>
          <w:sz w:val="20"/>
          <w:szCs w:val="20"/>
        </w:rPr>
        <w:t>é</w:t>
      </w:r>
      <w:r w:rsidR="003A3D85" w:rsidRPr="00402C84">
        <w:rPr>
          <w:rFonts w:ascii="Arial" w:hAnsi="Arial" w:cs="Arial"/>
          <w:sz w:val="20"/>
          <w:szCs w:val="20"/>
        </w:rPr>
        <w:t xml:space="preserve">re esik. A </w:t>
      </w:r>
      <w:r w:rsidR="004243D5" w:rsidRPr="00402C84">
        <w:rPr>
          <w:rFonts w:ascii="Arial" w:hAnsi="Arial" w:cs="Arial"/>
          <w:sz w:val="20"/>
          <w:szCs w:val="20"/>
        </w:rPr>
        <w:t xml:space="preserve">befektetési termékek teljes körű bemutatására az adatszolgáltatásban nincs lehetőség. Az alapvető tájékoztatás érdekében a kombinált termék </w:t>
      </w:r>
      <w:r w:rsidR="00C13635" w:rsidRPr="00402C84">
        <w:rPr>
          <w:rFonts w:ascii="Arial" w:hAnsi="Arial" w:cs="Arial"/>
          <w:sz w:val="20"/>
          <w:szCs w:val="20"/>
        </w:rPr>
        <w:t>befektetési</w:t>
      </w:r>
      <w:r w:rsidR="004243D5" w:rsidRPr="00402C84">
        <w:rPr>
          <w:rFonts w:ascii="Arial" w:hAnsi="Arial" w:cs="Arial"/>
          <w:sz w:val="20"/>
          <w:szCs w:val="20"/>
        </w:rPr>
        <w:t xml:space="preserve"> összetevőjét néhány lényeges szempont alapján kell bemutatni.</w:t>
      </w:r>
      <w:r w:rsidR="00156B18" w:rsidRPr="00402C84">
        <w:rPr>
          <w:rFonts w:ascii="Arial" w:hAnsi="Arial" w:cs="Arial"/>
          <w:sz w:val="20"/>
          <w:szCs w:val="20"/>
        </w:rPr>
        <w:t xml:space="preserve"> </w:t>
      </w:r>
    </w:p>
    <w:p w14:paraId="0F020897" w14:textId="77777777" w:rsidR="00857CCA" w:rsidRPr="00595682" w:rsidRDefault="001D4D13" w:rsidP="009B393C">
      <w:pPr>
        <w:spacing w:line="240" w:lineRule="auto"/>
        <w:jc w:val="both"/>
        <w:rPr>
          <w:rFonts w:ascii="Arial" w:hAnsi="Arial" w:cs="Arial"/>
          <w:sz w:val="20"/>
          <w:szCs w:val="20"/>
        </w:rPr>
      </w:pPr>
      <w:r w:rsidRPr="00402C84">
        <w:rPr>
          <w:rFonts w:ascii="Arial" w:hAnsi="Arial" w:cs="Arial"/>
          <w:sz w:val="20"/>
          <w:szCs w:val="20"/>
        </w:rPr>
        <w:t>H</w:t>
      </w:r>
      <w:r w:rsidR="00857CCA" w:rsidRPr="00402C84">
        <w:rPr>
          <w:rFonts w:ascii="Arial" w:hAnsi="Arial" w:cs="Arial"/>
          <w:sz w:val="20"/>
          <w:szCs w:val="20"/>
        </w:rPr>
        <w:t>a a választható befektetési termékek függvényében</w:t>
      </w:r>
      <w:r w:rsidR="0001118B" w:rsidRPr="00402C84">
        <w:rPr>
          <w:rFonts w:ascii="Arial" w:hAnsi="Arial" w:cs="Arial"/>
          <w:sz w:val="20"/>
          <w:szCs w:val="20"/>
        </w:rPr>
        <w:t xml:space="preserve"> vagy a betét és a befektetési termék(</w:t>
      </w:r>
      <w:proofErr w:type="spellStart"/>
      <w:r w:rsidR="0001118B" w:rsidRPr="00402C84">
        <w:rPr>
          <w:rFonts w:ascii="Arial" w:hAnsi="Arial" w:cs="Arial"/>
          <w:sz w:val="20"/>
          <w:szCs w:val="20"/>
        </w:rPr>
        <w:t>ek</w:t>
      </w:r>
      <w:proofErr w:type="spellEnd"/>
      <w:r w:rsidR="0001118B" w:rsidRPr="00402C84">
        <w:rPr>
          <w:rFonts w:ascii="Arial" w:hAnsi="Arial" w:cs="Arial"/>
          <w:sz w:val="20"/>
          <w:szCs w:val="20"/>
        </w:rPr>
        <w:t>) arányának függvényében</w:t>
      </w:r>
      <w:r w:rsidR="00857CCA" w:rsidRPr="00402C84">
        <w:rPr>
          <w:rFonts w:ascii="Arial" w:hAnsi="Arial" w:cs="Arial"/>
          <w:sz w:val="20"/>
          <w:szCs w:val="20"/>
        </w:rPr>
        <w:t xml:space="preserve"> a kombinált megtakarítás betéti elemére más-más kamatszint jellemző, az eltérő betéti kamatozás alapján a különböző kombinációkat</w:t>
      </w:r>
      <w:r w:rsidR="00C465DB" w:rsidRPr="00402C84">
        <w:rPr>
          <w:rFonts w:ascii="Arial" w:hAnsi="Arial" w:cs="Arial"/>
          <w:sz w:val="20"/>
          <w:szCs w:val="20"/>
        </w:rPr>
        <w:t xml:space="preserve"> </w:t>
      </w:r>
      <w:r w:rsidR="00C465DB" w:rsidRPr="00595682">
        <w:rPr>
          <w:rFonts w:ascii="Arial" w:hAnsi="Arial" w:cs="Arial"/>
          <w:sz w:val="20"/>
          <w:szCs w:val="20"/>
        </w:rPr>
        <w:t>termék</w:t>
      </w:r>
      <w:r w:rsidR="00857CCA" w:rsidRPr="00595682">
        <w:rPr>
          <w:rFonts w:ascii="Arial" w:hAnsi="Arial" w:cs="Arial"/>
          <w:sz w:val="20"/>
          <w:szCs w:val="20"/>
        </w:rPr>
        <w:t xml:space="preserve">variációként </w:t>
      </w:r>
      <w:r w:rsidR="004E1B7E" w:rsidRPr="00595682">
        <w:rPr>
          <w:rFonts w:ascii="Arial" w:hAnsi="Arial" w:cs="Arial"/>
          <w:sz w:val="20"/>
          <w:szCs w:val="20"/>
        </w:rPr>
        <w:t>kell</w:t>
      </w:r>
      <w:r w:rsidR="00857CCA" w:rsidRPr="00595682">
        <w:rPr>
          <w:rFonts w:ascii="Arial" w:hAnsi="Arial" w:cs="Arial"/>
          <w:sz w:val="20"/>
          <w:szCs w:val="20"/>
        </w:rPr>
        <w:t xml:space="preserve"> megjeleníteni az adatszolgáltat</w:t>
      </w:r>
      <w:r w:rsidR="00256A07" w:rsidRPr="00595682">
        <w:rPr>
          <w:rFonts w:ascii="Arial" w:hAnsi="Arial" w:cs="Arial"/>
          <w:sz w:val="20"/>
          <w:szCs w:val="20"/>
        </w:rPr>
        <w:t>ásban.</w:t>
      </w:r>
      <w:r w:rsidR="00FF25C6" w:rsidRPr="00595682">
        <w:rPr>
          <w:rFonts w:ascii="Arial" w:hAnsi="Arial" w:cs="Arial"/>
          <w:sz w:val="20"/>
          <w:szCs w:val="20"/>
        </w:rPr>
        <w:t xml:space="preserve"> A konstrukciók megnevezésénél fontos, hogy a termék elnevezése mellett egyértelműen jelenjen meg a variációkat megkülönböztető jellemzőre való utalás is.</w:t>
      </w:r>
    </w:p>
    <w:p w14:paraId="5C104DA3" w14:textId="77777777" w:rsidR="00625160" w:rsidRPr="00595682" w:rsidRDefault="00625160" w:rsidP="00A04FD0">
      <w:pPr>
        <w:spacing w:line="240" w:lineRule="auto"/>
        <w:jc w:val="both"/>
        <w:rPr>
          <w:rFonts w:ascii="Arial" w:hAnsi="Arial" w:cs="Arial"/>
          <w:sz w:val="20"/>
          <w:szCs w:val="20"/>
        </w:rPr>
      </w:pPr>
      <w:r w:rsidRPr="00595682">
        <w:rPr>
          <w:rFonts w:ascii="Arial" w:hAnsi="Arial" w:cs="Arial"/>
          <w:sz w:val="20"/>
          <w:szCs w:val="20"/>
        </w:rPr>
        <w:t>Ebben a táblában kell rögzíteni azokat a termékeket, melyek az összetett megtakarítási konstrukcióban és azoktól függetlenül is elérhetők</w:t>
      </w:r>
      <w:r w:rsidR="00AB1CBB">
        <w:rPr>
          <w:rFonts w:ascii="Arial" w:hAnsi="Arial" w:cs="Arial"/>
          <w:sz w:val="20"/>
          <w:szCs w:val="20"/>
        </w:rPr>
        <w:t>, illetve azokat a termékeket is, amelyek csak a tartós betéti szerződés keretében érhetők el.</w:t>
      </w:r>
      <w:r w:rsidRPr="00595682">
        <w:rPr>
          <w:rFonts w:ascii="Arial" w:hAnsi="Arial" w:cs="Arial"/>
          <w:sz w:val="20"/>
          <w:szCs w:val="20"/>
        </w:rPr>
        <w:t xml:space="preserve"> </w:t>
      </w:r>
      <w:r w:rsidR="00AB1CBB">
        <w:rPr>
          <w:rFonts w:ascii="Arial" w:hAnsi="Arial" w:cs="Arial"/>
          <w:sz w:val="20"/>
          <w:szCs w:val="20"/>
        </w:rPr>
        <w:t>A</w:t>
      </w:r>
      <w:r w:rsidRPr="00595682">
        <w:rPr>
          <w:rFonts w:ascii="Arial" w:hAnsi="Arial" w:cs="Arial"/>
          <w:sz w:val="20"/>
          <w:szCs w:val="20"/>
        </w:rPr>
        <w:t xml:space="preserve"> termékek ismételt rögzítése az összetett megtakarítási konstrukciónál (9BT Tartós befektetési szerződés) nem szükséges, azok</w:t>
      </w:r>
      <w:r w:rsidR="00AB1CBB">
        <w:rPr>
          <w:rFonts w:ascii="Arial" w:hAnsi="Arial" w:cs="Arial"/>
          <w:sz w:val="20"/>
          <w:szCs w:val="20"/>
        </w:rPr>
        <w:t>at</w:t>
      </w:r>
      <w:r w:rsidRPr="00595682">
        <w:rPr>
          <w:rFonts w:ascii="Arial" w:hAnsi="Arial" w:cs="Arial"/>
          <w:sz w:val="20"/>
          <w:szCs w:val="20"/>
        </w:rPr>
        <w:t xml:space="preserve"> ott a termékkód kiválasztásával</w:t>
      </w:r>
      <w:r w:rsidR="00AB1CBB">
        <w:rPr>
          <w:rFonts w:ascii="Arial" w:hAnsi="Arial" w:cs="Arial"/>
          <w:sz w:val="20"/>
          <w:szCs w:val="20"/>
        </w:rPr>
        <w:t xml:space="preserve"> kell megadni</w:t>
      </w:r>
      <w:r w:rsidRPr="00595682">
        <w:rPr>
          <w:rFonts w:ascii="Arial" w:hAnsi="Arial" w:cs="Arial"/>
          <w:sz w:val="20"/>
          <w:szCs w:val="20"/>
        </w:rPr>
        <w:t xml:space="preserve">. </w:t>
      </w:r>
    </w:p>
    <w:p w14:paraId="787F5CAC" w14:textId="77777777" w:rsidR="003D2F45" w:rsidRPr="00402C84" w:rsidRDefault="00FF25C6">
      <w:pPr>
        <w:spacing w:line="240" w:lineRule="auto"/>
        <w:jc w:val="both"/>
        <w:rPr>
          <w:rFonts w:ascii="Arial" w:hAnsi="Arial" w:cs="Arial"/>
          <w:sz w:val="20"/>
          <w:szCs w:val="20"/>
        </w:rPr>
      </w:pPr>
      <w:r w:rsidRPr="00595682">
        <w:rPr>
          <w:rFonts w:ascii="Arial" w:hAnsi="Arial" w:cs="Arial"/>
          <w:sz w:val="20"/>
          <w:szCs w:val="20"/>
        </w:rPr>
        <w:t>A két vagy több betéti termék összekapcsolásával létrehozott kombinált betéti termékek bemutatása nem itt, hanem a 9BB Lekötött betét táblában történik</w:t>
      </w:r>
      <w:r w:rsidRPr="00402C84">
        <w:rPr>
          <w:rFonts w:ascii="Arial" w:hAnsi="Arial" w:cs="Arial"/>
          <w:sz w:val="20"/>
          <w:szCs w:val="20"/>
        </w:rPr>
        <w:t xml:space="preserve"> termékenként külön-külön. </w:t>
      </w:r>
    </w:p>
    <w:p w14:paraId="4913395B" w14:textId="77777777" w:rsidR="003D2F45" w:rsidRPr="00402C84" w:rsidRDefault="003D2F45">
      <w:pPr>
        <w:spacing w:line="240" w:lineRule="auto"/>
        <w:jc w:val="both"/>
        <w:rPr>
          <w:rFonts w:ascii="Arial" w:hAnsi="Arial" w:cs="Arial"/>
          <w:b/>
          <w:sz w:val="20"/>
          <w:szCs w:val="20"/>
        </w:rPr>
      </w:pPr>
      <w:r w:rsidRPr="00402C84">
        <w:rPr>
          <w:rFonts w:ascii="Arial" w:hAnsi="Arial" w:cs="Arial"/>
          <w:b/>
          <w:sz w:val="20"/>
          <w:szCs w:val="20"/>
        </w:rPr>
        <w:t xml:space="preserve">A </w:t>
      </w:r>
      <w:r w:rsidR="00086E14" w:rsidRPr="00402C84">
        <w:rPr>
          <w:rFonts w:ascii="Arial" w:hAnsi="Arial" w:cs="Arial"/>
          <w:b/>
          <w:sz w:val="20"/>
          <w:szCs w:val="20"/>
        </w:rPr>
        <w:t xml:space="preserve">jelentés </w:t>
      </w:r>
      <w:r w:rsidRPr="00402C84">
        <w:rPr>
          <w:rFonts w:ascii="Arial" w:hAnsi="Arial" w:cs="Arial"/>
          <w:b/>
          <w:sz w:val="20"/>
          <w:szCs w:val="20"/>
        </w:rPr>
        <w:t>kitöltése</w:t>
      </w:r>
    </w:p>
    <w:p w14:paraId="018C301A" w14:textId="77777777" w:rsidR="00944DEE" w:rsidRPr="00402C84" w:rsidRDefault="00944DEE">
      <w:pPr>
        <w:spacing w:line="240" w:lineRule="auto"/>
        <w:jc w:val="both"/>
        <w:rPr>
          <w:rFonts w:ascii="Arial" w:hAnsi="Arial" w:cs="Arial"/>
          <w:sz w:val="20"/>
          <w:szCs w:val="20"/>
        </w:rPr>
      </w:pPr>
      <w:r w:rsidRPr="00402C84">
        <w:rPr>
          <w:rFonts w:ascii="Arial" w:hAnsi="Arial" w:cs="Arial"/>
          <w:sz w:val="20"/>
          <w:szCs w:val="20"/>
        </w:rPr>
        <w:t xml:space="preserve">Az </w:t>
      </w:r>
      <w:r w:rsidRPr="004612D9">
        <w:rPr>
          <w:rFonts w:ascii="Arial" w:hAnsi="Arial" w:cs="Arial"/>
          <w:b/>
          <w:sz w:val="20"/>
          <w:szCs w:val="20"/>
        </w:rPr>
        <w:t>a)</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00D0342F" w:rsidRPr="00402C84">
        <w:rPr>
          <w:rFonts w:ascii="Arial" w:hAnsi="Arial" w:cs="Arial"/>
          <w:sz w:val="20"/>
          <w:szCs w:val="20"/>
        </w:rPr>
        <w:t>–</w:t>
      </w:r>
      <w:r w:rsidRPr="00402C84">
        <w:rPr>
          <w:rFonts w:ascii="Arial" w:hAnsi="Arial" w:cs="Arial"/>
          <w:sz w:val="20"/>
          <w:szCs w:val="20"/>
        </w:rPr>
        <w:t xml:space="preserve"> a</w:t>
      </w:r>
      <w:r w:rsidR="00BB1DAC" w:rsidRPr="00402C84">
        <w:rPr>
          <w:rFonts w:ascii="Arial" w:hAnsi="Arial" w:cs="Arial"/>
          <w:sz w:val="20"/>
          <w:szCs w:val="20"/>
        </w:rPr>
        <w:t>z</w:t>
      </w:r>
      <w:r w:rsidRPr="00402C84">
        <w:rPr>
          <w:rFonts w:ascii="Arial" w:hAnsi="Arial" w:cs="Arial"/>
          <w:sz w:val="20"/>
          <w:szCs w:val="20"/>
        </w:rPr>
        <w:t xml:space="preserve"> </w:t>
      </w:r>
      <w:r w:rsidR="00BB1DAC" w:rsidRPr="00402C84">
        <w:rPr>
          <w:rFonts w:ascii="Arial" w:hAnsi="Arial" w:cs="Arial"/>
          <w:sz w:val="20"/>
          <w:szCs w:val="20"/>
        </w:rPr>
        <w:t xml:space="preserve">MNB </w:t>
      </w:r>
      <w:r w:rsidRPr="00402C84">
        <w:rPr>
          <w:rFonts w:ascii="Arial" w:hAnsi="Arial" w:cs="Arial"/>
          <w:sz w:val="20"/>
          <w:szCs w:val="20"/>
        </w:rPr>
        <w:t>útmutatása alapján</w:t>
      </w:r>
      <w:r w:rsidR="002835FB" w:rsidRPr="00402C84">
        <w:rPr>
          <w:rFonts w:ascii="Arial" w:hAnsi="Arial" w:cs="Arial"/>
          <w:sz w:val="20"/>
          <w:szCs w:val="20"/>
        </w:rPr>
        <w:t xml:space="preserve"> automatikusan generált</w:t>
      </w:r>
      <w:r w:rsidRPr="00402C84">
        <w:rPr>
          <w:rFonts w:ascii="Arial" w:hAnsi="Arial" w:cs="Arial"/>
          <w:sz w:val="20"/>
          <w:szCs w:val="20"/>
        </w:rPr>
        <w:t xml:space="preserve"> </w:t>
      </w:r>
      <w:r w:rsidR="00D0342F" w:rsidRPr="00402C84">
        <w:rPr>
          <w:rFonts w:ascii="Arial" w:hAnsi="Arial" w:cs="Arial"/>
          <w:sz w:val="20"/>
          <w:szCs w:val="20"/>
        </w:rPr>
        <w:t>–</w:t>
      </w:r>
      <w:r w:rsidRPr="00402C84">
        <w:rPr>
          <w:rFonts w:ascii="Arial" w:hAnsi="Arial" w:cs="Arial"/>
          <w:sz w:val="20"/>
          <w:szCs w:val="20"/>
        </w:rPr>
        <w:t xml:space="preserve"> a termék</w:t>
      </w:r>
      <w:r w:rsidR="002835FB" w:rsidRPr="00402C84">
        <w:rPr>
          <w:rFonts w:ascii="Arial" w:hAnsi="Arial" w:cs="Arial"/>
          <w:sz w:val="20"/>
          <w:szCs w:val="20"/>
        </w:rPr>
        <w:t>hez kapcsolódó</w:t>
      </w:r>
      <w:r w:rsidRPr="00402C84">
        <w:rPr>
          <w:rFonts w:ascii="Arial" w:hAnsi="Arial" w:cs="Arial"/>
          <w:sz w:val="20"/>
          <w:szCs w:val="20"/>
        </w:rPr>
        <w:t xml:space="preserve"> egyedi azonosító </w:t>
      </w:r>
      <w:r w:rsidR="002835FB" w:rsidRPr="00402C84">
        <w:rPr>
          <w:rFonts w:ascii="Arial" w:hAnsi="Arial" w:cs="Arial"/>
          <w:sz w:val="20"/>
          <w:szCs w:val="20"/>
        </w:rPr>
        <w:t>szerepel</w:t>
      </w:r>
      <w:r w:rsidRPr="00402C84">
        <w:rPr>
          <w:rFonts w:ascii="Arial" w:hAnsi="Arial" w:cs="Arial"/>
          <w:sz w:val="20"/>
          <w:szCs w:val="20"/>
        </w:rPr>
        <w:t>, am</w:t>
      </w:r>
      <w:r w:rsidR="0015646F" w:rsidRPr="00402C84">
        <w:rPr>
          <w:rFonts w:ascii="Arial" w:hAnsi="Arial" w:cs="Arial"/>
          <w:sz w:val="20"/>
          <w:szCs w:val="20"/>
        </w:rPr>
        <w:t>ely</w:t>
      </w:r>
      <w:r w:rsidRPr="00402C84">
        <w:rPr>
          <w:rFonts w:ascii="Arial" w:hAnsi="Arial" w:cs="Arial"/>
          <w:sz w:val="20"/>
          <w:szCs w:val="20"/>
        </w:rPr>
        <w:t xml:space="preserve"> </w:t>
      </w:r>
      <w:proofErr w:type="spellStart"/>
      <w:r w:rsidRPr="00402C84">
        <w:rPr>
          <w:rFonts w:ascii="Arial" w:hAnsi="Arial" w:cs="Arial"/>
          <w:sz w:val="20"/>
          <w:szCs w:val="20"/>
        </w:rPr>
        <w:t>végigkíséri</w:t>
      </w:r>
      <w:proofErr w:type="spellEnd"/>
      <w:r w:rsidRPr="00402C84">
        <w:rPr>
          <w:rFonts w:ascii="Arial" w:hAnsi="Arial" w:cs="Arial"/>
          <w:sz w:val="20"/>
          <w:szCs w:val="20"/>
        </w:rPr>
        <w:t xml:space="preserve"> a terméket forgalmazásának teljes idejében. Amennyiben a termék értékesítése szünetel, az értékesítés újrakezdésekor is az eredeti termékkóddal kell küldeni a</w:t>
      </w:r>
      <w:r w:rsidR="002835FB" w:rsidRPr="00402C84">
        <w:rPr>
          <w:rFonts w:ascii="Arial" w:hAnsi="Arial" w:cs="Arial"/>
          <w:sz w:val="20"/>
          <w:szCs w:val="20"/>
        </w:rPr>
        <w:t>z adatszolgáltatásban</w:t>
      </w:r>
      <w:r w:rsidRPr="00402C84">
        <w:rPr>
          <w:rFonts w:ascii="Arial" w:hAnsi="Arial" w:cs="Arial"/>
          <w:sz w:val="20"/>
          <w:szCs w:val="20"/>
        </w:rPr>
        <w:t xml:space="preserve">. </w:t>
      </w:r>
    </w:p>
    <w:p w14:paraId="7A1E1954" w14:textId="7015C3F7" w:rsidR="00FF25C6" w:rsidRPr="00402C84" w:rsidRDefault="00944DEE">
      <w:pPr>
        <w:spacing w:line="240" w:lineRule="auto"/>
        <w:jc w:val="both"/>
        <w:rPr>
          <w:rFonts w:ascii="Arial" w:hAnsi="Arial" w:cs="Arial"/>
          <w:sz w:val="20"/>
          <w:szCs w:val="20"/>
        </w:rPr>
      </w:pPr>
      <w:r w:rsidRPr="00402C84">
        <w:rPr>
          <w:rFonts w:ascii="Arial" w:hAnsi="Arial" w:cs="Arial"/>
          <w:sz w:val="20"/>
          <w:szCs w:val="20"/>
        </w:rPr>
        <w:t xml:space="preserve">A </w:t>
      </w:r>
      <w:r w:rsidRPr="004612D9">
        <w:rPr>
          <w:rFonts w:ascii="Arial" w:hAnsi="Arial" w:cs="Arial"/>
          <w:b/>
          <w:sz w:val="20"/>
          <w:szCs w:val="20"/>
        </w:rPr>
        <w:t>b)</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a kombinált konstrukció teljes megnevezését kell szerepeltetni</w:t>
      </w:r>
      <w:r w:rsidR="003D255C">
        <w:rPr>
          <w:rFonts w:ascii="Arial" w:hAnsi="Arial" w:cs="Arial"/>
          <w:sz w:val="20"/>
          <w:szCs w:val="20"/>
        </w:rPr>
        <w:t xml:space="preserve">, összhangban az adatszolgáltató hirdetményében szereplő </w:t>
      </w:r>
      <w:proofErr w:type="spellStart"/>
      <w:r w:rsidR="003D255C">
        <w:rPr>
          <w:rFonts w:ascii="Arial" w:hAnsi="Arial" w:cs="Arial"/>
          <w:sz w:val="20"/>
          <w:szCs w:val="20"/>
        </w:rPr>
        <w:t>termékmegnevezésekkel</w:t>
      </w:r>
      <w:proofErr w:type="spellEnd"/>
      <w:r w:rsidRPr="00402C84">
        <w:rPr>
          <w:rFonts w:ascii="Arial" w:hAnsi="Arial" w:cs="Arial"/>
          <w:sz w:val="20"/>
          <w:szCs w:val="20"/>
        </w:rPr>
        <w:t xml:space="preserve">. A könnyebb beazonosíthatóság érdekében </w:t>
      </w:r>
      <w:del w:id="91" w:author="MNB" w:date="2024-08-23T13:22:00Z">
        <w:r w:rsidRPr="00402C84">
          <w:rPr>
            <w:rFonts w:ascii="Arial" w:hAnsi="Arial" w:cs="Arial"/>
            <w:sz w:val="20"/>
            <w:szCs w:val="20"/>
          </w:rPr>
          <w:delText xml:space="preserve">célszerű </w:delText>
        </w:r>
      </w:del>
      <w:r w:rsidRPr="00402C84">
        <w:rPr>
          <w:rFonts w:ascii="Arial" w:hAnsi="Arial" w:cs="Arial"/>
          <w:sz w:val="20"/>
          <w:szCs w:val="20"/>
        </w:rPr>
        <w:t>a hirdetményekben is használt megnevezéseket</w:t>
      </w:r>
      <w:ins w:id="92" w:author="MNB" w:date="2024-08-23T13:22:00Z">
        <w:r w:rsidRPr="00402C84">
          <w:rPr>
            <w:rFonts w:ascii="Arial" w:hAnsi="Arial" w:cs="Arial"/>
            <w:sz w:val="20"/>
            <w:szCs w:val="20"/>
          </w:rPr>
          <w:t xml:space="preserve"> </w:t>
        </w:r>
        <w:r w:rsidR="00761B32">
          <w:rPr>
            <w:rFonts w:ascii="Arial" w:hAnsi="Arial" w:cs="Arial"/>
            <w:sz w:val="20"/>
            <w:szCs w:val="20"/>
          </w:rPr>
          <w:t>szükséges</w:t>
        </w:r>
      </w:ins>
      <w:r w:rsidR="00761B32">
        <w:rPr>
          <w:rFonts w:ascii="Arial" w:hAnsi="Arial" w:cs="Arial"/>
          <w:sz w:val="20"/>
          <w:szCs w:val="20"/>
        </w:rPr>
        <w:t xml:space="preserve"> </w:t>
      </w:r>
      <w:r w:rsidRPr="00402C84">
        <w:rPr>
          <w:rFonts w:ascii="Arial" w:hAnsi="Arial" w:cs="Arial"/>
          <w:sz w:val="20"/>
          <w:szCs w:val="20"/>
        </w:rPr>
        <w:t xml:space="preserve">alkalmazni. </w:t>
      </w:r>
      <w:r w:rsidRPr="00402C84">
        <w:rPr>
          <w:rFonts w:ascii="Arial" w:hAnsi="Arial" w:cs="Arial"/>
          <w:sz w:val="20"/>
          <w:szCs w:val="20"/>
        </w:rPr>
        <w:lastRenderedPageBreak/>
        <w:t xml:space="preserve">Amennyiben azonos konstrukció eltérő alternatíváiról van szó (és nincs külön „fantázianeve”), a megkülönböztető jellemzőt </w:t>
      </w:r>
      <w:del w:id="93" w:author="MNB" w:date="2024-08-23T13:22:00Z">
        <w:r w:rsidRPr="00402C84">
          <w:rPr>
            <w:rFonts w:ascii="Arial" w:hAnsi="Arial" w:cs="Arial"/>
            <w:sz w:val="20"/>
            <w:szCs w:val="20"/>
          </w:rPr>
          <w:delText>javasolt</w:delText>
        </w:r>
      </w:del>
      <w:ins w:id="94" w:author="MNB" w:date="2024-08-23T13:22:00Z">
        <w:r w:rsidR="006C5AD1">
          <w:rPr>
            <w:rFonts w:ascii="Arial" w:hAnsi="Arial" w:cs="Arial"/>
            <w:sz w:val="20"/>
            <w:szCs w:val="20"/>
          </w:rPr>
          <w:t>szükséges</w:t>
        </w:r>
      </w:ins>
      <w:r w:rsidRPr="00402C84">
        <w:rPr>
          <w:rFonts w:ascii="Arial" w:hAnsi="Arial" w:cs="Arial"/>
          <w:sz w:val="20"/>
          <w:szCs w:val="20"/>
        </w:rPr>
        <w:t xml:space="preserve"> feltüntetni a termék, termékvariáció megnevezésében is. </w:t>
      </w:r>
    </w:p>
    <w:p w14:paraId="6FBE9B15" w14:textId="77777777" w:rsidR="00A01247" w:rsidRPr="00402C84" w:rsidRDefault="00E22A2E">
      <w:pPr>
        <w:spacing w:line="240" w:lineRule="auto"/>
        <w:jc w:val="both"/>
        <w:rPr>
          <w:rFonts w:ascii="Arial" w:hAnsi="Arial" w:cs="Arial"/>
          <w:sz w:val="20"/>
          <w:szCs w:val="20"/>
        </w:rPr>
      </w:pPr>
      <w:r w:rsidRPr="00402C84">
        <w:rPr>
          <w:rFonts w:ascii="Arial" w:hAnsi="Arial" w:cs="Arial"/>
          <w:sz w:val="20"/>
          <w:szCs w:val="20"/>
        </w:rPr>
        <w:t xml:space="preserve">A </w:t>
      </w:r>
      <w:proofErr w:type="gramStart"/>
      <w:r w:rsidRPr="004612D9">
        <w:rPr>
          <w:rFonts w:ascii="Arial" w:hAnsi="Arial" w:cs="Arial"/>
          <w:b/>
          <w:sz w:val="20"/>
          <w:szCs w:val="20"/>
        </w:rPr>
        <w:t>c)-</w:t>
      </w:r>
      <w:proofErr w:type="gramEnd"/>
      <w:r w:rsidR="00625160" w:rsidRPr="004612D9">
        <w:rPr>
          <w:rFonts w:ascii="Arial" w:hAnsi="Arial" w:cs="Arial"/>
          <w:b/>
          <w:sz w:val="20"/>
          <w:szCs w:val="20"/>
        </w:rPr>
        <w:t>k</w:t>
      </w:r>
      <w:r w:rsidRPr="004612D9">
        <w:rPr>
          <w:rFonts w:ascii="Arial" w:hAnsi="Arial" w:cs="Arial"/>
          <w:b/>
          <w:sz w:val="20"/>
          <w:szCs w:val="20"/>
        </w:rPr>
        <w:t>)</w:t>
      </w:r>
      <w:r w:rsidR="00A01247" w:rsidRPr="00402C84">
        <w:rPr>
          <w:rFonts w:ascii="Arial" w:hAnsi="Arial" w:cs="Arial"/>
          <w:i/>
          <w:sz w:val="20"/>
          <w:szCs w:val="20"/>
        </w:rPr>
        <w:t xml:space="preserve"> </w:t>
      </w:r>
      <w:r w:rsidR="00A01247" w:rsidRPr="004612D9">
        <w:rPr>
          <w:rFonts w:ascii="Arial" w:hAnsi="Arial" w:cs="Arial"/>
          <w:sz w:val="20"/>
          <w:szCs w:val="20"/>
        </w:rPr>
        <w:t>cellában</w:t>
      </w:r>
      <w:r w:rsidRPr="004612D9">
        <w:rPr>
          <w:rFonts w:ascii="Arial" w:hAnsi="Arial" w:cs="Arial"/>
          <w:sz w:val="20"/>
          <w:szCs w:val="20"/>
        </w:rPr>
        <w:t xml:space="preserve"> a</w:t>
      </w:r>
      <w:r w:rsidRPr="00402C84">
        <w:rPr>
          <w:rFonts w:ascii="Arial" w:hAnsi="Arial" w:cs="Arial"/>
          <w:sz w:val="20"/>
          <w:szCs w:val="20"/>
        </w:rPr>
        <w:t xml:space="preserve"> kombinált megtakarítási termék betéti részével kapcsolatos információkat </w:t>
      </w:r>
      <w:r w:rsidR="00A01247" w:rsidRPr="00402C84">
        <w:rPr>
          <w:rFonts w:ascii="Arial" w:hAnsi="Arial" w:cs="Arial"/>
          <w:sz w:val="20"/>
          <w:szCs w:val="20"/>
        </w:rPr>
        <w:t>kell feltüntetni</w:t>
      </w:r>
      <w:r w:rsidRPr="00402C84">
        <w:rPr>
          <w:rFonts w:ascii="Arial" w:hAnsi="Arial" w:cs="Arial"/>
          <w:sz w:val="20"/>
          <w:szCs w:val="20"/>
        </w:rPr>
        <w:t>.</w:t>
      </w:r>
      <w:r w:rsidR="00FF25C6" w:rsidRPr="00402C84">
        <w:rPr>
          <w:rFonts w:ascii="Arial" w:hAnsi="Arial" w:cs="Arial"/>
          <w:sz w:val="20"/>
          <w:szCs w:val="20"/>
        </w:rPr>
        <w:t xml:space="preserve"> </w:t>
      </w:r>
    </w:p>
    <w:p w14:paraId="7E506BD6" w14:textId="77777777" w:rsidR="00041DC7" w:rsidRPr="00402C84" w:rsidRDefault="00041DC7">
      <w:pPr>
        <w:spacing w:line="240" w:lineRule="auto"/>
        <w:jc w:val="both"/>
        <w:rPr>
          <w:rFonts w:ascii="Arial" w:hAnsi="Arial" w:cs="Arial"/>
          <w:sz w:val="20"/>
          <w:szCs w:val="20"/>
        </w:rPr>
      </w:pPr>
      <w:r w:rsidRPr="00402C84">
        <w:rPr>
          <w:rFonts w:ascii="Arial" w:hAnsi="Arial" w:cs="Arial"/>
          <w:sz w:val="20"/>
          <w:szCs w:val="20"/>
        </w:rPr>
        <w:t xml:space="preserve">A </w:t>
      </w:r>
      <w:r w:rsidRPr="004612D9">
        <w:rPr>
          <w:rFonts w:ascii="Arial" w:hAnsi="Arial" w:cs="Arial"/>
          <w:b/>
          <w:sz w:val="20"/>
          <w:szCs w:val="20"/>
        </w:rPr>
        <w:t>c)</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megjelölni a betét nyilvántartásának devizanemét (ISO-kódját).</w:t>
      </w:r>
    </w:p>
    <w:p w14:paraId="6E45F0A4" w14:textId="77777777" w:rsidR="00E8150F" w:rsidRPr="00402C84" w:rsidRDefault="00944DEE">
      <w:pPr>
        <w:spacing w:line="240" w:lineRule="auto"/>
        <w:jc w:val="both"/>
        <w:rPr>
          <w:rFonts w:ascii="Arial" w:hAnsi="Arial" w:cs="Arial"/>
          <w:sz w:val="20"/>
          <w:szCs w:val="20"/>
        </w:rPr>
      </w:pPr>
      <w:r w:rsidRPr="00402C84">
        <w:rPr>
          <w:rFonts w:ascii="Arial" w:hAnsi="Arial" w:cs="Arial"/>
          <w:sz w:val="20"/>
          <w:szCs w:val="20"/>
        </w:rPr>
        <w:t xml:space="preserve">A </w:t>
      </w:r>
      <w:r w:rsidR="00041DC7" w:rsidRPr="004612D9">
        <w:rPr>
          <w:rFonts w:ascii="Arial" w:hAnsi="Arial" w:cs="Arial"/>
          <w:b/>
          <w:sz w:val="20"/>
          <w:szCs w:val="20"/>
        </w:rPr>
        <w:t>d</w:t>
      </w:r>
      <w:proofErr w:type="gramStart"/>
      <w:r w:rsidRPr="004612D9">
        <w:rPr>
          <w:rFonts w:ascii="Arial" w:hAnsi="Arial" w:cs="Arial"/>
          <w:b/>
          <w:sz w:val="20"/>
          <w:szCs w:val="20"/>
        </w:rPr>
        <w:t>1)</w:t>
      </w:r>
      <w:r w:rsidR="00041DC7" w:rsidRPr="004612D9">
        <w:rPr>
          <w:rFonts w:ascii="Arial" w:hAnsi="Arial" w:cs="Arial"/>
          <w:b/>
          <w:sz w:val="20"/>
          <w:szCs w:val="20"/>
        </w:rPr>
        <w:t>-</w:t>
      </w:r>
      <w:proofErr w:type="gramEnd"/>
      <w:r w:rsidR="00041DC7" w:rsidRPr="004612D9">
        <w:rPr>
          <w:rFonts w:ascii="Arial" w:hAnsi="Arial" w:cs="Arial"/>
          <w:b/>
          <w:sz w:val="20"/>
          <w:szCs w:val="20"/>
        </w:rPr>
        <w:t>d4</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cell</w:t>
      </w:r>
      <w:r w:rsidR="003C3B20">
        <w:rPr>
          <w:rFonts w:ascii="Arial" w:hAnsi="Arial" w:cs="Arial"/>
          <w:sz w:val="20"/>
          <w:szCs w:val="20"/>
        </w:rPr>
        <w:t>a</w:t>
      </w:r>
      <w:r w:rsidR="00A01247" w:rsidRPr="00402C84">
        <w:rPr>
          <w:rFonts w:ascii="Arial" w:hAnsi="Arial" w:cs="Arial"/>
          <w:sz w:val="20"/>
          <w:szCs w:val="20"/>
        </w:rPr>
        <w:t xml:space="preserve"> </w:t>
      </w:r>
      <w:r w:rsidRPr="00402C84">
        <w:rPr>
          <w:rFonts w:ascii="Arial" w:hAnsi="Arial" w:cs="Arial"/>
          <w:sz w:val="20"/>
          <w:szCs w:val="20"/>
        </w:rPr>
        <w:t>szolgál a</w:t>
      </w:r>
      <w:r w:rsidR="00DC1764" w:rsidRPr="00402C84">
        <w:rPr>
          <w:rFonts w:ascii="Arial" w:hAnsi="Arial" w:cs="Arial"/>
          <w:sz w:val="20"/>
          <w:szCs w:val="20"/>
        </w:rPr>
        <w:t xml:space="preserve"> kombinált konstrukció</w:t>
      </w:r>
      <w:r w:rsidR="00E22A2E" w:rsidRPr="00402C84">
        <w:rPr>
          <w:rFonts w:ascii="Arial" w:hAnsi="Arial" w:cs="Arial"/>
          <w:sz w:val="20"/>
          <w:szCs w:val="20"/>
        </w:rPr>
        <w:t xml:space="preserve"> betéti részében</w:t>
      </w:r>
      <w:r w:rsidR="00DC1764" w:rsidRPr="00402C84">
        <w:rPr>
          <w:rFonts w:ascii="Arial" w:hAnsi="Arial" w:cs="Arial"/>
          <w:sz w:val="20"/>
          <w:szCs w:val="20"/>
        </w:rPr>
        <w:t xml:space="preserve"> elhelyezhető összeg </w:t>
      </w:r>
      <w:r w:rsidRPr="00402C84">
        <w:rPr>
          <w:rFonts w:ascii="Arial" w:hAnsi="Arial" w:cs="Arial"/>
          <w:sz w:val="20"/>
          <w:szCs w:val="20"/>
        </w:rPr>
        <w:t>minimumára</w:t>
      </w:r>
      <w:r w:rsidR="00C90ACB" w:rsidRPr="00402C84">
        <w:rPr>
          <w:rFonts w:ascii="Arial" w:hAnsi="Arial" w:cs="Arial"/>
          <w:sz w:val="20"/>
          <w:szCs w:val="20"/>
        </w:rPr>
        <w:t>, illetve maximumára</w:t>
      </w:r>
      <w:r w:rsidRPr="00402C84">
        <w:rPr>
          <w:rFonts w:ascii="Arial" w:hAnsi="Arial" w:cs="Arial"/>
          <w:sz w:val="20"/>
          <w:szCs w:val="20"/>
        </w:rPr>
        <w:t xml:space="preserve"> vonatkozó elvárások felt</w:t>
      </w:r>
      <w:r w:rsidR="00E22A2E" w:rsidRPr="00402C84">
        <w:rPr>
          <w:rFonts w:ascii="Arial" w:hAnsi="Arial" w:cs="Arial"/>
          <w:sz w:val="20"/>
          <w:szCs w:val="20"/>
        </w:rPr>
        <w:t>ü</w:t>
      </w:r>
      <w:r w:rsidRPr="00402C84">
        <w:rPr>
          <w:rFonts w:ascii="Arial" w:hAnsi="Arial" w:cs="Arial"/>
          <w:sz w:val="20"/>
          <w:szCs w:val="20"/>
        </w:rPr>
        <w:t>ntetésére numerikus, egész számban</w:t>
      </w:r>
      <w:r w:rsidR="00E22A2E" w:rsidRPr="00402C84">
        <w:rPr>
          <w:rFonts w:ascii="Arial" w:hAnsi="Arial" w:cs="Arial"/>
          <w:sz w:val="20"/>
          <w:szCs w:val="20"/>
        </w:rPr>
        <w:t>.</w:t>
      </w:r>
      <w:r w:rsidR="008113D5" w:rsidRPr="00402C84">
        <w:rPr>
          <w:rFonts w:ascii="Arial" w:hAnsi="Arial" w:cs="Arial"/>
          <w:sz w:val="20"/>
          <w:szCs w:val="20"/>
        </w:rPr>
        <w:t xml:space="preserve"> </w:t>
      </w:r>
      <w:r w:rsidR="00E8150F" w:rsidRPr="00402C84">
        <w:rPr>
          <w:rFonts w:ascii="Arial" w:hAnsi="Arial" w:cs="Arial"/>
          <w:sz w:val="20"/>
          <w:szCs w:val="20"/>
        </w:rPr>
        <w:t xml:space="preserve">A </w:t>
      </w:r>
      <w:r w:rsidR="00041DC7" w:rsidRPr="004612D9">
        <w:rPr>
          <w:rFonts w:ascii="Arial" w:hAnsi="Arial" w:cs="Arial"/>
          <w:b/>
          <w:sz w:val="20"/>
          <w:szCs w:val="20"/>
        </w:rPr>
        <w:t>d2</w:t>
      </w:r>
      <w:r w:rsidR="00E8150F" w:rsidRPr="004612D9">
        <w:rPr>
          <w:rFonts w:ascii="Arial" w:hAnsi="Arial" w:cs="Arial"/>
          <w:b/>
          <w:sz w:val="20"/>
          <w:szCs w:val="20"/>
        </w:rPr>
        <w:t>)</w:t>
      </w:r>
      <w:r w:rsidR="00041DC7" w:rsidRPr="00402C84">
        <w:rPr>
          <w:rFonts w:ascii="Arial" w:hAnsi="Arial" w:cs="Arial"/>
          <w:i/>
          <w:sz w:val="20"/>
          <w:szCs w:val="20"/>
        </w:rPr>
        <w:t xml:space="preserve"> </w:t>
      </w:r>
      <w:r w:rsidR="00041DC7" w:rsidRPr="00402C84">
        <w:rPr>
          <w:rFonts w:ascii="Arial" w:hAnsi="Arial" w:cs="Arial"/>
          <w:sz w:val="20"/>
          <w:szCs w:val="20"/>
        </w:rPr>
        <w:t>és</w:t>
      </w:r>
      <w:r w:rsidR="00041DC7" w:rsidRPr="00402C84">
        <w:rPr>
          <w:rFonts w:ascii="Arial" w:hAnsi="Arial" w:cs="Arial"/>
          <w:i/>
          <w:sz w:val="20"/>
          <w:szCs w:val="20"/>
        </w:rPr>
        <w:t xml:space="preserve"> </w:t>
      </w:r>
      <w:r w:rsidR="00041DC7" w:rsidRPr="004612D9">
        <w:rPr>
          <w:rFonts w:ascii="Arial" w:hAnsi="Arial" w:cs="Arial"/>
          <w:b/>
          <w:sz w:val="20"/>
          <w:szCs w:val="20"/>
        </w:rPr>
        <w:t>d4)</w:t>
      </w:r>
      <w:r w:rsidR="00E8150F" w:rsidRPr="00402C84">
        <w:rPr>
          <w:rFonts w:ascii="Arial" w:hAnsi="Arial" w:cs="Arial"/>
          <w:sz w:val="20"/>
          <w:szCs w:val="20"/>
        </w:rPr>
        <w:t xml:space="preserve"> </w:t>
      </w:r>
      <w:r w:rsidR="00A01247" w:rsidRPr="00402C84">
        <w:rPr>
          <w:rFonts w:ascii="Arial" w:hAnsi="Arial" w:cs="Arial"/>
          <w:sz w:val="20"/>
          <w:szCs w:val="20"/>
        </w:rPr>
        <w:t xml:space="preserve">cellában </w:t>
      </w:r>
      <w:r w:rsidR="00E8150F" w:rsidRPr="00402C84">
        <w:rPr>
          <w:rFonts w:ascii="Arial" w:hAnsi="Arial" w:cs="Arial"/>
          <w:sz w:val="20"/>
          <w:szCs w:val="20"/>
        </w:rPr>
        <w:t xml:space="preserve">kell megjelölni a betét minimumára és maximumára vonatkozó előírás devizanemét (ISO-kód). </w:t>
      </w:r>
      <w:r w:rsidR="0001118B" w:rsidRPr="00402C84">
        <w:rPr>
          <w:rFonts w:ascii="Arial" w:hAnsi="Arial" w:cs="Arial"/>
          <w:sz w:val="20"/>
          <w:szCs w:val="20"/>
        </w:rPr>
        <w:t xml:space="preserve">Ha az elhelyezhető összeg minimuma közvetlenül nincs meghatározva, de a leköthető betét összegére kerekítési szabály van érvényben, abban az esetben a kerekítési szabályból adódó minimális összeget kell megadni. Amennyiben a betét maximumára nincs előírás, akkor azt az összeghatárt </w:t>
      </w:r>
      <w:r w:rsidR="006F44E6" w:rsidRPr="00402C84">
        <w:rPr>
          <w:rFonts w:ascii="Arial" w:hAnsi="Arial" w:cs="Arial"/>
          <w:sz w:val="20"/>
          <w:szCs w:val="20"/>
        </w:rPr>
        <w:t xml:space="preserve">kell </w:t>
      </w:r>
      <w:r w:rsidR="0001118B" w:rsidRPr="00402C84">
        <w:rPr>
          <w:rFonts w:ascii="Arial" w:hAnsi="Arial" w:cs="Arial"/>
          <w:sz w:val="20"/>
          <w:szCs w:val="20"/>
        </w:rPr>
        <w:t xml:space="preserve">megadni, amely felett már egyedi kamatkondíciót ad(hat) az adatszolgáltató. Ha ilyen összeghatár sem határozható meg, </w:t>
      </w:r>
      <w:r w:rsidR="0001118B" w:rsidRPr="004612D9">
        <w:rPr>
          <w:rFonts w:ascii="Arial" w:hAnsi="Arial" w:cs="Arial"/>
          <w:sz w:val="20"/>
          <w:szCs w:val="20"/>
        </w:rPr>
        <w:t>a „Nincs felső határ”</w:t>
      </w:r>
      <w:r w:rsidR="0001118B" w:rsidRPr="00402C84">
        <w:rPr>
          <w:rFonts w:ascii="Arial" w:hAnsi="Arial" w:cs="Arial"/>
          <w:sz w:val="20"/>
          <w:szCs w:val="20"/>
        </w:rPr>
        <w:t xml:space="preserve"> opciót kell kiválasztani.</w:t>
      </w:r>
    </w:p>
    <w:p w14:paraId="0C2DC62E" w14:textId="77777777" w:rsidR="00E8150F" w:rsidRPr="00402C84" w:rsidRDefault="00E8150F" w:rsidP="00A04FD0">
      <w:pPr>
        <w:autoSpaceDE w:val="0"/>
        <w:autoSpaceDN w:val="0"/>
        <w:adjustRightInd w:val="0"/>
        <w:spacing w:after="0" w:line="240" w:lineRule="auto"/>
        <w:jc w:val="both"/>
        <w:rPr>
          <w:rFonts w:ascii="Arial" w:hAnsi="Arial" w:cs="Arial"/>
          <w:sz w:val="20"/>
          <w:szCs w:val="20"/>
        </w:rPr>
      </w:pPr>
      <w:r w:rsidRPr="00402C84">
        <w:rPr>
          <w:rFonts w:ascii="Arial" w:hAnsi="Arial" w:cs="Arial"/>
          <w:sz w:val="20"/>
          <w:szCs w:val="20"/>
        </w:rPr>
        <w:t>A</w:t>
      </w:r>
      <w:r w:rsidR="00041DC7"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e</w:t>
      </w:r>
      <w:r w:rsidRPr="004612D9">
        <w:rPr>
          <w:rFonts w:ascii="Arial" w:hAnsi="Arial" w:cs="Arial"/>
          <w:b/>
          <w:sz w:val="20"/>
          <w:szCs w:val="20"/>
        </w:rPr>
        <w:t>1)</w:t>
      </w:r>
      <w:r w:rsidR="00D5607C">
        <w:rPr>
          <w:rFonts w:ascii="Arial" w:hAnsi="Arial" w:cs="Arial"/>
          <w:b/>
          <w:sz w:val="20"/>
          <w:szCs w:val="20"/>
        </w:rPr>
        <w:t xml:space="preserve"> és </w:t>
      </w:r>
      <w:r w:rsidR="00041DC7" w:rsidRPr="004612D9">
        <w:rPr>
          <w:rFonts w:ascii="Arial" w:hAnsi="Arial" w:cs="Arial"/>
          <w:b/>
          <w:sz w:val="20"/>
          <w:szCs w:val="20"/>
        </w:rPr>
        <w:t>e</w:t>
      </w:r>
      <w:r w:rsidRPr="004612D9">
        <w:rPr>
          <w:rFonts w:ascii="Arial" w:hAnsi="Arial" w:cs="Arial"/>
          <w:b/>
          <w:sz w:val="20"/>
          <w:szCs w:val="20"/>
        </w:rPr>
        <w:t>2)</w:t>
      </w:r>
      <w:r w:rsidRPr="00402C84">
        <w:rPr>
          <w:rFonts w:ascii="Arial" w:hAnsi="Arial" w:cs="Arial"/>
          <w:i/>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megjelölni, hogy a betéti rész kamatozási típusa az idő</w:t>
      </w:r>
      <w:r w:rsidR="009F75E8" w:rsidRPr="00402C84">
        <w:rPr>
          <w:rFonts w:ascii="Arial" w:hAnsi="Arial" w:cs="Arial"/>
          <w:sz w:val="20"/>
          <w:szCs w:val="20"/>
        </w:rPr>
        <w:t>,</w:t>
      </w:r>
      <w:r w:rsidRPr="00402C84">
        <w:rPr>
          <w:rFonts w:ascii="Arial" w:hAnsi="Arial" w:cs="Arial"/>
          <w:sz w:val="20"/>
          <w:szCs w:val="20"/>
        </w:rPr>
        <w:t xml:space="preserve"> illetve az összeg függvényében „sávos”, „lépcsős”</w:t>
      </w:r>
      <w:r w:rsidR="00D0342F" w:rsidRPr="00402C84">
        <w:rPr>
          <w:rFonts w:ascii="Arial" w:hAnsi="Arial" w:cs="Arial"/>
          <w:sz w:val="20"/>
          <w:szCs w:val="20"/>
        </w:rPr>
        <w:t xml:space="preserve"> </w:t>
      </w:r>
      <w:r w:rsidRPr="00402C84">
        <w:rPr>
          <w:rFonts w:ascii="Arial" w:hAnsi="Arial" w:cs="Arial"/>
          <w:sz w:val="20"/>
          <w:szCs w:val="20"/>
        </w:rPr>
        <w:t>vagy „egyszerű”.</w:t>
      </w:r>
    </w:p>
    <w:p w14:paraId="53189D44" w14:textId="77777777" w:rsidR="00A0147C" w:rsidRPr="00402C84" w:rsidRDefault="00A0147C" w:rsidP="00A04FD0">
      <w:pPr>
        <w:autoSpaceDE w:val="0"/>
        <w:autoSpaceDN w:val="0"/>
        <w:adjustRightInd w:val="0"/>
        <w:spacing w:after="0" w:line="240" w:lineRule="auto"/>
        <w:jc w:val="both"/>
        <w:rPr>
          <w:rFonts w:ascii="Arial" w:hAnsi="Arial" w:cs="Arial"/>
          <w:sz w:val="20"/>
          <w:szCs w:val="20"/>
        </w:rPr>
      </w:pPr>
    </w:p>
    <w:p w14:paraId="72560946" w14:textId="77777777" w:rsidR="00E8150F" w:rsidRPr="00402C84" w:rsidRDefault="00041DC7" w:rsidP="00A04FD0">
      <w:pPr>
        <w:autoSpaceDE w:val="0"/>
        <w:autoSpaceDN w:val="0"/>
        <w:adjustRightInd w:val="0"/>
        <w:spacing w:after="0" w:line="240" w:lineRule="auto"/>
        <w:jc w:val="both"/>
        <w:rPr>
          <w:rFonts w:ascii="Arial" w:hAnsi="Arial" w:cs="Arial"/>
          <w:sz w:val="20"/>
          <w:szCs w:val="20"/>
        </w:rPr>
      </w:pPr>
      <w:r w:rsidRPr="004612D9">
        <w:rPr>
          <w:rFonts w:ascii="Arial" w:hAnsi="Arial" w:cs="Arial"/>
          <w:b/>
          <w:sz w:val="20"/>
          <w:szCs w:val="20"/>
        </w:rPr>
        <w:t>e</w:t>
      </w:r>
      <w:r w:rsidR="0062034F" w:rsidRPr="004612D9">
        <w:rPr>
          <w:rFonts w:ascii="Arial" w:hAnsi="Arial" w:cs="Arial"/>
          <w:b/>
          <w:sz w:val="20"/>
          <w:szCs w:val="20"/>
        </w:rPr>
        <w:t>1)</w:t>
      </w:r>
      <w:r w:rsidR="0062034F" w:rsidRPr="00402C84">
        <w:rPr>
          <w:rFonts w:ascii="Arial" w:hAnsi="Arial" w:cs="Arial"/>
          <w:sz w:val="20"/>
          <w:szCs w:val="20"/>
        </w:rPr>
        <w:t xml:space="preserve"> Az idő függvényében:</w:t>
      </w:r>
    </w:p>
    <w:p w14:paraId="69AEBEE2" w14:textId="77777777" w:rsidR="00E8150F" w:rsidRPr="004612D9" w:rsidRDefault="0062034F" w:rsidP="00C86748">
      <w:pPr>
        <w:numPr>
          <w:ilvl w:val="0"/>
          <w:numId w:val="3"/>
        </w:numPr>
        <w:autoSpaceDE w:val="0"/>
        <w:autoSpaceDN w:val="0"/>
        <w:adjustRightInd w:val="0"/>
        <w:spacing w:after="0" w:line="240" w:lineRule="auto"/>
        <w:jc w:val="both"/>
        <w:rPr>
          <w:rFonts w:ascii="Arial" w:hAnsi="Arial" w:cs="Arial"/>
          <w:sz w:val="20"/>
          <w:szCs w:val="20"/>
          <w:lang w:eastAsia="hu-HU"/>
        </w:rPr>
      </w:pPr>
      <w:r w:rsidRPr="004612D9">
        <w:rPr>
          <w:rFonts w:ascii="Arial" w:hAnsi="Arial" w:cs="Arial"/>
          <w:sz w:val="20"/>
          <w:szCs w:val="20"/>
          <w:lang w:eastAsia="hu-HU"/>
        </w:rPr>
        <w:t>S</w:t>
      </w:r>
      <w:r w:rsidR="00E8150F" w:rsidRPr="004612D9">
        <w:rPr>
          <w:rFonts w:ascii="Arial" w:hAnsi="Arial" w:cs="Arial"/>
          <w:sz w:val="20"/>
          <w:szCs w:val="20"/>
          <w:lang w:eastAsia="hu-HU"/>
        </w:rPr>
        <w:t>ávos</w:t>
      </w:r>
      <w:r w:rsidRPr="004612D9">
        <w:rPr>
          <w:rFonts w:ascii="Arial" w:hAnsi="Arial" w:cs="Arial"/>
          <w:sz w:val="20"/>
          <w:szCs w:val="20"/>
          <w:lang w:eastAsia="hu-HU"/>
        </w:rPr>
        <w:t xml:space="preserve">: </w:t>
      </w:r>
      <w:r w:rsidR="00E8150F" w:rsidRPr="004612D9">
        <w:rPr>
          <w:rFonts w:ascii="Arial" w:hAnsi="Arial" w:cs="Arial"/>
          <w:sz w:val="20"/>
          <w:szCs w:val="20"/>
          <w:lang w:eastAsia="hu-HU"/>
        </w:rPr>
        <w:t>a fizetett kamat mértéke függ a betétlekötés kezdetétől eltelt időperiódusok számától, azaz kamatperiódusonként különböző mértékű a járó kamat.</w:t>
      </w:r>
    </w:p>
    <w:p w14:paraId="6FDDD910" w14:textId="77777777" w:rsidR="00E8150F" w:rsidRPr="004612D9" w:rsidRDefault="0062034F" w:rsidP="00C86748">
      <w:pPr>
        <w:numPr>
          <w:ilvl w:val="0"/>
          <w:numId w:val="3"/>
        </w:numPr>
        <w:autoSpaceDE w:val="0"/>
        <w:autoSpaceDN w:val="0"/>
        <w:adjustRightInd w:val="0"/>
        <w:spacing w:after="0" w:line="240" w:lineRule="auto"/>
        <w:jc w:val="both"/>
        <w:rPr>
          <w:rFonts w:ascii="Arial" w:hAnsi="Arial" w:cs="Arial"/>
          <w:sz w:val="20"/>
          <w:szCs w:val="20"/>
        </w:rPr>
      </w:pPr>
      <w:r w:rsidRPr="004612D9">
        <w:rPr>
          <w:rFonts w:ascii="Arial" w:hAnsi="Arial" w:cs="Arial"/>
          <w:sz w:val="20"/>
          <w:szCs w:val="20"/>
        </w:rPr>
        <w:t>L</w:t>
      </w:r>
      <w:r w:rsidR="00E8150F" w:rsidRPr="004612D9">
        <w:rPr>
          <w:rFonts w:ascii="Arial" w:hAnsi="Arial" w:cs="Arial"/>
          <w:sz w:val="20"/>
          <w:szCs w:val="20"/>
        </w:rPr>
        <w:t>épcső</w:t>
      </w:r>
      <w:r w:rsidRPr="004612D9">
        <w:rPr>
          <w:rFonts w:ascii="Arial" w:hAnsi="Arial" w:cs="Arial"/>
          <w:sz w:val="20"/>
          <w:szCs w:val="20"/>
        </w:rPr>
        <w:t>s:</w:t>
      </w:r>
      <w:r w:rsidR="00E8150F" w:rsidRPr="004612D9">
        <w:rPr>
          <w:rFonts w:ascii="Arial" w:hAnsi="Arial" w:cs="Arial"/>
          <w:sz w:val="20"/>
          <w:szCs w:val="20"/>
        </w:rPr>
        <w:t xml:space="preserve"> az adott határ feletti futamidőre lekötött betét a hosszabb futamidőre érvényes feltételek szerint kamatozik a lekötés teljes ideje alatt (pl. lekötési idő: 20-30 nap, 31-60 nap. Egy 35 napra lekötött betét a 31-60 nap közötti lekötésekre érvényes feltételek szerint kamatozik a lekötés teljes ideje, azaz 35 nap alatt.) </w:t>
      </w:r>
    </w:p>
    <w:p w14:paraId="2CDD2968" w14:textId="77777777" w:rsidR="0062034F" w:rsidRPr="00402C84" w:rsidRDefault="0062034F" w:rsidP="00C86748">
      <w:pPr>
        <w:numPr>
          <w:ilvl w:val="0"/>
          <w:numId w:val="3"/>
        </w:numPr>
        <w:autoSpaceDE w:val="0"/>
        <w:autoSpaceDN w:val="0"/>
        <w:adjustRightInd w:val="0"/>
        <w:spacing w:after="0" w:line="240" w:lineRule="auto"/>
        <w:jc w:val="both"/>
        <w:rPr>
          <w:rFonts w:ascii="Arial" w:hAnsi="Arial" w:cs="Arial"/>
          <w:sz w:val="20"/>
          <w:szCs w:val="20"/>
        </w:rPr>
      </w:pPr>
      <w:r w:rsidRPr="004612D9">
        <w:rPr>
          <w:rFonts w:ascii="Arial" w:hAnsi="Arial" w:cs="Arial"/>
          <w:sz w:val="20"/>
          <w:szCs w:val="20"/>
        </w:rPr>
        <w:t>Egyszerű</w:t>
      </w:r>
      <w:r w:rsidRPr="00402C84">
        <w:rPr>
          <w:rFonts w:ascii="Arial" w:hAnsi="Arial" w:cs="Arial"/>
          <w:i/>
          <w:sz w:val="20"/>
          <w:szCs w:val="20"/>
        </w:rPr>
        <w:t>:</w:t>
      </w:r>
      <w:r w:rsidRPr="00402C84">
        <w:rPr>
          <w:rFonts w:ascii="Arial" w:hAnsi="Arial" w:cs="Arial"/>
          <w:sz w:val="20"/>
          <w:szCs w:val="20"/>
        </w:rPr>
        <w:t xml:space="preserve"> az idő függvényében nincs eltérés a betét után fizetett kamatban.</w:t>
      </w:r>
    </w:p>
    <w:p w14:paraId="3B8A5884" w14:textId="77777777" w:rsidR="0062034F" w:rsidRPr="00402C84" w:rsidRDefault="0062034F" w:rsidP="00A04FD0">
      <w:pPr>
        <w:autoSpaceDE w:val="0"/>
        <w:autoSpaceDN w:val="0"/>
        <w:adjustRightInd w:val="0"/>
        <w:spacing w:after="0" w:line="240" w:lineRule="auto"/>
        <w:ind w:left="720"/>
        <w:jc w:val="both"/>
        <w:rPr>
          <w:rFonts w:ascii="Arial" w:hAnsi="Arial" w:cs="Arial"/>
          <w:sz w:val="20"/>
          <w:szCs w:val="20"/>
        </w:rPr>
      </w:pPr>
    </w:p>
    <w:p w14:paraId="4572A2B5" w14:textId="77777777" w:rsidR="0062034F" w:rsidRPr="00402C84" w:rsidRDefault="00041DC7" w:rsidP="00A04FD0">
      <w:pPr>
        <w:autoSpaceDE w:val="0"/>
        <w:autoSpaceDN w:val="0"/>
        <w:adjustRightInd w:val="0"/>
        <w:spacing w:after="0" w:line="240" w:lineRule="auto"/>
        <w:jc w:val="both"/>
        <w:rPr>
          <w:rFonts w:ascii="Arial" w:hAnsi="Arial" w:cs="Arial"/>
          <w:sz w:val="20"/>
          <w:szCs w:val="20"/>
        </w:rPr>
      </w:pPr>
      <w:r w:rsidRPr="004612D9">
        <w:rPr>
          <w:rFonts w:ascii="Arial" w:hAnsi="Arial" w:cs="Arial"/>
          <w:b/>
          <w:sz w:val="20"/>
          <w:szCs w:val="20"/>
        </w:rPr>
        <w:t>e</w:t>
      </w:r>
      <w:r w:rsidR="0062034F" w:rsidRPr="004612D9">
        <w:rPr>
          <w:rFonts w:ascii="Arial" w:hAnsi="Arial" w:cs="Arial"/>
          <w:b/>
          <w:sz w:val="20"/>
          <w:szCs w:val="20"/>
        </w:rPr>
        <w:t>2)</w:t>
      </w:r>
      <w:r w:rsidR="0062034F" w:rsidRPr="00402C84">
        <w:rPr>
          <w:rFonts w:ascii="Arial" w:hAnsi="Arial" w:cs="Arial"/>
          <w:sz w:val="20"/>
          <w:szCs w:val="20"/>
        </w:rPr>
        <w:t xml:space="preserve"> Az összeg függvényében:</w:t>
      </w:r>
    </w:p>
    <w:p w14:paraId="59D8E307" w14:textId="77777777" w:rsidR="00790094" w:rsidRPr="004612D9" w:rsidRDefault="0062034F" w:rsidP="00C86748">
      <w:pPr>
        <w:numPr>
          <w:ilvl w:val="0"/>
          <w:numId w:val="3"/>
        </w:numPr>
        <w:autoSpaceDE w:val="0"/>
        <w:autoSpaceDN w:val="0"/>
        <w:adjustRightInd w:val="0"/>
        <w:spacing w:after="0" w:line="240" w:lineRule="auto"/>
        <w:jc w:val="both"/>
        <w:rPr>
          <w:rFonts w:ascii="Arial" w:hAnsi="Arial" w:cs="Arial"/>
          <w:sz w:val="20"/>
          <w:szCs w:val="20"/>
          <w:lang w:eastAsia="hu-HU"/>
        </w:rPr>
      </w:pPr>
      <w:r w:rsidRPr="004612D9">
        <w:rPr>
          <w:rFonts w:ascii="Arial" w:hAnsi="Arial" w:cs="Arial"/>
          <w:sz w:val="20"/>
          <w:szCs w:val="20"/>
          <w:lang w:eastAsia="hu-HU"/>
        </w:rPr>
        <w:t>S</w:t>
      </w:r>
      <w:r w:rsidR="00790094" w:rsidRPr="004612D9">
        <w:rPr>
          <w:rFonts w:ascii="Arial" w:hAnsi="Arial" w:cs="Arial"/>
          <w:sz w:val="20"/>
          <w:szCs w:val="20"/>
          <w:lang w:eastAsia="hu-HU"/>
        </w:rPr>
        <w:t>ávos</w:t>
      </w:r>
      <w:r w:rsidRPr="004612D9">
        <w:rPr>
          <w:rFonts w:ascii="Arial" w:hAnsi="Arial" w:cs="Arial"/>
          <w:sz w:val="20"/>
          <w:szCs w:val="20"/>
          <w:lang w:eastAsia="hu-HU"/>
        </w:rPr>
        <w:t xml:space="preserve">: </w:t>
      </w:r>
      <w:r w:rsidR="00790094" w:rsidRPr="004612D9">
        <w:rPr>
          <w:rFonts w:ascii="Arial" w:hAnsi="Arial" w:cs="Arial"/>
          <w:sz w:val="20"/>
          <w:szCs w:val="20"/>
          <w:lang w:eastAsia="hu-HU"/>
        </w:rPr>
        <w:t xml:space="preserve">az összeg egyes sávokba eső részösszegeire az adott sávra meghatározott kamat jár. </w:t>
      </w:r>
    </w:p>
    <w:p w14:paraId="708A653F" w14:textId="77777777" w:rsidR="00E8150F" w:rsidRPr="004612D9" w:rsidRDefault="0062034F" w:rsidP="00C86748">
      <w:pPr>
        <w:numPr>
          <w:ilvl w:val="0"/>
          <w:numId w:val="3"/>
        </w:numPr>
        <w:autoSpaceDE w:val="0"/>
        <w:autoSpaceDN w:val="0"/>
        <w:adjustRightInd w:val="0"/>
        <w:spacing w:after="0" w:line="240" w:lineRule="auto"/>
        <w:jc w:val="both"/>
        <w:rPr>
          <w:rFonts w:ascii="Arial" w:hAnsi="Arial" w:cs="Arial"/>
          <w:sz w:val="20"/>
          <w:szCs w:val="20"/>
        </w:rPr>
      </w:pPr>
      <w:r w:rsidRPr="004612D9">
        <w:rPr>
          <w:rFonts w:ascii="Arial" w:hAnsi="Arial" w:cs="Arial"/>
          <w:sz w:val="20"/>
          <w:szCs w:val="20"/>
        </w:rPr>
        <w:t>L</w:t>
      </w:r>
      <w:r w:rsidR="00E8150F" w:rsidRPr="004612D9">
        <w:rPr>
          <w:rFonts w:ascii="Arial" w:hAnsi="Arial" w:cs="Arial"/>
          <w:sz w:val="20"/>
          <w:szCs w:val="20"/>
        </w:rPr>
        <w:t>épcsős</w:t>
      </w:r>
      <w:r w:rsidRPr="004612D9">
        <w:rPr>
          <w:rFonts w:ascii="Arial" w:hAnsi="Arial" w:cs="Arial"/>
          <w:sz w:val="20"/>
          <w:szCs w:val="20"/>
        </w:rPr>
        <w:t>:</w:t>
      </w:r>
      <w:r w:rsidR="00E8150F" w:rsidRPr="004612D9">
        <w:rPr>
          <w:rFonts w:ascii="Arial" w:hAnsi="Arial" w:cs="Arial"/>
          <w:b/>
          <w:sz w:val="20"/>
          <w:szCs w:val="20"/>
        </w:rPr>
        <w:t xml:space="preserve"> </w:t>
      </w:r>
      <w:r w:rsidR="00E8150F" w:rsidRPr="004612D9">
        <w:rPr>
          <w:rFonts w:ascii="Arial" w:hAnsi="Arial" w:cs="Arial"/>
          <w:sz w:val="20"/>
          <w:szCs w:val="20"/>
        </w:rPr>
        <w:t xml:space="preserve">az adott összeghatár felett a betét teljes összege a magasabb összegre érvényes feltételek szerint kamatozik. </w:t>
      </w:r>
    </w:p>
    <w:p w14:paraId="085B1CB3" w14:textId="77777777" w:rsidR="00E8150F" w:rsidRPr="00402C84" w:rsidRDefault="0062034F" w:rsidP="00C86748">
      <w:pPr>
        <w:numPr>
          <w:ilvl w:val="0"/>
          <w:numId w:val="3"/>
        </w:numPr>
        <w:autoSpaceDE w:val="0"/>
        <w:autoSpaceDN w:val="0"/>
        <w:adjustRightInd w:val="0"/>
        <w:spacing w:after="0" w:line="240" w:lineRule="auto"/>
        <w:jc w:val="both"/>
        <w:rPr>
          <w:rFonts w:ascii="Arial" w:hAnsi="Arial" w:cs="Arial"/>
          <w:sz w:val="20"/>
          <w:szCs w:val="20"/>
        </w:rPr>
      </w:pPr>
      <w:r w:rsidRPr="004612D9">
        <w:rPr>
          <w:rFonts w:ascii="Arial" w:hAnsi="Arial" w:cs="Arial"/>
          <w:sz w:val="20"/>
          <w:szCs w:val="20"/>
        </w:rPr>
        <w:t>E</w:t>
      </w:r>
      <w:r w:rsidR="00E8150F" w:rsidRPr="004612D9">
        <w:rPr>
          <w:rFonts w:ascii="Arial" w:hAnsi="Arial" w:cs="Arial"/>
          <w:sz w:val="20"/>
          <w:szCs w:val="20"/>
        </w:rPr>
        <w:t>gyszerű</w:t>
      </w:r>
      <w:r w:rsidRPr="004612D9">
        <w:rPr>
          <w:rFonts w:ascii="Arial" w:hAnsi="Arial" w:cs="Arial"/>
          <w:sz w:val="20"/>
          <w:szCs w:val="20"/>
        </w:rPr>
        <w:t>:</w:t>
      </w:r>
      <w:r w:rsidR="00E8150F" w:rsidRPr="004612D9">
        <w:rPr>
          <w:rFonts w:ascii="Arial" w:hAnsi="Arial" w:cs="Arial"/>
          <w:sz w:val="20"/>
          <w:szCs w:val="20"/>
        </w:rPr>
        <w:t xml:space="preserve"> az</w:t>
      </w:r>
      <w:r w:rsidR="00E8150F" w:rsidRPr="00402C84">
        <w:rPr>
          <w:rFonts w:ascii="Arial" w:hAnsi="Arial" w:cs="Arial"/>
          <w:sz w:val="20"/>
          <w:szCs w:val="20"/>
        </w:rPr>
        <w:t xml:space="preserve"> összeg függvényében nincs eltérés a betét után fizetett kamatban.</w:t>
      </w:r>
    </w:p>
    <w:p w14:paraId="2A68A76A" w14:textId="77777777" w:rsidR="00E8150F" w:rsidRPr="00402C84" w:rsidRDefault="00E8150F" w:rsidP="00A04FD0">
      <w:pPr>
        <w:autoSpaceDE w:val="0"/>
        <w:autoSpaceDN w:val="0"/>
        <w:adjustRightInd w:val="0"/>
        <w:spacing w:after="0" w:line="240" w:lineRule="auto"/>
        <w:jc w:val="both"/>
        <w:rPr>
          <w:rFonts w:ascii="Arial" w:hAnsi="Arial" w:cs="Arial"/>
          <w:sz w:val="20"/>
          <w:szCs w:val="20"/>
          <w:lang w:eastAsia="hu-HU"/>
        </w:rPr>
      </w:pPr>
    </w:p>
    <w:p w14:paraId="0BEB63AE" w14:textId="77777777" w:rsidR="00E8150F" w:rsidRPr="00402C84" w:rsidRDefault="0050495A" w:rsidP="00210F43">
      <w:pPr>
        <w:spacing w:line="240" w:lineRule="auto"/>
        <w:jc w:val="both"/>
        <w:rPr>
          <w:rFonts w:ascii="Arial" w:hAnsi="Arial" w:cs="Arial"/>
          <w:sz w:val="20"/>
          <w:szCs w:val="20"/>
        </w:rPr>
      </w:pPr>
      <w:r w:rsidRPr="00402C84">
        <w:rPr>
          <w:rFonts w:ascii="Arial" w:hAnsi="Arial" w:cs="Arial"/>
          <w:sz w:val="20"/>
          <w:szCs w:val="20"/>
        </w:rPr>
        <w:t xml:space="preserve">Az </w:t>
      </w:r>
      <w:r w:rsidR="00041DC7" w:rsidRPr="004612D9">
        <w:rPr>
          <w:rFonts w:ascii="Arial" w:hAnsi="Arial" w:cs="Arial"/>
          <w:b/>
          <w:sz w:val="20"/>
          <w:szCs w:val="20"/>
        </w:rPr>
        <w:t>f</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FE30FF" w:rsidRPr="00402C84">
        <w:rPr>
          <w:rFonts w:ascii="Arial" w:hAnsi="Arial" w:cs="Arial"/>
          <w:sz w:val="20"/>
          <w:szCs w:val="20"/>
        </w:rPr>
        <w:t xml:space="preserve">kell szerepeltetni, hogy a betéti rész „fix”, „változó” vagy „változtatható” kamatozású. </w:t>
      </w:r>
      <w:r w:rsidRPr="00402C84">
        <w:rPr>
          <w:rFonts w:ascii="Arial" w:hAnsi="Arial" w:cs="Arial"/>
          <w:sz w:val="20"/>
          <w:szCs w:val="20"/>
        </w:rPr>
        <w:t xml:space="preserve"> </w:t>
      </w:r>
    </w:p>
    <w:p w14:paraId="605BB957" w14:textId="77777777" w:rsidR="0050495A" w:rsidRPr="004612D9" w:rsidRDefault="0050495A" w:rsidP="009B393C">
      <w:pPr>
        <w:spacing w:line="240" w:lineRule="auto"/>
        <w:jc w:val="both"/>
        <w:rPr>
          <w:rFonts w:ascii="Arial" w:hAnsi="Arial" w:cs="Arial"/>
          <w:sz w:val="20"/>
          <w:szCs w:val="20"/>
        </w:rPr>
      </w:pPr>
      <w:r w:rsidRPr="004612D9">
        <w:rPr>
          <w:rFonts w:ascii="Arial" w:hAnsi="Arial" w:cs="Arial"/>
          <w:sz w:val="20"/>
          <w:szCs w:val="20"/>
        </w:rPr>
        <w:t>Fix kamat esetén a lekötés futamideje alatt nem változik a kamatláb. Változó kamatozást abban az esetben kell megadni, ha a hirdetményben előre rögzített tényező függvényében, annak változásakor automatikusan módosul a kamatláb mértéke a hirdetményben közzétett módon. Ha a betét kamatlába a futamidő alatt a hitelintézet döntése alapján, előre nem szabályozott módon módosítható, akkor a változtatható típust kell megadni a kamatozás jellegeként.</w:t>
      </w:r>
    </w:p>
    <w:p w14:paraId="39E2221C" w14:textId="77777777" w:rsidR="00E67DE0" w:rsidRPr="00402C84" w:rsidRDefault="00312E47" w:rsidP="00A04FD0">
      <w:pPr>
        <w:spacing w:line="240" w:lineRule="auto"/>
        <w:jc w:val="both"/>
        <w:rPr>
          <w:rFonts w:ascii="Arial" w:hAnsi="Arial" w:cs="Arial"/>
          <w:sz w:val="20"/>
          <w:szCs w:val="20"/>
        </w:rPr>
      </w:pPr>
      <w:r w:rsidRPr="00402C84">
        <w:rPr>
          <w:rFonts w:ascii="Arial" w:hAnsi="Arial" w:cs="Arial"/>
          <w:sz w:val="20"/>
          <w:szCs w:val="20"/>
        </w:rPr>
        <w:t xml:space="preserve">A </w:t>
      </w:r>
      <w:r w:rsidR="00041DC7" w:rsidRPr="004612D9">
        <w:rPr>
          <w:rFonts w:ascii="Arial" w:hAnsi="Arial" w:cs="Arial"/>
          <w:b/>
          <w:sz w:val="20"/>
          <w:szCs w:val="20"/>
        </w:rPr>
        <w:t>g</w:t>
      </w:r>
      <w:r w:rsidRPr="004612D9">
        <w:rPr>
          <w:rFonts w:ascii="Arial" w:hAnsi="Arial" w:cs="Arial"/>
          <w:b/>
          <w:sz w:val="20"/>
          <w:szCs w:val="20"/>
        </w:rPr>
        <w:t>1)</w:t>
      </w:r>
      <w:r w:rsidR="00D5607C">
        <w:rPr>
          <w:rFonts w:ascii="Arial" w:hAnsi="Arial" w:cs="Arial"/>
          <w:b/>
          <w:sz w:val="20"/>
          <w:szCs w:val="20"/>
        </w:rPr>
        <w:t xml:space="preserve"> és</w:t>
      </w:r>
      <w:r w:rsidR="00D5607C">
        <w:rPr>
          <w:rFonts w:ascii="Arial" w:hAnsi="Arial" w:cs="Arial"/>
          <w:sz w:val="20"/>
          <w:szCs w:val="20"/>
        </w:rPr>
        <w:t xml:space="preserve"> </w:t>
      </w:r>
      <w:r w:rsidR="00041DC7" w:rsidRPr="004612D9">
        <w:rPr>
          <w:rFonts w:ascii="Arial" w:hAnsi="Arial" w:cs="Arial"/>
          <w:b/>
          <w:sz w:val="20"/>
          <w:szCs w:val="20"/>
        </w:rPr>
        <w:t>g</w:t>
      </w:r>
      <w:r w:rsidRPr="004612D9">
        <w:rPr>
          <w:rFonts w:ascii="Arial" w:hAnsi="Arial" w:cs="Arial"/>
          <w:b/>
          <w:sz w:val="20"/>
          <w:szCs w:val="20"/>
        </w:rPr>
        <w:t>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346E13" w:rsidRPr="00402C84">
        <w:rPr>
          <w:rFonts w:ascii="Arial" w:hAnsi="Arial" w:cs="Arial"/>
          <w:sz w:val="20"/>
          <w:szCs w:val="20"/>
        </w:rPr>
        <w:t xml:space="preserve">kell megadni </w:t>
      </w:r>
      <w:r w:rsidR="00D72C1E" w:rsidRPr="00402C84">
        <w:rPr>
          <w:rFonts w:ascii="Arial" w:hAnsi="Arial" w:cs="Arial"/>
          <w:sz w:val="20"/>
          <w:szCs w:val="20"/>
        </w:rPr>
        <w:t xml:space="preserve">a betétek kombinált megtakarítási termékeken belüli </w:t>
      </w:r>
      <w:r w:rsidR="00A44B3B" w:rsidRPr="00402C84">
        <w:rPr>
          <w:rFonts w:ascii="Arial" w:hAnsi="Arial" w:cs="Arial"/>
          <w:sz w:val="20"/>
          <w:szCs w:val="20"/>
        </w:rPr>
        <w:t xml:space="preserve">előírt </w:t>
      </w:r>
      <w:r w:rsidR="00D72C1E" w:rsidRPr="00402C84">
        <w:rPr>
          <w:rFonts w:ascii="Arial" w:hAnsi="Arial" w:cs="Arial"/>
          <w:sz w:val="20"/>
          <w:szCs w:val="20"/>
        </w:rPr>
        <w:t xml:space="preserve">százalékos arányát. A </w:t>
      </w:r>
      <w:r w:rsidR="00041DC7" w:rsidRPr="004612D9">
        <w:rPr>
          <w:rFonts w:ascii="Arial" w:hAnsi="Arial" w:cs="Arial"/>
          <w:b/>
          <w:sz w:val="20"/>
          <w:szCs w:val="20"/>
        </w:rPr>
        <w:t>g</w:t>
      </w:r>
      <w:r w:rsidR="00D72C1E" w:rsidRPr="004612D9">
        <w:rPr>
          <w:rFonts w:ascii="Arial" w:hAnsi="Arial" w:cs="Arial"/>
          <w:b/>
          <w:sz w:val="20"/>
          <w:szCs w:val="20"/>
        </w:rPr>
        <w:t>1)</w:t>
      </w:r>
      <w:r w:rsidR="00D72C1E" w:rsidRPr="00402C84">
        <w:rPr>
          <w:rFonts w:ascii="Arial" w:hAnsi="Arial" w:cs="Arial"/>
          <w:sz w:val="20"/>
          <w:szCs w:val="20"/>
        </w:rPr>
        <w:t xml:space="preserve"> cellába kerül a megtakarítandó összeg betétben elhelyezendő összegének minimális aránya, a </w:t>
      </w:r>
      <w:r w:rsidR="00041DC7" w:rsidRPr="004612D9">
        <w:rPr>
          <w:rFonts w:ascii="Arial" w:hAnsi="Arial" w:cs="Arial"/>
          <w:b/>
          <w:sz w:val="20"/>
          <w:szCs w:val="20"/>
        </w:rPr>
        <w:t>g</w:t>
      </w:r>
      <w:r w:rsidR="00D72C1E" w:rsidRPr="004612D9">
        <w:rPr>
          <w:rFonts w:ascii="Arial" w:hAnsi="Arial" w:cs="Arial"/>
          <w:b/>
          <w:sz w:val="20"/>
          <w:szCs w:val="20"/>
        </w:rPr>
        <w:t>2)</w:t>
      </w:r>
      <w:r w:rsidR="00D72C1E" w:rsidRPr="00402C84">
        <w:rPr>
          <w:rFonts w:ascii="Arial" w:hAnsi="Arial" w:cs="Arial"/>
          <w:sz w:val="20"/>
          <w:szCs w:val="20"/>
        </w:rPr>
        <w:t xml:space="preserve"> cellába pedig </w:t>
      </w:r>
      <w:r w:rsidR="003C03BA" w:rsidRPr="00402C84">
        <w:rPr>
          <w:rFonts w:ascii="Arial" w:hAnsi="Arial" w:cs="Arial"/>
          <w:sz w:val="20"/>
          <w:szCs w:val="20"/>
        </w:rPr>
        <w:t>a</w:t>
      </w:r>
      <w:r w:rsidR="00C13635" w:rsidRPr="00402C84">
        <w:rPr>
          <w:rFonts w:ascii="Arial" w:hAnsi="Arial" w:cs="Arial"/>
          <w:sz w:val="20"/>
          <w:szCs w:val="20"/>
        </w:rPr>
        <w:t>nnak</w:t>
      </w:r>
      <w:r w:rsidR="003C03BA" w:rsidRPr="00402C84">
        <w:rPr>
          <w:rFonts w:ascii="Arial" w:hAnsi="Arial" w:cs="Arial"/>
          <w:sz w:val="20"/>
          <w:szCs w:val="20"/>
        </w:rPr>
        <w:t xml:space="preserve"> maximális aránya.</w:t>
      </w:r>
      <w:r w:rsidR="00D72C1E" w:rsidRPr="00402C84">
        <w:rPr>
          <w:rFonts w:ascii="Arial" w:hAnsi="Arial" w:cs="Arial"/>
          <w:sz w:val="20"/>
          <w:szCs w:val="20"/>
        </w:rPr>
        <w:t xml:space="preserve"> </w:t>
      </w:r>
    </w:p>
    <w:p w14:paraId="33436E67" w14:textId="77777777" w:rsidR="006F5088" w:rsidRPr="00402C84" w:rsidRDefault="006F5088" w:rsidP="00A04FD0">
      <w:pPr>
        <w:spacing w:line="240" w:lineRule="auto"/>
        <w:jc w:val="both"/>
        <w:rPr>
          <w:rFonts w:ascii="Arial" w:hAnsi="Arial" w:cs="Arial"/>
          <w:sz w:val="20"/>
          <w:szCs w:val="20"/>
        </w:rPr>
      </w:pPr>
      <w:r w:rsidRPr="00402C84">
        <w:rPr>
          <w:rFonts w:ascii="Arial" w:hAnsi="Arial" w:cs="Arial"/>
          <w:sz w:val="20"/>
          <w:szCs w:val="20"/>
        </w:rPr>
        <w:t xml:space="preserve">A </w:t>
      </w:r>
      <w:r w:rsidR="00041DC7" w:rsidRPr="004612D9">
        <w:rPr>
          <w:rFonts w:ascii="Arial" w:hAnsi="Arial" w:cs="Arial"/>
          <w:b/>
          <w:sz w:val="20"/>
          <w:szCs w:val="20"/>
        </w:rPr>
        <w:t>h</w:t>
      </w:r>
      <w:r w:rsidRPr="004612D9">
        <w:rPr>
          <w:rFonts w:ascii="Arial" w:hAnsi="Arial" w:cs="Arial"/>
          <w:b/>
          <w:sz w:val="20"/>
          <w:szCs w:val="20"/>
        </w:rPr>
        <w:t>1)</w:t>
      </w:r>
      <w:r w:rsidR="00D5607C">
        <w:rPr>
          <w:rFonts w:ascii="Arial" w:hAnsi="Arial" w:cs="Arial"/>
          <w:b/>
          <w:sz w:val="20"/>
          <w:szCs w:val="20"/>
        </w:rPr>
        <w:t xml:space="preserve"> és </w:t>
      </w:r>
      <w:r w:rsidR="00041DC7" w:rsidRPr="004612D9">
        <w:rPr>
          <w:rFonts w:ascii="Arial" w:hAnsi="Arial" w:cs="Arial"/>
          <w:b/>
          <w:sz w:val="20"/>
          <w:szCs w:val="20"/>
        </w:rPr>
        <w:t>h</w:t>
      </w:r>
      <w:r w:rsidRPr="004612D9">
        <w:rPr>
          <w:rFonts w:ascii="Arial" w:hAnsi="Arial" w:cs="Arial"/>
          <w:b/>
          <w:sz w:val="20"/>
          <w:szCs w:val="20"/>
        </w:rPr>
        <w:t>2)</w:t>
      </w:r>
      <w:r w:rsidRPr="00402C84">
        <w:rPr>
          <w:rFonts w:ascii="Arial" w:hAnsi="Arial" w:cs="Arial"/>
          <w:sz w:val="20"/>
          <w:szCs w:val="20"/>
        </w:rPr>
        <w:t xml:space="preserve"> </w:t>
      </w:r>
      <w:r w:rsidR="00A01247" w:rsidRPr="00402C84">
        <w:rPr>
          <w:rFonts w:ascii="Arial" w:hAnsi="Arial" w:cs="Arial"/>
          <w:sz w:val="20"/>
          <w:szCs w:val="20"/>
        </w:rPr>
        <w:t>cell</w:t>
      </w:r>
      <w:r w:rsidR="003C3B20">
        <w:rPr>
          <w:rFonts w:ascii="Arial" w:hAnsi="Arial" w:cs="Arial"/>
          <w:sz w:val="20"/>
          <w:szCs w:val="20"/>
        </w:rPr>
        <w:t>a</w:t>
      </w:r>
      <w:r w:rsidR="00A01247" w:rsidRPr="00402C84">
        <w:rPr>
          <w:rFonts w:ascii="Arial" w:hAnsi="Arial" w:cs="Arial"/>
          <w:sz w:val="20"/>
          <w:szCs w:val="20"/>
        </w:rPr>
        <w:t xml:space="preserve"> </w:t>
      </w:r>
      <w:r w:rsidRPr="00402C84">
        <w:rPr>
          <w:rFonts w:ascii="Arial" w:hAnsi="Arial" w:cs="Arial"/>
          <w:sz w:val="20"/>
          <w:szCs w:val="20"/>
        </w:rPr>
        <w:t>a betéti termékkonstrukció keretében elérhető legkisebb és legna</w:t>
      </w:r>
      <w:r w:rsidR="00E8150F" w:rsidRPr="00402C84">
        <w:rPr>
          <w:rFonts w:ascii="Arial" w:hAnsi="Arial" w:cs="Arial"/>
          <w:sz w:val="20"/>
          <w:szCs w:val="20"/>
        </w:rPr>
        <w:t xml:space="preserve">gyobb </w:t>
      </w:r>
      <w:proofErr w:type="spellStart"/>
      <w:r w:rsidR="00E8150F" w:rsidRPr="00402C84">
        <w:rPr>
          <w:rFonts w:ascii="Arial" w:hAnsi="Arial" w:cs="Arial"/>
          <w:sz w:val="20"/>
          <w:szCs w:val="20"/>
        </w:rPr>
        <w:t>EBKM</w:t>
      </w:r>
      <w:proofErr w:type="spellEnd"/>
      <w:r w:rsidR="00E8150F" w:rsidRPr="00402C84">
        <w:rPr>
          <w:rFonts w:ascii="Arial" w:hAnsi="Arial" w:cs="Arial"/>
          <w:sz w:val="20"/>
          <w:szCs w:val="20"/>
        </w:rPr>
        <w:t xml:space="preserve"> értékeke</w:t>
      </w:r>
      <w:r w:rsidRPr="00402C84">
        <w:rPr>
          <w:rFonts w:ascii="Arial" w:hAnsi="Arial" w:cs="Arial"/>
          <w:sz w:val="20"/>
          <w:szCs w:val="20"/>
        </w:rPr>
        <w:t>t jeleníti meg 2 tizedesjegy pontossággal</w:t>
      </w:r>
      <w:r w:rsidR="00A44B3B" w:rsidRPr="00402C84">
        <w:rPr>
          <w:rFonts w:ascii="Arial" w:hAnsi="Arial" w:cs="Arial"/>
          <w:sz w:val="20"/>
          <w:szCs w:val="20"/>
        </w:rPr>
        <w:t xml:space="preserve">, </w:t>
      </w:r>
      <w:r w:rsidR="002409B2">
        <w:rPr>
          <w:rFonts w:ascii="Arial" w:hAnsi="Arial" w:cs="Arial"/>
          <w:sz w:val="20"/>
          <w:szCs w:val="20"/>
        </w:rPr>
        <w:t>százalék</w:t>
      </w:r>
      <w:r w:rsidR="00A44B3B" w:rsidRPr="00402C84">
        <w:rPr>
          <w:rFonts w:ascii="Arial" w:hAnsi="Arial" w:cs="Arial"/>
          <w:sz w:val="20"/>
          <w:szCs w:val="20"/>
        </w:rPr>
        <w:t>jel feltüntetése nélkül</w:t>
      </w:r>
      <w:r w:rsidRPr="00402C84">
        <w:rPr>
          <w:rFonts w:ascii="Arial" w:hAnsi="Arial" w:cs="Arial"/>
          <w:sz w:val="20"/>
          <w:szCs w:val="20"/>
        </w:rPr>
        <w:t xml:space="preserve">. Az itt szereplő minimális és maximális </w:t>
      </w:r>
      <w:proofErr w:type="spellStart"/>
      <w:r w:rsidRPr="00402C84">
        <w:rPr>
          <w:rFonts w:ascii="Arial" w:hAnsi="Arial" w:cs="Arial"/>
          <w:sz w:val="20"/>
          <w:szCs w:val="20"/>
        </w:rPr>
        <w:t>EBKM</w:t>
      </w:r>
      <w:proofErr w:type="spellEnd"/>
      <w:r w:rsidRPr="00402C84">
        <w:rPr>
          <w:rFonts w:ascii="Arial" w:hAnsi="Arial" w:cs="Arial"/>
          <w:sz w:val="20"/>
          <w:szCs w:val="20"/>
        </w:rPr>
        <w:t xml:space="preserve"> értékek</w:t>
      </w:r>
      <w:r w:rsidR="00346E13" w:rsidRPr="00402C84">
        <w:rPr>
          <w:rFonts w:ascii="Arial" w:hAnsi="Arial" w:cs="Arial"/>
          <w:sz w:val="20"/>
          <w:szCs w:val="20"/>
        </w:rPr>
        <w:t xml:space="preserve">et </w:t>
      </w:r>
      <w:r w:rsidR="00346E13" w:rsidRPr="00E6085B">
        <w:rPr>
          <w:rFonts w:ascii="Arial" w:hAnsi="Arial" w:cs="Arial"/>
          <w:sz w:val="20"/>
          <w:szCs w:val="20"/>
        </w:rPr>
        <w:t>a program automatikusan feltölti</w:t>
      </w:r>
      <w:r w:rsidRPr="00402C84">
        <w:rPr>
          <w:rFonts w:ascii="Arial" w:hAnsi="Arial" w:cs="Arial"/>
          <w:sz w:val="20"/>
          <w:szCs w:val="20"/>
        </w:rPr>
        <w:t xml:space="preserve"> a termékhez kapcsolódó </w:t>
      </w:r>
      <w:r w:rsidR="00854789" w:rsidRPr="00402C84">
        <w:rPr>
          <w:rFonts w:ascii="Arial" w:hAnsi="Arial" w:cs="Arial"/>
          <w:sz w:val="20"/>
          <w:szCs w:val="20"/>
        </w:rPr>
        <w:t xml:space="preserve">kamatozási </w:t>
      </w:r>
      <w:r w:rsidRPr="00402C84">
        <w:rPr>
          <w:rFonts w:ascii="Arial" w:hAnsi="Arial" w:cs="Arial"/>
          <w:sz w:val="20"/>
          <w:szCs w:val="20"/>
        </w:rPr>
        <w:t>segédtábla legkisebb és legnagyobb értékeivel.</w:t>
      </w:r>
    </w:p>
    <w:p w14:paraId="3CEF4447" w14:textId="77777777" w:rsidR="00F024A4" w:rsidRPr="00402C84" w:rsidRDefault="00A44B3B" w:rsidP="00A04FD0">
      <w:pPr>
        <w:spacing w:line="240" w:lineRule="auto"/>
        <w:jc w:val="both"/>
        <w:rPr>
          <w:rFonts w:ascii="Arial" w:hAnsi="Arial" w:cs="Arial"/>
          <w:sz w:val="20"/>
          <w:szCs w:val="20"/>
        </w:rPr>
      </w:pPr>
      <w:r w:rsidRPr="00402C84">
        <w:rPr>
          <w:rFonts w:ascii="Arial" w:hAnsi="Arial" w:cs="Arial"/>
          <w:sz w:val="20"/>
          <w:szCs w:val="20"/>
        </w:rPr>
        <w:t>A</w:t>
      </w:r>
      <w:r w:rsidR="00041DC7" w:rsidRPr="00402C84">
        <w:rPr>
          <w:rFonts w:ascii="Arial" w:hAnsi="Arial" w:cs="Arial"/>
          <w:sz w:val="20"/>
          <w:szCs w:val="20"/>
        </w:rPr>
        <w:t>z</w:t>
      </w:r>
      <w:r w:rsidR="00D13915" w:rsidRPr="00402C84">
        <w:rPr>
          <w:rFonts w:ascii="Arial" w:hAnsi="Arial" w:cs="Arial"/>
          <w:sz w:val="20"/>
          <w:szCs w:val="20"/>
        </w:rPr>
        <w:t xml:space="preserve"> </w:t>
      </w:r>
      <w:r w:rsidR="00041DC7" w:rsidRPr="004612D9">
        <w:rPr>
          <w:rFonts w:ascii="Arial" w:hAnsi="Arial" w:cs="Arial"/>
          <w:b/>
          <w:sz w:val="20"/>
          <w:szCs w:val="20"/>
        </w:rPr>
        <w:t>i</w:t>
      </w:r>
      <w:r w:rsidR="00D13915" w:rsidRPr="004612D9">
        <w:rPr>
          <w:rFonts w:ascii="Arial" w:hAnsi="Arial" w:cs="Arial"/>
          <w:b/>
          <w:sz w:val="20"/>
          <w:szCs w:val="20"/>
        </w:rPr>
        <w:t>)</w:t>
      </w:r>
      <w:r w:rsidR="00D13915"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a kamatszámítással, </w:t>
      </w:r>
      <w:proofErr w:type="spellStart"/>
      <w:r w:rsidRPr="00402C84">
        <w:rPr>
          <w:rFonts w:ascii="Arial" w:hAnsi="Arial" w:cs="Arial"/>
          <w:sz w:val="20"/>
          <w:szCs w:val="20"/>
        </w:rPr>
        <w:t>EBKM-mel</w:t>
      </w:r>
      <w:proofErr w:type="spellEnd"/>
      <w:r w:rsidRPr="00402C84">
        <w:rPr>
          <w:rFonts w:ascii="Arial" w:hAnsi="Arial" w:cs="Arial"/>
          <w:sz w:val="20"/>
          <w:szCs w:val="20"/>
        </w:rPr>
        <w:t xml:space="preserve"> kapcsolatos megjegyzéseket megjeleníteni. A kamatszámítással összefüggő információk egy részét a </w:t>
      </w:r>
      <w:r w:rsidR="00FF66FB" w:rsidRPr="00402C84">
        <w:rPr>
          <w:rFonts w:ascii="Arial" w:hAnsi="Arial" w:cs="Arial"/>
          <w:sz w:val="20"/>
          <w:szCs w:val="20"/>
        </w:rPr>
        <w:t xml:space="preserve">kamatozási </w:t>
      </w:r>
      <w:r w:rsidRPr="00402C84">
        <w:rPr>
          <w:rFonts w:ascii="Arial" w:hAnsi="Arial" w:cs="Arial"/>
          <w:sz w:val="20"/>
          <w:szCs w:val="20"/>
        </w:rPr>
        <w:t>segédtábla tartalmazza. Mivel a segédtábla számszerűsített kamatokat jelenít meg, itt lehet a változó</w:t>
      </w:r>
      <w:r w:rsidR="009F75E8" w:rsidRPr="00402C84">
        <w:rPr>
          <w:rFonts w:ascii="Arial" w:hAnsi="Arial" w:cs="Arial"/>
          <w:sz w:val="20"/>
          <w:szCs w:val="20"/>
        </w:rPr>
        <w:t>,</w:t>
      </w:r>
      <w:r w:rsidRPr="00402C84">
        <w:rPr>
          <w:rFonts w:ascii="Arial" w:hAnsi="Arial" w:cs="Arial"/>
          <w:sz w:val="20"/>
          <w:szCs w:val="20"/>
        </w:rPr>
        <w:t xml:space="preserve"> illetve változtatható kamatozással kapcsolatos tájékoztatást is megadni (pl. amennyiben a termék báziskamathoz kötött az ezzel kapcsolatos információ is megjeleníthető</w:t>
      </w:r>
      <w:r w:rsidR="00FF66FB" w:rsidRPr="00402C84">
        <w:rPr>
          <w:rFonts w:ascii="Arial" w:hAnsi="Arial" w:cs="Arial"/>
          <w:sz w:val="20"/>
          <w:szCs w:val="20"/>
        </w:rPr>
        <w:t xml:space="preserve"> itt</w:t>
      </w:r>
      <w:r w:rsidRPr="00402C84">
        <w:rPr>
          <w:rFonts w:ascii="Arial" w:hAnsi="Arial" w:cs="Arial"/>
          <w:sz w:val="20"/>
          <w:szCs w:val="20"/>
        </w:rPr>
        <w:t>). Ha adott feltételek teljesülése estén (nem akciós) bónusz kamat is jár az általánosan érvényes alapkamaton felül, annak feltételei is ide kerülnek.</w:t>
      </w:r>
      <w:r w:rsidR="002E22DA" w:rsidRPr="00402C84">
        <w:rPr>
          <w:rFonts w:ascii="Arial" w:hAnsi="Arial" w:cs="Arial"/>
          <w:sz w:val="20"/>
          <w:szCs w:val="20"/>
        </w:rPr>
        <w:t xml:space="preserve"> </w:t>
      </w:r>
    </w:p>
    <w:p w14:paraId="421B2FFC" w14:textId="77777777" w:rsidR="00E8150F" w:rsidRPr="00402C84" w:rsidRDefault="006F5088" w:rsidP="00A04FD0">
      <w:pPr>
        <w:spacing w:line="240" w:lineRule="auto"/>
        <w:jc w:val="both"/>
        <w:rPr>
          <w:rFonts w:ascii="Arial" w:hAnsi="Arial" w:cs="Arial"/>
          <w:sz w:val="20"/>
          <w:szCs w:val="20"/>
        </w:rPr>
      </w:pPr>
      <w:r w:rsidRPr="00402C84">
        <w:rPr>
          <w:rFonts w:ascii="Arial" w:hAnsi="Arial" w:cs="Arial"/>
          <w:sz w:val="20"/>
          <w:szCs w:val="20"/>
        </w:rPr>
        <w:lastRenderedPageBreak/>
        <w:t xml:space="preserve">A </w:t>
      </w:r>
      <w:r w:rsidR="00041DC7" w:rsidRPr="004612D9">
        <w:rPr>
          <w:rFonts w:ascii="Arial" w:hAnsi="Arial" w:cs="Arial"/>
          <w:b/>
          <w:sz w:val="20"/>
          <w:szCs w:val="20"/>
        </w:rPr>
        <w:t>j</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A44B3B" w:rsidRPr="00402C84">
        <w:rPr>
          <w:rFonts w:ascii="Arial" w:hAnsi="Arial" w:cs="Arial"/>
          <w:sz w:val="20"/>
          <w:szCs w:val="20"/>
        </w:rPr>
        <w:t>kell</w:t>
      </w:r>
      <w:r w:rsidR="00346E13" w:rsidRPr="00402C84">
        <w:rPr>
          <w:rFonts w:ascii="Arial" w:hAnsi="Arial" w:cs="Arial"/>
          <w:sz w:val="20"/>
          <w:szCs w:val="20"/>
        </w:rPr>
        <w:t xml:space="preserve"> </w:t>
      </w:r>
      <w:r w:rsidRPr="00402C84">
        <w:rPr>
          <w:rFonts w:ascii="Arial" w:hAnsi="Arial" w:cs="Arial"/>
          <w:sz w:val="20"/>
          <w:szCs w:val="20"/>
        </w:rPr>
        <w:t xml:space="preserve">a betét </w:t>
      </w:r>
      <w:proofErr w:type="spellStart"/>
      <w:r w:rsidRPr="00402C84">
        <w:rPr>
          <w:rFonts w:ascii="Arial" w:hAnsi="Arial" w:cs="Arial"/>
          <w:sz w:val="20"/>
          <w:szCs w:val="20"/>
        </w:rPr>
        <w:t>futamidejének</w:t>
      </w:r>
      <w:proofErr w:type="spellEnd"/>
      <w:r w:rsidRPr="00402C84">
        <w:rPr>
          <w:rFonts w:ascii="Arial" w:hAnsi="Arial" w:cs="Arial"/>
          <w:sz w:val="20"/>
          <w:szCs w:val="20"/>
        </w:rPr>
        <w:t xml:space="preserve"> lejár</w:t>
      </w:r>
      <w:r w:rsidR="00E8150F" w:rsidRPr="00402C84">
        <w:rPr>
          <w:rFonts w:ascii="Arial" w:hAnsi="Arial" w:cs="Arial"/>
          <w:sz w:val="20"/>
          <w:szCs w:val="20"/>
        </w:rPr>
        <w:t>ata előtti teljes</w:t>
      </w:r>
      <w:r w:rsidRPr="00402C84">
        <w:rPr>
          <w:rFonts w:ascii="Arial" w:hAnsi="Arial" w:cs="Arial"/>
          <w:sz w:val="20"/>
          <w:szCs w:val="20"/>
        </w:rPr>
        <w:t xml:space="preserve"> vagy részleges megsz</w:t>
      </w:r>
      <w:r w:rsidR="00A44B3B" w:rsidRPr="00402C84">
        <w:rPr>
          <w:rFonts w:ascii="Arial" w:hAnsi="Arial" w:cs="Arial"/>
          <w:sz w:val="20"/>
          <w:szCs w:val="20"/>
        </w:rPr>
        <w:t>ü</w:t>
      </w:r>
      <w:r w:rsidRPr="00402C84">
        <w:rPr>
          <w:rFonts w:ascii="Arial" w:hAnsi="Arial" w:cs="Arial"/>
          <w:sz w:val="20"/>
          <w:szCs w:val="20"/>
        </w:rPr>
        <w:t>ntetése esetén alkalmazandó kamatlábról tájékoztatást</w:t>
      </w:r>
      <w:r w:rsidR="00A44B3B" w:rsidRPr="00402C84">
        <w:rPr>
          <w:rFonts w:ascii="Arial" w:hAnsi="Arial" w:cs="Arial"/>
          <w:sz w:val="20"/>
          <w:szCs w:val="20"/>
        </w:rPr>
        <w:t xml:space="preserve"> adni</w:t>
      </w:r>
      <w:r w:rsidRPr="00402C84">
        <w:rPr>
          <w:rFonts w:ascii="Arial" w:hAnsi="Arial" w:cs="Arial"/>
          <w:sz w:val="20"/>
          <w:szCs w:val="20"/>
        </w:rPr>
        <w:t>. Ha a betét elhelyezésétől számított napok száma vagy egyéb feltételek alapján az ilyen esetben alkalmazott kamat mértéke eltérő lehet, ennek részletes bemutatása is szükséges.</w:t>
      </w:r>
      <w:r w:rsidR="00321E16" w:rsidRPr="00402C84">
        <w:rPr>
          <w:rFonts w:ascii="Arial" w:hAnsi="Arial" w:cs="Arial"/>
          <w:sz w:val="20"/>
          <w:szCs w:val="20"/>
        </w:rPr>
        <w:t xml:space="preserve"> Azt</w:t>
      </w:r>
      <w:r w:rsidR="00B1768D" w:rsidRPr="00402C84">
        <w:rPr>
          <w:rFonts w:ascii="Arial" w:hAnsi="Arial" w:cs="Arial"/>
          <w:sz w:val="20"/>
          <w:szCs w:val="20"/>
        </w:rPr>
        <w:t xml:space="preserve"> a</w:t>
      </w:r>
      <w:r w:rsidR="00321E16" w:rsidRPr="00402C84">
        <w:rPr>
          <w:rFonts w:ascii="Arial" w:hAnsi="Arial" w:cs="Arial"/>
          <w:sz w:val="20"/>
          <w:szCs w:val="20"/>
        </w:rPr>
        <w:t xml:space="preserve"> kamatlábat is ezen a helyen kell felt</w:t>
      </w:r>
      <w:r w:rsidR="00094A80" w:rsidRPr="00402C84">
        <w:rPr>
          <w:rFonts w:ascii="Arial" w:hAnsi="Arial" w:cs="Arial"/>
          <w:sz w:val="20"/>
          <w:szCs w:val="20"/>
        </w:rPr>
        <w:t>ü</w:t>
      </w:r>
      <w:r w:rsidR="00321E16" w:rsidRPr="00402C84">
        <w:rPr>
          <w:rFonts w:ascii="Arial" w:hAnsi="Arial" w:cs="Arial"/>
          <w:sz w:val="20"/>
          <w:szCs w:val="20"/>
        </w:rPr>
        <w:t>ntetni, amelyet a</w:t>
      </w:r>
      <w:r w:rsidR="00F04110" w:rsidRPr="00402C84">
        <w:rPr>
          <w:rFonts w:ascii="Arial" w:hAnsi="Arial" w:cs="Arial"/>
          <w:sz w:val="20"/>
          <w:szCs w:val="20"/>
        </w:rPr>
        <w:t xml:space="preserve"> hitelintézet abban az esetben alkalmaz, amikor a betét futamideje alatt a befektetési termék értékesítésre kerül.</w:t>
      </w:r>
    </w:p>
    <w:p w14:paraId="280CA85F" w14:textId="77777777" w:rsidR="00693282" w:rsidRPr="00402C84" w:rsidRDefault="008169C3" w:rsidP="00A04FD0">
      <w:pPr>
        <w:spacing w:line="240" w:lineRule="auto"/>
        <w:jc w:val="both"/>
        <w:rPr>
          <w:rFonts w:ascii="Arial" w:hAnsi="Arial" w:cs="Arial"/>
          <w:sz w:val="20"/>
          <w:szCs w:val="20"/>
        </w:rPr>
      </w:pPr>
      <w:r w:rsidRPr="00402C84">
        <w:rPr>
          <w:rFonts w:ascii="Arial" w:hAnsi="Arial" w:cs="Arial"/>
          <w:sz w:val="20"/>
          <w:szCs w:val="20"/>
        </w:rPr>
        <w:t xml:space="preserve">A </w:t>
      </w:r>
      <w:r w:rsidR="00041DC7" w:rsidRPr="004612D9">
        <w:rPr>
          <w:rFonts w:ascii="Arial" w:hAnsi="Arial" w:cs="Arial"/>
          <w:b/>
          <w:sz w:val="20"/>
          <w:szCs w:val="20"/>
        </w:rPr>
        <w:t>k</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megadni minden olyan egyéb, a konstrukció betéti részével kapcsolatos információt, am</w:t>
      </w:r>
      <w:r w:rsidR="00346E13" w:rsidRPr="00402C84">
        <w:rPr>
          <w:rFonts w:ascii="Arial" w:hAnsi="Arial" w:cs="Arial"/>
          <w:sz w:val="20"/>
          <w:szCs w:val="20"/>
        </w:rPr>
        <w:t>ely</w:t>
      </w:r>
      <w:r w:rsidRPr="00402C84">
        <w:rPr>
          <w:rFonts w:ascii="Arial" w:hAnsi="Arial" w:cs="Arial"/>
          <w:sz w:val="20"/>
          <w:szCs w:val="20"/>
        </w:rPr>
        <w:t xml:space="preserve"> a megelőző </w:t>
      </w:r>
      <w:r w:rsidR="00A01247" w:rsidRPr="00402C84">
        <w:rPr>
          <w:rFonts w:ascii="Arial" w:hAnsi="Arial" w:cs="Arial"/>
          <w:sz w:val="20"/>
          <w:szCs w:val="20"/>
        </w:rPr>
        <w:t xml:space="preserve">cellákban </w:t>
      </w:r>
      <w:r w:rsidRPr="00402C84">
        <w:rPr>
          <w:rFonts w:ascii="Arial" w:hAnsi="Arial" w:cs="Arial"/>
          <w:sz w:val="20"/>
          <w:szCs w:val="20"/>
        </w:rPr>
        <w:t>felt</w:t>
      </w:r>
      <w:r w:rsidR="00661C55" w:rsidRPr="00402C84">
        <w:rPr>
          <w:rFonts w:ascii="Arial" w:hAnsi="Arial" w:cs="Arial"/>
          <w:sz w:val="20"/>
          <w:szCs w:val="20"/>
        </w:rPr>
        <w:t>ü</w:t>
      </w:r>
      <w:r w:rsidRPr="00402C84">
        <w:rPr>
          <w:rFonts w:ascii="Arial" w:hAnsi="Arial" w:cs="Arial"/>
          <w:sz w:val="20"/>
          <w:szCs w:val="20"/>
        </w:rPr>
        <w:t xml:space="preserve">ntetett adatokon felül a termék ezen összetevőjéről érdemi tájékoztatást nyújt. </w:t>
      </w:r>
      <w:r w:rsidR="000B600D" w:rsidRPr="00402C84">
        <w:rPr>
          <w:rFonts w:ascii="Arial" w:hAnsi="Arial" w:cs="Arial"/>
          <w:sz w:val="20"/>
          <w:szCs w:val="20"/>
        </w:rPr>
        <w:t xml:space="preserve">Ilyen jellemzők lehetnek </w:t>
      </w:r>
      <w:r w:rsidR="005517C9">
        <w:rPr>
          <w:rFonts w:ascii="Arial" w:hAnsi="Arial" w:cs="Arial"/>
          <w:sz w:val="20"/>
          <w:szCs w:val="20"/>
        </w:rPr>
        <w:t>pl.</w:t>
      </w:r>
      <w:r w:rsidR="000B600D" w:rsidRPr="00402C84">
        <w:rPr>
          <w:rFonts w:ascii="Arial" w:hAnsi="Arial" w:cs="Arial"/>
          <w:sz w:val="20"/>
          <w:szCs w:val="20"/>
        </w:rPr>
        <w:t xml:space="preserve"> a betét és a befektetési termékek arányával kapcsolatos további tájékoztatás; </w:t>
      </w:r>
      <w:r w:rsidRPr="00402C84">
        <w:rPr>
          <w:rFonts w:ascii="Arial" w:hAnsi="Arial" w:cs="Arial"/>
          <w:sz w:val="20"/>
          <w:szCs w:val="20"/>
        </w:rPr>
        <w:t>a</w:t>
      </w:r>
      <w:r w:rsidR="000B600D" w:rsidRPr="00402C84">
        <w:rPr>
          <w:rFonts w:ascii="Arial" w:hAnsi="Arial" w:cs="Arial"/>
          <w:sz w:val="20"/>
          <w:szCs w:val="20"/>
        </w:rPr>
        <w:t xml:space="preserve"> betét leköté</w:t>
      </w:r>
      <w:r w:rsidR="00C6086F" w:rsidRPr="00402C84">
        <w:rPr>
          <w:rFonts w:ascii="Arial" w:hAnsi="Arial" w:cs="Arial"/>
          <w:sz w:val="20"/>
          <w:szCs w:val="20"/>
        </w:rPr>
        <w:t>si idejére</w:t>
      </w:r>
      <w:r w:rsidR="00F024A4" w:rsidRPr="00402C84">
        <w:rPr>
          <w:rFonts w:ascii="Arial" w:hAnsi="Arial" w:cs="Arial"/>
          <w:sz w:val="20"/>
          <w:szCs w:val="20"/>
        </w:rPr>
        <w:t>, módjára (pl.</w:t>
      </w:r>
      <w:r w:rsidR="00C6086F" w:rsidRPr="00402C84">
        <w:rPr>
          <w:rFonts w:ascii="Arial" w:hAnsi="Arial" w:cs="Arial"/>
          <w:sz w:val="20"/>
          <w:szCs w:val="20"/>
        </w:rPr>
        <w:t xml:space="preserve"> </w:t>
      </w:r>
      <w:r w:rsidR="00F024A4" w:rsidRPr="00402C84">
        <w:rPr>
          <w:rFonts w:ascii="Arial" w:hAnsi="Arial" w:cs="Arial"/>
          <w:sz w:val="20"/>
          <w:szCs w:val="20"/>
        </w:rPr>
        <w:t xml:space="preserve">egyszeri vagy ismétlődő lekötés) </w:t>
      </w:r>
      <w:r w:rsidR="00C6086F" w:rsidRPr="00402C84">
        <w:rPr>
          <w:rFonts w:ascii="Arial" w:hAnsi="Arial" w:cs="Arial"/>
          <w:sz w:val="20"/>
          <w:szCs w:val="20"/>
        </w:rPr>
        <w:t>vonatkozó információ</w:t>
      </w:r>
      <w:r w:rsidR="003F510C" w:rsidRPr="00402C84">
        <w:rPr>
          <w:rFonts w:ascii="Arial" w:hAnsi="Arial" w:cs="Arial"/>
          <w:sz w:val="20"/>
          <w:szCs w:val="20"/>
        </w:rPr>
        <w:t>,</w:t>
      </w:r>
      <w:r w:rsidR="000B600D" w:rsidRPr="00402C84">
        <w:rPr>
          <w:rFonts w:ascii="Arial" w:hAnsi="Arial" w:cs="Arial"/>
          <w:sz w:val="20"/>
          <w:szCs w:val="20"/>
        </w:rPr>
        <w:t xml:space="preserve"> vagy ha az adott kamat csak új betétösszegre érvényes. </w:t>
      </w:r>
      <w:r w:rsidR="00D43E46" w:rsidRPr="00402C84">
        <w:rPr>
          <w:rFonts w:ascii="Arial" w:hAnsi="Arial" w:cs="Arial"/>
          <w:sz w:val="20"/>
          <w:szCs w:val="20"/>
        </w:rPr>
        <w:t>Ha a betét elhelyezésével kapcsolatban a szolgáltató díjat, jutalékot számol fel, azt is itt kell szerepeltetni.</w:t>
      </w:r>
      <w:r w:rsidR="00F024A4" w:rsidRPr="00402C84">
        <w:rPr>
          <w:rFonts w:ascii="Arial" w:hAnsi="Arial" w:cs="Arial"/>
          <w:sz w:val="20"/>
          <w:szCs w:val="20"/>
        </w:rPr>
        <w:t xml:space="preserve"> </w:t>
      </w:r>
    </w:p>
    <w:p w14:paraId="08A4057A" w14:textId="77777777" w:rsidR="008338AA" w:rsidRPr="00402C84" w:rsidRDefault="00693282" w:rsidP="00A04FD0">
      <w:pPr>
        <w:spacing w:line="240" w:lineRule="auto"/>
        <w:jc w:val="both"/>
        <w:rPr>
          <w:rFonts w:ascii="Arial" w:hAnsi="Arial" w:cs="Arial"/>
          <w:sz w:val="20"/>
          <w:szCs w:val="20"/>
        </w:rPr>
      </w:pPr>
      <w:r w:rsidRPr="00402C84">
        <w:rPr>
          <w:rFonts w:ascii="Arial" w:hAnsi="Arial" w:cs="Arial"/>
          <w:sz w:val="20"/>
          <w:szCs w:val="20"/>
        </w:rPr>
        <w:t>A</w:t>
      </w:r>
      <w:r w:rsidR="00A01247"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l</w:t>
      </w:r>
      <w:proofErr w:type="gramStart"/>
      <w:r w:rsidR="00041DC7" w:rsidRPr="004612D9">
        <w:rPr>
          <w:rFonts w:ascii="Arial" w:hAnsi="Arial" w:cs="Arial"/>
          <w:b/>
          <w:sz w:val="20"/>
          <w:szCs w:val="20"/>
        </w:rPr>
        <w:t>1</w:t>
      </w:r>
      <w:r w:rsidRPr="004612D9">
        <w:rPr>
          <w:rFonts w:ascii="Arial" w:hAnsi="Arial" w:cs="Arial"/>
          <w:b/>
          <w:sz w:val="20"/>
          <w:szCs w:val="20"/>
        </w:rPr>
        <w:t>)</w:t>
      </w:r>
      <w:r w:rsidR="00B1768D" w:rsidRPr="004612D9">
        <w:rPr>
          <w:rFonts w:ascii="Arial" w:hAnsi="Arial" w:cs="Arial"/>
          <w:b/>
          <w:sz w:val="20"/>
          <w:szCs w:val="20"/>
        </w:rPr>
        <w:t>-</w:t>
      </w:r>
      <w:proofErr w:type="gramEnd"/>
      <w:r w:rsidR="00041DC7" w:rsidRPr="004612D9">
        <w:rPr>
          <w:rFonts w:ascii="Arial" w:hAnsi="Arial" w:cs="Arial"/>
          <w:b/>
          <w:sz w:val="20"/>
          <w:szCs w:val="20"/>
        </w:rPr>
        <w:t>o3</w:t>
      </w:r>
      <w:r w:rsidRPr="004612D9">
        <w:rPr>
          <w:rFonts w:ascii="Arial" w:hAnsi="Arial" w:cs="Arial"/>
          <w:b/>
          <w:sz w:val="20"/>
          <w:szCs w:val="20"/>
        </w:rPr>
        <w:t>)</w:t>
      </w:r>
      <w:r w:rsidR="00A01247" w:rsidRPr="004612D9">
        <w:rPr>
          <w:rFonts w:ascii="Arial" w:hAnsi="Arial" w:cs="Arial"/>
          <w:b/>
          <w:sz w:val="20"/>
          <w:szCs w:val="20"/>
        </w:rPr>
        <w:t xml:space="preserve"> </w:t>
      </w:r>
      <w:r w:rsidR="00A01247" w:rsidRPr="004612D9">
        <w:rPr>
          <w:rFonts w:ascii="Arial" w:hAnsi="Arial" w:cs="Arial"/>
          <w:sz w:val="20"/>
          <w:szCs w:val="20"/>
        </w:rPr>
        <w:t>cellában</w:t>
      </w:r>
      <w:r w:rsidR="00A01247" w:rsidRPr="00402C84">
        <w:rPr>
          <w:rFonts w:ascii="Arial" w:hAnsi="Arial" w:cs="Arial"/>
          <w:sz w:val="20"/>
          <w:szCs w:val="20"/>
        </w:rPr>
        <w:t xml:space="preserve"> </w:t>
      </w:r>
      <w:r w:rsidRPr="00402C84">
        <w:rPr>
          <w:rFonts w:ascii="Arial" w:hAnsi="Arial" w:cs="Arial"/>
          <w:sz w:val="20"/>
          <w:szCs w:val="20"/>
        </w:rPr>
        <w:t>a kombinált megtakarítási termék befektetési termék(</w:t>
      </w:r>
      <w:proofErr w:type="spellStart"/>
      <w:r w:rsidRPr="00402C84">
        <w:rPr>
          <w:rFonts w:ascii="Arial" w:hAnsi="Arial" w:cs="Arial"/>
          <w:sz w:val="20"/>
          <w:szCs w:val="20"/>
        </w:rPr>
        <w:t>ek</w:t>
      </w:r>
      <w:proofErr w:type="spellEnd"/>
      <w:r w:rsidRPr="00402C84">
        <w:rPr>
          <w:rFonts w:ascii="Arial" w:hAnsi="Arial" w:cs="Arial"/>
          <w:sz w:val="20"/>
          <w:szCs w:val="20"/>
        </w:rPr>
        <w:t>)kel kapcsolatos</w:t>
      </w:r>
      <w:r w:rsidR="00EF502E" w:rsidRPr="00402C84">
        <w:rPr>
          <w:rFonts w:ascii="Arial" w:hAnsi="Arial" w:cs="Arial"/>
          <w:sz w:val="20"/>
          <w:szCs w:val="20"/>
        </w:rPr>
        <w:t xml:space="preserve"> jellemző</w:t>
      </w:r>
      <w:r w:rsidR="00823605" w:rsidRPr="00402C84">
        <w:rPr>
          <w:rFonts w:ascii="Arial" w:hAnsi="Arial" w:cs="Arial"/>
          <w:sz w:val="20"/>
          <w:szCs w:val="20"/>
        </w:rPr>
        <w:t>i</w:t>
      </w:r>
      <w:r w:rsidR="00EF502E" w:rsidRPr="00402C84">
        <w:rPr>
          <w:rFonts w:ascii="Arial" w:hAnsi="Arial" w:cs="Arial"/>
          <w:sz w:val="20"/>
          <w:szCs w:val="20"/>
        </w:rPr>
        <w:t>t</w:t>
      </w:r>
      <w:r w:rsidR="00A01247" w:rsidRPr="00402C84">
        <w:rPr>
          <w:rFonts w:ascii="Arial" w:hAnsi="Arial" w:cs="Arial"/>
          <w:sz w:val="20"/>
          <w:szCs w:val="20"/>
        </w:rPr>
        <w:t xml:space="preserve"> kell bemutatni</w:t>
      </w:r>
      <w:r w:rsidR="00EF502E" w:rsidRPr="00402C84">
        <w:rPr>
          <w:rFonts w:ascii="Arial" w:hAnsi="Arial" w:cs="Arial"/>
          <w:sz w:val="20"/>
          <w:szCs w:val="20"/>
        </w:rPr>
        <w:t>.</w:t>
      </w:r>
    </w:p>
    <w:p w14:paraId="1772DF4E" w14:textId="77777777" w:rsidR="002E22DA" w:rsidRPr="00402C84" w:rsidRDefault="002E22DA" w:rsidP="00A04FD0">
      <w:pPr>
        <w:spacing w:line="240" w:lineRule="auto"/>
        <w:jc w:val="both"/>
        <w:rPr>
          <w:rFonts w:ascii="Arial" w:hAnsi="Arial" w:cs="Arial"/>
          <w:sz w:val="20"/>
          <w:szCs w:val="20"/>
        </w:rPr>
      </w:pPr>
      <w:r w:rsidRPr="00402C84">
        <w:rPr>
          <w:rFonts w:ascii="Arial" w:hAnsi="Arial" w:cs="Arial"/>
          <w:sz w:val="20"/>
          <w:szCs w:val="20"/>
        </w:rPr>
        <w:t>A</w:t>
      </w:r>
      <w:r w:rsidR="00041DC7"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l</w:t>
      </w:r>
      <w:proofErr w:type="gramStart"/>
      <w:r w:rsidRPr="004612D9">
        <w:rPr>
          <w:rFonts w:ascii="Arial" w:hAnsi="Arial" w:cs="Arial"/>
          <w:b/>
          <w:sz w:val="20"/>
          <w:szCs w:val="20"/>
        </w:rPr>
        <w:t>1)</w:t>
      </w:r>
      <w:r w:rsidR="0025540A">
        <w:rPr>
          <w:rFonts w:ascii="Arial" w:hAnsi="Arial" w:cs="Arial"/>
          <w:b/>
          <w:sz w:val="20"/>
          <w:szCs w:val="20"/>
        </w:rPr>
        <w:t>-</w:t>
      </w:r>
      <w:proofErr w:type="gramEnd"/>
      <w:r w:rsidR="00041DC7" w:rsidRPr="004612D9">
        <w:rPr>
          <w:rFonts w:ascii="Arial" w:hAnsi="Arial" w:cs="Arial"/>
          <w:b/>
          <w:sz w:val="20"/>
          <w:szCs w:val="20"/>
        </w:rPr>
        <w:t>l</w:t>
      </w:r>
      <w:r w:rsidR="000F341F" w:rsidRPr="004612D9">
        <w:rPr>
          <w:rFonts w:ascii="Arial" w:hAnsi="Arial" w:cs="Arial"/>
          <w:b/>
          <w:sz w:val="20"/>
          <w:szCs w:val="20"/>
        </w:rPr>
        <w:t>3</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cell</w:t>
      </w:r>
      <w:r w:rsidR="003C3B20">
        <w:rPr>
          <w:rFonts w:ascii="Arial" w:hAnsi="Arial" w:cs="Arial"/>
          <w:sz w:val="20"/>
          <w:szCs w:val="20"/>
        </w:rPr>
        <w:t>a</w:t>
      </w:r>
      <w:r w:rsidR="00A01247" w:rsidRPr="00402C84">
        <w:rPr>
          <w:rFonts w:ascii="Arial" w:hAnsi="Arial" w:cs="Arial"/>
          <w:sz w:val="20"/>
          <w:szCs w:val="20"/>
        </w:rPr>
        <w:t xml:space="preserve"> </w:t>
      </w:r>
      <w:r w:rsidRPr="00402C84">
        <w:rPr>
          <w:rFonts w:ascii="Arial" w:hAnsi="Arial" w:cs="Arial"/>
          <w:sz w:val="20"/>
          <w:szCs w:val="20"/>
        </w:rPr>
        <w:t>szolgál a befektetési részben elhelyezendő minimum és maximum értékekre vonatkozó előírások megjelenítésére numerikus egész számban. A</w:t>
      </w:r>
      <w:r w:rsidR="00625160" w:rsidRPr="00402C84">
        <w:rPr>
          <w:rFonts w:ascii="Arial" w:hAnsi="Arial" w:cs="Arial"/>
          <w:sz w:val="20"/>
          <w:szCs w:val="20"/>
        </w:rPr>
        <w:t xml:space="preserve"> minimum és maximum előírások</w:t>
      </w:r>
      <w:r w:rsidRPr="00402C84">
        <w:rPr>
          <w:rFonts w:ascii="Arial" w:hAnsi="Arial" w:cs="Arial"/>
          <w:sz w:val="20"/>
          <w:szCs w:val="20"/>
        </w:rPr>
        <w:t xml:space="preserve"> devizanem</w:t>
      </w:r>
      <w:r w:rsidR="00625160" w:rsidRPr="00402C84">
        <w:rPr>
          <w:rFonts w:ascii="Arial" w:hAnsi="Arial" w:cs="Arial"/>
          <w:sz w:val="20"/>
          <w:szCs w:val="20"/>
        </w:rPr>
        <w:t>é</w:t>
      </w:r>
      <w:r w:rsidRPr="00402C84">
        <w:rPr>
          <w:rFonts w:ascii="Arial" w:hAnsi="Arial" w:cs="Arial"/>
          <w:sz w:val="20"/>
          <w:szCs w:val="20"/>
        </w:rPr>
        <w:t>t a</w:t>
      </w:r>
      <w:r w:rsidR="00041DC7"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l</w:t>
      </w:r>
      <w:r w:rsidR="00625160" w:rsidRPr="004612D9">
        <w:rPr>
          <w:rFonts w:ascii="Arial" w:hAnsi="Arial" w:cs="Arial"/>
          <w:b/>
          <w:sz w:val="20"/>
          <w:szCs w:val="20"/>
        </w:rPr>
        <w:t>2</w:t>
      </w:r>
      <w:r w:rsidRPr="004612D9">
        <w:rPr>
          <w:rFonts w:ascii="Arial" w:hAnsi="Arial" w:cs="Arial"/>
          <w:b/>
          <w:sz w:val="20"/>
          <w:szCs w:val="20"/>
        </w:rPr>
        <w:t>)</w:t>
      </w:r>
      <w:r w:rsidR="003C3B20">
        <w:rPr>
          <w:rFonts w:ascii="Arial" w:hAnsi="Arial" w:cs="Arial"/>
          <w:b/>
          <w:sz w:val="20"/>
          <w:szCs w:val="20"/>
        </w:rPr>
        <w:t xml:space="preserve"> és</w:t>
      </w:r>
      <w:r w:rsidR="00625160" w:rsidRPr="00402C84">
        <w:rPr>
          <w:rFonts w:ascii="Arial" w:hAnsi="Arial" w:cs="Arial"/>
          <w:sz w:val="20"/>
          <w:szCs w:val="20"/>
        </w:rPr>
        <w:t xml:space="preserve"> </w:t>
      </w:r>
      <w:r w:rsidR="00625160" w:rsidRPr="004612D9">
        <w:rPr>
          <w:rFonts w:ascii="Arial" w:hAnsi="Arial" w:cs="Arial"/>
          <w:b/>
          <w:sz w:val="20"/>
          <w:szCs w:val="20"/>
        </w:rPr>
        <w:t>l4)</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6F44E6" w:rsidRPr="00402C84">
        <w:rPr>
          <w:rFonts w:ascii="Arial" w:hAnsi="Arial" w:cs="Arial"/>
          <w:sz w:val="20"/>
          <w:szCs w:val="20"/>
        </w:rPr>
        <w:t xml:space="preserve">kell </w:t>
      </w:r>
      <w:r w:rsidRPr="00402C84">
        <w:rPr>
          <w:rFonts w:ascii="Arial" w:hAnsi="Arial" w:cs="Arial"/>
          <w:sz w:val="20"/>
          <w:szCs w:val="20"/>
        </w:rPr>
        <w:t>feltüntetni</w:t>
      </w:r>
      <w:r w:rsidR="006433A0" w:rsidRPr="00402C84">
        <w:rPr>
          <w:rFonts w:ascii="Arial" w:hAnsi="Arial" w:cs="Arial"/>
          <w:sz w:val="20"/>
          <w:szCs w:val="20"/>
        </w:rPr>
        <w:t xml:space="preserve"> (ISO-kód)</w:t>
      </w:r>
      <w:r w:rsidRPr="00402C84">
        <w:rPr>
          <w:rFonts w:ascii="Arial" w:hAnsi="Arial" w:cs="Arial"/>
          <w:sz w:val="20"/>
          <w:szCs w:val="20"/>
        </w:rPr>
        <w:t>.</w:t>
      </w:r>
      <w:r w:rsidR="00C251C3" w:rsidRPr="00402C84">
        <w:rPr>
          <w:rFonts w:ascii="Arial" w:hAnsi="Arial" w:cs="Arial"/>
          <w:sz w:val="20"/>
          <w:szCs w:val="20"/>
        </w:rPr>
        <w:t xml:space="preserve"> Ha a befektethető összeg minimuma közvetlenül nincs meghatározva, de az összegre kerekítési szabály van érvényben, abban az esetben a kerekítési szabályból adódó minimális összeget kell megadni. Amennyiben a befektethető összeg maximumára nincs előírás, akkor a </w:t>
      </w:r>
      <w:r w:rsidR="00C251C3" w:rsidRPr="004612D9">
        <w:rPr>
          <w:rFonts w:ascii="Arial" w:hAnsi="Arial" w:cs="Arial"/>
          <w:sz w:val="20"/>
          <w:szCs w:val="20"/>
        </w:rPr>
        <w:t>„Nincs felső határ”</w:t>
      </w:r>
      <w:r w:rsidR="00C251C3" w:rsidRPr="00402C84">
        <w:rPr>
          <w:rFonts w:ascii="Arial" w:hAnsi="Arial" w:cs="Arial"/>
          <w:sz w:val="20"/>
          <w:szCs w:val="20"/>
        </w:rPr>
        <w:t xml:space="preserve"> opciót kell kiválasztani.</w:t>
      </w:r>
    </w:p>
    <w:p w14:paraId="2CED7FD7" w14:textId="77777777" w:rsidR="0084636D" w:rsidRPr="00402C84" w:rsidRDefault="00876A04" w:rsidP="00A04FD0">
      <w:pPr>
        <w:spacing w:line="240" w:lineRule="auto"/>
        <w:jc w:val="both"/>
        <w:rPr>
          <w:rFonts w:ascii="Arial" w:hAnsi="Arial" w:cs="Arial"/>
          <w:sz w:val="20"/>
          <w:szCs w:val="20"/>
        </w:rPr>
      </w:pPr>
      <w:r w:rsidRPr="00402C84">
        <w:rPr>
          <w:rFonts w:ascii="Arial" w:hAnsi="Arial" w:cs="Arial"/>
          <w:sz w:val="20"/>
          <w:szCs w:val="20"/>
        </w:rPr>
        <w:t>A</w:t>
      </w:r>
      <w:r w:rsidR="00EF70A7"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m</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346E13" w:rsidRPr="00402C84">
        <w:rPr>
          <w:rFonts w:ascii="Arial" w:hAnsi="Arial" w:cs="Arial"/>
          <w:sz w:val="20"/>
          <w:szCs w:val="20"/>
        </w:rPr>
        <w:t xml:space="preserve">kell bemutatni </w:t>
      </w:r>
      <w:r w:rsidRPr="00402C84">
        <w:rPr>
          <w:rFonts w:ascii="Arial" w:hAnsi="Arial" w:cs="Arial"/>
          <w:sz w:val="20"/>
          <w:szCs w:val="20"/>
        </w:rPr>
        <w:t>a választható befektetési termék jellegét, típusát</w:t>
      </w:r>
      <w:r w:rsidR="00346E13" w:rsidRPr="00402C84">
        <w:rPr>
          <w:rFonts w:ascii="Arial" w:hAnsi="Arial" w:cs="Arial"/>
          <w:sz w:val="20"/>
          <w:szCs w:val="20"/>
        </w:rPr>
        <w:t>.</w:t>
      </w:r>
      <w:r w:rsidRPr="00402C84">
        <w:rPr>
          <w:rFonts w:ascii="Arial" w:hAnsi="Arial" w:cs="Arial"/>
          <w:sz w:val="20"/>
          <w:szCs w:val="20"/>
        </w:rPr>
        <w:t xml:space="preserve"> </w:t>
      </w:r>
      <w:r w:rsidR="0084636D" w:rsidRPr="00402C84">
        <w:rPr>
          <w:rFonts w:ascii="Arial" w:hAnsi="Arial" w:cs="Arial"/>
          <w:sz w:val="20"/>
          <w:szCs w:val="20"/>
        </w:rPr>
        <w:t xml:space="preserve">Ha </w:t>
      </w:r>
      <w:r w:rsidR="00346E13" w:rsidRPr="00402C84">
        <w:rPr>
          <w:rFonts w:ascii="Arial" w:hAnsi="Arial" w:cs="Arial"/>
          <w:sz w:val="20"/>
          <w:szCs w:val="20"/>
        </w:rPr>
        <w:t xml:space="preserve">a </w:t>
      </w:r>
      <w:r w:rsidR="0084636D" w:rsidRPr="00402C84">
        <w:rPr>
          <w:rFonts w:ascii="Arial" w:hAnsi="Arial" w:cs="Arial"/>
          <w:sz w:val="20"/>
          <w:szCs w:val="20"/>
        </w:rPr>
        <w:t>választható termékek köre lehetővé teszi, azok pontos megnevezése is lehetséges, ha azonban a szóba jöhető termékek nagy száma miatt nem megoldható, akkor elegendő azok jellegére utalni</w:t>
      </w:r>
      <w:r w:rsidR="00013B98" w:rsidRPr="00402C84">
        <w:rPr>
          <w:rFonts w:ascii="Arial" w:hAnsi="Arial" w:cs="Arial"/>
          <w:sz w:val="20"/>
          <w:szCs w:val="20"/>
        </w:rPr>
        <w:t xml:space="preserve"> [</w:t>
      </w:r>
      <w:r w:rsidR="00A9546A" w:rsidRPr="00402C84">
        <w:rPr>
          <w:rFonts w:ascii="Arial" w:hAnsi="Arial" w:cs="Arial"/>
          <w:sz w:val="20"/>
          <w:szCs w:val="20"/>
        </w:rPr>
        <w:t>p</w:t>
      </w:r>
      <w:r w:rsidR="0084636D" w:rsidRPr="00402C84">
        <w:rPr>
          <w:rFonts w:ascii="Arial" w:hAnsi="Arial" w:cs="Arial"/>
          <w:sz w:val="20"/>
          <w:szCs w:val="20"/>
        </w:rPr>
        <w:t>l</w:t>
      </w:r>
      <w:r w:rsidR="00A31277" w:rsidRPr="00402C84">
        <w:rPr>
          <w:rFonts w:ascii="Arial" w:hAnsi="Arial" w:cs="Arial"/>
          <w:sz w:val="20"/>
          <w:szCs w:val="20"/>
        </w:rPr>
        <w:t>.</w:t>
      </w:r>
      <w:r w:rsidR="0084636D" w:rsidRPr="00402C84">
        <w:rPr>
          <w:rFonts w:ascii="Arial" w:hAnsi="Arial" w:cs="Arial"/>
          <w:sz w:val="20"/>
          <w:szCs w:val="20"/>
        </w:rPr>
        <w:t xml:space="preserve"> (állam-, </w:t>
      </w:r>
      <w:r w:rsidR="002A27BF">
        <w:rPr>
          <w:rFonts w:ascii="Arial" w:hAnsi="Arial" w:cs="Arial"/>
          <w:sz w:val="20"/>
          <w:szCs w:val="20"/>
        </w:rPr>
        <w:br/>
      </w:r>
      <w:r w:rsidR="0084636D" w:rsidRPr="00402C84">
        <w:rPr>
          <w:rFonts w:ascii="Arial" w:hAnsi="Arial" w:cs="Arial"/>
          <w:sz w:val="20"/>
          <w:szCs w:val="20"/>
        </w:rPr>
        <w:t>vállalati-, egyéb) kötvény, részvény, befektetési jegy (lehetőleg jelezve a mögötte álló termékeket is,</w:t>
      </w:r>
      <w:r w:rsidR="00F579AE" w:rsidRPr="00402C84">
        <w:rPr>
          <w:rFonts w:ascii="Arial" w:hAnsi="Arial" w:cs="Arial"/>
          <w:sz w:val="20"/>
          <w:szCs w:val="20"/>
        </w:rPr>
        <w:t xml:space="preserve"> </w:t>
      </w:r>
      <w:r w:rsidR="006D798A" w:rsidRPr="00402C84">
        <w:rPr>
          <w:rFonts w:ascii="Arial" w:hAnsi="Arial" w:cs="Arial"/>
          <w:sz w:val="20"/>
          <w:szCs w:val="20"/>
        </w:rPr>
        <w:t xml:space="preserve">megtakarítási </w:t>
      </w:r>
      <w:r w:rsidR="00625160" w:rsidRPr="00402C84">
        <w:rPr>
          <w:rFonts w:ascii="Arial" w:hAnsi="Arial" w:cs="Arial"/>
          <w:sz w:val="20"/>
          <w:szCs w:val="20"/>
        </w:rPr>
        <w:t>élet</w:t>
      </w:r>
      <w:r w:rsidR="00F579AE" w:rsidRPr="00402C84">
        <w:rPr>
          <w:rFonts w:ascii="Arial" w:hAnsi="Arial" w:cs="Arial"/>
          <w:sz w:val="20"/>
          <w:szCs w:val="20"/>
        </w:rPr>
        <w:t>biztosítások,</w:t>
      </w:r>
      <w:r w:rsidR="0084636D" w:rsidRPr="00402C84">
        <w:rPr>
          <w:rFonts w:ascii="Arial" w:hAnsi="Arial" w:cs="Arial"/>
          <w:sz w:val="20"/>
          <w:szCs w:val="20"/>
        </w:rPr>
        <w:t xml:space="preserve"> származtatott ügyletek (jelezve típusukat, illetve az alaptermékeket)</w:t>
      </w:r>
      <w:r w:rsidR="00013B98" w:rsidRPr="00402C84">
        <w:rPr>
          <w:rFonts w:ascii="Arial" w:hAnsi="Arial" w:cs="Arial"/>
          <w:sz w:val="20"/>
          <w:szCs w:val="20"/>
        </w:rPr>
        <w:t>]</w:t>
      </w:r>
      <w:r w:rsidR="0084636D" w:rsidRPr="00402C84">
        <w:rPr>
          <w:rFonts w:ascii="Arial" w:hAnsi="Arial" w:cs="Arial"/>
          <w:sz w:val="20"/>
          <w:szCs w:val="20"/>
        </w:rPr>
        <w:t>.</w:t>
      </w:r>
    </w:p>
    <w:p w14:paraId="2E4E200A" w14:textId="77777777" w:rsidR="003F7B6B" w:rsidRPr="00402C84" w:rsidRDefault="003F7B6B">
      <w:pPr>
        <w:spacing w:line="240" w:lineRule="auto"/>
        <w:jc w:val="both"/>
        <w:rPr>
          <w:rFonts w:ascii="Arial" w:hAnsi="Arial" w:cs="Arial"/>
          <w:sz w:val="20"/>
          <w:szCs w:val="20"/>
        </w:rPr>
      </w:pPr>
      <w:r w:rsidRPr="00402C84">
        <w:rPr>
          <w:rFonts w:ascii="Arial" w:hAnsi="Arial" w:cs="Arial"/>
          <w:sz w:val="20"/>
          <w:szCs w:val="20"/>
        </w:rPr>
        <w:t xml:space="preserve">Az </w:t>
      </w:r>
      <w:r w:rsidR="00041DC7" w:rsidRPr="004612D9">
        <w:rPr>
          <w:rFonts w:ascii="Arial" w:hAnsi="Arial" w:cs="Arial"/>
          <w:b/>
          <w:sz w:val="20"/>
          <w:szCs w:val="20"/>
        </w:rPr>
        <w:t>n</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cella </w:t>
      </w:r>
      <w:r w:rsidRPr="00402C84">
        <w:rPr>
          <w:rFonts w:ascii="Arial" w:hAnsi="Arial" w:cs="Arial"/>
          <w:sz w:val="20"/>
          <w:szCs w:val="20"/>
        </w:rPr>
        <w:t xml:space="preserve">ad tájékoztatást arról, hogy a befektetési termékek közül milyen elvek és szabályok alapján lehet választani, </w:t>
      </w:r>
      <w:r w:rsidR="00346E13" w:rsidRPr="00402C84">
        <w:rPr>
          <w:rFonts w:ascii="Arial" w:hAnsi="Arial" w:cs="Arial"/>
          <w:sz w:val="20"/>
          <w:szCs w:val="20"/>
        </w:rPr>
        <w:t xml:space="preserve">az ügyfél </w:t>
      </w:r>
      <w:r w:rsidRPr="00402C84">
        <w:rPr>
          <w:rFonts w:ascii="Arial" w:hAnsi="Arial" w:cs="Arial"/>
          <w:sz w:val="20"/>
          <w:szCs w:val="20"/>
        </w:rPr>
        <w:t>milyen kombinációkat állíthat össze, illetve a megtakarítás összegét hogy</w:t>
      </w:r>
      <w:r w:rsidR="00346E13" w:rsidRPr="00402C84">
        <w:rPr>
          <w:rFonts w:ascii="Arial" w:hAnsi="Arial" w:cs="Arial"/>
          <w:sz w:val="20"/>
          <w:szCs w:val="20"/>
        </w:rPr>
        <w:t>an</w:t>
      </w:r>
      <w:r w:rsidRPr="00402C84">
        <w:rPr>
          <w:rFonts w:ascii="Arial" w:hAnsi="Arial" w:cs="Arial"/>
          <w:sz w:val="20"/>
          <w:szCs w:val="20"/>
        </w:rPr>
        <w:t xml:space="preserve"> kell megosztani e termékek között.</w:t>
      </w:r>
      <w:r w:rsidR="00D578B2" w:rsidRPr="00402C84">
        <w:rPr>
          <w:rFonts w:ascii="Arial" w:hAnsi="Arial" w:cs="Arial"/>
          <w:sz w:val="20"/>
          <w:szCs w:val="20"/>
        </w:rPr>
        <w:t xml:space="preserve"> Továbbá minden egyéb, a befektetési termékre vonatkozó </w:t>
      </w:r>
      <w:r w:rsidR="00394FED" w:rsidRPr="00402C84">
        <w:rPr>
          <w:rFonts w:ascii="Arial" w:hAnsi="Arial" w:cs="Arial"/>
          <w:sz w:val="20"/>
          <w:szCs w:val="20"/>
        </w:rPr>
        <w:t xml:space="preserve">további </w:t>
      </w:r>
      <w:r w:rsidR="00D578B2" w:rsidRPr="00402C84">
        <w:rPr>
          <w:rFonts w:ascii="Arial" w:hAnsi="Arial" w:cs="Arial"/>
          <w:sz w:val="20"/>
          <w:szCs w:val="20"/>
        </w:rPr>
        <w:t>megjegyzést is itt lehet felt</w:t>
      </w:r>
      <w:r w:rsidR="00346E13" w:rsidRPr="00402C84">
        <w:rPr>
          <w:rFonts w:ascii="Arial" w:hAnsi="Arial" w:cs="Arial"/>
          <w:sz w:val="20"/>
          <w:szCs w:val="20"/>
        </w:rPr>
        <w:t>ü</w:t>
      </w:r>
      <w:r w:rsidR="00D578B2" w:rsidRPr="00402C84">
        <w:rPr>
          <w:rFonts w:ascii="Arial" w:hAnsi="Arial" w:cs="Arial"/>
          <w:sz w:val="20"/>
          <w:szCs w:val="20"/>
        </w:rPr>
        <w:t>ntetni.</w:t>
      </w:r>
    </w:p>
    <w:p w14:paraId="062FFDAC" w14:textId="77777777" w:rsidR="00551B06" w:rsidRPr="00402C84" w:rsidRDefault="00551B06">
      <w:pPr>
        <w:spacing w:line="240" w:lineRule="auto"/>
        <w:jc w:val="both"/>
        <w:rPr>
          <w:rFonts w:ascii="Arial" w:hAnsi="Arial" w:cs="Arial"/>
          <w:sz w:val="20"/>
          <w:szCs w:val="20"/>
        </w:rPr>
      </w:pPr>
      <w:r w:rsidRPr="00402C84">
        <w:rPr>
          <w:rFonts w:ascii="Arial" w:hAnsi="Arial" w:cs="Arial"/>
          <w:sz w:val="20"/>
          <w:szCs w:val="20"/>
        </w:rPr>
        <w:t xml:space="preserve">Az </w:t>
      </w:r>
      <w:r w:rsidR="00041DC7" w:rsidRPr="004612D9">
        <w:rPr>
          <w:rFonts w:ascii="Arial" w:hAnsi="Arial" w:cs="Arial"/>
          <w:b/>
          <w:sz w:val="20"/>
          <w:szCs w:val="20"/>
        </w:rPr>
        <w:t>o</w:t>
      </w:r>
      <w:proofErr w:type="gramStart"/>
      <w:r w:rsidRPr="004612D9">
        <w:rPr>
          <w:rFonts w:ascii="Arial" w:hAnsi="Arial" w:cs="Arial"/>
          <w:b/>
          <w:sz w:val="20"/>
          <w:szCs w:val="20"/>
        </w:rPr>
        <w:t>1)</w:t>
      </w:r>
      <w:r w:rsidR="002F0655" w:rsidRPr="004612D9">
        <w:rPr>
          <w:rFonts w:ascii="Arial" w:hAnsi="Arial" w:cs="Arial"/>
          <w:b/>
          <w:sz w:val="20"/>
          <w:szCs w:val="20"/>
        </w:rPr>
        <w:t>-</w:t>
      </w:r>
      <w:proofErr w:type="gramEnd"/>
      <w:r w:rsidR="00041DC7" w:rsidRPr="004612D9">
        <w:rPr>
          <w:rFonts w:ascii="Arial" w:hAnsi="Arial" w:cs="Arial"/>
          <w:b/>
          <w:sz w:val="20"/>
          <w:szCs w:val="20"/>
        </w:rPr>
        <w:t>o</w:t>
      </w:r>
      <w:r w:rsidRPr="004612D9">
        <w:rPr>
          <w:rFonts w:ascii="Arial" w:hAnsi="Arial" w:cs="Arial"/>
          <w:b/>
          <w:sz w:val="20"/>
          <w:szCs w:val="20"/>
        </w:rPr>
        <w:t>3)</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6875AE" w:rsidRPr="00402C84">
        <w:rPr>
          <w:rFonts w:ascii="Arial" w:hAnsi="Arial" w:cs="Arial"/>
          <w:sz w:val="20"/>
          <w:szCs w:val="20"/>
        </w:rPr>
        <w:t xml:space="preserve">kell szerepeltetni </w:t>
      </w:r>
      <w:r w:rsidRPr="00402C84">
        <w:rPr>
          <w:rFonts w:ascii="Arial" w:hAnsi="Arial" w:cs="Arial"/>
          <w:sz w:val="20"/>
          <w:szCs w:val="20"/>
        </w:rPr>
        <w:t>a befektetési termékek igénybevétele esetén felmerülő költségek</w:t>
      </w:r>
      <w:r w:rsidR="006875AE" w:rsidRPr="00402C84">
        <w:rPr>
          <w:rFonts w:ascii="Arial" w:hAnsi="Arial" w:cs="Arial"/>
          <w:sz w:val="20"/>
          <w:szCs w:val="20"/>
        </w:rPr>
        <w:t>et</w:t>
      </w:r>
      <w:r w:rsidRPr="00402C84">
        <w:rPr>
          <w:rFonts w:ascii="Arial" w:hAnsi="Arial" w:cs="Arial"/>
          <w:sz w:val="20"/>
          <w:szCs w:val="20"/>
        </w:rPr>
        <w:t>.</w:t>
      </w:r>
      <w:r w:rsidR="00CD58B0" w:rsidRPr="00402C84">
        <w:rPr>
          <w:rFonts w:ascii="Arial" w:hAnsi="Arial" w:cs="Arial"/>
          <w:sz w:val="20"/>
          <w:szCs w:val="20"/>
        </w:rPr>
        <w:t xml:space="preserve"> A díjak, költségek megnevezése mellett azok hirdetmény szerinti mértékét is fel kell t</w:t>
      </w:r>
      <w:r w:rsidR="006875AE" w:rsidRPr="00402C84">
        <w:rPr>
          <w:rFonts w:ascii="Arial" w:hAnsi="Arial" w:cs="Arial"/>
          <w:sz w:val="20"/>
          <w:szCs w:val="20"/>
        </w:rPr>
        <w:t>ü</w:t>
      </w:r>
      <w:r w:rsidR="00CD58B0" w:rsidRPr="00402C84">
        <w:rPr>
          <w:rFonts w:ascii="Arial" w:hAnsi="Arial" w:cs="Arial"/>
          <w:sz w:val="20"/>
          <w:szCs w:val="20"/>
        </w:rPr>
        <w:t>ntetni.</w:t>
      </w:r>
      <w:r w:rsidR="00D02FB7" w:rsidRPr="00402C84">
        <w:rPr>
          <w:rFonts w:ascii="Arial" w:hAnsi="Arial" w:cs="Arial"/>
          <w:sz w:val="20"/>
          <w:szCs w:val="20"/>
        </w:rPr>
        <w:t xml:space="preserve"> Az itt szerepeltetett költségek között a termék igénybevétele</w:t>
      </w:r>
      <w:r w:rsidR="00667076" w:rsidRPr="00402C84">
        <w:rPr>
          <w:rFonts w:ascii="Arial" w:hAnsi="Arial" w:cs="Arial"/>
          <w:sz w:val="20"/>
          <w:szCs w:val="20"/>
        </w:rPr>
        <w:t xml:space="preserve"> szempontjából</w:t>
      </w:r>
      <w:r w:rsidR="00D02FB7" w:rsidRPr="00402C84">
        <w:rPr>
          <w:rFonts w:ascii="Arial" w:hAnsi="Arial" w:cs="Arial"/>
          <w:sz w:val="20"/>
          <w:szCs w:val="20"/>
        </w:rPr>
        <w:t xml:space="preserve"> </w:t>
      </w:r>
      <w:r w:rsidR="00667076" w:rsidRPr="00402C84">
        <w:rPr>
          <w:rFonts w:ascii="Arial" w:hAnsi="Arial" w:cs="Arial"/>
          <w:sz w:val="20"/>
          <w:szCs w:val="20"/>
        </w:rPr>
        <w:t xml:space="preserve">elengedhetetlen </w:t>
      </w:r>
      <w:r w:rsidR="00D02FB7" w:rsidRPr="00402C84">
        <w:rPr>
          <w:rFonts w:ascii="Arial" w:hAnsi="Arial" w:cs="Arial"/>
          <w:sz w:val="20"/>
          <w:szCs w:val="20"/>
        </w:rPr>
        <w:t xml:space="preserve">tételek megadása szükséges. Azokat a költségtételeket, melyeket a </w:t>
      </w:r>
      <w:r w:rsidR="006875AE" w:rsidRPr="00402C84">
        <w:rPr>
          <w:rFonts w:ascii="Arial" w:hAnsi="Arial" w:cs="Arial"/>
          <w:sz w:val="20"/>
          <w:szCs w:val="20"/>
        </w:rPr>
        <w:t xml:space="preserve">hitelintézet </w:t>
      </w:r>
      <w:r w:rsidR="00D02FB7" w:rsidRPr="00402C84">
        <w:rPr>
          <w:rFonts w:ascii="Arial" w:hAnsi="Arial" w:cs="Arial"/>
          <w:sz w:val="20"/>
          <w:szCs w:val="20"/>
        </w:rPr>
        <w:t>a termékhez kapcsoló</w:t>
      </w:r>
      <w:r w:rsidR="00D30B54" w:rsidRPr="00402C84">
        <w:rPr>
          <w:rFonts w:ascii="Arial" w:hAnsi="Arial" w:cs="Arial"/>
          <w:sz w:val="20"/>
          <w:szCs w:val="20"/>
        </w:rPr>
        <w:t>dóa</w:t>
      </w:r>
      <w:r w:rsidR="00D02FB7" w:rsidRPr="00402C84">
        <w:rPr>
          <w:rFonts w:ascii="Arial" w:hAnsi="Arial" w:cs="Arial"/>
          <w:sz w:val="20"/>
          <w:szCs w:val="20"/>
        </w:rPr>
        <w:t xml:space="preserve">n számít fel ugyan, </w:t>
      </w:r>
      <w:r w:rsidR="00667076" w:rsidRPr="00402C84">
        <w:rPr>
          <w:rFonts w:ascii="Arial" w:hAnsi="Arial" w:cs="Arial"/>
          <w:sz w:val="20"/>
          <w:szCs w:val="20"/>
        </w:rPr>
        <w:t xml:space="preserve">de nem a szokásos, alapvető termékhasználatból adódóan merülnek fel, nem </w:t>
      </w:r>
      <w:r w:rsidR="006F44E6" w:rsidRPr="00402C84">
        <w:rPr>
          <w:rFonts w:ascii="Arial" w:hAnsi="Arial" w:cs="Arial"/>
          <w:sz w:val="20"/>
          <w:szCs w:val="20"/>
        </w:rPr>
        <w:t xml:space="preserve">kell </w:t>
      </w:r>
      <w:r w:rsidR="00667076" w:rsidRPr="00402C84">
        <w:rPr>
          <w:rFonts w:ascii="Arial" w:hAnsi="Arial" w:cs="Arial"/>
          <w:sz w:val="20"/>
          <w:szCs w:val="20"/>
        </w:rPr>
        <w:t>megjeleníteni.</w:t>
      </w:r>
    </w:p>
    <w:p w14:paraId="7A236162" w14:textId="77777777" w:rsidR="00CE6D6A" w:rsidRPr="00402C84" w:rsidRDefault="00CD58B0">
      <w:pPr>
        <w:spacing w:line="240" w:lineRule="auto"/>
        <w:jc w:val="both"/>
        <w:rPr>
          <w:rFonts w:ascii="Arial" w:hAnsi="Arial" w:cs="Arial"/>
          <w:sz w:val="20"/>
          <w:szCs w:val="20"/>
        </w:rPr>
      </w:pPr>
      <w:r w:rsidRPr="00402C84">
        <w:rPr>
          <w:rFonts w:ascii="Arial" w:hAnsi="Arial" w:cs="Arial"/>
          <w:sz w:val="20"/>
          <w:szCs w:val="20"/>
        </w:rPr>
        <w:t xml:space="preserve">Az </w:t>
      </w:r>
      <w:r w:rsidR="00041DC7" w:rsidRPr="004612D9">
        <w:rPr>
          <w:rFonts w:ascii="Arial" w:hAnsi="Arial" w:cs="Arial"/>
          <w:b/>
          <w:sz w:val="20"/>
          <w:szCs w:val="20"/>
        </w:rPr>
        <w:t>o</w:t>
      </w:r>
      <w:r w:rsidR="007E4C34" w:rsidRPr="004612D9">
        <w:rPr>
          <w:rFonts w:ascii="Arial" w:hAnsi="Arial" w:cs="Arial"/>
          <w:b/>
          <w:sz w:val="20"/>
          <w:szCs w:val="20"/>
        </w:rPr>
        <w:t>1</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a befektetési termék vásárlásakor fizetendő költségeket </w:t>
      </w:r>
      <w:r w:rsidR="006F44E6" w:rsidRPr="00402C84">
        <w:rPr>
          <w:rFonts w:ascii="Arial" w:hAnsi="Arial" w:cs="Arial"/>
          <w:sz w:val="20"/>
          <w:szCs w:val="20"/>
        </w:rPr>
        <w:t xml:space="preserve">kell </w:t>
      </w:r>
      <w:r w:rsidRPr="00402C84">
        <w:rPr>
          <w:rFonts w:ascii="Arial" w:hAnsi="Arial" w:cs="Arial"/>
          <w:sz w:val="20"/>
          <w:szCs w:val="20"/>
        </w:rPr>
        <w:t xml:space="preserve">megjeleníteni. A termék eladásakor felszámított díjak az </w:t>
      </w:r>
      <w:r w:rsidR="00041DC7" w:rsidRPr="004612D9">
        <w:rPr>
          <w:rFonts w:ascii="Arial" w:hAnsi="Arial" w:cs="Arial"/>
          <w:b/>
          <w:sz w:val="20"/>
          <w:szCs w:val="20"/>
        </w:rPr>
        <w:t>o</w:t>
      </w:r>
      <w:r w:rsidRPr="004612D9">
        <w:rPr>
          <w:rFonts w:ascii="Arial" w:hAnsi="Arial" w:cs="Arial"/>
          <w:b/>
          <w:sz w:val="20"/>
          <w:szCs w:val="20"/>
        </w:rPr>
        <w:t>2)</w:t>
      </w:r>
      <w:r w:rsidRPr="00402C84">
        <w:rPr>
          <w:rFonts w:ascii="Arial" w:hAnsi="Arial" w:cs="Arial"/>
          <w:sz w:val="20"/>
          <w:szCs w:val="20"/>
        </w:rPr>
        <w:t xml:space="preserve"> </w:t>
      </w:r>
      <w:r w:rsidR="00A01247" w:rsidRPr="00402C84">
        <w:rPr>
          <w:rFonts w:ascii="Arial" w:hAnsi="Arial" w:cs="Arial"/>
          <w:sz w:val="20"/>
          <w:szCs w:val="20"/>
        </w:rPr>
        <w:t xml:space="preserve">cellába </w:t>
      </w:r>
      <w:r w:rsidRPr="00402C84">
        <w:rPr>
          <w:rFonts w:ascii="Arial" w:hAnsi="Arial" w:cs="Arial"/>
          <w:sz w:val="20"/>
          <w:szCs w:val="20"/>
        </w:rPr>
        <w:t xml:space="preserve">kerülnek. Minden egyéb, a befektetési termékkel kapcsolatban felmerülő költséget, díjat az </w:t>
      </w:r>
      <w:r w:rsidR="00041DC7" w:rsidRPr="004612D9">
        <w:rPr>
          <w:rFonts w:ascii="Arial" w:hAnsi="Arial" w:cs="Arial"/>
          <w:b/>
          <w:sz w:val="20"/>
          <w:szCs w:val="20"/>
        </w:rPr>
        <w:t>o</w:t>
      </w:r>
      <w:r w:rsidRPr="004612D9">
        <w:rPr>
          <w:rFonts w:ascii="Arial" w:hAnsi="Arial" w:cs="Arial"/>
          <w:b/>
          <w:sz w:val="20"/>
          <w:szCs w:val="20"/>
        </w:rPr>
        <w:t>3)</w:t>
      </w:r>
      <w:r w:rsidR="006875AE" w:rsidRPr="00402C84">
        <w:rPr>
          <w:rFonts w:ascii="Arial" w:hAnsi="Arial" w:cs="Arial"/>
          <w:i/>
          <w:sz w:val="20"/>
          <w:szCs w:val="20"/>
        </w:rPr>
        <w:t xml:space="preserve"> </w:t>
      </w:r>
      <w:r w:rsidR="00A01247" w:rsidRPr="00402C84">
        <w:rPr>
          <w:rFonts w:ascii="Arial" w:hAnsi="Arial" w:cs="Arial"/>
          <w:sz w:val="20"/>
          <w:szCs w:val="20"/>
        </w:rPr>
        <w:t xml:space="preserve">cellában </w:t>
      </w:r>
      <w:r w:rsidR="006F44E6" w:rsidRPr="00402C84">
        <w:rPr>
          <w:rFonts w:ascii="Arial" w:hAnsi="Arial" w:cs="Arial"/>
          <w:sz w:val="20"/>
          <w:szCs w:val="20"/>
        </w:rPr>
        <w:t xml:space="preserve">kell </w:t>
      </w:r>
      <w:r w:rsidR="00A1593F" w:rsidRPr="00402C84">
        <w:rPr>
          <w:rFonts w:ascii="Arial" w:hAnsi="Arial" w:cs="Arial"/>
          <w:sz w:val="20"/>
          <w:szCs w:val="20"/>
        </w:rPr>
        <w:t>megadni</w:t>
      </w:r>
      <w:r w:rsidR="00D0342F" w:rsidRPr="00402C84">
        <w:rPr>
          <w:rFonts w:ascii="Arial" w:hAnsi="Arial" w:cs="Arial"/>
          <w:sz w:val="20"/>
          <w:szCs w:val="20"/>
        </w:rPr>
        <w:t>,</w:t>
      </w:r>
      <w:r w:rsidR="00667076" w:rsidRPr="00402C84">
        <w:rPr>
          <w:rFonts w:ascii="Arial" w:hAnsi="Arial" w:cs="Arial"/>
          <w:sz w:val="20"/>
          <w:szCs w:val="20"/>
        </w:rPr>
        <w:t xml:space="preserve"> </w:t>
      </w:r>
      <w:r w:rsidR="00FF66FB" w:rsidRPr="00402C84">
        <w:rPr>
          <w:rFonts w:ascii="Arial" w:hAnsi="Arial" w:cs="Arial"/>
          <w:sz w:val="20"/>
          <w:szCs w:val="20"/>
        </w:rPr>
        <w:t>pl. i</w:t>
      </w:r>
      <w:r w:rsidR="00667076" w:rsidRPr="00402C84">
        <w:rPr>
          <w:rFonts w:ascii="Arial" w:hAnsi="Arial" w:cs="Arial"/>
          <w:sz w:val="20"/>
          <w:szCs w:val="20"/>
        </w:rPr>
        <w:t xml:space="preserve">tt </w:t>
      </w:r>
      <w:r w:rsidR="00CE6D6A" w:rsidRPr="00402C84">
        <w:rPr>
          <w:rFonts w:ascii="Arial" w:hAnsi="Arial" w:cs="Arial"/>
          <w:sz w:val="20"/>
          <w:szCs w:val="20"/>
        </w:rPr>
        <w:t xml:space="preserve">kell </w:t>
      </w:r>
      <w:r w:rsidR="00667076" w:rsidRPr="00402C84">
        <w:rPr>
          <w:rFonts w:ascii="Arial" w:hAnsi="Arial" w:cs="Arial"/>
          <w:sz w:val="20"/>
          <w:szCs w:val="20"/>
        </w:rPr>
        <w:t>a befektetési termékekhez kötődő számlavezetési alapdíjakat is bemutatni.</w:t>
      </w:r>
      <w:r w:rsidR="00CE6D6A" w:rsidRPr="00402C84">
        <w:rPr>
          <w:rFonts w:ascii="Arial" w:hAnsi="Arial" w:cs="Arial"/>
          <w:sz w:val="20"/>
          <w:szCs w:val="20"/>
        </w:rPr>
        <w:t xml:space="preserve"> </w:t>
      </w:r>
    </w:p>
    <w:p w14:paraId="3A5BEBC1" w14:textId="77777777" w:rsidR="00322FEB" w:rsidRPr="00402C84" w:rsidRDefault="00322FEB">
      <w:pPr>
        <w:spacing w:line="240" w:lineRule="auto"/>
        <w:jc w:val="both"/>
        <w:rPr>
          <w:rFonts w:ascii="Arial" w:hAnsi="Arial" w:cs="Arial"/>
          <w:sz w:val="20"/>
          <w:szCs w:val="20"/>
        </w:rPr>
      </w:pPr>
      <w:r w:rsidRPr="00402C84">
        <w:rPr>
          <w:rFonts w:ascii="Arial" w:hAnsi="Arial" w:cs="Arial"/>
          <w:sz w:val="20"/>
          <w:szCs w:val="20"/>
        </w:rPr>
        <w:t xml:space="preserve">A </w:t>
      </w:r>
      <w:r w:rsidR="00041DC7" w:rsidRPr="004612D9">
        <w:rPr>
          <w:rFonts w:ascii="Arial" w:hAnsi="Arial" w:cs="Arial"/>
          <w:b/>
          <w:sz w:val="20"/>
          <w:szCs w:val="20"/>
        </w:rPr>
        <w:t>p</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6875AE" w:rsidRPr="00402C84">
        <w:rPr>
          <w:rFonts w:ascii="Arial" w:hAnsi="Arial" w:cs="Arial"/>
          <w:sz w:val="20"/>
          <w:szCs w:val="20"/>
        </w:rPr>
        <w:t xml:space="preserve">kell – </w:t>
      </w:r>
      <w:r w:rsidR="002F0655" w:rsidRPr="00402C84">
        <w:rPr>
          <w:rFonts w:ascii="Arial" w:hAnsi="Arial" w:cs="Arial"/>
          <w:sz w:val="20"/>
          <w:szCs w:val="20"/>
        </w:rPr>
        <w:t>„</w:t>
      </w:r>
      <w:r w:rsidRPr="00402C84">
        <w:rPr>
          <w:rFonts w:ascii="Arial" w:hAnsi="Arial" w:cs="Arial"/>
          <w:sz w:val="20"/>
          <w:szCs w:val="20"/>
        </w:rPr>
        <w:t>igen</w:t>
      </w:r>
      <w:r w:rsidR="006875AE" w:rsidRPr="00402C84">
        <w:rPr>
          <w:rFonts w:ascii="Arial" w:hAnsi="Arial" w:cs="Arial"/>
          <w:sz w:val="20"/>
          <w:szCs w:val="20"/>
        </w:rPr>
        <w:t xml:space="preserve">” vagy </w:t>
      </w:r>
      <w:r w:rsidR="002F0655" w:rsidRPr="00402C84">
        <w:rPr>
          <w:rFonts w:ascii="Arial" w:hAnsi="Arial" w:cs="Arial"/>
          <w:sz w:val="20"/>
          <w:szCs w:val="20"/>
        </w:rPr>
        <w:t>„</w:t>
      </w:r>
      <w:r w:rsidRPr="00402C84">
        <w:rPr>
          <w:rFonts w:ascii="Arial" w:hAnsi="Arial" w:cs="Arial"/>
          <w:sz w:val="20"/>
          <w:szCs w:val="20"/>
        </w:rPr>
        <w:t>nem</w:t>
      </w:r>
      <w:r w:rsidR="006875AE" w:rsidRPr="00402C84">
        <w:rPr>
          <w:rFonts w:ascii="Arial" w:hAnsi="Arial" w:cs="Arial"/>
          <w:sz w:val="20"/>
          <w:szCs w:val="20"/>
        </w:rPr>
        <w:t>”</w:t>
      </w:r>
      <w:r w:rsidRPr="00402C84">
        <w:rPr>
          <w:rFonts w:ascii="Arial" w:hAnsi="Arial" w:cs="Arial"/>
          <w:sz w:val="20"/>
          <w:szCs w:val="20"/>
        </w:rPr>
        <w:t xml:space="preserve"> válas</w:t>
      </w:r>
      <w:r w:rsidR="006875AE" w:rsidRPr="00402C84">
        <w:rPr>
          <w:rFonts w:ascii="Arial" w:hAnsi="Arial" w:cs="Arial"/>
          <w:sz w:val="20"/>
          <w:szCs w:val="20"/>
        </w:rPr>
        <w:t>szal</w:t>
      </w:r>
      <w:r w:rsidRPr="00402C84">
        <w:rPr>
          <w:rFonts w:ascii="Arial" w:hAnsi="Arial" w:cs="Arial"/>
          <w:sz w:val="20"/>
          <w:szCs w:val="20"/>
        </w:rPr>
        <w:t xml:space="preserve"> </w:t>
      </w:r>
      <w:r w:rsidR="006875AE" w:rsidRPr="00402C84">
        <w:rPr>
          <w:rFonts w:ascii="Arial" w:hAnsi="Arial" w:cs="Arial"/>
          <w:sz w:val="20"/>
          <w:szCs w:val="20"/>
        </w:rPr>
        <w:t>– jelölni</w:t>
      </w:r>
      <w:r w:rsidRPr="00402C84">
        <w:rPr>
          <w:rFonts w:ascii="Arial" w:hAnsi="Arial" w:cs="Arial"/>
          <w:sz w:val="20"/>
          <w:szCs w:val="20"/>
        </w:rPr>
        <w:t xml:space="preserve">, hogy az adott </w:t>
      </w:r>
      <w:r w:rsidR="004149AA" w:rsidRPr="00402C84">
        <w:rPr>
          <w:rFonts w:ascii="Arial" w:hAnsi="Arial" w:cs="Arial"/>
          <w:sz w:val="20"/>
          <w:szCs w:val="20"/>
        </w:rPr>
        <w:t>kombinált megtakarítási</w:t>
      </w:r>
      <w:r w:rsidRPr="00402C84">
        <w:rPr>
          <w:rFonts w:ascii="Arial" w:hAnsi="Arial" w:cs="Arial"/>
          <w:sz w:val="20"/>
          <w:szCs w:val="20"/>
        </w:rPr>
        <w:t xml:space="preserve"> termék igénybevételéhez szükséges-e a betételhelyezőnek folyószámlával rendelkezni</w:t>
      </w:r>
      <w:r w:rsidR="006875AE" w:rsidRPr="00402C84">
        <w:rPr>
          <w:rFonts w:ascii="Arial" w:hAnsi="Arial" w:cs="Arial"/>
          <w:sz w:val="20"/>
          <w:szCs w:val="20"/>
        </w:rPr>
        <w:t>e</w:t>
      </w:r>
      <w:r w:rsidRPr="00402C84">
        <w:rPr>
          <w:rFonts w:ascii="Arial" w:hAnsi="Arial" w:cs="Arial"/>
          <w:sz w:val="20"/>
          <w:szCs w:val="20"/>
        </w:rPr>
        <w:t xml:space="preserve"> az adott hitelintézetnél vagy sem.</w:t>
      </w:r>
    </w:p>
    <w:p w14:paraId="73702E64" w14:textId="77777777" w:rsidR="001F2F7A" w:rsidRPr="00402C84" w:rsidRDefault="004B7ACA">
      <w:pPr>
        <w:spacing w:line="240" w:lineRule="auto"/>
        <w:jc w:val="both"/>
        <w:rPr>
          <w:rFonts w:ascii="Arial" w:hAnsi="Arial" w:cs="Arial"/>
          <w:sz w:val="20"/>
          <w:szCs w:val="20"/>
        </w:rPr>
      </w:pPr>
      <w:r w:rsidRPr="00402C84">
        <w:rPr>
          <w:rFonts w:ascii="Arial" w:hAnsi="Arial" w:cs="Arial"/>
          <w:sz w:val="20"/>
          <w:szCs w:val="20"/>
        </w:rPr>
        <w:t xml:space="preserve">A </w:t>
      </w:r>
      <w:r w:rsidR="00041DC7" w:rsidRPr="004612D9">
        <w:rPr>
          <w:rFonts w:ascii="Arial" w:hAnsi="Arial" w:cs="Arial"/>
          <w:b/>
          <w:sz w:val="20"/>
          <w:szCs w:val="20"/>
        </w:rPr>
        <w:t>q</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6F44E6" w:rsidRPr="00402C84">
        <w:rPr>
          <w:rFonts w:ascii="Arial" w:hAnsi="Arial" w:cs="Arial"/>
          <w:sz w:val="20"/>
          <w:szCs w:val="20"/>
        </w:rPr>
        <w:t xml:space="preserve">kell </w:t>
      </w:r>
      <w:r w:rsidR="006875AE" w:rsidRPr="00402C84">
        <w:rPr>
          <w:rFonts w:ascii="Arial" w:hAnsi="Arial" w:cs="Arial"/>
          <w:sz w:val="20"/>
          <w:szCs w:val="20"/>
        </w:rPr>
        <w:t>szerepeltetni</w:t>
      </w:r>
      <w:r w:rsidRPr="00402C84">
        <w:rPr>
          <w:rFonts w:ascii="Arial" w:hAnsi="Arial" w:cs="Arial"/>
          <w:sz w:val="20"/>
          <w:szCs w:val="20"/>
        </w:rPr>
        <w:t xml:space="preserve"> a </w:t>
      </w:r>
      <w:r w:rsidR="004149AA" w:rsidRPr="00402C84">
        <w:rPr>
          <w:rFonts w:ascii="Arial" w:hAnsi="Arial" w:cs="Arial"/>
          <w:sz w:val="20"/>
          <w:szCs w:val="20"/>
        </w:rPr>
        <w:t>kombinált megtakarítási termék</w:t>
      </w:r>
      <w:r w:rsidR="008D042C" w:rsidRPr="00402C84">
        <w:rPr>
          <w:rFonts w:ascii="Arial" w:hAnsi="Arial" w:cs="Arial"/>
          <w:sz w:val="20"/>
          <w:szCs w:val="20"/>
        </w:rPr>
        <w:t xml:space="preserve"> igénybevételeinek feltételeit</w:t>
      </w:r>
      <w:r w:rsidR="008D44A4" w:rsidRPr="00402C84">
        <w:rPr>
          <w:rFonts w:ascii="Arial" w:hAnsi="Arial" w:cs="Arial"/>
          <w:sz w:val="20"/>
          <w:szCs w:val="20"/>
        </w:rPr>
        <w:t xml:space="preserve"> (pl. értékpapír számlavezetési kötelezettség)</w:t>
      </w:r>
      <w:r w:rsidR="00FF66FB" w:rsidRPr="00402C84">
        <w:rPr>
          <w:rFonts w:ascii="Arial" w:hAnsi="Arial" w:cs="Arial"/>
          <w:sz w:val="20"/>
          <w:szCs w:val="20"/>
        </w:rPr>
        <w:t>.</w:t>
      </w:r>
      <w:r w:rsidR="008D042C" w:rsidRPr="00402C84">
        <w:rPr>
          <w:rFonts w:ascii="Arial" w:hAnsi="Arial" w:cs="Arial"/>
          <w:sz w:val="20"/>
          <w:szCs w:val="20"/>
        </w:rPr>
        <w:t xml:space="preserve"> </w:t>
      </w:r>
      <w:r w:rsidR="007D030C" w:rsidRPr="00402C84">
        <w:rPr>
          <w:rFonts w:ascii="Arial" w:hAnsi="Arial" w:cs="Arial"/>
          <w:sz w:val="20"/>
          <w:szCs w:val="20"/>
        </w:rPr>
        <w:t>Az olyan lényeges információkat is i</w:t>
      </w:r>
      <w:r w:rsidR="006F44E6" w:rsidRPr="00402C84">
        <w:rPr>
          <w:rFonts w:ascii="Arial" w:hAnsi="Arial" w:cs="Arial"/>
          <w:sz w:val="20"/>
          <w:szCs w:val="20"/>
        </w:rPr>
        <w:t>tt</w:t>
      </w:r>
      <w:r w:rsidR="007D030C" w:rsidRPr="00402C84">
        <w:rPr>
          <w:rFonts w:ascii="Arial" w:hAnsi="Arial" w:cs="Arial"/>
          <w:sz w:val="20"/>
          <w:szCs w:val="20"/>
        </w:rPr>
        <w:t xml:space="preserve"> </w:t>
      </w:r>
      <w:r w:rsidR="006F44E6" w:rsidRPr="00402C84">
        <w:rPr>
          <w:rFonts w:ascii="Arial" w:hAnsi="Arial" w:cs="Arial"/>
          <w:sz w:val="20"/>
          <w:szCs w:val="20"/>
        </w:rPr>
        <w:t xml:space="preserve">kell </w:t>
      </w:r>
      <w:r w:rsidR="007D030C" w:rsidRPr="00402C84">
        <w:rPr>
          <w:rFonts w:ascii="Arial" w:hAnsi="Arial" w:cs="Arial"/>
          <w:sz w:val="20"/>
          <w:szCs w:val="20"/>
        </w:rPr>
        <w:t xml:space="preserve">megadni, amelyek a termék igénybevétele esetén korlátozó megkötéseket jelentenek (pl. </w:t>
      </w:r>
      <w:r w:rsidR="00D43E46" w:rsidRPr="00402C84">
        <w:rPr>
          <w:rFonts w:ascii="Arial" w:hAnsi="Arial" w:cs="Arial"/>
          <w:sz w:val="20"/>
          <w:szCs w:val="20"/>
        </w:rPr>
        <w:t>a betét adott id</w:t>
      </w:r>
      <w:r w:rsidR="001F2F7A" w:rsidRPr="00402C84">
        <w:rPr>
          <w:rFonts w:ascii="Arial" w:hAnsi="Arial" w:cs="Arial"/>
          <w:sz w:val="20"/>
          <w:szCs w:val="20"/>
        </w:rPr>
        <w:t>őtartam alatt nem törhető fel).</w:t>
      </w:r>
    </w:p>
    <w:p w14:paraId="31B0A605" w14:textId="77777777" w:rsidR="005A1785" w:rsidRPr="00402C84" w:rsidRDefault="00B13AEE">
      <w:pPr>
        <w:spacing w:line="240" w:lineRule="auto"/>
        <w:jc w:val="both"/>
        <w:rPr>
          <w:rFonts w:ascii="Arial" w:hAnsi="Arial" w:cs="Arial"/>
          <w:sz w:val="20"/>
          <w:szCs w:val="20"/>
        </w:rPr>
      </w:pPr>
      <w:r w:rsidRPr="00402C84">
        <w:rPr>
          <w:rFonts w:ascii="Arial" w:hAnsi="Arial" w:cs="Arial"/>
          <w:sz w:val="20"/>
          <w:szCs w:val="20"/>
        </w:rPr>
        <w:t>A</w:t>
      </w:r>
      <w:r w:rsidR="00041DC7" w:rsidRPr="00402C84">
        <w:rPr>
          <w:rFonts w:ascii="Arial" w:hAnsi="Arial" w:cs="Arial"/>
          <w:sz w:val="20"/>
          <w:szCs w:val="20"/>
        </w:rPr>
        <w:t>z</w:t>
      </w:r>
      <w:r w:rsidR="0027088A" w:rsidRPr="00402C84">
        <w:rPr>
          <w:rFonts w:ascii="Arial" w:hAnsi="Arial" w:cs="Arial"/>
          <w:sz w:val="20"/>
          <w:szCs w:val="20"/>
        </w:rPr>
        <w:t xml:space="preserve"> </w:t>
      </w:r>
      <w:r w:rsidR="00041DC7" w:rsidRPr="004612D9">
        <w:rPr>
          <w:rFonts w:ascii="Arial" w:hAnsi="Arial" w:cs="Arial"/>
          <w:b/>
          <w:sz w:val="20"/>
          <w:szCs w:val="20"/>
        </w:rPr>
        <w:t>r</w:t>
      </w:r>
      <w:r w:rsidR="001F2F7A" w:rsidRPr="004612D9">
        <w:rPr>
          <w:rFonts w:ascii="Arial" w:hAnsi="Arial" w:cs="Arial"/>
          <w:b/>
          <w:sz w:val="20"/>
          <w:szCs w:val="20"/>
        </w:rPr>
        <w:t>)</w:t>
      </w:r>
      <w:r w:rsidR="006875AE" w:rsidRPr="00402C84">
        <w:rPr>
          <w:rFonts w:ascii="Arial" w:hAnsi="Arial" w:cs="Arial"/>
          <w:sz w:val="20"/>
          <w:szCs w:val="20"/>
        </w:rPr>
        <w:t xml:space="preserve"> </w:t>
      </w:r>
      <w:r w:rsidR="00A01247" w:rsidRPr="00402C84">
        <w:rPr>
          <w:rFonts w:ascii="Arial" w:hAnsi="Arial" w:cs="Arial"/>
          <w:sz w:val="20"/>
          <w:szCs w:val="20"/>
        </w:rPr>
        <w:t xml:space="preserve">cella </w:t>
      </w:r>
      <w:r w:rsidR="001F2F7A" w:rsidRPr="00402C84">
        <w:rPr>
          <w:rFonts w:ascii="Arial" w:hAnsi="Arial" w:cs="Arial"/>
          <w:sz w:val="20"/>
          <w:szCs w:val="20"/>
        </w:rPr>
        <w:t xml:space="preserve">a kombinált megtakarítási termékre vonatkozó minden olyan egyéb, a korábbi </w:t>
      </w:r>
      <w:r w:rsidR="00A01247" w:rsidRPr="00402C84">
        <w:rPr>
          <w:rFonts w:ascii="Arial" w:hAnsi="Arial" w:cs="Arial"/>
          <w:sz w:val="20"/>
          <w:szCs w:val="20"/>
        </w:rPr>
        <w:t xml:space="preserve">cellákban </w:t>
      </w:r>
      <w:r w:rsidR="006445A8" w:rsidRPr="00402C84">
        <w:rPr>
          <w:rFonts w:ascii="Arial" w:hAnsi="Arial" w:cs="Arial"/>
          <w:sz w:val="20"/>
          <w:szCs w:val="20"/>
        </w:rPr>
        <w:t xml:space="preserve">nem szerepeltett információ </w:t>
      </w:r>
      <w:r w:rsidR="006875AE" w:rsidRPr="00402C84">
        <w:rPr>
          <w:rFonts w:ascii="Arial" w:hAnsi="Arial" w:cs="Arial"/>
          <w:sz w:val="20"/>
          <w:szCs w:val="20"/>
        </w:rPr>
        <w:t xml:space="preserve">megjelenítésére </w:t>
      </w:r>
      <w:r w:rsidR="006445A8" w:rsidRPr="00402C84">
        <w:rPr>
          <w:rFonts w:ascii="Arial" w:hAnsi="Arial" w:cs="Arial"/>
          <w:sz w:val="20"/>
          <w:szCs w:val="20"/>
        </w:rPr>
        <w:t xml:space="preserve">szolgál, amelyeket az adatszolgáltató </w:t>
      </w:r>
      <w:r w:rsidR="002E24C9" w:rsidRPr="00402C84">
        <w:rPr>
          <w:rFonts w:ascii="Arial" w:hAnsi="Arial" w:cs="Arial"/>
          <w:sz w:val="20"/>
          <w:szCs w:val="20"/>
        </w:rPr>
        <w:t>lény</w:t>
      </w:r>
      <w:r w:rsidR="005A1785" w:rsidRPr="00402C84">
        <w:rPr>
          <w:rFonts w:ascii="Arial" w:hAnsi="Arial" w:cs="Arial"/>
          <w:sz w:val="20"/>
          <w:szCs w:val="20"/>
        </w:rPr>
        <w:t>egesnek tart kiemelni</w:t>
      </w:r>
      <w:r w:rsidR="00CA2C0A" w:rsidRPr="00402C84">
        <w:rPr>
          <w:rFonts w:ascii="Arial" w:hAnsi="Arial" w:cs="Arial"/>
          <w:sz w:val="20"/>
          <w:szCs w:val="20"/>
        </w:rPr>
        <w:t xml:space="preserve"> </w:t>
      </w:r>
      <w:r w:rsidR="00013B98" w:rsidRPr="00402C84">
        <w:rPr>
          <w:rFonts w:ascii="Arial" w:hAnsi="Arial" w:cs="Arial"/>
          <w:sz w:val="20"/>
          <w:szCs w:val="20"/>
        </w:rPr>
        <w:t>[</w:t>
      </w:r>
      <w:proofErr w:type="gramStart"/>
      <w:r w:rsidR="00013B98" w:rsidRPr="00402C84">
        <w:rPr>
          <w:rFonts w:ascii="Arial" w:hAnsi="Arial" w:cs="Arial"/>
          <w:sz w:val="20"/>
          <w:szCs w:val="20"/>
        </w:rPr>
        <w:t>p</w:t>
      </w:r>
      <w:r w:rsidR="00CA2C0A" w:rsidRPr="00402C84">
        <w:rPr>
          <w:rFonts w:ascii="Arial" w:hAnsi="Arial" w:cs="Arial"/>
          <w:sz w:val="20"/>
          <w:szCs w:val="20"/>
        </w:rPr>
        <w:t>l.</w:t>
      </w:r>
      <w:proofErr w:type="gramEnd"/>
      <w:r w:rsidR="00CA2C0A" w:rsidRPr="00402C84">
        <w:rPr>
          <w:rFonts w:ascii="Arial" w:hAnsi="Arial" w:cs="Arial"/>
          <w:sz w:val="20"/>
          <w:szCs w:val="20"/>
        </w:rPr>
        <w:t xml:space="preserve"> </w:t>
      </w:r>
      <w:r w:rsidR="00733795" w:rsidRPr="00402C84">
        <w:rPr>
          <w:rFonts w:ascii="Arial" w:hAnsi="Arial" w:cs="Arial"/>
          <w:sz w:val="20"/>
          <w:szCs w:val="20"/>
        </w:rPr>
        <w:t>h</w:t>
      </w:r>
      <w:r w:rsidR="00CA2C0A" w:rsidRPr="00402C84">
        <w:rPr>
          <w:rFonts w:ascii="Arial" w:hAnsi="Arial" w:cs="Arial"/>
          <w:sz w:val="20"/>
          <w:szCs w:val="20"/>
        </w:rPr>
        <w:t xml:space="preserve">a </w:t>
      </w:r>
      <w:r w:rsidR="00733795" w:rsidRPr="00402C84">
        <w:rPr>
          <w:rFonts w:ascii="Arial" w:hAnsi="Arial" w:cs="Arial"/>
          <w:sz w:val="20"/>
          <w:szCs w:val="20"/>
        </w:rPr>
        <w:t xml:space="preserve">a </w:t>
      </w:r>
      <w:r w:rsidR="00CA2C0A" w:rsidRPr="00402C84">
        <w:rPr>
          <w:rFonts w:ascii="Arial" w:hAnsi="Arial" w:cs="Arial"/>
          <w:sz w:val="20"/>
          <w:szCs w:val="20"/>
        </w:rPr>
        <w:t>betéten és a befektetési termékeken felül más kiegészítő szolgáltatás is tartozhat (pl. biztosítás) a konstrukcióhoz, azt is jelezni kell</w:t>
      </w:r>
      <w:r w:rsidR="00733795" w:rsidRPr="00402C84">
        <w:rPr>
          <w:rFonts w:ascii="Arial" w:hAnsi="Arial" w:cs="Arial"/>
          <w:sz w:val="20"/>
          <w:szCs w:val="20"/>
        </w:rPr>
        <w:t>]</w:t>
      </w:r>
      <w:r w:rsidR="00CA2C0A" w:rsidRPr="00402C84">
        <w:rPr>
          <w:rFonts w:ascii="Arial" w:hAnsi="Arial" w:cs="Arial"/>
          <w:sz w:val="20"/>
          <w:szCs w:val="20"/>
        </w:rPr>
        <w:t>.</w:t>
      </w:r>
    </w:p>
    <w:p w14:paraId="60DDD2AD" w14:textId="77777777" w:rsidR="005A1785" w:rsidRPr="00402C84" w:rsidRDefault="005A1785">
      <w:pPr>
        <w:spacing w:line="240" w:lineRule="auto"/>
        <w:jc w:val="both"/>
        <w:rPr>
          <w:rFonts w:ascii="Arial" w:hAnsi="Arial" w:cs="Arial"/>
          <w:sz w:val="20"/>
          <w:szCs w:val="20"/>
        </w:rPr>
      </w:pPr>
      <w:r w:rsidRPr="00402C84">
        <w:rPr>
          <w:rFonts w:ascii="Arial" w:hAnsi="Arial" w:cs="Arial"/>
          <w:sz w:val="20"/>
          <w:szCs w:val="20"/>
        </w:rPr>
        <w:t>A</w:t>
      </w:r>
      <w:r w:rsidR="0027088A"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s</w:t>
      </w:r>
      <w:proofErr w:type="gramStart"/>
      <w:r w:rsidR="0027088A" w:rsidRPr="004612D9">
        <w:rPr>
          <w:rFonts w:ascii="Arial" w:hAnsi="Arial" w:cs="Arial"/>
          <w:b/>
          <w:sz w:val="20"/>
          <w:szCs w:val="20"/>
        </w:rPr>
        <w:t>1)-</w:t>
      </w:r>
      <w:proofErr w:type="gramEnd"/>
      <w:r w:rsidR="00041DC7" w:rsidRPr="004612D9">
        <w:rPr>
          <w:rFonts w:ascii="Arial" w:hAnsi="Arial" w:cs="Arial"/>
          <w:b/>
          <w:sz w:val="20"/>
          <w:szCs w:val="20"/>
        </w:rPr>
        <w:t>s</w:t>
      </w:r>
      <w:r w:rsidRPr="004612D9">
        <w:rPr>
          <w:rFonts w:ascii="Arial" w:hAnsi="Arial" w:cs="Arial"/>
          <w:b/>
          <w:sz w:val="20"/>
          <w:szCs w:val="20"/>
        </w:rPr>
        <w:t>5)</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bemutatni az akció jellegére és időtartamára vonatkozó adatokat.</w:t>
      </w:r>
    </w:p>
    <w:p w14:paraId="38E80DEA" w14:textId="77777777" w:rsidR="005A1785" w:rsidRPr="00402C84" w:rsidRDefault="005A1785">
      <w:pPr>
        <w:spacing w:line="240" w:lineRule="auto"/>
        <w:jc w:val="both"/>
        <w:rPr>
          <w:rFonts w:ascii="Arial" w:hAnsi="Arial" w:cs="Arial"/>
          <w:sz w:val="20"/>
          <w:szCs w:val="20"/>
        </w:rPr>
      </w:pPr>
      <w:r w:rsidRPr="00402C84">
        <w:rPr>
          <w:rFonts w:ascii="Arial" w:hAnsi="Arial" w:cs="Arial"/>
          <w:sz w:val="20"/>
          <w:szCs w:val="20"/>
        </w:rPr>
        <w:lastRenderedPageBreak/>
        <w:t>A</w:t>
      </w:r>
      <w:r w:rsidR="0027088A"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s</w:t>
      </w:r>
      <w:r w:rsidRPr="004612D9">
        <w:rPr>
          <w:rFonts w:ascii="Arial" w:hAnsi="Arial" w:cs="Arial"/>
          <w:b/>
          <w:sz w:val="20"/>
          <w:szCs w:val="20"/>
        </w:rPr>
        <w:t>1)</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 „igen” vagy „nem” válasszal – jelölni, hogy a termék akciós-e. Amennyiben akciós a termék („igen”), akkor az akció jellegére, feltételeire, érvényességére vonatkozó mezők kitöltése is kötelező. </w:t>
      </w:r>
    </w:p>
    <w:p w14:paraId="396AA665" w14:textId="77777777" w:rsidR="00E077A6" w:rsidRPr="00402C84" w:rsidRDefault="002A08FC">
      <w:pPr>
        <w:spacing w:line="240" w:lineRule="auto"/>
        <w:jc w:val="both"/>
        <w:rPr>
          <w:rFonts w:ascii="Arial" w:hAnsi="Arial" w:cs="Arial"/>
          <w:sz w:val="20"/>
          <w:szCs w:val="20"/>
        </w:rPr>
      </w:pPr>
      <w:r w:rsidRPr="00402C84">
        <w:rPr>
          <w:rFonts w:ascii="Arial" w:hAnsi="Arial" w:cs="Arial"/>
          <w:sz w:val="20"/>
          <w:szCs w:val="20"/>
        </w:rPr>
        <w:t>A</w:t>
      </w:r>
      <w:r w:rsidR="0027088A"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s</w:t>
      </w:r>
      <w:r w:rsidR="005A1785" w:rsidRPr="004612D9">
        <w:rPr>
          <w:rFonts w:ascii="Arial" w:hAnsi="Arial" w:cs="Arial"/>
          <w:b/>
          <w:sz w:val="20"/>
          <w:szCs w:val="20"/>
        </w:rPr>
        <w:t>2)</w:t>
      </w:r>
      <w:r w:rsidR="005A1785" w:rsidRPr="00402C84">
        <w:rPr>
          <w:rFonts w:ascii="Arial" w:hAnsi="Arial" w:cs="Arial"/>
          <w:sz w:val="20"/>
          <w:szCs w:val="20"/>
        </w:rPr>
        <w:t xml:space="preserve"> </w:t>
      </w:r>
      <w:r w:rsidR="00A01247" w:rsidRPr="00402C84">
        <w:rPr>
          <w:rFonts w:ascii="Arial" w:hAnsi="Arial" w:cs="Arial"/>
          <w:sz w:val="20"/>
          <w:szCs w:val="20"/>
        </w:rPr>
        <w:t xml:space="preserve">cellában </w:t>
      </w:r>
      <w:r w:rsidR="00AE1B16" w:rsidRPr="00402C84">
        <w:rPr>
          <w:rFonts w:ascii="Arial" w:hAnsi="Arial" w:cs="Arial"/>
          <w:sz w:val="20"/>
          <w:szCs w:val="20"/>
        </w:rPr>
        <w:t>a konstrukcióhoz kapcsolódó</w:t>
      </w:r>
      <w:r w:rsidR="005A1785" w:rsidRPr="00402C84">
        <w:rPr>
          <w:rFonts w:ascii="Arial" w:hAnsi="Arial" w:cs="Arial"/>
          <w:sz w:val="20"/>
          <w:szCs w:val="20"/>
        </w:rPr>
        <w:t xml:space="preserve"> kedvezmény</w:t>
      </w:r>
      <w:r w:rsidR="00AE1B16" w:rsidRPr="00402C84">
        <w:rPr>
          <w:rFonts w:ascii="Arial" w:hAnsi="Arial" w:cs="Arial"/>
          <w:sz w:val="20"/>
          <w:szCs w:val="20"/>
        </w:rPr>
        <w:t>ek leírását kell szerepeltetni</w:t>
      </w:r>
      <w:r w:rsidR="00E077A6" w:rsidRPr="00402C84">
        <w:rPr>
          <w:rFonts w:ascii="Arial" w:hAnsi="Arial" w:cs="Arial"/>
          <w:sz w:val="20"/>
          <w:szCs w:val="20"/>
        </w:rPr>
        <w:t>, a</w:t>
      </w:r>
      <w:r w:rsidR="00FF66FB" w:rsidRPr="00402C84">
        <w:rPr>
          <w:rFonts w:ascii="Arial" w:hAnsi="Arial" w:cs="Arial"/>
          <w:sz w:val="20"/>
          <w:szCs w:val="20"/>
        </w:rPr>
        <w:t>z</w:t>
      </w:r>
      <w:r w:rsidR="00E077A6" w:rsidRPr="00402C84">
        <w:rPr>
          <w:rFonts w:ascii="Arial" w:hAnsi="Arial" w:cs="Arial"/>
          <w:sz w:val="20"/>
          <w:szCs w:val="20"/>
        </w:rPr>
        <w:t xml:space="preserve"> </w:t>
      </w:r>
      <w:r w:rsidR="00FF66FB" w:rsidRPr="00595682">
        <w:rPr>
          <w:rFonts w:ascii="Arial" w:hAnsi="Arial" w:cs="Arial"/>
          <w:b/>
          <w:sz w:val="20"/>
          <w:szCs w:val="20"/>
        </w:rPr>
        <w:t>s</w:t>
      </w:r>
      <w:r w:rsidR="00E077A6" w:rsidRPr="00595682">
        <w:rPr>
          <w:rFonts w:ascii="Arial" w:hAnsi="Arial" w:cs="Arial"/>
          <w:b/>
          <w:sz w:val="20"/>
          <w:szCs w:val="20"/>
        </w:rPr>
        <w:t>3)</w:t>
      </w:r>
      <w:r w:rsidR="005A1785" w:rsidRPr="00402C84">
        <w:rPr>
          <w:rFonts w:ascii="Arial" w:hAnsi="Arial" w:cs="Arial"/>
          <w:sz w:val="20"/>
          <w:szCs w:val="20"/>
        </w:rPr>
        <w:t xml:space="preserve"> </w:t>
      </w:r>
      <w:r w:rsidR="00A01247" w:rsidRPr="00402C84">
        <w:rPr>
          <w:rFonts w:ascii="Arial" w:hAnsi="Arial" w:cs="Arial"/>
          <w:sz w:val="20"/>
          <w:szCs w:val="20"/>
        </w:rPr>
        <w:t xml:space="preserve">cellában </w:t>
      </w:r>
      <w:r w:rsidR="00AE1B16" w:rsidRPr="00402C84">
        <w:rPr>
          <w:rFonts w:ascii="Arial" w:hAnsi="Arial" w:cs="Arial"/>
          <w:sz w:val="20"/>
          <w:szCs w:val="20"/>
        </w:rPr>
        <w:t xml:space="preserve">az akció igénybevételének esetleges </w:t>
      </w:r>
      <w:r w:rsidR="005A1785" w:rsidRPr="00402C84">
        <w:rPr>
          <w:rFonts w:ascii="Arial" w:hAnsi="Arial" w:cs="Arial"/>
          <w:sz w:val="20"/>
          <w:szCs w:val="20"/>
        </w:rPr>
        <w:t xml:space="preserve">feltételeit </w:t>
      </w:r>
      <w:r w:rsidR="0009014A" w:rsidRPr="00402C84">
        <w:rPr>
          <w:rFonts w:ascii="Arial" w:hAnsi="Arial" w:cs="Arial"/>
          <w:sz w:val="20"/>
          <w:szCs w:val="20"/>
        </w:rPr>
        <w:t>kell feltüntetni</w:t>
      </w:r>
      <w:r w:rsidR="005A1785" w:rsidRPr="00402C84">
        <w:rPr>
          <w:rFonts w:ascii="Arial" w:hAnsi="Arial" w:cs="Arial"/>
          <w:sz w:val="20"/>
          <w:szCs w:val="20"/>
        </w:rPr>
        <w:t xml:space="preserve">. </w:t>
      </w:r>
      <w:r w:rsidR="00EA2E10" w:rsidRPr="00402C84">
        <w:rPr>
          <w:rFonts w:ascii="Arial" w:hAnsi="Arial" w:cs="Arial"/>
          <w:sz w:val="20"/>
          <w:szCs w:val="20"/>
        </w:rPr>
        <w:t xml:space="preserve">A részletes leírásnak minimum </w:t>
      </w:r>
      <w:r w:rsidR="00625160" w:rsidRPr="00402C84">
        <w:rPr>
          <w:rFonts w:ascii="Arial" w:hAnsi="Arial" w:cs="Arial"/>
          <w:sz w:val="20"/>
          <w:szCs w:val="20"/>
        </w:rPr>
        <w:t xml:space="preserve">utalás formájában ki kell terjednie az akció </w:t>
      </w:r>
      <w:proofErr w:type="spellStart"/>
      <w:r w:rsidR="00625160" w:rsidRPr="00402C84">
        <w:rPr>
          <w:rFonts w:ascii="Arial" w:hAnsi="Arial" w:cs="Arial"/>
          <w:sz w:val="20"/>
          <w:szCs w:val="20"/>
        </w:rPr>
        <w:t>lezárultával</w:t>
      </w:r>
      <w:proofErr w:type="spellEnd"/>
      <w:r w:rsidR="00625160" w:rsidRPr="00402C84">
        <w:rPr>
          <w:rFonts w:ascii="Arial" w:hAnsi="Arial" w:cs="Arial"/>
          <w:sz w:val="20"/>
          <w:szCs w:val="20"/>
        </w:rPr>
        <w:t xml:space="preserve"> elérhető (nem akciós) kamatozás legfontosabb szabályaira is. </w:t>
      </w:r>
    </w:p>
    <w:p w14:paraId="4B7E491B" w14:textId="77777777" w:rsidR="005A1785" w:rsidRPr="00EE71EA" w:rsidRDefault="005A1785">
      <w:pPr>
        <w:spacing w:line="240" w:lineRule="auto"/>
        <w:jc w:val="both"/>
        <w:rPr>
          <w:rFonts w:ascii="Arial" w:hAnsi="Arial" w:cs="Arial"/>
          <w:sz w:val="20"/>
          <w:szCs w:val="20"/>
        </w:rPr>
      </w:pPr>
      <w:r w:rsidRPr="00402C84">
        <w:rPr>
          <w:rFonts w:ascii="Arial" w:hAnsi="Arial" w:cs="Arial"/>
          <w:sz w:val="20"/>
          <w:szCs w:val="20"/>
        </w:rPr>
        <w:t>A</w:t>
      </w:r>
      <w:r w:rsidR="00041DC7"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s</w:t>
      </w:r>
      <w:r w:rsidR="00820F5D" w:rsidRPr="004612D9">
        <w:rPr>
          <w:rFonts w:ascii="Arial" w:hAnsi="Arial" w:cs="Arial"/>
          <w:b/>
          <w:sz w:val="20"/>
          <w:szCs w:val="20"/>
        </w:rPr>
        <w:t>4</w:t>
      </w:r>
      <w:r w:rsidRPr="004612D9">
        <w:rPr>
          <w:rFonts w:ascii="Arial" w:hAnsi="Arial" w:cs="Arial"/>
          <w:b/>
          <w:sz w:val="20"/>
          <w:szCs w:val="20"/>
        </w:rPr>
        <w:t>)</w:t>
      </w:r>
      <w:r w:rsidR="00D5607C">
        <w:rPr>
          <w:rFonts w:ascii="Arial" w:hAnsi="Arial" w:cs="Arial"/>
          <w:b/>
          <w:sz w:val="20"/>
          <w:szCs w:val="20"/>
        </w:rPr>
        <w:t xml:space="preserve"> és </w:t>
      </w:r>
      <w:r w:rsidR="00041DC7" w:rsidRPr="004612D9">
        <w:rPr>
          <w:rFonts w:ascii="Arial" w:hAnsi="Arial" w:cs="Arial"/>
          <w:b/>
          <w:sz w:val="20"/>
          <w:szCs w:val="20"/>
        </w:rPr>
        <w:t>s</w:t>
      </w:r>
      <w:r w:rsidR="00820F5D" w:rsidRPr="004612D9">
        <w:rPr>
          <w:rFonts w:ascii="Arial" w:hAnsi="Arial" w:cs="Arial"/>
          <w:b/>
          <w:sz w:val="20"/>
          <w:szCs w:val="20"/>
        </w:rPr>
        <w:t>5</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EE71EA">
        <w:rPr>
          <w:rFonts w:ascii="Arial" w:hAnsi="Arial" w:cs="Arial"/>
          <w:sz w:val="20"/>
          <w:szCs w:val="20"/>
        </w:rPr>
        <w:t xml:space="preserve">feltüntetendő az akció kezdete és záró napja. Amennyiben az akció visszavonásig érvényes, az </w:t>
      </w:r>
      <w:r w:rsidR="00041DC7" w:rsidRPr="00EE71EA">
        <w:rPr>
          <w:rFonts w:ascii="Arial" w:hAnsi="Arial" w:cs="Arial"/>
          <w:b/>
          <w:sz w:val="20"/>
          <w:szCs w:val="20"/>
        </w:rPr>
        <w:t>s</w:t>
      </w:r>
      <w:r w:rsidR="00820F5D" w:rsidRPr="00EE71EA">
        <w:rPr>
          <w:rFonts w:ascii="Arial" w:hAnsi="Arial" w:cs="Arial"/>
          <w:b/>
          <w:sz w:val="20"/>
          <w:szCs w:val="20"/>
        </w:rPr>
        <w:t>5</w:t>
      </w:r>
      <w:r w:rsidRPr="00EE71EA">
        <w:rPr>
          <w:rFonts w:ascii="Arial" w:hAnsi="Arial" w:cs="Arial"/>
          <w:b/>
          <w:sz w:val="20"/>
          <w:szCs w:val="20"/>
        </w:rPr>
        <w:t>)</w:t>
      </w:r>
      <w:r w:rsidRPr="00EE71EA">
        <w:rPr>
          <w:rFonts w:ascii="Arial" w:hAnsi="Arial" w:cs="Arial"/>
          <w:sz w:val="20"/>
          <w:szCs w:val="20"/>
        </w:rPr>
        <w:t xml:space="preserve"> </w:t>
      </w:r>
      <w:r w:rsidR="00A01247" w:rsidRPr="00EE71EA">
        <w:rPr>
          <w:rFonts w:ascii="Arial" w:hAnsi="Arial" w:cs="Arial"/>
          <w:sz w:val="20"/>
          <w:szCs w:val="20"/>
        </w:rPr>
        <w:t xml:space="preserve">cellában </w:t>
      </w:r>
      <w:r w:rsidRPr="00EE71EA">
        <w:rPr>
          <w:rFonts w:ascii="Arial" w:hAnsi="Arial" w:cs="Arial"/>
          <w:sz w:val="20"/>
          <w:szCs w:val="20"/>
        </w:rPr>
        <w:t xml:space="preserve">ezt </w:t>
      </w:r>
      <w:r w:rsidR="00946006" w:rsidRPr="00EE71EA">
        <w:rPr>
          <w:rFonts w:ascii="Arial" w:hAnsi="Arial" w:cs="Arial"/>
          <w:sz w:val="20"/>
          <w:szCs w:val="20"/>
        </w:rPr>
        <w:t xml:space="preserve">a </w:t>
      </w:r>
      <w:r w:rsidRPr="00EE71EA">
        <w:rPr>
          <w:rFonts w:ascii="Arial" w:hAnsi="Arial" w:cs="Arial"/>
          <w:sz w:val="20"/>
          <w:szCs w:val="20"/>
        </w:rPr>
        <w:t>„visszavonásig”</w:t>
      </w:r>
      <w:r w:rsidR="00946006" w:rsidRPr="00EE71EA">
        <w:rPr>
          <w:rFonts w:ascii="Arial" w:hAnsi="Arial" w:cs="Arial"/>
          <w:sz w:val="20"/>
          <w:szCs w:val="20"/>
        </w:rPr>
        <w:t xml:space="preserve"> jelölőnégyzet kitöltésével kell jelezni.</w:t>
      </w:r>
    </w:p>
    <w:p w14:paraId="46C77789" w14:textId="77777777" w:rsidR="00B42448" w:rsidRPr="00C34EDD" w:rsidRDefault="005A1785">
      <w:pPr>
        <w:spacing w:line="240" w:lineRule="auto"/>
        <w:jc w:val="both"/>
        <w:rPr>
          <w:rFonts w:ascii="Arial" w:hAnsi="Arial" w:cs="Arial"/>
          <w:sz w:val="20"/>
          <w:szCs w:val="20"/>
        </w:rPr>
      </w:pPr>
      <w:r w:rsidRPr="00E576FE">
        <w:rPr>
          <w:rFonts w:ascii="Arial" w:hAnsi="Arial" w:cs="Arial"/>
          <w:sz w:val="20"/>
          <w:szCs w:val="20"/>
        </w:rPr>
        <w:t xml:space="preserve">A </w:t>
      </w:r>
      <w:r w:rsidR="00041DC7" w:rsidRPr="00E576FE">
        <w:rPr>
          <w:rFonts w:ascii="Arial" w:hAnsi="Arial" w:cs="Arial"/>
          <w:b/>
          <w:sz w:val="20"/>
          <w:szCs w:val="20"/>
        </w:rPr>
        <w:t>t</w:t>
      </w:r>
      <w:r w:rsidRPr="00E576FE">
        <w:rPr>
          <w:rFonts w:ascii="Arial" w:hAnsi="Arial" w:cs="Arial"/>
          <w:b/>
          <w:sz w:val="20"/>
          <w:szCs w:val="20"/>
        </w:rPr>
        <w:t>)</w:t>
      </w:r>
      <w:r w:rsidRPr="001363C4">
        <w:rPr>
          <w:rFonts w:ascii="Arial" w:hAnsi="Arial" w:cs="Arial"/>
          <w:sz w:val="20"/>
          <w:szCs w:val="20"/>
        </w:rPr>
        <w:t xml:space="preserve"> </w:t>
      </w:r>
      <w:r w:rsidR="00A01247" w:rsidRPr="001363C4">
        <w:rPr>
          <w:rFonts w:ascii="Arial" w:hAnsi="Arial" w:cs="Arial"/>
          <w:sz w:val="20"/>
          <w:szCs w:val="20"/>
        </w:rPr>
        <w:t xml:space="preserve">cellában </w:t>
      </w:r>
      <w:r w:rsidRPr="001363C4">
        <w:rPr>
          <w:rFonts w:ascii="Arial" w:hAnsi="Arial" w:cs="Arial"/>
          <w:sz w:val="20"/>
          <w:szCs w:val="20"/>
        </w:rPr>
        <w:t xml:space="preserve">a </w:t>
      </w:r>
      <w:r w:rsidR="0027088A" w:rsidRPr="001363C4">
        <w:rPr>
          <w:rFonts w:ascii="Arial" w:hAnsi="Arial" w:cs="Arial"/>
          <w:sz w:val="20"/>
          <w:szCs w:val="20"/>
        </w:rPr>
        <w:t>hitelintézet</w:t>
      </w:r>
      <w:r w:rsidRPr="001363C4">
        <w:rPr>
          <w:rFonts w:ascii="Arial" w:hAnsi="Arial" w:cs="Arial"/>
          <w:sz w:val="20"/>
          <w:szCs w:val="20"/>
        </w:rPr>
        <w:t xml:space="preserve"> honlapján az adott termékhez kapcsolódó részletes leíráshoz, vagy annak hiányáb</w:t>
      </w:r>
      <w:r w:rsidRPr="00C34EDD">
        <w:rPr>
          <w:rFonts w:ascii="Arial" w:hAnsi="Arial" w:cs="Arial"/>
          <w:sz w:val="20"/>
          <w:szCs w:val="20"/>
        </w:rPr>
        <w:t xml:space="preserve">an a termékre vonatkozó hirdetményhez vezető </w:t>
      </w:r>
      <w:proofErr w:type="spellStart"/>
      <w:r w:rsidRPr="00C34EDD">
        <w:rPr>
          <w:rFonts w:ascii="Arial" w:hAnsi="Arial" w:cs="Arial"/>
          <w:sz w:val="20"/>
          <w:szCs w:val="20"/>
        </w:rPr>
        <w:t>hiperhivatkozást</w:t>
      </w:r>
      <w:proofErr w:type="spellEnd"/>
      <w:r w:rsidRPr="00C34EDD">
        <w:rPr>
          <w:rFonts w:ascii="Arial" w:hAnsi="Arial" w:cs="Arial"/>
          <w:sz w:val="20"/>
          <w:szCs w:val="20"/>
        </w:rPr>
        <w:t xml:space="preserve"> kell megadni.</w:t>
      </w:r>
      <w:r w:rsidR="00CD7B5C" w:rsidRPr="00C34EDD">
        <w:rPr>
          <w:rFonts w:ascii="Arial" w:hAnsi="Arial" w:cs="Arial"/>
          <w:sz w:val="20"/>
          <w:szCs w:val="20"/>
        </w:rPr>
        <w:t xml:space="preserve"> (Pontosvesszővel elválasztva egyszerre több </w:t>
      </w:r>
      <w:proofErr w:type="spellStart"/>
      <w:r w:rsidR="00CD7B5C" w:rsidRPr="00C34EDD">
        <w:rPr>
          <w:rFonts w:ascii="Arial" w:hAnsi="Arial" w:cs="Arial"/>
          <w:sz w:val="20"/>
          <w:szCs w:val="20"/>
        </w:rPr>
        <w:t>hiperhivatkozás</w:t>
      </w:r>
      <w:proofErr w:type="spellEnd"/>
      <w:r w:rsidR="00CD7B5C" w:rsidRPr="00C34EDD">
        <w:rPr>
          <w:rFonts w:ascii="Arial" w:hAnsi="Arial" w:cs="Arial"/>
          <w:sz w:val="20"/>
          <w:szCs w:val="20"/>
        </w:rPr>
        <w:t xml:space="preserve"> is megadható.)</w:t>
      </w:r>
    </w:p>
    <w:p w14:paraId="6D419DBB" w14:textId="77777777" w:rsidR="005B1677" w:rsidRPr="00C34EDD" w:rsidRDefault="005B1677" w:rsidP="00A04FD0">
      <w:pPr>
        <w:spacing w:after="120" w:line="240" w:lineRule="auto"/>
        <w:jc w:val="both"/>
        <w:rPr>
          <w:rFonts w:ascii="Arial" w:hAnsi="Arial" w:cs="Arial"/>
          <w:sz w:val="20"/>
          <w:szCs w:val="20"/>
        </w:rPr>
      </w:pPr>
      <w:r w:rsidRPr="00C34EDD">
        <w:rPr>
          <w:rFonts w:ascii="Arial" w:hAnsi="Arial" w:cs="Arial"/>
          <w:sz w:val="20"/>
          <w:szCs w:val="20"/>
        </w:rPr>
        <w:t xml:space="preserve">A </w:t>
      </w:r>
      <w:r w:rsidR="00113370" w:rsidRPr="00C34EDD">
        <w:rPr>
          <w:rFonts w:ascii="Arial" w:hAnsi="Arial" w:cs="Arial"/>
          <w:b/>
          <w:sz w:val="20"/>
          <w:szCs w:val="20"/>
        </w:rPr>
        <w:t>v1</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kezdetét </w:t>
      </w:r>
      <w:proofErr w:type="spellStart"/>
      <w:r w:rsidRPr="00C34EDD">
        <w:rPr>
          <w:rFonts w:ascii="Arial" w:hAnsi="Arial" w:cs="Arial"/>
          <w:sz w:val="20"/>
          <w:szCs w:val="20"/>
        </w:rPr>
        <w:t>éééé.</w:t>
      </w:r>
      <w:proofErr w:type="gramStart"/>
      <w:r w:rsidRPr="00C34EDD">
        <w:rPr>
          <w:rFonts w:ascii="Arial" w:hAnsi="Arial" w:cs="Arial"/>
          <w:sz w:val="20"/>
          <w:szCs w:val="20"/>
        </w:rPr>
        <w:t>hh.nn</w:t>
      </w:r>
      <w:proofErr w:type="spellEnd"/>
      <w:proofErr w:type="gramEnd"/>
      <w:r w:rsidRPr="00C34EDD">
        <w:rPr>
          <w:rFonts w:ascii="Arial" w:hAnsi="Arial" w:cs="Arial"/>
          <w:sz w:val="20"/>
          <w:szCs w:val="20"/>
        </w:rPr>
        <w:t xml:space="preserve"> formátumban.</w:t>
      </w:r>
    </w:p>
    <w:p w14:paraId="094CFC68" w14:textId="77777777" w:rsidR="005B1677" w:rsidRPr="00C34EDD" w:rsidRDefault="005B1677" w:rsidP="00A04FD0">
      <w:pPr>
        <w:spacing w:after="120" w:line="240" w:lineRule="auto"/>
        <w:jc w:val="both"/>
        <w:rPr>
          <w:rFonts w:ascii="Arial" w:hAnsi="Arial" w:cs="Arial"/>
          <w:sz w:val="20"/>
          <w:szCs w:val="20"/>
        </w:rPr>
      </w:pPr>
      <w:r w:rsidRPr="00C34EDD">
        <w:rPr>
          <w:rFonts w:ascii="Arial" w:hAnsi="Arial" w:cs="Arial"/>
          <w:sz w:val="20"/>
          <w:szCs w:val="20"/>
        </w:rPr>
        <w:t xml:space="preserve">A </w:t>
      </w:r>
      <w:r w:rsidRPr="00C34EDD">
        <w:rPr>
          <w:rFonts w:ascii="Arial" w:hAnsi="Arial" w:cs="Arial"/>
          <w:b/>
          <w:sz w:val="20"/>
          <w:szCs w:val="20"/>
        </w:rPr>
        <w:t>v</w:t>
      </w:r>
      <w:r w:rsidR="00113370" w:rsidRPr="00C34EDD">
        <w:rPr>
          <w:rFonts w:ascii="Arial" w:hAnsi="Arial" w:cs="Arial"/>
          <w:b/>
          <w:sz w:val="20"/>
          <w:szCs w:val="20"/>
        </w:rPr>
        <w:t>2</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végét </w:t>
      </w:r>
      <w:proofErr w:type="spellStart"/>
      <w:r w:rsidRPr="00C34EDD">
        <w:rPr>
          <w:rFonts w:ascii="Arial" w:hAnsi="Arial" w:cs="Arial"/>
          <w:sz w:val="20"/>
          <w:szCs w:val="20"/>
        </w:rPr>
        <w:t>éééé.</w:t>
      </w:r>
      <w:proofErr w:type="gramStart"/>
      <w:r w:rsidRPr="00C34EDD">
        <w:rPr>
          <w:rFonts w:ascii="Arial" w:hAnsi="Arial" w:cs="Arial"/>
          <w:sz w:val="20"/>
          <w:szCs w:val="20"/>
        </w:rPr>
        <w:t>hh.nn</w:t>
      </w:r>
      <w:proofErr w:type="spellEnd"/>
      <w:proofErr w:type="gramEnd"/>
      <w:r w:rsidRPr="00C34EDD">
        <w:rPr>
          <w:rFonts w:ascii="Arial" w:hAnsi="Arial" w:cs="Arial"/>
          <w:sz w:val="20"/>
          <w:szCs w:val="20"/>
        </w:rPr>
        <w:t xml:space="preserve"> formátumban, amennyiben ez előre ismert. </w:t>
      </w:r>
    </w:p>
    <w:p w14:paraId="697BE3CA" w14:textId="77777777" w:rsidR="005B1677" w:rsidRDefault="005B1677" w:rsidP="00210F43">
      <w:pPr>
        <w:spacing w:line="240" w:lineRule="auto"/>
        <w:jc w:val="both"/>
        <w:rPr>
          <w:rFonts w:ascii="Arial" w:hAnsi="Arial" w:cs="Arial"/>
          <w:sz w:val="20"/>
          <w:szCs w:val="20"/>
        </w:rPr>
      </w:pPr>
      <w:r w:rsidRPr="00C34EDD">
        <w:rPr>
          <w:rFonts w:ascii="Arial" w:hAnsi="Arial" w:cs="Arial"/>
          <w:sz w:val="20"/>
          <w:szCs w:val="20"/>
        </w:rPr>
        <w:t xml:space="preserve">A </w:t>
      </w:r>
      <w:r w:rsidR="00223065" w:rsidRPr="00C34EDD">
        <w:rPr>
          <w:rFonts w:ascii="Arial" w:hAnsi="Arial" w:cs="Arial"/>
          <w:b/>
          <w:sz w:val="20"/>
          <w:szCs w:val="20"/>
        </w:rPr>
        <w:t>w</w:t>
      </w:r>
      <w:r w:rsidRPr="00C34EDD">
        <w:rPr>
          <w:rFonts w:ascii="Arial" w:hAnsi="Arial" w:cs="Arial"/>
          <w:b/>
          <w:sz w:val="20"/>
          <w:szCs w:val="20"/>
        </w:rPr>
        <w:t>)</w:t>
      </w:r>
      <w:r w:rsidRPr="00C34EDD">
        <w:rPr>
          <w:rFonts w:ascii="Arial" w:hAnsi="Arial" w:cs="Arial"/>
          <w:sz w:val="20"/>
          <w:szCs w:val="20"/>
        </w:rPr>
        <w:t xml:space="preserve"> cellában kell megadni a már élő termékek termékkondíciói módosításának vagy javításának okát</w:t>
      </w:r>
      <w:r w:rsidR="00BC016C" w:rsidRPr="00C34EDD">
        <w:rPr>
          <w:rFonts w:ascii="Arial" w:hAnsi="Arial" w:cs="Arial"/>
          <w:sz w:val="20"/>
          <w:szCs w:val="20"/>
        </w:rPr>
        <w:t xml:space="preserve">, </w:t>
      </w:r>
      <w:r w:rsidR="00BC016C" w:rsidRPr="00EE71EA">
        <w:rPr>
          <w:rFonts w:ascii="Arial" w:hAnsi="Arial" w:cs="Arial"/>
          <w:sz w:val="20"/>
          <w:szCs w:val="20"/>
        </w:rPr>
        <w:t>illetve a módosítás vagy javítás publikálásának idejét</w:t>
      </w:r>
      <w:r w:rsidR="00D83C7E">
        <w:rPr>
          <w:rFonts w:ascii="Arial" w:hAnsi="Arial" w:cs="Arial"/>
          <w:sz w:val="20"/>
          <w:szCs w:val="20"/>
        </w:rPr>
        <w:t>,</w:t>
      </w:r>
      <w:r w:rsidR="00BC016C" w:rsidRPr="00EE71EA">
        <w:rPr>
          <w:rFonts w:ascii="Arial" w:hAnsi="Arial" w:cs="Arial"/>
          <w:sz w:val="20"/>
          <w:szCs w:val="20"/>
        </w:rPr>
        <w:t xml:space="preserve"> </w:t>
      </w:r>
      <w:proofErr w:type="spellStart"/>
      <w:r w:rsidR="00BC016C" w:rsidRPr="00EE71EA">
        <w:rPr>
          <w:rFonts w:ascii="Arial" w:hAnsi="Arial" w:cs="Arial"/>
          <w:sz w:val="20"/>
          <w:szCs w:val="20"/>
        </w:rPr>
        <w:t>éééé.</w:t>
      </w:r>
      <w:proofErr w:type="gramStart"/>
      <w:r w:rsidR="00BC016C" w:rsidRPr="00EE71EA">
        <w:rPr>
          <w:rFonts w:ascii="Arial" w:hAnsi="Arial" w:cs="Arial"/>
          <w:sz w:val="20"/>
          <w:szCs w:val="20"/>
        </w:rPr>
        <w:t>hh.nn</w:t>
      </w:r>
      <w:proofErr w:type="spellEnd"/>
      <w:proofErr w:type="gramEnd"/>
      <w:r w:rsidR="00BC016C" w:rsidRPr="00EE71EA">
        <w:rPr>
          <w:rFonts w:ascii="Arial" w:hAnsi="Arial" w:cs="Arial"/>
          <w:sz w:val="20"/>
          <w:szCs w:val="20"/>
        </w:rPr>
        <w:t xml:space="preserve"> formátumban</w:t>
      </w:r>
      <w:r w:rsidRPr="00EE71EA">
        <w:rPr>
          <w:rFonts w:ascii="Arial" w:hAnsi="Arial" w:cs="Arial"/>
          <w:sz w:val="20"/>
          <w:szCs w:val="20"/>
        </w:rPr>
        <w:t>. Ponto</w:t>
      </w:r>
      <w:r w:rsidRPr="00064BA6">
        <w:rPr>
          <w:rFonts w:ascii="Arial" w:hAnsi="Arial" w:cs="Arial"/>
          <w:sz w:val="20"/>
          <w:szCs w:val="20"/>
        </w:rPr>
        <w:t>san meg kell határozni, hogy mi indokolta a módosítást (pl. kamatváltozás az éves fogyasztói árindex változása miatt).</w:t>
      </w:r>
      <w:r w:rsidR="00E8170B">
        <w:rPr>
          <w:rFonts w:ascii="Arial" w:hAnsi="Arial" w:cs="Arial"/>
          <w:sz w:val="20"/>
          <w:szCs w:val="20"/>
        </w:rPr>
        <w:t xml:space="preserve"> </w:t>
      </w:r>
    </w:p>
    <w:p w14:paraId="50DEBD8F" w14:textId="77777777" w:rsidR="00921E0C" w:rsidRPr="00402C84" w:rsidRDefault="00921E0C" w:rsidP="00210F43">
      <w:pPr>
        <w:spacing w:line="240" w:lineRule="auto"/>
        <w:jc w:val="both"/>
        <w:rPr>
          <w:rFonts w:ascii="Arial" w:hAnsi="Arial" w:cs="Arial"/>
          <w:sz w:val="20"/>
          <w:szCs w:val="20"/>
        </w:rPr>
      </w:pPr>
      <w:r w:rsidRPr="00DB4DEB">
        <w:rPr>
          <w:rFonts w:ascii="Arial" w:hAnsi="Arial" w:cs="Arial"/>
          <w:sz w:val="20"/>
          <w:szCs w:val="20"/>
        </w:rPr>
        <w:t xml:space="preserve">Az </w:t>
      </w:r>
      <w:r>
        <w:rPr>
          <w:rFonts w:ascii="Arial" w:hAnsi="Arial" w:cs="Arial"/>
          <w:b/>
          <w:bCs/>
          <w:sz w:val="20"/>
          <w:szCs w:val="20"/>
        </w:rPr>
        <w:t>x</w:t>
      </w:r>
      <w:r w:rsidRPr="008756D4">
        <w:rPr>
          <w:rFonts w:ascii="Arial" w:hAnsi="Arial" w:cs="Arial"/>
          <w:b/>
          <w:bCs/>
          <w:sz w:val="20"/>
          <w:szCs w:val="20"/>
        </w:rPr>
        <w:t>)</w:t>
      </w:r>
      <w:r w:rsidRPr="00DB4DEB">
        <w:rPr>
          <w:rFonts w:ascii="Arial" w:hAnsi="Arial" w:cs="Arial"/>
          <w:sz w:val="20"/>
          <w:szCs w:val="20"/>
        </w:rPr>
        <w:t xml:space="preserve"> cellában kell – „igen” vagy „nem” válasszal – jelölni, hogy a hirdetményben foglaltak alapján önállóan is igénybe vehet</w:t>
      </w:r>
      <w:r>
        <w:rPr>
          <w:rFonts w:ascii="Arial" w:hAnsi="Arial" w:cs="Arial"/>
          <w:sz w:val="20"/>
          <w:szCs w:val="20"/>
        </w:rPr>
        <w:t xml:space="preserve">ő </w:t>
      </w:r>
      <w:r w:rsidRPr="00DB4DEB">
        <w:rPr>
          <w:rFonts w:ascii="Arial" w:hAnsi="Arial" w:cs="Arial"/>
          <w:sz w:val="20"/>
          <w:szCs w:val="20"/>
        </w:rPr>
        <w:t>a</w:t>
      </w:r>
      <w:r>
        <w:rPr>
          <w:rFonts w:ascii="Arial" w:hAnsi="Arial" w:cs="Arial"/>
          <w:sz w:val="20"/>
          <w:szCs w:val="20"/>
        </w:rPr>
        <w:t xml:space="preserve">z adott </w:t>
      </w:r>
      <w:r w:rsidR="003A65B4">
        <w:rPr>
          <w:rFonts w:ascii="Arial" w:hAnsi="Arial" w:cs="Arial"/>
          <w:sz w:val="20"/>
          <w:szCs w:val="20"/>
        </w:rPr>
        <w:t xml:space="preserve">kombinált </w:t>
      </w:r>
      <w:r>
        <w:rPr>
          <w:rFonts w:ascii="Arial" w:hAnsi="Arial" w:cs="Arial"/>
          <w:sz w:val="20"/>
          <w:szCs w:val="20"/>
        </w:rPr>
        <w:t>betéti</w:t>
      </w:r>
      <w:r w:rsidRPr="00DB4DEB">
        <w:rPr>
          <w:rFonts w:ascii="Arial" w:hAnsi="Arial" w:cs="Arial"/>
          <w:sz w:val="20"/>
          <w:szCs w:val="20"/>
        </w:rPr>
        <w:t xml:space="preserve"> termék, vagy csak más termék</w:t>
      </w:r>
      <w:r w:rsidR="003A65B4">
        <w:rPr>
          <w:rFonts w:ascii="Arial" w:hAnsi="Arial" w:cs="Arial"/>
          <w:sz w:val="20"/>
          <w:szCs w:val="20"/>
        </w:rPr>
        <w:t xml:space="preserve"> (9BT – Tartós Befektetési Szerződés)</w:t>
      </w:r>
      <w:r w:rsidRPr="00DB4DEB">
        <w:rPr>
          <w:rFonts w:ascii="Arial" w:hAnsi="Arial" w:cs="Arial"/>
          <w:sz w:val="20"/>
          <w:szCs w:val="20"/>
        </w:rPr>
        <w:t xml:space="preserve"> részeként vehető igénybe</w:t>
      </w:r>
      <w:r>
        <w:rPr>
          <w:rFonts w:ascii="Arial" w:hAnsi="Arial" w:cs="Arial"/>
          <w:sz w:val="20"/>
          <w:szCs w:val="20"/>
        </w:rPr>
        <w:t>.</w:t>
      </w:r>
    </w:p>
    <w:p w14:paraId="0C1AF67C" w14:textId="77777777" w:rsidR="00AC6362" w:rsidRPr="00402C84" w:rsidRDefault="00AC6362" w:rsidP="009B393C">
      <w:pPr>
        <w:spacing w:line="240" w:lineRule="auto"/>
        <w:jc w:val="both"/>
        <w:rPr>
          <w:rFonts w:ascii="Arial" w:hAnsi="Arial" w:cs="Arial"/>
          <w:sz w:val="20"/>
          <w:szCs w:val="20"/>
        </w:rPr>
      </w:pPr>
    </w:p>
    <w:p w14:paraId="016EBD3B" w14:textId="77777777" w:rsidR="001E1766" w:rsidRPr="00402C84" w:rsidRDefault="00FF66FB" w:rsidP="009B393C">
      <w:pPr>
        <w:spacing w:line="240" w:lineRule="auto"/>
        <w:jc w:val="both"/>
        <w:rPr>
          <w:rFonts w:ascii="Arial" w:hAnsi="Arial" w:cs="Arial"/>
          <w:b/>
          <w:sz w:val="20"/>
          <w:szCs w:val="20"/>
        </w:rPr>
      </w:pPr>
      <w:r w:rsidRPr="00402C84">
        <w:rPr>
          <w:rFonts w:ascii="Arial" w:hAnsi="Arial" w:cs="Arial"/>
          <w:b/>
          <w:sz w:val="20"/>
          <w:szCs w:val="20"/>
        </w:rPr>
        <w:t>A kamatozási s</w:t>
      </w:r>
      <w:r w:rsidR="002E5C3A" w:rsidRPr="00402C84">
        <w:rPr>
          <w:rFonts w:ascii="Arial" w:hAnsi="Arial" w:cs="Arial"/>
          <w:b/>
          <w:sz w:val="20"/>
          <w:szCs w:val="20"/>
        </w:rPr>
        <w:t>egédtábla kitöltése</w:t>
      </w:r>
    </w:p>
    <w:p w14:paraId="105E2D2B" w14:textId="77777777" w:rsidR="00C83C43" w:rsidRPr="00402C84" w:rsidRDefault="00C83C43" w:rsidP="00A04FD0">
      <w:pPr>
        <w:spacing w:line="240" w:lineRule="auto"/>
        <w:jc w:val="both"/>
        <w:rPr>
          <w:rFonts w:ascii="Arial" w:hAnsi="Arial" w:cs="Arial"/>
          <w:sz w:val="20"/>
          <w:szCs w:val="20"/>
        </w:rPr>
      </w:pPr>
      <w:r w:rsidRPr="00402C84">
        <w:rPr>
          <w:rFonts w:ascii="Arial" w:hAnsi="Arial" w:cs="Arial"/>
          <w:sz w:val="20"/>
          <w:szCs w:val="20"/>
        </w:rPr>
        <w:t xml:space="preserve">Minden, a főtáblában szereplő </w:t>
      </w:r>
      <w:r w:rsidR="00CA7EF7" w:rsidRPr="00402C84">
        <w:rPr>
          <w:rFonts w:ascii="Arial" w:hAnsi="Arial" w:cs="Arial"/>
          <w:sz w:val="20"/>
          <w:szCs w:val="20"/>
        </w:rPr>
        <w:t xml:space="preserve">kombinált megtakarítási termék </w:t>
      </w:r>
      <w:r w:rsidRPr="00402C84">
        <w:rPr>
          <w:rFonts w:ascii="Arial" w:hAnsi="Arial" w:cs="Arial"/>
          <w:sz w:val="20"/>
          <w:szCs w:val="20"/>
        </w:rPr>
        <w:t>betéti</w:t>
      </w:r>
      <w:r w:rsidR="00CA7EF7" w:rsidRPr="00402C84">
        <w:rPr>
          <w:rFonts w:ascii="Arial" w:hAnsi="Arial" w:cs="Arial"/>
          <w:sz w:val="20"/>
          <w:szCs w:val="20"/>
        </w:rPr>
        <w:t xml:space="preserve"> részéhez</w:t>
      </w:r>
      <w:r w:rsidRPr="00402C84">
        <w:rPr>
          <w:rFonts w:ascii="Arial" w:hAnsi="Arial" w:cs="Arial"/>
          <w:sz w:val="20"/>
          <w:szCs w:val="20"/>
        </w:rPr>
        <w:t xml:space="preserve"> kapcsolódik egy, a kamatozással kapcsolatos információkat tartalmazó segédtábla.</w:t>
      </w:r>
    </w:p>
    <w:p w14:paraId="07F78EF6" w14:textId="77777777" w:rsidR="001E1766" w:rsidRPr="00402C84" w:rsidRDefault="001E1766" w:rsidP="00A04FD0">
      <w:pPr>
        <w:spacing w:line="240" w:lineRule="auto"/>
        <w:jc w:val="both"/>
        <w:rPr>
          <w:rFonts w:ascii="Arial" w:hAnsi="Arial" w:cs="Arial"/>
          <w:sz w:val="20"/>
          <w:szCs w:val="20"/>
        </w:rPr>
      </w:pPr>
      <w:r w:rsidRPr="00402C84">
        <w:rPr>
          <w:rFonts w:ascii="Arial" w:hAnsi="Arial" w:cs="Arial"/>
          <w:sz w:val="20"/>
          <w:szCs w:val="20"/>
        </w:rPr>
        <w:t xml:space="preserve">A segédtáblában kell megadni a különböző időszakokra (futamidő vagy kamatperiódus) és eltérő összegekre vonatkozó </w:t>
      </w:r>
      <w:r w:rsidRPr="00E6085B">
        <w:rPr>
          <w:rFonts w:ascii="Arial" w:hAnsi="Arial" w:cs="Arial"/>
          <w:sz w:val="20"/>
          <w:szCs w:val="20"/>
        </w:rPr>
        <w:t xml:space="preserve">éves betéti kamatszinteket, valamint </w:t>
      </w:r>
      <w:proofErr w:type="spellStart"/>
      <w:r w:rsidRPr="00E6085B">
        <w:rPr>
          <w:rFonts w:ascii="Arial" w:hAnsi="Arial" w:cs="Arial"/>
          <w:sz w:val="20"/>
          <w:szCs w:val="20"/>
        </w:rPr>
        <w:t>EBKM</w:t>
      </w:r>
      <w:proofErr w:type="spellEnd"/>
      <w:r w:rsidRPr="00E6085B">
        <w:rPr>
          <w:rFonts w:ascii="Arial" w:hAnsi="Arial" w:cs="Arial"/>
          <w:sz w:val="20"/>
          <w:szCs w:val="20"/>
        </w:rPr>
        <w:t xml:space="preserve"> értékeket.</w:t>
      </w:r>
      <w:r w:rsidRPr="00402C84">
        <w:rPr>
          <w:rFonts w:ascii="Arial" w:hAnsi="Arial" w:cs="Arial"/>
          <w:sz w:val="20"/>
          <w:szCs w:val="20"/>
        </w:rPr>
        <w:t xml:space="preserve"> </w:t>
      </w:r>
    </w:p>
    <w:p w14:paraId="3F342528" w14:textId="77777777" w:rsidR="00A057C1" w:rsidRPr="00402C84" w:rsidRDefault="00294146" w:rsidP="00A04FD0">
      <w:pPr>
        <w:spacing w:line="240" w:lineRule="auto"/>
        <w:jc w:val="both"/>
        <w:rPr>
          <w:rFonts w:ascii="Arial" w:hAnsi="Arial" w:cs="Arial"/>
          <w:sz w:val="20"/>
          <w:szCs w:val="20"/>
        </w:rPr>
      </w:pPr>
      <w:r w:rsidRPr="00402C84">
        <w:rPr>
          <w:rFonts w:ascii="Arial" w:hAnsi="Arial" w:cs="Arial"/>
          <w:sz w:val="20"/>
          <w:szCs w:val="20"/>
        </w:rPr>
        <w:t>A segédtábla és a főtábla között a termékkód teremt kapcsolatot. A segédtábla alkalmas mind az egyszerű, mind a sávos</w:t>
      </w:r>
      <w:r w:rsidR="002F0655" w:rsidRPr="00402C84">
        <w:rPr>
          <w:rFonts w:ascii="Arial" w:hAnsi="Arial" w:cs="Arial"/>
          <w:sz w:val="20"/>
          <w:szCs w:val="20"/>
        </w:rPr>
        <w:t>,</w:t>
      </w:r>
      <w:r w:rsidRPr="00402C84">
        <w:rPr>
          <w:rFonts w:ascii="Arial" w:hAnsi="Arial" w:cs="Arial"/>
          <w:sz w:val="20"/>
          <w:szCs w:val="20"/>
        </w:rPr>
        <w:t xml:space="preserve"> mind a lépcsős kamatozású termékek kondícióinak megadására. </w:t>
      </w:r>
    </w:p>
    <w:p w14:paraId="4E82510D" w14:textId="77777777" w:rsidR="00A057C1" w:rsidRPr="00402C84" w:rsidRDefault="00A057C1" w:rsidP="00A04FD0">
      <w:pPr>
        <w:spacing w:line="240" w:lineRule="auto"/>
        <w:jc w:val="both"/>
        <w:rPr>
          <w:rFonts w:ascii="Arial" w:hAnsi="Arial" w:cs="Arial"/>
          <w:sz w:val="20"/>
          <w:szCs w:val="20"/>
        </w:rPr>
      </w:pPr>
      <w:r w:rsidRPr="00402C84">
        <w:rPr>
          <w:rFonts w:ascii="Arial" w:hAnsi="Arial" w:cs="Arial"/>
          <w:b/>
          <w:sz w:val="20"/>
          <w:szCs w:val="20"/>
        </w:rPr>
        <w:t>A tábla oszlopai</w:t>
      </w:r>
      <w:r w:rsidR="001D4D13" w:rsidRPr="00402C84">
        <w:rPr>
          <w:rFonts w:ascii="Arial" w:hAnsi="Arial" w:cs="Arial"/>
          <w:sz w:val="20"/>
          <w:szCs w:val="20"/>
        </w:rPr>
        <w:t xml:space="preserve"> különböző megtakarítási összeghatárok</w:t>
      </w:r>
      <w:r w:rsidR="003D3CF2" w:rsidRPr="00402C84">
        <w:rPr>
          <w:rFonts w:ascii="Arial" w:hAnsi="Arial" w:cs="Arial"/>
          <w:sz w:val="20"/>
          <w:szCs w:val="20"/>
        </w:rPr>
        <w:t xml:space="preserve"> megadását teszik lehetővé</w:t>
      </w:r>
      <w:r w:rsidR="00FE3C11" w:rsidRPr="00402C84">
        <w:rPr>
          <w:rFonts w:ascii="Arial" w:hAnsi="Arial" w:cs="Arial"/>
          <w:sz w:val="20"/>
          <w:szCs w:val="20"/>
        </w:rPr>
        <w:t xml:space="preserve"> a betét nyilvántartásának devizanemében</w:t>
      </w:r>
      <w:r w:rsidR="003D3CF2" w:rsidRPr="00402C84">
        <w:rPr>
          <w:rFonts w:ascii="Arial" w:hAnsi="Arial" w:cs="Arial"/>
          <w:sz w:val="20"/>
          <w:szCs w:val="20"/>
        </w:rPr>
        <w:t xml:space="preserve">. Ha az elhelyezhető összeg minimuma közvetlenül nincs meghatározva, de a leköthető betét összegére kerekítési szabály van érvényben, abban az esetben a kerekítési szabályból adódó minimális összeget kell megadni. Ha az elhelyezhető megtakarítási összeg maximumára nincs előírás, a segédtáblában a </w:t>
      </w:r>
      <w:r w:rsidR="003D3CF2" w:rsidRPr="004612D9">
        <w:rPr>
          <w:rFonts w:ascii="Arial" w:hAnsi="Arial" w:cs="Arial"/>
          <w:sz w:val="20"/>
          <w:szCs w:val="20"/>
        </w:rPr>
        <w:t>„Nincs felső határ” opciót</w:t>
      </w:r>
      <w:r w:rsidR="003D3CF2" w:rsidRPr="00402C84">
        <w:rPr>
          <w:rFonts w:ascii="Arial" w:hAnsi="Arial" w:cs="Arial"/>
          <w:sz w:val="20"/>
          <w:szCs w:val="20"/>
        </w:rPr>
        <w:t xml:space="preserve"> kell kiválasztani.</w:t>
      </w:r>
    </w:p>
    <w:p w14:paraId="786C35E3" w14:textId="77777777" w:rsidR="00A057C1" w:rsidRPr="00402C84" w:rsidRDefault="00A057C1" w:rsidP="00A04FD0">
      <w:pPr>
        <w:spacing w:line="240" w:lineRule="auto"/>
        <w:jc w:val="both"/>
        <w:rPr>
          <w:rFonts w:ascii="Arial" w:hAnsi="Arial" w:cs="Arial"/>
          <w:sz w:val="20"/>
          <w:szCs w:val="20"/>
        </w:rPr>
      </w:pPr>
      <w:r w:rsidRPr="00402C84">
        <w:rPr>
          <w:rFonts w:ascii="Arial" w:hAnsi="Arial" w:cs="Arial"/>
          <w:b/>
          <w:sz w:val="20"/>
          <w:szCs w:val="20"/>
        </w:rPr>
        <w:t>A tábla soraiban</w:t>
      </w:r>
      <w:r w:rsidRPr="00402C84">
        <w:rPr>
          <w:rFonts w:ascii="Arial" w:hAnsi="Arial" w:cs="Arial"/>
          <w:sz w:val="20"/>
          <w:szCs w:val="20"/>
        </w:rPr>
        <w:t xml:space="preserve"> a lekötési időszakok</w:t>
      </w:r>
      <w:r w:rsidR="00FF66FB" w:rsidRPr="00402C84">
        <w:rPr>
          <w:rFonts w:ascii="Arial" w:hAnsi="Arial" w:cs="Arial"/>
          <w:sz w:val="20"/>
          <w:szCs w:val="20"/>
        </w:rPr>
        <w:t>at</w:t>
      </w:r>
      <w:r w:rsidRPr="00402C84">
        <w:rPr>
          <w:rFonts w:ascii="Arial" w:hAnsi="Arial" w:cs="Arial"/>
          <w:sz w:val="20"/>
          <w:szCs w:val="20"/>
        </w:rPr>
        <w:t xml:space="preserve"> (futamidők), kamatperiódusok</w:t>
      </w:r>
      <w:r w:rsidR="00FF66FB" w:rsidRPr="00402C84">
        <w:rPr>
          <w:rFonts w:ascii="Arial" w:hAnsi="Arial" w:cs="Arial"/>
          <w:sz w:val="20"/>
          <w:szCs w:val="20"/>
        </w:rPr>
        <w:t>at kell feltüntetni</w:t>
      </w:r>
      <w:r w:rsidRPr="00402C84">
        <w:rPr>
          <w:rFonts w:ascii="Arial" w:hAnsi="Arial" w:cs="Arial"/>
          <w:sz w:val="20"/>
          <w:szCs w:val="20"/>
        </w:rPr>
        <w:t>. A táblában különbö</w:t>
      </w:r>
      <w:r w:rsidR="001D4D13" w:rsidRPr="00402C84">
        <w:rPr>
          <w:rFonts w:ascii="Arial" w:hAnsi="Arial" w:cs="Arial"/>
          <w:sz w:val="20"/>
          <w:szCs w:val="20"/>
        </w:rPr>
        <w:t>ző formátumú lekötési időszakok, ill</w:t>
      </w:r>
      <w:r w:rsidR="002F0655" w:rsidRPr="00402C84">
        <w:rPr>
          <w:rFonts w:ascii="Arial" w:hAnsi="Arial" w:cs="Arial"/>
          <w:sz w:val="20"/>
          <w:szCs w:val="20"/>
        </w:rPr>
        <w:t>etve</w:t>
      </w:r>
      <w:r w:rsidR="001D4D13" w:rsidRPr="00402C84">
        <w:rPr>
          <w:rFonts w:ascii="Arial" w:hAnsi="Arial" w:cs="Arial"/>
          <w:sz w:val="20"/>
          <w:szCs w:val="20"/>
        </w:rPr>
        <w:t xml:space="preserve"> </w:t>
      </w:r>
      <w:r w:rsidRPr="00402C84">
        <w:rPr>
          <w:rFonts w:ascii="Arial" w:hAnsi="Arial" w:cs="Arial"/>
          <w:sz w:val="20"/>
          <w:szCs w:val="20"/>
        </w:rPr>
        <w:t xml:space="preserve">kamatperiódusok megadására van lehetőség: napokban, hetekben, hónapokban, években megadott </w:t>
      </w:r>
      <w:r w:rsidR="001D7F96" w:rsidRPr="00402C84">
        <w:rPr>
          <w:rFonts w:ascii="Arial" w:hAnsi="Arial" w:cs="Arial"/>
          <w:sz w:val="20"/>
          <w:szCs w:val="20"/>
        </w:rPr>
        <w:t xml:space="preserve">(numerikus) </w:t>
      </w:r>
      <w:r w:rsidRPr="00402C84">
        <w:rPr>
          <w:rFonts w:ascii="Arial" w:hAnsi="Arial" w:cs="Arial"/>
          <w:sz w:val="20"/>
          <w:szCs w:val="20"/>
        </w:rPr>
        <w:t xml:space="preserve">kamatozási időtartam </w:t>
      </w:r>
      <w:r w:rsidR="00DD1755" w:rsidRPr="00402C84">
        <w:rPr>
          <w:rFonts w:ascii="Arial" w:hAnsi="Arial" w:cs="Arial"/>
          <w:sz w:val="20"/>
          <w:szCs w:val="20"/>
        </w:rPr>
        <w:t>vagy ezek hiányában</w:t>
      </w:r>
      <w:r w:rsidRPr="00402C84">
        <w:rPr>
          <w:rFonts w:ascii="Arial" w:hAnsi="Arial" w:cs="Arial"/>
          <w:sz w:val="20"/>
          <w:szCs w:val="20"/>
        </w:rPr>
        <w:t xml:space="preserve"> szövegesen megfogalmazott időszak rögzíthető. </w:t>
      </w:r>
    </w:p>
    <w:p w14:paraId="6A5C4152" w14:textId="77777777" w:rsidR="00A057C1" w:rsidRPr="004612D9" w:rsidRDefault="00A057C1" w:rsidP="00A04FD0">
      <w:pPr>
        <w:numPr>
          <w:ilvl w:val="0"/>
          <w:numId w:val="2"/>
        </w:numPr>
        <w:spacing w:line="240" w:lineRule="auto"/>
        <w:jc w:val="both"/>
        <w:rPr>
          <w:rFonts w:ascii="Arial" w:hAnsi="Arial" w:cs="Arial"/>
          <w:sz w:val="20"/>
          <w:szCs w:val="20"/>
        </w:rPr>
      </w:pPr>
      <w:r w:rsidRPr="004612D9">
        <w:rPr>
          <w:rFonts w:ascii="Arial" w:hAnsi="Arial" w:cs="Arial"/>
          <w:sz w:val="20"/>
          <w:szCs w:val="20"/>
        </w:rPr>
        <w:t xml:space="preserve">Ha az idő függvényében egyszerű a kamatozás, a futamidő (összevont termék esetén az összes elérhető futamidő) a tábla első oszlopában adható meg. Összevont termék esetén a futamidőket növekvő sorrendben </w:t>
      </w:r>
      <w:r w:rsidR="006F44E6" w:rsidRPr="004612D9">
        <w:rPr>
          <w:rFonts w:ascii="Arial" w:hAnsi="Arial" w:cs="Arial"/>
          <w:sz w:val="20"/>
          <w:szCs w:val="20"/>
        </w:rPr>
        <w:t xml:space="preserve">kell </w:t>
      </w:r>
      <w:r w:rsidRPr="004612D9">
        <w:rPr>
          <w:rFonts w:ascii="Arial" w:hAnsi="Arial" w:cs="Arial"/>
          <w:sz w:val="20"/>
          <w:szCs w:val="20"/>
        </w:rPr>
        <w:t>megadni pl. Lekötés időtartama: 1 hó, 2 hó, 3 hó, 6 hó</w:t>
      </w:r>
      <w:r w:rsidR="002F0655" w:rsidRPr="004612D9">
        <w:rPr>
          <w:rFonts w:ascii="Arial" w:hAnsi="Arial" w:cs="Arial"/>
          <w:sz w:val="20"/>
          <w:szCs w:val="20"/>
        </w:rPr>
        <w:t>.</w:t>
      </w:r>
    </w:p>
    <w:p w14:paraId="7042CA5E" w14:textId="77777777" w:rsidR="00A057C1" w:rsidRPr="004612D9" w:rsidRDefault="00A057C1" w:rsidP="00A04FD0">
      <w:pPr>
        <w:numPr>
          <w:ilvl w:val="0"/>
          <w:numId w:val="1"/>
        </w:numPr>
        <w:spacing w:line="240" w:lineRule="auto"/>
        <w:ind w:left="714" w:hanging="357"/>
        <w:jc w:val="both"/>
        <w:rPr>
          <w:rFonts w:ascii="Arial" w:hAnsi="Arial" w:cs="Arial"/>
          <w:sz w:val="20"/>
          <w:szCs w:val="20"/>
        </w:rPr>
      </w:pPr>
      <w:r w:rsidRPr="004612D9">
        <w:rPr>
          <w:rFonts w:ascii="Arial" w:hAnsi="Arial" w:cs="Arial"/>
          <w:sz w:val="20"/>
          <w:szCs w:val="20"/>
        </w:rPr>
        <w:t>Időben sávos kamatozás esetén a tábla első 2 oszlopa szolgál a kamatperiódusok rögzítésére.</w:t>
      </w:r>
    </w:p>
    <w:p w14:paraId="4D5A6159" w14:textId="77777777" w:rsidR="00A057C1" w:rsidRPr="00402C84" w:rsidRDefault="00A057C1" w:rsidP="00A04FD0">
      <w:pPr>
        <w:numPr>
          <w:ilvl w:val="0"/>
          <w:numId w:val="1"/>
        </w:numPr>
        <w:spacing w:line="240" w:lineRule="auto"/>
        <w:ind w:left="714" w:hanging="357"/>
        <w:jc w:val="both"/>
        <w:rPr>
          <w:rFonts w:ascii="Arial" w:hAnsi="Arial" w:cs="Arial"/>
          <w:sz w:val="20"/>
          <w:szCs w:val="20"/>
        </w:rPr>
      </w:pPr>
      <w:r w:rsidRPr="004612D9">
        <w:rPr>
          <w:rFonts w:ascii="Arial" w:hAnsi="Arial" w:cs="Arial"/>
          <w:sz w:val="20"/>
          <w:szCs w:val="20"/>
        </w:rPr>
        <w:t>Időben lépcsős kamatozás esetén</w:t>
      </w:r>
      <w:r w:rsidRPr="00402C84">
        <w:rPr>
          <w:rFonts w:ascii="Arial" w:hAnsi="Arial" w:cs="Arial"/>
          <w:sz w:val="20"/>
          <w:szCs w:val="20"/>
        </w:rPr>
        <w:t xml:space="preserve"> a tábla első 2 oszlopában kell megadni a futamidő határait.</w:t>
      </w:r>
    </w:p>
    <w:p w14:paraId="1F556E13" w14:textId="77777777" w:rsidR="00A057C1" w:rsidRPr="00AC623F" w:rsidRDefault="00A057C1" w:rsidP="00210F43">
      <w:pPr>
        <w:spacing w:line="240" w:lineRule="auto"/>
        <w:jc w:val="both"/>
        <w:rPr>
          <w:rFonts w:ascii="Arial" w:hAnsi="Arial" w:cs="Arial"/>
          <w:color w:val="17365D"/>
          <w:sz w:val="20"/>
          <w:szCs w:val="20"/>
        </w:rPr>
      </w:pPr>
      <w:r w:rsidRPr="00AC623F">
        <w:rPr>
          <w:rFonts w:ascii="Arial" w:hAnsi="Arial" w:cs="Arial"/>
          <w:sz w:val="20"/>
          <w:szCs w:val="20"/>
        </w:rPr>
        <w:t>Az oszlopok és a sorok száma tetszőlegesen bővíthető</w:t>
      </w:r>
      <w:r w:rsidR="00FF66FB" w:rsidRPr="00AC623F">
        <w:rPr>
          <w:rFonts w:ascii="Arial" w:hAnsi="Arial" w:cs="Arial"/>
          <w:sz w:val="20"/>
          <w:szCs w:val="20"/>
        </w:rPr>
        <w:t>.</w:t>
      </w:r>
    </w:p>
    <w:p w14:paraId="2B6C811B" w14:textId="77777777" w:rsidR="00294146" w:rsidRPr="00E6085B" w:rsidRDefault="00294146" w:rsidP="009B393C">
      <w:pPr>
        <w:spacing w:line="240" w:lineRule="auto"/>
        <w:jc w:val="both"/>
        <w:rPr>
          <w:rFonts w:ascii="Arial" w:hAnsi="Arial" w:cs="Arial"/>
          <w:sz w:val="20"/>
          <w:szCs w:val="20"/>
        </w:rPr>
      </w:pPr>
      <w:r w:rsidRPr="00402C84">
        <w:rPr>
          <w:rFonts w:ascii="Arial" w:hAnsi="Arial" w:cs="Arial"/>
          <w:sz w:val="20"/>
          <w:szCs w:val="20"/>
        </w:rPr>
        <w:lastRenderedPageBreak/>
        <w:t xml:space="preserve">A </w:t>
      </w:r>
      <w:r w:rsidR="00FF66FB" w:rsidRPr="00402C84">
        <w:rPr>
          <w:rFonts w:ascii="Arial" w:hAnsi="Arial" w:cs="Arial"/>
          <w:sz w:val="20"/>
          <w:szCs w:val="20"/>
        </w:rPr>
        <w:t>segéd</w:t>
      </w:r>
      <w:r w:rsidRPr="00402C84">
        <w:rPr>
          <w:rFonts w:ascii="Arial" w:hAnsi="Arial" w:cs="Arial"/>
          <w:sz w:val="20"/>
          <w:szCs w:val="20"/>
        </w:rPr>
        <w:t xml:space="preserve">tábla </w:t>
      </w:r>
      <w:r w:rsidR="00EF70A7" w:rsidRPr="00402C84">
        <w:rPr>
          <w:rFonts w:ascii="Arial" w:hAnsi="Arial" w:cs="Arial"/>
          <w:sz w:val="20"/>
          <w:szCs w:val="20"/>
        </w:rPr>
        <w:t xml:space="preserve">numerikus </w:t>
      </w:r>
      <w:r w:rsidRPr="00E6085B">
        <w:rPr>
          <w:rFonts w:ascii="Arial" w:hAnsi="Arial" w:cs="Arial"/>
          <w:sz w:val="20"/>
          <w:szCs w:val="20"/>
        </w:rPr>
        <w:t>kamatértékeket kell, hogy tartalmazzon</w:t>
      </w:r>
      <w:r w:rsidR="005718D6" w:rsidRPr="00E6085B">
        <w:rPr>
          <w:rFonts w:ascii="Arial" w:hAnsi="Arial" w:cs="Arial"/>
          <w:sz w:val="20"/>
          <w:szCs w:val="20"/>
        </w:rPr>
        <w:t xml:space="preserve"> (2 tizedesjegy pontossággal, </w:t>
      </w:r>
      <w:r w:rsidR="002409B2">
        <w:rPr>
          <w:rFonts w:ascii="Arial" w:hAnsi="Arial" w:cs="Arial"/>
          <w:sz w:val="20"/>
          <w:szCs w:val="20"/>
        </w:rPr>
        <w:t>százalék</w:t>
      </w:r>
      <w:r w:rsidR="005718D6" w:rsidRPr="00E6085B">
        <w:rPr>
          <w:rFonts w:ascii="Arial" w:hAnsi="Arial" w:cs="Arial"/>
          <w:sz w:val="20"/>
          <w:szCs w:val="20"/>
        </w:rPr>
        <w:t>jel feltüntetése nélkül)</w:t>
      </w:r>
      <w:r w:rsidRPr="00E6085B">
        <w:rPr>
          <w:rFonts w:ascii="Arial" w:hAnsi="Arial" w:cs="Arial"/>
          <w:sz w:val="20"/>
          <w:szCs w:val="20"/>
        </w:rPr>
        <w:t>. A kamathoz kapcsolódó megjegyzéseket (pl. alkalmazott referenciakamat, arra vonatkozó szabály) a</w:t>
      </w:r>
      <w:r w:rsidR="00787E2A" w:rsidRPr="00E6085B">
        <w:rPr>
          <w:rFonts w:ascii="Arial" w:hAnsi="Arial" w:cs="Arial"/>
          <w:sz w:val="20"/>
          <w:szCs w:val="20"/>
        </w:rPr>
        <w:t xml:space="preserve"> főtábla</w:t>
      </w:r>
      <w:r w:rsidRPr="00E6085B">
        <w:rPr>
          <w:rFonts w:ascii="Arial" w:hAnsi="Arial" w:cs="Arial"/>
          <w:sz w:val="20"/>
          <w:szCs w:val="20"/>
        </w:rPr>
        <w:t xml:space="preserve"> </w:t>
      </w:r>
      <w:r w:rsidR="00EF70A7" w:rsidRPr="004612D9">
        <w:rPr>
          <w:rFonts w:ascii="Arial" w:hAnsi="Arial" w:cs="Arial"/>
          <w:b/>
          <w:sz w:val="20"/>
          <w:szCs w:val="20"/>
        </w:rPr>
        <w:t>h</w:t>
      </w:r>
      <w:r w:rsidRPr="004612D9">
        <w:rPr>
          <w:rFonts w:ascii="Arial" w:hAnsi="Arial" w:cs="Arial"/>
          <w:b/>
          <w:sz w:val="20"/>
          <w:szCs w:val="20"/>
        </w:rPr>
        <w:t>)</w:t>
      </w:r>
      <w:r w:rsidRPr="00E6085B">
        <w:rPr>
          <w:rFonts w:ascii="Arial" w:hAnsi="Arial" w:cs="Arial"/>
          <w:sz w:val="20"/>
          <w:szCs w:val="20"/>
        </w:rPr>
        <w:t xml:space="preserve"> </w:t>
      </w:r>
      <w:r w:rsidR="0029101A" w:rsidRPr="00E6085B">
        <w:rPr>
          <w:rFonts w:ascii="Arial" w:hAnsi="Arial" w:cs="Arial"/>
          <w:sz w:val="20"/>
          <w:szCs w:val="20"/>
        </w:rPr>
        <w:t xml:space="preserve">cellájában </w:t>
      </w:r>
      <w:r w:rsidRPr="00E6085B">
        <w:rPr>
          <w:rFonts w:ascii="Arial" w:hAnsi="Arial" w:cs="Arial"/>
          <w:sz w:val="20"/>
          <w:szCs w:val="20"/>
        </w:rPr>
        <w:t xml:space="preserve">lehet </w:t>
      </w:r>
      <w:r w:rsidR="00FF66FB" w:rsidRPr="00E6085B">
        <w:rPr>
          <w:rFonts w:ascii="Arial" w:hAnsi="Arial" w:cs="Arial"/>
          <w:sz w:val="20"/>
          <w:szCs w:val="20"/>
        </w:rPr>
        <w:t>szerepeltetni</w:t>
      </w:r>
      <w:r w:rsidRPr="00E6085B">
        <w:rPr>
          <w:rFonts w:ascii="Arial" w:hAnsi="Arial" w:cs="Arial"/>
          <w:sz w:val="20"/>
          <w:szCs w:val="20"/>
        </w:rPr>
        <w:t>. Ha a</w:t>
      </w:r>
      <w:r w:rsidR="006433A0" w:rsidRPr="00E6085B">
        <w:rPr>
          <w:rFonts w:ascii="Arial" w:hAnsi="Arial" w:cs="Arial"/>
          <w:sz w:val="20"/>
          <w:szCs w:val="20"/>
        </w:rPr>
        <w:t>z</w:t>
      </w:r>
      <w:r w:rsidRPr="00E6085B">
        <w:rPr>
          <w:rFonts w:ascii="Arial" w:hAnsi="Arial" w:cs="Arial"/>
          <w:sz w:val="20"/>
          <w:szCs w:val="20"/>
        </w:rPr>
        <w:t xml:space="preserve"> </w:t>
      </w:r>
      <w:r w:rsidR="006433A0" w:rsidRPr="00E6085B">
        <w:rPr>
          <w:rFonts w:ascii="Arial" w:hAnsi="Arial" w:cs="Arial"/>
          <w:sz w:val="20"/>
          <w:szCs w:val="20"/>
        </w:rPr>
        <w:t>alap</w:t>
      </w:r>
      <w:r w:rsidRPr="00E6085B">
        <w:rPr>
          <w:rFonts w:ascii="Arial" w:hAnsi="Arial" w:cs="Arial"/>
          <w:sz w:val="20"/>
          <w:szCs w:val="20"/>
        </w:rPr>
        <w:t>kamat felett lehetőség van kamatprémium/bónuszkamat elérés</w:t>
      </w:r>
      <w:r w:rsidR="00BE3C82" w:rsidRPr="00E6085B">
        <w:rPr>
          <w:rFonts w:ascii="Arial" w:hAnsi="Arial" w:cs="Arial"/>
          <w:sz w:val="20"/>
          <w:szCs w:val="20"/>
        </w:rPr>
        <w:t>ér</w:t>
      </w:r>
      <w:r w:rsidRPr="00E6085B">
        <w:rPr>
          <w:rFonts w:ascii="Arial" w:hAnsi="Arial" w:cs="Arial"/>
          <w:sz w:val="20"/>
          <w:szCs w:val="20"/>
        </w:rPr>
        <w:t>e is, akkor ezt a</w:t>
      </w:r>
      <w:r w:rsidR="00FF66FB" w:rsidRPr="00E6085B">
        <w:rPr>
          <w:rFonts w:ascii="Arial" w:hAnsi="Arial" w:cs="Arial"/>
          <w:sz w:val="20"/>
          <w:szCs w:val="20"/>
        </w:rPr>
        <w:t xml:space="preserve"> segédtáblában a</w:t>
      </w:r>
      <w:r w:rsidRPr="00E6085B">
        <w:rPr>
          <w:rFonts w:ascii="Arial" w:hAnsi="Arial" w:cs="Arial"/>
          <w:sz w:val="20"/>
          <w:szCs w:val="20"/>
        </w:rPr>
        <w:t xml:space="preserve"> kamat cellájához közvetlenül kapcsolódó </w:t>
      </w:r>
      <w:r w:rsidR="00FF66FB" w:rsidRPr="00E6085B">
        <w:rPr>
          <w:rFonts w:ascii="Arial" w:hAnsi="Arial" w:cs="Arial"/>
          <w:sz w:val="20"/>
          <w:szCs w:val="20"/>
        </w:rPr>
        <w:t xml:space="preserve">megjegyzés </w:t>
      </w:r>
      <w:r w:rsidRPr="00E6085B">
        <w:rPr>
          <w:rFonts w:ascii="Arial" w:hAnsi="Arial" w:cs="Arial"/>
          <w:sz w:val="20"/>
          <w:szCs w:val="20"/>
        </w:rPr>
        <w:t>cellában lehet megjeleníteni.</w:t>
      </w:r>
    </w:p>
    <w:p w14:paraId="7CA1B71B" w14:textId="77777777" w:rsidR="00294146" w:rsidRPr="00402C84" w:rsidRDefault="00294146" w:rsidP="00A04FD0">
      <w:pPr>
        <w:spacing w:line="240" w:lineRule="auto"/>
        <w:jc w:val="both"/>
        <w:rPr>
          <w:rFonts w:ascii="Arial" w:hAnsi="Arial" w:cs="Arial"/>
          <w:sz w:val="20"/>
          <w:szCs w:val="20"/>
        </w:rPr>
      </w:pPr>
      <w:r w:rsidRPr="00E6085B">
        <w:rPr>
          <w:rFonts w:ascii="Arial" w:hAnsi="Arial" w:cs="Arial"/>
          <w:sz w:val="20"/>
          <w:szCs w:val="20"/>
        </w:rPr>
        <w:t xml:space="preserve">Az egyes kamatértékek mellett minden egyes esetben az </w:t>
      </w:r>
      <w:proofErr w:type="spellStart"/>
      <w:r w:rsidRPr="00E6085B">
        <w:rPr>
          <w:rFonts w:ascii="Arial" w:hAnsi="Arial" w:cs="Arial"/>
          <w:sz w:val="20"/>
          <w:szCs w:val="20"/>
        </w:rPr>
        <w:t>EBKM</w:t>
      </w:r>
      <w:proofErr w:type="spellEnd"/>
      <w:r w:rsidR="000A72A2" w:rsidRPr="00E6085B">
        <w:rPr>
          <w:rFonts w:ascii="Arial" w:hAnsi="Arial" w:cs="Arial"/>
          <w:sz w:val="20"/>
          <w:szCs w:val="20"/>
        </w:rPr>
        <w:t xml:space="preserve"> értéket</w:t>
      </w:r>
      <w:r w:rsidRPr="00E6085B">
        <w:rPr>
          <w:rFonts w:ascii="Arial" w:hAnsi="Arial" w:cs="Arial"/>
          <w:sz w:val="20"/>
          <w:szCs w:val="20"/>
        </w:rPr>
        <w:t xml:space="preserve"> is fel kell t</w:t>
      </w:r>
      <w:r w:rsidR="005718D6" w:rsidRPr="00E6085B">
        <w:rPr>
          <w:rFonts w:ascii="Arial" w:hAnsi="Arial" w:cs="Arial"/>
          <w:sz w:val="20"/>
          <w:szCs w:val="20"/>
        </w:rPr>
        <w:t>ü</w:t>
      </w:r>
      <w:r w:rsidRPr="00E6085B">
        <w:rPr>
          <w:rFonts w:ascii="Arial" w:hAnsi="Arial" w:cs="Arial"/>
          <w:sz w:val="20"/>
          <w:szCs w:val="20"/>
        </w:rPr>
        <w:t>ntetni két tizedesjegy pontossággal</w:t>
      </w:r>
      <w:r w:rsidR="000D744C" w:rsidRPr="00E6085B">
        <w:rPr>
          <w:rFonts w:ascii="Arial" w:hAnsi="Arial" w:cs="Arial"/>
          <w:sz w:val="20"/>
          <w:szCs w:val="20"/>
        </w:rPr>
        <w:t>,</w:t>
      </w:r>
      <w:r w:rsidR="00BE3C82" w:rsidRPr="00E6085B">
        <w:rPr>
          <w:rFonts w:ascii="Arial" w:hAnsi="Arial" w:cs="Arial"/>
          <w:sz w:val="20"/>
          <w:szCs w:val="20"/>
        </w:rPr>
        <w:t xml:space="preserve"> </w:t>
      </w:r>
      <w:r w:rsidR="002409B2">
        <w:rPr>
          <w:rFonts w:ascii="Arial" w:hAnsi="Arial" w:cs="Arial"/>
          <w:sz w:val="20"/>
          <w:szCs w:val="20"/>
        </w:rPr>
        <w:t>százalék</w:t>
      </w:r>
      <w:r w:rsidR="00BE3C82" w:rsidRPr="00E6085B">
        <w:rPr>
          <w:rFonts w:ascii="Arial" w:hAnsi="Arial" w:cs="Arial"/>
          <w:sz w:val="20"/>
          <w:szCs w:val="20"/>
        </w:rPr>
        <w:t>jel feltüntetése nélkül,</w:t>
      </w:r>
      <w:r w:rsidR="000D744C" w:rsidRPr="00E6085B">
        <w:rPr>
          <w:rFonts w:ascii="Arial" w:hAnsi="Arial" w:cs="Arial"/>
          <w:sz w:val="20"/>
          <w:szCs w:val="20"/>
        </w:rPr>
        <w:t xml:space="preserve"> a vonatkozó jogszabály</w:t>
      </w:r>
      <w:r w:rsidR="000D744C" w:rsidRPr="00402C84">
        <w:rPr>
          <w:rFonts w:ascii="Arial" w:hAnsi="Arial" w:cs="Arial"/>
          <w:sz w:val="20"/>
          <w:szCs w:val="20"/>
        </w:rPr>
        <w:t xml:space="preserve"> </w:t>
      </w:r>
      <w:r w:rsidR="00854789" w:rsidRPr="00402C84">
        <w:rPr>
          <w:rFonts w:ascii="Arial" w:hAnsi="Arial" w:cs="Arial"/>
          <w:sz w:val="20"/>
          <w:szCs w:val="20"/>
        </w:rPr>
        <w:t>előírásait betartva</w:t>
      </w:r>
      <w:r w:rsidRPr="00402C84">
        <w:rPr>
          <w:rFonts w:ascii="Arial" w:hAnsi="Arial" w:cs="Arial"/>
          <w:sz w:val="20"/>
          <w:szCs w:val="20"/>
        </w:rPr>
        <w:t>.</w:t>
      </w:r>
      <w:r w:rsidR="00BE3C82" w:rsidRPr="00402C84">
        <w:rPr>
          <w:rFonts w:ascii="Arial" w:hAnsi="Arial" w:cs="Arial"/>
          <w:sz w:val="20"/>
          <w:szCs w:val="20"/>
        </w:rPr>
        <w:t xml:space="preserve"> </w:t>
      </w:r>
      <w:r w:rsidR="00FF66FB" w:rsidRPr="00402C84">
        <w:rPr>
          <w:rFonts w:ascii="Arial" w:hAnsi="Arial" w:cs="Arial"/>
          <w:sz w:val="20"/>
          <w:szCs w:val="20"/>
        </w:rPr>
        <w:t xml:space="preserve">Az </w:t>
      </w:r>
      <w:proofErr w:type="spellStart"/>
      <w:r w:rsidR="00FF66FB" w:rsidRPr="00402C84">
        <w:rPr>
          <w:rFonts w:ascii="Arial" w:hAnsi="Arial" w:cs="Arial"/>
          <w:sz w:val="20"/>
          <w:szCs w:val="20"/>
        </w:rPr>
        <w:t>EBKM-hez</w:t>
      </w:r>
      <w:proofErr w:type="spellEnd"/>
      <w:r w:rsidR="00FF66FB" w:rsidRPr="00402C84">
        <w:rPr>
          <w:rFonts w:ascii="Arial" w:hAnsi="Arial" w:cs="Arial"/>
          <w:sz w:val="20"/>
          <w:szCs w:val="20"/>
        </w:rPr>
        <w:t xml:space="preserve"> kapcsolódó megjegyzéseket az </w:t>
      </w:r>
      <w:proofErr w:type="spellStart"/>
      <w:r w:rsidR="00FF66FB" w:rsidRPr="00402C84">
        <w:rPr>
          <w:rFonts w:ascii="Arial" w:hAnsi="Arial" w:cs="Arial"/>
          <w:sz w:val="20"/>
          <w:szCs w:val="20"/>
        </w:rPr>
        <w:t>EBKM</w:t>
      </w:r>
      <w:proofErr w:type="spellEnd"/>
      <w:r w:rsidR="00FF66FB" w:rsidRPr="00402C84">
        <w:rPr>
          <w:rFonts w:ascii="Arial" w:hAnsi="Arial" w:cs="Arial"/>
          <w:sz w:val="20"/>
          <w:szCs w:val="20"/>
        </w:rPr>
        <w:t xml:space="preserve"> cellájához közvetlenül kapcsolódó megjegyzés cellában lehet szerepeltetni.</w:t>
      </w:r>
    </w:p>
    <w:p w14:paraId="62FA7FE4" w14:textId="77777777" w:rsidR="00682700" w:rsidRPr="00402C84" w:rsidRDefault="00682700" w:rsidP="00707EFB">
      <w:pPr>
        <w:spacing w:line="240" w:lineRule="auto"/>
        <w:jc w:val="both"/>
        <w:rPr>
          <w:rFonts w:ascii="Arial" w:hAnsi="Arial" w:cs="Arial"/>
          <w:sz w:val="20"/>
          <w:szCs w:val="20"/>
        </w:rPr>
      </w:pPr>
    </w:p>
    <w:p w14:paraId="3F093C0C" w14:textId="77777777" w:rsidR="00825013" w:rsidRPr="00402C84" w:rsidRDefault="0025540A" w:rsidP="00707EFB">
      <w:pPr>
        <w:pStyle w:val="Cmsor3"/>
        <w:spacing w:line="240" w:lineRule="auto"/>
        <w:rPr>
          <w:rFonts w:ascii="Arial" w:hAnsi="Arial" w:cs="Arial"/>
          <w:sz w:val="20"/>
          <w:szCs w:val="20"/>
        </w:rPr>
      </w:pPr>
      <w:bookmarkStart w:id="95" w:name="_Toc288211444"/>
      <w:bookmarkStart w:id="96" w:name="_Toc302733954"/>
      <w:bookmarkStart w:id="97" w:name="_Toc306870634"/>
      <w:r>
        <w:rPr>
          <w:rFonts w:ascii="Arial" w:hAnsi="Arial" w:cs="Arial"/>
          <w:sz w:val="20"/>
          <w:szCs w:val="20"/>
          <w:lang w:val="hu-HU"/>
        </w:rPr>
        <w:t xml:space="preserve">2.4. </w:t>
      </w:r>
      <w:r w:rsidR="008D560E" w:rsidRPr="00402C84">
        <w:rPr>
          <w:rFonts w:ascii="Arial" w:hAnsi="Arial" w:cs="Arial"/>
          <w:sz w:val="20"/>
          <w:szCs w:val="20"/>
        </w:rPr>
        <w:t>9BT</w:t>
      </w:r>
      <w:r w:rsidR="00825013" w:rsidRPr="00402C84">
        <w:rPr>
          <w:rFonts w:ascii="Arial" w:hAnsi="Arial" w:cs="Arial"/>
          <w:sz w:val="20"/>
          <w:szCs w:val="20"/>
        </w:rPr>
        <w:t xml:space="preserve"> Termékismertető – Betéti és megtakarítási termékek – Tartós Befektetési Szerződés</w:t>
      </w:r>
      <w:bookmarkEnd w:id="95"/>
      <w:bookmarkEnd w:id="96"/>
      <w:bookmarkEnd w:id="97"/>
    </w:p>
    <w:p w14:paraId="6051799D" w14:textId="77777777" w:rsidR="00825013" w:rsidRPr="00402C84" w:rsidRDefault="00825013" w:rsidP="0032476A">
      <w:pPr>
        <w:spacing w:line="240" w:lineRule="auto"/>
        <w:jc w:val="both"/>
        <w:rPr>
          <w:rFonts w:ascii="Arial" w:hAnsi="Arial" w:cs="Arial"/>
          <w:sz w:val="20"/>
          <w:szCs w:val="20"/>
        </w:rPr>
      </w:pPr>
    </w:p>
    <w:p w14:paraId="30B37366" w14:textId="77777777" w:rsidR="00825013" w:rsidRPr="00BB5249"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jelentés vonatkozásában </w:t>
      </w:r>
      <w:r w:rsidRPr="003131E2">
        <w:rPr>
          <w:rFonts w:ascii="Arial" w:hAnsi="Arial" w:cs="Arial"/>
          <w:sz w:val="20"/>
          <w:szCs w:val="20"/>
        </w:rPr>
        <w:t>Tartós Befektetési Szerződésnek</w:t>
      </w:r>
      <w:r w:rsidRPr="00402C84">
        <w:rPr>
          <w:rFonts w:ascii="Arial" w:hAnsi="Arial" w:cs="Arial"/>
          <w:sz w:val="20"/>
          <w:szCs w:val="20"/>
        </w:rPr>
        <w:t xml:space="preserve"> </w:t>
      </w:r>
      <w:r w:rsidR="009D7DEB">
        <w:rPr>
          <w:rFonts w:ascii="Arial" w:hAnsi="Arial" w:cs="Arial"/>
          <w:sz w:val="20"/>
          <w:szCs w:val="20"/>
        </w:rPr>
        <w:t xml:space="preserve">(a továbbiakban: tartós betéti szerződés) </w:t>
      </w:r>
      <w:r w:rsidR="00D0342F" w:rsidRPr="00402C84">
        <w:rPr>
          <w:rFonts w:ascii="Arial" w:hAnsi="Arial" w:cs="Arial"/>
          <w:sz w:val="20"/>
          <w:szCs w:val="20"/>
        </w:rPr>
        <w:t>az Szja</w:t>
      </w:r>
      <w:r w:rsidR="00881E50">
        <w:rPr>
          <w:rFonts w:ascii="Arial" w:hAnsi="Arial" w:cs="Arial"/>
          <w:sz w:val="20"/>
          <w:szCs w:val="20"/>
        </w:rPr>
        <w:t>.</w:t>
      </w:r>
      <w:r w:rsidR="00D0342F" w:rsidRPr="00402C84">
        <w:rPr>
          <w:rFonts w:ascii="Arial" w:hAnsi="Arial" w:cs="Arial"/>
          <w:sz w:val="20"/>
          <w:szCs w:val="20"/>
        </w:rPr>
        <w:t xml:space="preserve"> tv. </w:t>
      </w:r>
      <w:r w:rsidRPr="00402C84">
        <w:rPr>
          <w:rFonts w:ascii="Arial" w:hAnsi="Arial" w:cs="Arial"/>
          <w:sz w:val="20"/>
          <w:szCs w:val="20"/>
        </w:rPr>
        <w:t>67/B. §-</w:t>
      </w:r>
      <w:r w:rsidR="0025540A">
        <w:rPr>
          <w:rFonts w:ascii="Arial" w:hAnsi="Arial" w:cs="Arial"/>
          <w:sz w:val="20"/>
          <w:szCs w:val="20"/>
        </w:rPr>
        <w:t>á</w:t>
      </w:r>
      <w:r w:rsidRPr="00402C84">
        <w:rPr>
          <w:rFonts w:ascii="Arial" w:hAnsi="Arial" w:cs="Arial"/>
          <w:sz w:val="20"/>
          <w:szCs w:val="20"/>
        </w:rPr>
        <w:t>ban meghatározott termék tekint</w:t>
      </w:r>
      <w:r w:rsidR="00E220B4">
        <w:rPr>
          <w:rFonts w:ascii="Arial" w:hAnsi="Arial" w:cs="Arial"/>
          <w:sz w:val="20"/>
          <w:szCs w:val="20"/>
        </w:rPr>
        <w:t>endő</w:t>
      </w:r>
      <w:r w:rsidRPr="00402C84">
        <w:rPr>
          <w:rFonts w:ascii="Arial" w:hAnsi="Arial" w:cs="Arial"/>
          <w:sz w:val="20"/>
          <w:szCs w:val="20"/>
        </w:rPr>
        <w:t xml:space="preserve">. </w:t>
      </w:r>
      <w:r w:rsidRPr="00BB5249">
        <w:rPr>
          <w:rFonts w:ascii="Arial" w:hAnsi="Arial" w:cs="Arial"/>
          <w:sz w:val="20"/>
          <w:szCs w:val="20"/>
        </w:rPr>
        <w:t xml:space="preserve">Adatszolgáltatási kötelezettség az </w:t>
      </w:r>
      <w:r w:rsidR="00D0342F" w:rsidRPr="00BB5249">
        <w:rPr>
          <w:rFonts w:ascii="Arial" w:hAnsi="Arial" w:cs="Arial"/>
          <w:sz w:val="20"/>
          <w:szCs w:val="20"/>
        </w:rPr>
        <w:t>Szja</w:t>
      </w:r>
      <w:r w:rsidR="00881E50">
        <w:rPr>
          <w:rFonts w:ascii="Arial" w:hAnsi="Arial" w:cs="Arial"/>
          <w:sz w:val="20"/>
          <w:szCs w:val="20"/>
        </w:rPr>
        <w:t>.</w:t>
      </w:r>
      <w:r w:rsidR="00D0342F" w:rsidRPr="00BB5249">
        <w:rPr>
          <w:rFonts w:ascii="Arial" w:hAnsi="Arial" w:cs="Arial"/>
          <w:sz w:val="20"/>
          <w:szCs w:val="20"/>
        </w:rPr>
        <w:t xml:space="preserve"> tv. </w:t>
      </w:r>
      <w:r w:rsidRPr="00BB5249">
        <w:rPr>
          <w:rFonts w:ascii="Arial" w:hAnsi="Arial" w:cs="Arial"/>
          <w:sz w:val="20"/>
          <w:szCs w:val="20"/>
        </w:rPr>
        <w:t xml:space="preserve">67/B. § (3) </w:t>
      </w:r>
      <w:r w:rsidR="00D0342F" w:rsidRPr="00BB5249">
        <w:rPr>
          <w:rFonts w:ascii="Arial" w:hAnsi="Arial" w:cs="Arial"/>
          <w:sz w:val="20"/>
          <w:szCs w:val="20"/>
        </w:rPr>
        <w:t xml:space="preserve">bekezdés </w:t>
      </w:r>
      <w:r w:rsidRPr="003131E2">
        <w:rPr>
          <w:rFonts w:ascii="Arial" w:hAnsi="Arial" w:cs="Arial"/>
          <w:sz w:val="20"/>
          <w:szCs w:val="20"/>
        </w:rPr>
        <w:t>b)</w:t>
      </w:r>
      <w:r w:rsidRPr="00BB5249">
        <w:rPr>
          <w:rFonts w:ascii="Arial" w:hAnsi="Arial" w:cs="Arial"/>
          <w:sz w:val="20"/>
          <w:szCs w:val="20"/>
        </w:rPr>
        <w:t xml:space="preserve"> </w:t>
      </w:r>
      <w:r w:rsidR="00D0342F" w:rsidRPr="00BB5249">
        <w:rPr>
          <w:rFonts w:ascii="Arial" w:hAnsi="Arial" w:cs="Arial"/>
          <w:sz w:val="20"/>
          <w:szCs w:val="20"/>
        </w:rPr>
        <w:t xml:space="preserve">pontjában </w:t>
      </w:r>
      <w:r w:rsidRPr="00BB5249">
        <w:rPr>
          <w:rFonts w:ascii="Arial" w:hAnsi="Arial" w:cs="Arial"/>
          <w:sz w:val="20"/>
          <w:szCs w:val="20"/>
        </w:rPr>
        <w:t>meghatározott szerződés esetében áll fenn, azaz a tartós betéti számla jellemzőit</w:t>
      </w:r>
      <w:r w:rsidR="00854789" w:rsidRPr="00BB5249">
        <w:rPr>
          <w:rFonts w:ascii="Arial" w:hAnsi="Arial" w:cs="Arial"/>
          <w:sz w:val="20"/>
          <w:szCs w:val="20"/>
        </w:rPr>
        <w:t xml:space="preserve">, </w:t>
      </w:r>
      <w:r w:rsidRPr="00BB5249">
        <w:rPr>
          <w:rFonts w:ascii="Arial" w:hAnsi="Arial" w:cs="Arial"/>
          <w:sz w:val="20"/>
          <w:szCs w:val="20"/>
        </w:rPr>
        <w:t>az arról indítható tranzakciókat</w:t>
      </w:r>
      <w:r w:rsidR="00854789" w:rsidRPr="00BB5249">
        <w:rPr>
          <w:rFonts w:ascii="Arial" w:hAnsi="Arial" w:cs="Arial"/>
          <w:sz w:val="20"/>
          <w:szCs w:val="20"/>
        </w:rPr>
        <w:t>,</w:t>
      </w:r>
      <w:r w:rsidRPr="00BB5249">
        <w:rPr>
          <w:rFonts w:ascii="Arial" w:hAnsi="Arial" w:cs="Arial"/>
          <w:sz w:val="20"/>
          <w:szCs w:val="20"/>
        </w:rPr>
        <w:t xml:space="preserve"> valamint a számláról elérhető lekötések jellemzőit kell bemutatni.</w:t>
      </w:r>
    </w:p>
    <w:p w14:paraId="6F5ED117" w14:textId="77777777" w:rsidR="0016760B" w:rsidRPr="00595682"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tartós betéti szerződés keretében elérhető </w:t>
      </w:r>
      <w:r w:rsidR="0016760B" w:rsidRPr="00402C84">
        <w:rPr>
          <w:rFonts w:ascii="Arial" w:hAnsi="Arial" w:cs="Arial"/>
          <w:sz w:val="20"/>
          <w:szCs w:val="20"/>
        </w:rPr>
        <w:t xml:space="preserve">lekötött </w:t>
      </w:r>
      <w:r w:rsidRPr="00402C84">
        <w:rPr>
          <w:rFonts w:ascii="Arial" w:hAnsi="Arial" w:cs="Arial"/>
          <w:sz w:val="20"/>
          <w:szCs w:val="20"/>
        </w:rPr>
        <w:t xml:space="preserve">betéti termékek és betétekkel kombinált megtakarítási termékek </w:t>
      </w:r>
      <w:r w:rsidRPr="00595682">
        <w:rPr>
          <w:rFonts w:ascii="Arial" w:hAnsi="Arial" w:cs="Arial"/>
          <w:sz w:val="20"/>
          <w:szCs w:val="20"/>
        </w:rPr>
        <w:t>a 9BB és 9BO táblákban már rögzítésre került termékek</w:t>
      </w:r>
      <w:r w:rsidR="009B393C">
        <w:rPr>
          <w:rFonts w:ascii="Arial" w:hAnsi="Arial" w:cs="Arial"/>
          <w:sz w:val="20"/>
          <w:szCs w:val="20"/>
        </w:rPr>
        <w:t xml:space="preserve"> közül,</w:t>
      </w:r>
      <w:r w:rsidR="00596E7E" w:rsidRPr="00595682">
        <w:rPr>
          <w:rFonts w:ascii="Arial" w:hAnsi="Arial" w:cs="Arial"/>
          <w:sz w:val="20"/>
          <w:szCs w:val="20"/>
        </w:rPr>
        <w:t xml:space="preserve"> </w:t>
      </w:r>
      <w:r w:rsidRPr="00595682">
        <w:rPr>
          <w:rFonts w:ascii="Arial" w:hAnsi="Arial" w:cs="Arial"/>
          <w:sz w:val="20"/>
          <w:szCs w:val="20"/>
        </w:rPr>
        <w:t xml:space="preserve">a termékkód alapján kiválaszthatók. </w:t>
      </w:r>
    </w:p>
    <w:p w14:paraId="238852AC" w14:textId="77777777" w:rsidR="00825013" w:rsidRPr="00402C84" w:rsidRDefault="00825013" w:rsidP="00707EFB">
      <w:pPr>
        <w:spacing w:line="240" w:lineRule="auto"/>
        <w:jc w:val="both"/>
        <w:rPr>
          <w:rFonts w:ascii="Arial" w:hAnsi="Arial" w:cs="Arial"/>
          <w:sz w:val="20"/>
          <w:szCs w:val="20"/>
        </w:rPr>
      </w:pPr>
      <w:r w:rsidRPr="00595682">
        <w:rPr>
          <w:rFonts w:ascii="Arial" w:hAnsi="Arial" w:cs="Arial"/>
          <w:sz w:val="20"/>
          <w:szCs w:val="20"/>
        </w:rPr>
        <w:t>Azo</w:t>
      </w:r>
      <w:r w:rsidR="00596E7E" w:rsidRPr="00595682">
        <w:rPr>
          <w:rFonts w:ascii="Arial" w:hAnsi="Arial" w:cs="Arial"/>
          <w:sz w:val="20"/>
          <w:szCs w:val="20"/>
        </w:rPr>
        <w:t>kat a</w:t>
      </w:r>
      <w:r w:rsidRPr="00595682">
        <w:rPr>
          <w:rFonts w:ascii="Arial" w:hAnsi="Arial" w:cs="Arial"/>
          <w:sz w:val="20"/>
          <w:szCs w:val="20"/>
        </w:rPr>
        <w:t xml:space="preserve"> lekötött betéti termékek</w:t>
      </w:r>
      <w:r w:rsidR="00596E7E" w:rsidRPr="00595682">
        <w:rPr>
          <w:rFonts w:ascii="Arial" w:hAnsi="Arial" w:cs="Arial"/>
          <w:sz w:val="20"/>
          <w:szCs w:val="20"/>
        </w:rPr>
        <w:t>et</w:t>
      </w:r>
      <w:r w:rsidR="00790FED">
        <w:rPr>
          <w:rFonts w:ascii="Arial" w:hAnsi="Arial" w:cs="Arial"/>
          <w:sz w:val="20"/>
          <w:szCs w:val="20"/>
        </w:rPr>
        <w:t xml:space="preserve"> </w:t>
      </w:r>
      <w:r w:rsidRPr="00595682">
        <w:rPr>
          <w:rFonts w:ascii="Arial" w:hAnsi="Arial" w:cs="Arial"/>
          <w:sz w:val="20"/>
          <w:szCs w:val="20"/>
        </w:rPr>
        <w:t>és betétekkel kombinált megtakarítási termékek</w:t>
      </w:r>
      <w:r w:rsidR="00596E7E" w:rsidRPr="00595682">
        <w:rPr>
          <w:rFonts w:ascii="Arial" w:hAnsi="Arial" w:cs="Arial"/>
          <w:sz w:val="20"/>
          <w:szCs w:val="20"/>
        </w:rPr>
        <w:t>et</w:t>
      </w:r>
      <w:r w:rsidRPr="00595682">
        <w:rPr>
          <w:rFonts w:ascii="Arial" w:hAnsi="Arial" w:cs="Arial"/>
          <w:sz w:val="20"/>
          <w:szCs w:val="20"/>
        </w:rPr>
        <w:t>, melyek csak a tartós betéti szerződés keretében érhetők el,</w:t>
      </w:r>
      <w:r w:rsidRPr="00402C84">
        <w:rPr>
          <w:rFonts w:ascii="Arial" w:hAnsi="Arial" w:cs="Arial"/>
          <w:sz w:val="20"/>
          <w:szCs w:val="20"/>
        </w:rPr>
        <w:t xml:space="preserve"> a 9BB és 9BO táblá</w:t>
      </w:r>
      <w:r w:rsidR="003A65B4">
        <w:rPr>
          <w:rFonts w:ascii="Arial" w:hAnsi="Arial" w:cs="Arial"/>
          <w:sz w:val="20"/>
          <w:szCs w:val="20"/>
        </w:rPr>
        <w:t xml:space="preserve">ban </w:t>
      </w:r>
      <w:r w:rsidRPr="00402C84">
        <w:rPr>
          <w:rFonts w:ascii="Arial" w:hAnsi="Arial" w:cs="Arial"/>
          <w:sz w:val="20"/>
          <w:szCs w:val="20"/>
        </w:rPr>
        <w:t>kell</w:t>
      </w:r>
      <w:r w:rsidR="0016760B" w:rsidRPr="00402C84">
        <w:rPr>
          <w:rFonts w:ascii="Arial" w:hAnsi="Arial" w:cs="Arial"/>
          <w:sz w:val="20"/>
          <w:szCs w:val="20"/>
        </w:rPr>
        <w:t xml:space="preserve"> rögzíteni</w:t>
      </w:r>
      <w:r w:rsidRPr="00402C84">
        <w:rPr>
          <w:rFonts w:ascii="Arial" w:hAnsi="Arial" w:cs="Arial"/>
          <w:sz w:val="20"/>
          <w:szCs w:val="20"/>
        </w:rPr>
        <w:t>.</w:t>
      </w:r>
      <w:r w:rsidR="000A72A2" w:rsidRPr="00402C84">
        <w:rPr>
          <w:rFonts w:ascii="Arial" w:hAnsi="Arial" w:cs="Arial"/>
          <w:sz w:val="20"/>
          <w:szCs w:val="20"/>
        </w:rPr>
        <w:t xml:space="preserve"> </w:t>
      </w:r>
    </w:p>
    <w:p w14:paraId="3FD858F1" w14:textId="77777777" w:rsidR="00825013" w:rsidRPr="00402C84" w:rsidRDefault="00825013" w:rsidP="00707EFB">
      <w:pPr>
        <w:spacing w:line="240" w:lineRule="auto"/>
        <w:jc w:val="both"/>
        <w:rPr>
          <w:rFonts w:ascii="Arial" w:hAnsi="Arial" w:cs="Arial"/>
          <w:b/>
          <w:sz w:val="20"/>
          <w:szCs w:val="20"/>
        </w:rPr>
      </w:pPr>
      <w:r w:rsidRPr="00402C84">
        <w:rPr>
          <w:rFonts w:ascii="Arial" w:hAnsi="Arial" w:cs="Arial"/>
          <w:b/>
          <w:sz w:val="20"/>
          <w:szCs w:val="20"/>
        </w:rPr>
        <w:t xml:space="preserve">A </w:t>
      </w:r>
      <w:r w:rsidR="00086E14" w:rsidRPr="00402C84">
        <w:rPr>
          <w:rFonts w:ascii="Arial" w:hAnsi="Arial" w:cs="Arial"/>
          <w:b/>
          <w:sz w:val="20"/>
          <w:szCs w:val="20"/>
        </w:rPr>
        <w:t xml:space="preserve">jelentés </w:t>
      </w:r>
      <w:r w:rsidRPr="00402C84">
        <w:rPr>
          <w:rFonts w:ascii="Arial" w:hAnsi="Arial" w:cs="Arial"/>
          <w:b/>
          <w:sz w:val="20"/>
          <w:szCs w:val="20"/>
        </w:rPr>
        <w:t>kitöltése</w:t>
      </w:r>
    </w:p>
    <w:p w14:paraId="69D8E1D3"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a)</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D0342F" w:rsidRPr="00402C84">
        <w:rPr>
          <w:rFonts w:ascii="Arial" w:hAnsi="Arial" w:cs="Arial"/>
          <w:sz w:val="20"/>
          <w:szCs w:val="20"/>
        </w:rPr>
        <w:t>–</w:t>
      </w:r>
      <w:r w:rsidRPr="00402C84">
        <w:rPr>
          <w:rFonts w:ascii="Arial" w:hAnsi="Arial" w:cs="Arial"/>
          <w:sz w:val="20"/>
          <w:szCs w:val="20"/>
        </w:rPr>
        <w:t xml:space="preserve"> a</w:t>
      </w:r>
      <w:r w:rsidR="00BB1DAC" w:rsidRPr="00402C84">
        <w:rPr>
          <w:rFonts w:ascii="Arial" w:hAnsi="Arial" w:cs="Arial"/>
          <w:sz w:val="20"/>
          <w:szCs w:val="20"/>
        </w:rPr>
        <w:t>z</w:t>
      </w:r>
      <w:r w:rsidRPr="00402C84">
        <w:rPr>
          <w:rFonts w:ascii="Arial" w:hAnsi="Arial" w:cs="Arial"/>
          <w:sz w:val="20"/>
          <w:szCs w:val="20"/>
        </w:rPr>
        <w:t xml:space="preserve"> </w:t>
      </w:r>
      <w:r w:rsidR="00BB1DAC" w:rsidRPr="00402C84">
        <w:rPr>
          <w:rFonts w:ascii="Arial" w:hAnsi="Arial" w:cs="Arial"/>
          <w:sz w:val="20"/>
          <w:szCs w:val="20"/>
        </w:rPr>
        <w:t xml:space="preserve">MNB </w:t>
      </w:r>
      <w:r w:rsidRPr="00402C84">
        <w:rPr>
          <w:rFonts w:ascii="Arial" w:hAnsi="Arial" w:cs="Arial"/>
          <w:sz w:val="20"/>
          <w:szCs w:val="20"/>
        </w:rPr>
        <w:t>útmutatása alapján</w:t>
      </w:r>
      <w:r w:rsidR="002835FB" w:rsidRPr="00402C84">
        <w:rPr>
          <w:rFonts w:ascii="Arial" w:hAnsi="Arial" w:cs="Arial"/>
          <w:sz w:val="20"/>
          <w:szCs w:val="20"/>
        </w:rPr>
        <w:t xml:space="preserve"> automatikusan generált</w:t>
      </w:r>
      <w:r w:rsidRPr="00402C84">
        <w:rPr>
          <w:rFonts w:ascii="Arial" w:hAnsi="Arial" w:cs="Arial"/>
          <w:sz w:val="20"/>
          <w:szCs w:val="20"/>
        </w:rPr>
        <w:t xml:space="preserve"> </w:t>
      </w:r>
      <w:r w:rsidR="00D0342F" w:rsidRPr="00402C84">
        <w:rPr>
          <w:rFonts w:ascii="Arial" w:hAnsi="Arial" w:cs="Arial"/>
          <w:sz w:val="20"/>
          <w:szCs w:val="20"/>
        </w:rPr>
        <w:t>–</w:t>
      </w:r>
      <w:r w:rsidRPr="00402C84">
        <w:rPr>
          <w:rFonts w:ascii="Arial" w:hAnsi="Arial" w:cs="Arial"/>
          <w:sz w:val="20"/>
          <w:szCs w:val="20"/>
        </w:rPr>
        <w:t xml:space="preserve"> a termék</w:t>
      </w:r>
      <w:r w:rsidR="002835FB" w:rsidRPr="00402C84">
        <w:rPr>
          <w:rFonts w:ascii="Arial" w:hAnsi="Arial" w:cs="Arial"/>
          <w:sz w:val="20"/>
          <w:szCs w:val="20"/>
        </w:rPr>
        <w:t>hez kapcsolódó</w:t>
      </w:r>
      <w:r w:rsidRPr="00402C84">
        <w:rPr>
          <w:rFonts w:ascii="Arial" w:hAnsi="Arial" w:cs="Arial"/>
          <w:sz w:val="20"/>
          <w:szCs w:val="20"/>
        </w:rPr>
        <w:t xml:space="preserve"> egyedi azonosító </w:t>
      </w:r>
      <w:r w:rsidR="002835FB" w:rsidRPr="00402C84">
        <w:rPr>
          <w:rFonts w:ascii="Arial" w:hAnsi="Arial" w:cs="Arial"/>
          <w:sz w:val="20"/>
          <w:szCs w:val="20"/>
        </w:rPr>
        <w:t>szere</w:t>
      </w:r>
      <w:r w:rsidR="000F341F" w:rsidRPr="00402C84">
        <w:rPr>
          <w:rFonts w:ascii="Arial" w:hAnsi="Arial" w:cs="Arial"/>
          <w:sz w:val="20"/>
          <w:szCs w:val="20"/>
        </w:rPr>
        <w:t>pel</w:t>
      </w:r>
      <w:r w:rsidRPr="00402C84">
        <w:rPr>
          <w:rFonts w:ascii="Arial" w:hAnsi="Arial" w:cs="Arial"/>
          <w:sz w:val="20"/>
          <w:szCs w:val="20"/>
        </w:rPr>
        <w:t xml:space="preserve">, amely </w:t>
      </w:r>
      <w:proofErr w:type="spellStart"/>
      <w:r w:rsidRPr="00402C84">
        <w:rPr>
          <w:rFonts w:ascii="Arial" w:hAnsi="Arial" w:cs="Arial"/>
          <w:sz w:val="20"/>
          <w:szCs w:val="20"/>
        </w:rPr>
        <w:t>végigkíséri</w:t>
      </w:r>
      <w:proofErr w:type="spellEnd"/>
      <w:r w:rsidRPr="00402C84">
        <w:rPr>
          <w:rFonts w:ascii="Arial" w:hAnsi="Arial" w:cs="Arial"/>
          <w:sz w:val="20"/>
          <w:szCs w:val="20"/>
        </w:rPr>
        <w:t xml:space="preserve"> a terméket forgalmazásának teljes idejében. Amennyiben a termék értékesítése szünetel, az értékesítés újrakezdésekor is az eredeti termékkóddal kell küldeni a</w:t>
      </w:r>
      <w:r w:rsidR="002835FB" w:rsidRPr="00402C84">
        <w:rPr>
          <w:rFonts w:ascii="Arial" w:hAnsi="Arial" w:cs="Arial"/>
          <w:sz w:val="20"/>
          <w:szCs w:val="20"/>
        </w:rPr>
        <w:t>z adatszolgáltatásban</w:t>
      </w:r>
      <w:r w:rsidRPr="00402C84">
        <w:rPr>
          <w:rFonts w:ascii="Arial" w:hAnsi="Arial" w:cs="Arial"/>
          <w:sz w:val="20"/>
          <w:szCs w:val="20"/>
        </w:rPr>
        <w:t xml:space="preserve">. </w:t>
      </w:r>
    </w:p>
    <w:p w14:paraId="405C5869"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b)</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a tartós betéti szerződés teljes megnevezését vagy fantázianevét kell szerepeltetni, amely a könnyebb beazonosíthatóság érdekében a hirdetményekben használt megnevezésekkel megegyezik. </w:t>
      </w:r>
    </w:p>
    <w:p w14:paraId="31B8782E"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c)</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a számla megnyitásához minimálisan szükséges összeget kell feltüntetni, numerikus, egész számban, a pénznem megjelölése nélkül.</w:t>
      </w:r>
    </w:p>
    <w:p w14:paraId="0CE753DB" w14:textId="77777777" w:rsidR="00EA2E10" w:rsidRPr="00402C84" w:rsidRDefault="00596E7E" w:rsidP="00707EFB">
      <w:pPr>
        <w:autoSpaceDE w:val="0"/>
        <w:autoSpaceDN w:val="0"/>
        <w:adjustRightInd w:val="0"/>
        <w:spacing w:after="0" w:line="240" w:lineRule="auto"/>
        <w:jc w:val="both"/>
        <w:rPr>
          <w:rFonts w:ascii="Arial" w:hAnsi="Arial" w:cs="Arial"/>
          <w:sz w:val="20"/>
          <w:szCs w:val="20"/>
        </w:rPr>
      </w:pPr>
      <w:r w:rsidRPr="0025540A">
        <w:rPr>
          <w:rFonts w:ascii="Arial" w:hAnsi="Arial" w:cs="Arial"/>
          <w:sz w:val="20"/>
          <w:szCs w:val="20"/>
        </w:rPr>
        <w:t xml:space="preserve">A </w:t>
      </w:r>
      <w:r w:rsidRPr="00A87910">
        <w:rPr>
          <w:rFonts w:ascii="Arial" w:hAnsi="Arial" w:cs="Arial"/>
          <w:b/>
          <w:sz w:val="20"/>
          <w:szCs w:val="20"/>
        </w:rPr>
        <w:t>d)</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megjelölni a tartós betéti szerződés kamatozási típusát, azaz</w:t>
      </w:r>
      <w:r w:rsidR="0025540A">
        <w:rPr>
          <w:rFonts w:ascii="Arial" w:hAnsi="Arial" w:cs="Arial"/>
          <w:sz w:val="20"/>
          <w:szCs w:val="20"/>
        </w:rPr>
        <w:t>,</w:t>
      </w:r>
      <w:r w:rsidRPr="00402C84">
        <w:rPr>
          <w:rFonts w:ascii="Arial" w:hAnsi="Arial" w:cs="Arial"/>
          <w:sz w:val="20"/>
          <w:szCs w:val="20"/>
        </w:rPr>
        <w:t xml:space="preserve"> hogy a tartós betéti számlán elhelyezett összeg kamatozása az összeg függvényében „sávos”, „lépcsős” vagy „egyszerű”.  </w:t>
      </w:r>
    </w:p>
    <w:p w14:paraId="2188B58D" w14:textId="77777777" w:rsidR="00D12531" w:rsidRPr="00A87910" w:rsidRDefault="00D12531" w:rsidP="00C86748">
      <w:pPr>
        <w:numPr>
          <w:ilvl w:val="0"/>
          <w:numId w:val="3"/>
        </w:numPr>
        <w:autoSpaceDE w:val="0"/>
        <w:autoSpaceDN w:val="0"/>
        <w:adjustRightInd w:val="0"/>
        <w:spacing w:after="0" w:line="240" w:lineRule="auto"/>
        <w:jc w:val="both"/>
        <w:rPr>
          <w:rFonts w:ascii="Arial" w:hAnsi="Arial" w:cs="Arial"/>
          <w:sz w:val="20"/>
          <w:szCs w:val="20"/>
          <w:lang w:eastAsia="hu-HU"/>
        </w:rPr>
      </w:pPr>
      <w:r w:rsidRPr="00A87910">
        <w:rPr>
          <w:rFonts w:ascii="Arial" w:hAnsi="Arial" w:cs="Arial"/>
          <w:sz w:val="20"/>
          <w:szCs w:val="20"/>
          <w:lang w:eastAsia="hu-HU"/>
        </w:rPr>
        <w:t xml:space="preserve">Sávos: az összeg egyes sávokba eső részösszegeire az adott sávra meghatározott kamat jár. </w:t>
      </w:r>
    </w:p>
    <w:p w14:paraId="14A9B685" w14:textId="77777777" w:rsidR="00D12531" w:rsidRPr="00A87910" w:rsidRDefault="00D12531" w:rsidP="00C86748">
      <w:pPr>
        <w:numPr>
          <w:ilvl w:val="0"/>
          <w:numId w:val="3"/>
        </w:numPr>
        <w:autoSpaceDE w:val="0"/>
        <w:autoSpaceDN w:val="0"/>
        <w:adjustRightInd w:val="0"/>
        <w:spacing w:after="0" w:line="240" w:lineRule="auto"/>
        <w:jc w:val="both"/>
        <w:rPr>
          <w:rFonts w:ascii="Arial" w:hAnsi="Arial" w:cs="Arial"/>
          <w:sz w:val="20"/>
          <w:szCs w:val="20"/>
        </w:rPr>
      </w:pPr>
      <w:r w:rsidRPr="00A87910">
        <w:rPr>
          <w:rFonts w:ascii="Arial" w:hAnsi="Arial" w:cs="Arial"/>
          <w:sz w:val="20"/>
          <w:szCs w:val="20"/>
        </w:rPr>
        <w:t>Lépcsős:</w:t>
      </w:r>
      <w:r w:rsidRPr="00A87910">
        <w:rPr>
          <w:rFonts w:ascii="Arial" w:hAnsi="Arial" w:cs="Arial"/>
          <w:b/>
          <w:sz w:val="20"/>
          <w:szCs w:val="20"/>
        </w:rPr>
        <w:t xml:space="preserve"> </w:t>
      </w:r>
      <w:r w:rsidRPr="00A87910">
        <w:rPr>
          <w:rFonts w:ascii="Arial" w:hAnsi="Arial" w:cs="Arial"/>
          <w:sz w:val="20"/>
          <w:szCs w:val="20"/>
        </w:rPr>
        <w:t xml:space="preserve">az adott összeghatár felett a </w:t>
      </w:r>
      <w:r w:rsidR="00D5531A" w:rsidRPr="00A87910">
        <w:rPr>
          <w:rFonts w:ascii="Arial" w:hAnsi="Arial" w:cs="Arial"/>
          <w:sz w:val="20"/>
          <w:szCs w:val="20"/>
        </w:rPr>
        <w:t>megtakarítás</w:t>
      </w:r>
      <w:r w:rsidRPr="00A87910">
        <w:rPr>
          <w:rFonts w:ascii="Arial" w:hAnsi="Arial" w:cs="Arial"/>
          <w:sz w:val="20"/>
          <w:szCs w:val="20"/>
        </w:rPr>
        <w:t xml:space="preserve"> teljes összege a magasabb összegre érvényes feltételek szerint kamatozik. </w:t>
      </w:r>
    </w:p>
    <w:p w14:paraId="4DCBCD0E" w14:textId="77777777" w:rsidR="00D12531" w:rsidRPr="00A87910" w:rsidRDefault="00D12531" w:rsidP="00C86748">
      <w:pPr>
        <w:numPr>
          <w:ilvl w:val="0"/>
          <w:numId w:val="3"/>
        </w:numPr>
        <w:autoSpaceDE w:val="0"/>
        <w:autoSpaceDN w:val="0"/>
        <w:adjustRightInd w:val="0"/>
        <w:spacing w:after="0" w:line="240" w:lineRule="auto"/>
        <w:jc w:val="both"/>
        <w:rPr>
          <w:rFonts w:ascii="Arial" w:hAnsi="Arial" w:cs="Arial"/>
          <w:sz w:val="20"/>
          <w:szCs w:val="20"/>
        </w:rPr>
      </w:pPr>
      <w:r w:rsidRPr="00A87910">
        <w:rPr>
          <w:rFonts w:ascii="Arial" w:hAnsi="Arial" w:cs="Arial"/>
          <w:sz w:val="20"/>
          <w:szCs w:val="20"/>
        </w:rPr>
        <w:t>Egyszerű: az összeg függvényében nincs eltérés a</w:t>
      </w:r>
      <w:r w:rsidR="00D5531A" w:rsidRPr="00A87910">
        <w:rPr>
          <w:rFonts w:ascii="Arial" w:hAnsi="Arial" w:cs="Arial"/>
          <w:sz w:val="20"/>
          <w:szCs w:val="20"/>
        </w:rPr>
        <w:t xml:space="preserve"> betéti számlán elhelyezett összeg</w:t>
      </w:r>
      <w:r w:rsidRPr="00A87910">
        <w:rPr>
          <w:rFonts w:ascii="Arial" w:hAnsi="Arial" w:cs="Arial"/>
          <w:sz w:val="20"/>
          <w:szCs w:val="20"/>
        </w:rPr>
        <w:t xml:space="preserve"> után fizetett kamatban.</w:t>
      </w:r>
    </w:p>
    <w:p w14:paraId="1E866988" w14:textId="77777777" w:rsidR="0016760B" w:rsidRPr="00402C84" w:rsidRDefault="0016760B" w:rsidP="00707EFB">
      <w:pPr>
        <w:autoSpaceDE w:val="0"/>
        <w:autoSpaceDN w:val="0"/>
        <w:adjustRightInd w:val="0"/>
        <w:spacing w:after="0" w:line="240" w:lineRule="auto"/>
        <w:jc w:val="both"/>
        <w:rPr>
          <w:rFonts w:ascii="Arial" w:hAnsi="Arial" w:cs="Arial"/>
          <w:sz w:val="20"/>
          <w:szCs w:val="20"/>
        </w:rPr>
      </w:pPr>
    </w:p>
    <w:p w14:paraId="258B38E9" w14:textId="77777777" w:rsidR="0016760B"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e)</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megadni, hogy a kamat mértéke a futamidő alatt „fix”</w:t>
      </w:r>
      <w:r w:rsidR="002F0655" w:rsidRPr="00402C84">
        <w:rPr>
          <w:rFonts w:ascii="Arial" w:hAnsi="Arial" w:cs="Arial"/>
          <w:sz w:val="20"/>
          <w:szCs w:val="20"/>
        </w:rPr>
        <w:t>,</w:t>
      </w:r>
      <w:r w:rsidRPr="00402C84">
        <w:rPr>
          <w:rFonts w:ascii="Arial" w:hAnsi="Arial" w:cs="Arial"/>
          <w:sz w:val="20"/>
          <w:szCs w:val="20"/>
        </w:rPr>
        <w:t xml:space="preserve"> „változó” vagy „változtatható”. </w:t>
      </w:r>
    </w:p>
    <w:p w14:paraId="69130674" w14:textId="77777777" w:rsidR="00825013" w:rsidRPr="00A87910" w:rsidRDefault="00825013" w:rsidP="00707EFB">
      <w:pPr>
        <w:spacing w:line="240" w:lineRule="auto"/>
        <w:jc w:val="both"/>
        <w:rPr>
          <w:rFonts w:ascii="Arial" w:hAnsi="Arial" w:cs="Arial"/>
          <w:sz w:val="20"/>
          <w:szCs w:val="20"/>
        </w:rPr>
      </w:pPr>
      <w:r w:rsidRPr="00A87910">
        <w:rPr>
          <w:rFonts w:ascii="Arial" w:hAnsi="Arial" w:cs="Arial"/>
          <w:sz w:val="20"/>
          <w:szCs w:val="20"/>
        </w:rPr>
        <w:t>Fix kamat esetén a lekötés futamideje alatt nem változik a kamatláb. Változó kamatozást abban az esetben kell megadni, ha a hirdetményben előre rögzített tényező függvényében, annak változásakor automatikusan módosul a kamatláb mértéke a hirdetményben közzétett módon. Ha a betét kamatlába a futamidő alatt a hitelintézet döntése alapján, előre nem szabályozott módon módosítható, akkor a kamatozás jellegeként a változtatható típust kell megjelölni.</w:t>
      </w:r>
    </w:p>
    <w:p w14:paraId="19EB78BE"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f1)</w:t>
      </w:r>
      <w:r w:rsidR="00D5607C">
        <w:rPr>
          <w:rFonts w:ascii="Arial" w:hAnsi="Arial" w:cs="Arial"/>
          <w:b/>
          <w:sz w:val="20"/>
          <w:szCs w:val="20"/>
        </w:rPr>
        <w:t xml:space="preserve"> és </w:t>
      </w:r>
      <w:r w:rsidRPr="00A87910">
        <w:rPr>
          <w:rFonts w:ascii="Arial" w:hAnsi="Arial" w:cs="Arial"/>
          <w:b/>
          <w:sz w:val="20"/>
          <w:szCs w:val="20"/>
        </w:rPr>
        <w:t>f2)</w:t>
      </w:r>
      <w:r w:rsidRPr="00402C84">
        <w:rPr>
          <w:rFonts w:ascii="Arial" w:hAnsi="Arial" w:cs="Arial"/>
          <w:i/>
          <w:sz w:val="20"/>
          <w:szCs w:val="20"/>
        </w:rPr>
        <w:t xml:space="preserve"> </w:t>
      </w:r>
      <w:r w:rsidR="00A01247" w:rsidRPr="00402C84">
        <w:rPr>
          <w:rFonts w:ascii="Arial" w:hAnsi="Arial" w:cs="Arial"/>
          <w:sz w:val="20"/>
          <w:szCs w:val="20"/>
        </w:rPr>
        <w:t>cell</w:t>
      </w:r>
      <w:r w:rsidR="003C3B20">
        <w:rPr>
          <w:rFonts w:ascii="Arial" w:hAnsi="Arial" w:cs="Arial"/>
          <w:sz w:val="20"/>
          <w:szCs w:val="20"/>
        </w:rPr>
        <w:t>a</w:t>
      </w:r>
      <w:r w:rsidR="00A01247" w:rsidRPr="00402C84">
        <w:rPr>
          <w:rFonts w:ascii="Arial" w:hAnsi="Arial" w:cs="Arial"/>
          <w:sz w:val="20"/>
          <w:szCs w:val="20"/>
        </w:rPr>
        <w:t xml:space="preserve"> </w:t>
      </w:r>
      <w:r w:rsidRPr="00402C84">
        <w:rPr>
          <w:rFonts w:ascii="Arial" w:hAnsi="Arial" w:cs="Arial"/>
          <w:sz w:val="20"/>
          <w:szCs w:val="20"/>
        </w:rPr>
        <w:t xml:space="preserve">a tartós betéti szerződés keretében elérhető legkisebb és legnagyobb </w:t>
      </w:r>
      <w:proofErr w:type="spellStart"/>
      <w:r w:rsidRPr="00402C84">
        <w:rPr>
          <w:rFonts w:ascii="Arial" w:hAnsi="Arial" w:cs="Arial"/>
          <w:sz w:val="20"/>
          <w:szCs w:val="20"/>
        </w:rPr>
        <w:t>EBKM</w:t>
      </w:r>
      <w:proofErr w:type="spellEnd"/>
      <w:r w:rsidRPr="00402C84">
        <w:rPr>
          <w:rFonts w:ascii="Arial" w:hAnsi="Arial" w:cs="Arial"/>
          <w:sz w:val="20"/>
          <w:szCs w:val="20"/>
        </w:rPr>
        <w:t xml:space="preserve"> értékeit jeleníti meg százalékos formában, numerikusan, két tizedes</w:t>
      </w:r>
      <w:r w:rsidR="00302E91">
        <w:rPr>
          <w:rFonts w:ascii="Arial" w:hAnsi="Arial" w:cs="Arial"/>
          <w:sz w:val="20"/>
          <w:szCs w:val="20"/>
        </w:rPr>
        <w:t>jegy</w:t>
      </w:r>
      <w:r w:rsidRPr="00402C84">
        <w:rPr>
          <w:rFonts w:ascii="Arial" w:hAnsi="Arial" w:cs="Arial"/>
          <w:sz w:val="20"/>
          <w:szCs w:val="20"/>
        </w:rPr>
        <w:t xml:space="preserve"> pontossággal, </w:t>
      </w:r>
      <w:r w:rsidR="00302E91">
        <w:rPr>
          <w:rFonts w:ascii="Arial" w:hAnsi="Arial" w:cs="Arial"/>
          <w:sz w:val="20"/>
          <w:szCs w:val="20"/>
        </w:rPr>
        <w:t>százalék</w:t>
      </w:r>
      <w:r w:rsidRPr="00402C84">
        <w:rPr>
          <w:rFonts w:ascii="Arial" w:hAnsi="Arial" w:cs="Arial"/>
          <w:sz w:val="20"/>
          <w:szCs w:val="20"/>
        </w:rPr>
        <w:t xml:space="preserve">jel feltüntetése </w:t>
      </w:r>
      <w:r w:rsidRPr="00402C84">
        <w:rPr>
          <w:rFonts w:ascii="Arial" w:hAnsi="Arial" w:cs="Arial"/>
          <w:sz w:val="20"/>
          <w:szCs w:val="20"/>
        </w:rPr>
        <w:lastRenderedPageBreak/>
        <w:t xml:space="preserve">nélkül. Az itt szereplő minimális és maximális </w:t>
      </w:r>
      <w:proofErr w:type="spellStart"/>
      <w:r w:rsidRPr="00402C84">
        <w:rPr>
          <w:rFonts w:ascii="Arial" w:hAnsi="Arial" w:cs="Arial"/>
          <w:sz w:val="20"/>
          <w:szCs w:val="20"/>
        </w:rPr>
        <w:t>EBKM</w:t>
      </w:r>
      <w:proofErr w:type="spellEnd"/>
      <w:r w:rsidRPr="00402C84">
        <w:rPr>
          <w:rFonts w:ascii="Arial" w:hAnsi="Arial" w:cs="Arial"/>
          <w:sz w:val="20"/>
          <w:szCs w:val="20"/>
        </w:rPr>
        <w:t xml:space="preserve"> értékeket </w:t>
      </w:r>
      <w:r w:rsidRPr="00E6085B">
        <w:rPr>
          <w:rFonts w:ascii="Arial" w:hAnsi="Arial" w:cs="Arial"/>
          <w:sz w:val="20"/>
          <w:szCs w:val="20"/>
        </w:rPr>
        <w:t>a program automatikusan feltölti</w:t>
      </w:r>
      <w:r w:rsidRPr="00402C84">
        <w:rPr>
          <w:rFonts w:ascii="Arial" w:hAnsi="Arial" w:cs="Arial"/>
          <w:sz w:val="20"/>
          <w:szCs w:val="20"/>
        </w:rPr>
        <w:t xml:space="preserve"> a termékhez kapcsolódó </w:t>
      </w:r>
      <w:r w:rsidR="00854789" w:rsidRPr="00402C84">
        <w:rPr>
          <w:rFonts w:ascii="Arial" w:hAnsi="Arial" w:cs="Arial"/>
          <w:sz w:val="20"/>
          <w:szCs w:val="20"/>
        </w:rPr>
        <w:t xml:space="preserve">kamatozási </w:t>
      </w:r>
      <w:r w:rsidRPr="00402C84">
        <w:rPr>
          <w:rFonts w:ascii="Arial" w:hAnsi="Arial" w:cs="Arial"/>
          <w:sz w:val="20"/>
          <w:szCs w:val="20"/>
        </w:rPr>
        <w:t>segédtábla legkisebb és legnagyobb értékeivel.</w:t>
      </w:r>
    </w:p>
    <w:p w14:paraId="7983DA60"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g)</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a kamatozással és </w:t>
      </w:r>
      <w:proofErr w:type="spellStart"/>
      <w:r w:rsidRPr="00402C84">
        <w:rPr>
          <w:rFonts w:ascii="Arial" w:hAnsi="Arial" w:cs="Arial"/>
          <w:sz w:val="20"/>
          <w:szCs w:val="20"/>
        </w:rPr>
        <w:t>EBKM-mel</w:t>
      </w:r>
      <w:proofErr w:type="spellEnd"/>
      <w:r w:rsidRPr="00402C84">
        <w:rPr>
          <w:rFonts w:ascii="Arial" w:hAnsi="Arial" w:cs="Arial"/>
          <w:sz w:val="20"/>
          <w:szCs w:val="20"/>
        </w:rPr>
        <w:t xml:space="preserve"> kapcsolatos megjegyzéseket megjeleníteni (pl. kamatszámítás módja, kamatjóváírás gyakorisága). A kamatszámítással összefüggő információk egy részét a</w:t>
      </w:r>
      <w:r w:rsidR="00854789" w:rsidRPr="00402C84">
        <w:rPr>
          <w:rFonts w:ascii="Arial" w:hAnsi="Arial" w:cs="Arial"/>
          <w:sz w:val="20"/>
          <w:szCs w:val="20"/>
        </w:rPr>
        <w:t xml:space="preserve"> kamatozási</w:t>
      </w:r>
      <w:r w:rsidRPr="00402C84">
        <w:rPr>
          <w:rFonts w:ascii="Arial" w:hAnsi="Arial" w:cs="Arial"/>
          <w:sz w:val="20"/>
          <w:szCs w:val="20"/>
        </w:rPr>
        <w:t xml:space="preserve"> segédtábla tartalmazza. Mivel a segédtábla számszerűsített kamatokat jelenít meg, itt lehet a változó</w:t>
      </w:r>
      <w:r w:rsidR="009F75E8" w:rsidRPr="00402C84">
        <w:rPr>
          <w:rFonts w:ascii="Arial" w:hAnsi="Arial" w:cs="Arial"/>
          <w:sz w:val="20"/>
          <w:szCs w:val="20"/>
        </w:rPr>
        <w:t>,</w:t>
      </w:r>
      <w:r w:rsidRPr="00402C84">
        <w:rPr>
          <w:rFonts w:ascii="Arial" w:hAnsi="Arial" w:cs="Arial"/>
          <w:sz w:val="20"/>
          <w:szCs w:val="20"/>
        </w:rPr>
        <w:t xml:space="preserve"> illetve változtatható kamatozással kapcsolatos tájékoztatást is megadni (pl. referencia kamatra vonatkozó adatok). Ha adott feltételek teljesülése estén (nem akciós) bónusz/prémium kamat is jár az általánosan érvényes alapkamaton felül, annak feltételei is ide kerülnek. </w:t>
      </w:r>
    </w:p>
    <w:p w14:paraId="525D8E68"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h1)</w:t>
      </w:r>
      <w:r w:rsidR="00D5607C">
        <w:rPr>
          <w:rFonts w:ascii="Arial" w:hAnsi="Arial" w:cs="Arial"/>
          <w:b/>
          <w:sz w:val="20"/>
          <w:szCs w:val="20"/>
        </w:rPr>
        <w:t xml:space="preserve"> és </w:t>
      </w:r>
      <w:r w:rsidRPr="00A87910">
        <w:rPr>
          <w:rFonts w:ascii="Arial" w:hAnsi="Arial" w:cs="Arial"/>
          <w:b/>
          <w:sz w:val="20"/>
          <w:szCs w:val="20"/>
        </w:rPr>
        <w:t>h2)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a számlavezetési díjat kell bemutatni. </w:t>
      </w:r>
    </w:p>
    <w:p w14:paraId="6A2D1D98"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h1)</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a számlavezetési díj mértékét forintban, numerikus, egész számban, </w:t>
      </w:r>
      <w:r w:rsidR="00854789" w:rsidRPr="00402C84">
        <w:rPr>
          <w:rFonts w:ascii="Arial" w:hAnsi="Arial" w:cs="Arial"/>
          <w:sz w:val="20"/>
          <w:szCs w:val="20"/>
        </w:rPr>
        <w:t xml:space="preserve">a </w:t>
      </w:r>
      <w:r w:rsidRPr="00402C84">
        <w:rPr>
          <w:rFonts w:ascii="Arial" w:hAnsi="Arial" w:cs="Arial"/>
          <w:sz w:val="20"/>
          <w:szCs w:val="20"/>
        </w:rPr>
        <w:t>pénznem megjelölése nélkül szerepeltetni. (Amennyiben a számlavezetés díjmentes, a cellában a 0 érték tüntetendő fel.)</w:t>
      </w:r>
    </w:p>
    <w:p w14:paraId="5FD54D0C"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h2)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megadni a számlavezetési díj gyakoriságát, azaz, hogy a számlavezetési díj </w:t>
      </w:r>
      <w:r w:rsidR="00220526" w:rsidRPr="00402C84">
        <w:rPr>
          <w:rFonts w:ascii="Arial" w:hAnsi="Arial" w:cs="Arial"/>
          <w:sz w:val="20"/>
          <w:szCs w:val="20"/>
        </w:rPr>
        <w:t>„</w:t>
      </w:r>
      <w:r w:rsidRPr="00402C84">
        <w:rPr>
          <w:rFonts w:ascii="Arial" w:hAnsi="Arial" w:cs="Arial"/>
          <w:sz w:val="20"/>
          <w:szCs w:val="20"/>
        </w:rPr>
        <w:t>havonta</w:t>
      </w:r>
      <w:r w:rsidR="00220526" w:rsidRPr="00402C84">
        <w:rPr>
          <w:rFonts w:ascii="Arial" w:hAnsi="Arial" w:cs="Arial"/>
          <w:sz w:val="20"/>
          <w:szCs w:val="20"/>
        </w:rPr>
        <w:t>”</w:t>
      </w:r>
      <w:r w:rsidRPr="00402C84">
        <w:rPr>
          <w:rFonts w:ascii="Arial" w:hAnsi="Arial" w:cs="Arial"/>
          <w:sz w:val="20"/>
          <w:szCs w:val="20"/>
        </w:rPr>
        <w:t xml:space="preserve">, </w:t>
      </w:r>
      <w:r w:rsidR="00220526" w:rsidRPr="00402C84">
        <w:rPr>
          <w:rFonts w:ascii="Arial" w:hAnsi="Arial" w:cs="Arial"/>
          <w:sz w:val="20"/>
          <w:szCs w:val="20"/>
        </w:rPr>
        <w:t>„</w:t>
      </w:r>
      <w:r w:rsidRPr="00402C84">
        <w:rPr>
          <w:rFonts w:ascii="Arial" w:hAnsi="Arial" w:cs="Arial"/>
          <w:sz w:val="20"/>
          <w:szCs w:val="20"/>
        </w:rPr>
        <w:t>negyedévente</w:t>
      </w:r>
      <w:r w:rsidR="00220526" w:rsidRPr="00402C84">
        <w:rPr>
          <w:rFonts w:ascii="Arial" w:hAnsi="Arial" w:cs="Arial"/>
          <w:sz w:val="20"/>
          <w:szCs w:val="20"/>
        </w:rPr>
        <w:t>”</w:t>
      </w:r>
      <w:r w:rsidRPr="00402C84">
        <w:rPr>
          <w:rFonts w:ascii="Arial" w:hAnsi="Arial" w:cs="Arial"/>
          <w:sz w:val="20"/>
          <w:szCs w:val="20"/>
        </w:rPr>
        <w:t xml:space="preserve">, </w:t>
      </w:r>
      <w:r w:rsidR="00220526" w:rsidRPr="00402C84">
        <w:rPr>
          <w:rFonts w:ascii="Arial" w:hAnsi="Arial" w:cs="Arial"/>
          <w:sz w:val="20"/>
          <w:szCs w:val="20"/>
        </w:rPr>
        <w:t>„</w:t>
      </w:r>
      <w:r w:rsidRPr="00402C84">
        <w:rPr>
          <w:rFonts w:ascii="Arial" w:hAnsi="Arial" w:cs="Arial"/>
          <w:sz w:val="20"/>
          <w:szCs w:val="20"/>
        </w:rPr>
        <w:t>félévente</w:t>
      </w:r>
      <w:r w:rsidR="00220526" w:rsidRPr="00402C84">
        <w:rPr>
          <w:rFonts w:ascii="Arial" w:hAnsi="Arial" w:cs="Arial"/>
          <w:sz w:val="20"/>
          <w:szCs w:val="20"/>
        </w:rPr>
        <w:t>”</w:t>
      </w:r>
      <w:r w:rsidRPr="00402C84">
        <w:rPr>
          <w:rFonts w:ascii="Arial" w:hAnsi="Arial" w:cs="Arial"/>
          <w:sz w:val="20"/>
          <w:szCs w:val="20"/>
        </w:rPr>
        <w:t xml:space="preserve"> vagy </w:t>
      </w:r>
      <w:r w:rsidR="00220526" w:rsidRPr="00402C84">
        <w:rPr>
          <w:rFonts w:ascii="Arial" w:hAnsi="Arial" w:cs="Arial"/>
          <w:sz w:val="20"/>
          <w:szCs w:val="20"/>
        </w:rPr>
        <w:t>„</w:t>
      </w:r>
      <w:r w:rsidRPr="00402C84">
        <w:rPr>
          <w:rFonts w:ascii="Arial" w:hAnsi="Arial" w:cs="Arial"/>
          <w:sz w:val="20"/>
          <w:szCs w:val="20"/>
        </w:rPr>
        <w:t>évente</w:t>
      </w:r>
      <w:r w:rsidR="00220526" w:rsidRPr="00402C84">
        <w:rPr>
          <w:rFonts w:ascii="Arial" w:hAnsi="Arial" w:cs="Arial"/>
          <w:sz w:val="20"/>
          <w:szCs w:val="20"/>
        </w:rPr>
        <w:t>”</w:t>
      </w:r>
      <w:r w:rsidRPr="00402C84">
        <w:rPr>
          <w:rFonts w:ascii="Arial" w:hAnsi="Arial" w:cs="Arial"/>
          <w:sz w:val="20"/>
          <w:szCs w:val="20"/>
        </w:rPr>
        <w:t xml:space="preserve"> esedékes. Az </w:t>
      </w:r>
      <w:r w:rsidRPr="00A87910">
        <w:rPr>
          <w:rFonts w:ascii="Arial" w:hAnsi="Arial" w:cs="Arial"/>
          <w:b/>
          <w:sz w:val="20"/>
          <w:szCs w:val="20"/>
        </w:rPr>
        <w:t>i)</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feltüntetni a tartós betéti szerződéshez szorosan kapcsol</w:t>
      </w:r>
      <w:r w:rsidR="0071473F" w:rsidRPr="00402C84">
        <w:rPr>
          <w:rFonts w:ascii="Arial" w:hAnsi="Arial" w:cs="Arial"/>
          <w:sz w:val="20"/>
          <w:szCs w:val="20"/>
        </w:rPr>
        <w:t>ódó tranzakciós és egyéb díjak mértékét</w:t>
      </w:r>
      <w:r w:rsidR="00F7139D" w:rsidRPr="00402C84">
        <w:rPr>
          <w:rFonts w:ascii="Arial" w:hAnsi="Arial" w:cs="Arial"/>
          <w:sz w:val="20"/>
          <w:szCs w:val="20"/>
        </w:rPr>
        <w:t xml:space="preserve"> (p</w:t>
      </w:r>
      <w:r w:rsidRPr="00402C84">
        <w:rPr>
          <w:rFonts w:ascii="Arial" w:hAnsi="Arial" w:cs="Arial"/>
          <w:sz w:val="20"/>
          <w:szCs w:val="20"/>
        </w:rPr>
        <w:t xml:space="preserve">l. indítható betétlekötés díja, betétfeltörés díja, saját számlára történő átvezetés díja, </w:t>
      </w:r>
      <w:r w:rsidR="00D366A4">
        <w:rPr>
          <w:rFonts w:ascii="Arial" w:hAnsi="Arial" w:cs="Arial"/>
          <w:sz w:val="20"/>
          <w:szCs w:val="20"/>
        </w:rPr>
        <w:t>a tartós betéti</w:t>
      </w:r>
      <w:r w:rsidR="009867F6">
        <w:rPr>
          <w:rFonts w:ascii="Arial" w:hAnsi="Arial" w:cs="Arial"/>
          <w:sz w:val="20"/>
          <w:szCs w:val="20"/>
        </w:rPr>
        <w:t xml:space="preserve"> szerződés</w:t>
      </w:r>
      <w:r w:rsidRPr="00402C84">
        <w:rPr>
          <w:rFonts w:ascii="Arial" w:hAnsi="Arial" w:cs="Arial"/>
          <w:sz w:val="20"/>
          <w:szCs w:val="20"/>
        </w:rPr>
        <w:t xml:space="preserve"> megszüntetése esetén kifizetéshez kapcsolódó díjak, számlakivonat postázása)</w:t>
      </w:r>
      <w:r w:rsidR="00D0342F" w:rsidRPr="00402C84">
        <w:rPr>
          <w:rFonts w:ascii="Arial" w:hAnsi="Arial" w:cs="Arial"/>
          <w:sz w:val="20"/>
          <w:szCs w:val="20"/>
        </w:rPr>
        <w:t>.</w:t>
      </w:r>
    </w:p>
    <w:p w14:paraId="14F9B6BB"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 xml:space="preserve">j) </w:t>
      </w:r>
      <w:r w:rsidR="00A01247" w:rsidRPr="00402C84">
        <w:rPr>
          <w:rFonts w:ascii="Arial" w:hAnsi="Arial" w:cs="Arial"/>
          <w:sz w:val="20"/>
          <w:szCs w:val="20"/>
        </w:rPr>
        <w:t xml:space="preserve">cellában </w:t>
      </w:r>
      <w:r w:rsidRPr="00402C84">
        <w:rPr>
          <w:rFonts w:ascii="Arial" w:hAnsi="Arial" w:cs="Arial"/>
          <w:sz w:val="20"/>
          <w:szCs w:val="20"/>
        </w:rPr>
        <w:t>kell feltüntetni a tartós betéti szerződés igénybevételének feltételeit (pl. számlavezetés szükségessége).</w:t>
      </w:r>
    </w:p>
    <w:p w14:paraId="4AE3D097"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k)</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jeleníthetők meg azok a speciális paraméterek, jellemzők, amelyek az előző </w:t>
      </w:r>
      <w:r w:rsidR="00A01247" w:rsidRPr="00402C84">
        <w:rPr>
          <w:rFonts w:ascii="Arial" w:hAnsi="Arial" w:cs="Arial"/>
          <w:sz w:val="20"/>
          <w:szCs w:val="20"/>
        </w:rPr>
        <w:t xml:space="preserve">cellákban </w:t>
      </w:r>
      <w:r w:rsidRPr="00402C84">
        <w:rPr>
          <w:rFonts w:ascii="Arial" w:hAnsi="Arial" w:cs="Arial"/>
          <w:sz w:val="20"/>
          <w:szCs w:val="20"/>
        </w:rPr>
        <w:t>nem kerültek bemutatásra, felsorolásra és nem az akciós kedvezményekkel kapcsolatosak (pl.</w:t>
      </w:r>
      <w:r w:rsidR="00571ABC" w:rsidRPr="00402C84">
        <w:rPr>
          <w:rFonts w:ascii="Arial" w:hAnsi="Arial" w:cs="Arial"/>
          <w:sz w:val="20"/>
          <w:szCs w:val="20"/>
        </w:rPr>
        <w:t xml:space="preserve"> adófizetési kötelezettség bemutatása,</w:t>
      </w:r>
      <w:r w:rsidRPr="00402C84">
        <w:rPr>
          <w:rFonts w:ascii="Arial" w:hAnsi="Arial" w:cs="Arial"/>
          <w:sz w:val="20"/>
          <w:szCs w:val="20"/>
        </w:rPr>
        <w:t xml:space="preserve"> kapcsolódó biztosítás)</w:t>
      </w:r>
      <w:r w:rsidR="00D0342F" w:rsidRPr="00402C84">
        <w:rPr>
          <w:rFonts w:ascii="Arial" w:hAnsi="Arial" w:cs="Arial"/>
          <w:sz w:val="20"/>
          <w:szCs w:val="20"/>
        </w:rPr>
        <w:t>.</w:t>
      </w:r>
    </w:p>
    <w:p w14:paraId="20C61496"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l</w:t>
      </w:r>
      <w:proofErr w:type="gramStart"/>
      <w:r w:rsidRPr="00A87910">
        <w:rPr>
          <w:rFonts w:ascii="Arial" w:hAnsi="Arial" w:cs="Arial"/>
          <w:b/>
          <w:sz w:val="20"/>
          <w:szCs w:val="20"/>
        </w:rPr>
        <w:t>1)-</w:t>
      </w:r>
      <w:proofErr w:type="gramEnd"/>
      <w:r w:rsidRPr="00A87910">
        <w:rPr>
          <w:rFonts w:ascii="Arial" w:hAnsi="Arial" w:cs="Arial"/>
          <w:b/>
          <w:sz w:val="20"/>
          <w:szCs w:val="20"/>
        </w:rPr>
        <w:t>l5)</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bemutatni az akció jellegére és időtartamára vonatkozó adatokat. </w:t>
      </w:r>
    </w:p>
    <w:p w14:paraId="6A108F43"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l1)</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 „igen” vagy „nem” válasszal – jelölni, hogy a termék akciós-e. Amennyiben akciós a termék („igen”), akkor az akció jellegére, feltételeire, érvényességére vonatkozó mezők kitöltése is kötelező. </w:t>
      </w:r>
    </w:p>
    <w:p w14:paraId="1854F634"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l2)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a konstrukcióhoz kapcsolódó kedvezmények leírását kell szerepeltetni, jelezve azt is, ha a feltüntetett akciós lehetőségek egyidejű igénybevétele valamely szempontból korlátozott.</w:t>
      </w:r>
      <w:r w:rsidR="00596E7E" w:rsidRPr="00402C84">
        <w:rPr>
          <w:rFonts w:ascii="Arial" w:hAnsi="Arial" w:cs="Arial"/>
          <w:sz w:val="20"/>
          <w:szCs w:val="20"/>
        </w:rPr>
        <w:t xml:space="preserve"> A részletes leírásnak minimum utalás formájában ki kell terjednie az akció </w:t>
      </w:r>
      <w:proofErr w:type="spellStart"/>
      <w:r w:rsidR="00596E7E" w:rsidRPr="00402C84">
        <w:rPr>
          <w:rFonts w:ascii="Arial" w:hAnsi="Arial" w:cs="Arial"/>
          <w:sz w:val="20"/>
          <w:szCs w:val="20"/>
        </w:rPr>
        <w:t>lezárultával</w:t>
      </w:r>
      <w:proofErr w:type="spellEnd"/>
      <w:r w:rsidR="00596E7E" w:rsidRPr="00402C84">
        <w:rPr>
          <w:rFonts w:ascii="Arial" w:hAnsi="Arial" w:cs="Arial"/>
          <w:sz w:val="20"/>
          <w:szCs w:val="20"/>
        </w:rPr>
        <w:t xml:space="preserve"> elérhető (nem akciós) kamatozás legfontosabb szabályaira is. </w:t>
      </w:r>
    </w:p>
    <w:p w14:paraId="0E75DBD8"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l3)</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az akció igénybevételének esetleges feltételeit kell szerepeltetni.</w:t>
      </w:r>
    </w:p>
    <w:p w14:paraId="5A7FB4B9" w14:textId="77777777" w:rsidR="00825013" w:rsidRPr="00EE71EA"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l4)</w:t>
      </w:r>
      <w:r w:rsidR="00D5607C">
        <w:rPr>
          <w:rFonts w:ascii="Arial" w:hAnsi="Arial" w:cs="Arial"/>
          <w:b/>
          <w:sz w:val="20"/>
          <w:szCs w:val="20"/>
        </w:rPr>
        <w:t xml:space="preserve"> és </w:t>
      </w:r>
      <w:r w:rsidRPr="00A87910">
        <w:rPr>
          <w:rFonts w:ascii="Arial" w:hAnsi="Arial" w:cs="Arial"/>
          <w:b/>
          <w:sz w:val="20"/>
          <w:szCs w:val="20"/>
        </w:rPr>
        <w:t>l5)</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EE71EA">
        <w:rPr>
          <w:rFonts w:ascii="Arial" w:hAnsi="Arial" w:cs="Arial"/>
          <w:sz w:val="20"/>
          <w:szCs w:val="20"/>
        </w:rPr>
        <w:t xml:space="preserve">feltüntetendő az akció kezdete és záró napja. Amennyiben az akció visszavonásig érvényes, az </w:t>
      </w:r>
      <w:r w:rsidRPr="00EE71EA">
        <w:rPr>
          <w:rFonts w:ascii="Arial" w:hAnsi="Arial" w:cs="Arial"/>
          <w:b/>
          <w:sz w:val="20"/>
          <w:szCs w:val="20"/>
        </w:rPr>
        <w:t>l5)</w:t>
      </w:r>
      <w:r w:rsidRPr="00EE71EA">
        <w:rPr>
          <w:rFonts w:ascii="Arial" w:hAnsi="Arial" w:cs="Arial"/>
          <w:sz w:val="20"/>
          <w:szCs w:val="20"/>
        </w:rPr>
        <w:t xml:space="preserve"> </w:t>
      </w:r>
      <w:r w:rsidR="00A01247" w:rsidRPr="00EE71EA">
        <w:rPr>
          <w:rFonts w:ascii="Arial" w:hAnsi="Arial" w:cs="Arial"/>
          <w:sz w:val="20"/>
          <w:szCs w:val="20"/>
        </w:rPr>
        <w:t xml:space="preserve">cellában </w:t>
      </w:r>
      <w:r w:rsidRPr="00EE71EA">
        <w:rPr>
          <w:rFonts w:ascii="Arial" w:hAnsi="Arial" w:cs="Arial"/>
          <w:sz w:val="20"/>
          <w:szCs w:val="20"/>
        </w:rPr>
        <w:t xml:space="preserve">ezt </w:t>
      </w:r>
      <w:r w:rsidR="00946006" w:rsidRPr="00EE71EA">
        <w:rPr>
          <w:rFonts w:ascii="Arial" w:hAnsi="Arial" w:cs="Arial"/>
          <w:sz w:val="20"/>
          <w:szCs w:val="20"/>
        </w:rPr>
        <w:t xml:space="preserve">a </w:t>
      </w:r>
      <w:r w:rsidRPr="00EE71EA">
        <w:rPr>
          <w:rFonts w:ascii="Arial" w:hAnsi="Arial" w:cs="Arial"/>
          <w:sz w:val="20"/>
          <w:szCs w:val="20"/>
        </w:rPr>
        <w:t>„visszavonásig”</w:t>
      </w:r>
      <w:r w:rsidR="00946006" w:rsidRPr="00EE71EA">
        <w:rPr>
          <w:rFonts w:ascii="Arial" w:hAnsi="Arial" w:cs="Arial"/>
          <w:sz w:val="20"/>
          <w:szCs w:val="20"/>
        </w:rPr>
        <w:t xml:space="preserve"> jelölőnégyzet kitöltésével kell jelezni.</w:t>
      </w:r>
    </w:p>
    <w:p w14:paraId="70451371" w14:textId="77777777" w:rsidR="00825013" w:rsidRPr="00C34EDD" w:rsidRDefault="00825013" w:rsidP="00707EFB">
      <w:pPr>
        <w:spacing w:line="240" w:lineRule="auto"/>
        <w:jc w:val="both"/>
        <w:rPr>
          <w:rFonts w:ascii="Arial" w:hAnsi="Arial" w:cs="Arial"/>
          <w:sz w:val="20"/>
          <w:szCs w:val="20"/>
        </w:rPr>
      </w:pPr>
      <w:r w:rsidRPr="00E576FE">
        <w:rPr>
          <w:rFonts w:ascii="Arial" w:hAnsi="Arial" w:cs="Arial"/>
          <w:sz w:val="20"/>
          <w:szCs w:val="20"/>
        </w:rPr>
        <w:t xml:space="preserve">Az </w:t>
      </w:r>
      <w:r w:rsidRPr="00E576FE">
        <w:rPr>
          <w:rFonts w:ascii="Arial" w:hAnsi="Arial" w:cs="Arial"/>
          <w:b/>
          <w:sz w:val="20"/>
          <w:szCs w:val="20"/>
        </w:rPr>
        <w:t>m)</w:t>
      </w:r>
      <w:r w:rsidRPr="001363C4">
        <w:rPr>
          <w:rFonts w:ascii="Arial" w:hAnsi="Arial" w:cs="Arial"/>
          <w:sz w:val="20"/>
          <w:szCs w:val="20"/>
        </w:rPr>
        <w:t xml:space="preserve"> </w:t>
      </w:r>
      <w:r w:rsidR="00A01247" w:rsidRPr="001363C4">
        <w:rPr>
          <w:rFonts w:ascii="Arial" w:hAnsi="Arial" w:cs="Arial"/>
          <w:sz w:val="20"/>
          <w:szCs w:val="20"/>
        </w:rPr>
        <w:t xml:space="preserve">cellában </w:t>
      </w:r>
      <w:r w:rsidRPr="001363C4">
        <w:rPr>
          <w:rFonts w:ascii="Arial" w:hAnsi="Arial" w:cs="Arial"/>
          <w:sz w:val="20"/>
          <w:szCs w:val="20"/>
        </w:rPr>
        <w:t xml:space="preserve">a </w:t>
      </w:r>
      <w:r w:rsidR="0071473F" w:rsidRPr="001363C4">
        <w:rPr>
          <w:rFonts w:ascii="Arial" w:hAnsi="Arial" w:cs="Arial"/>
          <w:sz w:val="20"/>
          <w:szCs w:val="20"/>
        </w:rPr>
        <w:t>hitelintézet</w:t>
      </w:r>
      <w:r w:rsidRPr="001363C4">
        <w:rPr>
          <w:rFonts w:ascii="Arial" w:hAnsi="Arial" w:cs="Arial"/>
          <w:sz w:val="20"/>
          <w:szCs w:val="20"/>
        </w:rPr>
        <w:t xml:space="preserve"> honlapján az adott termékhez kapcsolódó részletes leíráshoz</w:t>
      </w:r>
      <w:r w:rsidR="0071473F" w:rsidRPr="00C34EDD">
        <w:rPr>
          <w:rFonts w:ascii="Arial" w:hAnsi="Arial" w:cs="Arial"/>
          <w:sz w:val="20"/>
          <w:szCs w:val="20"/>
        </w:rPr>
        <w:t>, vagy annak hiányában a termékre vonatkozó hirdetményhez</w:t>
      </w:r>
      <w:r w:rsidRPr="00C34EDD">
        <w:rPr>
          <w:rFonts w:ascii="Arial" w:hAnsi="Arial" w:cs="Arial"/>
          <w:sz w:val="20"/>
          <w:szCs w:val="20"/>
        </w:rPr>
        <w:t xml:space="preserve"> vezető </w:t>
      </w:r>
      <w:proofErr w:type="spellStart"/>
      <w:r w:rsidRPr="00C34EDD">
        <w:rPr>
          <w:rFonts w:ascii="Arial" w:hAnsi="Arial" w:cs="Arial"/>
          <w:sz w:val="20"/>
          <w:szCs w:val="20"/>
        </w:rPr>
        <w:t>hiperhivatkozást</w:t>
      </w:r>
      <w:proofErr w:type="spellEnd"/>
      <w:r w:rsidRPr="00C34EDD">
        <w:rPr>
          <w:rFonts w:ascii="Arial" w:hAnsi="Arial" w:cs="Arial"/>
          <w:sz w:val="20"/>
          <w:szCs w:val="20"/>
        </w:rPr>
        <w:t xml:space="preserve"> kell megadni. </w:t>
      </w:r>
      <w:r w:rsidR="00CD7B5C" w:rsidRPr="00C34EDD">
        <w:rPr>
          <w:rFonts w:ascii="Arial" w:hAnsi="Arial" w:cs="Arial"/>
          <w:sz w:val="20"/>
          <w:szCs w:val="20"/>
        </w:rPr>
        <w:t xml:space="preserve">(Pontosvesszővel elválasztva egyszerre több </w:t>
      </w:r>
      <w:proofErr w:type="spellStart"/>
      <w:r w:rsidR="00CD7B5C" w:rsidRPr="00C34EDD">
        <w:rPr>
          <w:rFonts w:ascii="Arial" w:hAnsi="Arial" w:cs="Arial"/>
          <w:sz w:val="20"/>
          <w:szCs w:val="20"/>
        </w:rPr>
        <w:t>hiperhivatkozás</w:t>
      </w:r>
      <w:proofErr w:type="spellEnd"/>
      <w:r w:rsidR="00CD7B5C" w:rsidRPr="00C34EDD">
        <w:rPr>
          <w:rFonts w:ascii="Arial" w:hAnsi="Arial" w:cs="Arial"/>
          <w:sz w:val="20"/>
          <w:szCs w:val="20"/>
        </w:rPr>
        <w:t xml:space="preserve"> is megadható.)</w:t>
      </w:r>
    </w:p>
    <w:p w14:paraId="2507C805" w14:textId="77777777" w:rsidR="004646F0" w:rsidRPr="00C34EDD" w:rsidRDefault="00825013" w:rsidP="00707EFB">
      <w:pPr>
        <w:spacing w:line="240" w:lineRule="auto"/>
        <w:jc w:val="both"/>
        <w:rPr>
          <w:rFonts w:ascii="Arial" w:hAnsi="Arial" w:cs="Arial"/>
          <w:sz w:val="20"/>
          <w:szCs w:val="20"/>
        </w:rPr>
      </w:pPr>
      <w:r w:rsidRPr="00C34EDD">
        <w:rPr>
          <w:rFonts w:ascii="Arial" w:hAnsi="Arial" w:cs="Arial"/>
          <w:sz w:val="20"/>
          <w:szCs w:val="20"/>
        </w:rPr>
        <w:t>A</w:t>
      </w:r>
      <w:r w:rsidR="00DD1755" w:rsidRPr="00C34EDD">
        <w:rPr>
          <w:rFonts w:ascii="Arial" w:hAnsi="Arial" w:cs="Arial"/>
          <w:sz w:val="20"/>
          <w:szCs w:val="20"/>
        </w:rPr>
        <w:t>z</w:t>
      </w:r>
      <w:r w:rsidRPr="00C34EDD">
        <w:rPr>
          <w:rFonts w:ascii="Arial" w:hAnsi="Arial" w:cs="Arial"/>
          <w:sz w:val="20"/>
          <w:szCs w:val="20"/>
        </w:rPr>
        <w:t xml:space="preserve"> </w:t>
      </w:r>
      <w:r w:rsidRPr="00C34EDD">
        <w:rPr>
          <w:rFonts w:ascii="Arial" w:hAnsi="Arial" w:cs="Arial"/>
          <w:b/>
          <w:sz w:val="20"/>
          <w:szCs w:val="20"/>
        </w:rPr>
        <w:t>n)</w:t>
      </w:r>
      <w:r w:rsidRPr="00C34EDD">
        <w:rPr>
          <w:rFonts w:ascii="Arial" w:hAnsi="Arial" w:cs="Arial"/>
          <w:sz w:val="20"/>
          <w:szCs w:val="20"/>
        </w:rPr>
        <w:t xml:space="preserve"> </w:t>
      </w:r>
      <w:r w:rsidR="00A01247" w:rsidRPr="00C34EDD">
        <w:rPr>
          <w:rFonts w:ascii="Arial" w:hAnsi="Arial" w:cs="Arial"/>
          <w:sz w:val="20"/>
          <w:szCs w:val="20"/>
        </w:rPr>
        <w:t xml:space="preserve">cellában </w:t>
      </w:r>
      <w:r w:rsidR="00D12E4D" w:rsidRPr="00C34EDD">
        <w:rPr>
          <w:rFonts w:ascii="Arial" w:hAnsi="Arial" w:cs="Arial"/>
          <w:sz w:val="20"/>
          <w:szCs w:val="20"/>
        </w:rPr>
        <w:t>kell a tartós betéti szerződés keretében elérhető betéti és ko</w:t>
      </w:r>
      <w:r w:rsidR="004646F0" w:rsidRPr="00C34EDD">
        <w:rPr>
          <w:rFonts w:ascii="Arial" w:hAnsi="Arial" w:cs="Arial"/>
          <w:sz w:val="20"/>
          <w:szCs w:val="20"/>
        </w:rPr>
        <w:t>mbinált megtakarítási termékeket felsorolni</w:t>
      </w:r>
      <w:r w:rsidR="00D53390" w:rsidRPr="00C34EDD">
        <w:rPr>
          <w:rFonts w:ascii="Arial" w:hAnsi="Arial" w:cs="Arial"/>
          <w:sz w:val="20"/>
          <w:szCs w:val="20"/>
        </w:rPr>
        <w:t xml:space="preserve">, vagy </w:t>
      </w:r>
      <w:r w:rsidR="006C0C56" w:rsidRPr="00C34EDD">
        <w:rPr>
          <w:rFonts w:ascii="Arial" w:hAnsi="Arial" w:cs="Arial"/>
          <w:sz w:val="20"/>
          <w:szCs w:val="20"/>
        </w:rPr>
        <w:t>a termékek körére utalni</w:t>
      </w:r>
      <w:r w:rsidR="004646F0" w:rsidRPr="00C34EDD">
        <w:rPr>
          <w:rFonts w:ascii="Arial" w:hAnsi="Arial" w:cs="Arial"/>
          <w:sz w:val="20"/>
          <w:szCs w:val="20"/>
        </w:rPr>
        <w:t xml:space="preserve"> (pl.</w:t>
      </w:r>
      <w:r w:rsidR="000C1975">
        <w:rPr>
          <w:rFonts w:ascii="Arial" w:hAnsi="Arial" w:cs="Arial"/>
          <w:sz w:val="20"/>
          <w:szCs w:val="20"/>
        </w:rPr>
        <w:t>,</w:t>
      </w:r>
      <w:r w:rsidR="004646F0" w:rsidRPr="00C34EDD">
        <w:rPr>
          <w:rFonts w:ascii="Arial" w:hAnsi="Arial" w:cs="Arial"/>
          <w:sz w:val="20"/>
          <w:szCs w:val="20"/>
        </w:rPr>
        <w:t xml:space="preserve"> ha a </w:t>
      </w:r>
      <w:proofErr w:type="spellStart"/>
      <w:r w:rsidR="004646F0" w:rsidRPr="00C34EDD">
        <w:rPr>
          <w:rFonts w:ascii="Arial" w:hAnsi="Arial" w:cs="Arial"/>
          <w:sz w:val="20"/>
          <w:szCs w:val="20"/>
        </w:rPr>
        <w:t>TBSZ</w:t>
      </w:r>
      <w:proofErr w:type="spellEnd"/>
      <w:r w:rsidR="004646F0" w:rsidRPr="00C34EDD">
        <w:rPr>
          <w:rFonts w:ascii="Arial" w:hAnsi="Arial" w:cs="Arial"/>
          <w:sz w:val="20"/>
          <w:szCs w:val="20"/>
        </w:rPr>
        <w:t xml:space="preserve"> keretében elérhető a betéti termékek teljes köre, akkor elegendő erre utalni)</w:t>
      </w:r>
      <w:r w:rsidR="00D0342F" w:rsidRPr="00C34EDD">
        <w:rPr>
          <w:rFonts w:ascii="Arial" w:hAnsi="Arial" w:cs="Arial"/>
          <w:sz w:val="20"/>
          <w:szCs w:val="20"/>
        </w:rPr>
        <w:t>.</w:t>
      </w:r>
    </w:p>
    <w:p w14:paraId="369125EF" w14:textId="77777777" w:rsidR="00352E3F" w:rsidRPr="00C34EDD" w:rsidRDefault="00D12E4D" w:rsidP="00707EFB">
      <w:pPr>
        <w:spacing w:line="240" w:lineRule="auto"/>
        <w:jc w:val="both"/>
        <w:rPr>
          <w:rFonts w:ascii="Arial" w:hAnsi="Arial" w:cs="Arial"/>
          <w:sz w:val="20"/>
          <w:szCs w:val="20"/>
        </w:rPr>
      </w:pPr>
      <w:r w:rsidRPr="00C34EDD">
        <w:rPr>
          <w:rFonts w:ascii="Arial" w:hAnsi="Arial" w:cs="Arial"/>
          <w:sz w:val="20"/>
          <w:szCs w:val="20"/>
        </w:rPr>
        <w:t xml:space="preserve">Itt </w:t>
      </w:r>
      <w:r w:rsidR="000F341F" w:rsidRPr="00C34EDD">
        <w:rPr>
          <w:rFonts w:ascii="Arial" w:hAnsi="Arial" w:cs="Arial"/>
          <w:sz w:val="20"/>
          <w:szCs w:val="20"/>
        </w:rPr>
        <w:t xml:space="preserve">kell </w:t>
      </w:r>
      <w:r w:rsidR="00825013" w:rsidRPr="00C34EDD">
        <w:rPr>
          <w:rFonts w:ascii="Arial" w:hAnsi="Arial" w:cs="Arial"/>
          <w:sz w:val="20"/>
          <w:szCs w:val="20"/>
        </w:rPr>
        <w:t>a</w:t>
      </w:r>
      <w:r w:rsidR="00DD1755" w:rsidRPr="00C34EDD">
        <w:rPr>
          <w:rFonts w:ascii="Arial" w:hAnsi="Arial" w:cs="Arial"/>
          <w:sz w:val="20"/>
          <w:szCs w:val="20"/>
        </w:rPr>
        <w:t xml:space="preserve"> „</w:t>
      </w:r>
      <w:r w:rsidR="009B393C">
        <w:rPr>
          <w:rFonts w:ascii="Arial" w:hAnsi="Arial" w:cs="Arial"/>
          <w:sz w:val="20"/>
          <w:szCs w:val="20"/>
        </w:rPr>
        <w:t>T</w:t>
      </w:r>
      <w:r w:rsidR="00DD1755" w:rsidRPr="00C34EDD">
        <w:rPr>
          <w:rFonts w:ascii="Arial" w:hAnsi="Arial" w:cs="Arial"/>
          <w:sz w:val="20"/>
          <w:szCs w:val="20"/>
        </w:rPr>
        <w:t>ermék hozzáadása” funkció</w:t>
      </w:r>
      <w:r w:rsidR="00825013" w:rsidRPr="00C34EDD">
        <w:rPr>
          <w:rFonts w:ascii="Arial" w:hAnsi="Arial" w:cs="Arial"/>
          <w:sz w:val="20"/>
          <w:szCs w:val="20"/>
        </w:rPr>
        <w:t xml:space="preserve"> segítségével </w:t>
      </w:r>
      <w:r w:rsidR="00DD1755" w:rsidRPr="00C34EDD">
        <w:rPr>
          <w:rFonts w:ascii="Arial" w:hAnsi="Arial" w:cs="Arial"/>
          <w:sz w:val="20"/>
          <w:szCs w:val="20"/>
        </w:rPr>
        <w:t xml:space="preserve">a termékkód alapján </w:t>
      </w:r>
      <w:r w:rsidR="00825013" w:rsidRPr="00C34EDD">
        <w:rPr>
          <w:rFonts w:ascii="Arial" w:hAnsi="Arial" w:cs="Arial"/>
          <w:sz w:val="20"/>
          <w:szCs w:val="20"/>
        </w:rPr>
        <w:t xml:space="preserve">kiválasztani a </w:t>
      </w:r>
      <w:proofErr w:type="spellStart"/>
      <w:r w:rsidRPr="00C34EDD">
        <w:rPr>
          <w:rFonts w:ascii="Arial" w:hAnsi="Arial" w:cs="Arial"/>
          <w:sz w:val="20"/>
          <w:szCs w:val="20"/>
        </w:rPr>
        <w:t>TBSZ</w:t>
      </w:r>
      <w:proofErr w:type="spellEnd"/>
      <w:r w:rsidR="00825013" w:rsidRPr="00C34EDD">
        <w:rPr>
          <w:rFonts w:ascii="Arial" w:hAnsi="Arial" w:cs="Arial"/>
          <w:sz w:val="20"/>
          <w:szCs w:val="20"/>
        </w:rPr>
        <w:t xml:space="preserve"> keretében elérhető, korábban a 9BB és 9BO táblákban már rögzített betéti és kombinált megtakarítási termék</w:t>
      </w:r>
      <w:r w:rsidR="0071473F" w:rsidRPr="00C34EDD">
        <w:rPr>
          <w:rFonts w:ascii="Arial" w:hAnsi="Arial" w:cs="Arial"/>
          <w:sz w:val="20"/>
          <w:szCs w:val="20"/>
        </w:rPr>
        <w:t>(</w:t>
      </w:r>
      <w:proofErr w:type="spellStart"/>
      <w:r w:rsidR="00825013" w:rsidRPr="00C34EDD">
        <w:rPr>
          <w:rFonts w:ascii="Arial" w:hAnsi="Arial" w:cs="Arial"/>
          <w:sz w:val="20"/>
          <w:szCs w:val="20"/>
        </w:rPr>
        <w:t>ek</w:t>
      </w:r>
      <w:proofErr w:type="spellEnd"/>
      <w:r w:rsidR="0071473F" w:rsidRPr="00C34EDD">
        <w:rPr>
          <w:rFonts w:ascii="Arial" w:hAnsi="Arial" w:cs="Arial"/>
          <w:sz w:val="20"/>
          <w:szCs w:val="20"/>
        </w:rPr>
        <w:t>)</w:t>
      </w:r>
      <w:proofErr w:type="spellStart"/>
      <w:r w:rsidR="00825013" w:rsidRPr="00C34EDD">
        <w:rPr>
          <w:rFonts w:ascii="Arial" w:hAnsi="Arial" w:cs="Arial"/>
          <w:sz w:val="20"/>
          <w:szCs w:val="20"/>
        </w:rPr>
        <w:t>et</w:t>
      </w:r>
      <w:proofErr w:type="spellEnd"/>
      <w:r w:rsidR="00825013" w:rsidRPr="00C34EDD">
        <w:rPr>
          <w:rFonts w:ascii="Arial" w:hAnsi="Arial" w:cs="Arial"/>
          <w:sz w:val="20"/>
          <w:szCs w:val="20"/>
        </w:rPr>
        <w:t xml:space="preserve">. </w:t>
      </w:r>
    </w:p>
    <w:p w14:paraId="79690B8D" w14:textId="77777777" w:rsidR="006072E4" w:rsidRPr="00C34EDD" w:rsidRDefault="006072E4" w:rsidP="006072E4">
      <w:pPr>
        <w:spacing w:after="120" w:line="240" w:lineRule="auto"/>
        <w:jc w:val="both"/>
        <w:rPr>
          <w:rFonts w:ascii="Arial" w:hAnsi="Arial" w:cs="Arial"/>
          <w:sz w:val="20"/>
          <w:szCs w:val="20"/>
        </w:rPr>
      </w:pPr>
      <w:bookmarkStart w:id="98" w:name="_Hlk511723494"/>
      <w:r w:rsidRPr="00C34EDD">
        <w:rPr>
          <w:rFonts w:ascii="Arial" w:hAnsi="Arial" w:cs="Arial"/>
          <w:sz w:val="20"/>
          <w:szCs w:val="20"/>
        </w:rPr>
        <w:t xml:space="preserve">A </w:t>
      </w:r>
      <w:r w:rsidR="00113370" w:rsidRPr="00C34EDD">
        <w:rPr>
          <w:rFonts w:ascii="Arial" w:hAnsi="Arial" w:cs="Arial"/>
          <w:b/>
          <w:sz w:val="20"/>
          <w:szCs w:val="20"/>
        </w:rPr>
        <w:t>p1</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kezdetét </w:t>
      </w:r>
      <w:proofErr w:type="spellStart"/>
      <w:r w:rsidRPr="00C34EDD">
        <w:rPr>
          <w:rFonts w:ascii="Arial" w:hAnsi="Arial" w:cs="Arial"/>
          <w:sz w:val="20"/>
          <w:szCs w:val="20"/>
        </w:rPr>
        <w:t>éééé.</w:t>
      </w:r>
      <w:proofErr w:type="gramStart"/>
      <w:r w:rsidRPr="00C34EDD">
        <w:rPr>
          <w:rFonts w:ascii="Arial" w:hAnsi="Arial" w:cs="Arial"/>
          <w:sz w:val="20"/>
          <w:szCs w:val="20"/>
        </w:rPr>
        <w:t>hh.nn</w:t>
      </w:r>
      <w:proofErr w:type="spellEnd"/>
      <w:proofErr w:type="gramEnd"/>
      <w:r w:rsidRPr="00C34EDD">
        <w:rPr>
          <w:rFonts w:ascii="Arial" w:hAnsi="Arial" w:cs="Arial"/>
          <w:sz w:val="20"/>
          <w:szCs w:val="20"/>
        </w:rPr>
        <w:t xml:space="preserve"> formátumban.</w:t>
      </w:r>
    </w:p>
    <w:p w14:paraId="4DED163C" w14:textId="77777777" w:rsidR="006072E4" w:rsidRPr="00C34EDD" w:rsidRDefault="006072E4" w:rsidP="006072E4">
      <w:pPr>
        <w:spacing w:after="120" w:line="240" w:lineRule="auto"/>
        <w:jc w:val="both"/>
        <w:rPr>
          <w:rFonts w:ascii="Arial" w:hAnsi="Arial" w:cs="Arial"/>
          <w:sz w:val="20"/>
          <w:szCs w:val="20"/>
        </w:rPr>
      </w:pPr>
      <w:r w:rsidRPr="00C34EDD">
        <w:rPr>
          <w:rFonts w:ascii="Arial" w:hAnsi="Arial" w:cs="Arial"/>
          <w:sz w:val="20"/>
          <w:szCs w:val="20"/>
        </w:rPr>
        <w:t xml:space="preserve">A </w:t>
      </w:r>
      <w:r w:rsidRPr="00C34EDD">
        <w:rPr>
          <w:rFonts w:ascii="Arial" w:hAnsi="Arial" w:cs="Arial"/>
          <w:b/>
          <w:sz w:val="20"/>
          <w:szCs w:val="20"/>
        </w:rPr>
        <w:t>p</w:t>
      </w:r>
      <w:r w:rsidR="00113370" w:rsidRPr="00C34EDD">
        <w:rPr>
          <w:rFonts w:ascii="Arial" w:hAnsi="Arial" w:cs="Arial"/>
          <w:b/>
          <w:sz w:val="20"/>
          <w:szCs w:val="20"/>
        </w:rPr>
        <w:t>2</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végét </w:t>
      </w:r>
      <w:proofErr w:type="spellStart"/>
      <w:r w:rsidRPr="00C34EDD">
        <w:rPr>
          <w:rFonts w:ascii="Arial" w:hAnsi="Arial" w:cs="Arial"/>
          <w:sz w:val="20"/>
          <w:szCs w:val="20"/>
        </w:rPr>
        <w:t>éééé.</w:t>
      </w:r>
      <w:proofErr w:type="gramStart"/>
      <w:r w:rsidRPr="00C34EDD">
        <w:rPr>
          <w:rFonts w:ascii="Arial" w:hAnsi="Arial" w:cs="Arial"/>
          <w:sz w:val="20"/>
          <w:szCs w:val="20"/>
        </w:rPr>
        <w:t>hh.nn</w:t>
      </w:r>
      <w:proofErr w:type="spellEnd"/>
      <w:proofErr w:type="gramEnd"/>
      <w:r w:rsidRPr="00C34EDD">
        <w:rPr>
          <w:rFonts w:ascii="Arial" w:hAnsi="Arial" w:cs="Arial"/>
          <w:sz w:val="20"/>
          <w:szCs w:val="20"/>
        </w:rPr>
        <w:t xml:space="preserve"> formátumban, amennyiben ez előre ismert. </w:t>
      </w:r>
    </w:p>
    <w:p w14:paraId="1B7AD8EF" w14:textId="77777777" w:rsidR="006072E4" w:rsidRPr="00402C84" w:rsidRDefault="006072E4" w:rsidP="006072E4">
      <w:pPr>
        <w:spacing w:line="240" w:lineRule="auto"/>
        <w:jc w:val="both"/>
        <w:rPr>
          <w:rFonts w:ascii="Arial" w:hAnsi="Arial" w:cs="Arial"/>
          <w:sz w:val="20"/>
          <w:szCs w:val="20"/>
        </w:rPr>
      </w:pPr>
      <w:r w:rsidRPr="00C34EDD">
        <w:rPr>
          <w:rFonts w:ascii="Arial" w:hAnsi="Arial" w:cs="Arial"/>
          <w:sz w:val="20"/>
          <w:szCs w:val="20"/>
        </w:rPr>
        <w:lastRenderedPageBreak/>
        <w:t xml:space="preserve">A </w:t>
      </w:r>
      <w:r w:rsidR="00223065" w:rsidRPr="00C34EDD">
        <w:rPr>
          <w:rFonts w:ascii="Arial" w:hAnsi="Arial" w:cs="Arial"/>
          <w:b/>
          <w:sz w:val="20"/>
          <w:szCs w:val="20"/>
        </w:rPr>
        <w:t>q</w:t>
      </w:r>
      <w:r w:rsidRPr="00C34EDD">
        <w:rPr>
          <w:rFonts w:ascii="Arial" w:hAnsi="Arial" w:cs="Arial"/>
          <w:b/>
          <w:sz w:val="20"/>
          <w:szCs w:val="20"/>
        </w:rPr>
        <w:t>)</w:t>
      </w:r>
      <w:r w:rsidRPr="00C34EDD">
        <w:rPr>
          <w:rFonts w:ascii="Arial" w:hAnsi="Arial" w:cs="Arial"/>
          <w:sz w:val="20"/>
          <w:szCs w:val="20"/>
        </w:rPr>
        <w:t xml:space="preserve"> cellában kell megadni a már élő termékek termékkondíciói módosításának vagy javításának okát</w:t>
      </w:r>
      <w:r w:rsidR="00BC016C" w:rsidRPr="00C34EDD">
        <w:rPr>
          <w:rFonts w:ascii="Arial" w:hAnsi="Arial" w:cs="Arial"/>
          <w:sz w:val="20"/>
          <w:szCs w:val="20"/>
        </w:rPr>
        <w:t xml:space="preserve">, </w:t>
      </w:r>
      <w:r w:rsidR="00BC016C" w:rsidRPr="00EE71EA">
        <w:rPr>
          <w:rFonts w:ascii="Arial" w:hAnsi="Arial" w:cs="Arial"/>
          <w:sz w:val="20"/>
          <w:szCs w:val="20"/>
        </w:rPr>
        <w:t>illetve a módosítás vagy javítás publikálásának idejét</w:t>
      </w:r>
      <w:r w:rsidR="00D83C7E">
        <w:rPr>
          <w:rFonts w:ascii="Arial" w:hAnsi="Arial" w:cs="Arial"/>
          <w:sz w:val="20"/>
          <w:szCs w:val="20"/>
        </w:rPr>
        <w:t>,</w:t>
      </w:r>
      <w:r w:rsidR="00BC016C" w:rsidRPr="00EE71EA">
        <w:rPr>
          <w:rFonts w:ascii="Arial" w:hAnsi="Arial" w:cs="Arial"/>
          <w:sz w:val="20"/>
          <w:szCs w:val="20"/>
        </w:rPr>
        <w:t xml:space="preserve"> </w:t>
      </w:r>
      <w:proofErr w:type="spellStart"/>
      <w:r w:rsidR="00BC016C" w:rsidRPr="00EE71EA">
        <w:rPr>
          <w:rFonts w:ascii="Arial" w:hAnsi="Arial" w:cs="Arial"/>
          <w:sz w:val="20"/>
          <w:szCs w:val="20"/>
        </w:rPr>
        <w:t>éééé.</w:t>
      </w:r>
      <w:proofErr w:type="gramStart"/>
      <w:r w:rsidR="00BC016C" w:rsidRPr="00EE71EA">
        <w:rPr>
          <w:rFonts w:ascii="Arial" w:hAnsi="Arial" w:cs="Arial"/>
          <w:sz w:val="20"/>
          <w:szCs w:val="20"/>
        </w:rPr>
        <w:t>hh.nn</w:t>
      </w:r>
      <w:proofErr w:type="spellEnd"/>
      <w:proofErr w:type="gramEnd"/>
      <w:r w:rsidR="00BC016C" w:rsidRPr="00EE71EA">
        <w:rPr>
          <w:rFonts w:ascii="Arial" w:hAnsi="Arial" w:cs="Arial"/>
          <w:sz w:val="20"/>
          <w:szCs w:val="20"/>
        </w:rPr>
        <w:t xml:space="preserve"> formátumban</w:t>
      </w:r>
      <w:r w:rsidRPr="00EE71EA">
        <w:rPr>
          <w:rFonts w:ascii="Arial" w:hAnsi="Arial" w:cs="Arial"/>
          <w:sz w:val="20"/>
          <w:szCs w:val="20"/>
        </w:rPr>
        <w:t>. Pontosan meg kell határozni, hogy mi indokolta a módosítást (pl. kamatváltozás az éves fo</w:t>
      </w:r>
      <w:r w:rsidRPr="00E576FE">
        <w:rPr>
          <w:rFonts w:ascii="Arial" w:hAnsi="Arial" w:cs="Arial"/>
          <w:sz w:val="20"/>
          <w:szCs w:val="20"/>
        </w:rPr>
        <w:t>gyasztói árindex</w:t>
      </w:r>
      <w:r w:rsidRPr="00064BA6">
        <w:rPr>
          <w:rFonts w:ascii="Arial" w:hAnsi="Arial" w:cs="Arial"/>
          <w:sz w:val="20"/>
          <w:szCs w:val="20"/>
        </w:rPr>
        <w:t xml:space="preserve"> változása miatt).</w:t>
      </w:r>
      <w:bookmarkEnd w:id="98"/>
      <w:r w:rsidR="00E8170B">
        <w:rPr>
          <w:rFonts w:ascii="Arial" w:hAnsi="Arial" w:cs="Arial"/>
          <w:sz w:val="20"/>
          <w:szCs w:val="20"/>
        </w:rPr>
        <w:t xml:space="preserve"> </w:t>
      </w:r>
    </w:p>
    <w:p w14:paraId="52E11A32" w14:textId="77777777" w:rsidR="00AC6362" w:rsidRPr="00402C84" w:rsidRDefault="00AC6362" w:rsidP="00707EFB">
      <w:pPr>
        <w:spacing w:line="240" w:lineRule="auto"/>
        <w:jc w:val="both"/>
        <w:rPr>
          <w:rFonts w:ascii="Arial" w:hAnsi="Arial" w:cs="Arial"/>
          <w:sz w:val="20"/>
          <w:szCs w:val="20"/>
        </w:rPr>
      </w:pPr>
    </w:p>
    <w:p w14:paraId="20B6D40C" w14:textId="77777777" w:rsidR="008F1E60" w:rsidRPr="00402C84" w:rsidRDefault="00825013" w:rsidP="00707EFB">
      <w:pPr>
        <w:spacing w:line="240" w:lineRule="auto"/>
        <w:jc w:val="both"/>
        <w:rPr>
          <w:rFonts w:ascii="Arial" w:hAnsi="Arial" w:cs="Arial"/>
          <w:b/>
          <w:sz w:val="20"/>
          <w:szCs w:val="20"/>
        </w:rPr>
      </w:pPr>
      <w:r w:rsidRPr="00402C84">
        <w:rPr>
          <w:rFonts w:ascii="Arial" w:hAnsi="Arial" w:cs="Arial"/>
          <w:b/>
          <w:sz w:val="20"/>
          <w:szCs w:val="20"/>
        </w:rPr>
        <w:t xml:space="preserve">A </w:t>
      </w:r>
      <w:r w:rsidR="00854789" w:rsidRPr="00402C84">
        <w:rPr>
          <w:rFonts w:ascii="Arial" w:hAnsi="Arial" w:cs="Arial"/>
          <w:b/>
          <w:sz w:val="20"/>
          <w:szCs w:val="20"/>
        </w:rPr>
        <w:t xml:space="preserve">kamatozási </w:t>
      </w:r>
      <w:r w:rsidRPr="00402C84">
        <w:rPr>
          <w:rFonts w:ascii="Arial" w:hAnsi="Arial" w:cs="Arial"/>
          <w:b/>
          <w:sz w:val="20"/>
          <w:szCs w:val="20"/>
        </w:rPr>
        <w:t>segédtábla kitöltése</w:t>
      </w:r>
    </w:p>
    <w:p w14:paraId="20F188B5" w14:textId="77777777" w:rsidR="00A057C1"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Minden, a főtáblában szereplő tartós betéti szerződéshez kapcsolódik egy, a tartós betéti </w:t>
      </w:r>
      <w:r w:rsidR="00816716" w:rsidRPr="00402C84">
        <w:rPr>
          <w:rFonts w:ascii="Arial" w:hAnsi="Arial" w:cs="Arial"/>
          <w:sz w:val="20"/>
          <w:szCs w:val="20"/>
        </w:rPr>
        <w:t>számla</w:t>
      </w:r>
      <w:r w:rsidRPr="00402C84">
        <w:rPr>
          <w:rFonts w:ascii="Arial" w:hAnsi="Arial" w:cs="Arial"/>
          <w:sz w:val="20"/>
          <w:szCs w:val="20"/>
        </w:rPr>
        <w:t xml:space="preserve"> </w:t>
      </w:r>
      <w:r w:rsidR="007A2BBD">
        <w:rPr>
          <w:rFonts w:ascii="Arial" w:hAnsi="Arial" w:cs="Arial"/>
          <w:sz w:val="20"/>
          <w:szCs w:val="20"/>
        </w:rPr>
        <w:t xml:space="preserve">a „felhalmozási időszakban” fizetett, általában </w:t>
      </w:r>
      <w:r w:rsidRPr="00402C84">
        <w:rPr>
          <w:rFonts w:ascii="Arial" w:hAnsi="Arial" w:cs="Arial"/>
          <w:sz w:val="20"/>
          <w:szCs w:val="20"/>
        </w:rPr>
        <w:t xml:space="preserve">látra szóló </w:t>
      </w:r>
      <w:proofErr w:type="spellStart"/>
      <w:r w:rsidRPr="00402C84">
        <w:rPr>
          <w:rFonts w:ascii="Arial" w:hAnsi="Arial" w:cs="Arial"/>
          <w:sz w:val="20"/>
          <w:szCs w:val="20"/>
        </w:rPr>
        <w:t>kamatával</w:t>
      </w:r>
      <w:proofErr w:type="spellEnd"/>
      <w:r w:rsidRPr="00402C84">
        <w:rPr>
          <w:rFonts w:ascii="Arial" w:hAnsi="Arial" w:cs="Arial"/>
          <w:sz w:val="20"/>
          <w:szCs w:val="20"/>
        </w:rPr>
        <w:t xml:space="preserve"> kapcsolatos információkat tartalmazó segédtábla.</w:t>
      </w:r>
      <w:r w:rsidR="008F1E60" w:rsidRPr="00402C84">
        <w:rPr>
          <w:rFonts w:ascii="Arial" w:hAnsi="Arial" w:cs="Arial"/>
          <w:sz w:val="20"/>
          <w:szCs w:val="20"/>
        </w:rPr>
        <w:t xml:space="preserve"> </w:t>
      </w:r>
      <w:r w:rsidR="007A2BBD">
        <w:rPr>
          <w:rFonts w:ascii="Arial" w:hAnsi="Arial" w:cs="Arial"/>
          <w:sz w:val="20"/>
          <w:szCs w:val="20"/>
        </w:rPr>
        <w:t xml:space="preserve">A „lekötési időszakra” vonatkozó kamat és </w:t>
      </w:r>
      <w:proofErr w:type="spellStart"/>
      <w:r w:rsidR="007A2BBD">
        <w:rPr>
          <w:rFonts w:ascii="Arial" w:hAnsi="Arial" w:cs="Arial"/>
          <w:sz w:val="20"/>
          <w:szCs w:val="20"/>
        </w:rPr>
        <w:t>EBKM</w:t>
      </w:r>
      <w:proofErr w:type="spellEnd"/>
      <w:r w:rsidR="007A2BBD">
        <w:rPr>
          <w:rFonts w:ascii="Arial" w:hAnsi="Arial" w:cs="Arial"/>
          <w:sz w:val="20"/>
          <w:szCs w:val="20"/>
        </w:rPr>
        <w:t xml:space="preserve"> mértékeket, amennyiben azok eltérnek a „felhalmozási időszakra” vonatkozóaktól, nem ebben a táblázatban, hanem a </w:t>
      </w:r>
      <w:proofErr w:type="spellStart"/>
      <w:r w:rsidR="007A2BBD">
        <w:rPr>
          <w:rFonts w:ascii="Arial" w:hAnsi="Arial" w:cs="Arial"/>
          <w:sz w:val="20"/>
          <w:szCs w:val="20"/>
        </w:rPr>
        <w:t>TBSZ</w:t>
      </w:r>
      <w:proofErr w:type="spellEnd"/>
      <w:r w:rsidR="007A2BBD">
        <w:rPr>
          <w:rFonts w:ascii="Arial" w:hAnsi="Arial" w:cs="Arial"/>
          <w:sz w:val="20"/>
          <w:szCs w:val="20"/>
        </w:rPr>
        <w:t xml:space="preserve"> számlához rögzített „önállóan megjelenő” vagy „önállóan nem megjelenő” altermékek kamatozási segédtáblázatában szükséges rögzíteni.</w:t>
      </w:r>
    </w:p>
    <w:p w14:paraId="6D165201" w14:textId="77777777" w:rsidR="008F1E60" w:rsidRPr="00402C84" w:rsidRDefault="008F1E60" w:rsidP="00707EFB">
      <w:pPr>
        <w:spacing w:line="240" w:lineRule="auto"/>
        <w:jc w:val="both"/>
        <w:rPr>
          <w:rFonts w:ascii="Arial" w:hAnsi="Arial" w:cs="Arial"/>
          <w:sz w:val="20"/>
          <w:szCs w:val="20"/>
        </w:rPr>
      </w:pPr>
      <w:r w:rsidRPr="00402C84">
        <w:rPr>
          <w:rFonts w:ascii="Arial" w:hAnsi="Arial" w:cs="Arial"/>
          <w:sz w:val="20"/>
          <w:szCs w:val="20"/>
        </w:rPr>
        <w:t xml:space="preserve">A segédtáblában kell megadni </w:t>
      </w:r>
      <w:r w:rsidR="00F7139D" w:rsidRPr="00402C84">
        <w:rPr>
          <w:rFonts w:ascii="Arial" w:hAnsi="Arial" w:cs="Arial"/>
          <w:sz w:val="20"/>
          <w:szCs w:val="20"/>
        </w:rPr>
        <w:t>az</w:t>
      </w:r>
      <w:r w:rsidRPr="00402C84">
        <w:rPr>
          <w:rFonts w:ascii="Arial" w:hAnsi="Arial" w:cs="Arial"/>
          <w:sz w:val="20"/>
          <w:szCs w:val="20"/>
        </w:rPr>
        <w:t xml:space="preserve"> eltérő összegekre vonatkozó </w:t>
      </w:r>
      <w:r w:rsidR="00F7139D" w:rsidRPr="00AC623F">
        <w:rPr>
          <w:rFonts w:ascii="Arial" w:hAnsi="Arial" w:cs="Arial"/>
          <w:sz w:val="20"/>
          <w:szCs w:val="20"/>
        </w:rPr>
        <w:t xml:space="preserve">éves </w:t>
      </w:r>
      <w:r w:rsidRPr="00AC623F">
        <w:rPr>
          <w:rFonts w:ascii="Arial" w:hAnsi="Arial" w:cs="Arial"/>
          <w:sz w:val="20"/>
          <w:szCs w:val="20"/>
        </w:rPr>
        <w:t xml:space="preserve">kamatszinteket, valamint </w:t>
      </w:r>
      <w:proofErr w:type="spellStart"/>
      <w:r w:rsidRPr="00AC623F">
        <w:rPr>
          <w:rFonts w:ascii="Arial" w:hAnsi="Arial" w:cs="Arial"/>
          <w:sz w:val="20"/>
          <w:szCs w:val="20"/>
        </w:rPr>
        <w:t>EBKM</w:t>
      </w:r>
      <w:proofErr w:type="spellEnd"/>
      <w:r w:rsidRPr="00402C84">
        <w:rPr>
          <w:rFonts w:ascii="Arial" w:hAnsi="Arial" w:cs="Arial"/>
          <w:sz w:val="20"/>
          <w:szCs w:val="20"/>
        </w:rPr>
        <w:t xml:space="preserve"> értékeket. </w:t>
      </w:r>
    </w:p>
    <w:p w14:paraId="0C54F0CB" w14:textId="77777777" w:rsidR="00A057C1" w:rsidRPr="00402C84" w:rsidRDefault="00A057C1" w:rsidP="00707EFB">
      <w:pPr>
        <w:spacing w:line="240" w:lineRule="auto"/>
        <w:jc w:val="both"/>
        <w:rPr>
          <w:rFonts w:ascii="Arial" w:hAnsi="Arial" w:cs="Arial"/>
          <w:sz w:val="20"/>
          <w:szCs w:val="20"/>
        </w:rPr>
      </w:pPr>
      <w:r w:rsidRPr="00402C84">
        <w:rPr>
          <w:rFonts w:ascii="Arial" w:hAnsi="Arial" w:cs="Arial"/>
          <w:sz w:val="20"/>
          <w:szCs w:val="20"/>
        </w:rPr>
        <w:t>A segédtábla és a főtábla között a termékkód teremt kapcsolatot. A segédtábla alkalmas mind az egyszerű, mind a sávos</w:t>
      </w:r>
      <w:r w:rsidR="002F0655" w:rsidRPr="00402C84">
        <w:rPr>
          <w:rFonts w:ascii="Arial" w:hAnsi="Arial" w:cs="Arial"/>
          <w:sz w:val="20"/>
          <w:szCs w:val="20"/>
        </w:rPr>
        <w:t>,</w:t>
      </w:r>
      <w:r w:rsidRPr="00402C84">
        <w:rPr>
          <w:rFonts w:ascii="Arial" w:hAnsi="Arial" w:cs="Arial"/>
          <w:sz w:val="20"/>
          <w:szCs w:val="20"/>
        </w:rPr>
        <w:t xml:space="preserve"> mind a lépcsős kamatozású termékek kondícióinak megadására.</w:t>
      </w:r>
    </w:p>
    <w:p w14:paraId="31A65C1C" w14:textId="77777777" w:rsidR="00A057C1" w:rsidRPr="00402C84" w:rsidRDefault="00A057C1" w:rsidP="00707EFB">
      <w:pPr>
        <w:spacing w:line="240" w:lineRule="auto"/>
        <w:jc w:val="both"/>
        <w:rPr>
          <w:rFonts w:ascii="Arial" w:hAnsi="Arial" w:cs="Arial"/>
          <w:sz w:val="20"/>
          <w:szCs w:val="20"/>
        </w:rPr>
      </w:pPr>
      <w:r w:rsidRPr="00402C84">
        <w:rPr>
          <w:rFonts w:ascii="Arial" w:hAnsi="Arial" w:cs="Arial"/>
          <w:b/>
          <w:sz w:val="20"/>
          <w:szCs w:val="20"/>
        </w:rPr>
        <w:t>A tábla oszlopai</w:t>
      </w:r>
      <w:r w:rsidRPr="00402C84">
        <w:rPr>
          <w:rFonts w:ascii="Arial" w:hAnsi="Arial" w:cs="Arial"/>
          <w:sz w:val="20"/>
          <w:szCs w:val="20"/>
        </w:rPr>
        <w:t xml:space="preserve"> a kül</w:t>
      </w:r>
      <w:r w:rsidR="00831349" w:rsidRPr="00402C84">
        <w:rPr>
          <w:rFonts w:ascii="Arial" w:hAnsi="Arial" w:cs="Arial"/>
          <w:sz w:val="20"/>
          <w:szCs w:val="20"/>
        </w:rPr>
        <w:t>önböző megtakarítási összeghatárok</w:t>
      </w:r>
      <w:r w:rsidRPr="00402C84">
        <w:rPr>
          <w:rFonts w:ascii="Arial" w:hAnsi="Arial" w:cs="Arial"/>
          <w:sz w:val="20"/>
          <w:szCs w:val="20"/>
        </w:rPr>
        <w:t xml:space="preserve"> megadását teszik lehetővé. </w:t>
      </w:r>
      <w:r w:rsidR="00831349" w:rsidRPr="00402C84">
        <w:rPr>
          <w:rFonts w:ascii="Arial" w:hAnsi="Arial" w:cs="Arial"/>
          <w:sz w:val="20"/>
          <w:szCs w:val="20"/>
        </w:rPr>
        <w:t>Az első oszlopban kell feltüntetni az elhelyezhető összeg minimumát.</w:t>
      </w:r>
      <w:r w:rsidR="00994088" w:rsidRPr="00402C84">
        <w:rPr>
          <w:rFonts w:ascii="Arial" w:hAnsi="Arial" w:cs="Arial"/>
          <w:sz w:val="20"/>
          <w:szCs w:val="20"/>
        </w:rPr>
        <w:t xml:space="preserve"> Ha a </w:t>
      </w:r>
      <w:r w:rsidR="003D3CF2" w:rsidRPr="00402C84">
        <w:rPr>
          <w:rFonts w:ascii="Arial" w:hAnsi="Arial" w:cs="Arial"/>
          <w:sz w:val="20"/>
          <w:szCs w:val="20"/>
        </w:rPr>
        <w:t xml:space="preserve">megtakarítási összeg maximumára nincs előírás, a segédtáblában a </w:t>
      </w:r>
      <w:r w:rsidR="003D3CF2" w:rsidRPr="00A87910">
        <w:rPr>
          <w:rFonts w:ascii="Arial" w:hAnsi="Arial" w:cs="Arial"/>
          <w:sz w:val="20"/>
          <w:szCs w:val="20"/>
        </w:rPr>
        <w:t>„Nincs felső határ”</w:t>
      </w:r>
      <w:r w:rsidR="003D3CF2" w:rsidRPr="00402C84">
        <w:rPr>
          <w:rFonts w:ascii="Arial" w:hAnsi="Arial" w:cs="Arial"/>
          <w:sz w:val="20"/>
          <w:szCs w:val="20"/>
        </w:rPr>
        <w:t xml:space="preserve"> opciót kell kiválasztani.</w:t>
      </w:r>
    </w:p>
    <w:p w14:paraId="56287922" w14:textId="77777777" w:rsidR="00F7139D" w:rsidRPr="00402C84" w:rsidRDefault="00571ABC" w:rsidP="00707EFB">
      <w:pPr>
        <w:spacing w:line="240" w:lineRule="auto"/>
        <w:jc w:val="both"/>
        <w:rPr>
          <w:rFonts w:ascii="Arial" w:hAnsi="Arial" w:cs="Arial"/>
          <w:sz w:val="20"/>
          <w:szCs w:val="20"/>
        </w:rPr>
      </w:pPr>
      <w:r w:rsidRPr="00402C84">
        <w:rPr>
          <w:rFonts w:ascii="Arial" w:hAnsi="Arial" w:cs="Arial"/>
          <w:b/>
          <w:sz w:val="20"/>
          <w:szCs w:val="20"/>
        </w:rPr>
        <w:t>A tábla sorá</w:t>
      </w:r>
      <w:r w:rsidR="00A057C1" w:rsidRPr="00402C84">
        <w:rPr>
          <w:rFonts w:ascii="Arial" w:hAnsi="Arial" w:cs="Arial"/>
          <w:b/>
          <w:sz w:val="20"/>
          <w:szCs w:val="20"/>
        </w:rPr>
        <w:t>ban</w:t>
      </w:r>
      <w:r w:rsidR="00AD1A12" w:rsidRPr="00402C84">
        <w:rPr>
          <w:rFonts w:ascii="Arial" w:hAnsi="Arial" w:cs="Arial"/>
          <w:sz w:val="20"/>
          <w:szCs w:val="20"/>
        </w:rPr>
        <w:t xml:space="preserve"> a szöveges mezőben a</w:t>
      </w:r>
      <w:r w:rsidR="004B0C8A" w:rsidRPr="00402C84">
        <w:rPr>
          <w:rFonts w:ascii="Arial" w:hAnsi="Arial" w:cs="Arial"/>
          <w:sz w:val="20"/>
          <w:szCs w:val="20"/>
        </w:rPr>
        <w:t xml:space="preserve"> „Látra szóló kamat” szöveget </w:t>
      </w:r>
      <w:r w:rsidR="00D0342F" w:rsidRPr="00402C84">
        <w:rPr>
          <w:rFonts w:ascii="Arial" w:hAnsi="Arial" w:cs="Arial"/>
          <w:sz w:val="20"/>
          <w:szCs w:val="20"/>
        </w:rPr>
        <w:t>kell feltüntetni</w:t>
      </w:r>
      <w:r w:rsidR="004B0C8A" w:rsidRPr="00402C84">
        <w:rPr>
          <w:rFonts w:ascii="Arial" w:hAnsi="Arial" w:cs="Arial"/>
          <w:sz w:val="20"/>
          <w:szCs w:val="20"/>
        </w:rPr>
        <w:t>.</w:t>
      </w:r>
    </w:p>
    <w:p w14:paraId="69BBFAD2" w14:textId="77777777" w:rsidR="00A057C1" w:rsidRPr="00AC623F" w:rsidRDefault="00A057C1" w:rsidP="00707EFB">
      <w:pPr>
        <w:spacing w:line="240" w:lineRule="auto"/>
        <w:jc w:val="both"/>
        <w:rPr>
          <w:rFonts w:ascii="Arial" w:hAnsi="Arial" w:cs="Arial"/>
          <w:sz w:val="20"/>
          <w:szCs w:val="20"/>
        </w:rPr>
      </w:pPr>
      <w:r w:rsidRPr="00AC623F">
        <w:rPr>
          <w:rFonts w:ascii="Arial" w:hAnsi="Arial" w:cs="Arial"/>
          <w:sz w:val="20"/>
          <w:szCs w:val="20"/>
        </w:rPr>
        <w:t>Az oszlopok és a sorok száma tetszőlegesen bővíthető</w:t>
      </w:r>
      <w:r w:rsidR="00854789" w:rsidRPr="00AC623F">
        <w:rPr>
          <w:rFonts w:ascii="Arial" w:hAnsi="Arial" w:cs="Arial"/>
          <w:sz w:val="20"/>
          <w:szCs w:val="20"/>
        </w:rPr>
        <w:t>.</w:t>
      </w:r>
    </w:p>
    <w:p w14:paraId="6B923296" w14:textId="77777777" w:rsidR="00825013" w:rsidRPr="00AC623F"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00854789" w:rsidRPr="00402C84">
        <w:rPr>
          <w:rFonts w:ascii="Arial" w:hAnsi="Arial" w:cs="Arial"/>
          <w:sz w:val="20"/>
          <w:szCs w:val="20"/>
        </w:rPr>
        <w:t>segéd</w:t>
      </w:r>
      <w:r w:rsidRPr="00402C84">
        <w:rPr>
          <w:rFonts w:ascii="Arial" w:hAnsi="Arial" w:cs="Arial"/>
          <w:sz w:val="20"/>
          <w:szCs w:val="20"/>
        </w:rPr>
        <w:t xml:space="preserve">tábla numerikus </w:t>
      </w:r>
      <w:r w:rsidRPr="00AC623F">
        <w:rPr>
          <w:rFonts w:ascii="Arial" w:hAnsi="Arial" w:cs="Arial"/>
          <w:sz w:val="20"/>
          <w:szCs w:val="20"/>
        </w:rPr>
        <w:t xml:space="preserve">kamatértékeket kell, hogy tartalmazzon (2 tizedesjegy pontossággal, </w:t>
      </w:r>
      <w:r w:rsidR="002409B2">
        <w:rPr>
          <w:rFonts w:ascii="Arial" w:hAnsi="Arial" w:cs="Arial"/>
          <w:sz w:val="20"/>
          <w:szCs w:val="20"/>
        </w:rPr>
        <w:t>százalék</w:t>
      </w:r>
      <w:r w:rsidRPr="00AC623F">
        <w:rPr>
          <w:rFonts w:ascii="Arial" w:hAnsi="Arial" w:cs="Arial"/>
          <w:sz w:val="20"/>
          <w:szCs w:val="20"/>
        </w:rPr>
        <w:t xml:space="preserve">jel feltüntetése nélkül). A látra szóló kamathoz kapcsolódó megjegyzéseket (pl. alkalmazott referenciakamat, arra vonatkozó szabály) a 9BT főtábla </w:t>
      </w:r>
      <w:r w:rsidRPr="00A87910">
        <w:rPr>
          <w:rFonts w:ascii="Arial" w:hAnsi="Arial" w:cs="Arial"/>
          <w:b/>
          <w:sz w:val="20"/>
          <w:szCs w:val="20"/>
        </w:rPr>
        <w:t>i)</w:t>
      </w:r>
      <w:r w:rsidRPr="00AC623F">
        <w:rPr>
          <w:rFonts w:ascii="Arial" w:hAnsi="Arial" w:cs="Arial"/>
          <w:sz w:val="20"/>
          <w:szCs w:val="20"/>
        </w:rPr>
        <w:t xml:space="preserve"> </w:t>
      </w:r>
      <w:r w:rsidR="0029101A" w:rsidRPr="00AC623F">
        <w:rPr>
          <w:rFonts w:ascii="Arial" w:hAnsi="Arial" w:cs="Arial"/>
          <w:sz w:val="20"/>
          <w:szCs w:val="20"/>
        </w:rPr>
        <w:t xml:space="preserve">cellájában </w:t>
      </w:r>
      <w:r w:rsidRPr="00AC623F">
        <w:rPr>
          <w:rFonts w:ascii="Arial" w:hAnsi="Arial" w:cs="Arial"/>
          <w:sz w:val="20"/>
          <w:szCs w:val="20"/>
        </w:rPr>
        <w:t>lehet szerepeltetni. Ha a látra szóló kamat felett lehetőség van kamatprémium/bónuszkamat elérése is, akkor ezt a</w:t>
      </w:r>
      <w:r w:rsidR="00854789" w:rsidRPr="00AC623F">
        <w:rPr>
          <w:rFonts w:ascii="Arial" w:hAnsi="Arial" w:cs="Arial"/>
          <w:sz w:val="20"/>
          <w:szCs w:val="20"/>
        </w:rPr>
        <w:t xml:space="preserve"> segédtáblában a</w:t>
      </w:r>
      <w:r w:rsidRPr="00AC623F">
        <w:rPr>
          <w:rFonts w:ascii="Arial" w:hAnsi="Arial" w:cs="Arial"/>
          <w:sz w:val="20"/>
          <w:szCs w:val="20"/>
        </w:rPr>
        <w:t xml:space="preserve"> látra szóló kamat cellájához közvetlenül kapcsolódó </w:t>
      </w:r>
      <w:r w:rsidR="00F7139D" w:rsidRPr="00AC623F">
        <w:rPr>
          <w:rFonts w:ascii="Arial" w:hAnsi="Arial" w:cs="Arial"/>
          <w:sz w:val="20"/>
          <w:szCs w:val="20"/>
        </w:rPr>
        <w:t xml:space="preserve">megjegyzés </w:t>
      </w:r>
      <w:r w:rsidRPr="00AC623F">
        <w:rPr>
          <w:rFonts w:ascii="Arial" w:hAnsi="Arial" w:cs="Arial"/>
          <w:sz w:val="20"/>
          <w:szCs w:val="20"/>
        </w:rPr>
        <w:t>cellában lehet megjeleníteni.</w:t>
      </w:r>
    </w:p>
    <w:p w14:paraId="62AB9EB3" w14:textId="77777777" w:rsidR="00825013" w:rsidRPr="00402C84" w:rsidRDefault="00825013" w:rsidP="00707EFB">
      <w:pPr>
        <w:spacing w:line="240" w:lineRule="auto"/>
        <w:jc w:val="both"/>
        <w:rPr>
          <w:rFonts w:ascii="Arial" w:hAnsi="Arial" w:cs="Arial"/>
          <w:sz w:val="20"/>
          <w:szCs w:val="20"/>
        </w:rPr>
      </w:pPr>
      <w:r w:rsidRPr="00AC623F">
        <w:rPr>
          <w:rFonts w:ascii="Arial" w:hAnsi="Arial" w:cs="Arial"/>
          <w:sz w:val="20"/>
          <w:szCs w:val="20"/>
        </w:rPr>
        <w:t xml:space="preserve">Az egyes kamatértékek mellett minden egyes esetben az </w:t>
      </w:r>
      <w:proofErr w:type="spellStart"/>
      <w:r w:rsidRPr="00AC623F">
        <w:rPr>
          <w:rFonts w:ascii="Arial" w:hAnsi="Arial" w:cs="Arial"/>
          <w:sz w:val="20"/>
          <w:szCs w:val="20"/>
        </w:rPr>
        <w:t>EBKM</w:t>
      </w:r>
      <w:proofErr w:type="spellEnd"/>
      <w:r w:rsidRPr="00AC623F">
        <w:rPr>
          <w:rFonts w:ascii="Arial" w:hAnsi="Arial" w:cs="Arial"/>
          <w:sz w:val="20"/>
          <w:szCs w:val="20"/>
        </w:rPr>
        <w:t xml:space="preserve">-t is fel kell tüntetni két tizedesjegy pontossággal, </w:t>
      </w:r>
      <w:r w:rsidR="002409B2">
        <w:rPr>
          <w:rFonts w:ascii="Arial" w:hAnsi="Arial" w:cs="Arial"/>
          <w:sz w:val="20"/>
          <w:szCs w:val="20"/>
        </w:rPr>
        <w:t>százalék</w:t>
      </w:r>
      <w:r w:rsidRPr="00AC623F">
        <w:rPr>
          <w:rFonts w:ascii="Arial" w:hAnsi="Arial" w:cs="Arial"/>
          <w:sz w:val="20"/>
          <w:szCs w:val="20"/>
        </w:rPr>
        <w:t>jel feltüntetése nélkül, a vonatkozó jogszabály előírásait</w:t>
      </w:r>
      <w:r w:rsidRPr="00402C84">
        <w:rPr>
          <w:rFonts w:ascii="Arial" w:hAnsi="Arial" w:cs="Arial"/>
          <w:sz w:val="20"/>
          <w:szCs w:val="20"/>
        </w:rPr>
        <w:t xml:space="preserve"> betartva. </w:t>
      </w:r>
      <w:r w:rsidR="00854789" w:rsidRPr="00402C84">
        <w:rPr>
          <w:rFonts w:ascii="Arial" w:hAnsi="Arial" w:cs="Arial"/>
          <w:sz w:val="20"/>
          <w:szCs w:val="20"/>
        </w:rPr>
        <w:t xml:space="preserve">Az </w:t>
      </w:r>
      <w:proofErr w:type="spellStart"/>
      <w:r w:rsidR="00854789" w:rsidRPr="00402C84">
        <w:rPr>
          <w:rFonts w:ascii="Arial" w:hAnsi="Arial" w:cs="Arial"/>
          <w:sz w:val="20"/>
          <w:szCs w:val="20"/>
        </w:rPr>
        <w:t>EBKM-hez</w:t>
      </w:r>
      <w:proofErr w:type="spellEnd"/>
      <w:r w:rsidR="00854789" w:rsidRPr="00402C84">
        <w:rPr>
          <w:rFonts w:ascii="Arial" w:hAnsi="Arial" w:cs="Arial"/>
          <w:sz w:val="20"/>
          <w:szCs w:val="20"/>
        </w:rPr>
        <w:t xml:space="preserve"> kapcsolódó megjegyzéseket az </w:t>
      </w:r>
      <w:proofErr w:type="spellStart"/>
      <w:r w:rsidR="00854789" w:rsidRPr="00402C84">
        <w:rPr>
          <w:rFonts w:ascii="Arial" w:hAnsi="Arial" w:cs="Arial"/>
          <w:sz w:val="20"/>
          <w:szCs w:val="20"/>
        </w:rPr>
        <w:t>EBKM</w:t>
      </w:r>
      <w:proofErr w:type="spellEnd"/>
      <w:r w:rsidR="00854789" w:rsidRPr="00402C84">
        <w:rPr>
          <w:rFonts w:ascii="Arial" w:hAnsi="Arial" w:cs="Arial"/>
          <w:sz w:val="20"/>
          <w:szCs w:val="20"/>
        </w:rPr>
        <w:t xml:space="preserve"> cellájához közvetlenül kapcsolódó megjegyzés cellában lehet szerepeltetni.</w:t>
      </w:r>
    </w:p>
    <w:p w14:paraId="6CF41CC1" w14:textId="77777777" w:rsidR="00825013" w:rsidRPr="00402C84" w:rsidRDefault="00825013" w:rsidP="00707EFB">
      <w:pPr>
        <w:spacing w:line="240" w:lineRule="auto"/>
        <w:jc w:val="both"/>
        <w:rPr>
          <w:rFonts w:ascii="Arial" w:hAnsi="Arial" w:cs="Arial"/>
          <w:b/>
          <w:sz w:val="20"/>
          <w:szCs w:val="20"/>
        </w:rPr>
      </w:pPr>
    </w:p>
    <w:p w14:paraId="6C000F3F" w14:textId="77777777" w:rsidR="00825013" w:rsidRPr="00402C84" w:rsidRDefault="0025540A" w:rsidP="00707EFB">
      <w:pPr>
        <w:pStyle w:val="Cmsor3"/>
        <w:spacing w:line="240" w:lineRule="auto"/>
        <w:rPr>
          <w:rFonts w:ascii="Arial" w:hAnsi="Arial" w:cs="Arial"/>
          <w:sz w:val="20"/>
          <w:szCs w:val="20"/>
        </w:rPr>
      </w:pPr>
      <w:bookmarkStart w:id="99" w:name="_Toc288211445"/>
      <w:bookmarkStart w:id="100" w:name="_Toc302733955"/>
      <w:bookmarkStart w:id="101" w:name="_Toc306870635"/>
      <w:r>
        <w:rPr>
          <w:rFonts w:ascii="Arial" w:hAnsi="Arial" w:cs="Arial"/>
          <w:sz w:val="20"/>
          <w:szCs w:val="20"/>
          <w:lang w:val="hu-HU"/>
        </w:rPr>
        <w:t xml:space="preserve">2.5. </w:t>
      </w:r>
      <w:r w:rsidR="007E61CD" w:rsidRPr="00402C84">
        <w:rPr>
          <w:rFonts w:ascii="Arial" w:hAnsi="Arial" w:cs="Arial"/>
          <w:sz w:val="20"/>
          <w:szCs w:val="20"/>
        </w:rPr>
        <w:t>9BZ</w:t>
      </w:r>
      <w:r w:rsidR="00825013" w:rsidRPr="00402C84">
        <w:rPr>
          <w:rFonts w:ascii="Arial" w:hAnsi="Arial" w:cs="Arial"/>
          <w:sz w:val="20"/>
          <w:szCs w:val="20"/>
        </w:rPr>
        <w:t xml:space="preserve"> Termékismertető – Betéti és megtakarítási termékek – Megtakarítási számla</w:t>
      </w:r>
      <w:bookmarkEnd w:id="99"/>
      <w:bookmarkEnd w:id="100"/>
      <w:bookmarkEnd w:id="101"/>
    </w:p>
    <w:p w14:paraId="5955DCE5" w14:textId="77777777" w:rsidR="00FF29B9" w:rsidRPr="00402C84" w:rsidRDefault="00FF29B9" w:rsidP="0032476A">
      <w:pPr>
        <w:spacing w:line="240" w:lineRule="auto"/>
        <w:jc w:val="both"/>
        <w:rPr>
          <w:rFonts w:ascii="Arial" w:hAnsi="Arial" w:cs="Arial"/>
          <w:sz w:val="20"/>
          <w:szCs w:val="20"/>
        </w:rPr>
      </w:pPr>
    </w:p>
    <w:p w14:paraId="4E082484"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jelentés vonatkozásában </w:t>
      </w:r>
      <w:r w:rsidRPr="000D3A0E">
        <w:rPr>
          <w:rFonts w:ascii="Arial" w:hAnsi="Arial" w:cs="Arial"/>
          <w:i/>
          <w:sz w:val="20"/>
          <w:szCs w:val="20"/>
        </w:rPr>
        <w:t>megtakarítási számlának</w:t>
      </w:r>
      <w:r w:rsidRPr="00402C84">
        <w:rPr>
          <w:rFonts w:ascii="Arial" w:hAnsi="Arial" w:cs="Arial"/>
          <w:sz w:val="20"/>
          <w:szCs w:val="20"/>
        </w:rPr>
        <w:t xml:space="preserve"> tekint</w:t>
      </w:r>
      <w:r w:rsidR="00E220B4">
        <w:rPr>
          <w:rFonts w:ascii="Arial" w:hAnsi="Arial" w:cs="Arial"/>
          <w:sz w:val="20"/>
          <w:szCs w:val="20"/>
        </w:rPr>
        <w:t>endő</w:t>
      </w:r>
      <w:r w:rsidRPr="00402C84">
        <w:rPr>
          <w:rFonts w:ascii="Arial" w:hAnsi="Arial" w:cs="Arial"/>
          <w:sz w:val="20"/>
          <w:szCs w:val="20"/>
        </w:rPr>
        <w:t xml:space="preserve"> az olyan termék, a</w:t>
      </w:r>
      <w:r w:rsidR="00E220B4">
        <w:rPr>
          <w:rFonts w:ascii="Arial" w:hAnsi="Arial" w:cs="Arial"/>
          <w:sz w:val="20"/>
          <w:szCs w:val="20"/>
        </w:rPr>
        <w:t>mely esetében</w:t>
      </w:r>
      <w:r w:rsidRPr="00402C84">
        <w:rPr>
          <w:rFonts w:ascii="Arial" w:hAnsi="Arial" w:cs="Arial"/>
          <w:sz w:val="20"/>
          <w:szCs w:val="20"/>
        </w:rPr>
        <w:t xml:space="preserve"> a számlanyitás általános célja az értékmegőrzés</w:t>
      </w:r>
      <w:r w:rsidR="009F75E8" w:rsidRPr="00402C84">
        <w:rPr>
          <w:rFonts w:ascii="Arial" w:hAnsi="Arial" w:cs="Arial"/>
          <w:sz w:val="20"/>
          <w:szCs w:val="20"/>
        </w:rPr>
        <w:t>,</w:t>
      </w:r>
      <w:r w:rsidRPr="00402C84">
        <w:rPr>
          <w:rFonts w:ascii="Arial" w:hAnsi="Arial" w:cs="Arial"/>
          <w:sz w:val="20"/>
          <w:szCs w:val="20"/>
        </w:rPr>
        <w:t xml:space="preserve"> illetve a vagyon gyarapítása, azonban ni</w:t>
      </w:r>
      <w:r w:rsidR="00D15328" w:rsidRPr="00402C84">
        <w:rPr>
          <w:rFonts w:ascii="Arial" w:hAnsi="Arial" w:cs="Arial"/>
          <w:sz w:val="20"/>
          <w:szCs w:val="20"/>
        </w:rPr>
        <w:t>ncs meghatározott lekötési idő</w:t>
      </w:r>
      <w:r w:rsidRPr="00402C84">
        <w:rPr>
          <w:rFonts w:ascii="Arial" w:hAnsi="Arial" w:cs="Arial"/>
          <w:sz w:val="20"/>
          <w:szCs w:val="20"/>
        </w:rPr>
        <w:t xml:space="preserve">, a számla jelleg dominál, továbbá a számla nem meghatározott célt szolgál. </w:t>
      </w:r>
    </w:p>
    <w:p w14:paraId="296DC84D" w14:textId="77777777" w:rsidR="00825013" w:rsidRPr="00402C84" w:rsidRDefault="00825013" w:rsidP="00707EFB">
      <w:pPr>
        <w:spacing w:line="240" w:lineRule="auto"/>
        <w:jc w:val="both"/>
        <w:rPr>
          <w:rFonts w:ascii="Arial" w:hAnsi="Arial" w:cs="Arial"/>
          <w:sz w:val="20"/>
          <w:szCs w:val="20"/>
        </w:rPr>
      </w:pPr>
      <w:r w:rsidRPr="00595682">
        <w:rPr>
          <w:rFonts w:ascii="Arial" w:hAnsi="Arial" w:cs="Arial"/>
          <w:sz w:val="20"/>
          <w:szCs w:val="20"/>
        </w:rPr>
        <w:t xml:space="preserve">Nem </w:t>
      </w:r>
      <w:r w:rsidR="006F44E6" w:rsidRPr="00595682">
        <w:rPr>
          <w:rFonts w:ascii="Arial" w:hAnsi="Arial" w:cs="Arial"/>
          <w:sz w:val="20"/>
          <w:szCs w:val="20"/>
        </w:rPr>
        <w:t xml:space="preserve">kell </w:t>
      </w:r>
      <w:r w:rsidRPr="00595682">
        <w:rPr>
          <w:rFonts w:ascii="Arial" w:hAnsi="Arial" w:cs="Arial"/>
          <w:sz w:val="20"/>
          <w:szCs w:val="20"/>
        </w:rPr>
        <w:t xml:space="preserve">a táblában szerepeltetni a meghatározott célt szolgáló számlákat </w:t>
      </w:r>
      <w:r w:rsidRPr="00402C84">
        <w:rPr>
          <w:rFonts w:ascii="Arial" w:hAnsi="Arial" w:cs="Arial"/>
          <w:sz w:val="20"/>
          <w:szCs w:val="20"/>
        </w:rPr>
        <w:t>(pl. Start-számla, társasházi felújításra vonatkozó megtakarítási számla, iskolai osztályoknak szóló megtakarítási számla</w:t>
      </w:r>
      <w:r w:rsidR="002F0655" w:rsidRPr="00402C84">
        <w:rPr>
          <w:rFonts w:ascii="Arial" w:hAnsi="Arial" w:cs="Arial"/>
          <w:sz w:val="20"/>
          <w:szCs w:val="20"/>
        </w:rPr>
        <w:t>,</w:t>
      </w:r>
      <w:r w:rsidRPr="00402C84">
        <w:rPr>
          <w:rFonts w:ascii="Arial" w:hAnsi="Arial" w:cs="Arial"/>
          <w:sz w:val="20"/>
          <w:szCs w:val="20"/>
        </w:rPr>
        <w:t xml:space="preserve"> nyugdíj-előtakarékossági számla, gyámhatósági számla)</w:t>
      </w:r>
      <w:r w:rsidR="00C05108" w:rsidRPr="00402C84">
        <w:rPr>
          <w:rFonts w:ascii="Arial" w:hAnsi="Arial" w:cs="Arial"/>
          <w:sz w:val="20"/>
          <w:szCs w:val="20"/>
        </w:rPr>
        <w:t>.</w:t>
      </w:r>
    </w:p>
    <w:p w14:paraId="73A9FE79" w14:textId="77777777" w:rsidR="00825013" w:rsidRPr="00402C84" w:rsidRDefault="00825013" w:rsidP="00707EFB">
      <w:pPr>
        <w:spacing w:line="240" w:lineRule="auto"/>
        <w:jc w:val="both"/>
        <w:rPr>
          <w:rFonts w:ascii="Arial" w:hAnsi="Arial" w:cs="Arial"/>
          <w:b/>
          <w:sz w:val="20"/>
          <w:szCs w:val="20"/>
        </w:rPr>
      </w:pPr>
      <w:r w:rsidRPr="00402C84">
        <w:rPr>
          <w:rFonts w:ascii="Arial" w:hAnsi="Arial" w:cs="Arial"/>
          <w:b/>
          <w:sz w:val="20"/>
          <w:szCs w:val="20"/>
        </w:rPr>
        <w:t xml:space="preserve">A </w:t>
      </w:r>
      <w:r w:rsidR="00E80B28" w:rsidRPr="00402C84">
        <w:rPr>
          <w:rFonts w:ascii="Arial" w:hAnsi="Arial" w:cs="Arial"/>
          <w:b/>
          <w:sz w:val="20"/>
          <w:szCs w:val="20"/>
        </w:rPr>
        <w:t xml:space="preserve">jelentés </w:t>
      </w:r>
      <w:r w:rsidRPr="00402C84">
        <w:rPr>
          <w:rFonts w:ascii="Arial" w:hAnsi="Arial" w:cs="Arial"/>
          <w:b/>
          <w:sz w:val="20"/>
          <w:szCs w:val="20"/>
        </w:rPr>
        <w:t>kitöltése</w:t>
      </w:r>
    </w:p>
    <w:p w14:paraId="5B945341"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a)</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D0342F" w:rsidRPr="00402C84">
        <w:rPr>
          <w:rFonts w:ascii="Arial" w:hAnsi="Arial" w:cs="Arial"/>
          <w:sz w:val="20"/>
          <w:szCs w:val="20"/>
        </w:rPr>
        <w:t>–</w:t>
      </w:r>
      <w:r w:rsidRPr="00402C84">
        <w:rPr>
          <w:rFonts w:ascii="Arial" w:hAnsi="Arial" w:cs="Arial"/>
          <w:sz w:val="20"/>
          <w:szCs w:val="20"/>
        </w:rPr>
        <w:t xml:space="preserve"> a</w:t>
      </w:r>
      <w:r w:rsidR="00BB1DAC" w:rsidRPr="00402C84">
        <w:rPr>
          <w:rFonts w:ascii="Arial" w:hAnsi="Arial" w:cs="Arial"/>
          <w:sz w:val="20"/>
          <w:szCs w:val="20"/>
        </w:rPr>
        <w:t>z</w:t>
      </w:r>
      <w:r w:rsidRPr="00402C84">
        <w:rPr>
          <w:rFonts w:ascii="Arial" w:hAnsi="Arial" w:cs="Arial"/>
          <w:sz w:val="20"/>
          <w:szCs w:val="20"/>
        </w:rPr>
        <w:t xml:space="preserve"> </w:t>
      </w:r>
      <w:r w:rsidR="00BB1DAC" w:rsidRPr="00402C84">
        <w:rPr>
          <w:rFonts w:ascii="Arial" w:hAnsi="Arial" w:cs="Arial"/>
          <w:sz w:val="20"/>
          <w:szCs w:val="20"/>
        </w:rPr>
        <w:t xml:space="preserve">MNB </w:t>
      </w:r>
      <w:r w:rsidRPr="00402C84">
        <w:rPr>
          <w:rFonts w:ascii="Arial" w:hAnsi="Arial" w:cs="Arial"/>
          <w:sz w:val="20"/>
          <w:szCs w:val="20"/>
        </w:rPr>
        <w:t>útmutatása alapján</w:t>
      </w:r>
      <w:r w:rsidR="002835FB" w:rsidRPr="00402C84">
        <w:rPr>
          <w:rFonts w:ascii="Arial" w:hAnsi="Arial" w:cs="Arial"/>
          <w:sz w:val="20"/>
          <w:szCs w:val="20"/>
        </w:rPr>
        <w:t xml:space="preserve"> automatikusan generált</w:t>
      </w:r>
      <w:r w:rsidRPr="00402C84">
        <w:rPr>
          <w:rFonts w:ascii="Arial" w:hAnsi="Arial" w:cs="Arial"/>
          <w:sz w:val="20"/>
          <w:szCs w:val="20"/>
        </w:rPr>
        <w:t xml:space="preserve"> </w:t>
      </w:r>
      <w:r w:rsidR="00D0342F" w:rsidRPr="00402C84">
        <w:rPr>
          <w:rFonts w:ascii="Arial" w:hAnsi="Arial" w:cs="Arial"/>
          <w:sz w:val="20"/>
          <w:szCs w:val="20"/>
        </w:rPr>
        <w:t>–</w:t>
      </w:r>
      <w:r w:rsidRPr="00402C84">
        <w:rPr>
          <w:rFonts w:ascii="Arial" w:hAnsi="Arial" w:cs="Arial"/>
          <w:sz w:val="20"/>
          <w:szCs w:val="20"/>
        </w:rPr>
        <w:t xml:space="preserve"> a termék</w:t>
      </w:r>
      <w:r w:rsidR="002835FB" w:rsidRPr="00402C84">
        <w:rPr>
          <w:rFonts w:ascii="Arial" w:hAnsi="Arial" w:cs="Arial"/>
          <w:sz w:val="20"/>
          <w:szCs w:val="20"/>
        </w:rPr>
        <w:t>hez kapcsolódó</w:t>
      </w:r>
      <w:r w:rsidRPr="00402C84">
        <w:rPr>
          <w:rFonts w:ascii="Arial" w:hAnsi="Arial" w:cs="Arial"/>
          <w:sz w:val="20"/>
          <w:szCs w:val="20"/>
        </w:rPr>
        <w:t xml:space="preserve"> egyedi azonosító </w:t>
      </w:r>
      <w:r w:rsidR="002835FB" w:rsidRPr="00402C84">
        <w:rPr>
          <w:rFonts w:ascii="Arial" w:hAnsi="Arial" w:cs="Arial"/>
          <w:sz w:val="20"/>
          <w:szCs w:val="20"/>
        </w:rPr>
        <w:t>szerepel</w:t>
      </w:r>
      <w:r w:rsidRPr="00402C84">
        <w:rPr>
          <w:rFonts w:ascii="Arial" w:hAnsi="Arial" w:cs="Arial"/>
          <w:sz w:val="20"/>
          <w:szCs w:val="20"/>
        </w:rPr>
        <w:t xml:space="preserve">, amely </w:t>
      </w:r>
      <w:proofErr w:type="spellStart"/>
      <w:r w:rsidRPr="00402C84">
        <w:rPr>
          <w:rFonts w:ascii="Arial" w:hAnsi="Arial" w:cs="Arial"/>
          <w:sz w:val="20"/>
          <w:szCs w:val="20"/>
        </w:rPr>
        <w:t>végigkíséri</w:t>
      </w:r>
      <w:proofErr w:type="spellEnd"/>
      <w:r w:rsidRPr="00402C84">
        <w:rPr>
          <w:rFonts w:ascii="Arial" w:hAnsi="Arial" w:cs="Arial"/>
          <w:sz w:val="20"/>
          <w:szCs w:val="20"/>
        </w:rPr>
        <w:t xml:space="preserve"> a terméket forgalmazásának teljes idejében. Amennyiben a termék értékesítése szünetel, az értékesítés újrakezdésekor is az eredeti termékkóddal kell küldeni a</w:t>
      </w:r>
      <w:r w:rsidR="002835FB" w:rsidRPr="00402C84">
        <w:rPr>
          <w:rFonts w:ascii="Arial" w:hAnsi="Arial" w:cs="Arial"/>
          <w:sz w:val="20"/>
          <w:szCs w:val="20"/>
        </w:rPr>
        <w:t>z adatszolgáltatásban</w:t>
      </w:r>
      <w:r w:rsidRPr="00402C84">
        <w:rPr>
          <w:rFonts w:ascii="Arial" w:hAnsi="Arial" w:cs="Arial"/>
          <w:sz w:val="20"/>
          <w:szCs w:val="20"/>
        </w:rPr>
        <w:t xml:space="preserve">. </w:t>
      </w:r>
    </w:p>
    <w:p w14:paraId="644AC2A5" w14:textId="0E0BC49C"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lastRenderedPageBreak/>
        <w:t xml:space="preserve">A </w:t>
      </w:r>
      <w:r w:rsidRPr="00A87910">
        <w:rPr>
          <w:rFonts w:ascii="Arial" w:hAnsi="Arial" w:cs="Arial"/>
          <w:b/>
          <w:sz w:val="20"/>
          <w:szCs w:val="20"/>
        </w:rPr>
        <w:t>b)</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a megtakarítási számla teljes megnevezését vagy fantázianevét kell szerepeltetni, amely a könnyebb beazonosíthatóság érdekében a hirdetményekben használt megnevezésekkel megegyezik. Amennyiben azonos konstrukció eltérő alternatíváiról van szó (és nincs külön „fantázianeve”), a megkülönböztető jellemzőt</w:t>
      </w:r>
      <w:r w:rsidR="009D3F4C">
        <w:rPr>
          <w:rFonts w:ascii="Arial" w:hAnsi="Arial" w:cs="Arial"/>
          <w:sz w:val="20"/>
          <w:szCs w:val="20"/>
        </w:rPr>
        <w:t xml:space="preserve"> </w:t>
      </w:r>
      <w:del w:id="102" w:author="MNB" w:date="2024-08-23T13:22:00Z">
        <w:r w:rsidRPr="00402C84">
          <w:rPr>
            <w:rFonts w:ascii="Arial" w:hAnsi="Arial" w:cs="Arial"/>
            <w:sz w:val="20"/>
            <w:szCs w:val="20"/>
          </w:rPr>
          <w:delText>javasolt</w:delText>
        </w:r>
      </w:del>
      <w:ins w:id="103" w:author="MNB" w:date="2024-08-23T13:22:00Z">
        <w:r w:rsidR="009D3F4C">
          <w:rPr>
            <w:rFonts w:ascii="Arial" w:hAnsi="Arial" w:cs="Arial"/>
            <w:sz w:val="20"/>
            <w:szCs w:val="20"/>
          </w:rPr>
          <w:t>szükséges</w:t>
        </w:r>
      </w:ins>
      <w:r w:rsidRPr="00402C84">
        <w:rPr>
          <w:rFonts w:ascii="Arial" w:hAnsi="Arial" w:cs="Arial"/>
          <w:sz w:val="20"/>
          <w:szCs w:val="20"/>
        </w:rPr>
        <w:t xml:space="preserve"> feltüntetni a termék, termékvariáció megnevezésében is.</w:t>
      </w:r>
    </w:p>
    <w:p w14:paraId="231A3293"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c)</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megjelölni a megtakarítási számla nyilvántartásának devizanemét (ISO-kódját). </w:t>
      </w:r>
    </w:p>
    <w:p w14:paraId="3F12E3D4"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d1)</w:t>
      </w:r>
      <w:r w:rsidR="00D5607C">
        <w:rPr>
          <w:rFonts w:ascii="Arial" w:hAnsi="Arial" w:cs="Arial"/>
          <w:b/>
          <w:sz w:val="20"/>
          <w:szCs w:val="20"/>
        </w:rPr>
        <w:t xml:space="preserve"> és </w:t>
      </w:r>
      <w:r w:rsidRPr="00A87910">
        <w:rPr>
          <w:rFonts w:ascii="Arial" w:hAnsi="Arial" w:cs="Arial"/>
          <w:b/>
          <w:sz w:val="20"/>
          <w:szCs w:val="20"/>
        </w:rPr>
        <w:t>d2)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a számlán meghatározott időközönként minimálisan elhelyezendő összeget kell feltüntetni.</w:t>
      </w:r>
    </w:p>
    <w:p w14:paraId="52BB1F38"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d1)</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w:t>
      </w:r>
      <w:r w:rsidR="00C05108" w:rsidRPr="00402C84">
        <w:rPr>
          <w:rFonts w:ascii="Arial" w:hAnsi="Arial" w:cs="Arial"/>
          <w:sz w:val="20"/>
          <w:szCs w:val="20"/>
        </w:rPr>
        <w:t xml:space="preserve">feltüntetni </w:t>
      </w:r>
      <w:r w:rsidRPr="00402C84">
        <w:rPr>
          <w:rFonts w:ascii="Arial" w:hAnsi="Arial" w:cs="Arial"/>
          <w:sz w:val="20"/>
          <w:szCs w:val="20"/>
        </w:rPr>
        <w:t xml:space="preserve">a </w:t>
      </w:r>
      <w:r w:rsidR="00744F1D" w:rsidRPr="00402C84">
        <w:rPr>
          <w:rFonts w:ascii="Arial" w:hAnsi="Arial" w:cs="Arial"/>
          <w:sz w:val="20"/>
          <w:szCs w:val="20"/>
        </w:rPr>
        <w:t>rendszeresen megtakarítandó összeg minimumát</w:t>
      </w:r>
      <w:r w:rsidRPr="00402C84">
        <w:rPr>
          <w:rFonts w:ascii="Arial" w:hAnsi="Arial" w:cs="Arial"/>
          <w:sz w:val="20"/>
          <w:szCs w:val="20"/>
        </w:rPr>
        <w:t xml:space="preserve"> a számla devizanemében, numerikus, egész számban, a pénznem megjelölése nélkül. A </w:t>
      </w:r>
      <w:r w:rsidRPr="00A87910">
        <w:rPr>
          <w:rFonts w:ascii="Arial" w:hAnsi="Arial" w:cs="Arial"/>
          <w:b/>
          <w:sz w:val="20"/>
          <w:szCs w:val="20"/>
        </w:rPr>
        <w:t>d2)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megadni a megtakarítási számlán minimálisan elhelyezendő összeg elvárt gyakoriságát, azaz</w:t>
      </w:r>
      <w:r w:rsidR="00D6165D">
        <w:rPr>
          <w:rFonts w:ascii="Arial" w:hAnsi="Arial" w:cs="Arial"/>
          <w:sz w:val="20"/>
          <w:szCs w:val="20"/>
        </w:rPr>
        <w:t>,</w:t>
      </w:r>
      <w:r w:rsidRPr="00402C84">
        <w:rPr>
          <w:rFonts w:ascii="Arial" w:hAnsi="Arial" w:cs="Arial"/>
          <w:sz w:val="20"/>
          <w:szCs w:val="20"/>
        </w:rPr>
        <w:t xml:space="preserve"> hogy </w:t>
      </w:r>
      <w:r w:rsidR="00D15328" w:rsidRPr="00402C84">
        <w:rPr>
          <w:rFonts w:ascii="Arial" w:hAnsi="Arial" w:cs="Arial"/>
          <w:sz w:val="20"/>
          <w:szCs w:val="20"/>
        </w:rPr>
        <w:t>„</w:t>
      </w:r>
      <w:r w:rsidRPr="00402C84">
        <w:rPr>
          <w:rFonts w:ascii="Arial" w:hAnsi="Arial" w:cs="Arial"/>
          <w:sz w:val="20"/>
          <w:szCs w:val="20"/>
        </w:rPr>
        <w:t>havonta</w:t>
      </w:r>
      <w:r w:rsidR="00D15328" w:rsidRPr="00402C84">
        <w:rPr>
          <w:rFonts w:ascii="Arial" w:hAnsi="Arial" w:cs="Arial"/>
          <w:sz w:val="20"/>
          <w:szCs w:val="20"/>
        </w:rPr>
        <w:t>”</w:t>
      </w:r>
      <w:r w:rsidRPr="00402C84">
        <w:rPr>
          <w:rFonts w:ascii="Arial" w:hAnsi="Arial" w:cs="Arial"/>
          <w:sz w:val="20"/>
          <w:szCs w:val="20"/>
        </w:rPr>
        <w:t xml:space="preserve">, </w:t>
      </w:r>
      <w:r w:rsidR="00D15328" w:rsidRPr="00402C84">
        <w:rPr>
          <w:rFonts w:ascii="Arial" w:hAnsi="Arial" w:cs="Arial"/>
          <w:sz w:val="20"/>
          <w:szCs w:val="20"/>
        </w:rPr>
        <w:t>„</w:t>
      </w:r>
      <w:r w:rsidRPr="00402C84">
        <w:rPr>
          <w:rFonts w:ascii="Arial" w:hAnsi="Arial" w:cs="Arial"/>
          <w:sz w:val="20"/>
          <w:szCs w:val="20"/>
        </w:rPr>
        <w:t>negyedévente</w:t>
      </w:r>
      <w:r w:rsidR="00D15328" w:rsidRPr="00402C84">
        <w:rPr>
          <w:rFonts w:ascii="Arial" w:hAnsi="Arial" w:cs="Arial"/>
          <w:sz w:val="20"/>
          <w:szCs w:val="20"/>
        </w:rPr>
        <w:t>”</w:t>
      </w:r>
      <w:r w:rsidRPr="00402C84">
        <w:rPr>
          <w:rFonts w:ascii="Arial" w:hAnsi="Arial" w:cs="Arial"/>
          <w:sz w:val="20"/>
          <w:szCs w:val="20"/>
        </w:rPr>
        <w:t xml:space="preserve">, </w:t>
      </w:r>
      <w:r w:rsidR="00D15328" w:rsidRPr="00402C84">
        <w:rPr>
          <w:rFonts w:ascii="Arial" w:hAnsi="Arial" w:cs="Arial"/>
          <w:sz w:val="20"/>
          <w:szCs w:val="20"/>
        </w:rPr>
        <w:t>„</w:t>
      </w:r>
      <w:r w:rsidRPr="00402C84">
        <w:rPr>
          <w:rFonts w:ascii="Arial" w:hAnsi="Arial" w:cs="Arial"/>
          <w:sz w:val="20"/>
          <w:szCs w:val="20"/>
        </w:rPr>
        <w:t>félévente</w:t>
      </w:r>
      <w:r w:rsidR="00D15328" w:rsidRPr="00402C84">
        <w:rPr>
          <w:rFonts w:ascii="Arial" w:hAnsi="Arial" w:cs="Arial"/>
          <w:sz w:val="20"/>
          <w:szCs w:val="20"/>
        </w:rPr>
        <w:t>”</w:t>
      </w:r>
      <w:r w:rsidRPr="00402C84">
        <w:rPr>
          <w:rFonts w:ascii="Arial" w:hAnsi="Arial" w:cs="Arial"/>
          <w:sz w:val="20"/>
          <w:szCs w:val="20"/>
        </w:rPr>
        <w:t xml:space="preserve">, </w:t>
      </w:r>
      <w:r w:rsidR="00D15328" w:rsidRPr="00402C84">
        <w:rPr>
          <w:rFonts w:ascii="Arial" w:hAnsi="Arial" w:cs="Arial"/>
          <w:sz w:val="20"/>
          <w:szCs w:val="20"/>
        </w:rPr>
        <w:t>„</w:t>
      </w:r>
      <w:r w:rsidRPr="00402C84">
        <w:rPr>
          <w:rFonts w:ascii="Arial" w:hAnsi="Arial" w:cs="Arial"/>
          <w:sz w:val="20"/>
          <w:szCs w:val="20"/>
        </w:rPr>
        <w:t>évente</w:t>
      </w:r>
      <w:r w:rsidR="00F4369C" w:rsidRPr="00402C84">
        <w:rPr>
          <w:rFonts w:ascii="Arial" w:hAnsi="Arial" w:cs="Arial"/>
          <w:sz w:val="20"/>
          <w:szCs w:val="20"/>
        </w:rPr>
        <w:t>”</w:t>
      </w:r>
      <w:r w:rsidRPr="00402C84">
        <w:rPr>
          <w:rFonts w:ascii="Arial" w:hAnsi="Arial" w:cs="Arial"/>
          <w:sz w:val="20"/>
          <w:szCs w:val="20"/>
        </w:rPr>
        <w:t xml:space="preserve"> kell a számlán a minimális megtakarítási összeget elhelyezni.</w:t>
      </w:r>
      <w:r w:rsidR="006C759F" w:rsidRPr="00402C84">
        <w:rPr>
          <w:rFonts w:ascii="Arial" w:hAnsi="Arial" w:cs="Arial"/>
          <w:sz w:val="20"/>
          <w:szCs w:val="20"/>
        </w:rPr>
        <w:t xml:space="preserve"> </w:t>
      </w:r>
    </w:p>
    <w:p w14:paraId="6FA99410" w14:textId="77777777" w:rsidR="00596E7E" w:rsidRPr="00402C84" w:rsidRDefault="00596E7E" w:rsidP="00707EFB">
      <w:pPr>
        <w:spacing w:line="240" w:lineRule="auto"/>
        <w:jc w:val="both"/>
        <w:rPr>
          <w:rFonts w:ascii="Arial" w:hAnsi="Arial" w:cs="Arial"/>
          <w:sz w:val="20"/>
          <w:szCs w:val="20"/>
        </w:rPr>
      </w:pPr>
      <w:r w:rsidRPr="00402C84">
        <w:rPr>
          <w:rFonts w:ascii="Arial" w:hAnsi="Arial" w:cs="Arial"/>
          <w:sz w:val="20"/>
          <w:szCs w:val="20"/>
        </w:rPr>
        <w:t xml:space="preserve">Amennyiben nincs erre vonatkozó előírás, a </w:t>
      </w:r>
      <w:r w:rsidRPr="00A87910">
        <w:rPr>
          <w:rFonts w:ascii="Arial" w:hAnsi="Arial" w:cs="Arial"/>
          <w:b/>
          <w:sz w:val="20"/>
          <w:szCs w:val="20"/>
        </w:rPr>
        <w:t>d1)</w:t>
      </w:r>
      <w:r w:rsidRPr="00402C84">
        <w:rPr>
          <w:rFonts w:ascii="Arial" w:hAnsi="Arial" w:cs="Arial"/>
          <w:sz w:val="20"/>
          <w:szCs w:val="20"/>
        </w:rPr>
        <w:t xml:space="preserve"> cellában a „0”, a </w:t>
      </w:r>
      <w:r w:rsidRPr="00A87910">
        <w:rPr>
          <w:rFonts w:ascii="Arial" w:hAnsi="Arial" w:cs="Arial"/>
          <w:b/>
          <w:sz w:val="20"/>
          <w:szCs w:val="20"/>
        </w:rPr>
        <w:t>d2)</w:t>
      </w:r>
      <w:r w:rsidRPr="00402C84">
        <w:rPr>
          <w:rFonts w:ascii="Arial" w:hAnsi="Arial" w:cs="Arial"/>
          <w:sz w:val="20"/>
          <w:szCs w:val="20"/>
        </w:rPr>
        <w:t xml:space="preserve"> cellában a „tetszőleges” szöveg a kiválasztandó.</w:t>
      </w:r>
    </w:p>
    <w:p w14:paraId="57A21928"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e</w:t>
      </w:r>
      <w:proofErr w:type="gramStart"/>
      <w:r w:rsidRPr="00A87910">
        <w:rPr>
          <w:rFonts w:ascii="Arial" w:hAnsi="Arial" w:cs="Arial"/>
          <w:b/>
          <w:sz w:val="20"/>
          <w:szCs w:val="20"/>
        </w:rPr>
        <w:t>1)-</w:t>
      </w:r>
      <w:proofErr w:type="gramEnd"/>
      <w:r w:rsidRPr="00A87910">
        <w:rPr>
          <w:rFonts w:ascii="Arial" w:hAnsi="Arial" w:cs="Arial"/>
          <w:b/>
          <w:sz w:val="20"/>
          <w:szCs w:val="20"/>
        </w:rPr>
        <w:t>e</w:t>
      </w:r>
      <w:r w:rsidR="00D15328" w:rsidRPr="00A87910">
        <w:rPr>
          <w:rFonts w:ascii="Arial" w:hAnsi="Arial" w:cs="Arial"/>
          <w:b/>
          <w:sz w:val="20"/>
          <w:szCs w:val="20"/>
        </w:rPr>
        <w:t>4</w:t>
      </w:r>
      <w:r w:rsidRPr="00A87910">
        <w:rPr>
          <w:rFonts w:ascii="Arial" w:hAnsi="Arial" w:cs="Arial"/>
          <w:b/>
          <w:sz w:val="20"/>
          <w:szCs w:val="20"/>
        </w:rPr>
        <w:t>)</w:t>
      </w:r>
      <w:r w:rsidRPr="00402C84">
        <w:rPr>
          <w:rFonts w:ascii="Arial" w:hAnsi="Arial" w:cs="Arial"/>
          <w:i/>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megadni a kamatozásra vonatkozó információkat.</w:t>
      </w:r>
    </w:p>
    <w:p w14:paraId="00ABEA61" w14:textId="77777777" w:rsidR="00825013" w:rsidRPr="00402C84" w:rsidRDefault="00825013" w:rsidP="0070365D">
      <w:pPr>
        <w:spacing w:after="0"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e1)</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feltüntetni a kamatfizetés gyakoriságát, azaz, hogy a pénzügyi szolgáltató „havonta”, „negyedévente”, „félévente” vagy „évente” írja jóvá a megtakarítási számlán a kamat összegét.</w:t>
      </w:r>
    </w:p>
    <w:p w14:paraId="5E4B2C5B" w14:textId="77777777" w:rsidR="004A6A61" w:rsidRPr="00402C84" w:rsidRDefault="004A6A61" w:rsidP="00707EFB">
      <w:pPr>
        <w:autoSpaceDE w:val="0"/>
        <w:autoSpaceDN w:val="0"/>
        <w:adjustRightInd w:val="0"/>
        <w:spacing w:after="0" w:line="240" w:lineRule="auto"/>
        <w:ind w:left="720"/>
        <w:jc w:val="both"/>
        <w:rPr>
          <w:rFonts w:ascii="Arial" w:hAnsi="Arial" w:cs="Arial"/>
          <w:sz w:val="20"/>
          <w:szCs w:val="20"/>
        </w:rPr>
      </w:pPr>
    </w:p>
    <w:p w14:paraId="04F183D8" w14:textId="77777777" w:rsidR="004A6A61" w:rsidRPr="00402C84" w:rsidRDefault="00596E7E" w:rsidP="00707EFB">
      <w:pPr>
        <w:autoSpaceDE w:val="0"/>
        <w:autoSpaceDN w:val="0"/>
        <w:adjustRightInd w:val="0"/>
        <w:spacing w:after="0" w:line="240" w:lineRule="auto"/>
        <w:jc w:val="both"/>
        <w:rPr>
          <w:rFonts w:ascii="Arial" w:hAnsi="Arial" w:cs="Arial"/>
          <w:sz w:val="20"/>
          <w:szCs w:val="20"/>
        </w:rPr>
      </w:pPr>
      <w:r w:rsidRPr="003131E2">
        <w:rPr>
          <w:rFonts w:ascii="Arial" w:hAnsi="Arial" w:cs="Arial"/>
          <w:sz w:val="20"/>
          <w:szCs w:val="20"/>
        </w:rPr>
        <w:t xml:space="preserve">Az </w:t>
      </w:r>
      <w:r w:rsidR="00AF3D32" w:rsidRPr="00A87910">
        <w:rPr>
          <w:rFonts w:ascii="Arial" w:hAnsi="Arial" w:cs="Arial"/>
          <w:b/>
          <w:sz w:val="20"/>
          <w:szCs w:val="20"/>
        </w:rPr>
        <w:t>e</w:t>
      </w:r>
      <w:r w:rsidR="00AF3D32">
        <w:rPr>
          <w:rFonts w:ascii="Arial" w:hAnsi="Arial" w:cs="Arial"/>
          <w:b/>
          <w:sz w:val="20"/>
          <w:szCs w:val="20"/>
        </w:rPr>
        <w:t>2</w:t>
      </w:r>
      <w:r w:rsidR="004A6A61" w:rsidRPr="00A87910">
        <w:rPr>
          <w:rFonts w:ascii="Arial" w:hAnsi="Arial" w:cs="Arial"/>
          <w:b/>
          <w:sz w:val="20"/>
          <w:szCs w:val="20"/>
        </w:rPr>
        <w:t>)</w:t>
      </w:r>
      <w:r w:rsidRPr="00402C84">
        <w:rPr>
          <w:rFonts w:ascii="Arial" w:hAnsi="Arial" w:cs="Arial"/>
          <w:i/>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megadni, hogy a megtakarítási számla kamatozási típusa a</w:t>
      </w:r>
      <w:r w:rsidR="004A6A61" w:rsidRPr="00402C84">
        <w:rPr>
          <w:rFonts w:ascii="Arial" w:hAnsi="Arial" w:cs="Arial"/>
          <w:sz w:val="20"/>
          <w:szCs w:val="20"/>
        </w:rPr>
        <w:t>z összeg függvényében</w:t>
      </w:r>
      <w:r w:rsidRPr="00402C84">
        <w:rPr>
          <w:rFonts w:ascii="Arial" w:hAnsi="Arial" w:cs="Arial"/>
          <w:sz w:val="20"/>
          <w:szCs w:val="20"/>
        </w:rPr>
        <w:t xml:space="preserve"> „sávos”, „lépcsős” vagy „egyszerű”:</w:t>
      </w:r>
    </w:p>
    <w:p w14:paraId="405B99CF" w14:textId="77777777" w:rsidR="004A6A61" w:rsidRPr="00A87910" w:rsidRDefault="004A6A61" w:rsidP="00C86748">
      <w:pPr>
        <w:numPr>
          <w:ilvl w:val="0"/>
          <w:numId w:val="3"/>
        </w:numPr>
        <w:autoSpaceDE w:val="0"/>
        <w:autoSpaceDN w:val="0"/>
        <w:adjustRightInd w:val="0"/>
        <w:spacing w:after="0" w:line="240" w:lineRule="auto"/>
        <w:jc w:val="both"/>
        <w:rPr>
          <w:rFonts w:ascii="Arial" w:hAnsi="Arial" w:cs="Arial"/>
          <w:sz w:val="20"/>
          <w:szCs w:val="20"/>
          <w:lang w:eastAsia="hu-HU"/>
        </w:rPr>
      </w:pPr>
      <w:r w:rsidRPr="00A87910">
        <w:rPr>
          <w:rFonts w:ascii="Arial" w:hAnsi="Arial" w:cs="Arial"/>
          <w:sz w:val="20"/>
          <w:szCs w:val="20"/>
          <w:lang w:eastAsia="hu-HU"/>
        </w:rPr>
        <w:t xml:space="preserve">Sávos: az összeg egyes sávokba eső részösszegeire az adott sávra meghatározott kamat jár. </w:t>
      </w:r>
    </w:p>
    <w:p w14:paraId="152877B6" w14:textId="77777777" w:rsidR="004A6A61" w:rsidRPr="00A87910" w:rsidRDefault="004A6A61" w:rsidP="00C86748">
      <w:pPr>
        <w:numPr>
          <w:ilvl w:val="0"/>
          <w:numId w:val="3"/>
        </w:numPr>
        <w:autoSpaceDE w:val="0"/>
        <w:autoSpaceDN w:val="0"/>
        <w:adjustRightInd w:val="0"/>
        <w:spacing w:after="0" w:line="240" w:lineRule="auto"/>
        <w:jc w:val="both"/>
        <w:rPr>
          <w:rFonts w:ascii="Arial" w:hAnsi="Arial" w:cs="Arial"/>
          <w:sz w:val="20"/>
          <w:szCs w:val="20"/>
        </w:rPr>
      </w:pPr>
      <w:r w:rsidRPr="00A87910">
        <w:rPr>
          <w:rFonts w:ascii="Arial" w:hAnsi="Arial" w:cs="Arial"/>
          <w:sz w:val="20"/>
          <w:szCs w:val="20"/>
        </w:rPr>
        <w:t>Lépcsős:</w:t>
      </w:r>
      <w:r w:rsidRPr="00A87910">
        <w:rPr>
          <w:rFonts w:ascii="Arial" w:hAnsi="Arial" w:cs="Arial"/>
          <w:b/>
          <w:sz w:val="20"/>
          <w:szCs w:val="20"/>
        </w:rPr>
        <w:t xml:space="preserve"> </w:t>
      </w:r>
      <w:r w:rsidR="0077535C" w:rsidRPr="00A87910">
        <w:rPr>
          <w:rFonts w:ascii="Arial" w:hAnsi="Arial" w:cs="Arial"/>
          <w:sz w:val="20"/>
          <w:szCs w:val="20"/>
        </w:rPr>
        <w:t>az adott összeghatár felett a megtakarítás</w:t>
      </w:r>
      <w:r w:rsidRPr="00A87910">
        <w:rPr>
          <w:rFonts w:ascii="Arial" w:hAnsi="Arial" w:cs="Arial"/>
          <w:sz w:val="20"/>
          <w:szCs w:val="20"/>
        </w:rPr>
        <w:t xml:space="preserve"> teljes összege a magasabb összegre érvényes feltételek szerint kamatozik. </w:t>
      </w:r>
    </w:p>
    <w:p w14:paraId="4C854EF8" w14:textId="77777777" w:rsidR="004A6A61" w:rsidRPr="00A87910" w:rsidRDefault="004A6A61" w:rsidP="00C86748">
      <w:pPr>
        <w:numPr>
          <w:ilvl w:val="0"/>
          <w:numId w:val="3"/>
        </w:numPr>
        <w:autoSpaceDE w:val="0"/>
        <w:autoSpaceDN w:val="0"/>
        <w:adjustRightInd w:val="0"/>
        <w:spacing w:after="0" w:line="240" w:lineRule="auto"/>
        <w:jc w:val="both"/>
        <w:rPr>
          <w:rFonts w:ascii="Arial" w:hAnsi="Arial" w:cs="Arial"/>
          <w:sz w:val="20"/>
          <w:szCs w:val="20"/>
        </w:rPr>
      </w:pPr>
      <w:r w:rsidRPr="00A87910">
        <w:rPr>
          <w:rFonts w:ascii="Arial" w:hAnsi="Arial" w:cs="Arial"/>
          <w:sz w:val="20"/>
          <w:szCs w:val="20"/>
        </w:rPr>
        <w:t xml:space="preserve">Egyszerű: az összeg függvényében nincs eltérés a </w:t>
      </w:r>
      <w:r w:rsidR="0077535C" w:rsidRPr="00A87910">
        <w:rPr>
          <w:rFonts w:ascii="Arial" w:hAnsi="Arial" w:cs="Arial"/>
          <w:sz w:val="20"/>
          <w:szCs w:val="20"/>
        </w:rPr>
        <w:t>számlán elhelyezett összeg</w:t>
      </w:r>
      <w:r w:rsidRPr="00A87910">
        <w:rPr>
          <w:rFonts w:ascii="Arial" w:hAnsi="Arial" w:cs="Arial"/>
          <w:sz w:val="20"/>
          <w:szCs w:val="20"/>
        </w:rPr>
        <w:t xml:space="preserve"> után fizetett kamatban.</w:t>
      </w:r>
    </w:p>
    <w:p w14:paraId="31334F5E" w14:textId="77777777" w:rsidR="00D15328" w:rsidRPr="00402C84" w:rsidRDefault="00D15328" w:rsidP="00707EFB">
      <w:pPr>
        <w:autoSpaceDE w:val="0"/>
        <w:autoSpaceDN w:val="0"/>
        <w:adjustRightInd w:val="0"/>
        <w:spacing w:after="0" w:line="240" w:lineRule="auto"/>
        <w:jc w:val="both"/>
        <w:rPr>
          <w:rFonts w:ascii="Arial" w:hAnsi="Arial" w:cs="Arial"/>
          <w:sz w:val="20"/>
          <w:szCs w:val="20"/>
        </w:rPr>
      </w:pPr>
    </w:p>
    <w:p w14:paraId="1878A9BC"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00AF3D32" w:rsidRPr="00A87910">
        <w:rPr>
          <w:rFonts w:ascii="Arial" w:hAnsi="Arial" w:cs="Arial"/>
          <w:b/>
          <w:sz w:val="20"/>
          <w:szCs w:val="20"/>
        </w:rPr>
        <w:t>e</w:t>
      </w:r>
      <w:r w:rsidR="00AF3D32">
        <w:rPr>
          <w:rFonts w:ascii="Arial" w:hAnsi="Arial" w:cs="Arial"/>
          <w:b/>
          <w:sz w:val="20"/>
          <w:szCs w:val="20"/>
        </w:rPr>
        <w:t>3</w:t>
      </w:r>
      <w:r w:rsidRPr="00A87910">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feltüntetni a kamatozás jellegét</w:t>
      </w:r>
      <w:r w:rsidR="00430D7F">
        <w:rPr>
          <w:rFonts w:ascii="Arial" w:hAnsi="Arial" w:cs="Arial"/>
          <w:sz w:val="20"/>
          <w:szCs w:val="20"/>
        </w:rPr>
        <w:t>,</w:t>
      </w:r>
      <w:r w:rsidRPr="00402C84">
        <w:rPr>
          <w:rFonts w:ascii="Arial" w:hAnsi="Arial" w:cs="Arial"/>
          <w:sz w:val="20"/>
          <w:szCs w:val="20"/>
        </w:rPr>
        <w:t xml:space="preserve"> azaz, hogy a kamat mértéke a futamidő alatt „fix” „változó” vagy „változtatható”. </w:t>
      </w:r>
    </w:p>
    <w:p w14:paraId="681449F1" w14:textId="77777777" w:rsidR="00825013" w:rsidRPr="00402C84" w:rsidRDefault="00825013" w:rsidP="00707EFB">
      <w:pPr>
        <w:spacing w:line="240" w:lineRule="auto"/>
        <w:jc w:val="both"/>
        <w:rPr>
          <w:rFonts w:ascii="Arial" w:hAnsi="Arial" w:cs="Arial"/>
          <w:sz w:val="20"/>
          <w:szCs w:val="20"/>
        </w:rPr>
      </w:pPr>
      <w:r w:rsidRPr="00A87910">
        <w:rPr>
          <w:rFonts w:ascii="Arial" w:hAnsi="Arial" w:cs="Arial"/>
          <w:sz w:val="20"/>
          <w:szCs w:val="20"/>
        </w:rPr>
        <w:t>Fix kamat esetén a lekötés futamideje alatt nem változik a kamatláb. Változó kamatozást abban az esetben kell megadni, ha a hirdetményben előre rögzített tényező függvényében, annak változásakor automatikusan módosul a kamatláb mértéke a hirdetményben közzétett módon. Ha a betét kamatlába a futamidő alatt a hitelintézet döntése alapján, előre nem szabályozott módon módosítható, akkor a változtatható típust kell megadni a kamatozás jellegeként</w:t>
      </w:r>
      <w:r w:rsidRPr="00402C84">
        <w:rPr>
          <w:rFonts w:ascii="Arial" w:hAnsi="Arial" w:cs="Arial"/>
          <w:sz w:val="20"/>
          <w:szCs w:val="20"/>
        </w:rPr>
        <w:t>.</w:t>
      </w:r>
    </w:p>
    <w:p w14:paraId="6D6588AD"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f1)</w:t>
      </w:r>
      <w:r w:rsidR="00D5607C">
        <w:rPr>
          <w:rFonts w:ascii="Arial" w:hAnsi="Arial" w:cs="Arial"/>
          <w:b/>
          <w:sz w:val="20"/>
          <w:szCs w:val="20"/>
        </w:rPr>
        <w:t xml:space="preserve"> és </w:t>
      </w:r>
      <w:r w:rsidRPr="00A87910">
        <w:rPr>
          <w:rFonts w:ascii="Arial" w:hAnsi="Arial" w:cs="Arial"/>
          <w:b/>
          <w:sz w:val="20"/>
          <w:szCs w:val="20"/>
        </w:rPr>
        <w:t>f2)</w:t>
      </w:r>
      <w:r w:rsidRPr="00402C84">
        <w:rPr>
          <w:rFonts w:ascii="Arial" w:hAnsi="Arial" w:cs="Arial"/>
          <w:sz w:val="20"/>
          <w:szCs w:val="20"/>
        </w:rPr>
        <w:t xml:space="preserve"> </w:t>
      </w:r>
      <w:r w:rsidR="00A01247" w:rsidRPr="00402C84">
        <w:rPr>
          <w:rFonts w:ascii="Arial" w:hAnsi="Arial" w:cs="Arial"/>
          <w:sz w:val="20"/>
          <w:szCs w:val="20"/>
        </w:rPr>
        <w:t>cell</w:t>
      </w:r>
      <w:r w:rsidR="003C3B20">
        <w:rPr>
          <w:rFonts w:ascii="Arial" w:hAnsi="Arial" w:cs="Arial"/>
          <w:sz w:val="20"/>
          <w:szCs w:val="20"/>
        </w:rPr>
        <w:t>a</w:t>
      </w:r>
      <w:r w:rsidR="00A01247" w:rsidRPr="00402C84">
        <w:rPr>
          <w:rFonts w:ascii="Arial" w:hAnsi="Arial" w:cs="Arial"/>
          <w:sz w:val="20"/>
          <w:szCs w:val="20"/>
        </w:rPr>
        <w:t xml:space="preserve"> </w:t>
      </w:r>
      <w:r w:rsidRPr="00402C84">
        <w:rPr>
          <w:rFonts w:ascii="Arial" w:hAnsi="Arial" w:cs="Arial"/>
          <w:sz w:val="20"/>
          <w:szCs w:val="20"/>
        </w:rPr>
        <w:t>a megtakarítási számlán elérhető legk</w:t>
      </w:r>
      <w:r w:rsidR="00D15328" w:rsidRPr="00402C84">
        <w:rPr>
          <w:rFonts w:ascii="Arial" w:hAnsi="Arial" w:cs="Arial"/>
          <w:sz w:val="20"/>
          <w:szCs w:val="20"/>
        </w:rPr>
        <w:t xml:space="preserve">isebb és legnagyobb </w:t>
      </w:r>
      <w:proofErr w:type="spellStart"/>
      <w:r w:rsidR="00D15328" w:rsidRPr="00402C84">
        <w:rPr>
          <w:rFonts w:ascii="Arial" w:hAnsi="Arial" w:cs="Arial"/>
          <w:sz w:val="20"/>
          <w:szCs w:val="20"/>
        </w:rPr>
        <w:t>EBKM</w:t>
      </w:r>
      <w:proofErr w:type="spellEnd"/>
      <w:r w:rsidR="00D15328" w:rsidRPr="00402C84">
        <w:rPr>
          <w:rFonts w:ascii="Arial" w:hAnsi="Arial" w:cs="Arial"/>
          <w:sz w:val="20"/>
          <w:szCs w:val="20"/>
        </w:rPr>
        <w:t xml:space="preserve"> értékeke</w:t>
      </w:r>
      <w:r w:rsidRPr="00402C84">
        <w:rPr>
          <w:rFonts w:ascii="Arial" w:hAnsi="Arial" w:cs="Arial"/>
          <w:sz w:val="20"/>
          <w:szCs w:val="20"/>
        </w:rPr>
        <w:t>t jeleníti meg, numerikusan, két tizedes</w:t>
      </w:r>
      <w:r w:rsidR="00302E91">
        <w:rPr>
          <w:rFonts w:ascii="Arial" w:hAnsi="Arial" w:cs="Arial"/>
          <w:sz w:val="20"/>
          <w:szCs w:val="20"/>
        </w:rPr>
        <w:t>jegy</w:t>
      </w:r>
      <w:r w:rsidRPr="00402C84">
        <w:rPr>
          <w:rFonts w:ascii="Arial" w:hAnsi="Arial" w:cs="Arial"/>
          <w:sz w:val="20"/>
          <w:szCs w:val="20"/>
        </w:rPr>
        <w:t xml:space="preserve"> pontossággal, </w:t>
      </w:r>
      <w:r w:rsidR="00302E91">
        <w:rPr>
          <w:rFonts w:ascii="Arial" w:hAnsi="Arial" w:cs="Arial"/>
          <w:sz w:val="20"/>
          <w:szCs w:val="20"/>
        </w:rPr>
        <w:t>százalék</w:t>
      </w:r>
      <w:r w:rsidRPr="00402C84">
        <w:rPr>
          <w:rFonts w:ascii="Arial" w:hAnsi="Arial" w:cs="Arial"/>
          <w:sz w:val="20"/>
          <w:szCs w:val="20"/>
        </w:rPr>
        <w:t xml:space="preserve">jel feltüntetése nélkül. Az itt szereplő minimális és maximális </w:t>
      </w:r>
      <w:proofErr w:type="spellStart"/>
      <w:r w:rsidRPr="00402C84">
        <w:rPr>
          <w:rFonts w:ascii="Arial" w:hAnsi="Arial" w:cs="Arial"/>
          <w:sz w:val="20"/>
          <w:szCs w:val="20"/>
        </w:rPr>
        <w:t>EBKM</w:t>
      </w:r>
      <w:proofErr w:type="spellEnd"/>
      <w:r w:rsidRPr="00402C84">
        <w:rPr>
          <w:rFonts w:ascii="Arial" w:hAnsi="Arial" w:cs="Arial"/>
          <w:sz w:val="20"/>
          <w:szCs w:val="20"/>
        </w:rPr>
        <w:t xml:space="preserve"> értékeket </w:t>
      </w:r>
      <w:r w:rsidRPr="00E6085B">
        <w:rPr>
          <w:rFonts w:ascii="Arial" w:hAnsi="Arial" w:cs="Arial"/>
          <w:sz w:val="20"/>
          <w:szCs w:val="20"/>
        </w:rPr>
        <w:t>a program automatikusan feltölti</w:t>
      </w:r>
      <w:r w:rsidRPr="00402C84">
        <w:rPr>
          <w:rFonts w:ascii="Arial" w:hAnsi="Arial" w:cs="Arial"/>
          <w:sz w:val="20"/>
          <w:szCs w:val="20"/>
        </w:rPr>
        <w:t xml:space="preserve"> a termékhez kapcsolódó </w:t>
      </w:r>
      <w:r w:rsidR="00C05108" w:rsidRPr="00402C84">
        <w:rPr>
          <w:rFonts w:ascii="Arial" w:hAnsi="Arial" w:cs="Arial"/>
          <w:sz w:val="20"/>
          <w:szCs w:val="20"/>
        </w:rPr>
        <w:t xml:space="preserve">kamatozási </w:t>
      </w:r>
      <w:r w:rsidRPr="00402C84">
        <w:rPr>
          <w:rFonts w:ascii="Arial" w:hAnsi="Arial" w:cs="Arial"/>
          <w:sz w:val="20"/>
          <w:szCs w:val="20"/>
        </w:rPr>
        <w:t xml:space="preserve">segédtábla legkisebb és legnagyobb értékeivel. </w:t>
      </w:r>
    </w:p>
    <w:p w14:paraId="6B3944CA" w14:textId="77777777" w:rsidR="00825013" w:rsidRPr="00402C84" w:rsidRDefault="00825013" w:rsidP="00707EFB">
      <w:pPr>
        <w:spacing w:after="0"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g)</w:t>
      </w:r>
      <w:r w:rsidRPr="00402C84">
        <w:rPr>
          <w:rFonts w:ascii="Arial" w:hAnsi="Arial" w:cs="Arial"/>
          <w:i/>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a kamatszámítással, </w:t>
      </w:r>
      <w:proofErr w:type="spellStart"/>
      <w:r w:rsidRPr="00402C84">
        <w:rPr>
          <w:rFonts w:ascii="Arial" w:hAnsi="Arial" w:cs="Arial"/>
          <w:sz w:val="20"/>
          <w:szCs w:val="20"/>
        </w:rPr>
        <w:t>EBKM-mel</w:t>
      </w:r>
      <w:proofErr w:type="spellEnd"/>
      <w:r w:rsidRPr="00402C84">
        <w:rPr>
          <w:rFonts w:ascii="Arial" w:hAnsi="Arial" w:cs="Arial"/>
          <w:sz w:val="20"/>
          <w:szCs w:val="20"/>
        </w:rPr>
        <w:t xml:space="preserve"> kapcsolatos megjegyzéseket megjeleníteni (pl. </w:t>
      </w:r>
      <w:r w:rsidR="003D3CF2" w:rsidRPr="00402C84">
        <w:rPr>
          <w:rFonts w:ascii="Arial" w:hAnsi="Arial" w:cs="Arial"/>
          <w:sz w:val="20"/>
          <w:szCs w:val="20"/>
        </w:rPr>
        <w:t xml:space="preserve">referencia kamatra vonatkozó adatok, </w:t>
      </w:r>
      <w:r w:rsidRPr="00402C84">
        <w:rPr>
          <w:rFonts w:ascii="Arial" w:hAnsi="Arial" w:cs="Arial"/>
          <w:sz w:val="20"/>
          <w:szCs w:val="20"/>
        </w:rPr>
        <w:t>kamatperió</w:t>
      </w:r>
      <w:r w:rsidR="00854C06" w:rsidRPr="00402C84">
        <w:rPr>
          <w:rFonts w:ascii="Arial" w:hAnsi="Arial" w:cs="Arial"/>
          <w:sz w:val="20"/>
          <w:szCs w:val="20"/>
        </w:rPr>
        <w:t>dus hossza</w:t>
      </w:r>
      <w:r w:rsidR="003D3CF2" w:rsidRPr="00402C84">
        <w:rPr>
          <w:rFonts w:ascii="Arial" w:hAnsi="Arial" w:cs="Arial"/>
          <w:sz w:val="20"/>
          <w:szCs w:val="20"/>
        </w:rPr>
        <w:t>,</w:t>
      </w:r>
      <w:r w:rsidR="00854C06" w:rsidRPr="00402C84">
        <w:rPr>
          <w:rFonts w:ascii="Arial" w:hAnsi="Arial" w:cs="Arial"/>
          <w:sz w:val="20"/>
          <w:szCs w:val="20"/>
        </w:rPr>
        <w:t xml:space="preserve"> kamatszámítás módja</w:t>
      </w:r>
      <w:r w:rsidRPr="00402C84">
        <w:rPr>
          <w:rFonts w:ascii="Arial" w:hAnsi="Arial" w:cs="Arial"/>
          <w:sz w:val="20"/>
          <w:szCs w:val="20"/>
        </w:rPr>
        <w:t>,</w:t>
      </w:r>
      <w:r w:rsidR="003D3CF2" w:rsidRPr="00402C84">
        <w:rPr>
          <w:rFonts w:ascii="Arial" w:hAnsi="Arial" w:cs="Arial"/>
          <w:sz w:val="20"/>
          <w:szCs w:val="20"/>
        </w:rPr>
        <w:t xml:space="preserve"> felmondásnál alkalmazott kamatláb</w:t>
      </w:r>
      <w:r w:rsidRPr="00402C84">
        <w:rPr>
          <w:rFonts w:ascii="Arial" w:hAnsi="Arial" w:cs="Arial"/>
          <w:sz w:val="20"/>
          <w:szCs w:val="20"/>
        </w:rPr>
        <w:t xml:space="preserve">). A kamatszámítással összefüggő információk egy részét a </w:t>
      </w:r>
      <w:r w:rsidR="00C05108" w:rsidRPr="00402C84">
        <w:rPr>
          <w:rFonts w:ascii="Arial" w:hAnsi="Arial" w:cs="Arial"/>
          <w:sz w:val="20"/>
          <w:szCs w:val="20"/>
        </w:rPr>
        <w:t xml:space="preserve">kamatozási </w:t>
      </w:r>
      <w:r w:rsidRPr="00402C84">
        <w:rPr>
          <w:rFonts w:ascii="Arial" w:hAnsi="Arial" w:cs="Arial"/>
          <w:sz w:val="20"/>
          <w:szCs w:val="20"/>
        </w:rPr>
        <w:t>segédtábla tartalmazza. Mivel a segédtábla számszerűsített kamatokat jelenít meg, itt lehet a változó</w:t>
      </w:r>
      <w:r w:rsidR="009F75E8" w:rsidRPr="00402C84">
        <w:rPr>
          <w:rFonts w:ascii="Arial" w:hAnsi="Arial" w:cs="Arial"/>
          <w:sz w:val="20"/>
          <w:szCs w:val="20"/>
        </w:rPr>
        <w:t>,</w:t>
      </w:r>
      <w:r w:rsidRPr="00402C84">
        <w:rPr>
          <w:rFonts w:ascii="Arial" w:hAnsi="Arial" w:cs="Arial"/>
          <w:sz w:val="20"/>
          <w:szCs w:val="20"/>
        </w:rPr>
        <w:t xml:space="preserve"> illetve változtatható kamatozással kapcsolatos tájékoztatást is megadni (pl. amennyiben a termék báziskamathoz kötött</w:t>
      </w:r>
      <w:r w:rsidR="002F0655" w:rsidRPr="00402C84">
        <w:rPr>
          <w:rFonts w:ascii="Arial" w:hAnsi="Arial" w:cs="Arial"/>
          <w:sz w:val="20"/>
          <w:szCs w:val="20"/>
        </w:rPr>
        <w:t>,</w:t>
      </w:r>
      <w:r w:rsidRPr="00402C84">
        <w:rPr>
          <w:rFonts w:ascii="Arial" w:hAnsi="Arial" w:cs="Arial"/>
          <w:sz w:val="20"/>
          <w:szCs w:val="20"/>
        </w:rPr>
        <w:t xml:space="preserve"> az ezzel kapcsolatos információ is megjeleníthető). Ha adott feltételek teljesülése estén (nem akciós) bónusz kamat is jár az általánosan érvényes alapkamaton felül, annak feltételei is ide kerülnek.</w:t>
      </w:r>
    </w:p>
    <w:p w14:paraId="0F10E19D" w14:textId="77777777" w:rsidR="003D3CF2" w:rsidRPr="00402C84" w:rsidRDefault="003D3CF2" w:rsidP="00707EFB">
      <w:pPr>
        <w:spacing w:after="0" w:line="240" w:lineRule="auto"/>
        <w:jc w:val="both"/>
        <w:rPr>
          <w:rFonts w:ascii="Arial" w:hAnsi="Arial" w:cs="Arial"/>
          <w:sz w:val="20"/>
          <w:szCs w:val="20"/>
        </w:rPr>
      </w:pPr>
    </w:p>
    <w:p w14:paraId="15ABEAA0"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h</w:t>
      </w:r>
      <w:proofErr w:type="gramStart"/>
      <w:r w:rsidRPr="00A87910">
        <w:rPr>
          <w:rFonts w:ascii="Arial" w:hAnsi="Arial" w:cs="Arial"/>
          <w:b/>
          <w:sz w:val="20"/>
          <w:szCs w:val="20"/>
        </w:rPr>
        <w:t>1)-</w:t>
      </w:r>
      <w:proofErr w:type="gramEnd"/>
      <w:r w:rsidRPr="00A87910">
        <w:rPr>
          <w:rFonts w:ascii="Arial" w:hAnsi="Arial" w:cs="Arial"/>
          <w:b/>
          <w:sz w:val="20"/>
          <w:szCs w:val="20"/>
        </w:rPr>
        <w:t>h5)</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a számlavezetéshez kapcsolódó költségeket kell bemutatni. </w:t>
      </w:r>
    </w:p>
    <w:p w14:paraId="7F54C481" w14:textId="77777777" w:rsidR="00825013" w:rsidRPr="00402C84" w:rsidRDefault="009F75E8" w:rsidP="00707EFB">
      <w:pPr>
        <w:spacing w:line="240" w:lineRule="auto"/>
        <w:jc w:val="both"/>
        <w:rPr>
          <w:rFonts w:ascii="Arial" w:hAnsi="Arial" w:cs="Arial"/>
          <w:sz w:val="20"/>
          <w:szCs w:val="20"/>
        </w:rPr>
      </w:pPr>
      <w:r w:rsidRPr="00402C84">
        <w:rPr>
          <w:rFonts w:ascii="Arial" w:hAnsi="Arial" w:cs="Arial"/>
          <w:sz w:val="20"/>
          <w:szCs w:val="20"/>
        </w:rPr>
        <w:t>A</w:t>
      </w:r>
      <w:r w:rsidR="00825013" w:rsidRPr="00402C84">
        <w:rPr>
          <w:rFonts w:ascii="Arial" w:hAnsi="Arial" w:cs="Arial"/>
          <w:sz w:val="20"/>
          <w:szCs w:val="20"/>
        </w:rPr>
        <w:t xml:space="preserve"> </w:t>
      </w:r>
      <w:r w:rsidR="00825013" w:rsidRPr="00A87910">
        <w:rPr>
          <w:rFonts w:ascii="Arial" w:hAnsi="Arial" w:cs="Arial"/>
          <w:b/>
          <w:sz w:val="20"/>
          <w:szCs w:val="20"/>
        </w:rPr>
        <w:t>h1)</w:t>
      </w:r>
      <w:r w:rsidR="00825013" w:rsidRPr="00402C84">
        <w:rPr>
          <w:rFonts w:ascii="Arial" w:hAnsi="Arial" w:cs="Arial"/>
          <w:sz w:val="20"/>
          <w:szCs w:val="20"/>
        </w:rPr>
        <w:t xml:space="preserve"> </w:t>
      </w:r>
      <w:r w:rsidR="00A01247" w:rsidRPr="00402C84">
        <w:rPr>
          <w:rFonts w:ascii="Arial" w:hAnsi="Arial" w:cs="Arial"/>
          <w:sz w:val="20"/>
          <w:szCs w:val="20"/>
        </w:rPr>
        <w:t xml:space="preserve">cellában </w:t>
      </w:r>
      <w:r w:rsidR="00825013" w:rsidRPr="00402C84">
        <w:rPr>
          <w:rFonts w:ascii="Arial" w:hAnsi="Arial" w:cs="Arial"/>
          <w:sz w:val="20"/>
          <w:szCs w:val="20"/>
        </w:rPr>
        <w:t>kell szerepeltetni a számla megnyitásának díját.</w:t>
      </w:r>
    </w:p>
    <w:p w14:paraId="72037488" w14:textId="77777777" w:rsidR="009F75E8" w:rsidRPr="00402C84" w:rsidRDefault="009F75E8" w:rsidP="00707EFB">
      <w:pPr>
        <w:spacing w:line="240" w:lineRule="auto"/>
        <w:jc w:val="both"/>
        <w:rPr>
          <w:rFonts w:ascii="Arial" w:hAnsi="Arial" w:cs="Arial"/>
          <w:sz w:val="20"/>
          <w:szCs w:val="20"/>
        </w:rPr>
      </w:pPr>
      <w:r w:rsidRPr="00402C84">
        <w:rPr>
          <w:rFonts w:ascii="Arial" w:hAnsi="Arial" w:cs="Arial"/>
          <w:sz w:val="20"/>
          <w:szCs w:val="20"/>
        </w:rPr>
        <w:lastRenderedPageBreak/>
        <w:t>A</w:t>
      </w:r>
      <w:r w:rsidR="00825013" w:rsidRPr="00402C84">
        <w:rPr>
          <w:rFonts w:ascii="Arial" w:hAnsi="Arial" w:cs="Arial"/>
          <w:sz w:val="20"/>
          <w:szCs w:val="20"/>
        </w:rPr>
        <w:t xml:space="preserve"> </w:t>
      </w:r>
      <w:r w:rsidR="00825013" w:rsidRPr="00A87910">
        <w:rPr>
          <w:rFonts w:ascii="Arial" w:hAnsi="Arial" w:cs="Arial"/>
          <w:b/>
          <w:sz w:val="20"/>
          <w:szCs w:val="20"/>
        </w:rPr>
        <w:t>h2)</w:t>
      </w:r>
      <w:r w:rsidR="00825013" w:rsidRPr="00402C84">
        <w:rPr>
          <w:rFonts w:ascii="Arial" w:hAnsi="Arial" w:cs="Arial"/>
          <w:sz w:val="20"/>
          <w:szCs w:val="20"/>
        </w:rPr>
        <w:t xml:space="preserve"> </w:t>
      </w:r>
      <w:r w:rsidR="00A01247" w:rsidRPr="00402C84">
        <w:rPr>
          <w:rFonts w:ascii="Arial" w:hAnsi="Arial" w:cs="Arial"/>
          <w:sz w:val="20"/>
          <w:szCs w:val="20"/>
        </w:rPr>
        <w:t xml:space="preserve">cellában </w:t>
      </w:r>
      <w:r w:rsidR="00825013" w:rsidRPr="00402C84">
        <w:rPr>
          <w:rFonts w:ascii="Arial" w:hAnsi="Arial" w:cs="Arial"/>
          <w:sz w:val="20"/>
          <w:szCs w:val="20"/>
        </w:rPr>
        <w:t xml:space="preserve">a számlavezetés díját kell </w:t>
      </w:r>
      <w:r w:rsidR="00C05108" w:rsidRPr="00402C84">
        <w:rPr>
          <w:rFonts w:ascii="Arial" w:hAnsi="Arial" w:cs="Arial"/>
          <w:sz w:val="20"/>
          <w:szCs w:val="20"/>
        </w:rPr>
        <w:t>feltüntetni</w:t>
      </w:r>
      <w:r w:rsidR="00825013" w:rsidRPr="00402C84">
        <w:rPr>
          <w:rFonts w:ascii="Arial" w:hAnsi="Arial" w:cs="Arial"/>
          <w:sz w:val="20"/>
          <w:szCs w:val="20"/>
        </w:rPr>
        <w:t xml:space="preserve">. Amennyiben különböző feltételek teljesülése esetén eltérő számlavezetési díjakat ír elő a hitelintézet, azok részletes bemutatására is itt van lehetőség. </w:t>
      </w:r>
    </w:p>
    <w:p w14:paraId="099A865D" w14:textId="77777777" w:rsidR="00825013" w:rsidRPr="00402C84" w:rsidRDefault="009F75E8" w:rsidP="00707EFB">
      <w:pPr>
        <w:spacing w:line="240" w:lineRule="auto"/>
        <w:jc w:val="both"/>
        <w:rPr>
          <w:rFonts w:ascii="Arial" w:hAnsi="Arial" w:cs="Arial"/>
          <w:sz w:val="20"/>
          <w:szCs w:val="20"/>
        </w:rPr>
      </w:pPr>
      <w:r w:rsidRPr="00402C84">
        <w:rPr>
          <w:rFonts w:ascii="Arial" w:hAnsi="Arial" w:cs="Arial"/>
          <w:sz w:val="20"/>
          <w:szCs w:val="20"/>
        </w:rPr>
        <w:t>A</w:t>
      </w:r>
      <w:r w:rsidR="00825013" w:rsidRPr="00402C84">
        <w:rPr>
          <w:rFonts w:ascii="Arial" w:hAnsi="Arial" w:cs="Arial"/>
          <w:sz w:val="20"/>
          <w:szCs w:val="20"/>
        </w:rPr>
        <w:t xml:space="preserve"> </w:t>
      </w:r>
      <w:r w:rsidR="00825013" w:rsidRPr="00A87910">
        <w:rPr>
          <w:rFonts w:ascii="Arial" w:hAnsi="Arial" w:cs="Arial"/>
          <w:b/>
          <w:sz w:val="20"/>
          <w:szCs w:val="20"/>
        </w:rPr>
        <w:t>h3)</w:t>
      </w:r>
      <w:r w:rsidR="00825013" w:rsidRPr="00402C84">
        <w:rPr>
          <w:rFonts w:ascii="Arial" w:hAnsi="Arial" w:cs="Arial"/>
          <w:sz w:val="20"/>
          <w:szCs w:val="20"/>
        </w:rPr>
        <w:t xml:space="preserve"> </w:t>
      </w:r>
      <w:r w:rsidR="00A01247" w:rsidRPr="00402C84">
        <w:rPr>
          <w:rFonts w:ascii="Arial" w:hAnsi="Arial" w:cs="Arial"/>
          <w:sz w:val="20"/>
          <w:szCs w:val="20"/>
        </w:rPr>
        <w:t xml:space="preserve">cellában </w:t>
      </w:r>
      <w:r w:rsidR="00825013" w:rsidRPr="00402C84">
        <w:rPr>
          <w:rFonts w:ascii="Arial" w:hAnsi="Arial" w:cs="Arial"/>
          <w:sz w:val="20"/>
          <w:szCs w:val="20"/>
        </w:rPr>
        <w:t>kell a rendszeres számlakivonat költségét bemutatni.</w:t>
      </w:r>
    </w:p>
    <w:p w14:paraId="08214221" w14:textId="77777777" w:rsidR="00825013" w:rsidRPr="00402C84" w:rsidRDefault="009F75E8" w:rsidP="00707EFB">
      <w:pPr>
        <w:spacing w:line="240" w:lineRule="auto"/>
        <w:jc w:val="both"/>
        <w:rPr>
          <w:rFonts w:ascii="Arial" w:hAnsi="Arial" w:cs="Arial"/>
          <w:sz w:val="20"/>
          <w:szCs w:val="20"/>
        </w:rPr>
      </w:pPr>
      <w:r w:rsidRPr="00402C84">
        <w:rPr>
          <w:rFonts w:ascii="Arial" w:hAnsi="Arial" w:cs="Arial"/>
          <w:sz w:val="20"/>
          <w:szCs w:val="20"/>
        </w:rPr>
        <w:t>A</w:t>
      </w:r>
      <w:r w:rsidR="00825013" w:rsidRPr="00402C84">
        <w:rPr>
          <w:rFonts w:ascii="Arial" w:hAnsi="Arial" w:cs="Arial"/>
          <w:sz w:val="20"/>
          <w:szCs w:val="20"/>
        </w:rPr>
        <w:t xml:space="preserve"> </w:t>
      </w:r>
      <w:r w:rsidR="00825013" w:rsidRPr="00A87910">
        <w:rPr>
          <w:rFonts w:ascii="Arial" w:hAnsi="Arial" w:cs="Arial"/>
          <w:b/>
          <w:sz w:val="20"/>
          <w:szCs w:val="20"/>
        </w:rPr>
        <w:t>h4)</w:t>
      </w:r>
      <w:r w:rsidR="00825013" w:rsidRPr="00402C84">
        <w:rPr>
          <w:rFonts w:ascii="Arial" w:hAnsi="Arial" w:cs="Arial"/>
          <w:sz w:val="20"/>
          <w:szCs w:val="20"/>
        </w:rPr>
        <w:t xml:space="preserve"> </w:t>
      </w:r>
      <w:r w:rsidR="00A01247" w:rsidRPr="00402C84">
        <w:rPr>
          <w:rFonts w:ascii="Arial" w:hAnsi="Arial" w:cs="Arial"/>
          <w:sz w:val="20"/>
          <w:szCs w:val="20"/>
        </w:rPr>
        <w:t xml:space="preserve">cellában </w:t>
      </w:r>
      <w:r w:rsidR="00825013" w:rsidRPr="00402C84">
        <w:rPr>
          <w:rFonts w:ascii="Arial" w:hAnsi="Arial" w:cs="Arial"/>
          <w:sz w:val="20"/>
          <w:szCs w:val="20"/>
        </w:rPr>
        <w:t xml:space="preserve">a számlacsomag váltásának díját </w:t>
      </w:r>
      <w:r w:rsidR="00C05108" w:rsidRPr="00402C84">
        <w:rPr>
          <w:rFonts w:ascii="Arial" w:hAnsi="Arial" w:cs="Arial"/>
          <w:sz w:val="20"/>
          <w:szCs w:val="20"/>
        </w:rPr>
        <w:t xml:space="preserve">kell </w:t>
      </w:r>
      <w:r w:rsidR="00825013" w:rsidRPr="00402C84">
        <w:rPr>
          <w:rFonts w:ascii="Arial" w:hAnsi="Arial" w:cs="Arial"/>
          <w:sz w:val="20"/>
          <w:szCs w:val="20"/>
        </w:rPr>
        <w:t>megadni.</w:t>
      </w:r>
    </w:p>
    <w:p w14:paraId="7EF2A322" w14:textId="77777777" w:rsidR="00825013" w:rsidRPr="00402C84" w:rsidRDefault="009F75E8" w:rsidP="00707EFB">
      <w:pPr>
        <w:spacing w:line="240" w:lineRule="auto"/>
        <w:jc w:val="both"/>
        <w:rPr>
          <w:rFonts w:ascii="Arial" w:hAnsi="Arial" w:cs="Arial"/>
          <w:sz w:val="20"/>
          <w:szCs w:val="20"/>
        </w:rPr>
      </w:pPr>
      <w:r w:rsidRPr="00402C84">
        <w:rPr>
          <w:rFonts w:ascii="Arial" w:hAnsi="Arial" w:cs="Arial"/>
          <w:sz w:val="20"/>
          <w:szCs w:val="20"/>
        </w:rPr>
        <w:t>A</w:t>
      </w:r>
      <w:r w:rsidR="00825013" w:rsidRPr="00402C84">
        <w:rPr>
          <w:rFonts w:ascii="Arial" w:hAnsi="Arial" w:cs="Arial"/>
          <w:sz w:val="20"/>
          <w:szCs w:val="20"/>
        </w:rPr>
        <w:t xml:space="preserve"> </w:t>
      </w:r>
      <w:r w:rsidR="00825013" w:rsidRPr="00A87910">
        <w:rPr>
          <w:rFonts w:ascii="Arial" w:hAnsi="Arial" w:cs="Arial"/>
          <w:b/>
          <w:sz w:val="20"/>
          <w:szCs w:val="20"/>
        </w:rPr>
        <w:t>h5)</w:t>
      </w:r>
      <w:r w:rsidR="00825013" w:rsidRPr="00402C84">
        <w:rPr>
          <w:rFonts w:ascii="Arial" w:hAnsi="Arial" w:cs="Arial"/>
          <w:sz w:val="20"/>
          <w:szCs w:val="20"/>
        </w:rPr>
        <w:t xml:space="preserve"> </w:t>
      </w:r>
      <w:r w:rsidR="002F0655" w:rsidRPr="00402C84">
        <w:rPr>
          <w:rFonts w:ascii="Arial" w:hAnsi="Arial" w:cs="Arial"/>
          <w:sz w:val="20"/>
          <w:szCs w:val="20"/>
        </w:rPr>
        <w:t xml:space="preserve">cella </w:t>
      </w:r>
      <w:r w:rsidR="00825013" w:rsidRPr="00402C84">
        <w:rPr>
          <w:rFonts w:ascii="Arial" w:hAnsi="Arial" w:cs="Arial"/>
          <w:sz w:val="20"/>
          <w:szCs w:val="20"/>
        </w:rPr>
        <w:t>a megtakarítási számla megszüntetéséhez kapcsolódó költségek (számlazárási díj) bemutat</w:t>
      </w:r>
      <w:r w:rsidR="00C05108" w:rsidRPr="00402C84">
        <w:rPr>
          <w:rFonts w:ascii="Arial" w:hAnsi="Arial" w:cs="Arial"/>
          <w:sz w:val="20"/>
          <w:szCs w:val="20"/>
        </w:rPr>
        <w:t>ására szolgál</w:t>
      </w:r>
      <w:r w:rsidR="00825013" w:rsidRPr="00402C84">
        <w:rPr>
          <w:rFonts w:ascii="Arial" w:hAnsi="Arial" w:cs="Arial"/>
          <w:sz w:val="20"/>
          <w:szCs w:val="20"/>
        </w:rPr>
        <w:t>.</w:t>
      </w:r>
    </w:p>
    <w:p w14:paraId="3D694391"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i</w:t>
      </w:r>
      <w:proofErr w:type="gramStart"/>
      <w:r w:rsidRPr="00A87910">
        <w:rPr>
          <w:rFonts w:ascii="Arial" w:hAnsi="Arial" w:cs="Arial"/>
          <w:b/>
          <w:sz w:val="20"/>
          <w:szCs w:val="20"/>
        </w:rPr>
        <w:t>1)-</w:t>
      </w:r>
      <w:proofErr w:type="gramEnd"/>
      <w:r w:rsidRPr="00A87910">
        <w:rPr>
          <w:rFonts w:ascii="Arial" w:hAnsi="Arial" w:cs="Arial"/>
          <w:b/>
          <w:sz w:val="20"/>
          <w:szCs w:val="20"/>
        </w:rPr>
        <w:t>i7)</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feltüntetni a megtakarítási számla használatához kapcsolódó tranzakciós díjakat.</w:t>
      </w:r>
    </w:p>
    <w:p w14:paraId="0A51E107"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A</w:t>
      </w:r>
      <w:r w:rsidR="00571ABC" w:rsidRPr="00402C84">
        <w:rPr>
          <w:rFonts w:ascii="Arial" w:hAnsi="Arial" w:cs="Arial"/>
          <w:sz w:val="20"/>
          <w:szCs w:val="20"/>
        </w:rPr>
        <w:t>z</w:t>
      </w:r>
      <w:r w:rsidRPr="00402C84">
        <w:rPr>
          <w:rFonts w:ascii="Arial" w:hAnsi="Arial" w:cs="Arial"/>
          <w:sz w:val="20"/>
          <w:szCs w:val="20"/>
        </w:rPr>
        <w:t xml:space="preserve"> </w:t>
      </w:r>
      <w:r w:rsidRPr="00A87910">
        <w:rPr>
          <w:rFonts w:ascii="Arial" w:hAnsi="Arial" w:cs="Arial"/>
          <w:b/>
          <w:sz w:val="20"/>
          <w:szCs w:val="20"/>
        </w:rPr>
        <w:t>i1)</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a megtakarítási számlára történő készpénzbefizetés díját </w:t>
      </w:r>
      <w:r w:rsidR="00C05108" w:rsidRPr="00402C84">
        <w:rPr>
          <w:rFonts w:ascii="Arial" w:hAnsi="Arial" w:cs="Arial"/>
          <w:sz w:val="20"/>
          <w:szCs w:val="20"/>
        </w:rPr>
        <w:t xml:space="preserve">kell </w:t>
      </w:r>
      <w:r w:rsidRPr="00402C84">
        <w:rPr>
          <w:rFonts w:ascii="Arial" w:hAnsi="Arial" w:cs="Arial"/>
          <w:sz w:val="20"/>
          <w:szCs w:val="20"/>
        </w:rPr>
        <w:t>bemutatni.</w:t>
      </w:r>
    </w:p>
    <w:p w14:paraId="02328ABC"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A</w:t>
      </w:r>
      <w:r w:rsidR="00571ABC" w:rsidRPr="00402C84">
        <w:rPr>
          <w:rFonts w:ascii="Arial" w:hAnsi="Arial" w:cs="Arial"/>
          <w:sz w:val="20"/>
          <w:szCs w:val="20"/>
        </w:rPr>
        <w:t>z</w:t>
      </w:r>
      <w:r w:rsidRPr="00402C84">
        <w:rPr>
          <w:rFonts w:ascii="Arial" w:hAnsi="Arial" w:cs="Arial"/>
          <w:sz w:val="20"/>
          <w:szCs w:val="20"/>
        </w:rPr>
        <w:t xml:space="preserve"> </w:t>
      </w:r>
      <w:r w:rsidRPr="00A87910">
        <w:rPr>
          <w:rFonts w:ascii="Arial" w:hAnsi="Arial" w:cs="Arial"/>
          <w:b/>
          <w:sz w:val="20"/>
          <w:szCs w:val="20"/>
        </w:rPr>
        <w:t>i2)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C05108" w:rsidRPr="00402C84">
        <w:rPr>
          <w:rFonts w:ascii="Arial" w:hAnsi="Arial" w:cs="Arial"/>
          <w:sz w:val="20"/>
          <w:szCs w:val="20"/>
        </w:rPr>
        <w:t xml:space="preserve">kell </w:t>
      </w:r>
      <w:r w:rsidRPr="00402C84">
        <w:rPr>
          <w:rFonts w:ascii="Arial" w:hAnsi="Arial" w:cs="Arial"/>
          <w:sz w:val="20"/>
          <w:szCs w:val="20"/>
        </w:rPr>
        <w:t xml:space="preserve">megjeleníteni a főszámlára, </w:t>
      </w:r>
      <w:r w:rsidR="00C56754">
        <w:rPr>
          <w:rFonts w:ascii="Arial" w:hAnsi="Arial" w:cs="Arial"/>
          <w:sz w:val="20"/>
          <w:szCs w:val="20"/>
        </w:rPr>
        <w:t>az adatszolgáltató</w:t>
      </w:r>
      <w:r w:rsidRPr="00402C84">
        <w:rPr>
          <w:rFonts w:ascii="Arial" w:hAnsi="Arial" w:cs="Arial"/>
          <w:sz w:val="20"/>
          <w:szCs w:val="20"/>
        </w:rPr>
        <w:t>n</w:t>
      </w:r>
      <w:r w:rsidR="00D6165D">
        <w:rPr>
          <w:rFonts w:ascii="Arial" w:hAnsi="Arial" w:cs="Arial"/>
          <w:sz w:val="20"/>
          <w:szCs w:val="20"/>
        </w:rPr>
        <w:t>á</w:t>
      </w:r>
      <w:r w:rsidRPr="00402C84">
        <w:rPr>
          <w:rFonts w:ascii="Arial" w:hAnsi="Arial" w:cs="Arial"/>
          <w:sz w:val="20"/>
          <w:szCs w:val="20"/>
        </w:rPr>
        <w:t>l vezetett másik saját számlára történő átvezetés díját.</w:t>
      </w:r>
    </w:p>
    <w:p w14:paraId="680102D2"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A</w:t>
      </w:r>
      <w:r w:rsidR="00571ABC" w:rsidRPr="00402C84">
        <w:rPr>
          <w:rFonts w:ascii="Arial" w:hAnsi="Arial" w:cs="Arial"/>
          <w:sz w:val="20"/>
          <w:szCs w:val="20"/>
        </w:rPr>
        <w:t>z</w:t>
      </w:r>
      <w:r w:rsidRPr="00402C84">
        <w:rPr>
          <w:rFonts w:ascii="Arial" w:hAnsi="Arial" w:cs="Arial"/>
          <w:sz w:val="20"/>
          <w:szCs w:val="20"/>
        </w:rPr>
        <w:t xml:space="preserve"> </w:t>
      </w:r>
      <w:r w:rsidRPr="00A87910">
        <w:rPr>
          <w:rFonts w:ascii="Arial" w:hAnsi="Arial" w:cs="Arial"/>
          <w:b/>
          <w:sz w:val="20"/>
          <w:szCs w:val="20"/>
        </w:rPr>
        <w:t>i3)</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C05108" w:rsidRPr="00402C84">
        <w:rPr>
          <w:rFonts w:ascii="Arial" w:hAnsi="Arial" w:cs="Arial"/>
          <w:sz w:val="20"/>
          <w:szCs w:val="20"/>
        </w:rPr>
        <w:t xml:space="preserve">kell </w:t>
      </w:r>
      <w:r w:rsidRPr="00402C84">
        <w:rPr>
          <w:rFonts w:ascii="Arial" w:hAnsi="Arial" w:cs="Arial"/>
          <w:sz w:val="20"/>
          <w:szCs w:val="20"/>
        </w:rPr>
        <w:t xml:space="preserve">bemutatni </w:t>
      </w:r>
      <w:r w:rsidR="00C56754">
        <w:rPr>
          <w:rFonts w:ascii="Arial" w:hAnsi="Arial" w:cs="Arial"/>
          <w:sz w:val="20"/>
          <w:szCs w:val="20"/>
        </w:rPr>
        <w:t>az adatszolgáltató</w:t>
      </w:r>
      <w:r w:rsidRPr="00402C84">
        <w:rPr>
          <w:rFonts w:ascii="Arial" w:hAnsi="Arial" w:cs="Arial"/>
          <w:sz w:val="20"/>
          <w:szCs w:val="20"/>
        </w:rPr>
        <w:t>n belüli átvezetés/átutalás díját (eltérő ügyfélszámlára)</w:t>
      </w:r>
      <w:r w:rsidR="002F0655" w:rsidRPr="00402C84">
        <w:rPr>
          <w:rFonts w:ascii="Arial" w:hAnsi="Arial" w:cs="Arial"/>
          <w:sz w:val="20"/>
          <w:szCs w:val="20"/>
        </w:rPr>
        <w:t>.</w:t>
      </w:r>
      <w:r w:rsidR="00571ABC" w:rsidRPr="00402C84">
        <w:rPr>
          <w:rFonts w:ascii="Arial" w:hAnsi="Arial" w:cs="Arial"/>
          <w:sz w:val="20"/>
          <w:szCs w:val="20"/>
        </w:rPr>
        <w:t xml:space="preserve"> </w:t>
      </w:r>
    </w:p>
    <w:p w14:paraId="09D618CC"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A</w:t>
      </w:r>
      <w:r w:rsidR="00571ABC" w:rsidRPr="00402C84">
        <w:rPr>
          <w:rFonts w:ascii="Arial" w:hAnsi="Arial" w:cs="Arial"/>
          <w:sz w:val="20"/>
          <w:szCs w:val="20"/>
        </w:rPr>
        <w:t>z</w:t>
      </w:r>
      <w:r w:rsidRPr="00402C84">
        <w:rPr>
          <w:rFonts w:ascii="Arial" w:hAnsi="Arial" w:cs="Arial"/>
          <w:sz w:val="20"/>
          <w:szCs w:val="20"/>
        </w:rPr>
        <w:t xml:space="preserve"> </w:t>
      </w:r>
      <w:r w:rsidRPr="00A87910">
        <w:rPr>
          <w:rFonts w:ascii="Arial" w:hAnsi="Arial" w:cs="Arial"/>
          <w:b/>
          <w:sz w:val="20"/>
          <w:szCs w:val="20"/>
        </w:rPr>
        <w:t>i4)</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C05108" w:rsidRPr="00402C84">
        <w:rPr>
          <w:rFonts w:ascii="Arial" w:hAnsi="Arial" w:cs="Arial"/>
          <w:sz w:val="20"/>
          <w:szCs w:val="20"/>
        </w:rPr>
        <w:t xml:space="preserve">kell </w:t>
      </w:r>
      <w:r w:rsidR="00C56754">
        <w:rPr>
          <w:rFonts w:ascii="Arial" w:hAnsi="Arial" w:cs="Arial"/>
          <w:sz w:val="20"/>
          <w:szCs w:val="20"/>
        </w:rPr>
        <w:t>az adatszolgáltató</w:t>
      </w:r>
      <w:r w:rsidRPr="00402C84">
        <w:rPr>
          <w:rFonts w:ascii="Arial" w:hAnsi="Arial" w:cs="Arial"/>
          <w:sz w:val="20"/>
          <w:szCs w:val="20"/>
        </w:rPr>
        <w:t xml:space="preserve">n kívüli átutalás díját megjeleníteni. </w:t>
      </w:r>
    </w:p>
    <w:p w14:paraId="758200CE"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A</w:t>
      </w:r>
      <w:r w:rsidR="00571ABC" w:rsidRPr="00402C84">
        <w:rPr>
          <w:rFonts w:ascii="Arial" w:hAnsi="Arial" w:cs="Arial"/>
          <w:sz w:val="20"/>
          <w:szCs w:val="20"/>
        </w:rPr>
        <w:t>z</w:t>
      </w:r>
      <w:r w:rsidRPr="00402C84">
        <w:rPr>
          <w:rFonts w:ascii="Arial" w:hAnsi="Arial" w:cs="Arial"/>
          <w:sz w:val="20"/>
          <w:szCs w:val="20"/>
        </w:rPr>
        <w:t xml:space="preserve"> </w:t>
      </w:r>
      <w:r w:rsidRPr="00A87910">
        <w:rPr>
          <w:rFonts w:ascii="Arial" w:hAnsi="Arial" w:cs="Arial"/>
          <w:b/>
          <w:sz w:val="20"/>
          <w:szCs w:val="20"/>
        </w:rPr>
        <w:t>i5)</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C05108" w:rsidRPr="00402C84">
        <w:rPr>
          <w:rFonts w:ascii="Arial" w:hAnsi="Arial" w:cs="Arial"/>
          <w:sz w:val="20"/>
          <w:szCs w:val="20"/>
        </w:rPr>
        <w:t xml:space="preserve">kell </w:t>
      </w:r>
      <w:r w:rsidRPr="00402C84">
        <w:rPr>
          <w:rFonts w:ascii="Arial" w:hAnsi="Arial" w:cs="Arial"/>
          <w:sz w:val="20"/>
          <w:szCs w:val="20"/>
        </w:rPr>
        <w:t>a visszavont/módosított tételekre vonatkozó költségeket feltüntetni.</w:t>
      </w:r>
      <w:r w:rsidR="00571ABC" w:rsidRPr="00402C84">
        <w:rPr>
          <w:rFonts w:ascii="Arial" w:hAnsi="Arial" w:cs="Arial"/>
          <w:sz w:val="20"/>
          <w:szCs w:val="20"/>
        </w:rPr>
        <w:t xml:space="preserve"> </w:t>
      </w:r>
    </w:p>
    <w:p w14:paraId="1765CF9B"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A</w:t>
      </w:r>
      <w:r w:rsidR="00571ABC" w:rsidRPr="00402C84">
        <w:rPr>
          <w:rFonts w:ascii="Arial" w:hAnsi="Arial" w:cs="Arial"/>
          <w:sz w:val="20"/>
          <w:szCs w:val="20"/>
        </w:rPr>
        <w:t>z</w:t>
      </w:r>
      <w:r w:rsidRPr="00402C84">
        <w:rPr>
          <w:rFonts w:ascii="Arial" w:hAnsi="Arial" w:cs="Arial"/>
          <w:sz w:val="20"/>
          <w:szCs w:val="20"/>
        </w:rPr>
        <w:t xml:space="preserve"> </w:t>
      </w:r>
      <w:r w:rsidRPr="00A87910">
        <w:rPr>
          <w:rFonts w:ascii="Arial" w:hAnsi="Arial" w:cs="Arial"/>
          <w:b/>
          <w:sz w:val="20"/>
          <w:szCs w:val="20"/>
        </w:rPr>
        <w:t>i6)</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feltüntetendő a pénztárból történő készpénzfelvétel díja.</w:t>
      </w:r>
      <w:r w:rsidR="00571ABC" w:rsidRPr="00402C84">
        <w:rPr>
          <w:rFonts w:ascii="Arial" w:hAnsi="Arial" w:cs="Arial"/>
          <w:sz w:val="20"/>
          <w:szCs w:val="20"/>
        </w:rPr>
        <w:t xml:space="preserve"> </w:t>
      </w:r>
    </w:p>
    <w:p w14:paraId="37DA2F06" w14:textId="77777777" w:rsidR="00571ABC"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A</w:t>
      </w:r>
      <w:r w:rsidR="00571ABC" w:rsidRPr="00402C84">
        <w:rPr>
          <w:rFonts w:ascii="Arial" w:hAnsi="Arial" w:cs="Arial"/>
          <w:sz w:val="20"/>
          <w:szCs w:val="20"/>
        </w:rPr>
        <w:t>z</w:t>
      </w:r>
      <w:r w:rsidRPr="00402C84">
        <w:rPr>
          <w:rFonts w:ascii="Arial" w:hAnsi="Arial" w:cs="Arial"/>
          <w:sz w:val="20"/>
          <w:szCs w:val="20"/>
        </w:rPr>
        <w:t xml:space="preserve"> </w:t>
      </w:r>
      <w:r w:rsidRPr="00A87910">
        <w:rPr>
          <w:rFonts w:ascii="Arial" w:hAnsi="Arial" w:cs="Arial"/>
          <w:b/>
          <w:sz w:val="20"/>
          <w:szCs w:val="20"/>
        </w:rPr>
        <w:t>i7)</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feltüntetni azon egyéb díjakat, melyek a fent megnevezett díjakon felül a megtakarítási szám</w:t>
      </w:r>
      <w:r w:rsidR="00571ABC" w:rsidRPr="00402C84">
        <w:rPr>
          <w:rFonts w:ascii="Arial" w:hAnsi="Arial" w:cs="Arial"/>
          <w:sz w:val="20"/>
          <w:szCs w:val="20"/>
        </w:rPr>
        <w:t xml:space="preserve">la használatához kapcsolódnak. </w:t>
      </w:r>
    </w:p>
    <w:p w14:paraId="484AB81F"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j</w:t>
      </w:r>
      <w:proofErr w:type="gramStart"/>
      <w:r w:rsidRPr="00A87910">
        <w:rPr>
          <w:rFonts w:ascii="Arial" w:hAnsi="Arial" w:cs="Arial"/>
          <w:b/>
          <w:sz w:val="20"/>
          <w:szCs w:val="20"/>
        </w:rPr>
        <w:t>1)-</w:t>
      </w:r>
      <w:proofErr w:type="gramEnd"/>
      <w:r w:rsidRPr="00A87910">
        <w:rPr>
          <w:rFonts w:ascii="Arial" w:hAnsi="Arial" w:cs="Arial"/>
          <w:b/>
          <w:sz w:val="20"/>
          <w:szCs w:val="20"/>
        </w:rPr>
        <w:t>j3)</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a megtakarítási számlához kapcsolódó kiegészítő szolgáltatásokra vonatkozó előírásokat feltüntetni.</w:t>
      </w:r>
    </w:p>
    <w:p w14:paraId="758646EA"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j1)</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a haláleseti rendelkező megadására vonatkozó információkat, költségeket bemutatni.</w:t>
      </w:r>
      <w:r w:rsidR="00C05108" w:rsidRPr="00402C84">
        <w:rPr>
          <w:rFonts w:ascii="Arial" w:hAnsi="Arial" w:cs="Arial"/>
          <w:sz w:val="20"/>
          <w:szCs w:val="20"/>
        </w:rPr>
        <w:t xml:space="preserve"> </w:t>
      </w:r>
      <w:r w:rsidRPr="00402C84">
        <w:rPr>
          <w:rFonts w:ascii="Arial" w:hAnsi="Arial" w:cs="Arial"/>
          <w:sz w:val="20"/>
          <w:szCs w:val="20"/>
        </w:rPr>
        <w:t xml:space="preserve">A </w:t>
      </w:r>
      <w:r w:rsidRPr="00A87910">
        <w:rPr>
          <w:rFonts w:ascii="Arial" w:hAnsi="Arial" w:cs="Arial"/>
          <w:b/>
          <w:sz w:val="20"/>
          <w:szCs w:val="20"/>
        </w:rPr>
        <w:t>j2)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9D7C28" w:rsidRPr="00402C84">
        <w:rPr>
          <w:rFonts w:ascii="Arial" w:hAnsi="Arial" w:cs="Arial"/>
          <w:sz w:val="20"/>
          <w:szCs w:val="20"/>
        </w:rPr>
        <w:t xml:space="preserve">kell </w:t>
      </w:r>
      <w:r w:rsidRPr="00402C84">
        <w:rPr>
          <w:rFonts w:ascii="Arial" w:hAnsi="Arial" w:cs="Arial"/>
          <w:sz w:val="20"/>
          <w:szCs w:val="20"/>
        </w:rPr>
        <w:t>a rendelkezőre</w:t>
      </w:r>
      <w:r w:rsidR="009F75E8" w:rsidRPr="00402C84">
        <w:rPr>
          <w:rFonts w:ascii="Arial" w:hAnsi="Arial" w:cs="Arial"/>
          <w:sz w:val="20"/>
          <w:szCs w:val="20"/>
        </w:rPr>
        <w:t>,</w:t>
      </w:r>
      <w:r w:rsidRPr="00402C84">
        <w:rPr>
          <w:rFonts w:ascii="Arial" w:hAnsi="Arial" w:cs="Arial"/>
          <w:sz w:val="20"/>
          <w:szCs w:val="20"/>
        </w:rPr>
        <w:t xml:space="preserve"> illetve a társtulajdonos módosítására vonatkozó információkat, költségeket bemutatni. A </w:t>
      </w:r>
      <w:r w:rsidRPr="00A87910">
        <w:rPr>
          <w:rFonts w:ascii="Arial" w:hAnsi="Arial" w:cs="Arial"/>
          <w:b/>
          <w:sz w:val="20"/>
          <w:szCs w:val="20"/>
        </w:rPr>
        <w:t>j3)</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a megtakarítási számlához kapcsolódó egyéb kiegészítő szolgáltatásokat</w:t>
      </w:r>
      <w:r w:rsidR="003D3CF2" w:rsidRPr="00402C84">
        <w:rPr>
          <w:rFonts w:ascii="Arial" w:hAnsi="Arial" w:cs="Arial"/>
          <w:sz w:val="20"/>
          <w:szCs w:val="20"/>
        </w:rPr>
        <w:t>, valamint díjait, költségeit</w:t>
      </w:r>
      <w:r w:rsidRPr="00402C84">
        <w:rPr>
          <w:rFonts w:ascii="Arial" w:hAnsi="Arial" w:cs="Arial"/>
          <w:sz w:val="20"/>
          <w:szCs w:val="20"/>
        </w:rPr>
        <w:t xml:space="preserve"> feltüntetni</w:t>
      </w:r>
      <w:r w:rsidR="00C05108" w:rsidRPr="00402C84">
        <w:rPr>
          <w:rFonts w:ascii="Arial" w:hAnsi="Arial" w:cs="Arial"/>
          <w:sz w:val="20"/>
          <w:szCs w:val="20"/>
        </w:rPr>
        <w:t xml:space="preserve"> </w:t>
      </w:r>
      <w:r w:rsidRPr="00402C84">
        <w:rPr>
          <w:rFonts w:ascii="Arial" w:hAnsi="Arial" w:cs="Arial"/>
          <w:sz w:val="20"/>
          <w:szCs w:val="20"/>
        </w:rPr>
        <w:t>(</w:t>
      </w:r>
      <w:r w:rsidR="00C05108" w:rsidRPr="00402C84">
        <w:rPr>
          <w:rFonts w:ascii="Arial" w:hAnsi="Arial" w:cs="Arial"/>
          <w:sz w:val="20"/>
          <w:szCs w:val="20"/>
        </w:rPr>
        <w:t>p</w:t>
      </w:r>
      <w:r w:rsidRPr="00402C84">
        <w:rPr>
          <w:rFonts w:ascii="Arial" w:hAnsi="Arial" w:cs="Arial"/>
          <w:sz w:val="20"/>
          <w:szCs w:val="20"/>
        </w:rPr>
        <w:t>l. elektronikus szolgáltatások)</w:t>
      </w:r>
      <w:r w:rsidR="00C05108" w:rsidRPr="00402C84">
        <w:rPr>
          <w:rFonts w:ascii="Arial" w:hAnsi="Arial" w:cs="Arial"/>
          <w:sz w:val="20"/>
          <w:szCs w:val="20"/>
        </w:rPr>
        <w:t>.</w:t>
      </w:r>
    </w:p>
    <w:p w14:paraId="3B5B6E0D"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k)</w:t>
      </w:r>
      <w:r w:rsidRPr="00402C84">
        <w:rPr>
          <w:rFonts w:ascii="Arial" w:hAnsi="Arial" w:cs="Arial"/>
          <w:i/>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w:t>
      </w:r>
      <w:r w:rsidR="00C05108" w:rsidRPr="00402C84">
        <w:rPr>
          <w:rFonts w:ascii="Arial" w:hAnsi="Arial" w:cs="Arial"/>
          <w:sz w:val="20"/>
          <w:szCs w:val="20"/>
        </w:rPr>
        <w:t xml:space="preserve">szerepeltetni </w:t>
      </w:r>
      <w:r w:rsidRPr="00402C84">
        <w:rPr>
          <w:rFonts w:ascii="Arial" w:hAnsi="Arial" w:cs="Arial"/>
          <w:sz w:val="20"/>
          <w:szCs w:val="20"/>
        </w:rPr>
        <w:t>a megtakarítási számla igénybevételi feltételeit (</w:t>
      </w:r>
      <w:r w:rsidR="00C05108" w:rsidRPr="00402C84">
        <w:rPr>
          <w:rFonts w:ascii="Arial" w:hAnsi="Arial" w:cs="Arial"/>
          <w:sz w:val="20"/>
          <w:szCs w:val="20"/>
        </w:rPr>
        <w:t>p</w:t>
      </w:r>
      <w:r w:rsidRPr="00402C84">
        <w:rPr>
          <w:rFonts w:ascii="Arial" w:hAnsi="Arial" w:cs="Arial"/>
          <w:sz w:val="20"/>
          <w:szCs w:val="20"/>
        </w:rPr>
        <w:t>l. számla nyitásához szükséges minimális összeg</w:t>
      </w:r>
      <w:r w:rsidR="002F0655" w:rsidRPr="00402C84">
        <w:rPr>
          <w:rFonts w:ascii="Arial" w:hAnsi="Arial" w:cs="Arial"/>
          <w:sz w:val="20"/>
          <w:szCs w:val="20"/>
        </w:rPr>
        <w:t>,</w:t>
      </w:r>
      <w:r w:rsidRPr="00402C84">
        <w:rPr>
          <w:rFonts w:ascii="Arial" w:hAnsi="Arial" w:cs="Arial"/>
          <w:sz w:val="20"/>
          <w:szCs w:val="20"/>
        </w:rPr>
        <w:t xml:space="preserve"> szolgáltatónál vezetett folyószámla)</w:t>
      </w:r>
      <w:r w:rsidR="00D0342F" w:rsidRPr="00402C84">
        <w:rPr>
          <w:rFonts w:ascii="Arial" w:hAnsi="Arial" w:cs="Arial"/>
          <w:sz w:val="20"/>
          <w:szCs w:val="20"/>
        </w:rPr>
        <w:t>.</w:t>
      </w:r>
    </w:p>
    <w:p w14:paraId="3D99CA0E"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l)</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jeleníthetők meg azok a speciális paraméterek, jellemzők, amelyek az előző </w:t>
      </w:r>
      <w:r w:rsidR="0029101A" w:rsidRPr="00402C84">
        <w:rPr>
          <w:rFonts w:ascii="Arial" w:hAnsi="Arial" w:cs="Arial"/>
          <w:sz w:val="20"/>
          <w:szCs w:val="20"/>
        </w:rPr>
        <w:t xml:space="preserve">cellákban </w:t>
      </w:r>
      <w:r w:rsidRPr="00402C84">
        <w:rPr>
          <w:rFonts w:ascii="Arial" w:hAnsi="Arial" w:cs="Arial"/>
          <w:sz w:val="20"/>
          <w:szCs w:val="20"/>
        </w:rPr>
        <w:t>nem kerültek b</w:t>
      </w:r>
      <w:r w:rsidR="00762B81" w:rsidRPr="00402C84">
        <w:rPr>
          <w:rFonts w:ascii="Arial" w:hAnsi="Arial" w:cs="Arial"/>
          <w:sz w:val="20"/>
          <w:szCs w:val="20"/>
        </w:rPr>
        <w:t>emutatásra, felsorolásra.</w:t>
      </w:r>
    </w:p>
    <w:p w14:paraId="4FE9530D"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m</w:t>
      </w:r>
      <w:proofErr w:type="gramStart"/>
      <w:r w:rsidRPr="00A87910">
        <w:rPr>
          <w:rFonts w:ascii="Arial" w:hAnsi="Arial" w:cs="Arial"/>
          <w:b/>
          <w:sz w:val="20"/>
          <w:szCs w:val="20"/>
        </w:rPr>
        <w:t>1)-</w:t>
      </w:r>
      <w:proofErr w:type="gramEnd"/>
      <w:r w:rsidRPr="00A87910">
        <w:rPr>
          <w:rFonts w:ascii="Arial" w:hAnsi="Arial" w:cs="Arial"/>
          <w:b/>
          <w:sz w:val="20"/>
          <w:szCs w:val="20"/>
        </w:rPr>
        <w:t>m5)</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bemutatni az akció jellegére és időtartamára vonatkozó adatokat. </w:t>
      </w:r>
    </w:p>
    <w:p w14:paraId="4523FD01"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m1)</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 „igen” vagy „nem” válasszal – jelölni, hogy a termék akciós-e. Amennyiben akciós a termék („igen”), akkor az akció jellegére, feltételeire, érvényességére vonatkozó mezők kitöltése is kötelező. </w:t>
      </w:r>
    </w:p>
    <w:p w14:paraId="10ADDCB1"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m2)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a konstrukcióhoz kapcsolódó kedvezmények leírását kell szerepeltetni, jelezve azt is, ha a feltüntetett akciós lehetőségek egyidejű igénybevétele valamely szempontból korlátozott.</w:t>
      </w:r>
      <w:r w:rsidR="00596E7E" w:rsidRPr="00402C84">
        <w:rPr>
          <w:rFonts w:ascii="Arial" w:hAnsi="Arial" w:cs="Arial"/>
          <w:sz w:val="20"/>
          <w:szCs w:val="20"/>
        </w:rPr>
        <w:t xml:space="preserve"> A részletes leírásnak minimum utalás formájában ki kell terjednie az akció </w:t>
      </w:r>
      <w:proofErr w:type="spellStart"/>
      <w:r w:rsidR="00596E7E" w:rsidRPr="00402C84">
        <w:rPr>
          <w:rFonts w:ascii="Arial" w:hAnsi="Arial" w:cs="Arial"/>
          <w:sz w:val="20"/>
          <w:szCs w:val="20"/>
        </w:rPr>
        <w:t>lezárultával</w:t>
      </w:r>
      <w:proofErr w:type="spellEnd"/>
      <w:r w:rsidR="00596E7E" w:rsidRPr="00402C84">
        <w:rPr>
          <w:rFonts w:ascii="Arial" w:hAnsi="Arial" w:cs="Arial"/>
          <w:sz w:val="20"/>
          <w:szCs w:val="20"/>
        </w:rPr>
        <w:t xml:space="preserve"> elérhető (nem akciós) kamatozás legfontosabb szabályaira is.</w:t>
      </w:r>
    </w:p>
    <w:p w14:paraId="78F83728"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 xml:space="preserve">m3) </w:t>
      </w:r>
      <w:r w:rsidR="00A01247" w:rsidRPr="00402C84">
        <w:rPr>
          <w:rFonts w:ascii="Arial" w:hAnsi="Arial" w:cs="Arial"/>
          <w:sz w:val="20"/>
          <w:szCs w:val="20"/>
        </w:rPr>
        <w:t xml:space="preserve">cellában </w:t>
      </w:r>
      <w:r w:rsidRPr="00402C84">
        <w:rPr>
          <w:rFonts w:ascii="Arial" w:hAnsi="Arial" w:cs="Arial"/>
          <w:sz w:val="20"/>
          <w:szCs w:val="20"/>
        </w:rPr>
        <w:t>az akció igénybevételének esetleges feltételeit kell szerepeltetni.</w:t>
      </w:r>
    </w:p>
    <w:p w14:paraId="6568F6F6" w14:textId="77777777" w:rsidR="00825013" w:rsidRPr="00EE71EA"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m4)</w:t>
      </w:r>
      <w:r w:rsidR="00D5607C">
        <w:rPr>
          <w:rFonts w:ascii="Arial" w:hAnsi="Arial" w:cs="Arial"/>
          <w:b/>
          <w:sz w:val="20"/>
          <w:szCs w:val="20"/>
        </w:rPr>
        <w:t xml:space="preserve"> és </w:t>
      </w:r>
      <w:r w:rsidRPr="00A87910">
        <w:rPr>
          <w:rFonts w:ascii="Arial" w:hAnsi="Arial" w:cs="Arial"/>
          <w:b/>
          <w:sz w:val="20"/>
          <w:szCs w:val="20"/>
        </w:rPr>
        <w:t>m5)</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feltüntetendő az akció kezdete és záró napja. Amennyiben az akció visszavonásig érvényes</w:t>
      </w:r>
      <w:r w:rsidRPr="00EE71EA">
        <w:rPr>
          <w:rFonts w:ascii="Arial" w:hAnsi="Arial" w:cs="Arial"/>
          <w:sz w:val="20"/>
          <w:szCs w:val="20"/>
        </w:rPr>
        <w:t>, a</w:t>
      </w:r>
      <w:r w:rsidR="00946006" w:rsidRPr="00EE71EA">
        <w:rPr>
          <w:rFonts w:ascii="Arial" w:hAnsi="Arial" w:cs="Arial"/>
          <w:sz w:val="20"/>
          <w:szCs w:val="20"/>
        </w:rPr>
        <w:t>z</w:t>
      </w:r>
      <w:r w:rsidRPr="00EE71EA">
        <w:rPr>
          <w:rFonts w:ascii="Arial" w:hAnsi="Arial" w:cs="Arial"/>
          <w:sz w:val="20"/>
          <w:szCs w:val="20"/>
        </w:rPr>
        <w:t xml:space="preserve"> </w:t>
      </w:r>
      <w:r w:rsidRPr="00EE71EA">
        <w:rPr>
          <w:rFonts w:ascii="Arial" w:hAnsi="Arial" w:cs="Arial"/>
          <w:b/>
          <w:sz w:val="20"/>
          <w:szCs w:val="20"/>
        </w:rPr>
        <w:t>m5)</w:t>
      </w:r>
      <w:r w:rsidRPr="00EE71EA">
        <w:rPr>
          <w:rFonts w:ascii="Arial" w:hAnsi="Arial" w:cs="Arial"/>
          <w:sz w:val="20"/>
          <w:szCs w:val="20"/>
        </w:rPr>
        <w:t xml:space="preserve"> </w:t>
      </w:r>
      <w:r w:rsidR="00A01247" w:rsidRPr="00EE71EA">
        <w:rPr>
          <w:rFonts w:ascii="Arial" w:hAnsi="Arial" w:cs="Arial"/>
          <w:sz w:val="20"/>
          <w:szCs w:val="20"/>
        </w:rPr>
        <w:t xml:space="preserve">cellában </w:t>
      </w:r>
      <w:r w:rsidRPr="00EE71EA">
        <w:rPr>
          <w:rFonts w:ascii="Arial" w:hAnsi="Arial" w:cs="Arial"/>
          <w:sz w:val="20"/>
          <w:szCs w:val="20"/>
        </w:rPr>
        <w:t xml:space="preserve">ezt </w:t>
      </w:r>
      <w:r w:rsidR="00946006" w:rsidRPr="00EE71EA">
        <w:rPr>
          <w:rFonts w:ascii="Arial" w:hAnsi="Arial" w:cs="Arial"/>
          <w:sz w:val="20"/>
          <w:szCs w:val="20"/>
        </w:rPr>
        <w:t xml:space="preserve">a </w:t>
      </w:r>
      <w:r w:rsidRPr="00EE71EA">
        <w:rPr>
          <w:rFonts w:ascii="Arial" w:hAnsi="Arial" w:cs="Arial"/>
          <w:sz w:val="20"/>
          <w:szCs w:val="20"/>
        </w:rPr>
        <w:t>„visszavonásig”</w:t>
      </w:r>
      <w:r w:rsidR="00946006" w:rsidRPr="00EE71EA">
        <w:rPr>
          <w:rFonts w:ascii="Arial" w:hAnsi="Arial" w:cs="Arial"/>
          <w:sz w:val="20"/>
          <w:szCs w:val="20"/>
        </w:rPr>
        <w:t xml:space="preserve"> jelölőnégyzet kitöltésével kell jelezni.</w:t>
      </w:r>
    </w:p>
    <w:p w14:paraId="06D717E8" w14:textId="77777777" w:rsidR="00EA2E10" w:rsidRPr="00C34EDD" w:rsidRDefault="00825013" w:rsidP="00707EFB">
      <w:pPr>
        <w:spacing w:line="240" w:lineRule="auto"/>
        <w:jc w:val="both"/>
        <w:rPr>
          <w:rFonts w:ascii="Arial" w:hAnsi="Arial" w:cs="Arial"/>
          <w:sz w:val="20"/>
          <w:szCs w:val="20"/>
        </w:rPr>
      </w:pPr>
      <w:r w:rsidRPr="00EE71EA">
        <w:rPr>
          <w:rFonts w:ascii="Arial" w:hAnsi="Arial" w:cs="Arial"/>
          <w:sz w:val="20"/>
          <w:szCs w:val="20"/>
        </w:rPr>
        <w:t xml:space="preserve">Az </w:t>
      </w:r>
      <w:r w:rsidRPr="00EE71EA">
        <w:rPr>
          <w:rFonts w:ascii="Arial" w:hAnsi="Arial" w:cs="Arial"/>
          <w:b/>
          <w:sz w:val="20"/>
          <w:szCs w:val="20"/>
        </w:rPr>
        <w:t>n)</w:t>
      </w:r>
      <w:r w:rsidRPr="00EE71EA">
        <w:rPr>
          <w:rFonts w:ascii="Arial" w:hAnsi="Arial" w:cs="Arial"/>
          <w:sz w:val="20"/>
          <w:szCs w:val="20"/>
        </w:rPr>
        <w:t xml:space="preserve"> </w:t>
      </w:r>
      <w:r w:rsidR="00A01247" w:rsidRPr="00EE71EA">
        <w:rPr>
          <w:rFonts w:ascii="Arial" w:hAnsi="Arial" w:cs="Arial"/>
          <w:sz w:val="20"/>
          <w:szCs w:val="20"/>
        </w:rPr>
        <w:t xml:space="preserve">cellában </w:t>
      </w:r>
      <w:r w:rsidRPr="00EE71EA">
        <w:rPr>
          <w:rFonts w:ascii="Arial" w:hAnsi="Arial" w:cs="Arial"/>
          <w:sz w:val="20"/>
          <w:szCs w:val="20"/>
        </w:rPr>
        <w:t xml:space="preserve">a </w:t>
      </w:r>
      <w:r w:rsidR="00854C06" w:rsidRPr="00E576FE">
        <w:rPr>
          <w:rFonts w:ascii="Arial" w:hAnsi="Arial" w:cs="Arial"/>
          <w:sz w:val="20"/>
          <w:szCs w:val="20"/>
        </w:rPr>
        <w:t>hitelintézet</w:t>
      </w:r>
      <w:r w:rsidRPr="00E576FE">
        <w:rPr>
          <w:rFonts w:ascii="Arial" w:hAnsi="Arial" w:cs="Arial"/>
          <w:sz w:val="20"/>
          <w:szCs w:val="20"/>
        </w:rPr>
        <w:t xml:space="preserve"> honlapján az adott termékhez kapcsolódó részletes leíráshoz </w:t>
      </w:r>
      <w:r w:rsidR="00854C06" w:rsidRPr="001363C4">
        <w:rPr>
          <w:rFonts w:ascii="Arial" w:hAnsi="Arial" w:cs="Arial"/>
          <w:sz w:val="20"/>
          <w:szCs w:val="20"/>
        </w:rPr>
        <w:t xml:space="preserve">vagy annak hiányában a hirdetményhez </w:t>
      </w:r>
      <w:r w:rsidRPr="001363C4">
        <w:rPr>
          <w:rFonts w:ascii="Arial" w:hAnsi="Arial" w:cs="Arial"/>
          <w:sz w:val="20"/>
          <w:szCs w:val="20"/>
        </w:rPr>
        <w:t xml:space="preserve">vezető </w:t>
      </w:r>
      <w:proofErr w:type="spellStart"/>
      <w:r w:rsidRPr="001363C4">
        <w:rPr>
          <w:rFonts w:ascii="Arial" w:hAnsi="Arial" w:cs="Arial"/>
          <w:sz w:val="20"/>
          <w:szCs w:val="20"/>
        </w:rPr>
        <w:t>hiperhivatkozást</w:t>
      </w:r>
      <w:proofErr w:type="spellEnd"/>
      <w:r w:rsidRPr="001363C4">
        <w:rPr>
          <w:rFonts w:ascii="Arial" w:hAnsi="Arial" w:cs="Arial"/>
          <w:sz w:val="20"/>
          <w:szCs w:val="20"/>
        </w:rPr>
        <w:t xml:space="preserve"> kell megadni. </w:t>
      </w:r>
      <w:r w:rsidR="00CD7B5C" w:rsidRPr="001363C4">
        <w:rPr>
          <w:rFonts w:ascii="Arial" w:hAnsi="Arial" w:cs="Arial"/>
          <w:sz w:val="20"/>
          <w:szCs w:val="20"/>
        </w:rPr>
        <w:t xml:space="preserve">(Pontosvesszővel elválasztva egyszerre több </w:t>
      </w:r>
      <w:proofErr w:type="spellStart"/>
      <w:r w:rsidR="00CD7B5C" w:rsidRPr="001363C4">
        <w:rPr>
          <w:rFonts w:ascii="Arial" w:hAnsi="Arial" w:cs="Arial"/>
          <w:sz w:val="20"/>
          <w:szCs w:val="20"/>
        </w:rPr>
        <w:t>hiperh</w:t>
      </w:r>
      <w:r w:rsidR="00CD7B5C" w:rsidRPr="00C34EDD">
        <w:rPr>
          <w:rFonts w:ascii="Arial" w:hAnsi="Arial" w:cs="Arial"/>
          <w:sz w:val="20"/>
          <w:szCs w:val="20"/>
        </w:rPr>
        <w:t>ivatkozás</w:t>
      </w:r>
      <w:proofErr w:type="spellEnd"/>
      <w:r w:rsidR="00CD7B5C" w:rsidRPr="00C34EDD">
        <w:rPr>
          <w:rFonts w:ascii="Arial" w:hAnsi="Arial" w:cs="Arial"/>
          <w:sz w:val="20"/>
          <w:szCs w:val="20"/>
        </w:rPr>
        <w:t xml:space="preserve"> is megadható.)</w:t>
      </w:r>
    </w:p>
    <w:p w14:paraId="04BCDF46" w14:textId="77777777" w:rsidR="006072E4" w:rsidRPr="00C34EDD" w:rsidRDefault="006072E4" w:rsidP="006072E4">
      <w:pPr>
        <w:spacing w:after="120" w:line="240" w:lineRule="auto"/>
        <w:jc w:val="both"/>
        <w:rPr>
          <w:rFonts w:ascii="Arial" w:hAnsi="Arial" w:cs="Arial"/>
          <w:sz w:val="20"/>
          <w:szCs w:val="20"/>
        </w:rPr>
      </w:pPr>
      <w:r w:rsidRPr="00C34EDD">
        <w:rPr>
          <w:rFonts w:ascii="Arial" w:hAnsi="Arial" w:cs="Arial"/>
          <w:sz w:val="20"/>
          <w:szCs w:val="20"/>
        </w:rPr>
        <w:lastRenderedPageBreak/>
        <w:t xml:space="preserve">A </w:t>
      </w:r>
      <w:r w:rsidR="00C5501F" w:rsidRPr="00C34EDD">
        <w:rPr>
          <w:rFonts w:ascii="Arial" w:hAnsi="Arial" w:cs="Arial"/>
          <w:b/>
          <w:sz w:val="20"/>
          <w:szCs w:val="20"/>
        </w:rPr>
        <w:t>p1</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kezdetét </w:t>
      </w:r>
      <w:proofErr w:type="spellStart"/>
      <w:r w:rsidRPr="00C34EDD">
        <w:rPr>
          <w:rFonts w:ascii="Arial" w:hAnsi="Arial" w:cs="Arial"/>
          <w:sz w:val="20"/>
          <w:szCs w:val="20"/>
        </w:rPr>
        <w:t>éééé.</w:t>
      </w:r>
      <w:proofErr w:type="gramStart"/>
      <w:r w:rsidRPr="00C34EDD">
        <w:rPr>
          <w:rFonts w:ascii="Arial" w:hAnsi="Arial" w:cs="Arial"/>
          <w:sz w:val="20"/>
          <w:szCs w:val="20"/>
        </w:rPr>
        <w:t>hh.nn</w:t>
      </w:r>
      <w:proofErr w:type="spellEnd"/>
      <w:proofErr w:type="gramEnd"/>
      <w:r w:rsidRPr="00C34EDD">
        <w:rPr>
          <w:rFonts w:ascii="Arial" w:hAnsi="Arial" w:cs="Arial"/>
          <w:sz w:val="20"/>
          <w:szCs w:val="20"/>
        </w:rPr>
        <w:t xml:space="preserve"> formátumban.</w:t>
      </w:r>
    </w:p>
    <w:p w14:paraId="5CCE388D" w14:textId="77777777" w:rsidR="006072E4" w:rsidRPr="00C34EDD" w:rsidRDefault="006072E4" w:rsidP="006072E4">
      <w:pPr>
        <w:spacing w:after="120" w:line="240" w:lineRule="auto"/>
        <w:jc w:val="both"/>
        <w:rPr>
          <w:rFonts w:ascii="Arial" w:hAnsi="Arial" w:cs="Arial"/>
          <w:sz w:val="20"/>
          <w:szCs w:val="20"/>
        </w:rPr>
      </w:pPr>
      <w:r w:rsidRPr="00C34EDD">
        <w:rPr>
          <w:rFonts w:ascii="Arial" w:hAnsi="Arial" w:cs="Arial"/>
          <w:sz w:val="20"/>
          <w:szCs w:val="20"/>
        </w:rPr>
        <w:t xml:space="preserve">A </w:t>
      </w:r>
      <w:r w:rsidRPr="00C34EDD">
        <w:rPr>
          <w:rFonts w:ascii="Arial" w:hAnsi="Arial" w:cs="Arial"/>
          <w:b/>
          <w:sz w:val="20"/>
          <w:szCs w:val="20"/>
        </w:rPr>
        <w:t>p</w:t>
      </w:r>
      <w:r w:rsidR="00C5501F" w:rsidRPr="00C34EDD">
        <w:rPr>
          <w:rFonts w:ascii="Arial" w:hAnsi="Arial" w:cs="Arial"/>
          <w:b/>
          <w:sz w:val="20"/>
          <w:szCs w:val="20"/>
        </w:rPr>
        <w:t>2</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végét </w:t>
      </w:r>
      <w:proofErr w:type="spellStart"/>
      <w:r w:rsidRPr="00C34EDD">
        <w:rPr>
          <w:rFonts w:ascii="Arial" w:hAnsi="Arial" w:cs="Arial"/>
          <w:sz w:val="20"/>
          <w:szCs w:val="20"/>
        </w:rPr>
        <w:t>éééé.</w:t>
      </w:r>
      <w:proofErr w:type="gramStart"/>
      <w:r w:rsidRPr="00C34EDD">
        <w:rPr>
          <w:rFonts w:ascii="Arial" w:hAnsi="Arial" w:cs="Arial"/>
          <w:sz w:val="20"/>
          <w:szCs w:val="20"/>
        </w:rPr>
        <w:t>hh.nn</w:t>
      </w:r>
      <w:proofErr w:type="spellEnd"/>
      <w:proofErr w:type="gramEnd"/>
      <w:r w:rsidRPr="00C34EDD">
        <w:rPr>
          <w:rFonts w:ascii="Arial" w:hAnsi="Arial" w:cs="Arial"/>
          <w:sz w:val="20"/>
          <w:szCs w:val="20"/>
        </w:rPr>
        <w:t xml:space="preserve"> formátumban, amennyiben ez előre ismert. </w:t>
      </w:r>
    </w:p>
    <w:p w14:paraId="6E5C54EF" w14:textId="77777777" w:rsidR="00234912" w:rsidRDefault="006072E4" w:rsidP="006072E4">
      <w:pPr>
        <w:spacing w:line="240" w:lineRule="auto"/>
        <w:jc w:val="both"/>
        <w:rPr>
          <w:rFonts w:ascii="Arial" w:hAnsi="Arial" w:cs="Arial"/>
          <w:sz w:val="20"/>
          <w:szCs w:val="20"/>
        </w:rPr>
      </w:pPr>
      <w:r w:rsidRPr="00C34EDD">
        <w:rPr>
          <w:rFonts w:ascii="Arial" w:hAnsi="Arial" w:cs="Arial"/>
          <w:sz w:val="20"/>
          <w:szCs w:val="20"/>
        </w:rPr>
        <w:t xml:space="preserve">A </w:t>
      </w:r>
      <w:r w:rsidR="00223065" w:rsidRPr="00C34EDD">
        <w:rPr>
          <w:rFonts w:ascii="Arial" w:hAnsi="Arial" w:cs="Arial"/>
          <w:b/>
          <w:sz w:val="20"/>
          <w:szCs w:val="20"/>
        </w:rPr>
        <w:t>q</w:t>
      </w:r>
      <w:r w:rsidRPr="00C34EDD">
        <w:rPr>
          <w:rFonts w:ascii="Arial" w:hAnsi="Arial" w:cs="Arial"/>
          <w:b/>
          <w:sz w:val="20"/>
          <w:szCs w:val="20"/>
        </w:rPr>
        <w:t>)</w:t>
      </w:r>
      <w:r w:rsidRPr="00C34EDD">
        <w:rPr>
          <w:rFonts w:ascii="Arial" w:hAnsi="Arial" w:cs="Arial"/>
          <w:sz w:val="20"/>
          <w:szCs w:val="20"/>
        </w:rPr>
        <w:t xml:space="preserve"> cellában kell megadni a már élő termékek termékkondíciói módosításának vagy javításának okát</w:t>
      </w:r>
      <w:r w:rsidR="00BC016C" w:rsidRPr="00C34EDD">
        <w:rPr>
          <w:rFonts w:ascii="Arial" w:hAnsi="Arial" w:cs="Arial"/>
          <w:sz w:val="20"/>
          <w:szCs w:val="20"/>
        </w:rPr>
        <w:t xml:space="preserve">, </w:t>
      </w:r>
      <w:r w:rsidR="00BC016C" w:rsidRPr="00EE71EA">
        <w:rPr>
          <w:rFonts w:ascii="Arial" w:hAnsi="Arial" w:cs="Arial"/>
          <w:sz w:val="20"/>
          <w:szCs w:val="20"/>
        </w:rPr>
        <w:t>illetve a módosítás vagy javítás publikálásának idejét</w:t>
      </w:r>
      <w:r w:rsidR="00D83C7E">
        <w:rPr>
          <w:rFonts w:ascii="Arial" w:hAnsi="Arial" w:cs="Arial"/>
          <w:sz w:val="20"/>
          <w:szCs w:val="20"/>
        </w:rPr>
        <w:t>,</w:t>
      </w:r>
      <w:r w:rsidR="00BC016C" w:rsidRPr="00EE71EA">
        <w:rPr>
          <w:rFonts w:ascii="Arial" w:hAnsi="Arial" w:cs="Arial"/>
          <w:sz w:val="20"/>
          <w:szCs w:val="20"/>
        </w:rPr>
        <w:t xml:space="preserve"> </w:t>
      </w:r>
      <w:proofErr w:type="spellStart"/>
      <w:r w:rsidR="00BC016C" w:rsidRPr="00EE71EA">
        <w:rPr>
          <w:rFonts w:ascii="Arial" w:hAnsi="Arial" w:cs="Arial"/>
          <w:sz w:val="20"/>
          <w:szCs w:val="20"/>
        </w:rPr>
        <w:t>éééé.</w:t>
      </w:r>
      <w:proofErr w:type="gramStart"/>
      <w:r w:rsidR="00BC016C" w:rsidRPr="00EE71EA">
        <w:rPr>
          <w:rFonts w:ascii="Arial" w:hAnsi="Arial" w:cs="Arial"/>
          <w:sz w:val="20"/>
          <w:szCs w:val="20"/>
        </w:rPr>
        <w:t>hh.nn</w:t>
      </w:r>
      <w:proofErr w:type="spellEnd"/>
      <w:proofErr w:type="gramEnd"/>
      <w:r w:rsidR="00BC016C" w:rsidRPr="00EE71EA">
        <w:rPr>
          <w:rFonts w:ascii="Arial" w:hAnsi="Arial" w:cs="Arial"/>
          <w:sz w:val="20"/>
          <w:szCs w:val="20"/>
        </w:rPr>
        <w:t xml:space="preserve">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r w:rsidR="00E8170B">
        <w:rPr>
          <w:rFonts w:ascii="Arial" w:hAnsi="Arial" w:cs="Arial"/>
          <w:sz w:val="20"/>
          <w:szCs w:val="20"/>
        </w:rPr>
        <w:t xml:space="preserve"> </w:t>
      </w:r>
    </w:p>
    <w:p w14:paraId="67333B40" w14:textId="77777777" w:rsidR="00682700" w:rsidRPr="00402C84" w:rsidRDefault="00682700" w:rsidP="006072E4">
      <w:pPr>
        <w:spacing w:line="240" w:lineRule="auto"/>
        <w:jc w:val="both"/>
        <w:rPr>
          <w:rFonts w:ascii="Arial" w:hAnsi="Arial" w:cs="Arial"/>
          <w:sz w:val="20"/>
          <w:szCs w:val="20"/>
        </w:rPr>
      </w:pPr>
    </w:p>
    <w:p w14:paraId="3374EBC7" w14:textId="77777777" w:rsidR="00854C06" w:rsidRPr="00402C84" w:rsidRDefault="00825013" w:rsidP="00707EFB">
      <w:pPr>
        <w:spacing w:line="240" w:lineRule="auto"/>
        <w:jc w:val="both"/>
        <w:rPr>
          <w:rFonts w:ascii="Arial" w:hAnsi="Arial" w:cs="Arial"/>
          <w:b/>
          <w:sz w:val="20"/>
          <w:szCs w:val="20"/>
        </w:rPr>
      </w:pPr>
      <w:r w:rsidRPr="00402C84">
        <w:rPr>
          <w:rFonts w:ascii="Arial" w:hAnsi="Arial" w:cs="Arial"/>
          <w:b/>
          <w:sz w:val="20"/>
          <w:szCs w:val="20"/>
        </w:rPr>
        <w:t xml:space="preserve">A </w:t>
      </w:r>
      <w:r w:rsidR="00C05108" w:rsidRPr="00402C84">
        <w:rPr>
          <w:rFonts w:ascii="Arial" w:hAnsi="Arial" w:cs="Arial"/>
          <w:b/>
          <w:sz w:val="20"/>
          <w:szCs w:val="20"/>
        </w:rPr>
        <w:t>kamatozási</w:t>
      </w:r>
      <w:r w:rsidRPr="00402C84">
        <w:rPr>
          <w:rFonts w:ascii="Arial" w:hAnsi="Arial" w:cs="Arial"/>
          <w:b/>
          <w:sz w:val="20"/>
          <w:szCs w:val="20"/>
        </w:rPr>
        <w:t xml:space="preserve"> segédtábla kitöltése</w:t>
      </w:r>
    </w:p>
    <w:p w14:paraId="27860FDB" w14:textId="77777777" w:rsidR="004A6A61"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Minden, a főtáblában szereplő megtakarítási számlához kapcsolódik egy, a </w:t>
      </w:r>
      <w:r w:rsidR="009319D8" w:rsidRPr="00402C84">
        <w:rPr>
          <w:rFonts w:ascii="Arial" w:hAnsi="Arial" w:cs="Arial"/>
          <w:sz w:val="20"/>
          <w:szCs w:val="20"/>
        </w:rPr>
        <w:t>számla kamatozásával</w:t>
      </w:r>
      <w:r w:rsidRPr="00402C84">
        <w:rPr>
          <w:rFonts w:ascii="Arial" w:hAnsi="Arial" w:cs="Arial"/>
          <w:sz w:val="20"/>
          <w:szCs w:val="20"/>
        </w:rPr>
        <w:t xml:space="preserve"> kapcsolatos információkat tartalmazó</w:t>
      </w:r>
      <w:r w:rsidR="00C05108" w:rsidRPr="00402C84">
        <w:rPr>
          <w:rFonts w:ascii="Arial" w:hAnsi="Arial" w:cs="Arial"/>
          <w:sz w:val="20"/>
          <w:szCs w:val="20"/>
        </w:rPr>
        <w:t xml:space="preserve"> kamatozási</w:t>
      </w:r>
      <w:r w:rsidRPr="00402C84">
        <w:rPr>
          <w:rFonts w:ascii="Arial" w:hAnsi="Arial" w:cs="Arial"/>
          <w:sz w:val="20"/>
          <w:szCs w:val="20"/>
        </w:rPr>
        <w:t xml:space="preserve"> segédtábla.</w:t>
      </w:r>
      <w:r w:rsidR="00854C06" w:rsidRPr="00402C84">
        <w:rPr>
          <w:rFonts w:ascii="Arial" w:hAnsi="Arial" w:cs="Arial"/>
          <w:sz w:val="20"/>
          <w:szCs w:val="20"/>
        </w:rPr>
        <w:t xml:space="preserve"> </w:t>
      </w:r>
    </w:p>
    <w:p w14:paraId="5D1B00E0" w14:textId="77777777" w:rsidR="00854C06" w:rsidRPr="00402C84" w:rsidRDefault="00854C06" w:rsidP="00707EFB">
      <w:pPr>
        <w:spacing w:line="240" w:lineRule="auto"/>
        <w:jc w:val="both"/>
        <w:rPr>
          <w:rFonts w:ascii="Arial" w:hAnsi="Arial" w:cs="Arial"/>
          <w:sz w:val="20"/>
          <w:szCs w:val="20"/>
        </w:rPr>
      </w:pPr>
      <w:r w:rsidRPr="00402C84">
        <w:rPr>
          <w:rFonts w:ascii="Arial" w:hAnsi="Arial" w:cs="Arial"/>
          <w:sz w:val="20"/>
          <w:szCs w:val="20"/>
        </w:rPr>
        <w:t xml:space="preserve">A segédtáblában kell megadni </w:t>
      </w:r>
      <w:r w:rsidR="00F7139D" w:rsidRPr="00402C84">
        <w:rPr>
          <w:rFonts w:ascii="Arial" w:hAnsi="Arial" w:cs="Arial"/>
          <w:sz w:val="20"/>
          <w:szCs w:val="20"/>
        </w:rPr>
        <w:t xml:space="preserve">az </w:t>
      </w:r>
      <w:r w:rsidRPr="00402C84">
        <w:rPr>
          <w:rFonts w:ascii="Arial" w:hAnsi="Arial" w:cs="Arial"/>
          <w:sz w:val="20"/>
          <w:szCs w:val="20"/>
        </w:rPr>
        <w:t>eltérő összegek</w:t>
      </w:r>
      <w:r w:rsidR="001F3CD5" w:rsidRPr="00402C84">
        <w:rPr>
          <w:rFonts w:ascii="Arial" w:hAnsi="Arial" w:cs="Arial"/>
          <w:sz w:val="20"/>
          <w:szCs w:val="20"/>
        </w:rPr>
        <w:t xml:space="preserve"> és különböző feltételek (pl. havi megtakarítás összege) teljesülése esetén elérhető</w:t>
      </w:r>
      <w:r w:rsidRPr="00402C84">
        <w:rPr>
          <w:rFonts w:ascii="Arial" w:hAnsi="Arial" w:cs="Arial"/>
          <w:sz w:val="20"/>
          <w:szCs w:val="20"/>
        </w:rPr>
        <w:t xml:space="preserve"> </w:t>
      </w:r>
      <w:r w:rsidRPr="00AC623F">
        <w:rPr>
          <w:rFonts w:ascii="Arial" w:hAnsi="Arial" w:cs="Arial"/>
          <w:sz w:val="20"/>
          <w:szCs w:val="20"/>
        </w:rPr>
        <w:t xml:space="preserve">éves kamatszinteket, valamint </w:t>
      </w:r>
      <w:proofErr w:type="spellStart"/>
      <w:r w:rsidRPr="00AC623F">
        <w:rPr>
          <w:rFonts w:ascii="Arial" w:hAnsi="Arial" w:cs="Arial"/>
          <w:sz w:val="20"/>
          <w:szCs w:val="20"/>
        </w:rPr>
        <w:t>EBKM</w:t>
      </w:r>
      <w:proofErr w:type="spellEnd"/>
      <w:r w:rsidRPr="00402C84">
        <w:rPr>
          <w:rFonts w:ascii="Arial" w:hAnsi="Arial" w:cs="Arial"/>
          <w:sz w:val="20"/>
          <w:szCs w:val="20"/>
        </w:rPr>
        <w:t xml:space="preserve"> értékeket. </w:t>
      </w:r>
    </w:p>
    <w:p w14:paraId="6FFD73AE" w14:textId="77777777" w:rsidR="004A6A61" w:rsidRPr="00402C84" w:rsidRDefault="004A6A61" w:rsidP="00707EFB">
      <w:pPr>
        <w:spacing w:line="240" w:lineRule="auto"/>
        <w:jc w:val="both"/>
        <w:rPr>
          <w:rFonts w:ascii="Arial" w:hAnsi="Arial" w:cs="Arial"/>
          <w:sz w:val="20"/>
          <w:szCs w:val="20"/>
        </w:rPr>
      </w:pPr>
      <w:r w:rsidRPr="00402C84">
        <w:rPr>
          <w:rFonts w:ascii="Arial" w:hAnsi="Arial" w:cs="Arial"/>
          <w:sz w:val="20"/>
          <w:szCs w:val="20"/>
        </w:rPr>
        <w:t xml:space="preserve">A segédtábla és a főtábla között a termékkód teremt kapcsolatot. </w:t>
      </w:r>
      <w:r w:rsidR="00825013" w:rsidRPr="00402C84">
        <w:rPr>
          <w:rFonts w:ascii="Arial" w:hAnsi="Arial" w:cs="Arial"/>
          <w:sz w:val="20"/>
          <w:szCs w:val="20"/>
        </w:rPr>
        <w:t>A segédtábla alkalmas mind az egyszerű, mind a sávos</w:t>
      </w:r>
      <w:r w:rsidR="002F0655" w:rsidRPr="00402C84">
        <w:rPr>
          <w:rFonts w:ascii="Arial" w:hAnsi="Arial" w:cs="Arial"/>
          <w:sz w:val="20"/>
          <w:szCs w:val="20"/>
        </w:rPr>
        <w:t>,</w:t>
      </w:r>
      <w:r w:rsidR="00825013" w:rsidRPr="00402C84">
        <w:rPr>
          <w:rFonts w:ascii="Arial" w:hAnsi="Arial" w:cs="Arial"/>
          <w:sz w:val="20"/>
          <w:szCs w:val="20"/>
        </w:rPr>
        <w:t xml:space="preserve"> mind a lépcsős kamatozású termékek kondícióinak megadására. </w:t>
      </w:r>
    </w:p>
    <w:p w14:paraId="694BC009" w14:textId="77777777" w:rsidR="004A6A61" w:rsidRPr="00402C84" w:rsidRDefault="004A6A61" w:rsidP="00707EFB">
      <w:pPr>
        <w:spacing w:line="240" w:lineRule="auto"/>
        <w:jc w:val="both"/>
        <w:rPr>
          <w:rFonts w:ascii="Arial" w:hAnsi="Arial" w:cs="Arial"/>
          <w:sz w:val="20"/>
          <w:szCs w:val="20"/>
        </w:rPr>
      </w:pPr>
      <w:r w:rsidRPr="00402C84">
        <w:rPr>
          <w:rFonts w:ascii="Arial" w:hAnsi="Arial" w:cs="Arial"/>
          <w:b/>
          <w:sz w:val="20"/>
          <w:szCs w:val="20"/>
        </w:rPr>
        <w:t>A tábla oszlopai</w:t>
      </w:r>
      <w:r w:rsidRPr="00402C84">
        <w:rPr>
          <w:rFonts w:ascii="Arial" w:hAnsi="Arial" w:cs="Arial"/>
          <w:sz w:val="20"/>
          <w:szCs w:val="20"/>
        </w:rPr>
        <w:t xml:space="preserve"> különböző megtakarítási összeg</w:t>
      </w:r>
      <w:r w:rsidR="009319D8" w:rsidRPr="00402C84">
        <w:rPr>
          <w:rFonts w:ascii="Arial" w:hAnsi="Arial" w:cs="Arial"/>
          <w:sz w:val="20"/>
          <w:szCs w:val="20"/>
        </w:rPr>
        <w:t>határok</w:t>
      </w:r>
      <w:r w:rsidRPr="00402C84">
        <w:rPr>
          <w:rFonts w:ascii="Arial" w:hAnsi="Arial" w:cs="Arial"/>
          <w:sz w:val="20"/>
          <w:szCs w:val="20"/>
        </w:rPr>
        <w:t xml:space="preserve"> megadását teszik lehetővé</w:t>
      </w:r>
      <w:r w:rsidR="00FE3C11" w:rsidRPr="00402C84">
        <w:rPr>
          <w:rFonts w:ascii="Arial" w:hAnsi="Arial" w:cs="Arial"/>
          <w:sz w:val="20"/>
          <w:szCs w:val="20"/>
        </w:rPr>
        <w:t xml:space="preserve"> a megtakarítási számla nyilvántartásának devizanemében</w:t>
      </w:r>
      <w:r w:rsidRPr="00402C84">
        <w:rPr>
          <w:rFonts w:ascii="Arial" w:hAnsi="Arial" w:cs="Arial"/>
          <w:sz w:val="20"/>
          <w:szCs w:val="20"/>
        </w:rPr>
        <w:t xml:space="preserve">. </w:t>
      </w:r>
      <w:r w:rsidR="003D3CF2" w:rsidRPr="00402C84">
        <w:rPr>
          <w:rFonts w:ascii="Arial" w:hAnsi="Arial" w:cs="Arial"/>
          <w:sz w:val="20"/>
          <w:szCs w:val="20"/>
        </w:rPr>
        <w:t xml:space="preserve">Ha az elhelyezhető összeg minimuma közvetlenül nincs meghatározva, de arra kerekítési szabály van érvényben, abban az esetben a kerekítési szabályból adódó minimális összeget kell megadni. Ha az elhelyezhető megtakarítási összeg maximumára nincs előírás, a segédtáblában a </w:t>
      </w:r>
      <w:r w:rsidR="003D3CF2" w:rsidRPr="00A87910">
        <w:rPr>
          <w:rFonts w:ascii="Arial" w:hAnsi="Arial" w:cs="Arial"/>
          <w:sz w:val="20"/>
          <w:szCs w:val="20"/>
        </w:rPr>
        <w:t>„Nincs felső határ”</w:t>
      </w:r>
      <w:r w:rsidR="00FF29B9" w:rsidRPr="00402C84">
        <w:rPr>
          <w:rFonts w:ascii="Arial" w:hAnsi="Arial" w:cs="Arial"/>
          <w:sz w:val="20"/>
          <w:szCs w:val="20"/>
        </w:rPr>
        <w:t xml:space="preserve"> opciót kell kiválasztani</w:t>
      </w:r>
      <w:r w:rsidR="003D3CF2" w:rsidRPr="00402C84">
        <w:rPr>
          <w:rFonts w:ascii="Arial" w:hAnsi="Arial" w:cs="Arial"/>
          <w:sz w:val="20"/>
          <w:szCs w:val="20"/>
        </w:rPr>
        <w:t>.</w:t>
      </w:r>
      <w:r w:rsidR="000A72A2" w:rsidRPr="00402C84">
        <w:rPr>
          <w:rFonts w:ascii="Arial" w:hAnsi="Arial" w:cs="Arial"/>
          <w:sz w:val="20"/>
          <w:szCs w:val="20"/>
        </w:rPr>
        <w:t xml:space="preserve"> </w:t>
      </w:r>
    </w:p>
    <w:p w14:paraId="1A1313C8" w14:textId="77777777" w:rsidR="00F7139D" w:rsidRPr="00402C84" w:rsidRDefault="004A6A61" w:rsidP="00707EFB">
      <w:pPr>
        <w:spacing w:line="240" w:lineRule="auto"/>
        <w:jc w:val="both"/>
        <w:rPr>
          <w:rFonts w:ascii="Arial" w:hAnsi="Arial" w:cs="Arial"/>
          <w:sz w:val="20"/>
          <w:szCs w:val="20"/>
        </w:rPr>
      </w:pPr>
      <w:r w:rsidRPr="00402C84">
        <w:rPr>
          <w:rFonts w:ascii="Arial" w:hAnsi="Arial" w:cs="Arial"/>
          <w:b/>
          <w:sz w:val="20"/>
          <w:szCs w:val="20"/>
        </w:rPr>
        <w:t>A tábla soraiban</w:t>
      </w:r>
      <w:r w:rsidR="00AD1A12" w:rsidRPr="00402C84">
        <w:rPr>
          <w:rFonts w:ascii="Arial" w:hAnsi="Arial" w:cs="Arial"/>
          <w:b/>
          <w:i/>
          <w:sz w:val="20"/>
          <w:szCs w:val="20"/>
        </w:rPr>
        <w:t xml:space="preserve"> </w:t>
      </w:r>
      <w:r w:rsidR="00F7139D" w:rsidRPr="00402C84">
        <w:rPr>
          <w:rFonts w:ascii="Arial" w:hAnsi="Arial" w:cs="Arial"/>
          <w:sz w:val="20"/>
          <w:szCs w:val="20"/>
        </w:rPr>
        <w:t xml:space="preserve">lekötési időszakok </w:t>
      </w:r>
      <w:r w:rsidR="00AD1A12" w:rsidRPr="00402C84">
        <w:rPr>
          <w:rFonts w:ascii="Arial" w:hAnsi="Arial" w:cs="Arial"/>
          <w:sz w:val="20"/>
          <w:szCs w:val="20"/>
        </w:rPr>
        <w:t>hiányában</w:t>
      </w:r>
      <w:r w:rsidRPr="00402C84">
        <w:rPr>
          <w:rFonts w:ascii="Arial" w:hAnsi="Arial" w:cs="Arial"/>
          <w:sz w:val="20"/>
          <w:szCs w:val="20"/>
        </w:rPr>
        <w:t xml:space="preserve"> a kamatra kiható </w:t>
      </w:r>
      <w:r w:rsidR="00AD1A12" w:rsidRPr="00402C84">
        <w:rPr>
          <w:rFonts w:ascii="Arial" w:hAnsi="Arial" w:cs="Arial"/>
          <w:sz w:val="20"/>
          <w:szCs w:val="20"/>
        </w:rPr>
        <w:t xml:space="preserve">egyéb </w:t>
      </w:r>
      <w:r w:rsidRPr="00402C84">
        <w:rPr>
          <w:rFonts w:ascii="Arial" w:hAnsi="Arial" w:cs="Arial"/>
          <w:sz w:val="20"/>
          <w:szCs w:val="20"/>
        </w:rPr>
        <w:t>feltételek</w:t>
      </w:r>
      <w:r w:rsidR="00C05108" w:rsidRPr="00402C84">
        <w:rPr>
          <w:rFonts w:ascii="Arial" w:hAnsi="Arial" w:cs="Arial"/>
          <w:sz w:val="20"/>
          <w:szCs w:val="20"/>
        </w:rPr>
        <w:t>et kell feltüntetni</w:t>
      </w:r>
      <w:r w:rsidRPr="00402C84">
        <w:rPr>
          <w:rFonts w:ascii="Arial" w:hAnsi="Arial" w:cs="Arial"/>
          <w:sz w:val="20"/>
          <w:szCs w:val="20"/>
        </w:rPr>
        <w:t xml:space="preserve"> </w:t>
      </w:r>
      <w:r w:rsidR="009319D8" w:rsidRPr="00402C84">
        <w:rPr>
          <w:rFonts w:ascii="Arial" w:hAnsi="Arial" w:cs="Arial"/>
          <w:sz w:val="20"/>
          <w:szCs w:val="20"/>
        </w:rPr>
        <w:t>(</w:t>
      </w:r>
      <w:proofErr w:type="gramStart"/>
      <w:r w:rsidR="009319D8" w:rsidRPr="00402C84">
        <w:rPr>
          <w:rFonts w:ascii="Arial" w:hAnsi="Arial" w:cs="Arial"/>
          <w:sz w:val="20"/>
          <w:szCs w:val="20"/>
        </w:rPr>
        <w:t>pl.</w:t>
      </w:r>
      <w:proofErr w:type="gramEnd"/>
      <w:r w:rsidR="009319D8" w:rsidRPr="00402C84">
        <w:rPr>
          <w:rFonts w:ascii="Arial" w:hAnsi="Arial" w:cs="Arial"/>
          <w:sz w:val="20"/>
          <w:szCs w:val="20"/>
        </w:rPr>
        <w:t xml:space="preserve"> </w:t>
      </w:r>
      <w:r w:rsidR="0034221A" w:rsidRPr="00402C84">
        <w:rPr>
          <w:rFonts w:ascii="Arial" w:hAnsi="Arial" w:cs="Arial"/>
          <w:sz w:val="20"/>
          <w:szCs w:val="20"/>
        </w:rPr>
        <w:t>h</w:t>
      </w:r>
      <w:r w:rsidR="009319D8" w:rsidRPr="00402C84">
        <w:rPr>
          <w:rFonts w:ascii="Arial" w:hAnsi="Arial" w:cs="Arial"/>
          <w:sz w:val="20"/>
          <w:szCs w:val="20"/>
        </w:rPr>
        <w:t>a a havi megtakarított összeg vagy a havi terhelések számának, illetve egyéb feltételek függvényében eltérő a kamat</w:t>
      </w:r>
      <w:r w:rsidR="00D641CD" w:rsidRPr="00402C84">
        <w:rPr>
          <w:rFonts w:ascii="Arial" w:hAnsi="Arial" w:cs="Arial"/>
          <w:sz w:val="20"/>
          <w:szCs w:val="20"/>
        </w:rPr>
        <w:t>, azokat itt lehet szerepeltetni</w:t>
      </w:r>
      <w:r w:rsidR="009319D8" w:rsidRPr="00402C84">
        <w:rPr>
          <w:rFonts w:ascii="Arial" w:hAnsi="Arial" w:cs="Arial"/>
          <w:sz w:val="20"/>
          <w:szCs w:val="20"/>
        </w:rPr>
        <w:t>)</w:t>
      </w:r>
      <w:r w:rsidR="00733795" w:rsidRPr="00402C84">
        <w:rPr>
          <w:rFonts w:ascii="Arial" w:hAnsi="Arial" w:cs="Arial"/>
          <w:sz w:val="20"/>
          <w:szCs w:val="20"/>
        </w:rPr>
        <w:t>.</w:t>
      </w:r>
    </w:p>
    <w:p w14:paraId="68EA9275" w14:textId="77777777" w:rsidR="004A6A61" w:rsidRPr="00AC623F" w:rsidRDefault="004A6A61" w:rsidP="00707EFB">
      <w:pPr>
        <w:spacing w:line="240" w:lineRule="auto"/>
        <w:jc w:val="both"/>
        <w:rPr>
          <w:rFonts w:ascii="Arial" w:hAnsi="Arial" w:cs="Arial"/>
          <w:sz w:val="20"/>
          <w:szCs w:val="20"/>
        </w:rPr>
      </w:pPr>
      <w:r w:rsidRPr="00AC623F">
        <w:rPr>
          <w:rFonts w:ascii="Arial" w:hAnsi="Arial" w:cs="Arial"/>
          <w:sz w:val="20"/>
          <w:szCs w:val="20"/>
        </w:rPr>
        <w:t>Az oszlopok és a sorok száma tetszőlegesen bővíthető</w:t>
      </w:r>
      <w:r w:rsidR="00C05108" w:rsidRPr="00AC623F">
        <w:rPr>
          <w:rFonts w:ascii="Arial" w:hAnsi="Arial" w:cs="Arial"/>
          <w:sz w:val="20"/>
          <w:szCs w:val="20"/>
        </w:rPr>
        <w:t>.</w:t>
      </w:r>
    </w:p>
    <w:p w14:paraId="0A017231" w14:textId="77777777" w:rsidR="00825013" w:rsidRPr="00AC623F"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00C05108" w:rsidRPr="00402C84">
        <w:rPr>
          <w:rFonts w:ascii="Arial" w:hAnsi="Arial" w:cs="Arial"/>
          <w:sz w:val="20"/>
          <w:szCs w:val="20"/>
        </w:rPr>
        <w:t>segéd</w:t>
      </w:r>
      <w:r w:rsidRPr="00402C84">
        <w:rPr>
          <w:rFonts w:ascii="Arial" w:hAnsi="Arial" w:cs="Arial"/>
          <w:sz w:val="20"/>
          <w:szCs w:val="20"/>
        </w:rPr>
        <w:t xml:space="preserve">tábla numerikus </w:t>
      </w:r>
      <w:r w:rsidRPr="00AC623F">
        <w:rPr>
          <w:rFonts w:ascii="Arial" w:hAnsi="Arial" w:cs="Arial"/>
          <w:sz w:val="20"/>
          <w:szCs w:val="20"/>
        </w:rPr>
        <w:t xml:space="preserve">kamatértékeket kell, hogy tartalmazzon (2 tizedesjegy pontossággal, </w:t>
      </w:r>
      <w:r w:rsidR="00B1049D">
        <w:rPr>
          <w:rFonts w:ascii="Arial" w:hAnsi="Arial" w:cs="Arial"/>
          <w:sz w:val="20"/>
          <w:szCs w:val="20"/>
        </w:rPr>
        <w:t>százalék</w:t>
      </w:r>
      <w:r w:rsidRPr="00AC623F">
        <w:rPr>
          <w:rFonts w:ascii="Arial" w:hAnsi="Arial" w:cs="Arial"/>
          <w:sz w:val="20"/>
          <w:szCs w:val="20"/>
        </w:rPr>
        <w:t xml:space="preserve">jel feltüntetése nélkül). A kamat képzésével kapcsolatos információkat a termék 9BZ főtáblájának </w:t>
      </w:r>
      <w:r w:rsidRPr="00AC623F">
        <w:rPr>
          <w:rFonts w:ascii="Arial" w:hAnsi="Arial" w:cs="Arial"/>
          <w:i/>
          <w:sz w:val="20"/>
          <w:szCs w:val="20"/>
        </w:rPr>
        <w:t>g)</w:t>
      </w:r>
      <w:r w:rsidR="00854C06" w:rsidRPr="00AC623F">
        <w:rPr>
          <w:rFonts w:ascii="Arial" w:hAnsi="Arial" w:cs="Arial"/>
          <w:sz w:val="20"/>
          <w:szCs w:val="20"/>
        </w:rPr>
        <w:t xml:space="preserve"> </w:t>
      </w:r>
      <w:r w:rsidR="0029101A" w:rsidRPr="00AC623F">
        <w:rPr>
          <w:rFonts w:ascii="Arial" w:hAnsi="Arial" w:cs="Arial"/>
          <w:sz w:val="20"/>
          <w:szCs w:val="20"/>
        </w:rPr>
        <w:t xml:space="preserve">cellájában </w:t>
      </w:r>
      <w:r w:rsidR="00854C06" w:rsidRPr="00AC623F">
        <w:rPr>
          <w:rFonts w:ascii="Arial" w:hAnsi="Arial" w:cs="Arial"/>
          <w:sz w:val="20"/>
          <w:szCs w:val="20"/>
        </w:rPr>
        <w:t>lehet szerepeltetni</w:t>
      </w:r>
      <w:r w:rsidRPr="00AC623F">
        <w:rPr>
          <w:rFonts w:ascii="Arial" w:hAnsi="Arial" w:cs="Arial"/>
          <w:sz w:val="20"/>
          <w:szCs w:val="20"/>
        </w:rPr>
        <w:t xml:space="preserve">. </w:t>
      </w:r>
      <w:r w:rsidR="00854C06" w:rsidRPr="00AC623F">
        <w:rPr>
          <w:rFonts w:ascii="Arial" w:hAnsi="Arial" w:cs="Arial"/>
          <w:sz w:val="20"/>
          <w:szCs w:val="20"/>
        </w:rPr>
        <w:t xml:space="preserve">Ha a látra szóló kamat felett lehetőség van kamatprémium/bónuszkamat elérése is, akkor </w:t>
      </w:r>
      <w:r w:rsidR="00E864E9" w:rsidRPr="00AC623F">
        <w:rPr>
          <w:rFonts w:ascii="Arial" w:hAnsi="Arial" w:cs="Arial"/>
          <w:sz w:val="20"/>
          <w:szCs w:val="20"/>
        </w:rPr>
        <w:t>annak feltételeit és mértékét/mértékeit</w:t>
      </w:r>
      <w:r w:rsidR="00854C06" w:rsidRPr="00AC623F">
        <w:rPr>
          <w:rFonts w:ascii="Arial" w:hAnsi="Arial" w:cs="Arial"/>
          <w:sz w:val="20"/>
          <w:szCs w:val="20"/>
        </w:rPr>
        <w:t xml:space="preserve"> </w:t>
      </w:r>
      <w:r w:rsidR="00C05108" w:rsidRPr="00AC623F">
        <w:rPr>
          <w:rFonts w:ascii="Arial" w:hAnsi="Arial" w:cs="Arial"/>
          <w:sz w:val="20"/>
          <w:szCs w:val="20"/>
        </w:rPr>
        <w:t xml:space="preserve">a segédtáblában </w:t>
      </w:r>
      <w:r w:rsidR="00854C06" w:rsidRPr="00AC623F">
        <w:rPr>
          <w:rFonts w:ascii="Arial" w:hAnsi="Arial" w:cs="Arial"/>
          <w:sz w:val="20"/>
          <w:szCs w:val="20"/>
        </w:rPr>
        <w:t xml:space="preserve">a látra szóló kamat cellájához közvetlenül kapcsolódó </w:t>
      </w:r>
      <w:r w:rsidR="00C7774C" w:rsidRPr="00AC623F">
        <w:rPr>
          <w:rFonts w:ascii="Arial" w:hAnsi="Arial" w:cs="Arial"/>
          <w:sz w:val="20"/>
          <w:szCs w:val="20"/>
        </w:rPr>
        <w:t xml:space="preserve">megjegyzés </w:t>
      </w:r>
      <w:r w:rsidR="00854C06" w:rsidRPr="00AC623F">
        <w:rPr>
          <w:rFonts w:ascii="Arial" w:hAnsi="Arial" w:cs="Arial"/>
          <w:sz w:val="20"/>
          <w:szCs w:val="20"/>
        </w:rPr>
        <w:t>cellában lehet megjeleníteni.</w:t>
      </w:r>
    </w:p>
    <w:p w14:paraId="7486738D" w14:textId="77777777" w:rsidR="0051099C" w:rsidRPr="00402C84" w:rsidRDefault="00825013" w:rsidP="00707EFB">
      <w:pPr>
        <w:spacing w:line="240" w:lineRule="auto"/>
        <w:jc w:val="both"/>
        <w:rPr>
          <w:rFonts w:ascii="Arial" w:hAnsi="Arial" w:cs="Arial"/>
          <w:sz w:val="20"/>
          <w:szCs w:val="20"/>
        </w:rPr>
      </w:pPr>
      <w:r w:rsidRPr="00AC623F">
        <w:rPr>
          <w:rFonts w:ascii="Arial" w:hAnsi="Arial" w:cs="Arial"/>
          <w:sz w:val="20"/>
          <w:szCs w:val="20"/>
        </w:rPr>
        <w:t xml:space="preserve">Az egyes kamatértékek mellett minden egyes esetben az </w:t>
      </w:r>
      <w:proofErr w:type="spellStart"/>
      <w:r w:rsidRPr="00AC623F">
        <w:rPr>
          <w:rFonts w:ascii="Arial" w:hAnsi="Arial" w:cs="Arial"/>
          <w:sz w:val="20"/>
          <w:szCs w:val="20"/>
        </w:rPr>
        <w:t>EBKM</w:t>
      </w:r>
      <w:proofErr w:type="spellEnd"/>
      <w:r w:rsidR="000A72A2" w:rsidRPr="00AC623F">
        <w:rPr>
          <w:rFonts w:ascii="Arial" w:hAnsi="Arial" w:cs="Arial"/>
          <w:sz w:val="20"/>
          <w:szCs w:val="20"/>
        </w:rPr>
        <w:t xml:space="preserve"> értéket</w:t>
      </w:r>
      <w:r w:rsidRPr="00AC623F">
        <w:rPr>
          <w:rFonts w:ascii="Arial" w:hAnsi="Arial" w:cs="Arial"/>
          <w:sz w:val="20"/>
          <w:szCs w:val="20"/>
        </w:rPr>
        <w:t xml:space="preserve"> is fel kell tüntetni két tizedesjegy pontossággal, </w:t>
      </w:r>
      <w:r w:rsidR="00B1049D">
        <w:rPr>
          <w:rFonts w:ascii="Arial" w:hAnsi="Arial" w:cs="Arial"/>
          <w:sz w:val="20"/>
          <w:szCs w:val="20"/>
        </w:rPr>
        <w:t>százalék</w:t>
      </w:r>
      <w:r w:rsidRPr="00AC623F">
        <w:rPr>
          <w:rFonts w:ascii="Arial" w:hAnsi="Arial" w:cs="Arial"/>
          <w:sz w:val="20"/>
          <w:szCs w:val="20"/>
        </w:rPr>
        <w:t>jel feltüntetése nélkül, a vonatkozó jo</w:t>
      </w:r>
      <w:r w:rsidR="0051099C" w:rsidRPr="00AC623F">
        <w:rPr>
          <w:rFonts w:ascii="Arial" w:hAnsi="Arial" w:cs="Arial"/>
          <w:sz w:val="20"/>
          <w:szCs w:val="20"/>
        </w:rPr>
        <w:t>gszabály</w:t>
      </w:r>
      <w:r w:rsidR="0051099C" w:rsidRPr="00402C84">
        <w:rPr>
          <w:rFonts w:ascii="Arial" w:hAnsi="Arial" w:cs="Arial"/>
          <w:sz w:val="20"/>
          <w:szCs w:val="20"/>
        </w:rPr>
        <w:t xml:space="preserve"> szerint.</w:t>
      </w:r>
      <w:r w:rsidR="00C05108" w:rsidRPr="00402C84">
        <w:rPr>
          <w:rFonts w:ascii="Arial" w:hAnsi="Arial" w:cs="Arial"/>
          <w:sz w:val="20"/>
          <w:szCs w:val="20"/>
        </w:rPr>
        <w:t xml:space="preserve"> Az </w:t>
      </w:r>
      <w:proofErr w:type="spellStart"/>
      <w:r w:rsidR="00C05108" w:rsidRPr="00402C84">
        <w:rPr>
          <w:rFonts w:ascii="Arial" w:hAnsi="Arial" w:cs="Arial"/>
          <w:sz w:val="20"/>
          <w:szCs w:val="20"/>
        </w:rPr>
        <w:t>EBKM-hez</w:t>
      </w:r>
      <w:proofErr w:type="spellEnd"/>
      <w:r w:rsidR="00C05108" w:rsidRPr="00402C84">
        <w:rPr>
          <w:rFonts w:ascii="Arial" w:hAnsi="Arial" w:cs="Arial"/>
          <w:sz w:val="20"/>
          <w:szCs w:val="20"/>
        </w:rPr>
        <w:t xml:space="preserve"> kapcsolódó megjegyzéseket az </w:t>
      </w:r>
      <w:proofErr w:type="spellStart"/>
      <w:r w:rsidR="00C05108" w:rsidRPr="00402C84">
        <w:rPr>
          <w:rFonts w:ascii="Arial" w:hAnsi="Arial" w:cs="Arial"/>
          <w:sz w:val="20"/>
          <w:szCs w:val="20"/>
        </w:rPr>
        <w:t>EBKM</w:t>
      </w:r>
      <w:proofErr w:type="spellEnd"/>
      <w:r w:rsidR="00C05108" w:rsidRPr="00402C84">
        <w:rPr>
          <w:rFonts w:ascii="Arial" w:hAnsi="Arial" w:cs="Arial"/>
          <w:sz w:val="20"/>
          <w:szCs w:val="20"/>
        </w:rPr>
        <w:t xml:space="preserve"> cellájához közvetlenül kapcsolódó megjegyzés cellában lehet szerepeltetni.</w:t>
      </w:r>
    </w:p>
    <w:p w14:paraId="650BD970" w14:textId="77777777" w:rsidR="0004523E" w:rsidRPr="00402C84" w:rsidRDefault="0004523E" w:rsidP="00707EFB">
      <w:pPr>
        <w:spacing w:line="240" w:lineRule="auto"/>
        <w:rPr>
          <w:rFonts w:ascii="Arial" w:hAnsi="Arial" w:cs="Arial"/>
          <w:sz w:val="20"/>
          <w:szCs w:val="20"/>
        </w:rPr>
      </w:pPr>
    </w:p>
    <w:p w14:paraId="12A18936" w14:textId="77777777" w:rsidR="00C86748" w:rsidRDefault="00C86748" w:rsidP="00C86748">
      <w:pPr>
        <w:pStyle w:val="Cmsor2"/>
        <w:spacing w:before="0" w:after="200" w:line="240" w:lineRule="auto"/>
        <w:rPr>
          <w:rFonts w:ascii="Arial" w:hAnsi="Arial" w:cs="Arial"/>
          <w:sz w:val="20"/>
          <w:szCs w:val="20"/>
        </w:rPr>
      </w:pPr>
      <w:bookmarkStart w:id="104" w:name="_Toc306870636"/>
      <w:bookmarkStart w:id="105" w:name="_Toc302733956"/>
      <w:r w:rsidRPr="00402C84">
        <w:rPr>
          <w:rFonts w:ascii="Arial" w:hAnsi="Arial" w:cs="Arial"/>
          <w:sz w:val="20"/>
          <w:szCs w:val="20"/>
        </w:rPr>
        <w:t xml:space="preserve">3. </w:t>
      </w:r>
      <w:r w:rsidRPr="00595969">
        <w:rPr>
          <w:rFonts w:ascii="Arial" w:hAnsi="Arial" w:cs="Arial"/>
          <w:sz w:val="20"/>
          <w:szCs w:val="20"/>
        </w:rPr>
        <w:t>9SE</w:t>
      </w:r>
      <w:r>
        <w:rPr>
          <w:rFonts w:ascii="Arial" w:hAnsi="Arial" w:cs="Arial"/>
          <w:sz w:val="20"/>
          <w:szCs w:val="20"/>
        </w:rPr>
        <w:t>D</w:t>
      </w:r>
      <w:r w:rsidRPr="00595969">
        <w:rPr>
          <w:rFonts w:ascii="Arial" w:hAnsi="Arial" w:cs="Arial"/>
          <w:sz w:val="20"/>
          <w:szCs w:val="20"/>
        </w:rPr>
        <w:t xml:space="preserve"> Termékismertető</w:t>
      </w:r>
      <w:r>
        <w:rPr>
          <w:rFonts w:ascii="Arial" w:hAnsi="Arial" w:cs="Arial"/>
          <w:sz w:val="20"/>
          <w:szCs w:val="20"/>
        </w:rPr>
        <w:t xml:space="preserve"> </w:t>
      </w:r>
      <w:r w:rsidRPr="0059715D">
        <w:rPr>
          <w:rFonts w:ascii="Arial" w:hAnsi="Arial"/>
          <w:caps/>
          <w:sz w:val="20"/>
          <w:lang w:val="hu-HU"/>
        </w:rPr>
        <w:t>–</w:t>
      </w:r>
      <w:r w:rsidRPr="00595969">
        <w:rPr>
          <w:rFonts w:ascii="Arial" w:hAnsi="Arial" w:cs="Arial"/>
          <w:sz w:val="20"/>
          <w:szCs w:val="20"/>
        </w:rPr>
        <w:t xml:space="preserve"> Számla </w:t>
      </w:r>
      <w:r>
        <w:rPr>
          <w:rFonts w:ascii="Arial" w:hAnsi="Arial" w:cs="Arial"/>
          <w:sz w:val="20"/>
          <w:szCs w:val="20"/>
        </w:rPr>
        <w:t>és betéti bankkártya</w:t>
      </w:r>
    </w:p>
    <w:p w14:paraId="5A19A931" w14:textId="77777777" w:rsidR="00C86748" w:rsidRPr="00C86748" w:rsidRDefault="00C86748" w:rsidP="00C86748">
      <w:pPr>
        <w:spacing w:after="0" w:line="240" w:lineRule="auto"/>
        <w:rPr>
          <w:lang w:val="x-none"/>
        </w:rPr>
      </w:pPr>
    </w:p>
    <w:p w14:paraId="257CAF12" w14:textId="77777777" w:rsidR="00C86748" w:rsidRDefault="00C86748" w:rsidP="00C86748">
      <w:pPr>
        <w:pStyle w:val="Cmsor3"/>
        <w:spacing w:before="0" w:after="0" w:line="240" w:lineRule="auto"/>
        <w:rPr>
          <w:rFonts w:ascii="Arial" w:hAnsi="Arial" w:cs="Arial"/>
          <w:sz w:val="20"/>
          <w:szCs w:val="20"/>
          <w:lang w:val="hu-HU"/>
        </w:rPr>
      </w:pPr>
      <w:r w:rsidRPr="00BC278F">
        <w:rPr>
          <w:rFonts w:ascii="Arial" w:hAnsi="Arial" w:cs="Arial"/>
          <w:sz w:val="20"/>
          <w:szCs w:val="20"/>
          <w:lang w:val="hu-HU"/>
        </w:rPr>
        <w:t>3.1. Általános előírások</w:t>
      </w:r>
    </w:p>
    <w:p w14:paraId="3B54F917" w14:textId="77777777" w:rsidR="00C86748" w:rsidRPr="00BC278F" w:rsidRDefault="00C86748" w:rsidP="00C86748">
      <w:pPr>
        <w:spacing w:after="0"/>
      </w:pPr>
    </w:p>
    <w:p w14:paraId="45E4BFFF" w14:textId="30555AD4" w:rsidR="00C86748" w:rsidRPr="00402C84" w:rsidRDefault="00C86748" w:rsidP="00C86748">
      <w:pPr>
        <w:spacing w:line="240" w:lineRule="auto"/>
        <w:jc w:val="both"/>
        <w:rPr>
          <w:rFonts w:ascii="Arial" w:hAnsi="Arial" w:cs="Arial"/>
          <w:sz w:val="20"/>
          <w:szCs w:val="20"/>
        </w:rPr>
      </w:pPr>
      <w:r w:rsidRPr="00402C84">
        <w:rPr>
          <w:rFonts w:ascii="Arial" w:hAnsi="Arial" w:cs="Arial"/>
          <w:sz w:val="20"/>
          <w:szCs w:val="20"/>
        </w:rPr>
        <w:t>A</w:t>
      </w:r>
      <w:r>
        <w:rPr>
          <w:rFonts w:ascii="Arial" w:hAnsi="Arial" w:cs="Arial"/>
          <w:sz w:val="20"/>
          <w:szCs w:val="20"/>
        </w:rPr>
        <w:t>z</w:t>
      </w:r>
      <w:r w:rsidRPr="00402C84">
        <w:rPr>
          <w:rFonts w:ascii="Arial" w:hAnsi="Arial" w:cs="Arial"/>
          <w:sz w:val="20"/>
          <w:szCs w:val="20"/>
        </w:rPr>
        <w:t xml:space="preserve"> </w:t>
      </w:r>
      <w:r>
        <w:rPr>
          <w:rFonts w:ascii="Arial" w:hAnsi="Arial" w:cs="Arial"/>
          <w:sz w:val="20"/>
          <w:szCs w:val="20"/>
        </w:rPr>
        <w:t>adatszolgáltatás</w:t>
      </w:r>
      <w:r w:rsidRPr="00402C84">
        <w:rPr>
          <w:rFonts w:ascii="Arial" w:hAnsi="Arial" w:cs="Arial"/>
          <w:sz w:val="20"/>
          <w:szCs w:val="20"/>
        </w:rPr>
        <w:t xml:space="preserve"> a hitelintézet által a fogyasztók részére forgalmazott </w:t>
      </w:r>
      <w:r w:rsidRPr="00BA3ED4">
        <w:rPr>
          <w:rFonts w:ascii="Arial" w:hAnsi="Arial" w:cs="Arial"/>
          <w:i/>
          <w:sz w:val="20"/>
          <w:szCs w:val="20"/>
        </w:rPr>
        <w:t>lakossági forint folyószámla és betéti bankkártya</w:t>
      </w:r>
      <w:r>
        <w:rPr>
          <w:rFonts w:ascii="Arial" w:hAnsi="Arial" w:cs="Arial"/>
          <w:sz w:val="20"/>
          <w:szCs w:val="20"/>
        </w:rPr>
        <w:t xml:space="preserve"> termékek főbb paramétereit</w:t>
      </w:r>
      <w:r w:rsidRPr="00402C84">
        <w:rPr>
          <w:rFonts w:ascii="Arial" w:hAnsi="Arial" w:cs="Arial"/>
          <w:sz w:val="20"/>
          <w:szCs w:val="20"/>
        </w:rPr>
        <w:t xml:space="preserve">, a belföldi </w:t>
      </w:r>
      <w:r>
        <w:rPr>
          <w:rFonts w:ascii="Arial" w:hAnsi="Arial" w:cs="Arial"/>
          <w:sz w:val="20"/>
          <w:szCs w:val="20"/>
        </w:rPr>
        <w:t>és határon átnyúló</w:t>
      </w:r>
      <w:r w:rsidRPr="00402C84">
        <w:rPr>
          <w:rFonts w:ascii="Arial" w:hAnsi="Arial" w:cs="Arial"/>
          <w:sz w:val="20"/>
          <w:szCs w:val="20"/>
        </w:rPr>
        <w:t xml:space="preserve"> tranzakciók</w:t>
      </w:r>
      <w:r w:rsidR="00BA3ED4">
        <w:rPr>
          <w:rFonts w:ascii="Arial" w:hAnsi="Arial" w:cs="Arial"/>
          <w:sz w:val="20"/>
          <w:szCs w:val="20"/>
        </w:rPr>
        <w:t>kal,</w:t>
      </w:r>
      <w:r w:rsidRPr="00402C84">
        <w:rPr>
          <w:rFonts w:ascii="Arial" w:hAnsi="Arial" w:cs="Arial"/>
          <w:sz w:val="20"/>
          <w:szCs w:val="20"/>
        </w:rPr>
        <w:t xml:space="preserve"> </w:t>
      </w:r>
      <w:r>
        <w:rPr>
          <w:rFonts w:ascii="Arial" w:hAnsi="Arial" w:cs="Arial"/>
          <w:sz w:val="20"/>
          <w:szCs w:val="20"/>
        </w:rPr>
        <w:t>továbbá</w:t>
      </w:r>
      <w:r w:rsidRPr="00402C84">
        <w:rPr>
          <w:rFonts w:ascii="Arial" w:hAnsi="Arial" w:cs="Arial"/>
          <w:sz w:val="20"/>
          <w:szCs w:val="20"/>
        </w:rPr>
        <w:t xml:space="preserve"> a kártyahasználattal kapcsolatos jellemzők</w:t>
      </w:r>
      <w:r>
        <w:rPr>
          <w:rFonts w:ascii="Arial" w:hAnsi="Arial" w:cs="Arial"/>
          <w:sz w:val="20"/>
          <w:szCs w:val="20"/>
        </w:rPr>
        <w:t>et</w:t>
      </w:r>
      <w:r w:rsidRPr="00402C84">
        <w:rPr>
          <w:rFonts w:ascii="Arial" w:hAnsi="Arial" w:cs="Arial"/>
          <w:sz w:val="20"/>
          <w:szCs w:val="20"/>
        </w:rPr>
        <w:t xml:space="preserve"> </w:t>
      </w:r>
      <w:r>
        <w:rPr>
          <w:rFonts w:ascii="Arial" w:hAnsi="Arial" w:cs="Arial"/>
          <w:sz w:val="20"/>
          <w:szCs w:val="20"/>
        </w:rPr>
        <w:t>mutatja be</w:t>
      </w:r>
      <w:r w:rsidR="00BA3ED4">
        <w:rPr>
          <w:rFonts w:ascii="Arial" w:hAnsi="Arial" w:cs="Arial"/>
          <w:sz w:val="20"/>
          <w:szCs w:val="20"/>
        </w:rPr>
        <w:t>.</w:t>
      </w:r>
    </w:p>
    <w:p w14:paraId="73A66EE7" w14:textId="77777777" w:rsidR="00C86748" w:rsidRPr="00595682" w:rsidRDefault="00C86748" w:rsidP="00C86748">
      <w:pPr>
        <w:spacing w:line="240" w:lineRule="auto"/>
        <w:jc w:val="both"/>
        <w:rPr>
          <w:rFonts w:ascii="Arial" w:hAnsi="Arial" w:cs="Arial"/>
          <w:sz w:val="20"/>
          <w:szCs w:val="20"/>
        </w:rPr>
      </w:pPr>
      <w:r w:rsidRPr="00595682">
        <w:rPr>
          <w:rFonts w:ascii="Arial" w:hAnsi="Arial" w:cs="Arial"/>
          <w:sz w:val="20"/>
          <w:szCs w:val="20"/>
        </w:rPr>
        <w:t xml:space="preserve">A nem a fogyasztóknak nyújtott termékeket, valamint az ügynökként forgalmazott termékeket jelen adatszolgáltatásban nem kell szerepeltetni. Az ügynökként forgalmazott termékek esetében a terméket eredetileg forgalmazó </w:t>
      </w:r>
      <w:r>
        <w:rPr>
          <w:rFonts w:ascii="Arial" w:hAnsi="Arial" w:cs="Arial"/>
          <w:sz w:val="20"/>
          <w:szCs w:val="20"/>
        </w:rPr>
        <w:t xml:space="preserve">pénzügyi </w:t>
      </w:r>
      <w:r w:rsidRPr="00595682">
        <w:rPr>
          <w:rFonts w:ascii="Arial" w:hAnsi="Arial" w:cs="Arial"/>
          <w:sz w:val="20"/>
          <w:szCs w:val="20"/>
        </w:rPr>
        <w:t xml:space="preserve">intézménynek lehetősége van adatszolgáltatásában (a </w:t>
      </w:r>
      <w:r>
        <w:rPr>
          <w:rFonts w:ascii="Arial" w:hAnsi="Arial" w:cs="Arial"/>
          <w:sz w:val="20"/>
          <w:szCs w:val="20"/>
        </w:rPr>
        <w:t>86. pont</w:t>
      </w:r>
      <w:r w:rsidR="00727E69">
        <w:rPr>
          <w:rFonts w:ascii="Arial" w:hAnsi="Arial" w:cs="Arial"/>
          <w:sz w:val="20"/>
          <w:szCs w:val="20"/>
        </w:rPr>
        <w:t>ban</w:t>
      </w:r>
      <w:r w:rsidRPr="00595682">
        <w:rPr>
          <w:rFonts w:ascii="Arial" w:hAnsi="Arial" w:cs="Arial"/>
          <w:sz w:val="20"/>
          <w:szCs w:val="20"/>
        </w:rPr>
        <w:t>, illetve a megjelölt internetes oldalon) jelezni, hogy a termék m</w:t>
      </w:r>
      <w:r>
        <w:rPr>
          <w:rFonts w:ascii="Arial" w:hAnsi="Arial" w:cs="Arial"/>
          <w:sz w:val="20"/>
          <w:szCs w:val="20"/>
        </w:rPr>
        <w:t>e</w:t>
      </w:r>
      <w:r w:rsidRPr="00595682">
        <w:rPr>
          <w:rFonts w:ascii="Arial" w:hAnsi="Arial" w:cs="Arial"/>
          <w:sz w:val="20"/>
          <w:szCs w:val="20"/>
        </w:rPr>
        <w:t xml:space="preserve">ly további pénzügyi intézményeknél érhető el. </w:t>
      </w:r>
      <w:r w:rsidRPr="00595682">
        <w:rPr>
          <w:rFonts w:ascii="Arial" w:hAnsi="Arial" w:cs="Arial"/>
          <w:bCs/>
          <w:sz w:val="20"/>
          <w:szCs w:val="20"/>
        </w:rPr>
        <w:t xml:space="preserve">Kivételt képeznek ez alól a szabály alól, azaz az adatszolgáltatásban szerepeltetni kell azon, </w:t>
      </w:r>
      <w:r w:rsidRPr="00595682">
        <w:rPr>
          <w:rFonts w:ascii="Arial" w:hAnsi="Arial" w:cs="Arial"/>
          <w:bCs/>
          <w:sz w:val="20"/>
          <w:szCs w:val="20"/>
        </w:rPr>
        <w:lastRenderedPageBreak/>
        <w:t>az adatszolgáltató számlatermékéhez kapcsolódó betéti bankkártyákat, melyek forgalmazását az adatszolgáltató megbízásból végzi.</w:t>
      </w:r>
    </w:p>
    <w:p w14:paraId="52F988E1" w14:textId="77777777" w:rsidR="00C86748" w:rsidRDefault="00C86748" w:rsidP="00C86748">
      <w:pPr>
        <w:spacing w:line="240" w:lineRule="auto"/>
        <w:jc w:val="both"/>
        <w:rPr>
          <w:rFonts w:ascii="Arial" w:hAnsi="Arial" w:cs="Arial"/>
          <w:sz w:val="20"/>
          <w:szCs w:val="20"/>
        </w:rPr>
      </w:pPr>
      <w:r w:rsidRPr="00595682">
        <w:rPr>
          <w:rFonts w:ascii="Arial" w:hAnsi="Arial" w:cs="Arial"/>
          <w:sz w:val="20"/>
          <w:szCs w:val="20"/>
        </w:rPr>
        <w:t>Nem kell feltüntetni a rögzített célú számlatermékeket (pl. hallgatói hitelhez kapcsolódó bankszámla, START számla, munkavállalói számlacsomagok, tulajdonosi számlák), valamint a privát banki szolgáltatás keretében elérhető termékeket, a megtakarítási számlákat, az egyedi számlakonstrukciókat.</w:t>
      </w:r>
      <w:r>
        <w:rPr>
          <w:rFonts w:ascii="Arial" w:hAnsi="Arial" w:cs="Arial"/>
          <w:sz w:val="20"/>
          <w:szCs w:val="20"/>
        </w:rPr>
        <w:t xml:space="preserve"> A prémium banki szolgáltatások nyilvánosan meghirdetett kondícióit jelenteni </w:t>
      </w:r>
      <w:r w:rsidRPr="00E43C78">
        <w:rPr>
          <w:rFonts w:ascii="Arial" w:hAnsi="Arial" w:cs="Arial"/>
          <w:sz w:val="20"/>
          <w:szCs w:val="20"/>
        </w:rPr>
        <w:t xml:space="preserve">kell. </w:t>
      </w:r>
      <w:r w:rsidRPr="005553F0">
        <w:rPr>
          <w:rFonts w:ascii="Arial" w:hAnsi="Arial" w:cs="Arial"/>
          <w:sz w:val="20"/>
          <w:szCs w:val="20"/>
        </w:rPr>
        <w:t xml:space="preserve">A </w:t>
      </w:r>
      <w:r w:rsidRPr="00E43C78">
        <w:rPr>
          <w:rFonts w:ascii="Arial" w:hAnsi="Arial" w:cs="Arial"/>
          <w:sz w:val="20"/>
          <w:szCs w:val="20"/>
        </w:rPr>
        <w:t xml:space="preserve">privát és a prémium banki szolgáltatás fogalmát </w:t>
      </w:r>
      <w:r w:rsidR="00BD1E6D">
        <w:rPr>
          <w:rFonts w:ascii="Arial" w:hAnsi="Arial" w:cs="Arial"/>
          <w:sz w:val="20"/>
          <w:szCs w:val="20"/>
        </w:rPr>
        <w:t>az</w:t>
      </w:r>
      <w:r w:rsidRPr="005553F0">
        <w:rPr>
          <w:rFonts w:ascii="Arial" w:hAnsi="Arial" w:cs="Arial"/>
          <w:sz w:val="20"/>
          <w:szCs w:val="20"/>
        </w:rPr>
        <w:t xml:space="preserve"> 1. melléklet</w:t>
      </w:r>
      <w:r w:rsidR="00B122EB">
        <w:rPr>
          <w:rFonts w:ascii="Arial" w:hAnsi="Arial" w:cs="Arial"/>
          <w:sz w:val="20"/>
          <w:szCs w:val="20"/>
        </w:rPr>
        <w:t xml:space="preserve"> </w:t>
      </w:r>
      <w:r w:rsidR="00BD1E6D">
        <w:rPr>
          <w:rFonts w:ascii="Arial" w:hAnsi="Arial" w:cs="Arial"/>
          <w:sz w:val="20"/>
          <w:szCs w:val="20"/>
        </w:rPr>
        <w:t>2. pontja</w:t>
      </w:r>
      <w:r w:rsidRPr="005553F0">
        <w:rPr>
          <w:rFonts w:ascii="Arial" w:hAnsi="Arial" w:cs="Arial"/>
          <w:sz w:val="20"/>
          <w:szCs w:val="20"/>
        </w:rPr>
        <w:t xml:space="preserve"> tartalmazza.</w:t>
      </w:r>
    </w:p>
    <w:p w14:paraId="4A050E68" w14:textId="77777777" w:rsidR="00C86748" w:rsidRPr="00D90BA8" w:rsidRDefault="00C86748" w:rsidP="00C86748">
      <w:pPr>
        <w:spacing w:line="240" w:lineRule="auto"/>
        <w:jc w:val="both"/>
        <w:rPr>
          <w:rFonts w:ascii="Arial" w:hAnsi="Arial" w:cs="Arial"/>
          <w:sz w:val="20"/>
          <w:szCs w:val="20"/>
        </w:rPr>
      </w:pPr>
      <w:r w:rsidRPr="009171EA">
        <w:rPr>
          <w:rFonts w:ascii="Arial" w:hAnsi="Arial" w:cs="Arial"/>
          <w:sz w:val="20"/>
          <w:szCs w:val="20"/>
        </w:rPr>
        <w:t xml:space="preserve">Az adatszolgáltatást JavaScript programozási nyelven összeállított </w:t>
      </w:r>
      <w:proofErr w:type="spellStart"/>
      <w:r w:rsidRPr="009171EA">
        <w:rPr>
          <w:rFonts w:ascii="Arial" w:hAnsi="Arial" w:cs="Arial"/>
          <w:sz w:val="20"/>
          <w:szCs w:val="20"/>
        </w:rPr>
        <w:t>szkriptként</w:t>
      </w:r>
      <w:proofErr w:type="spellEnd"/>
      <w:r w:rsidRPr="009171EA">
        <w:rPr>
          <w:rFonts w:ascii="Arial" w:hAnsi="Arial" w:cs="Arial"/>
          <w:sz w:val="20"/>
          <w:szCs w:val="20"/>
        </w:rPr>
        <w:t xml:space="preserve"> kell teljesíteni. A </w:t>
      </w:r>
      <w:proofErr w:type="spellStart"/>
      <w:r w:rsidRPr="009171EA">
        <w:rPr>
          <w:rFonts w:ascii="Arial" w:hAnsi="Arial" w:cs="Arial"/>
          <w:sz w:val="20"/>
          <w:szCs w:val="20"/>
        </w:rPr>
        <w:t>szkript</w:t>
      </w:r>
      <w:proofErr w:type="spellEnd"/>
      <w:r w:rsidRPr="009171EA">
        <w:rPr>
          <w:rFonts w:ascii="Arial" w:hAnsi="Arial" w:cs="Arial"/>
          <w:sz w:val="20"/>
          <w:szCs w:val="20"/>
        </w:rPr>
        <w:t xml:space="preserve"> a termék alapadatait (így például a termékkód, termék neve, forgalmazott-e, közzététel és hatályba lépés időpontja, módosítás oka, Minősített Fogyasztóbarát Folyószámla-e) </w:t>
      </w:r>
      <w:r w:rsidR="00BD1E6D" w:rsidRPr="009171EA">
        <w:rPr>
          <w:rFonts w:ascii="Arial" w:hAnsi="Arial" w:cs="Arial"/>
          <w:sz w:val="20"/>
          <w:szCs w:val="20"/>
        </w:rPr>
        <w:t xml:space="preserve">tartalmazó </w:t>
      </w:r>
      <w:r w:rsidRPr="009171EA">
        <w:rPr>
          <w:rFonts w:ascii="Arial" w:hAnsi="Arial" w:cs="Arial"/>
          <w:sz w:val="20"/>
          <w:szCs w:val="20"/>
        </w:rPr>
        <w:t xml:space="preserve">adatlaphoz feltöltve küldhető be. A </w:t>
      </w:r>
      <w:proofErr w:type="spellStart"/>
      <w:r w:rsidRPr="009171EA">
        <w:rPr>
          <w:rFonts w:ascii="Arial" w:hAnsi="Arial" w:cs="Arial"/>
          <w:sz w:val="20"/>
          <w:szCs w:val="20"/>
        </w:rPr>
        <w:t>szkriptnek</w:t>
      </w:r>
      <w:proofErr w:type="spellEnd"/>
      <w:r w:rsidRPr="009171EA">
        <w:rPr>
          <w:rFonts w:ascii="Arial" w:hAnsi="Arial" w:cs="Arial"/>
          <w:sz w:val="20"/>
          <w:szCs w:val="20"/>
        </w:rPr>
        <w:t xml:space="preserve"> tartalmaznia kell a működéséhez szükséges összes adatot (kivéve az input adatokat). Más forrásból származó adatok elérésére nincs lehetőség. A bemeneti paraméterek a </w:t>
      </w:r>
      <w:r w:rsidRPr="00D90BA8">
        <w:rPr>
          <w:rFonts w:ascii="Arial" w:hAnsi="Arial" w:cs="Arial"/>
          <w:sz w:val="20"/>
          <w:szCs w:val="20"/>
        </w:rPr>
        <w:t xml:space="preserve">Bankszámlaválasztó programban a fogyasztó által bevitt adatok alapján kapják meg értéküket, míg az adatszolgáltatói felületen (ERA) a feltölthető példa paraméter </w:t>
      </w:r>
      <w:proofErr w:type="spellStart"/>
      <w:r w:rsidRPr="00D90BA8">
        <w:rPr>
          <w:rFonts w:ascii="Arial" w:hAnsi="Arial" w:cs="Arial"/>
          <w:sz w:val="20"/>
          <w:szCs w:val="20"/>
        </w:rPr>
        <w:t>JSON</w:t>
      </w:r>
      <w:proofErr w:type="spellEnd"/>
      <w:r w:rsidRPr="00D90BA8">
        <w:rPr>
          <w:rFonts w:ascii="Arial" w:hAnsi="Arial" w:cs="Arial"/>
          <w:sz w:val="20"/>
          <w:szCs w:val="20"/>
        </w:rPr>
        <w:t xml:space="preserve"> megfelelő mezőibe írhatók a megfelelő értékek.</w:t>
      </w:r>
    </w:p>
    <w:p w14:paraId="3F06907C" w14:textId="77777777" w:rsidR="00C86748" w:rsidRDefault="00C86748" w:rsidP="00C86748">
      <w:pPr>
        <w:spacing w:line="240" w:lineRule="auto"/>
        <w:jc w:val="both"/>
        <w:rPr>
          <w:rFonts w:ascii="Arial" w:hAnsi="Arial" w:cs="Arial"/>
          <w:sz w:val="20"/>
          <w:szCs w:val="20"/>
        </w:rPr>
      </w:pPr>
      <w:r w:rsidRPr="00D90BA8">
        <w:rPr>
          <w:rFonts w:ascii="Arial" w:hAnsi="Arial" w:cs="Arial"/>
          <w:sz w:val="20"/>
          <w:szCs w:val="20"/>
        </w:rPr>
        <w:t xml:space="preserve">Kizárólag megfelelően tesztelt és hibamentes </w:t>
      </w:r>
      <w:proofErr w:type="spellStart"/>
      <w:r w:rsidRPr="009171EA">
        <w:rPr>
          <w:rFonts w:ascii="Arial" w:hAnsi="Arial" w:cs="Arial"/>
          <w:sz w:val="20"/>
          <w:szCs w:val="20"/>
        </w:rPr>
        <w:t>szkriptet</w:t>
      </w:r>
      <w:proofErr w:type="spellEnd"/>
      <w:r w:rsidRPr="009171EA">
        <w:rPr>
          <w:rFonts w:ascii="Arial" w:hAnsi="Arial" w:cs="Arial"/>
          <w:sz w:val="20"/>
          <w:szCs w:val="20"/>
        </w:rPr>
        <w:t xml:space="preserve"> lehet feltölteni.</w:t>
      </w:r>
    </w:p>
    <w:p w14:paraId="79E1C3AE" w14:textId="77777777" w:rsidR="00C86748" w:rsidRDefault="00C86748" w:rsidP="00C86748">
      <w:pPr>
        <w:spacing w:line="240" w:lineRule="auto"/>
        <w:jc w:val="both"/>
        <w:rPr>
          <w:rFonts w:ascii="Arial" w:hAnsi="Arial" w:cs="Arial"/>
          <w:sz w:val="20"/>
          <w:szCs w:val="20"/>
        </w:rPr>
      </w:pPr>
      <w:r>
        <w:rPr>
          <w:rFonts w:ascii="Arial" w:hAnsi="Arial" w:cs="Arial"/>
          <w:sz w:val="20"/>
          <w:szCs w:val="20"/>
        </w:rPr>
        <w:t xml:space="preserve">Az adatszolgáltatásban minden termék esetén jelezni kell, hogy a termékre köthető-e új szerződés (forgalmazott termék) vagy nem (nem forgalmazott termék). Amennyiben új szerződés már nem köthető az adott termékre, a terméket nem forgalmazottra kell állítani. Az adatszolgáltatásban a nem forgalmazott termékek aktuális kondícióit is jelenteni kell minden változás esetén, amennyiben a termékhez </w:t>
      </w:r>
      <w:r w:rsidRPr="00625E65">
        <w:rPr>
          <w:rFonts w:ascii="Arial" w:hAnsi="Arial" w:cs="Arial"/>
          <w:sz w:val="20"/>
          <w:szCs w:val="20"/>
        </w:rPr>
        <w:t>kapcsolód</w:t>
      </w:r>
      <w:r w:rsidR="00072515" w:rsidRPr="00625E65">
        <w:rPr>
          <w:rFonts w:ascii="Arial" w:hAnsi="Arial" w:cs="Arial"/>
          <w:sz w:val="20"/>
          <w:szCs w:val="20"/>
        </w:rPr>
        <w:t>óan</w:t>
      </w:r>
      <w:r w:rsidRPr="00625E65">
        <w:rPr>
          <w:rFonts w:ascii="Arial" w:hAnsi="Arial" w:cs="Arial"/>
          <w:sz w:val="20"/>
          <w:szCs w:val="20"/>
        </w:rPr>
        <w:t xml:space="preserve"> még</w:t>
      </w:r>
      <w:r>
        <w:rPr>
          <w:rFonts w:ascii="Arial" w:hAnsi="Arial" w:cs="Arial"/>
          <w:sz w:val="20"/>
          <w:szCs w:val="20"/>
        </w:rPr>
        <w:t xml:space="preserve"> </w:t>
      </w:r>
      <w:r w:rsidR="003F0F35">
        <w:rPr>
          <w:rFonts w:ascii="Arial" w:hAnsi="Arial" w:cs="Arial"/>
          <w:sz w:val="20"/>
          <w:szCs w:val="20"/>
        </w:rPr>
        <w:t xml:space="preserve">vannak </w:t>
      </w:r>
      <w:r>
        <w:rPr>
          <w:rFonts w:ascii="Arial" w:hAnsi="Arial" w:cs="Arial"/>
          <w:sz w:val="20"/>
          <w:szCs w:val="20"/>
        </w:rPr>
        <w:t xml:space="preserve">élő szerződések. </w:t>
      </w:r>
    </w:p>
    <w:p w14:paraId="651CD3DC" w14:textId="77777777" w:rsidR="00C86748" w:rsidRDefault="00C86748" w:rsidP="00C86748">
      <w:pPr>
        <w:spacing w:line="240" w:lineRule="auto"/>
        <w:jc w:val="both"/>
        <w:rPr>
          <w:rFonts w:ascii="Arial" w:hAnsi="Arial" w:cs="Arial"/>
          <w:sz w:val="20"/>
          <w:szCs w:val="20"/>
        </w:rPr>
      </w:pPr>
      <w:r w:rsidRPr="008356E9">
        <w:rPr>
          <w:rFonts w:ascii="Arial" w:hAnsi="Arial" w:cs="Arial"/>
          <w:sz w:val="20"/>
          <w:szCs w:val="20"/>
        </w:rPr>
        <w:t xml:space="preserve">Az egyes változásokat a </w:t>
      </w:r>
      <w:r w:rsidR="003F0F35">
        <w:rPr>
          <w:rFonts w:ascii="Arial" w:hAnsi="Arial" w:cs="Arial"/>
          <w:sz w:val="20"/>
          <w:szCs w:val="20"/>
        </w:rPr>
        <w:t xml:space="preserve">vonatkozó </w:t>
      </w:r>
      <w:r w:rsidRPr="008356E9">
        <w:rPr>
          <w:rFonts w:ascii="Arial" w:hAnsi="Arial" w:cs="Arial"/>
          <w:sz w:val="20"/>
          <w:szCs w:val="20"/>
        </w:rPr>
        <w:t>hirdetmény közzétételének napjáig jelenteni kell. A közzététel napjáig bejelentett új termékváltozat a módosítások hatálybalépéséig „jövőben hatályba lépő termék” megjelöléssel szerepel az adatbázisban, a Bankszámlaválasztó programban azonban csak a hatálybalépés után érhető el.</w:t>
      </w:r>
    </w:p>
    <w:p w14:paraId="1DF87D42" w14:textId="77777777" w:rsidR="00C86748" w:rsidRPr="003D5D29" w:rsidRDefault="00C86748" w:rsidP="00C86748">
      <w:pPr>
        <w:spacing w:line="240" w:lineRule="auto"/>
        <w:jc w:val="both"/>
        <w:rPr>
          <w:rFonts w:ascii="Arial" w:hAnsi="Arial" w:cs="Arial"/>
          <w:sz w:val="20"/>
          <w:szCs w:val="20"/>
        </w:rPr>
      </w:pPr>
      <w:r>
        <w:rPr>
          <w:rFonts w:ascii="Arial" w:hAnsi="Arial" w:cs="Arial"/>
          <w:sz w:val="20"/>
          <w:szCs w:val="20"/>
        </w:rPr>
        <w:t>Devizában denominált tételek esetében az adatszolgáltatás beküldését megelőző munkanapon érvényes, az MNB által közzétett hivatalos devizaárfolyam használatával szükséges megadni a forintban kifejezett értéket.</w:t>
      </w:r>
    </w:p>
    <w:p w14:paraId="60EA1AC0" w14:textId="77777777" w:rsidR="00C86748" w:rsidRPr="00595682" w:rsidRDefault="00C86748" w:rsidP="00C86748">
      <w:pPr>
        <w:spacing w:after="0" w:line="240" w:lineRule="auto"/>
        <w:jc w:val="both"/>
        <w:rPr>
          <w:rFonts w:ascii="Arial" w:hAnsi="Arial" w:cs="Arial"/>
          <w:sz w:val="20"/>
          <w:szCs w:val="20"/>
        </w:rPr>
      </w:pPr>
    </w:p>
    <w:p w14:paraId="1011266C" w14:textId="77777777" w:rsidR="00C86748" w:rsidRPr="003131E2" w:rsidRDefault="00C86748" w:rsidP="00C86748">
      <w:pPr>
        <w:spacing w:line="240" w:lineRule="auto"/>
        <w:jc w:val="both"/>
        <w:rPr>
          <w:rFonts w:ascii="Arial" w:hAnsi="Arial" w:cs="Arial"/>
          <w:sz w:val="20"/>
          <w:szCs w:val="20"/>
        </w:rPr>
      </w:pPr>
      <w:r w:rsidRPr="003131E2">
        <w:rPr>
          <w:rFonts w:ascii="Arial" w:hAnsi="Arial" w:cs="Arial"/>
          <w:sz w:val="20"/>
          <w:szCs w:val="20"/>
        </w:rPr>
        <w:t xml:space="preserve">Betéti kamat és </w:t>
      </w:r>
      <w:proofErr w:type="spellStart"/>
      <w:r w:rsidRPr="003131E2">
        <w:rPr>
          <w:rFonts w:ascii="Arial" w:hAnsi="Arial" w:cs="Arial"/>
          <w:sz w:val="20"/>
          <w:szCs w:val="20"/>
        </w:rPr>
        <w:t>EBKM</w:t>
      </w:r>
      <w:proofErr w:type="spellEnd"/>
      <w:r w:rsidRPr="003131E2">
        <w:rPr>
          <w:rFonts w:ascii="Arial" w:hAnsi="Arial" w:cs="Arial"/>
          <w:sz w:val="20"/>
          <w:szCs w:val="20"/>
        </w:rPr>
        <w:t xml:space="preserve"> számítás</w:t>
      </w:r>
      <w:r>
        <w:rPr>
          <w:rFonts w:ascii="Arial" w:hAnsi="Arial" w:cs="Arial"/>
          <w:sz w:val="20"/>
          <w:szCs w:val="20"/>
        </w:rPr>
        <w:t>:</w:t>
      </w:r>
    </w:p>
    <w:p w14:paraId="7CFBBB92" w14:textId="77777777" w:rsidR="00C86748" w:rsidRPr="00402C84" w:rsidRDefault="00C86748" w:rsidP="00C86748">
      <w:pPr>
        <w:pStyle w:val="NormlWeb"/>
        <w:spacing w:before="0" w:beforeAutospacing="0" w:after="200" w:afterAutospacing="0"/>
        <w:ind w:right="102"/>
        <w:jc w:val="both"/>
        <w:rPr>
          <w:rFonts w:ascii="Arial" w:hAnsi="Arial" w:cs="Arial"/>
          <w:bCs/>
          <w:sz w:val="20"/>
          <w:szCs w:val="20"/>
        </w:rPr>
      </w:pPr>
      <w:r w:rsidRPr="00402C84">
        <w:rPr>
          <w:rFonts w:ascii="Arial" w:hAnsi="Arial" w:cs="Arial"/>
          <w:sz w:val="20"/>
          <w:szCs w:val="20"/>
        </w:rPr>
        <w:t xml:space="preserve">Az </w:t>
      </w:r>
      <w:proofErr w:type="spellStart"/>
      <w:r w:rsidRPr="00402C84">
        <w:rPr>
          <w:rFonts w:ascii="Arial" w:hAnsi="Arial" w:cs="Arial"/>
          <w:sz w:val="20"/>
          <w:szCs w:val="20"/>
        </w:rPr>
        <w:t>EBKM</w:t>
      </w:r>
      <w:proofErr w:type="spellEnd"/>
      <w:r w:rsidRPr="00402C84">
        <w:rPr>
          <w:rFonts w:ascii="Arial" w:hAnsi="Arial" w:cs="Arial"/>
          <w:sz w:val="20"/>
          <w:szCs w:val="20"/>
        </w:rPr>
        <w:t xml:space="preserve"> értékeket a 82/2010. (III.</w:t>
      </w:r>
      <w:r>
        <w:rPr>
          <w:rFonts w:ascii="Arial" w:hAnsi="Arial" w:cs="Arial"/>
          <w:sz w:val="20"/>
          <w:szCs w:val="20"/>
        </w:rPr>
        <w:t xml:space="preserve"> </w:t>
      </w:r>
      <w:r w:rsidRPr="00402C84">
        <w:rPr>
          <w:rFonts w:ascii="Arial" w:hAnsi="Arial" w:cs="Arial"/>
          <w:sz w:val="20"/>
          <w:szCs w:val="20"/>
        </w:rPr>
        <w:t xml:space="preserve">25.) Korm. rendelet </w:t>
      </w:r>
      <w:r w:rsidRPr="00402C84">
        <w:rPr>
          <w:rFonts w:ascii="Arial" w:hAnsi="Arial" w:cs="Arial"/>
          <w:bCs/>
          <w:sz w:val="20"/>
          <w:szCs w:val="20"/>
        </w:rPr>
        <w:t xml:space="preserve">szerint kell meghatározni. </w:t>
      </w:r>
    </w:p>
    <w:p w14:paraId="6057D509" w14:textId="77777777" w:rsidR="00C86748" w:rsidRPr="00595682" w:rsidRDefault="00C86748" w:rsidP="00C86748">
      <w:pPr>
        <w:spacing w:line="240" w:lineRule="auto"/>
        <w:jc w:val="both"/>
        <w:rPr>
          <w:rFonts w:ascii="Arial" w:hAnsi="Arial" w:cs="Arial"/>
          <w:sz w:val="20"/>
          <w:szCs w:val="20"/>
        </w:rPr>
      </w:pPr>
      <w:r w:rsidRPr="00402C84">
        <w:rPr>
          <w:rFonts w:ascii="Arial" w:hAnsi="Arial" w:cs="Arial"/>
          <w:sz w:val="20"/>
          <w:szCs w:val="20"/>
        </w:rPr>
        <w:t xml:space="preserve">Amennyiben a számla kamatozása referencia kamathoz (pl. mindenkori jegybanki alapkamat) kötött, akkor a jelentés beküldésekor érvényes kamatmértéket kell számszerűsítve megjeleníteni. </w:t>
      </w:r>
      <w:r w:rsidRPr="00595682">
        <w:rPr>
          <w:rFonts w:ascii="Arial" w:hAnsi="Arial" w:cs="Arial"/>
          <w:sz w:val="20"/>
          <w:szCs w:val="20"/>
        </w:rPr>
        <w:t xml:space="preserve">A referencia kamat változása miatt bekövetkező kamat és </w:t>
      </w:r>
      <w:proofErr w:type="spellStart"/>
      <w:r w:rsidRPr="00595682">
        <w:rPr>
          <w:rFonts w:ascii="Arial" w:hAnsi="Arial" w:cs="Arial"/>
          <w:sz w:val="20"/>
          <w:szCs w:val="20"/>
        </w:rPr>
        <w:t>EBKM</w:t>
      </w:r>
      <w:proofErr w:type="spellEnd"/>
      <w:r w:rsidRPr="00595682">
        <w:rPr>
          <w:rFonts w:ascii="Arial" w:hAnsi="Arial" w:cs="Arial"/>
          <w:sz w:val="20"/>
          <w:szCs w:val="20"/>
        </w:rPr>
        <w:t xml:space="preserve"> változásokat legkésőbb a változás hatálybalépésének napján kell az adatszolgáltatásban aktualizálni. A napi rendszerességgel változó kamatokat minden naptári hét utolsó banki munkanapján kell aktualizálni.</w:t>
      </w:r>
    </w:p>
    <w:p w14:paraId="2494A3FF" w14:textId="77777777" w:rsidR="00C86748" w:rsidRPr="00436CB6" w:rsidRDefault="00C86748" w:rsidP="00C86748">
      <w:pPr>
        <w:spacing w:line="240" w:lineRule="auto"/>
        <w:jc w:val="both"/>
        <w:rPr>
          <w:rFonts w:ascii="Arial" w:hAnsi="Arial" w:cs="Arial"/>
          <w:sz w:val="20"/>
          <w:szCs w:val="20"/>
        </w:rPr>
      </w:pPr>
      <w:r w:rsidRPr="00595682">
        <w:rPr>
          <w:rFonts w:ascii="Arial" w:hAnsi="Arial" w:cs="Arial"/>
          <w:sz w:val="20"/>
          <w:szCs w:val="20"/>
        </w:rPr>
        <w:t>Akciós termék esetén</w:t>
      </w:r>
      <w:r w:rsidRPr="00595682">
        <w:rPr>
          <w:rFonts w:ascii="Arial" w:hAnsi="Arial" w:cs="Arial"/>
          <w:i/>
          <w:sz w:val="20"/>
          <w:szCs w:val="20"/>
        </w:rPr>
        <w:t xml:space="preserve"> </w:t>
      </w:r>
      <w:r w:rsidRPr="00595682">
        <w:rPr>
          <w:rFonts w:ascii="Arial" w:hAnsi="Arial" w:cs="Arial"/>
          <w:sz w:val="20"/>
          <w:szCs w:val="20"/>
        </w:rPr>
        <w:t xml:space="preserve">a közzététel időpontjában hatályos kondíciós lista szerinti nem akciós </w:t>
      </w:r>
      <w:proofErr w:type="spellStart"/>
      <w:r w:rsidRPr="00595682">
        <w:rPr>
          <w:rFonts w:ascii="Arial" w:hAnsi="Arial" w:cs="Arial"/>
          <w:sz w:val="20"/>
          <w:szCs w:val="20"/>
        </w:rPr>
        <w:t>EBKM</w:t>
      </w:r>
      <w:proofErr w:type="spellEnd"/>
      <w:r w:rsidRPr="00595682">
        <w:rPr>
          <w:rFonts w:ascii="Arial" w:hAnsi="Arial" w:cs="Arial"/>
          <w:sz w:val="20"/>
          <w:szCs w:val="20"/>
        </w:rPr>
        <w:t xml:space="preserve"> értéket is fel kell tüntetni, azt a </w:t>
      </w:r>
      <w:r w:rsidRPr="00BB4FC3">
        <w:rPr>
          <w:rFonts w:ascii="Arial" w:hAnsi="Arial" w:cs="Arial"/>
          <w:sz w:val="20"/>
          <w:szCs w:val="20"/>
        </w:rPr>
        <w:t>2</w:t>
      </w:r>
      <w:r>
        <w:rPr>
          <w:rFonts w:ascii="Arial" w:hAnsi="Arial" w:cs="Arial"/>
          <w:sz w:val="20"/>
          <w:szCs w:val="20"/>
        </w:rPr>
        <w:t>8</w:t>
      </w:r>
      <w:r w:rsidRPr="00BB4FC3">
        <w:rPr>
          <w:rFonts w:ascii="Arial" w:hAnsi="Arial" w:cs="Arial"/>
          <w:sz w:val="20"/>
          <w:szCs w:val="20"/>
        </w:rPr>
        <w:t>.</w:t>
      </w:r>
      <w:r>
        <w:rPr>
          <w:rFonts w:ascii="Arial" w:hAnsi="Arial" w:cs="Arial"/>
          <w:sz w:val="20"/>
          <w:szCs w:val="20"/>
        </w:rPr>
        <w:t xml:space="preserve"> pont</w:t>
      </w:r>
      <w:r w:rsidR="000C214B">
        <w:rPr>
          <w:rFonts w:ascii="Arial" w:hAnsi="Arial" w:cs="Arial"/>
          <w:sz w:val="20"/>
          <w:szCs w:val="20"/>
        </w:rPr>
        <w:t>ban</w:t>
      </w:r>
      <w:r w:rsidRPr="00402C84">
        <w:rPr>
          <w:rFonts w:ascii="Arial" w:hAnsi="Arial" w:cs="Arial"/>
          <w:sz w:val="20"/>
          <w:szCs w:val="20"/>
        </w:rPr>
        <w:t xml:space="preserve"> kell szerepeltetni.</w:t>
      </w:r>
    </w:p>
    <w:p w14:paraId="75642C6C" w14:textId="77777777" w:rsidR="00C86748" w:rsidRPr="00402C84" w:rsidRDefault="00C86748" w:rsidP="00C86748">
      <w:pPr>
        <w:pStyle w:val="NormlWeb"/>
        <w:spacing w:before="0" w:beforeAutospacing="0" w:after="200" w:afterAutospacing="0"/>
        <w:ind w:right="102"/>
        <w:jc w:val="both"/>
        <w:rPr>
          <w:rFonts w:ascii="Arial" w:hAnsi="Arial" w:cs="Arial"/>
          <w:sz w:val="20"/>
          <w:szCs w:val="20"/>
        </w:rPr>
      </w:pPr>
      <w:r>
        <w:rPr>
          <w:rFonts w:ascii="Arial" w:hAnsi="Arial" w:cs="Arial"/>
          <w:sz w:val="20"/>
          <w:szCs w:val="20"/>
        </w:rPr>
        <w:t>Valamennyi, a jelentéssel érintett számlatermék esetében az „Egyéb megjegyzések” között fel kell tüntetni azon termékeket, illetve szolgáltatásokat, amelyeket a fogyasztónak igénybe szükséges vennie a számlatermék jelentésben szereplő kondíciókkal történő igénybevételéhez.</w:t>
      </w:r>
    </w:p>
    <w:p w14:paraId="1F0933AE" w14:textId="77777777" w:rsidR="00C86748" w:rsidRPr="001F06BC" w:rsidRDefault="00C86748" w:rsidP="00C86748">
      <w:pPr>
        <w:spacing w:after="0"/>
      </w:pPr>
    </w:p>
    <w:p w14:paraId="3F106B35" w14:textId="77777777" w:rsidR="00C86748" w:rsidRPr="009171EA" w:rsidRDefault="00C86748" w:rsidP="00C86748">
      <w:pPr>
        <w:pStyle w:val="Cmsor3"/>
        <w:spacing w:before="0" w:after="0" w:line="240" w:lineRule="auto"/>
        <w:rPr>
          <w:rFonts w:ascii="Arial" w:hAnsi="Arial" w:cs="Arial"/>
          <w:sz w:val="20"/>
          <w:szCs w:val="20"/>
          <w:lang w:val="hu-HU"/>
        </w:rPr>
      </w:pPr>
      <w:r>
        <w:rPr>
          <w:rFonts w:ascii="Arial" w:hAnsi="Arial" w:cs="Arial"/>
          <w:sz w:val="20"/>
          <w:szCs w:val="20"/>
          <w:lang w:val="hu-HU"/>
        </w:rPr>
        <w:t xml:space="preserve">3.2. </w:t>
      </w:r>
      <w:r w:rsidRPr="00402C84">
        <w:rPr>
          <w:rFonts w:ascii="Arial" w:hAnsi="Arial" w:cs="Arial"/>
          <w:sz w:val="20"/>
          <w:szCs w:val="20"/>
        </w:rPr>
        <w:t>9SE</w:t>
      </w:r>
      <w:r>
        <w:rPr>
          <w:rFonts w:ascii="Arial" w:hAnsi="Arial" w:cs="Arial"/>
          <w:sz w:val="20"/>
          <w:szCs w:val="20"/>
          <w:lang w:val="hu-HU"/>
        </w:rPr>
        <w:t>D</w:t>
      </w:r>
      <w:r w:rsidRPr="00402C84">
        <w:rPr>
          <w:rFonts w:ascii="Arial" w:hAnsi="Arial" w:cs="Arial"/>
          <w:sz w:val="20"/>
          <w:szCs w:val="20"/>
        </w:rPr>
        <w:t xml:space="preserve"> Termékismertető – Számla</w:t>
      </w:r>
      <w:r>
        <w:rPr>
          <w:rFonts w:ascii="Arial" w:hAnsi="Arial" w:cs="Arial"/>
          <w:sz w:val="20"/>
          <w:szCs w:val="20"/>
          <w:lang w:val="hu-HU"/>
        </w:rPr>
        <w:t xml:space="preserve"> és betéti bankkártya</w:t>
      </w:r>
    </w:p>
    <w:p w14:paraId="73EDB7A7" w14:textId="77777777" w:rsidR="00C86748" w:rsidRPr="001F06BC" w:rsidRDefault="00C86748" w:rsidP="00C86748">
      <w:pPr>
        <w:spacing w:after="0"/>
      </w:pPr>
    </w:p>
    <w:p w14:paraId="01AB74FD" w14:textId="77777777" w:rsidR="00C86748" w:rsidRPr="00402C84" w:rsidRDefault="00C86748" w:rsidP="00C86748">
      <w:pPr>
        <w:spacing w:line="240" w:lineRule="auto"/>
        <w:jc w:val="both"/>
        <w:rPr>
          <w:rFonts w:ascii="Arial" w:hAnsi="Arial" w:cs="Arial"/>
          <w:sz w:val="20"/>
          <w:szCs w:val="20"/>
        </w:rPr>
      </w:pPr>
      <w:r w:rsidRPr="00402C84">
        <w:rPr>
          <w:rFonts w:ascii="Arial" w:hAnsi="Arial" w:cs="Arial"/>
          <w:sz w:val="20"/>
          <w:szCs w:val="20"/>
        </w:rPr>
        <w:t xml:space="preserve">A jelentés vonatkozásában </w:t>
      </w:r>
      <w:r w:rsidRPr="002A527B">
        <w:rPr>
          <w:rFonts w:ascii="Arial" w:hAnsi="Arial" w:cs="Arial"/>
          <w:iCs/>
          <w:sz w:val="20"/>
          <w:szCs w:val="20"/>
        </w:rPr>
        <w:t>számlának</w:t>
      </w:r>
      <w:r w:rsidRPr="00974DC4">
        <w:rPr>
          <w:rFonts w:ascii="Arial" w:hAnsi="Arial" w:cs="Arial"/>
          <w:iCs/>
          <w:sz w:val="20"/>
          <w:szCs w:val="20"/>
        </w:rPr>
        <w:t xml:space="preserve"> </w:t>
      </w:r>
      <w:r w:rsidRPr="00402C84">
        <w:rPr>
          <w:rFonts w:ascii="Arial" w:hAnsi="Arial" w:cs="Arial"/>
          <w:sz w:val="20"/>
          <w:szCs w:val="20"/>
        </w:rPr>
        <w:t>tekint</w:t>
      </w:r>
      <w:r>
        <w:rPr>
          <w:rFonts w:ascii="Arial" w:hAnsi="Arial" w:cs="Arial"/>
          <w:sz w:val="20"/>
          <w:szCs w:val="20"/>
        </w:rPr>
        <w:t>endő</w:t>
      </w:r>
      <w:r w:rsidRPr="00402C84">
        <w:rPr>
          <w:rFonts w:ascii="Arial" w:hAnsi="Arial" w:cs="Arial"/>
          <w:sz w:val="20"/>
          <w:szCs w:val="20"/>
        </w:rPr>
        <w:t xml:space="preserve"> a </w:t>
      </w:r>
      <w:r>
        <w:rPr>
          <w:rFonts w:ascii="Arial" w:hAnsi="Arial" w:cs="Arial"/>
          <w:sz w:val="20"/>
          <w:szCs w:val="20"/>
        </w:rPr>
        <w:t>14</w:t>
      </w:r>
      <w:r w:rsidRPr="00595682">
        <w:rPr>
          <w:rFonts w:ascii="Arial" w:hAnsi="Arial" w:cs="Arial"/>
          <w:sz w:val="20"/>
          <w:szCs w:val="20"/>
        </w:rPr>
        <w:t xml:space="preserve">. életévüket betöltött fogyasztók részére vezetett, forintban </w:t>
      </w:r>
      <w:r w:rsidRPr="00402C84">
        <w:rPr>
          <w:rFonts w:ascii="Arial" w:hAnsi="Arial" w:cs="Arial"/>
          <w:sz w:val="20"/>
          <w:szCs w:val="20"/>
        </w:rPr>
        <w:t xml:space="preserve">nyilvántartott bankszámla, valamint számlacsomag. </w:t>
      </w:r>
    </w:p>
    <w:p w14:paraId="29B3B001" w14:textId="77777777" w:rsidR="00C86748" w:rsidRDefault="00C86748" w:rsidP="00C86748">
      <w:pPr>
        <w:spacing w:line="240" w:lineRule="auto"/>
        <w:jc w:val="both"/>
        <w:rPr>
          <w:rFonts w:ascii="Arial" w:hAnsi="Arial" w:cs="Arial"/>
          <w:sz w:val="20"/>
          <w:szCs w:val="20"/>
        </w:rPr>
      </w:pPr>
      <w:r w:rsidRPr="00402C84">
        <w:rPr>
          <w:rFonts w:ascii="Arial" w:hAnsi="Arial" w:cs="Arial"/>
          <w:sz w:val="20"/>
          <w:szCs w:val="20"/>
        </w:rPr>
        <w:t xml:space="preserve">A jelentésben szerepeltetni </w:t>
      </w:r>
      <w:r w:rsidR="00974DC4" w:rsidRPr="00402C84">
        <w:rPr>
          <w:rFonts w:ascii="Arial" w:hAnsi="Arial" w:cs="Arial"/>
          <w:sz w:val="20"/>
          <w:szCs w:val="20"/>
        </w:rPr>
        <w:t xml:space="preserve">kell </w:t>
      </w:r>
      <w:r w:rsidRPr="00402C84">
        <w:rPr>
          <w:rFonts w:ascii="Arial" w:hAnsi="Arial" w:cs="Arial"/>
          <w:sz w:val="20"/>
          <w:szCs w:val="20"/>
        </w:rPr>
        <w:t>a</w:t>
      </w:r>
      <w:r w:rsidR="00904957">
        <w:rPr>
          <w:rFonts w:ascii="Arial" w:hAnsi="Arial" w:cs="Arial"/>
          <w:sz w:val="20"/>
          <w:szCs w:val="20"/>
        </w:rPr>
        <w:t>z adatszolgáltató</w:t>
      </w:r>
      <w:r w:rsidRPr="00402C84">
        <w:rPr>
          <w:rFonts w:ascii="Arial" w:hAnsi="Arial" w:cs="Arial"/>
          <w:sz w:val="20"/>
          <w:szCs w:val="20"/>
        </w:rPr>
        <w:t xml:space="preserve"> által a fogyasztók részére forgalmazott </w:t>
      </w:r>
      <w:r w:rsidRPr="00595682">
        <w:rPr>
          <w:rFonts w:ascii="Arial" w:hAnsi="Arial" w:cs="Arial"/>
          <w:sz w:val="20"/>
          <w:szCs w:val="20"/>
        </w:rPr>
        <w:t xml:space="preserve">lakossági forint számlatermékek főbb paramétereit, a belföldi forintszámlák irányába kezdeményezett forint </w:t>
      </w:r>
      <w:r w:rsidRPr="00595682">
        <w:rPr>
          <w:rFonts w:ascii="Arial" w:hAnsi="Arial" w:cs="Arial"/>
          <w:sz w:val="20"/>
          <w:szCs w:val="20"/>
        </w:rPr>
        <w:lastRenderedPageBreak/>
        <w:t>tranzakciókat</w:t>
      </w:r>
      <w:r>
        <w:rPr>
          <w:rFonts w:ascii="Arial" w:hAnsi="Arial" w:cs="Arial"/>
          <w:sz w:val="20"/>
          <w:szCs w:val="20"/>
        </w:rPr>
        <w:t>, a külföldi szolgáltató által vezetett számlák irányába kezdeményezett tranzakciókat</w:t>
      </w:r>
      <w:r w:rsidRPr="00595682">
        <w:rPr>
          <w:rFonts w:ascii="Arial" w:hAnsi="Arial" w:cs="Arial"/>
          <w:sz w:val="20"/>
          <w:szCs w:val="20"/>
        </w:rPr>
        <w:t xml:space="preserve"> és a kártyahasználattal kapcsolatos jellemzőket.</w:t>
      </w:r>
      <w:r w:rsidRPr="007A2BBD">
        <w:rPr>
          <w:rFonts w:ascii="Arial" w:hAnsi="Arial" w:cs="Arial"/>
          <w:sz w:val="20"/>
          <w:szCs w:val="20"/>
        </w:rPr>
        <w:t xml:space="preserve"> </w:t>
      </w:r>
      <w:r w:rsidRPr="00BC19FF">
        <w:rPr>
          <w:rFonts w:ascii="Arial" w:hAnsi="Arial" w:cs="Arial"/>
          <w:sz w:val="20"/>
          <w:szCs w:val="20"/>
        </w:rPr>
        <w:t>Nem kell szerepeltetni a</w:t>
      </w:r>
      <w:r w:rsidR="00904957">
        <w:rPr>
          <w:rFonts w:ascii="Arial" w:hAnsi="Arial" w:cs="Arial"/>
          <w:sz w:val="20"/>
          <w:szCs w:val="20"/>
        </w:rPr>
        <w:t>z adatszolgáltató</w:t>
      </w:r>
      <w:r w:rsidRPr="00BC19FF">
        <w:rPr>
          <w:rFonts w:ascii="Arial" w:hAnsi="Arial" w:cs="Arial"/>
          <w:sz w:val="20"/>
          <w:szCs w:val="20"/>
        </w:rPr>
        <w:t xml:space="preserve"> által a </w:t>
      </w:r>
      <w:r w:rsidR="002366AA">
        <w:rPr>
          <w:rFonts w:ascii="Arial" w:hAnsi="Arial" w:cs="Arial"/>
          <w:sz w:val="20"/>
          <w:szCs w:val="20"/>
        </w:rPr>
        <w:t xml:space="preserve">fogyasztónak nyújtott hitelről szóló </w:t>
      </w:r>
      <w:r w:rsidRPr="00BC19FF">
        <w:rPr>
          <w:rFonts w:ascii="Arial" w:hAnsi="Arial" w:cs="Arial"/>
          <w:sz w:val="20"/>
          <w:szCs w:val="20"/>
        </w:rPr>
        <w:t>2009. évi CLXII. törvény 14/A. § (3) bekezdése alapján</w:t>
      </w:r>
      <w:r>
        <w:rPr>
          <w:rFonts w:ascii="Arial" w:hAnsi="Arial" w:cs="Arial"/>
          <w:sz w:val="20"/>
          <w:szCs w:val="20"/>
        </w:rPr>
        <w:t>,</w:t>
      </w:r>
      <w:r w:rsidRPr="00BC19FF">
        <w:rPr>
          <w:rFonts w:ascii="Arial" w:hAnsi="Arial" w:cs="Arial"/>
          <w:sz w:val="20"/>
          <w:szCs w:val="20"/>
        </w:rPr>
        <w:t xml:space="preserve"> kizárólag a</w:t>
      </w:r>
      <w:r>
        <w:rPr>
          <w:rFonts w:ascii="Arial" w:hAnsi="Arial" w:cs="Arial"/>
          <w:sz w:val="20"/>
          <w:szCs w:val="20"/>
        </w:rPr>
        <w:t xml:space="preserve"> </w:t>
      </w:r>
      <w:r w:rsidRPr="00BC19FF">
        <w:rPr>
          <w:rFonts w:ascii="Arial" w:hAnsi="Arial" w:cs="Arial"/>
          <w:sz w:val="20"/>
          <w:szCs w:val="20"/>
        </w:rPr>
        <w:t>jelzáloghitel</w:t>
      </w:r>
      <w:r>
        <w:rPr>
          <w:rFonts w:ascii="Arial" w:hAnsi="Arial" w:cs="Arial"/>
          <w:sz w:val="20"/>
          <w:szCs w:val="20"/>
        </w:rPr>
        <w:t xml:space="preserve"> </w:t>
      </w:r>
      <w:r w:rsidRPr="00BC19FF">
        <w:rPr>
          <w:rFonts w:ascii="Arial" w:hAnsi="Arial" w:cs="Arial"/>
          <w:sz w:val="20"/>
          <w:szCs w:val="20"/>
        </w:rPr>
        <w:t>törlesztéséhez szükséges pénzeszközök elhelyezését szolgál</w:t>
      </w:r>
      <w:r>
        <w:rPr>
          <w:rFonts w:ascii="Arial" w:hAnsi="Arial" w:cs="Arial"/>
          <w:sz w:val="20"/>
          <w:szCs w:val="20"/>
        </w:rPr>
        <w:t xml:space="preserve">ó </w:t>
      </w:r>
      <w:r w:rsidRPr="00BC19FF">
        <w:rPr>
          <w:rFonts w:ascii="Arial" w:hAnsi="Arial" w:cs="Arial"/>
          <w:sz w:val="20"/>
          <w:szCs w:val="20"/>
        </w:rPr>
        <w:t>díj-, költség- és</w:t>
      </w:r>
      <w:r>
        <w:rPr>
          <w:rFonts w:ascii="Arial" w:hAnsi="Arial" w:cs="Arial"/>
          <w:sz w:val="20"/>
          <w:szCs w:val="20"/>
        </w:rPr>
        <w:t xml:space="preserve"> </w:t>
      </w:r>
      <w:r w:rsidRPr="00BC19FF">
        <w:rPr>
          <w:rFonts w:ascii="Arial" w:hAnsi="Arial" w:cs="Arial"/>
          <w:sz w:val="20"/>
          <w:szCs w:val="20"/>
        </w:rPr>
        <w:t>egyéb fizetési kötelezettségmentesen biztosít</w:t>
      </w:r>
      <w:r>
        <w:rPr>
          <w:rFonts w:ascii="Arial" w:hAnsi="Arial" w:cs="Arial"/>
          <w:sz w:val="20"/>
          <w:szCs w:val="20"/>
        </w:rPr>
        <w:t>ott számlatermékeket. Nem kell szerepeltetni továbbá az Szja. tv.</w:t>
      </w:r>
      <w:r w:rsidRPr="004F25CD">
        <w:rPr>
          <w:rFonts w:ascii="Arial" w:hAnsi="Arial" w:cs="Arial"/>
          <w:sz w:val="20"/>
          <w:szCs w:val="20"/>
        </w:rPr>
        <w:t xml:space="preserve"> 71. § (1) bekezdése szerinti </w:t>
      </w:r>
      <w:r>
        <w:rPr>
          <w:rFonts w:ascii="Arial" w:hAnsi="Arial" w:cs="Arial"/>
          <w:sz w:val="20"/>
          <w:szCs w:val="20"/>
        </w:rPr>
        <w:t xml:space="preserve">béren kívüli </w:t>
      </w:r>
      <w:r w:rsidRPr="004F25CD">
        <w:rPr>
          <w:rFonts w:ascii="Arial" w:hAnsi="Arial" w:cs="Arial"/>
          <w:sz w:val="20"/>
          <w:szCs w:val="20"/>
        </w:rPr>
        <w:t xml:space="preserve">munkáltatói juttatás (Széchenyi Pihenő Kártya juttatás) </w:t>
      </w:r>
      <w:r>
        <w:rPr>
          <w:rFonts w:ascii="Arial" w:hAnsi="Arial" w:cs="Arial"/>
          <w:sz w:val="20"/>
          <w:szCs w:val="20"/>
        </w:rPr>
        <w:t xml:space="preserve">jóváírására alkalmas, korlátozott rendeltetésű fizetési számlatermékeket. Nem kell szerepeltetni továbbá az olyan számlákat, melyek kizárólag a </w:t>
      </w:r>
      <w:proofErr w:type="spellStart"/>
      <w:r>
        <w:rPr>
          <w:rFonts w:ascii="Arial" w:hAnsi="Arial" w:cs="Arial"/>
          <w:sz w:val="20"/>
          <w:szCs w:val="20"/>
        </w:rPr>
        <w:t>Pft</w:t>
      </w:r>
      <w:proofErr w:type="spellEnd"/>
      <w:r>
        <w:rPr>
          <w:rFonts w:ascii="Arial" w:hAnsi="Arial" w:cs="Arial"/>
          <w:sz w:val="20"/>
          <w:szCs w:val="20"/>
        </w:rPr>
        <w:t>. 21.</w:t>
      </w:r>
      <w:r w:rsidR="005A39E1">
        <w:rPr>
          <w:rFonts w:ascii="Arial" w:hAnsi="Arial" w:cs="Arial"/>
          <w:sz w:val="20"/>
          <w:szCs w:val="20"/>
        </w:rPr>
        <w:t xml:space="preserve"> </w:t>
      </w:r>
      <w:r>
        <w:rPr>
          <w:rFonts w:ascii="Arial" w:hAnsi="Arial" w:cs="Arial"/>
          <w:sz w:val="20"/>
          <w:szCs w:val="20"/>
        </w:rPr>
        <w:t>§ (2) bekezdése szerinti pénzösszegek nyilvántartására szolgál</w:t>
      </w:r>
      <w:r w:rsidR="005A39E1">
        <w:rPr>
          <w:rFonts w:ascii="Arial" w:hAnsi="Arial" w:cs="Arial"/>
          <w:sz w:val="20"/>
          <w:szCs w:val="20"/>
        </w:rPr>
        <w:t>nak</w:t>
      </w:r>
      <w:r>
        <w:rPr>
          <w:rFonts w:ascii="Arial" w:hAnsi="Arial" w:cs="Arial"/>
          <w:sz w:val="20"/>
          <w:szCs w:val="20"/>
        </w:rPr>
        <w:t>.</w:t>
      </w:r>
    </w:p>
    <w:p w14:paraId="6D73E2A4" w14:textId="77777777" w:rsidR="00C86748" w:rsidRPr="00595682" w:rsidRDefault="00C86748" w:rsidP="00C86748">
      <w:pPr>
        <w:spacing w:line="240" w:lineRule="auto"/>
        <w:jc w:val="both"/>
        <w:rPr>
          <w:rFonts w:ascii="Arial" w:hAnsi="Arial" w:cs="Arial"/>
          <w:sz w:val="20"/>
          <w:szCs w:val="20"/>
        </w:rPr>
      </w:pPr>
      <w:r w:rsidRPr="00402C84">
        <w:rPr>
          <w:rFonts w:ascii="Arial" w:hAnsi="Arial" w:cs="Arial"/>
          <w:bCs/>
          <w:sz w:val="20"/>
          <w:szCs w:val="20"/>
        </w:rPr>
        <w:t xml:space="preserve">Az </w:t>
      </w:r>
      <w:r w:rsidRPr="00F225AD">
        <w:rPr>
          <w:rFonts w:ascii="Arial" w:hAnsi="Arial" w:cs="Arial"/>
          <w:bCs/>
          <w:sz w:val="20"/>
          <w:szCs w:val="20"/>
        </w:rPr>
        <w:t xml:space="preserve">adatszolgáltató által </w:t>
      </w:r>
      <w:r w:rsidRPr="008B4B53">
        <w:rPr>
          <w:rFonts w:ascii="Arial" w:hAnsi="Arial" w:cs="Arial"/>
          <w:bCs/>
          <w:sz w:val="20"/>
          <w:szCs w:val="20"/>
        </w:rPr>
        <w:t xml:space="preserve">forgalmazott, </w:t>
      </w:r>
      <w:r w:rsidRPr="008B4B53">
        <w:rPr>
          <w:rFonts w:ascii="Arial" w:hAnsi="Arial" w:cs="Arial"/>
          <w:sz w:val="20"/>
          <w:szCs w:val="20"/>
        </w:rPr>
        <w:t xml:space="preserve">a </w:t>
      </w:r>
      <w:r w:rsidRPr="008C2A33">
        <w:rPr>
          <w:rFonts w:ascii="Arial" w:hAnsi="Arial" w:cs="Arial"/>
          <w:sz w:val="20"/>
          <w:szCs w:val="20"/>
        </w:rPr>
        <w:t>14. életévüket betöltött</w:t>
      </w:r>
      <w:r w:rsidRPr="008C2A33">
        <w:rPr>
          <w:rFonts w:ascii="Arial" w:hAnsi="Arial" w:cs="Arial"/>
          <w:b/>
          <w:sz w:val="20"/>
          <w:szCs w:val="20"/>
        </w:rPr>
        <w:t xml:space="preserve"> </w:t>
      </w:r>
      <w:r w:rsidRPr="008C2A33">
        <w:rPr>
          <w:rFonts w:ascii="Arial" w:hAnsi="Arial" w:cs="Arial"/>
          <w:bCs/>
          <w:sz w:val="20"/>
          <w:szCs w:val="20"/>
        </w:rPr>
        <w:t>fogyasztók</w:t>
      </w:r>
      <w:r w:rsidRPr="008B4B53">
        <w:rPr>
          <w:rFonts w:ascii="Arial" w:hAnsi="Arial" w:cs="Arial"/>
          <w:bCs/>
          <w:sz w:val="20"/>
          <w:szCs w:val="20"/>
        </w:rPr>
        <w:t xml:space="preserve"> számára elérhető </w:t>
      </w:r>
      <w:r w:rsidRPr="008C2A33">
        <w:rPr>
          <w:rFonts w:ascii="Arial" w:hAnsi="Arial" w:cs="Arial"/>
          <w:bCs/>
          <w:sz w:val="20"/>
          <w:szCs w:val="20"/>
        </w:rPr>
        <w:t>betéti bankkártyák</w:t>
      </w:r>
      <w:r w:rsidRPr="008B4B53">
        <w:rPr>
          <w:rFonts w:ascii="Arial" w:hAnsi="Arial" w:cs="Arial"/>
          <w:bCs/>
          <w:sz w:val="20"/>
          <w:szCs w:val="20"/>
        </w:rPr>
        <w:t xml:space="preserve"> </w:t>
      </w:r>
      <w:r w:rsidRPr="002A426E">
        <w:rPr>
          <w:rFonts w:ascii="Arial" w:hAnsi="Arial" w:cs="Arial"/>
          <w:bCs/>
          <w:sz w:val="20"/>
          <w:szCs w:val="20"/>
        </w:rPr>
        <w:t>főbb paraméterei</w:t>
      </w:r>
      <w:r>
        <w:rPr>
          <w:rFonts w:ascii="Arial" w:hAnsi="Arial" w:cs="Arial"/>
          <w:bCs/>
          <w:sz w:val="20"/>
          <w:szCs w:val="20"/>
        </w:rPr>
        <w:t>t is tartalmaznia kell a jelentésnek.</w:t>
      </w:r>
      <w:r w:rsidRPr="00402C84">
        <w:rPr>
          <w:rFonts w:ascii="Arial" w:hAnsi="Arial" w:cs="Arial"/>
          <w:bCs/>
          <w:sz w:val="20"/>
          <w:szCs w:val="20"/>
        </w:rPr>
        <w:t xml:space="preserve"> </w:t>
      </w:r>
      <w:r w:rsidR="00741D9F">
        <w:rPr>
          <w:rFonts w:ascii="Arial" w:hAnsi="Arial" w:cs="Arial"/>
          <w:bCs/>
          <w:sz w:val="20"/>
          <w:szCs w:val="20"/>
        </w:rPr>
        <w:t>C</w:t>
      </w:r>
      <w:r w:rsidRPr="00402C84">
        <w:rPr>
          <w:rFonts w:ascii="Arial" w:hAnsi="Arial" w:cs="Arial"/>
          <w:bCs/>
          <w:sz w:val="20"/>
          <w:szCs w:val="20"/>
        </w:rPr>
        <w:t xml:space="preserve">sak azokat a betéti </w:t>
      </w:r>
      <w:r>
        <w:rPr>
          <w:rFonts w:ascii="Arial" w:hAnsi="Arial" w:cs="Arial"/>
          <w:bCs/>
          <w:sz w:val="20"/>
          <w:szCs w:val="20"/>
        </w:rPr>
        <w:t>bank</w:t>
      </w:r>
      <w:r w:rsidRPr="00402C84">
        <w:rPr>
          <w:rFonts w:ascii="Arial" w:hAnsi="Arial" w:cs="Arial"/>
          <w:bCs/>
          <w:sz w:val="20"/>
          <w:szCs w:val="20"/>
        </w:rPr>
        <w:t>kártyákat kell szerepeltetni, amelyek a jelentésben szereplő számlá</w:t>
      </w:r>
      <w:r>
        <w:rPr>
          <w:rFonts w:ascii="Arial" w:hAnsi="Arial" w:cs="Arial"/>
          <w:bCs/>
          <w:sz w:val="20"/>
          <w:szCs w:val="20"/>
        </w:rPr>
        <w:t>hoz</w:t>
      </w:r>
      <w:r w:rsidRPr="00402C84">
        <w:rPr>
          <w:rFonts w:ascii="Arial" w:hAnsi="Arial" w:cs="Arial"/>
          <w:bCs/>
          <w:sz w:val="20"/>
          <w:szCs w:val="20"/>
        </w:rPr>
        <w:t xml:space="preserve"> kapcsolódva </w:t>
      </w:r>
      <w:r>
        <w:rPr>
          <w:rFonts w:ascii="Arial" w:hAnsi="Arial" w:cs="Arial"/>
          <w:bCs/>
          <w:sz w:val="20"/>
          <w:szCs w:val="20"/>
        </w:rPr>
        <w:t xml:space="preserve">igénybe </w:t>
      </w:r>
      <w:r w:rsidRPr="00402C84">
        <w:rPr>
          <w:rFonts w:ascii="Arial" w:hAnsi="Arial" w:cs="Arial"/>
          <w:bCs/>
          <w:sz w:val="20"/>
          <w:szCs w:val="20"/>
        </w:rPr>
        <w:t xml:space="preserve">vehetők, függetlenül attól, hogy azt az adatszolgáltató saját maga forgalmazza, vagy annak forgalmazását megbízásból végzi. Az információkat alapvetően a főkártyára kell megadni, a társkártyával kapcsolatos minden információ </w:t>
      </w:r>
      <w:r>
        <w:rPr>
          <w:rFonts w:ascii="Arial" w:hAnsi="Arial" w:cs="Arial"/>
          <w:bCs/>
          <w:sz w:val="20"/>
          <w:szCs w:val="20"/>
        </w:rPr>
        <w:t xml:space="preserve">a </w:t>
      </w:r>
      <w:r w:rsidRPr="001F58B4">
        <w:rPr>
          <w:rFonts w:ascii="Arial" w:hAnsi="Arial" w:cs="Arial"/>
          <w:bCs/>
          <w:sz w:val="20"/>
          <w:szCs w:val="20"/>
        </w:rPr>
        <w:t>22</w:t>
      </w:r>
      <w:r>
        <w:rPr>
          <w:rFonts w:ascii="Arial" w:hAnsi="Arial" w:cs="Arial"/>
          <w:bCs/>
          <w:sz w:val="20"/>
          <w:szCs w:val="20"/>
        </w:rPr>
        <w:t>2</w:t>
      </w:r>
      <w:r w:rsidRPr="001F58B4">
        <w:rPr>
          <w:rFonts w:ascii="Arial" w:hAnsi="Arial" w:cs="Arial"/>
          <w:bCs/>
          <w:sz w:val="20"/>
          <w:szCs w:val="20"/>
        </w:rPr>
        <w:t>. és 22</w:t>
      </w:r>
      <w:r>
        <w:rPr>
          <w:rFonts w:ascii="Arial" w:hAnsi="Arial" w:cs="Arial"/>
          <w:bCs/>
          <w:sz w:val="20"/>
          <w:szCs w:val="20"/>
        </w:rPr>
        <w:t>3</w:t>
      </w:r>
      <w:r w:rsidRPr="001F58B4">
        <w:rPr>
          <w:rFonts w:ascii="Arial" w:hAnsi="Arial" w:cs="Arial"/>
          <w:bCs/>
          <w:sz w:val="20"/>
          <w:szCs w:val="20"/>
        </w:rPr>
        <w:t xml:space="preserve">. </w:t>
      </w:r>
      <w:r>
        <w:rPr>
          <w:rFonts w:ascii="Arial" w:hAnsi="Arial" w:cs="Arial"/>
          <w:bCs/>
          <w:sz w:val="20"/>
          <w:szCs w:val="20"/>
        </w:rPr>
        <w:t>pont</w:t>
      </w:r>
      <w:r w:rsidR="00741D9F">
        <w:rPr>
          <w:rFonts w:ascii="Arial" w:hAnsi="Arial" w:cs="Arial"/>
          <w:bCs/>
          <w:sz w:val="20"/>
          <w:szCs w:val="20"/>
        </w:rPr>
        <w:t>ban</w:t>
      </w:r>
      <w:r>
        <w:rPr>
          <w:rFonts w:ascii="Arial" w:hAnsi="Arial" w:cs="Arial"/>
          <w:bCs/>
          <w:sz w:val="20"/>
          <w:szCs w:val="20"/>
        </w:rPr>
        <w:t xml:space="preserve"> </w:t>
      </w:r>
      <w:r w:rsidRPr="00402C84">
        <w:rPr>
          <w:rFonts w:ascii="Arial" w:hAnsi="Arial" w:cs="Arial"/>
          <w:bCs/>
          <w:sz w:val="20"/>
          <w:szCs w:val="20"/>
        </w:rPr>
        <w:t>szerepeltetendő.</w:t>
      </w:r>
    </w:p>
    <w:p w14:paraId="11CA9AFA" w14:textId="77777777" w:rsidR="00C86748" w:rsidRPr="00595682" w:rsidRDefault="00C86748" w:rsidP="00C86748">
      <w:pPr>
        <w:spacing w:line="240" w:lineRule="auto"/>
        <w:jc w:val="both"/>
        <w:rPr>
          <w:rFonts w:ascii="Arial" w:hAnsi="Arial" w:cs="Arial"/>
          <w:sz w:val="20"/>
          <w:szCs w:val="20"/>
        </w:rPr>
      </w:pPr>
      <w:r>
        <w:rPr>
          <w:rFonts w:ascii="Arial" w:hAnsi="Arial" w:cs="Arial"/>
          <w:sz w:val="20"/>
          <w:szCs w:val="20"/>
        </w:rPr>
        <w:t xml:space="preserve">Egy számlához legfeljebb 15 betéti bankkártya adható meg, oly módon, hogy a betéti bankkártyára vonatkozó részt szükséges annyiszor ismételni a </w:t>
      </w:r>
      <w:proofErr w:type="spellStart"/>
      <w:r>
        <w:rPr>
          <w:rFonts w:ascii="Arial" w:hAnsi="Arial" w:cs="Arial"/>
          <w:sz w:val="20"/>
          <w:szCs w:val="20"/>
        </w:rPr>
        <w:t>szkriptben</w:t>
      </w:r>
      <w:proofErr w:type="spellEnd"/>
      <w:r>
        <w:rPr>
          <w:rFonts w:ascii="Arial" w:hAnsi="Arial" w:cs="Arial"/>
          <w:sz w:val="20"/>
          <w:szCs w:val="20"/>
        </w:rPr>
        <w:t xml:space="preserve">, ahány betéti bankkártya kapcsolódhat a számlához. </w:t>
      </w:r>
      <w:r w:rsidRPr="00595682">
        <w:rPr>
          <w:rFonts w:ascii="Arial" w:hAnsi="Arial" w:cs="Arial"/>
          <w:sz w:val="20"/>
          <w:szCs w:val="20"/>
        </w:rPr>
        <w:t xml:space="preserve">(A különböző </w:t>
      </w:r>
      <w:r w:rsidR="00954A35">
        <w:rPr>
          <w:rFonts w:ascii="Arial" w:hAnsi="Arial" w:cs="Arial"/>
          <w:sz w:val="20"/>
          <w:szCs w:val="20"/>
        </w:rPr>
        <w:t xml:space="preserve">betéti </w:t>
      </w:r>
      <w:r w:rsidRPr="00595682">
        <w:rPr>
          <w:rFonts w:ascii="Arial" w:hAnsi="Arial" w:cs="Arial"/>
          <w:sz w:val="20"/>
          <w:szCs w:val="20"/>
        </w:rPr>
        <w:t xml:space="preserve">bankkártya-típusoknak a különböző számlacsomagokhoz történő rendelése révén az adott számlatípushoz választható </w:t>
      </w:r>
      <w:r w:rsidR="004F5F23" w:rsidRPr="006D5CC9">
        <w:rPr>
          <w:rFonts w:ascii="Arial" w:hAnsi="Arial" w:cs="Arial"/>
          <w:sz w:val="20"/>
          <w:szCs w:val="20"/>
        </w:rPr>
        <w:t xml:space="preserve">betéti </w:t>
      </w:r>
      <w:r w:rsidRPr="006D5CC9">
        <w:rPr>
          <w:rFonts w:ascii="Arial" w:hAnsi="Arial" w:cs="Arial"/>
          <w:sz w:val="20"/>
          <w:szCs w:val="20"/>
        </w:rPr>
        <w:t>bankkártyák</w:t>
      </w:r>
      <w:r w:rsidRPr="00595682">
        <w:rPr>
          <w:rFonts w:ascii="Arial" w:hAnsi="Arial" w:cs="Arial"/>
          <w:sz w:val="20"/>
          <w:szCs w:val="20"/>
        </w:rPr>
        <w:t xml:space="preserve"> a program lekérdező felületén, mint lehetséges számlaválasztási opciók jelennek meg az ügyfelek számára, így lehetőséget adva az ügyfél által preferált kártyatípusokhoz kapcsolódó számlák közötti keresésre is.)</w:t>
      </w:r>
    </w:p>
    <w:p w14:paraId="24A823CA" w14:textId="77777777" w:rsidR="00C86748" w:rsidRPr="00595682" w:rsidRDefault="00C86748" w:rsidP="00C86748">
      <w:pPr>
        <w:pStyle w:val="Default"/>
        <w:spacing w:after="200"/>
        <w:jc w:val="both"/>
        <w:rPr>
          <w:rFonts w:ascii="Arial" w:hAnsi="Arial" w:cs="Arial"/>
          <w:bCs/>
          <w:sz w:val="20"/>
          <w:szCs w:val="20"/>
        </w:rPr>
      </w:pPr>
      <w:r w:rsidRPr="00595682">
        <w:rPr>
          <w:rFonts w:ascii="Arial" w:hAnsi="Arial" w:cs="Arial"/>
          <w:bCs/>
          <w:sz w:val="20"/>
          <w:szCs w:val="20"/>
        </w:rPr>
        <w:t xml:space="preserve">A számlacsomagok esetén nyújtott kedvezmények vonatkozásában, amennyiben az adatszolgáltató a kedvezmény feltételeként egy meghatározott kiegészítő termék vagy szolgáltatáskörből adott számú, tetszőleges választási lehetőséget kínál, és a kedvezmény mértéke a választástól függően eltérő lehet, a választási lehetőségek kombinációit </w:t>
      </w:r>
      <w:r>
        <w:rPr>
          <w:rFonts w:ascii="Arial" w:hAnsi="Arial" w:cs="Arial"/>
          <w:bCs/>
          <w:sz w:val="20"/>
          <w:szCs w:val="20"/>
        </w:rPr>
        <w:t>külön termékként</w:t>
      </w:r>
      <w:r w:rsidRPr="00595682">
        <w:rPr>
          <w:rFonts w:ascii="Arial" w:hAnsi="Arial" w:cs="Arial"/>
          <w:bCs/>
          <w:sz w:val="20"/>
          <w:szCs w:val="20"/>
        </w:rPr>
        <w:t xml:space="preserve"> kell jelentenie (</w:t>
      </w:r>
      <w:r>
        <w:rPr>
          <w:rFonts w:ascii="Arial" w:hAnsi="Arial" w:cs="Arial"/>
          <w:bCs/>
          <w:sz w:val="20"/>
          <w:szCs w:val="20"/>
        </w:rPr>
        <w:t>p</w:t>
      </w:r>
      <w:r w:rsidRPr="00595682">
        <w:rPr>
          <w:rFonts w:ascii="Arial" w:hAnsi="Arial" w:cs="Arial"/>
          <w:bCs/>
          <w:sz w:val="20"/>
          <w:szCs w:val="20"/>
        </w:rPr>
        <w:t xml:space="preserve">l. </w:t>
      </w:r>
      <w:r>
        <w:rPr>
          <w:rFonts w:ascii="Arial" w:hAnsi="Arial" w:cs="Arial"/>
          <w:bCs/>
          <w:sz w:val="20"/>
          <w:szCs w:val="20"/>
        </w:rPr>
        <w:t>h</w:t>
      </w:r>
      <w:r w:rsidRPr="00595682">
        <w:rPr>
          <w:rFonts w:ascii="Arial" w:hAnsi="Arial" w:cs="Arial"/>
          <w:bCs/>
          <w:sz w:val="20"/>
          <w:szCs w:val="20"/>
        </w:rPr>
        <w:t xml:space="preserve">a az ügyfél több </w:t>
      </w:r>
      <w:r>
        <w:rPr>
          <w:rFonts w:ascii="Arial" w:hAnsi="Arial" w:cs="Arial"/>
          <w:bCs/>
          <w:sz w:val="20"/>
          <w:szCs w:val="20"/>
        </w:rPr>
        <w:t>megtakarítási és/vagy hiteltermék</w:t>
      </w:r>
      <w:r w:rsidRPr="00595682">
        <w:rPr>
          <w:rFonts w:ascii="Arial" w:hAnsi="Arial" w:cs="Arial"/>
          <w:bCs/>
          <w:sz w:val="20"/>
          <w:szCs w:val="20"/>
        </w:rPr>
        <w:t xml:space="preserve"> közül választhat, és a </w:t>
      </w:r>
      <w:r>
        <w:rPr>
          <w:rFonts w:ascii="Arial" w:hAnsi="Arial" w:cs="Arial"/>
          <w:bCs/>
          <w:sz w:val="20"/>
          <w:szCs w:val="20"/>
        </w:rPr>
        <w:t>választott termékek körétől és/vagy számosságától</w:t>
      </w:r>
      <w:r w:rsidRPr="00595682">
        <w:rPr>
          <w:rFonts w:ascii="Arial" w:hAnsi="Arial" w:cs="Arial"/>
          <w:bCs/>
          <w:sz w:val="20"/>
          <w:szCs w:val="20"/>
        </w:rPr>
        <w:t xml:space="preserve"> függően a számlához különböző költségek, díjak, kedvezmények kapcsolódnak, akkor ezt </w:t>
      </w:r>
      <w:r>
        <w:rPr>
          <w:rFonts w:ascii="Arial" w:hAnsi="Arial" w:cs="Arial"/>
          <w:bCs/>
          <w:sz w:val="20"/>
          <w:szCs w:val="20"/>
        </w:rPr>
        <w:t>külön termékként</w:t>
      </w:r>
      <w:r w:rsidRPr="00595682">
        <w:rPr>
          <w:rFonts w:ascii="Arial" w:hAnsi="Arial" w:cs="Arial"/>
          <w:bCs/>
          <w:sz w:val="20"/>
          <w:szCs w:val="20"/>
        </w:rPr>
        <w:t xml:space="preserve"> kell jelenteni)</w:t>
      </w:r>
      <w:r w:rsidR="00084EC0">
        <w:rPr>
          <w:rFonts w:ascii="Arial" w:hAnsi="Arial" w:cs="Arial"/>
          <w:bCs/>
          <w:sz w:val="20"/>
          <w:szCs w:val="20"/>
        </w:rPr>
        <w:t>.</w:t>
      </w:r>
      <w:r w:rsidRPr="00595682">
        <w:rPr>
          <w:rFonts w:ascii="Arial" w:hAnsi="Arial" w:cs="Arial"/>
          <w:bCs/>
          <w:sz w:val="20"/>
          <w:szCs w:val="20"/>
        </w:rPr>
        <w:t xml:space="preserve">  </w:t>
      </w:r>
    </w:p>
    <w:p w14:paraId="6171D459" w14:textId="77777777" w:rsidR="00C86748" w:rsidRPr="00595682" w:rsidRDefault="00C86748" w:rsidP="00C86748">
      <w:pPr>
        <w:pStyle w:val="Default"/>
        <w:spacing w:after="200"/>
        <w:jc w:val="both"/>
        <w:rPr>
          <w:rFonts w:ascii="Arial" w:hAnsi="Arial" w:cs="Arial"/>
          <w:bCs/>
          <w:sz w:val="20"/>
          <w:szCs w:val="20"/>
        </w:rPr>
      </w:pPr>
      <w:r w:rsidRPr="00595682">
        <w:rPr>
          <w:rFonts w:ascii="Arial" w:hAnsi="Arial" w:cs="Arial"/>
          <w:bCs/>
          <w:sz w:val="20"/>
          <w:szCs w:val="20"/>
        </w:rPr>
        <w:t>Amennyiben a választási lehetőségek kombinációja, kedvezmény mértéke a</w:t>
      </w:r>
      <w:r>
        <w:rPr>
          <w:rFonts w:ascii="Arial" w:hAnsi="Arial" w:cs="Arial"/>
          <w:bCs/>
          <w:sz w:val="20"/>
          <w:szCs w:val="20"/>
        </w:rPr>
        <w:t>z adatszolgáltatásban (</w:t>
      </w:r>
      <w:proofErr w:type="spellStart"/>
      <w:r>
        <w:rPr>
          <w:rFonts w:ascii="Arial" w:hAnsi="Arial" w:cs="Arial"/>
          <w:bCs/>
          <w:sz w:val="20"/>
          <w:szCs w:val="20"/>
        </w:rPr>
        <w:t>szkriptben</w:t>
      </w:r>
      <w:proofErr w:type="spellEnd"/>
      <w:r>
        <w:rPr>
          <w:rFonts w:ascii="Arial" w:hAnsi="Arial" w:cs="Arial"/>
          <w:bCs/>
          <w:sz w:val="20"/>
          <w:szCs w:val="20"/>
        </w:rPr>
        <w:t>)</w:t>
      </w:r>
      <w:r w:rsidRPr="00595682">
        <w:rPr>
          <w:rFonts w:ascii="Arial" w:hAnsi="Arial" w:cs="Arial"/>
          <w:bCs/>
          <w:sz w:val="20"/>
          <w:szCs w:val="20"/>
        </w:rPr>
        <w:t xml:space="preserve"> pontosan leképezhető, akkor nem szükséges azok </w:t>
      </w:r>
      <w:r>
        <w:rPr>
          <w:rFonts w:ascii="Arial" w:hAnsi="Arial" w:cs="Arial"/>
          <w:bCs/>
          <w:sz w:val="20"/>
          <w:szCs w:val="20"/>
        </w:rPr>
        <w:t xml:space="preserve">külön </w:t>
      </w:r>
      <w:proofErr w:type="spellStart"/>
      <w:r>
        <w:rPr>
          <w:rFonts w:ascii="Arial" w:hAnsi="Arial" w:cs="Arial"/>
          <w:bCs/>
          <w:sz w:val="20"/>
          <w:szCs w:val="20"/>
        </w:rPr>
        <w:t>termékkénti</w:t>
      </w:r>
      <w:proofErr w:type="spellEnd"/>
      <w:r>
        <w:rPr>
          <w:rFonts w:ascii="Arial" w:hAnsi="Arial" w:cs="Arial"/>
          <w:bCs/>
          <w:sz w:val="20"/>
          <w:szCs w:val="20"/>
        </w:rPr>
        <w:t xml:space="preserve"> </w:t>
      </w:r>
      <w:r w:rsidRPr="00595682">
        <w:rPr>
          <w:rFonts w:ascii="Arial" w:hAnsi="Arial" w:cs="Arial"/>
          <w:bCs/>
          <w:sz w:val="20"/>
          <w:szCs w:val="20"/>
        </w:rPr>
        <w:t xml:space="preserve">jelentése. </w:t>
      </w:r>
    </w:p>
    <w:p w14:paraId="66EC3D9C" w14:textId="77777777" w:rsidR="00C86748" w:rsidRPr="00402C84" w:rsidRDefault="00C86748" w:rsidP="00C86748">
      <w:pPr>
        <w:spacing w:line="240" w:lineRule="auto"/>
        <w:jc w:val="both"/>
        <w:rPr>
          <w:rFonts w:ascii="Arial" w:hAnsi="Arial" w:cs="Arial"/>
          <w:sz w:val="20"/>
          <w:szCs w:val="20"/>
        </w:rPr>
      </w:pPr>
      <w:r w:rsidRPr="00402C84">
        <w:rPr>
          <w:rFonts w:ascii="Arial" w:hAnsi="Arial" w:cs="Arial"/>
          <w:sz w:val="20"/>
          <w:szCs w:val="20"/>
        </w:rPr>
        <w:t xml:space="preserve">Ha egy számlacsomagnak több számla is részét képezi, akkor </w:t>
      </w:r>
      <w:r w:rsidRPr="00A87910">
        <w:rPr>
          <w:rFonts w:ascii="Arial" w:hAnsi="Arial" w:cs="Arial"/>
          <w:sz w:val="20"/>
          <w:szCs w:val="20"/>
        </w:rPr>
        <w:t>főszámlaként meg</w:t>
      </w:r>
      <w:r w:rsidRPr="00402C84">
        <w:rPr>
          <w:rFonts w:ascii="Arial" w:hAnsi="Arial" w:cs="Arial"/>
          <w:sz w:val="20"/>
          <w:szCs w:val="20"/>
        </w:rPr>
        <w:t xml:space="preserve"> kell jelölni egy olyan forint számlát, melyről a lehető legtöbb számlaművelet a lehető legkevesebb korlátozás mellett érhető el. Ezt a főszámlát kell bemutatni az adatszolgáltatásban. A számlacsomaghoz kapcsolódó </w:t>
      </w:r>
      <w:r w:rsidRPr="00A87910">
        <w:rPr>
          <w:rFonts w:ascii="Arial" w:hAnsi="Arial" w:cs="Arial"/>
          <w:sz w:val="20"/>
          <w:szCs w:val="20"/>
        </w:rPr>
        <w:t xml:space="preserve">egyéb számlákat </w:t>
      </w:r>
      <w:r w:rsidRPr="00402C84">
        <w:rPr>
          <w:rFonts w:ascii="Arial" w:hAnsi="Arial" w:cs="Arial"/>
          <w:sz w:val="20"/>
          <w:szCs w:val="20"/>
        </w:rPr>
        <w:t>(pl. webszámla)</w:t>
      </w:r>
      <w:r w:rsidR="007E330F">
        <w:rPr>
          <w:rFonts w:ascii="Arial" w:hAnsi="Arial" w:cs="Arial"/>
          <w:sz w:val="20"/>
          <w:szCs w:val="20"/>
        </w:rPr>
        <w:t xml:space="preserve"> a</w:t>
      </w:r>
      <w:r w:rsidRPr="00402C84">
        <w:rPr>
          <w:rFonts w:ascii="Arial" w:hAnsi="Arial" w:cs="Arial"/>
          <w:sz w:val="20"/>
          <w:szCs w:val="20"/>
        </w:rPr>
        <w:t xml:space="preserve"> </w:t>
      </w:r>
      <w:r w:rsidRPr="008C76CA">
        <w:rPr>
          <w:rFonts w:ascii="Arial" w:hAnsi="Arial" w:cs="Arial"/>
          <w:sz w:val="20"/>
          <w:szCs w:val="20"/>
        </w:rPr>
        <w:t>6</w:t>
      </w:r>
      <w:r>
        <w:rPr>
          <w:rFonts w:ascii="Arial" w:hAnsi="Arial" w:cs="Arial"/>
          <w:sz w:val="20"/>
          <w:szCs w:val="20"/>
        </w:rPr>
        <w:t>6</w:t>
      </w:r>
      <w:r w:rsidRPr="008C76CA">
        <w:rPr>
          <w:rFonts w:ascii="Arial" w:hAnsi="Arial" w:cs="Arial"/>
          <w:sz w:val="20"/>
          <w:szCs w:val="20"/>
        </w:rPr>
        <w:t>. és 6</w:t>
      </w:r>
      <w:r>
        <w:rPr>
          <w:rFonts w:ascii="Arial" w:hAnsi="Arial" w:cs="Arial"/>
          <w:sz w:val="20"/>
          <w:szCs w:val="20"/>
        </w:rPr>
        <w:t>7</w:t>
      </w:r>
      <w:r w:rsidRPr="008C76CA">
        <w:rPr>
          <w:rFonts w:ascii="Arial" w:hAnsi="Arial" w:cs="Arial"/>
          <w:sz w:val="20"/>
          <w:szCs w:val="20"/>
        </w:rPr>
        <w:t>.</w:t>
      </w:r>
      <w:r>
        <w:rPr>
          <w:rFonts w:ascii="Arial" w:hAnsi="Arial" w:cs="Arial"/>
          <w:sz w:val="20"/>
          <w:szCs w:val="20"/>
        </w:rPr>
        <w:t xml:space="preserve"> pont</w:t>
      </w:r>
      <w:r w:rsidR="007E330F">
        <w:rPr>
          <w:rFonts w:ascii="Arial" w:hAnsi="Arial" w:cs="Arial"/>
          <w:sz w:val="20"/>
          <w:szCs w:val="20"/>
        </w:rPr>
        <w:t>ba</w:t>
      </w:r>
      <w:r>
        <w:rPr>
          <w:rFonts w:ascii="Arial" w:hAnsi="Arial" w:cs="Arial"/>
          <w:sz w:val="20"/>
          <w:szCs w:val="20"/>
        </w:rPr>
        <w:t xml:space="preserve">n </w:t>
      </w:r>
      <w:r w:rsidRPr="00402C84">
        <w:rPr>
          <w:rFonts w:ascii="Arial" w:hAnsi="Arial" w:cs="Arial"/>
          <w:sz w:val="20"/>
          <w:szCs w:val="20"/>
        </w:rPr>
        <w:t>kell ismertetni.</w:t>
      </w:r>
    </w:p>
    <w:p w14:paraId="10047D5D" w14:textId="77777777" w:rsidR="00C86748" w:rsidRPr="00DD3CAB" w:rsidRDefault="00C86748" w:rsidP="00C86748">
      <w:pPr>
        <w:spacing w:line="240" w:lineRule="auto"/>
        <w:jc w:val="both"/>
        <w:rPr>
          <w:rFonts w:ascii="Arial" w:hAnsi="Arial" w:cs="Arial"/>
          <w:sz w:val="20"/>
          <w:szCs w:val="20"/>
        </w:rPr>
      </w:pPr>
      <w:r w:rsidRPr="00402C84">
        <w:rPr>
          <w:rFonts w:ascii="Arial" w:hAnsi="Arial" w:cs="Arial"/>
          <w:sz w:val="20"/>
          <w:szCs w:val="20"/>
        </w:rPr>
        <w:t>Akciósnak tekint</w:t>
      </w:r>
      <w:r>
        <w:rPr>
          <w:rFonts w:ascii="Arial" w:hAnsi="Arial" w:cs="Arial"/>
          <w:sz w:val="20"/>
          <w:szCs w:val="20"/>
        </w:rPr>
        <w:t>endő</w:t>
      </w:r>
      <w:r w:rsidRPr="00402C84">
        <w:rPr>
          <w:rFonts w:ascii="Arial" w:hAnsi="Arial" w:cs="Arial"/>
          <w:sz w:val="20"/>
          <w:szCs w:val="20"/>
        </w:rPr>
        <w:t xml:space="preserve"> a termék, ha az akció a rendeltetésszerű használathoz, illetve a számlanyitáshoz, számlaváltáshoz, továbbá a számlához igénybe vehető </w:t>
      </w:r>
      <w:r w:rsidR="004F5F23" w:rsidRPr="006D5CC9">
        <w:rPr>
          <w:rFonts w:ascii="Arial" w:hAnsi="Arial" w:cs="Arial"/>
          <w:sz w:val="20"/>
          <w:szCs w:val="20"/>
        </w:rPr>
        <w:t xml:space="preserve">betéti </w:t>
      </w:r>
      <w:proofErr w:type="spellStart"/>
      <w:r w:rsidRPr="006D5CC9">
        <w:rPr>
          <w:rFonts w:ascii="Arial" w:hAnsi="Arial" w:cs="Arial"/>
          <w:sz w:val="20"/>
          <w:szCs w:val="20"/>
        </w:rPr>
        <w:t>bankkártyá</w:t>
      </w:r>
      <w:proofErr w:type="spellEnd"/>
      <w:r w:rsidRPr="006D5CC9">
        <w:rPr>
          <w:rFonts w:ascii="Arial" w:hAnsi="Arial" w:cs="Arial"/>
          <w:sz w:val="20"/>
          <w:szCs w:val="20"/>
        </w:rPr>
        <w:t>(k)hoz</w:t>
      </w:r>
      <w:r w:rsidRPr="00402C84">
        <w:rPr>
          <w:rFonts w:ascii="Arial" w:hAnsi="Arial" w:cs="Arial"/>
          <w:sz w:val="20"/>
          <w:szCs w:val="20"/>
        </w:rPr>
        <w:t xml:space="preserve"> kapcsolódik. Így ha a</w:t>
      </w:r>
      <w:r>
        <w:rPr>
          <w:rFonts w:ascii="Arial" w:hAnsi="Arial" w:cs="Arial"/>
          <w:sz w:val="20"/>
          <w:szCs w:val="20"/>
        </w:rPr>
        <w:t xml:space="preserve"> </w:t>
      </w:r>
      <w:r w:rsidR="00884453">
        <w:rPr>
          <w:rFonts w:ascii="Arial" w:hAnsi="Arial" w:cs="Arial"/>
          <w:sz w:val="20"/>
          <w:szCs w:val="20"/>
        </w:rPr>
        <w:t>9</w:t>
      </w:r>
      <w:r w:rsidR="00BE0654">
        <w:rPr>
          <w:rFonts w:ascii="Arial" w:hAnsi="Arial" w:cs="Arial"/>
          <w:sz w:val="20"/>
          <w:szCs w:val="20"/>
        </w:rPr>
        <w:t>-</w:t>
      </w:r>
      <w:r>
        <w:rPr>
          <w:rFonts w:ascii="Arial" w:hAnsi="Arial" w:cs="Arial"/>
          <w:sz w:val="20"/>
          <w:szCs w:val="20"/>
        </w:rPr>
        <w:t>2</w:t>
      </w:r>
      <w:r w:rsidR="00884453">
        <w:rPr>
          <w:rFonts w:ascii="Arial" w:hAnsi="Arial" w:cs="Arial"/>
          <w:sz w:val="20"/>
          <w:szCs w:val="20"/>
        </w:rPr>
        <w:t>3</w:t>
      </w:r>
      <w:r>
        <w:rPr>
          <w:rFonts w:ascii="Arial" w:hAnsi="Arial" w:cs="Arial"/>
          <w:sz w:val="20"/>
          <w:szCs w:val="20"/>
        </w:rPr>
        <w:t>., 2</w:t>
      </w:r>
      <w:r w:rsidR="00884453">
        <w:rPr>
          <w:rFonts w:ascii="Arial" w:hAnsi="Arial" w:cs="Arial"/>
          <w:sz w:val="20"/>
          <w:szCs w:val="20"/>
        </w:rPr>
        <w:t>5</w:t>
      </w:r>
      <w:r w:rsidR="00BE0654">
        <w:rPr>
          <w:rFonts w:ascii="Arial" w:hAnsi="Arial" w:cs="Arial"/>
          <w:sz w:val="20"/>
          <w:szCs w:val="20"/>
        </w:rPr>
        <w:t>-</w:t>
      </w:r>
      <w:r>
        <w:rPr>
          <w:rFonts w:ascii="Arial" w:hAnsi="Arial" w:cs="Arial"/>
          <w:sz w:val="20"/>
          <w:szCs w:val="20"/>
        </w:rPr>
        <w:t>4</w:t>
      </w:r>
      <w:r w:rsidR="00884453">
        <w:rPr>
          <w:rFonts w:ascii="Arial" w:hAnsi="Arial" w:cs="Arial"/>
          <w:sz w:val="20"/>
          <w:szCs w:val="20"/>
        </w:rPr>
        <w:t>9</w:t>
      </w:r>
      <w:r>
        <w:rPr>
          <w:rFonts w:ascii="Arial" w:hAnsi="Arial" w:cs="Arial"/>
          <w:sz w:val="20"/>
          <w:szCs w:val="20"/>
        </w:rPr>
        <w:t>., 90-126.</w:t>
      </w:r>
      <w:proofErr w:type="gramStart"/>
      <w:r w:rsidR="00086C84">
        <w:rPr>
          <w:rFonts w:ascii="Arial" w:hAnsi="Arial" w:cs="Arial"/>
          <w:sz w:val="20"/>
          <w:szCs w:val="20"/>
        </w:rPr>
        <w:t>,</w:t>
      </w:r>
      <w:r>
        <w:rPr>
          <w:rFonts w:ascii="Arial" w:hAnsi="Arial" w:cs="Arial"/>
          <w:sz w:val="20"/>
          <w:szCs w:val="20"/>
        </w:rPr>
        <w:t xml:space="preserve">  valamint</w:t>
      </w:r>
      <w:proofErr w:type="gramEnd"/>
      <w:r>
        <w:rPr>
          <w:rFonts w:ascii="Arial" w:hAnsi="Arial" w:cs="Arial"/>
          <w:sz w:val="20"/>
          <w:szCs w:val="20"/>
        </w:rPr>
        <w:t xml:space="preserve"> 208-22</w:t>
      </w:r>
      <w:r w:rsidR="00496C03">
        <w:rPr>
          <w:rFonts w:ascii="Arial" w:hAnsi="Arial" w:cs="Arial"/>
          <w:sz w:val="20"/>
          <w:szCs w:val="20"/>
        </w:rPr>
        <w:t>0</w:t>
      </w:r>
      <w:r>
        <w:rPr>
          <w:rFonts w:ascii="Arial" w:hAnsi="Arial" w:cs="Arial"/>
          <w:sz w:val="20"/>
          <w:szCs w:val="20"/>
        </w:rPr>
        <w:t>. ponthoz megadott</w:t>
      </w:r>
      <w:r w:rsidRPr="00402C84">
        <w:rPr>
          <w:rFonts w:ascii="Arial" w:hAnsi="Arial" w:cs="Arial"/>
          <w:sz w:val="20"/>
          <w:szCs w:val="20"/>
        </w:rPr>
        <w:t xml:space="preserve"> feltételek, díjak, költségek</w:t>
      </w:r>
      <w:r w:rsidRPr="00DD3CAB">
        <w:rPr>
          <w:rFonts w:ascii="Arial" w:hAnsi="Arial" w:cs="Arial"/>
          <w:sz w:val="20"/>
          <w:szCs w:val="20"/>
        </w:rPr>
        <w:t xml:space="preserve"> tekintetében az adatszolgáltató kedvezményeket nyújt. </w:t>
      </w:r>
    </w:p>
    <w:p w14:paraId="174A1DA6" w14:textId="77777777" w:rsidR="00C86748" w:rsidRPr="00402C84" w:rsidRDefault="00C86748" w:rsidP="00C86748">
      <w:pPr>
        <w:spacing w:line="240" w:lineRule="auto"/>
        <w:jc w:val="both"/>
        <w:rPr>
          <w:rFonts w:ascii="Arial" w:hAnsi="Arial" w:cs="Arial"/>
          <w:b/>
          <w:sz w:val="20"/>
          <w:szCs w:val="20"/>
        </w:rPr>
      </w:pPr>
      <w:r w:rsidRPr="00402C84">
        <w:rPr>
          <w:rFonts w:ascii="Arial" w:hAnsi="Arial" w:cs="Arial"/>
          <w:b/>
          <w:sz w:val="20"/>
          <w:szCs w:val="20"/>
        </w:rPr>
        <w:t>A jelentés kitöltése</w:t>
      </w:r>
    </w:p>
    <w:p w14:paraId="11601A03" w14:textId="77777777" w:rsidR="00C86748" w:rsidRDefault="00C86748" w:rsidP="00C86748">
      <w:pPr>
        <w:spacing w:line="240" w:lineRule="auto"/>
        <w:jc w:val="both"/>
        <w:rPr>
          <w:rFonts w:ascii="Arial" w:hAnsi="Arial" w:cs="Arial"/>
          <w:sz w:val="20"/>
          <w:szCs w:val="20"/>
        </w:rPr>
      </w:pPr>
      <w:r w:rsidRPr="00402C84">
        <w:rPr>
          <w:rFonts w:ascii="Arial" w:hAnsi="Arial" w:cs="Arial"/>
          <w:sz w:val="20"/>
          <w:szCs w:val="20"/>
        </w:rPr>
        <w:t>A</w:t>
      </w:r>
      <w:r w:rsidR="008D4CC6">
        <w:rPr>
          <w:rFonts w:ascii="Arial" w:hAnsi="Arial" w:cs="Arial"/>
          <w:sz w:val="20"/>
          <w:szCs w:val="20"/>
        </w:rPr>
        <w:t>z</w:t>
      </w:r>
      <w:r>
        <w:rPr>
          <w:rFonts w:ascii="Arial" w:hAnsi="Arial" w:cs="Arial"/>
          <w:sz w:val="20"/>
          <w:szCs w:val="20"/>
        </w:rPr>
        <w:t xml:space="preserve"> 1. pont</w:t>
      </w:r>
      <w:r w:rsidR="006304E4">
        <w:rPr>
          <w:rFonts w:ascii="Arial" w:hAnsi="Arial" w:cs="Arial"/>
          <w:sz w:val="20"/>
          <w:szCs w:val="20"/>
        </w:rPr>
        <w:t>ban</w:t>
      </w:r>
      <w:r>
        <w:rPr>
          <w:rFonts w:ascii="Arial" w:hAnsi="Arial" w:cs="Arial"/>
          <w:sz w:val="20"/>
          <w:szCs w:val="20"/>
        </w:rPr>
        <w:t xml:space="preserve"> </w:t>
      </w:r>
      <w:r w:rsidRPr="00402C84">
        <w:rPr>
          <w:rFonts w:ascii="Arial" w:hAnsi="Arial" w:cs="Arial"/>
          <w:sz w:val="20"/>
          <w:szCs w:val="20"/>
        </w:rPr>
        <w:t xml:space="preserve">az MNB </w:t>
      </w:r>
      <w:r w:rsidR="008D4CC6">
        <w:rPr>
          <w:rFonts w:ascii="Arial" w:hAnsi="Arial" w:cs="Arial"/>
          <w:sz w:val="20"/>
          <w:szCs w:val="20"/>
        </w:rPr>
        <w:t>által</w:t>
      </w:r>
      <w:r w:rsidRPr="00402C84">
        <w:rPr>
          <w:rFonts w:ascii="Arial" w:hAnsi="Arial" w:cs="Arial"/>
          <w:sz w:val="20"/>
          <w:szCs w:val="20"/>
        </w:rPr>
        <w:t xml:space="preserve"> </w:t>
      </w:r>
      <w:r w:rsidRPr="00A87910">
        <w:rPr>
          <w:rFonts w:ascii="Arial" w:hAnsi="Arial" w:cs="Arial"/>
          <w:sz w:val="20"/>
          <w:szCs w:val="20"/>
        </w:rPr>
        <w:t>automatikusan generált</w:t>
      </w:r>
      <w:r>
        <w:rPr>
          <w:rFonts w:ascii="Arial" w:hAnsi="Arial" w:cs="Arial"/>
          <w:sz w:val="20"/>
          <w:szCs w:val="20"/>
        </w:rPr>
        <w:t xml:space="preserve">, </w:t>
      </w:r>
      <w:r w:rsidRPr="00402C84">
        <w:rPr>
          <w:rFonts w:ascii="Arial" w:hAnsi="Arial" w:cs="Arial"/>
          <w:sz w:val="20"/>
          <w:szCs w:val="20"/>
        </w:rPr>
        <w:t>a termékhez kapcsolódó egyedi azonosító</w:t>
      </w:r>
      <w:r w:rsidR="008D4CC6">
        <w:rPr>
          <w:rFonts w:ascii="Arial" w:hAnsi="Arial" w:cs="Arial"/>
          <w:sz w:val="20"/>
          <w:szCs w:val="20"/>
        </w:rPr>
        <w:t xml:space="preserve"> szerepel</w:t>
      </w:r>
      <w:r w:rsidRPr="00402C84">
        <w:rPr>
          <w:rFonts w:ascii="Arial" w:hAnsi="Arial" w:cs="Arial"/>
          <w:sz w:val="20"/>
          <w:szCs w:val="20"/>
        </w:rPr>
        <w:t xml:space="preserve">, amely </w:t>
      </w:r>
      <w:proofErr w:type="spellStart"/>
      <w:r w:rsidRPr="00402C84">
        <w:rPr>
          <w:rFonts w:ascii="Arial" w:hAnsi="Arial" w:cs="Arial"/>
          <w:sz w:val="20"/>
          <w:szCs w:val="20"/>
        </w:rPr>
        <w:t>végigkíséri</w:t>
      </w:r>
      <w:proofErr w:type="spellEnd"/>
      <w:r w:rsidRPr="00402C84">
        <w:rPr>
          <w:rFonts w:ascii="Arial" w:hAnsi="Arial" w:cs="Arial"/>
          <w:sz w:val="20"/>
          <w:szCs w:val="20"/>
        </w:rPr>
        <w:t xml:space="preserve"> a terméket forgalmazásának teljes idej</w:t>
      </w:r>
      <w:r w:rsidR="00266E58">
        <w:rPr>
          <w:rFonts w:ascii="Arial" w:hAnsi="Arial" w:cs="Arial"/>
          <w:sz w:val="20"/>
          <w:szCs w:val="20"/>
        </w:rPr>
        <w:t>e alatt</w:t>
      </w:r>
      <w:r w:rsidRPr="00402C84">
        <w:rPr>
          <w:rFonts w:ascii="Arial" w:hAnsi="Arial" w:cs="Arial"/>
          <w:sz w:val="20"/>
          <w:szCs w:val="20"/>
        </w:rPr>
        <w:t xml:space="preserve">. Amennyiben a termék </w:t>
      </w:r>
      <w:r>
        <w:rPr>
          <w:rFonts w:ascii="Arial" w:hAnsi="Arial" w:cs="Arial"/>
          <w:sz w:val="20"/>
          <w:szCs w:val="20"/>
        </w:rPr>
        <w:t>forgalmazása</w:t>
      </w:r>
      <w:r w:rsidRPr="00402C84">
        <w:rPr>
          <w:rFonts w:ascii="Arial" w:hAnsi="Arial" w:cs="Arial"/>
          <w:sz w:val="20"/>
          <w:szCs w:val="20"/>
        </w:rPr>
        <w:t xml:space="preserve"> szünetel, </w:t>
      </w:r>
      <w:r>
        <w:rPr>
          <w:rFonts w:ascii="Arial" w:hAnsi="Arial" w:cs="Arial"/>
          <w:sz w:val="20"/>
          <w:szCs w:val="20"/>
        </w:rPr>
        <w:t xml:space="preserve">a </w:t>
      </w:r>
      <w:r w:rsidR="00266E58">
        <w:rPr>
          <w:rFonts w:ascii="Arial" w:hAnsi="Arial" w:cs="Arial"/>
          <w:sz w:val="20"/>
          <w:szCs w:val="20"/>
        </w:rPr>
        <w:t xml:space="preserve">terméket a </w:t>
      </w:r>
      <w:r>
        <w:rPr>
          <w:rFonts w:ascii="Arial" w:hAnsi="Arial" w:cs="Arial"/>
          <w:sz w:val="20"/>
          <w:szCs w:val="20"/>
        </w:rPr>
        <w:t>forgalmazás</w:t>
      </w:r>
      <w:r w:rsidR="00266E58">
        <w:rPr>
          <w:rFonts w:ascii="Arial" w:hAnsi="Arial" w:cs="Arial"/>
          <w:sz w:val="20"/>
          <w:szCs w:val="20"/>
        </w:rPr>
        <w:t>a</w:t>
      </w:r>
      <w:r w:rsidRPr="00402C84">
        <w:rPr>
          <w:rFonts w:ascii="Arial" w:hAnsi="Arial" w:cs="Arial"/>
          <w:sz w:val="20"/>
          <w:szCs w:val="20"/>
        </w:rPr>
        <w:t xml:space="preserve"> újrakezdésekor is az eredeti termékkóddal kell </w:t>
      </w:r>
      <w:r w:rsidR="00266E58">
        <w:rPr>
          <w:rFonts w:ascii="Arial" w:hAnsi="Arial" w:cs="Arial"/>
          <w:sz w:val="20"/>
          <w:szCs w:val="20"/>
        </w:rPr>
        <w:t>jelenteni</w:t>
      </w:r>
      <w:r w:rsidRPr="00402C84">
        <w:rPr>
          <w:rFonts w:ascii="Arial" w:hAnsi="Arial" w:cs="Arial"/>
          <w:sz w:val="20"/>
          <w:szCs w:val="20"/>
        </w:rPr>
        <w:t xml:space="preserve">. </w:t>
      </w:r>
    </w:p>
    <w:p w14:paraId="2ED29B1D" w14:textId="77777777" w:rsidR="00C86748" w:rsidRDefault="00C86748" w:rsidP="00C86748">
      <w:pPr>
        <w:spacing w:line="240" w:lineRule="auto"/>
        <w:jc w:val="both"/>
        <w:rPr>
          <w:rFonts w:ascii="Arial" w:hAnsi="Arial" w:cs="Arial"/>
          <w:sz w:val="20"/>
          <w:szCs w:val="20"/>
        </w:rPr>
      </w:pPr>
      <w:bookmarkStart w:id="106" w:name="_Hlk77264074"/>
      <w:r>
        <w:rPr>
          <w:rFonts w:ascii="Arial" w:hAnsi="Arial" w:cs="Arial"/>
          <w:sz w:val="20"/>
          <w:szCs w:val="20"/>
        </w:rPr>
        <w:t xml:space="preserve">A 2. </w:t>
      </w:r>
      <w:r w:rsidR="003155C0">
        <w:rPr>
          <w:rFonts w:ascii="Arial" w:hAnsi="Arial" w:cs="Arial"/>
          <w:bCs/>
          <w:sz w:val="20"/>
          <w:szCs w:val="20"/>
        </w:rPr>
        <w:t>pontban</w:t>
      </w:r>
      <w:r>
        <w:rPr>
          <w:rFonts w:ascii="Arial" w:hAnsi="Arial" w:cs="Arial"/>
          <w:sz w:val="20"/>
          <w:szCs w:val="20"/>
        </w:rPr>
        <w:t xml:space="preserve"> azt a</w:t>
      </w:r>
      <w:r w:rsidR="00615A2C">
        <w:rPr>
          <w:rFonts w:ascii="Arial" w:hAnsi="Arial" w:cs="Arial"/>
          <w:sz w:val="20"/>
          <w:szCs w:val="20"/>
        </w:rPr>
        <w:t>z</w:t>
      </w:r>
      <w:r>
        <w:rPr>
          <w:rFonts w:ascii="Arial" w:hAnsi="Arial" w:cs="Arial"/>
          <w:sz w:val="20"/>
          <w:szCs w:val="20"/>
        </w:rPr>
        <w:t xml:space="preserve"> </w:t>
      </w:r>
      <w:r w:rsidR="00615A2C">
        <w:rPr>
          <w:rFonts w:ascii="Arial" w:hAnsi="Arial" w:cs="Arial"/>
          <w:sz w:val="20"/>
          <w:szCs w:val="20"/>
        </w:rPr>
        <w:t>időpontot</w:t>
      </w:r>
      <w:r>
        <w:rPr>
          <w:rFonts w:ascii="Arial" w:hAnsi="Arial" w:cs="Arial"/>
          <w:sz w:val="20"/>
          <w:szCs w:val="20"/>
        </w:rPr>
        <w:t xml:space="preserve"> kell megadni, amikor a jelentett módosításokat tartalmazó hirdetményt az adatszolgáltató közzétette, és az az ügyfelek számára elérhetővé vált. </w:t>
      </w:r>
    </w:p>
    <w:p w14:paraId="60957FF3" w14:textId="77777777" w:rsidR="00C86748" w:rsidRDefault="00C86748" w:rsidP="00C86748">
      <w:pPr>
        <w:spacing w:line="240" w:lineRule="auto"/>
        <w:jc w:val="both"/>
        <w:rPr>
          <w:rFonts w:ascii="Arial" w:hAnsi="Arial" w:cs="Arial"/>
          <w:sz w:val="20"/>
          <w:szCs w:val="20"/>
        </w:rPr>
      </w:pPr>
      <w:r>
        <w:rPr>
          <w:rFonts w:ascii="Arial" w:hAnsi="Arial" w:cs="Arial"/>
          <w:sz w:val="20"/>
          <w:szCs w:val="20"/>
        </w:rPr>
        <w:t xml:space="preserve">A </w:t>
      </w:r>
      <w:r w:rsidRPr="00DC602F">
        <w:rPr>
          <w:rFonts w:ascii="Arial" w:hAnsi="Arial" w:cs="Arial"/>
          <w:bCs/>
          <w:sz w:val="20"/>
          <w:szCs w:val="20"/>
        </w:rPr>
        <w:t xml:space="preserve">3. </w:t>
      </w:r>
      <w:r w:rsidR="003155C0">
        <w:rPr>
          <w:rFonts w:ascii="Arial" w:hAnsi="Arial" w:cs="Arial"/>
          <w:sz w:val="20"/>
          <w:szCs w:val="20"/>
        </w:rPr>
        <w:t>pontban</w:t>
      </w:r>
      <w:r>
        <w:rPr>
          <w:rFonts w:ascii="Arial" w:hAnsi="Arial" w:cs="Arial"/>
          <w:sz w:val="20"/>
          <w:szCs w:val="20"/>
        </w:rPr>
        <w:t xml:space="preserve"> az adott termékhez bejelentett módosítások hatálybalépésének </w:t>
      </w:r>
      <w:r w:rsidR="00615A2C">
        <w:rPr>
          <w:rFonts w:ascii="Arial" w:hAnsi="Arial" w:cs="Arial"/>
          <w:sz w:val="20"/>
          <w:szCs w:val="20"/>
        </w:rPr>
        <w:t>időpontja</w:t>
      </w:r>
      <w:r>
        <w:rPr>
          <w:rFonts w:ascii="Arial" w:hAnsi="Arial" w:cs="Arial"/>
          <w:sz w:val="20"/>
          <w:szCs w:val="20"/>
        </w:rPr>
        <w:t xml:space="preserve"> szerepel</w:t>
      </w:r>
      <w:r w:rsidR="00266E58">
        <w:rPr>
          <w:rFonts w:ascii="Arial" w:hAnsi="Arial" w:cs="Arial"/>
          <w:sz w:val="20"/>
          <w:szCs w:val="20"/>
        </w:rPr>
        <w:t>tetendő</w:t>
      </w:r>
      <w:r>
        <w:rPr>
          <w:rFonts w:ascii="Arial" w:hAnsi="Arial" w:cs="Arial"/>
          <w:sz w:val="20"/>
          <w:szCs w:val="20"/>
        </w:rPr>
        <w:t>, amikortól az ügyfelek számára a szolgáltatások igénybevétele a jelentett kondíciókkal lehetséges.</w:t>
      </w:r>
      <w:r w:rsidRPr="00D377E1">
        <w:rPr>
          <w:rFonts w:ascii="Arial" w:hAnsi="Arial" w:cs="Arial"/>
          <w:sz w:val="20"/>
          <w:szCs w:val="20"/>
        </w:rPr>
        <w:t xml:space="preserve"> </w:t>
      </w:r>
    </w:p>
    <w:p w14:paraId="625A7401" w14:textId="77777777" w:rsidR="00C86748" w:rsidRDefault="00C7534C" w:rsidP="00C86748">
      <w:pPr>
        <w:spacing w:line="240" w:lineRule="auto"/>
        <w:jc w:val="both"/>
        <w:rPr>
          <w:rFonts w:ascii="Arial" w:hAnsi="Arial" w:cs="Arial"/>
          <w:sz w:val="20"/>
          <w:szCs w:val="20"/>
        </w:rPr>
      </w:pPr>
      <w:r>
        <w:rPr>
          <w:rFonts w:ascii="Arial" w:hAnsi="Arial" w:cs="Arial"/>
          <w:sz w:val="20"/>
          <w:szCs w:val="20"/>
        </w:rPr>
        <w:t>A</w:t>
      </w:r>
      <w:r w:rsidR="00C86748">
        <w:rPr>
          <w:rFonts w:ascii="Arial" w:hAnsi="Arial" w:cs="Arial"/>
          <w:sz w:val="20"/>
          <w:szCs w:val="20"/>
        </w:rPr>
        <w:t xml:space="preserve"> 4. pont</w:t>
      </w:r>
      <w:r w:rsidR="00BD10ED">
        <w:rPr>
          <w:rFonts w:ascii="Arial" w:hAnsi="Arial" w:cs="Arial"/>
          <w:sz w:val="20"/>
          <w:szCs w:val="20"/>
        </w:rPr>
        <w:t>ban</w:t>
      </w:r>
      <w:r w:rsidR="00C86748">
        <w:rPr>
          <w:rFonts w:ascii="Arial" w:hAnsi="Arial" w:cs="Arial"/>
          <w:sz w:val="20"/>
          <w:szCs w:val="20"/>
        </w:rPr>
        <w:t xml:space="preserve"> </w:t>
      </w:r>
      <w:r w:rsidR="00C86748" w:rsidRPr="009171EA">
        <w:rPr>
          <w:rFonts w:ascii="Arial" w:hAnsi="Arial" w:cs="Arial"/>
          <w:sz w:val="20"/>
          <w:szCs w:val="20"/>
        </w:rPr>
        <w:t>kell megadni a már élő termékek termékkondíciói módosításának okát</w:t>
      </w:r>
      <w:r w:rsidR="00C86748">
        <w:rPr>
          <w:rFonts w:ascii="Arial" w:hAnsi="Arial" w:cs="Arial"/>
          <w:sz w:val="20"/>
          <w:szCs w:val="20"/>
        </w:rPr>
        <w:t xml:space="preserve">. </w:t>
      </w:r>
      <w:r w:rsidR="00C86748" w:rsidRPr="00EE71EA">
        <w:rPr>
          <w:rFonts w:ascii="Arial" w:hAnsi="Arial" w:cs="Arial"/>
          <w:sz w:val="20"/>
          <w:szCs w:val="20"/>
        </w:rPr>
        <w:t>Pontosan</w:t>
      </w:r>
      <w:r w:rsidR="00C86748" w:rsidRPr="00064BA6">
        <w:rPr>
          <w:rFonts w:ascii="Arial" w:hAnsi="Arial" w:cs="Arial"/>
          <w:sz w:val="20"/>
          <w:szCs w:val="20"/>
        </w:rPr>
        <w:t xml:space="preserve"> meg kell határozni, hogy mi indokolta a módosítást (pl. kamatváltozás az éves fogyasztói árindex változása </w:t>
      </w:r>
      <w:r w:rsidR="00C86748" w:rsidRPr="00064BA6">
        <w:rPr>
          <w:rFonts w:ascii="Arial" w:hAnsi="Arial" w:cs="Arial"/>
          <w:sz w:val="20"/>
          <w:szCs w:val="20"/>
        </w:rPr>
        <w:lastRenderedPageBreak/>
        <w:t>miatt).</w:t>
      </w:r>
      <w:r w:rsidR="00C86748" w:rsidRPr="009171EA">
        <w:rPr>
          <w:rFonts w:ascii="Arial" w:hAnsi="Arial" w:cs="Arial"/>
          <w:sz w:val="20"/>
          <w:szCs w:val="20"/>
        </w:rPr>
        <w:t xml:space="preserve"> </w:t>
      </w:r>
      <w:r w:rsidR="00C86748">
        <w:rPr>
          <w:rFonts w:ascii="Arial" w:hAnsi="Arial" w:cs="Arial"/>
          <w:sz w:val="20"/>
          <w:szCs w:val="20"/>
        </w:rPr>
        <w:t>Továbbá meg kell adni</w:t>
      </w:r>
      <w:r w:rsidR="00C86748" w:rsidRPr="009171EA">
        <w:rPr>
          <w:rFonts w:ascii="Arial" w:hAnsi="Arial" w:cs="Arial"/>
          <w:sz w:val="20"/>
          <w:szCs w:val="20"/>
        </w:rPr>
        <w:t xml:space="preserve"> a módosítás hatálybalépésének és közzétételének időpontját</w:t>
      </w:r>
      <w:r w:rsidR="00C86748">
        <w:rPr>
          <w:rFonts w:ascii="Arial" w:hAnsi="Arial" w:cs="Arial"/>
          <w:sz w:val="20"/>
          <w:szCs w:val="20"/>
        </w:rPr>
        <w:t>,</w:t>
      </w:r>
      <w:r w:rsidR="00C86748" w:rsidRPr="009171EA">
        <w:rPr>
          <w:rFonts w:ascii="Arial" w:hAnsi="Arial" w:cs="Arial"/>
          <w:sz w:val="20"/>
          <w:szCs w:val="20"/>
        </w:rPr>
        <w:t xml:space="preserve"> </w:t>
      </w:r>
      <w:proofErr w:type="spellStart"/>
      <w:r w:rsidR="00C86748" w:rsidRPr="009171EA">
        <w:rPr>
          <w:rFonts w:ascii="Arial" w:hAnsi="Arial" w:cs="Arial"/>
          <w:sz w:val="20"/>
          <w:szCs w:val="20"/>
        </w:rPr>
        <w:t>éééé.</w:t>
      </w:r>
      <w:proofErr w:type="gramStart"/>
      <w:r w:rsidR="00C86748" w:rsidRPr="009171EA">
        <w:rPr>
          <w:rFonts w:ascii="Arial" w:hAnsi="Arial" w:cs="Arial"/>
          <w:sz w:val="20"/>
          <w:szCs w:val="20"/>
        </w:rPr>
        <w:t>hh.nn</w:t>
      </w:r>
      <w:proofErr w:type="spellEnd"/>
      <w:proofErr w:type="gramEnd"/>
      <w:r w:rsidR="00C86748" w:rsidRPr="009171EA">
        <w:rPr>
          <w:rFonts w:ascii="Arial" w:hAnsi="Arial" w:cs="Arial"/>
          <w:sz w:val="20"/>
          <w:szCs w:val="20"/>
        </w:rPr>
        <w:t xml:space="preserve"> formátumban.</w:t>
      </w:r>
    </w:p>
    <w:bookmarkEnd w:id="106"/>
    <w:p w14:paraId="43212554" w14:textId="77777777" w:rsidR="0032642E" w:rsidRPr="00402C84" w:rsidRDefault="00496C03" w:rsidP="00C86748">
      <w:pPr>
        <w:spacing w:line="240" w:lineRule="auto"/>
        <w:jc w:val="both"/>
        <w:rPr>
          <w:rFonts w:ascii="Arial" w:hAnsi="Arial" w:cs="Arial"/>
          <w:sz w:val="20"/>
          <w:szCs w:val="20"/>
        </w:rPr>
      </w:pPr>
      <w:r>
        <w:rPr>
          <w:rFonts w:ascii="Arial" w:hAnsi="Arial" w:cs="Arial"/>
          <w:sz w:val="20"/>
          <w:szCs w:val="20"/>
        </w:rPr>
        <w:t xml:space="preserve">Az 5. pontban kell </w:t>
      </w:r>
      <w:r w:rsidR="00B33666">
        <w:rPr>
          <w:rFonts w:ascii="Arial" w:hAnsi="Arial" w:cs="Arial"/>
          <w:sz w:val="20"/>
          <w:szCs w:val="20"/>
        </w:rPr>
        <w:t>jelente</w:t>
      </w:r>
      <w:r>
        <w:rPr>
          <w:rFonts w:ascii="Arial" w:hAnsi="Arial" w:cs="Arial"/>
          <w:sz w:val="20"/>
          <w:szCs w:val="20"/>
        </w:rPr>
        <w:t>ni a termék típusát annak megfelelően, hogy az forgalmazott vagy nem forgalmazott. Amennyiben egy termékre köthető új szerződés, forgalmazottként kell megjelölni, amennyiben már nem köthető új szerződés, de a korábban megkötött szerződések alapján az ügyfelek továbbra is igénybe tudják venni a terméket, nem forgalmazottként kell megjelölni azt.</w:t>
      </w:r>
    </w:p>
    <w:p w14:paraId="69A1CE9F" w14:textId="77777777" w:rsidR="00C86748" w:rsidRDefault="00C86748" w:rsidP="00C86748">
      <w:pPr>
        <w:spacing w:line="240" w:lineRule="auto"/>
        <w:jc w:val="both"/>
        <w:rPr>
          <w:rFonts w:ascii="Arial" w:hAnsi="Arial" w:cs="Arial"/>
          <w:sz w:val="20"/>
          <w:szCs w:val="20"/>
        </w:rPr>
      </w:pPr>
      <w:r>
        <w:rPr>
          <w:rFonts w:ascii="Arial" w:hAnsi="Arial" w:cs="Arial"/>
          <w:sz w:val="20"/>
          <w:szCs w:val="20"/>
        </w:rPr>
        <w:t xml:space="preserve">A </w:t>
      </w:r>
      <w:r w:rsidR="0032642E">
        <w:rPr>
          <w:rFonts w:ascii="Arial" w:hAnsi="Arial" w:cs="Arial"/>
          <w:sz w:val="20"/>
          <w:szCs w:val="20"/>
        </w:rPr>
        <w:t>6</w:t>
      </w:r>
      <w:r>
        <w:rPr>
          <w:rFonts w:ascii="Arial" w:hAnsi="Arial" w:cs="Arial"/>
          <w:sz w:val="20"/>
          <w:szCs w:val="20"/>
        </w:rPr>
        <w:t>. pont</w:t>
      </w:r>
      <w:r w:rsidR="00A25E5E">
        <w:rPr>
          <w:rFonts w:ascii="Arial" w:hAnsi="Arial" w:cs="Arial"/>
          <w:sz w:val="20"/>
          <w:szCs w:val="20"/>
        </w:rPr>
        <w:t>ban</w:t>
      </w:r>
      <w:r>
        <w:rPr>
          <w:rFonts w:ascii="Arial" w:hAnsi="Arial" w:cs="Arial"/>
          <w:sz w:val="20"/>
          <w:szCs w:val="20"/>
        </w:rPr>
        <w:t xml:space="preserve"> </w:t>
      </w:r>
      <w:r w:rsidR="00A25E5E">
        <w:rPr>
          <w:rFonts w:ascii="Arial" w:hAnsi="Arial" w:cs="Arial"/>
          <w:sz w:val="20"/>
          <w:szCs w:val="20"/>
        </w:rPr>
        <w:t>azt kell megadni</w:t>
      </w:r>
      <w:r>
        <w:rPr>
          <w:rFonts w:ascii="Arial" w:hAnsi="Arial" w:cs="Arial"/>
          <w:sz w:val="20"/>
          <w:szCs w:val="20"/>
        </w:rPr>
        <w:t xml:space="preserve">, hogy a termék az MNB </w:t>
      </w:r>
      <w:r w:rsidR="00A25E5E">
        <w:rPr>
          <w:rFonts w:ascii="Arial" w:hAnsi="Arial" w:cs="Arial"/>
          <w:sz w:val="20"/>
          <w:szCs w:val="20"/>
        </w:rPr>
        <w:t>minősítése alapján</w:t>
      </w:r>
      <w:r>
        <w:rPr>
          <w:rFonts w:ascii="Arial" w:hAnsi="Arial" w:cs="Arial"/>
          <w:sz w:val="20"/>
          <w:szCs w:val="20"/>
        </w:rPr>
        <w:t xml:space="preserve"> Minősített Fogyasztóbarát Folyószámla terméknek minősül-e. Egy termék akkor minősül Minősített Fogyasztóbarát Folyószámla terméknek, ha elnyerte az MNB minősítését, és azt az MNB nem vonta vissza.</w:t>
      </w:r>
    </w:p>
    <w:p w14:paraId="7F80920F" w14:textId="74823B1B" w:rsidR="00C86748" w:rsidRDefault="00C86748" w:rsidP="00C86748">
      <w:pPr>
        <w:spacing w:line="240" w:lineRule="auto"/>
        <w:jc w:val="both"/>
        <w:rPr>
          <w:rFonts w:ascii="Arial" w:hAnsi="Arial" w:cs="Arial"/>
          <w:sz w:val="20"/>
          <w:szCs w:val="20"/>
        </w:rPr>
      </w:pPr>
      <w:r w:rsidRPr="00402C84">
        <w:rPr>
          <w:rFonts w:ascii="Arial" w:hAnsi="Arial" w:cs="Arial"/>
          <w:sz w:val="20"/>
          <w:szCs w:val="20"/>
        </w:rPr>
        <w:t xml:space="preserve">A </w:t>
      </w:r>
      <w:r w:rsidR="0032642E">
        <w:rPr>
          <w:rFonts w:ascii="Arial" w:hAnsi="Arial" w:cs="Arial"/>
          <w:sz w:val="20"/>
          <w:szCs w:val="20"/>
        </w:rPr>
        <w:t>7</w:t>
      </w:r>
      <w:r w:rsidRPr="00DC602F">
        <w:rPr>
          <w:rFonts w:ascii="Arial" w:hAnsi="Arial" w:cs="Arial"/>
          <w:sz w:val="20"/>
          <w:szCs w:val="20"/>
        </w:rPr>
        <w:t xml:space="preserve">. </w:t>
      </w:r>
      <w:r>
        <w:rPr>
          <w:rFonts w:ascii="Arial" w:hAnsi="Arial" w:cs="Arial"/>
          <w:sz w:val="20"/>
          <w:szCs w:val="20"/>
        </w:rPr>
        <w:t xml:space="preserve">pontban a </w:t>
      </w:r>
      <w:r w:rsidRPr="00402C84">
        <w:rPr>
          <w:rFonts w:ascii="Arial" w:hAnsi="Arial" w:cs="Arial"/>
          <w:sz w:val="20"/>
          <w:szCs w:val="20"/>
        </w:rPr>
        <w:t>folyószámla, számlacsomag teljes megnevezését vagy fantázianevét kell szerepeltetni, amely a könnyebb beazonosíthatóság érdekében a hirdetményekben használt megnevezésekkel megegyezik. Amennyiben azonos konstrukció eltérő alternatíváiról van szó</w:t>
      </w:r>
      <w:r w:rsidR="00B33666">
        <w:rPr>
          <w:rFonts w:ascii="Arial" w:hAnsi="Arial" w:cs="Arial"/>
          <w:sz w:val="20"/>
          <w:szCs w:val="20"/>
        </w:rPr>
        <w:t>,</w:t>
      </w:r>
      <w:r w:rsidRPr="00402C84">
        <w:rPr>
          <w:rFonts w:ascii="Arial" w:hAnsi="Arial" w:cs="Arial"/>
          <w:sz w:val="20"/>
          <w:szCs w:val="20"/>
        </w:rPr>
        <w:t xml:space="preserve"> és nincs külön </w:t>
      </w:r>
      <w:r w:rsidR="00B33666">
        <w:rPr>
          <w:rFonts w:ascii="Arial" w:hAnsi="Arial" w:cs="Arial"/>
          <w:sz w:val="20"/>
          <w:szCs w:val="20"/>
        </w:rPr>
        <w:t>elnevezése</w:t>
      </w:r>
      <w:r w:rsidRPr="00402C84">
        <w:rPr>
          <w:rFonts w:ascii="Arial" w:hAnsi="Arial" w:cs="Arial"/>
          <w:sz w:val="20"/>
          <w:szCs w:val="20"/>
        </w:rPr>
        <w:t xml:space="preserve">, a megkülönböztető jellemzőt </w:t>
      </w:r>
      <w:del w:id="107" w:author="MNB" w:date="2024-08-23T13:22:00Z">
        <w:r w:rsidRPr="00402C84">
          <w:rPr>
            <w:rFonts w:ascii="Arial" w:hAnsi="Arial" w:cs="Arial"/>
            <w:sz w:val="20"/>
            <w:szCs w:val="20"/>
          </w:rPr>
          <w:delText>javasolt</w:delText>
        </w:r>
      </w:del>
      <w:ins w:id="108" w:author="MNB" w:date="2024-08-23T13:22:00Z">
        <w:r w:rsidR="009D3F4C">
          <w:rPr>
            <w:rFonts w:ascii="Arial" w:hAnsi="Arial" w:cs="Arial"/>
            <w:sz w:val="20"/>
            <w:szCs w:val="20"/>
          </w:rPr>
          <w:t>szükséges</w:t>
        </w:r>
      </w:ins>
      <w:r w:rsidRPr="00402C84">
        <w:rPr>
          <w:rFonts w:ascii="Arial" w:hAnsi="Arial" w:cs="Arial"/>
          <w:sz w:val="20"/>
          <w:szCs w:val="20"/>
        </w:rPr>
        <w:t xml:space="preserve"> feltüntetni a termék, termékvariáció megnevezésében is.</w:t>
      </w:r>
      <w:r w:rsidRPr="00314B47">
        <w:rPr>
          <w:rFonts w:ascii="Arial" w:hAnsi="Arial" w:cs="Arial"/>
          <w:sz w:val="20"/>
          <w:szCs w:val="20"/>
        </w:rPr>
        <w:t xml:space="preserve"> </w:t>
      </w:r>
      <w:r w:rsidRPr="00542187">
        <w:rPr>
          <w:rFonts w:ascii="Arial" w:hAnsi="Arial" w:cs="Arial"/>
          <w:sz w:val="20"/>
          <w:szCs w:val="20"/>
        </w:rPr>
        <w:t xml:space="preserve">A 262/2016. (VIII. 31.) Korm. rendelet alapján kínált alapszámla konstrukció esetében </w:t>
      </w:r>
      <w:r w:rsidRPr="00FA146C">
        <w:rPr>
          <w:rFonts w:ascii="Arial" w:hAnsi="Arial" w:cs="Arial"/>
          <w:sz w:val="20"/>
          <w:szCs w:val="20"/>
        </w:rPr>
        <w:t xml:space="preserve">annak konkrét elnevezését („fantázianevét”) követően kötelezően fel kell tüntetni </w:t>
      </w:r>
      <w:r w:rsidRPr="00542187">
        <w:rPr>
          <w:rFonts w:ascii="Arial" w:hAnsi="Arial" w:cs="Arial"/>
          <w:sz w:val="20"/>
          <w:szCs w:val="20"/>
        </w:rPr>
        <w:t>az „alapszámla” megnevezést.</w:t>
      </w:r>
    </w:p>
    <w:p w14:paraId="027043A9" w14:textId="77777777" w:rsidR="00C86748" w:rsidRDefault="00C86748" w:rsidP="00C86748">
      <w:pPr>
        <w:spacing w:line="240" w:lineRule="auto"/>
        <w:jc w:val="both"/>
        <w:rPr>
          <w:rFonts w:ascii="Arial" w:hAnsi="Arial" w:cs="Arial"/>
          <w:sz w:val="20"/>
          <w:szCs w:val="20"/>
        </w:rPr>
      </w:pPr>
    </w:p>
    <w:p w14:paraId="27E067C3" w14:textId="77777777" w:rsidR="00C86748" w:rsidRPr="003C10CD" w:rsidRDefault="00C86748" w:rsidP="00C86748">
      <w:pPr>
        <w:spacing w:line="240" w:lineRule="auto"/>
        <w:jc w:val="both"/>
        <w:rPr>
          <w:rFonts w:ascii="Arial" w:hAnsi="Arial" w:cs="Arial"/>
          <w:b/>
          <w:bCs/>
          <w:sz w:val="20"/>
          <w:szCs w:val="20"/>
        </w:rPr>
      </w:pPr>
      <w:r w:rsidRPr="003C10CD">
        <w:rPr>
          <w:rFonts w:ascii="Arial" w:hAnsi="Arial" w:cs="Arial"/>
          <w:b/>
          <w:bCs/>
          <w:sz w:val="20"/>
          <w:szCs w:val="20"/>
        </w:rPr>
        <w:t xml:space="preserve">A </w:t>
      </w:r>
      <w:r w:rsidRPr="00DC602F">
        <w:rPr>
          <w:rFonts w:ascii="Arial" w:hAnsi="Arial" w:cs="Arial"/>
          <w:b/>
          <w:bCs/>
          <w:sz w:val="20"/>
          <w:szCs w:val="20"/>
        </w:rPr>
        <w:t>Számlára vonatkozó rész</w:t>
      </w:r>
      <w:r>
        <w:rPr>
          <w:rFonts w:ascii="Arial" w:hAnsi="Arial" w:cs="Arial"/>
          <w:b/>
          <w:bCs/>
          <w:sz w:val="20"/>
          <w:szCs w:val="20"/>
        </w:rPr>
        <w:t>t</w:t>
      </w:r>
      <w:r w:rsidRPr="00DC602F">
        <w:rPr>
          <w:rFonts w:ascii="Arial" w:hAnsi="Arial" w:cs="Arial"/>
          <w:b/>
          <w:bCs/>
          <w:sz w:val="20"/>
          <w:szCs w:val="20"/>
        </w:rPr>
        <w:t xml:space="preserve"> (leíró módon megadandó információk)</w:t>
      </w:r>
      <w:r>
        <w:rPr>
          <w:rFonts w:ascii="Arial" w:hAnsi="Arial" w:cs="Arial"/>
          <w:b/>
          <w:bCs/>
          <w:sz w:val="20"/>
          <w:szCs w:val="20"/>
        </w:rPr>
        <w:t xml:space="preserve"> érintő</w:t>
      </w:r>
      <w:r w:rsidRPr="003C10CD">
        <w:rPr>
          <w:rFonts w:ascii="Arial" w:hAnsi="Arial" w:cs="Arial"/>
          <w:b/>
          <w:bCs/>
          <w:sz w:val="20"/>
          <w:szCs w:val="20"/>
        </w:rPr>
        <w:t xml:space="preserve"> k</w:t>
      </w:r>
      <w:r w:rsidR="00F928B6">
        <w:rPr>
          <w:rFonts w:ascii="Arial" w:hAnsi="Arial" w:cs="Arial"/>
          <w:b/>
          <w:bCs/>
          <w:sz w:val="20"/>
          <w:szCs w:val="20"/>
        </w:rPr>
        <w:t>itöltési előírások</w:t>
      </w:r>
    </w:p>
    <w:p w14:paraId="66F9749D" w14:textId="77777777" w:rsidR="00C86748" w:rsidRPr="00402C84" w:rsidRDefault="00C86748" w:rsidP="00C86748">
      <w:pPr>
        <w:spacing w:line="240" w:lineRule="auto"/>
        <w:jc w:val="both"/>
        <w:rPr>
          <w:rFonts w:ascii="Arial" w:hAnsi="Arial" w:cs="Arial"/>
          <w:sz w:val="20"/>
          <w:szCs w:val="20"/>
        </w:rPr>
      </w:pPr>
      <w:r>
        <w:rPr>
          <w:rFonts w:ascii="Arial" w:hAnsi="Arial" w:cs="Arial"/>
          <w:sz w:val="20"/>
          <w:szCs w:val="20"/>
        </w:rPr>
        <w:t xml:space="preserve">A </w:t>
      </w:r>
      <w:r w:rsidR="00B56712">
        <w:rPr>
          <w:rFonts w:ascii="Arial" w:hAnsi="Arial" w:cs="Arial"/>
          <w:sz w:val="20"/>
          <w:szCs w:val="20"/>
        </w:rPr>
        <w:t>8</w:t>
      </w:r>
      <w:r>
        <w:rPr>
          <w:rFonts w:ascii="Arial" w:hAnsi="Arial" w:cs="Arial"/>
          <w:sz w:val="20"/>
          <w:szCs w:val="20"/>
        </w:rPr>
        <w:t>. pont</w:t>
      </w:r>
      <w:r w:rsidR="00727E69">
        <w:rPr>
          <w:rFonts w:ascii="Arial" w:hAnsi="Arial" w:cs="Arial"/>
          <w:sz w:val="20"/>
          <w:szCs w:val="20"/>
        </w:rPr>
        <w:t>ban</w:t>
      </w:r>
      <w:r>
        <w:rPr>
          <w:rFonts w:ascii="Arial" w:hAnsi="Arial" w:cs="Arial"/>
          <w:sz w:val="20"/>
          <w:szCs w:val="20"/>
        </w:rPr>
        <w:t xml:space="preserve"> kell megadni, hogy a számla árazása tranzakció alapúnak vagy csomag</w:t>
      </w:r>
      <w:r w:rsidR="00B56712">
        <w:rPr>
          <w:rFonts w:ascii="Arial" w:hAnsi="Arial" w:cs="Arial"/>
          <w:sz w:val="20"/>
          <w:szCs w:val="20"/>
        </w:rPr>
        <w:t>árazást is alkalm</w:t>
      </w:r>
      <w:r w:rsidR="00BA0C62">
        <w:rPr>
          <w:rFonts w:ascii="Arial" w:hAnsi="Arial" w:cs="Arial"/>
          <w:sz w:val="20"/>
          <w:szCs w:val="20"/>
        </w:rPr>
        <w:t>a</w:t>
      </w:r>
      <w:r w:rsidR="00B56712">
        <w:rPr>
          <w:rFonts w:ascii="Arial" w:hAnsi="Arial" w:cs="Arial"/>
          <w:sz w:val="20"/>
          <w:szCs w:val="20"/>
        </w:rPr>
        <w:t xml:space="preserve">zónak </w:t>
      </w:r>
      <w:r>
        <w:rPr>
          <w:rFonts w:ascii="Arial" w:hAnsi="Arial" w:cs="Arial"/>
          <w:sz w:val="20"/>
          <w:szCs w:val="20"/>
        </w:rPr>
        <w:t xml:space="preserve">minősül. </w:t>
      </w:r>
      <w:r w:rsidR="003155C0">
        <w:rPr>
          <w:rFonts w:ascii="Arial" w:hAnsi="Arial" w:cs="Arial"/>
          <w:sz w:val="20"/>
          <w:szCs w:val="20"/>
        </w:rPr>
        <w:t xml:space="preserve">Jelen adatszolgáltatás szempontjából </w:t>
      </w:r>
      <w:r w:rsidR="00B56712">
        <w:rPr>
          <w:rFonts w:ascii="Arial" w:hAnsi="Arial" w:cs="Arial"/>
          <w:sz w:val="20"/>
          <w:szCs w:val="20"/>
        </w:rPr>
        <w:t>c</w:t>
      </w:r>
      <w:r w:rsidR="00B56712" w:rsidRPr="00B56712">
        <w:rPr>
          <w:rFonts w:ascii="Arial" w:hAnsi="Arial" w:cs="Arial"/>
          <w:sz w:val="20"/>
          <w:szCs w:val="20"/>
        </w:rPr>
        <w:t>somagárazást is alkalmazó számlacsomag: ha a havi számlavezetési díj megfizetése ellenében alapszolgáltatásként külön tranzakciós díjak nélkül biztosítja kártyás vásárlások, átutalások és csoportos beszedések indítását az adatszolgáltató által meghatározott darabszámig vagy értékig</w:t>
      </w:r>
      <w:r w:rsidR="00B56712">
        <w:rPr>
          <w:rFonts w:ascii="Arial" w:hAnsi="Arial" w:cs="Arial"/>
          <w:sz w:val="20"/>
          <w:szCs w:val="20"/>
        </w:rPr>
        <w:t>.</w:t>
      </w:r>
      <w:r>
        <w:rPr>
          <w:rFonts w:ascii="Arial" w:hAnsi="Arial" w:cs="Arial"/>
          <w:sz w:val="20"/>
          <w:szCs w:val="20"/>
        </w:rPr>
        <w:t xml:space="preserve"> A számla árazása tranzakció alapúnak minősül, ha </w:t>
      </w:r>
      <w:r w:rsidRPr="007509AC">
        <w:rPr>
          <w:rFonts w:ascii="Arial" w:hAnsi="Arial" w:cs="Arial"/>
          <w:sz w:val="20"/>
          <w:szCs w:val="20"/>
        </w:rPr>
        <w:t>jellemzően a tranzakciók darabszáma vagy értéke alapján határozz</w:t>
      </w:r>
      <w:r w:rsidR="009B3D2F">
        <w:rPr>
          <w:rFonts w:ascii="Arial" w:hAnsi="Arial" w:cs="Arial"/>
          <w:sz w:val="20"/>
          <w:szCs w:val="20"/>
        </w:rPr>
        <w:t>a</w:t>
      </w:r>
      <w:r w:rsidRPr="007509AC">
        <w:rPr>
          <w:rFonts w:ascii="Arial" w:hAnsi="Arial" w:cs="Arial"/>
          <w:sz w:val="20"/>
          <w:szCs w:val="20"/>
        </w:rPr>
        <w:t xml:space="preserve"> meg a</w:t>
      </w:r>
      <w:r w:rsidR="009B3D2F">
        <w:rPr>
          <w:rFonts w:ascii="Arial" w:hAnsi="Arial" w:cs="Arial"/>
          <w:sz w:val="20"/>
          <w:szCs w:val="20"/>
        </w:rPr>
        <w:t>z adatszolgáltató</w:t>
      </w:r>
      <w:r w:rsidRPr="007509AC">
        <w:rPr>
          <w:rFonts w:ascii="Arial" w:hAnsi="Arial" w:cs="Arial"/>
          <w:sz w:val="20"/>
          <w:szCs w:val="20"/>
        </w:rPr>
        <w:t xml:space="preserve"> a pénzforgalmi szolgáltatások díjait</w:t>
      </w:r>
      <w:r>
        <w:rPr>
          <w:rFonts w:ascii="Arial" w:hAnsi="Arial" w:cs="Arial"/>
          <w:sz w:val="20"/>
          <w:szCs w:val="20"/>
        </w:rPr>
        <w:t>.</w:t>
      </w:r>
    </w:p>
    <w:p w14:paraId="0AFB948A" w14:textId="6AEAE7EF" w:rsidR="00C86748" w:rsidRPr="00B36C24" w:rsidRDefault="00C86748" w:rsidP="00C86748">
      <w:pPr>
        <w:pStyle w:val="Default"/>
        <w:spacing w:after="200"/>
        <w:jc w:val="both"/>
        <w:rPr>
          <w:rFonts w:ascii="Arial" w:hAnsi="Arial" w:cs="Arial"/>
          <w:sz w:val="20"/>
          <w:szCs w:val="20"/>
        </w:rPr>
      </w:pPr>
      <w:r w:rsidRPr="00B36C24">
        <w:rPr>
          <w:rFonts w:ascii="Arial" w:hAnsi="Arial" w:cs="Arial"/>
          <w:sz w:val="20"/>
          <w:szCs w:val="20"/>
        </w:rPr>
        <w:t>A</w:t>
      </w:r>
      <w:r>
        <w:rPr>
          <w:rFonts w:ascii="Arial" w:hAnsi="Arial" w:cs="Arial"/>
          <w:sz w:val="20"/>
          <w:szCs w:val="20"/>
        </w:rPr>
        <w:t xml:space="preserve"> </w:t>
      </w:r>
      <w:r w:rsidR="00B56712">
        <w:rPr>
          <w:rFonts w:ascii="Arial" w:hAnsi="Arial" w:cs="Arial"/>
          <w:sz w:val="20"/>
          <w:szCs w:val="20"/>
        </w:rPr>
        <w:t>9</w:t>
      </w:r>
      <w:r>
        <w:rPr>
          <w:rFonts w:ascii="Arial" w:hAnsi="Arial" w:cs="Arial"/>
          <w:sz w:val="20"/>
          <w:szCs w:val="20"/>
        </w:rPr>
        <w:t xml:space="preserve">. és </w:t>
      </w:r>
      <w:r w:rsidR="00B56712">
        <w:rPr>
          <w:rFonts w:ascii="Arial" w:hAnsi="Arial" w:cs="Arial"/>
          <w:sz w:val="20"/>
          <w:szCs w:val="20"/>
        </w:rPr>
        <w:t>10</w:t>
      </w:r>
      <w:r>
        <w:rPr>
          <w:rFonts w:ascii="Arial" w:hAnsi="Arial" w:cs="Arial"/>
          <w:sz w:val="20"/>
          <w:szCs w:val="20"/>
        </w:rPr>
        <w:t>. pont</w:t>
      </w:r>
      <w:r w:rsidR="0042097B">
        <w:rPr>
          <w:rFonts w:ascii="Arial" w:hAnsi="Arial" w:cs="Arial"/>
          <w:sz w:val="20"/>
          <w:szCs w:val="20"/>
        </w:rPr>
        <w:t>ban</w:t>
      </w:r>
      <w:r w:rsidRPr="00B36C24">
        <w:rPr>
          <w:rFonts w:ascii="Arial" w:hAnsi="Arial" w:cs="Arial"/>
          <w:sz w:val="20"/>
          <w:szCs w:val="20"/>
        </w:rPr>
        <w:t xml:space="preserve"> a számla igénybevételének alsó (minimális) és felső (maximális) határait kell számszerűen megadni. </w:t>
      </w:r>
      <w:r w:rsidRPr="009171EA">
        <w:rPr>
          <w:rFonts w:ascii="Arial" w:hAnsi="Arial" w:cs="Arial"/>
          <w:sz w:val="20"/>
          <w:szCs w:val="20"/>
        </w:rPr>
        <w:t xml:space="preserve">Ha ilyen felső korhatár nem határozható meg, </w:t>
      </w:r>
      <w:r w:rsidR="006C50B0">
        <w:rPr>
          <w:rFonts w:ascii="Arial" w:hAnsi="Arial" w:cs="Arial"/>
          <w:iCs/>
          <w:sz w:val="20"/>
          <w:szCs w:val="20"/>
        </w:rPr>
        <w:t xml:space="preserve">a </w:t>
      </w:r>
      <w:r w:rsidR="00F9047F">
        <w:rPr>
          <w:rFonts w:ascii="Arial" w:hAnsi="Arial" w:cs="Arial"/>
          <w:iCs/>
          <w:sz w:val="20"/>
          <w:szCs w:val="20"/>
        </w:rPr>
        <w:t>„</w:t>
      </w:r>
      <w:r w:rsidR="006C50B0">
        <w:rPr>
          <w:rFonts w:ascii="Arial" w:hAnsi="Arial" w:cs="Arial"/>
          <w:iCs/>
          <w:sz w:val="20"/>
          <w:szCs w:val="20"/>
        </w:rPr>
        <w:t>NULL</w:t>
      </w:r>
      <w:r w:rsidR="00F9047F">
        <w:rPr>
          <w:rFonts w:ascii="Arial" w:hAnsi="Arial" w:cs="Arial"/>
          <w:iCs/>
          <w:sz w:val="20"/>
          <w:szCs w:val="20"/>
        </w:rPr>
        <w:t>”</w:t>
      </w:r>
      <w:r w:rsidR="006C50B0">
        <w:rPr>
          <w:rFonts w:ascii="Arial" w:hAnsi="Arial" w:cs="Arial"/>
          <w:iCs/>
          <w:sz w:val="20"/>
          <w:szCs w:val="20"/>
        </w:rPr>
        <w:t xml:space="preserve"> </w:t>
      </w:r>
      <w:r w:rsidR="001D7D0C">
        <w:rPr>
          <w:rFonts w:ascii="Arial" w:hAnsi="Arial" w:cs="Arial"/>
          <w:iCs/>
          <w:sz w:val="20"/>
          <w:szCs w:val="20"/>
        </w:rPr>
        <w:t>választ</w:t>
      </w:r>
      <w:r w:rsidRPr="009171EA">
        <w:rPr>
          <w:rFonts w:ascii="Arial" w:hAnsi="Arial" w:cs="Arial"/>
          <w:sz w:val="20"/>
          <w:szCs w:val="20"/>
        </w:rPr>
        <w:t xml:space="preserve"> </w:t>
      </w:r>
      <w:r w:rsidR="0042097B">
        <w:rPr>
          <w:rFonts w:ascii="Arial" w:hAnsi="Arial" w:cs="Arial"/>
          <w:sz w:val="20"/>
          <w:szCs w:val="20"/>
        </w:rPr>
        <w:t xml:space="preserve">kell </w:t>
      </w:r>
      <w:r w:rsidR="001D7D0C">
        <w:rPr>
          <w:rFonts w:ascii="Arial" w:hAnsi="Arial" w:cs="Arial"/>
          <w:sz w:val="20"/>
          <w:szCs w:val="20"/>
        </w:rPr>
        <w:t>megadni</w:t>
      </w:r>
      <w:r w:rsidRPr="009171EA">
        <w:rPr>
          <w:rFonts w:ascii="Arial" w:hAnsi="Arial" w:cs="Arial"/>
          <w:sz w:val="20"/>
          <w:szCs w:val="20"/>
        </w:rPr>
        <w:t>.</w:t>
      </w:r>
    </w:p>
    <w:p w14:paraId="707E1C04" w14:textId="77777777" w:rsidR="00C86748" w:rsidRPr="000A0C32" w:rsidRDefault="00C86748" w:rsidP="00C86748">
      <w:pPr>
        <w:pStyle w:val="Default"/>
        <w:spacing w:after="200"/>
        <w:jc w:val="both"/>
        <w:rPr>
          <w:rFonts w:ascii="Arial" w:hAnsi="Arial" w:cs="Arial"/>
          <w:sz w:val="20"/>
          <w:szCs w:val="20"/>
        </w:rPr>
      </w:pPr>
      <w:r w:rsidRPr="000A0C32">
        <w:rPr>
          <w:rFonts w:ascii="Arial" w:hAnsi="Arial" w:cs="Arial"/>
          <w:sz w:val="20"/>
          <w:szCs w:val="20"/>
        </w:rPr>
        <w:t>A</w:t>
      </w:r>
      <w:r>
        <w:rPr>
          <w:rFonts w:ascii="Arial" w:hAnsi="Arial" w:cs="Arial"/>
          <w:sz w:val="20"/>
          <w:szCs w:val="20"/>
        </w:rPr>
        <w:t xml:space="preserve"> 1</w:t>
      </w:r>
      <w:r w:rsidR="00B56712">
        <w:rPr>
          <w:rFonts w:ascii="Arial" w:hAnsi="Arial" w:cs="Arial"/>
          <w:sz w:val="20"/>
          <w:szCs w:val="20"/>
        </w:rPr>
        <w:t>1</w:t>
      </w:r>
      <w:r>
        <w:rPr>
          <w:rFonts w:ascii="Arial" w:hAnsi="Arial" w:cs="Arial"/>
          <w:sz w:val="20"/>
          <w:szCs w:val="20"/>
        </w:rPr>
        <w:t>.</w:t>
      </w:r>
      <w:r w:rsidRPr="000A0C32">
        <w:rPr>
          <w:rFonts w:ascii="Arial" w:hAnsi="Arial" w:cs="Arial"/>
          <w:sz w:val="20"/>
          <w:szCs w:val="20"/>
        </w:rPr>
        <w:t xml:space="preserve"> </w:t>
      </w:r>
      <w:r>
        <w:rPr>
          <w:rFonts w:ascii="Arial" w:hAnsi="Arial" w:cs="Arial"/>
          <w:sz w:val="20"/>
          <w:szCs w:val="20"/>
        </w:rPr>
        <w:t>pont</w:t>
      </w:r>
      <w:r w:rsidR="00DC3008">
        <w:rPr>
          <w:rFonts w:ascii="Arial" w:hAnsi="Arial" w:cs="Arial"/>
          <w:sz w:val="20"/>
          <w:szCs w:val="20"/>
        </w:rPr>
        <w:t>ban</w:t>
      </w:r>
      <w:r w:rsidRPr="000A0C32">
        <w:rPr>
          <w:rFonts w:ascii="Arial" w:hAnsi="Arial" w:cs="Arial"/>
          <w:sz w:val="20"/>
          <w:szCs w:val="20"/>
        </w:rPr>
        <w:t xml:space="preserve"> a számlahasználat során esetlegesen elvárt, a számla előnyeinek kihasználása érdekében minimálisan teljesíteni szükséges jóváírások </w:t>
      </w:r>
      <w:r>
        <w:rPr>
          <w:rFonts w:ascii="Arial" w:hAnsi="Arial" w:cs="Arial"/>
          <w:sz w:val="20"/>
          <w:szCs w:val="20"/>
        </w:rPr>
        <w:t xml:space="preserve">minimális havi összegét </w:t>
      </w:r>
      <w:r w:rsidRPr="000A0C32">
        <w:rPr>
          <w:rFonts w:ascii="Arial" w:hAnsi="Arial" w:cs="Arial"/>
          <w:sz w:val="20"/>
          <w:szCs w:val="20"/>
        </w:rPr>
        <w:t>kell megadni. A</w:t>
      </w:r>
      <w:r>
        <w:rPr>
          <w:rFonts w:ascii="Arial" w:hAnsi="Arial" w:cs="Arial"/>
          <w:sz w:val="20"/>
          <w:szCs w:val="20"/>
        </w:rPr>
        <w:t xml:space="preserve"> 1</w:t>
      </w:r>
      <w:r w:rsidR="00B56712">
        <w:rPr>
          <w:rFonts w:ascii="Arial" w:hAnsi="Arial" w:cs="Arial"/>
          <w:sz w:val="20"/>
          <w:szCs w:val="20"/>
        </w:rPr>
        <w:t>2</w:t>
      </w:r>
      <w:r>
        <w:rPr>
          <w:rFonts w:ascii="Arial" w:hAnsi="Arial" w:cs="Arial"/>
          <w:sz w:val="20"/>
          <w:szCs w:val="20"/>
        </w:rPr>
        <w:t>.</w:t>
      </w:r>
      <w:r w:rsidRPr="000A0C32">
        <w:rPr>
          <w:rFonts w:ascii="Arial" w:hAnsi="Arial" w:cs="Arial"/>
          <w:sz w:val="20"/>
          <w:szCs w:val="20"/>
        </w:rPr>
        <w:t xml:space="preserve"> </w:t>
      </w:r>
      <w:r>
        <w:rPr>
          <w:rFonts w:ascii="Arial" w:hAnsi="Arial" w:cs="Arial"/>
          <w:sz w:val="20"/>
          <w:szCs w:val="20"/>
        </w:rPr>
        <w:t>pont</w:t>
      </w:r>
      <w:r w:rsidR="00DC3008">
        <w:rPr>
          <w:rFonts w:ascii="Arial" w:hAnsi="Arial" w:cs="Arial"/>
          <w:sz w:val="20"/>
          <w:szCs w:val="20"/>
        </w:rPr>
        <w:t>ban</w:t>
      </w:r>
      <w:r>
        <w:rPr>
          <w:rFonts w:ascii="Arial" w:hAnsi="Arial" w:cs="Arial"/>
          <w:sz w:val="20"/>
          <w:szCs w:val="20"/>
        </w:rPr>
        <w:t xml:space="preserve"> </w:t>
      </w:r>
      <w:r w:rsidRPr="000A0C32">
        <w:rPr>
          <w:rFonts w:ascii="Arial" w:hAnsi="Arial" w:cs="Arial"/>
          <w:sz w:val="20"/>
          <w:szCs w:val="20"/>
        </w:rPr>
        <w:t>a</w:t>
      </w:r>
      <w:r>
        <w:rPr>
          <w:rFonts w:ascii="Arial" w:hAnsi="Arial" w:cs="Arial"/>
          <w:sz w:val="20"/>
          <w:szCs w:val="20"/>
        </w:rPr>
        <w:t xml:space="preserve"> 1</w:t>
      </w:r>
      <w:r w:rsidR="00B56712">
        <w:rPr>
          <w:rFonts w:ascii="Arial" w:hAnsi="Arial" w:cs="Arial"/>
          <w:sz w:val="20"/>
          <w:szCs w:val="20"/>
        </w:rPr>
        <w:t>1</w:t>
      </w:r>
      <w:r>
        <w:rPr>
          <w:rFonts w:ascii="Arial" w:hAnsi="Arial" w:cs="Arial"/>
          <w:sz w:val="20"/>
          <w:szCs w:val="20"/>
        </w:rPr>
        <w:t xml:space="preserve">. pontban </w:t>
      </w:r>
      <w:r w:rsidRPr="000A0C32">
        <w:rPr>
          <w:rFonts w:ascii="Arial" w:hAnsi="Arial" w:cs="Arial"/>
          <w:sz w:val="20"/>
          <w:szCs w:val="20"/>
        </w:rPr>
        <w:t>definiált minimális jóváírás teljesítésének maximális darabszámát kell megadni (pl. havonta 140 ezer forint legfeljebb 2 tételből). Amennyiben a jóváírások darabszámára nem vonatkozik előírás, akkor ezt szövegszerűen is jelezni kell a</w:t>
      </w:r>
      <w:r>
        <w:rPr>
          <w:rFonts w:ascii="Arial" w:hAnsi="Arial" w:cs="Arial"/>
          <w:sz w:val="20"/>
          <w:szCs w:val="20"/>
        </w:rPr>
        <w:t xml:space="preserve"> 1</w:t>
      </w:r>
      <w:r w:rsidR="00B56712">
        <w:rPr>
          <w:rFonts w:ascii="Arial" w:hAnsi="Arial" w:cs="Arial"/>
          <w:sz w:val="20"/>
          <w:szCs w:val="20"/>
        </w:rPr>
        <w:t>3</w:t>
      </w:r>
      <w:r>
        <w:rPr>
          <w:rFonts w:ascii="Arial" w:hAnsi="Arial" w:cs="Arial"/>
          <w:sz w:val="20"/>
          <w:szCs w:val="20"/>
        </w:rPr>
        <w:t>.</w:t>
      </w:r>
      <w:r w:rsidRPr="000A0C32">
        <w:rPr>
          <w:rFonts w:ascii="Arial" w:hAnsi="Arial" w:cs="Arial"/>
          <w:sz w:val="20"/>
          <w:szCs w:val="20"/>
        </w:rPr>
        <w:t xml:space="preserve"> </w:t>
      </w:r>
      <w:r>
        <w:rPr>
          <w:rFonts w:ascii="Arial" w:hAnsi="Arial" w:cs="Arial"/>
          <w:sz w:val="20"/>
          <w:szCs w:val="20"/>
        </w:rPr>
        <w:t>pont</w:t>
      </w:r>
      <w:r w:rsidR="00DF2F81">
        <w:rPr>
          <w:rFonts w:ascii="Arial" w:hAnsi="Arial" w:cs="Arial"/>
          <w:sz w:val="20"/>
          <w:szCs w:val="20"/>
        </w:rPr>
        <w:t>ban</w:t>
      </w:r>
      <w:r>
        <w:rPr>
          <w:rFonts w:ascii="Arial" w:hAnsi="Arial" w:cs="Arial"/>
          <w:sz w:val="20"/>
          <w:szCs w:val="20"/>
        </w:rPr>
        <w:t xml:space="preserve"> </w:t>
      </w:r>
      <w:r w:rsidRPr="000A0C32">
        <w:rPr>
          <w:rFonts w:ascii="Arial" w:hAnsi="Arial" w:cs="Arial"/>
          <w:sz w:val="20"/>
          <w:szCs w:val="20"/>
        </w:rPr>
        <w:t>(pl. „jóváírások minimális/maximális daraszáma nem került meghatározásra”).</w:t>
      </w:r>
      <w:r w:rsidRPr="000A0C32">
        <w:rPr>
          <w:rFonts w:ascii="Arial" w:hAnsi="Arial" w:cs="Arial"/>
          <w:sz w:val="22"/>
          <w:szCs w:val="22"/>
        </w:rPr>
        <w:t xml:space="preserve"> </w:t>
      </w:r>
      <w:r w:rsidRPr="000A0C32">
        <w:rPr>
          <w:rFonts w:ascii="Arial" w:hAnsi="Arial" w:cs="Arial"/>
          <w:sz w:val="20"/>
          <w:szCs w:val="20"/>
        </w:rPr>
        <w:t>Abban az esetben, ha a jóváírások forrására nézve speciális megkötések is érvényben vannak (pl. munkabér, vagy nem származhat az ügyfél más számláiról származó átvezetésből, betétből), akkor az arra vonatkozó információt a</w:t>
      </w:r>
      <w:r>
        <w:rPr>
          <w:rFonts w:ascii="Arial" w:hAnsi="Arial" w:cs="Arial"/>
          <w:sz w:val="20"/>
          <w:szCs w:val="20"/>
        </w:rPr>
        <w:t xml:space="preserve"> 1</w:t>
      </w:r>
      <w:r w:rsidR="00B56712">
        <w:rPr>
          <w:rFonts w:ascii="Arial" w:hAnsi="Arial" w:cs="Arial"/>
          <w:sz w:val="20"/>
          <w:szCs w:val="20"/>
        </w:rPr>
        <w:t>3</w:t>
      </w:r>
      <w:r>
        <w:rPr>
          <w:rFonts w:ascii="Arial" w:hAnsi="Arial" w:cs="Arial"/>
          <w:sz w:val="20"/>
          <w:szCs w:val="20"/>
        </w:rPr>
        <w:t>. pont</w:t>
      </w:r>
      <w:r w:rsidR="00DF2F81">
        <w:rPr>
          <w:rFonts w:ascii="Arial" w:hAnsi="Arial" w:cs="Arial"/>
          <w:sz w:val="20"/>
          <w:szCs w:val="20"/>
        </w:rPr>
        <w:t>ban</w:t>
      </w:r>
      <w:r w:rsidRPr="000A0C32">
        <w:rPr>
          <w:rFonts w:ascii="Arial" w:hAnsi="Arial" w:cs="Arial"/>
          <w:sz w:val="20"/>
          <w:szCs w:val="20"/>
        </w:rPr>
        <w:t xml:space="preserve"> kell feltüntetni.</w:t>
      </w:r>
    </w:p>
    <w:p w14:paraId="3105B3E6" w14:textId="77777777" w:rsidR="00C86748" w:rsidRPr="00402C84" w:rsidRDefault="00C86748" w:rsidP="00C86748">
      <w:pPr>
        <w:pStyle w:val="Default"/>
        <w:spacing w:after="200"/>
        <w:jc w:val="both"/>
        <w:rPr>
          <w:rFonts w:ascii="Arial" w:hAnsi="Arial" w:cs="Arial"/>
          <w:sz w:val="20"/>
          <w:szCs w:val="20"/>
        </w:rPr>
      </w:pPr>
      <w:r w:rsidRPr="00402C84">
        <w:rPr>
          <w:rFonts w:ascii="Arial" w:hAnsi="Arial" w:cs="Arial"/>
          <w:sz w:val="20"/>
          <w:szCs w:val="20"/>
        </w:rPr>
        <w:t xml:space="preserve">A </w:t>
      </w:r>
      <w:r>
        <w:rPr>
          <w:rFonts w:ascii="Arial" w:hAnsi="Arial" w:cs="Arial"/>
          <w:sz w:val="20"/>
          <w:szCs w:val="20"/>
        </w:rPr>
        <w:t>1</w:t>
      </w:r>
      <w:r w:rsidR="00B56712">
        <w:rPr>
          <w:rFonts w:ascii="Arial" w:hAnsi="Arial" w:cs="Arial"/>
          <w:sz w:val="20"/>
          <w:szCs w:val="20"/>
        </w:rPr>
        <w:t>4</w:t>
      </w:r>
      <w:r>
        <w:rPr>
          <w:rFonts w:ascii="Arial" w:hAnsi="Arial" w:cs="Arial"/>
          <w:sz w:val="20"/>
          <w:szCs w:val="20"/>
        </w:rPr>
        <w:t>. pont</w:t>
      </w:r>
      <w:r w:rsidR="00886CD0">
        <w:rPr>
          <w:rFonts w:ascii="Arial" w:hAnsi="Arial" w:cs="Arial"/>
          <w:sz w:val="20"/>
          <w:szCs w:val="20"/>
        </w:rPr>
        <w:t>ban</w:t>
      </w:r>
      <w:r>
        <w:rPr>
          <w:rFonts w:ascii="Arial" w:hAnsi="Arial" w:cs="Arial"/>
          <w:sz w:val="20"/>
          <w:szCs w:val="20"/>
        </w:rPr>
        <w:t xml:space="preserve"> a </w:t>
      </w:r>
      <w:r w:rsidRPr="00402C84">
        <w:rPr>
          <w:rFonts w:ascii="Arial" w:hAnsi="Arial" w:cs="Arial"/>
          <w:sz w:val="20"/>
          <w:szCs w:val="20"/>
        </w:rPr>
        <w:t xml:space="preserve">számla megnyitásának feltételeként szabott, az ügyfél </w:t>
      </w:r>
      <w:r w:rsidRPr="000A0C32">
        <w:rPr>
          <w:rFonts w:ascii="Arial" w:hAnsi="Arial" w:cs="Arial"/>
          <w:sz w:val="20"/>
          <w:szCs w:val="20"/>
        </w:rPr>
        <w:t>foglalkozására, státuszára</w:t>
      </w:r>
      <w:r w:rsidRPr="00402C84">
        <w:rPr>
          <w:rFonts w:ascii="Arial" w:hAnsi="Arial" w:cs="Arial"/>
          <w:sz w:val="20"/>
          <w:szCs w:val="20"/>
        </w:rPr>
        <w:t xml:space="preserve"> vonatkozó </w:t>
      </w:r>
      <w:r>
        <w:rPr>
          <w:rFonts w:ascii="Arial" w:hAnsi="Arial" w:cs="Arial"/>
          <w:sz w:val="20"/>
          <w:szCs w:val="20"/>
        </w:rPr>
        <w:t xml:space="preserve">legáltalánosabb </w:t>
      </w:r>
      <w:r w:rsidRPr="00402C84">
        <w:rPr>
          <w:rFonts w:ascii="Arial" w:hAnsi="Arial" w:cs="Arial"/>
          <w:sz w:val="20"/>
          <w:szCs w:val="20"/>
        </w:rPr>
        <w:t>kritériumo</w:t>
      </w:r>
      <w:r>
        <w:rPr>
          <w:rFonts w:ascii="Arial" w:hAnsi="Arial" w:cs="Arial"/>
          <w:sz w:val="20"/>
          <w:szCs w:val="20"/>
        </w:rPr>
        <w:t>t</w:t>
      </w:r>
      <w:r w:rsidRPr="00402C84">
        <w:rPr>
          <w:rFonts w:ascii="Arial" w:hAnsi="Arial" w:cs="Arial"/>
          <w:sz w:val="20"/>
          <w:szCs w:val="20"/>
        </w:rPr>
        <w:t xml:space="preserve"> </w:t>
      </w:r>
      <w:r>
        <w:rPr>
          <w:rFonts w:ascii="Arial" w:hAnsi="Arial" w:cs="Arial"/>
          <w:sz w:val="20"/>
          <w:szCs w:val="20"/>
        </w:rPr>
        <w:t xml:space="preserve">a </w:t>
      </w:r>
      <w:r w:rsidR="001027E4">
        <w:rPr>
          <w:rFonts w:ascii="Arial" w:hAnsi="Arial" w:cs="Arial"/>
          <w:sz w:val="20"/>
          <w:szCs w:val="20"/>
        </w:rPr>
        <w:t>következők</w:t>
      </w:r>
      <w:r>
        <w:rPr>
          <w:rFonts w:ascii="Arial" w:hAnsi="Arial" w:cs="Arial"/>
          <w:sz w:val="20"/>
          <w:szCs w:val="20"/>
        </w:rPr>
        <w:t xml:space="preserve"> alapján kell szerepeltetni</w:t>
      </w:r>
      <w:r w:rsidR="001027E4">
        <w:rPr>
          <w:rFonts w:ascii="Arial" w:hAnsi="Arial" w:cs="Arial"/>
          <w:sz w:val="20"/>
          <w:szCs w:val="20"/>
        </w:rPr>
        <w:t xml:space="preserve">: </w:t>
      </w:r>
      <w:r>
        <w:rPr>
          <w:rFonts w:ascii="Arial" w:hAnsi="Arial" w:cs="Arial"/>
          <w:sz w:val="20"/>
          <w:szCs w:val="20"/>
        </w:rPr>
        <w:t xml:space="preserve">általános, </w:t>
      </w:r>
      <w:r w:rsidRPr="00542187">
        <w:rPr>
          <w:rFonts w:ascii="Arial" w:hAnsi="Arial" w:cs="Arial"/>
          <w:sz w:val="20"/>
          <w:szCs w:val="20"/>
        </w:rPr>
        <w:t>alapszámla</w:t>
      </w:r>
      <w:r>
        <w:rPr>
          <w:rFonts w:ascii="Arial" w:hAnsi="Arial" w:cs="Arial"/>
          <w:sz w:val="20"/>
          <w:szCs w:val="20"/>
        </w:rPr>
        <w:t xml:space="preserve">, kizárólag 18 éven aluliaknak, közszolgáknak, prémium </w:t>
      </w:r>
      <w:r w:rsidRPr="008003B3">
        <w:rPr>
          <w:rFonts w:ascii="Arial" w:hAnsi="Arial" w:cs="Arial"/>
          <w:sz w:val="20"/>
          <w:szCs w:val="20"/>
        </w:rPr>
        <w:t>ügyfeleknek</w:t>
      </w:r>
      <w:r>
        <w:rPr>
          <w:rFonts w:ascii="Arial" w:hAnsi="Arial" w:cs="Arial"/>
          <w:sz w:val="20"/>
          <w:szCs w:val="20"/>
        </w:rPr>
        <w:t>, diákszámla</w:t>
      </w:r>
      <w:r w:rsidRPr="008003B3">
        <w:rPr>
          <w:rFonts w:ascii="Arial" w:hAnsi="Arial" w:cs="Arial"/>
          <w:sz w:val="20"/>
          <w:szCs w:val="20"/>
        </w:rPr>
        <w:t xml:space="preserve">. </w:t>
      </w:r>
    </w:p>
    <w:p w14:paraId="42D34E81" w14:textId="77777777" w:rsidR="00C86748" w:rsidRPr="00B36C24" w:rsidRDefault="00C86748" w:rsidP="00C86748">
      <w:pPr>
        <w:pStyle w:val="Default"/>
        <w:spacing w:after="200"/>
        <w:jc w:val="both"/>
        <w:rPr>
          <w:rFonts w:ascii="Arial" w:hAnsi="Arial" w:cs="Arial"/>
          <w:color w:val="auto"/>
          <w:sz w:val="20"/>
          <w:szCs w:val="20"/>
        </w:rPr>
      </w:pPr>
      <w:r>
        <w:rPr>
          <w:rFonts w:ascii="Arial" w:hAnsi="Arial" w:cs="Arial"/>
          <w:sz w:val="20"/>
          <w:szCs w:val="20"/>
        </w:rPr>
        <w:t>A 1</w:t>
      </w:r>
      <w:r w:rsidR="00B56712">
        <w:rPr>
          <w:rFonts w:ascii="Arial" w:hAnsi="Arial" w:cs="Arial"/>
          <w:sz w:val="20"/>
          <w:szCs w:val="20"/>
        </w:rPr>
        <w:t>5</w:t>
      </w:r>
      <w:r>
        <w:rPr>
          <w:rFonts w:ascii="Arial" w:hAnsi="Arial" w:cs="Arial"/>
          <w:sz w:val="20"/>
          <w:szCs w:val="20"/>
        </w:rPr>
        <w:t>. pont</w:t>
      </w:r>
      <w:r w:rsidR="00394846">
        <w:rPr>
          <w:rFonts w:ascii="Arial" w:hAnsi="Arial" w:cs="Arial"/>
          <w:sz w:val="20"/>
          <w:szCs w:val="20"/>
        </w:rPr>
        <w:t>ban</w:t>
      </w:r>
      <w:r w:rsidRPr="00B36C24">
        <w:rPr>
          <w:rFonts w:ascii="Arial" w:hAnsi="Arial" w:cs="Arial"/>
          <w:sz w:val="20"/>
          <w:szCs w:val="20"/>
        </w:rPr>
        <w:t xml:space="preserve"> kell szerepeltetni a számlanyitáskor előírt minimálisan elhelyezendő összeget forintban.</w:t>
      </w:r>
    </w:p>
    <w:p w14:paraId="3F777D6F" w14:textId="77777777" w:rsidR="00C86748" w:rsidRPr="00B36C24" w:rsidRDefault="00C86748" w:rsidP="00C86748">
      <w:pPr>
        <w:pStyle w:val="Default"/>
        <w:spacing w:after="200"/>
        <w:jc w:val="both"/>
        <w:rPr>
          <w:rFonts w:ascii="Arial" w:hAnsi="Arial" w:cs="Arial"/>
          <w:sz w:val="20"/>
          <w:szCs w:val="20"/>
        </w:rPr>
      </w:pPr>
      <w:r w:rsidRPr="00B36C24">
        <w:rPr>
          <w:rFonts w:ascii="Arial" w:hAnsi="Arial" w:cs="Arial"/>
          <w:sz w:val="20"/>
          <w:szCs w:val="20"/>
        </w:rPr>
        <w:t>Amennyiben az előzőekben részletezett igénybevételi feltételeken túl további, a számlanyitáshoz elengedhetetlen feltételnek is teljesülnie kell, azokat a</w:t>
      </w:r>
      <w:r>
        <w:rPr>
          <w:rFonts w:ascii="Arial" w:hAnsi="Arial" w:cs="Arial"/>
          <w:sz w:val="20"/>
          <w:szCs w:val="20"/>
        </w:rPr>
        <w:t xml:space="preserve"> 1</w:t>
      </w:r>
      <w:r w:rsidR="00B56712">
        <w:rPr>
          <w:rFonts w:ascii="Arial" w:hAnsi="Arial" w:cs="Arial"/>
          <w:sz w:val="20"/>
          <w:szCs w:val="20"/>
        </w:rPr>
        <w:t>6</w:t>
      </w:r>
      <w:r>
        <w:rPr>
          <w:rFonts w:ascii="Arial" w:hAnsi="Arial" w:cs="Arial"/>
          <w:sz w:val="20"/>
          <w:szCs w:val="20"/>
        </w:rPr>
        <w:t>.</w:t>
      </w:r>
      <w:r w:rsidRPr="00B36C24">
        <w:rPr>
          <w:rFonts w:ascii="Arial" w:hAnsi="Arial" w:cs="Arial"/>
          <w:sz w:val="20"/>
          <w:szCs w:val="20"/>
        </w:rPr>
        <w:t xml:space="preserve"> </w:t>
      </w:r>
      <w:r>
        <w:rPr>
          <w:rFonts w:ascii="Arial" w:hAnsi="Arial" w:cs="Arial"/>
          <w:sz w:val="20"/>
          <w:szCs w:val="20"/>
        </w:rPr>
        <w:t>pont</w:t>
      </w:r>
      <w:r w:rsidR="00F81A47">
        <w:rPr>
          <w:rFonts w:ascii="Arial" w:hAnsi="Arial" w:cs="Arial"/>
          <w:sz w:val="20"/>
          <w:szCs w:val="20"/>
        </w:rPr>
        <w:t>ban</w:t>
      </w:r>
      <w:r w:rsidRPr="00B36C24">
        <w:rPr>
          <w:rFonts w:ascii="Arial" w:hAnsi="Arial" w:cs="Arial"/>
          <w:sz w:val="20"/>
          <w:szCs w:val="20"/>
        </w:rPr>
        <w:t xml:space="preserve"> kell feltüntetni.</w:t>
      </w:r>
    </w:p>
    <w:p w14:paraId="6613EB9B" w14:textId="77777777" w:rsidR="00C86748" w:rsidRPr="00B36C24" w:rsidRDefault="00C86748" w:rsidP="00C86748">
      <w:pPr>
        <w:pStyle w:val="Default"/>
        <w:spacing w:after="200"/>
        <w:jc w:val="both"/>
        <w:rPr>
          <w:rFonts w:ascii="Arial" w:hAnsi="Arial" w:cs="Arial"/>
          <w:sz w:val="20"/>
          <w:szCs w:val="20"/>
        </w:rPr>
      </w:pPr>
      <w:r w:rsidRPr="00B36C24">
        <w:rPr>
          <w:rFonts w:ascii="Arial" w:hAnsi="Arial" w:cs="Arial"/>
          <w:sz w:val="20"/>
          <w:szCs w:val="20"/>
        </w:rPr>
        <w:t>A</w:t>
      </w:r>
      <w:r>
        <w:rPr>
          <w:rFonts w:ascii="Arial" w:hAnsi="Arial" w:cs="Arial"/>
          <w:sz w:val="20"/>
          <w:szCs w:val="20"/>
        </w:rPr>
        <w:t xml:space="preserve"> 1</w:t>
      </w:r>
      <w:r w:rsidR="00B56712">
        <w:rPr>
          <w:rFonts w:ascii="Arial" w:hAnsi="Arial" w:cs="Arial"/>
          <w:sz w:val="20"/>
          <w:szCs w:val="20"/>
        </w:rPr>
        <w:t>7</w:t>
      </w:r>
      <w:r>
        <w:rPr>
          <w:rFonts w:ascii="Arial" w:hAnsi="Arial" w:cs="Arial"/>
          <w:sz w:val="20"/>
          <w:szCs w:val="20"/>
        </w:rPr>
        <w:t>. pont</w:t>
      </w:r>
      <w:r w:rsidR="00F81A47">
        <w:rPr>
          <w:rFonts w:ascii="Arial" w:hAnsi="Arial" w:cs="Arial"/>
          <w:sz w:val="20"/>
          <w:szCs w:val="20"/>
        </w:rPr>
        <w:t>ban</w:t>
      </w:r>
      <w:r>
        <w:rPr>
          <w:rFonts w:ascii="Arial" w:hAnsi="Arial" w:cs="Arial"/>
          <w:sz w:val="20"/>
          <w:szCs w:val="20"/>
        </w:rPr>
        <w:t xml:space="preserve"> kell megadni a</w:t>
      </w:r>
      <w:r w:rsidRPr="00B36C24">
        <w:rPr>
          <w:rFonts w:ascii="Arial" w:hAnsi="Arial" w:cs="Arial"/>
          <w:sz w:val="20"/>
          <w:szCs w:val="20"/>
        </w:rPr>
        <w:t xml:space="preserve"> számlanyitásért fizetendő díj összegét.</w:t>
      </w:r>
    </w:p>
    <w:p w14:paraId="254282CF" w14:textId="77777777" w:rsidR="00C86748" w:rsidRDefault="00C86748" w:rsidP="00C86748">
      <w:pPr>
        <w:pStyle w:val="Default"/>
        <w:spacing w:after="200"/>
        <w:jc w:val="both"/>
        <w:rPr>
          <w:rFonts w:ascii="Arial" w:hAnsi="Arial" w:cs="Arial"/>
          <w:sz w:val="20"/>
          <w:szCs w:val="20"/>
        </w:rPr>
      </w:pPr>
      <w:r w:rsidRPr="009171EA">
        <w:rPr>
          <w:rFonts w:ascii="Arial" w:hAnsi="Arial" w:cs="Arial"/>
          <w:sz w:val="20"/>
          <w:szCs w:val="20"/>
        </w:rPr>
        <w:t>A</w:t>
      </w:r>
      <w:r>
        <w:rPr>
          <w:rFonts w:ascii="Arial" w:hAnsi="Arial" w:cs="Arial"/>
          <w:sz w:val="20"/>
          <w:szCs w:val="20"/>
        </w:rPr>
        <w:t xml:space="preserve"> 1</w:t>
      </w:r>
      <w:r w:rsidR="00B56712">
        <w:rPr>
          <w:rFonts w:ascii="Arial" w:hAnsi="Arial" w:cs="Arial"/>
          <w:sz w:val="20"/>
          <w:szCs w:val="20"/>
        </w:rPr>
        <w:t>8</w:t>
      </w:r>
      <w:r>
        <w:rPr>
          <w:rFonts w:ascii="Arial" w:hAnsi="Arial" w:cs="Arial"/>
          <w:sz w:val="20"/>
          <w:szCs w:val="20"/>
        </w:rPr>
        <w:t xml:space="preserve">. </w:t>
      </w:r>
      <w:r w:rsidRPr="009171EA">
        <w:rPr>
          <w:rFonts w:ascii="Arial" w:hAnsi="Arial" w:cs="Arial"/>
          <w:sz w:val="20"/>
          <w:szCs w:val="20"/>
        </w:rPr>
        <w:t>pont</w:t>
      </w:r>
      <w:r w:rsidR="00F81A47">
        <w:rPr>
          <w:rFonts w:ascii="Arial" w:hAnsi="Arial" w:cs="Arial"/>
          <w:sz w:val="20"/>
          <w:szCs w:val="20"/>
        </w:rPr>
        <w:t>ba</w:t>
      </w:r>
      <w:r w:rsidRPr="009171EA">
        <w:rPr>
          <w:rFonts w:ascii="Arial" w:hAnsi="Arial" w:cs="Arial"/>
          <w:sz w:val="20"/>
          <w:szCs w:val="20"/>
        </w:rPr>
        <w:t xml:space="preserve">n </w:t>
      </w:r>
      <w:r w:rsidR="001027E4">
        <w:rPr>
          <w:rFonts w:ascii="Arial" w:hAnsi="Arial" w:cs="Arial"/>
          <w:sz w:val="20"/>
          <w:szCs w:val="20"/>
        </w:rPr>
        <w:t>az alábbi válaszokkal</w:t>
      </w:r>
      <w:r w:rsidR="001027E4" w:rsidRPr="009171EA">
        <w:rPr>
          <w:rFonts w:ascii="Arial" w:hAnsi="Arial" w:cs="Arial"/>
          <w:sz w:val="20"/>
          <w:szCs w:val="20"/>
        </w:rPr>
        <w:t xml:space="preserve"> </w:t>
      </w:r>
      <w:r w:rsidRPr="009171EA">
        <w:rPr>
          <w:rFonts w:ascii="Arial" w:hAnsi="Arial" w:cs="Arial"/>
          <w:sz w:val="20"/>
          <w:szCs w:val="20"/>
        </w:rPr>
        <w:t xml:space="preserve">kell megadni, hogy a számlanyitás folyamatából </w:t>
      </w:r>
      <w:r w:rsidRPr="00015B89">
        <w:rPr>
          <w:rFonts w:ascii="Arial" w:hAnsi="Arial" w:cs="Arial"/>
          <w:sz w:val="20"/>
          <w:szCs w:val="20"/>
        </w:rPr>
        <w:t>mennyi</w:t>
      </w:r>
      <w:r w:rsidRPr="009171EA">
        <w:rPr>
          <w:rFonts w:ascii="Arial" w:hAnsi="Arial" w:cs="Arial"/>
          <w:sz w:val="20"/>
          <w:szCs w:val="20"/>
        </w:rPr>
        <w:t xml:space="preserve"> végezhető el online, anélkül, hogy az ügyfélnek szüksége lenne befáradnia egy bankfiókba ahhoz, hogy a számláját (és betéti bankkártyáját) használni tudja</w:t>
      </w:r>
      <w:r>
        <w:rPr>
          <w:rFonts w:ascii="Arial" w:hAnsi="Arial" w:cs="Arial"/>
          <w:sz w:val="20"/>
          <w:szCs w:val="20"/>
        </w:rPr>
        <w:t>:</w:t>
      </w:r>
    </w:p>
    <w:p w14:paraId="03A10F74" w14:textId="77777777" w:rsidR="00C86748" w:rsidRDefault="002C7006" w:rsidP="002A527B">
      <w:pPr>
        <w:pStyle w:val="Default"/>
        <w:numPr>
          <w:ilvl w:val="0"/>
          <w:numId w:val="20"/>
        </w:numPr>
        <w:spacing w:after="200"/>
        <w:jc w:val="both"/>
        <w:rPr>
          <w:rFonts w:ascii="Arial" w:hAnsi="Arial" w:cs="Arial"/>
          <w:sz w:val="20"/>
          <w:szCs w:val="20"/>
        </w:rPr>
      </w:pPr>
      <w:r>
        <w:rPr>
          <w:rFonts w:ascii="Arial" w:hAnsi="Arial" w:cs="Arial"/>
          <w:sz w:val="20"/>
          <w:szCs w:val="20"/>
        </w:rPr>
        <w:lastRenderedPageBreak/>
        <w:t>„</w:t>
      </w:r>
      <w:r w:rsidR="00C86748">
        <w:rPr>
          <w:rFonts w:ascii="Arial" w:hAnsi="Arial" w:cs="Arial"/>
          <w:sz w:val="20"/>
          <w:szCs w:val="20"/>
        </w:rPr>
        <w:t>igen, teljes folyamat</w:t>
      </w:r>
      <w:r>
        <w:rPr>
          <w:rFonts w:ascii="Arial" w:hAnsi="Arial" w:cs="Arial"/>
          <w:sz w:val="20"/>
          <w:szCs w:val="20"/>
        </w:rPr>
        <w:t>”</w:t>
      </w:r>
      <w:r w:rsidR="00C86748">
        <w:rPr>
          <w:rFonts w:ascii="Arial" w:hAnsi="Arial" w:cs="Arial"/>
          <w:sz w:val="20"/>
          <w:szCs w:val="20"/>
        </w:rPr>
        <w:t>: a</w:t>
      </w:r>
      <w:r w:rsidR="00C86748" w:rsidRPr="007509AC">
        <w:rPr>
          <w:rFonts w:ascii="Arial" w:hAnsi="Arial" w:cs="Arial"/>
          <w:sz w:val="20"/>
          <w:szCs w:val="20"/>
        </w:rPr>
        <w:t xml:space="preserve"> számlanyitás teljes folyamata elvégezhető online, anélkül, hogy az ügyfélnek szüksége lenne befáradnia egy bankfiókba ahhoz, hogy a számláját (és </w:t>
      </w:r>
      <w:r w:rsidR="004F5F23" w:rsidRPr="006D5CC9">
        <w:rPr>
          <w:rFonts w:ascii="Arial" w:hAnsi="Arial" w:cs="Arial"/>
          <w:sz w:val="20"/>
          <w:szCs w:val="20"/>
        </w:rPr>
        <w:t xml:space="preserve">betéti </w:t>
      </w:r>
      <w:r w:rsidR="00C86748" w:rsidRPr="006D5CC9">
        <w:rPr>
          <w:rFonts w:ascii="Arial" w:hAnsi="Arial" w:cs="Arial"/>
          <w:sz w:val="20"/>
          <w:szCs w:val="20"/>
        </w:rPr>
        <w:t>bankkártyáját)</w:t>
      </w:r>
      <w:r w:rsidR="00C86748" w:rsidRPr="007509AC">
        <w:rPr>
          <w:rFonts w:ascii="Arial" w:hAnsi="Arial" w:cs="Arial"/>
          <w:sz w:val="20"/>
          <w:szCs w:val="20"/>
        </w:rPr>
        <w:t xml:space="preserve"> használni tudja</w:t>
      </w:r>
      <w:r w:rsidR="00C86748">
        <w:rPr>
          <w:rFonts w:ascii="Arial" w:hAnsi="Arial" w:cs="Arial"/>
          <w:sz w:val="20"/>
          <w:szCs w:val="20"/>
        </w:rPr>
        <w:t xml:space="preserve">, </w:t>
      </w:r>
    </w:p>
    <w:p w14:paraId="54DA76DB" w14:textId="77777777" w:rsidR="00C86748" w:rsidRDefault="002C7006" w:rsidP="002A527B">
      <w:pPr>
        <w:pStyle w:val="Default"/>
        <w:numPr>
          <w:ilvl w:val="0"/>
          <w:numId w:val="20"/>
        </w:numPr>
        <w:spacing w:after="200"/>
        <w:jc w:val="both"/>
        <w:rPr>
          <w:rFonts w:ascii="Arial" w:hAnsi="Arial" w:cs="Arial"/>
          <w:sz w:val="20"/>
          <w:szCs w:val="20"/>
        </w:rPr>
      </w:pPr>
      <w:r>
        <w:rPr>
          <w:rFonts w:ascii="Arial" w:hAnsi="Arial" w:cs="Arial"/>
          <w:sz w:val="20"/>
          <w:szCs w:val="20"/>
        </w:rPr>
        <w:t>„</w:t>
      </w:r>
      <w:r w:rsidR="00C86748">
        <w:rPr>
          <w:rFonts w:ascii="Arial" w:hAnsi="Arial" w:cs="Arial"/>
          <w:sz w:val="20"/>
          <w:szCs w:val="20"/>
        </w:rPr>
        <w:t>igen, részben</w:t>
      </w:r>
      <w:r>
        <w:rPr>
          <w:rFonts w:ascii="Arial" w:hAnsi="Arial" w:cs="Arial"/>
          <w:sz w:val="20"/>
          <w:szCs w:val="20"/>
        </w:rPr>
        <w:t>”</w:t>
      </w:r>
      <w:r w:rsidR="00C86748">
        <w:rPr>
          <w:rFonts w:ascii="Arial" w:hAnsi="Arial" w:cs="Arial"/>
          <w:sz w:val="20"/>
          <w:szCs w:val="20"/>
        </w:rPr>
        <w:t>: a</w:t>
      </w:r>
      <w:r w:rsidR="00C86748" w:rsidRPr="007509AC">
        <w:rPr>
          <w:rFonts w:ascii="Arial" w:hAnsi="Arial" w:cs="Arial"/>
          <w:sz w:val="20"/>
          <w:szCs w:val="20"/>
        </w:rPr>
        <w:t xml:space="preserve"> számlanyitás teljes folyamata nem végezhető el online (azonban pl. az igénylés, adatok megadása, szerz</w:t>
      </w:r>
      <w:r w:rsidR="00C86748">
        <w:rPr>
          <w:rFonts w:ascii="Arial" w:hAnsi="Arial" w:cs="Arial"/>
          <w:sz w:val="20"/>
          <w:szCs w:val="20"/>
        </w:rPr>
        <w:t>ő</w:t>
      </w:r>
      <w:r w:rsidR="00C86748" w:rsidRPr="007509AC">
        <w:rPr>
          <w:rFonts w:ascii="Arial" w:hAnsi="Arial" w:cs="Arial"/>
          <w:sz w:val="20"/>
          <w:szCs w:val="20"/>
        </w:rPr>
        <w:t>dés aláíráshoz időpont foglalása elvégezhető online), az ügyfélnek szüksége befáradnia egy bankfiókba, és számláját (</w:t>
      </w:r>
      <w:r w:rsidR="00C86748" w:rsidRPr="006D5CC9">
        <w:rPr>
          <w:rFonts w:ascii="Arial" w:hAnsi="Arial" w:cs="Arial"/>
          <w:sz w:val="20"/>
          <w:szCs w:val="20"/>
        </w:rPr>
        <w:t xml:space="preserve">és </w:t>
      </w:r>
      <w:r w:rsidR="004F5F23" w:rsidRPr="006D5CC9">
        <w:rPr>
          <w:rFonts w:ascii="Arial" w:hAnsi="Arial" w:cs="Arial"/>
          <w:sz w:val="20"/>
          <w:szCs w:val="20"/>
        </w:rPr>
        <w:t xml:space="preserve">betéti </w:t>
      </w:r>
      <w:r w:rsidR="00C86748" w:rsidRPr="006D5CC9">
        <w:rPr>
          <w:rFonts w:ascii="Arial" w:hAnsi="Arial" w:cs="Arial"/>
          <w:sz w:val="20"/>
          <w:szCs w:val="20"/>
        </w:rPr>
        <w:t>bankkártyáját</w:t>
      </w:r>
      <w:r w:rsidR="00C86748" w:rsidRPr="007509AC">
        <w:rPr>
          <w:rFonts w:ascii="Arial" w:hAnsi="Arial" w:cs="Arial"/>
          <w:sz w:val="20"/>
          <w:szCs w:val="20"/>
        </w:rPr>
        <w:t>) ezt követően tudja használni</w:t>
      </w:r>
      <w:r w:rsidR="00C86748">
        <w:rPr>
          <w:rFonts w:ascii="Arial" w:hAnsi="Arial" w:cs="Arial"/>
          <w:sz w:val="20"/>
          <w:szCs w:val="20"/>
        </w:rPr>
        <w:t>,</w:t>
      </w:r>
    </w:p>
    <w:p w14:paraId="5C0EA5B8" w14:textId="77777777" w:rsidR="00C86748" w:rsidRDefault="002C7006" w:rsidP="002A527B">
      <w:pPr>
        <w:pStyle w:val="Default"/>
        <w:numPr>
          <w:ilvl w:val="0"/>
          <w:numId w:val="20"/>
        </w:numPr>
        <w:spacing w:after="200"/>
        <w:jc w:val="both"/>
        <w:rPr>
          <w:rFonts w:ascii="Arial" w:hAnsi="Arial" w:cs="Arial"/>
          <w:sz w:val="20"/>
          <w:szCs w:val="20"/>
        </w:rPr>
      </w:pPr>
      <w:r>
        <w:rPr>
          <w:rFonts w:ascii="Arial" w:hAnsi="Arial" w:cs="Arial"/>
          <w:sz w:val="20"/>
          <w:szCs w:val="20"/>
        </w:rPr>
        <w:t>„</w:t>
      </w:r>
      <w:r w:rsidR="00C86748">
        <w:rPr>
          <w:rFonts w:ascii="Arial" w:hAnsi="Arial" w:cs="Arial"/>
          <w:sz w:val="20"/>
          <w:szCs w:val="20"/>
        </w:rPr>
        <w:t>nem</w:t>
      </w:r>
      <w:r>
        <w:rPr>
          <w:rFonts w:ascii="Arial" w:hAnsi="Arial" w:cs="Arial"/>
          <w:sz w:val="20"/>
          <w:szCs w:val="20"/>
        </w:rPr>
        <w:t>”</w:t>
      </w:r>
      <w:r w:rsidR="00C86748">
        <w:rPr>
          <w:rFonts w:ascii="Arial" w:hAnsi="Arial" w:cs="Arial"/>
          <w:sz w:val="20"/>
          <w:szCs w:val="20"/>
        </w:rPr>
        <w:t>: a számlanyitás teljes folyamata kizárólag bankfiókban intézhető.</w:t>
      </w:r>
    </w:p>
    <w:p w14:paraId="38F86ED8" w14:textId="77777777" w:rsidR="00C86748" w:rsidRDefault="00C86748" w:rsidP="00C86748">
      <w:pPr>
        <w:pStyle w:val="Default"/>
        <w:spacing w:after="200"/>
        <w:jc w:val="both"/>
        <w:rPr>
          <w:rFonts w:ascii="Arial" w:hAnsi="Arial" w:cs="Arial"/>
          <w:sz w:val="20"/>
          <w:szCs w:val="20"/>
        </w:rPr>
      </w:pPr>
      <w:r>
        <w:rPr>
          <w:rFonts w:ascii="Arial" w:hAnsi="Arial" w:cs="Arial"/>
          <w:sz w:val="20"/>
          <w:szCs w:val="20"/>
        </w:rPr>
        <w:t>A 1</w:t>
      </w:r>
      <w:r w:rsidR="00B56712">
        <w:rPr>
          <w:rFonts w:ascii="Arial" w:hAnsi="Arial" w:cs="Arial"/>
          <w:sz w:val="20"/>
          <w:szCs w:val="20"/>
        </w:rPr>
        <w:t>9</w:t>
      </w:r>
      <w:r>
        <w:rPr>
          <w:rFonts w:ascii="Arial" w:hAnsi="Arial" w:cs="Arial"/>
          <w:sz w:val="20"/>
          <w:szCs w:val="20"/>
        </w:rPr>
        <w:t>. pont</w:t>
      </w:r>
      <w:r w:rsidR="000E2C69">
        <w:rPr>
          <w:rFonts w:ascii="Arial" w:hAnsi="Arial" w:cs="Arial"/>
          <w:sz w:val="20"/>
          <w:szCs w:val="20"/>
        </w:rPr>
        <w:t>ba</w:t>
      </w:r>
      <w:r>
        <w:rPr>
          <w:rFonts w:ascii="Arial" w:hAnsi="Arial" w:cs="Arial"/>
          <w:sz w:val="20"/>
          <w:szCs w:val="20"/>
        </w:rPr>
        <w:t>n kell bemutatni az online számlanyitásra vonatkozó tudnivalókat tömören (pl. szerződés aláírása bankfiókban történhet, melyhez időpont foglalható, kizárólag videóbankon keresztül történhet az azonosítás), amennyiben a 1</w:t>
      </w:r>
      <w:r w:rsidR="00B21521">
        <w:rPr>
          <w:rFonts w:ascii="Arial" w:hAnsi="Arial" w:cs="Arial"/>
          <w:sz w:val="20"/>
          <w:szCs w:val="20"/>
        </w:rPr>
        <w:t>8</w:t>
      </w:r>
      <w:r>
        <w:rPr>
          <w:rFonts w:ascii="Arial" w:hAnsi="Arial" w:cs="Arial"/>
          <w:sz w:val="20"/>
          <w:szCs w:val="20"/>
        </w:rPr>
        <w:t xml:space="preserve">. pontban valamelyik „igen” válasz került megjelölésre. </w:t>
      </w:r>
      <w:r w:rsidRPr="00402C84">
        <w:rPr>
          <w:rFonts w:ascii="Arial" w:hAnsi="Arial" w:cs="Arial"/>
          <w:color w:val="auto"/>
          <w:sz w:val="20"/>
          <w:szCs w:val="20"/>
        </w:rPr>
        <w:t xml:space="preserve">Itt lehet utalni arra, hogy a szolgáltatással kapcsolatos további részletes tájékoztatás </w:t>
      </w:r>
      <w:r>
        <w:rPr>
          <w:rFonts w:ascii="Arial" w:hAnsi="Arial" w:cs="Arial"/>
          <w:color w:val="auto"/>
          <w:sz w:val="20"/>
          <w:szCs w:val="20"/>
        </w:rPr>
        <w:t>hol</w:t>
      </w:r>
      <w:r w:rsidRPr="00402C84">
        <w:rPr>
          <w:rFonts w:ascii="Arial" w:hAnsi="Arial" w:cs="Arial"/>
          <w:color w:val="auto"/>
          <w:sz w:val="20"/>
          <w:szCs w:val="20"/>
        </w:rPr>
        <w:t xml:space="preserve"> érhető el</w:t>
      </w:r>
      <w:r>
        <w:rPr>
          <w:rFonts w:ascii="Arial" w:hAnsi="Arial" w:cs="Arial"/>
          <w:color w:val="auto"/>
          <w:sz w:val="20"/>
          <w:szCs w:val="20"/>
        </w:rPr>
        <w:t>.</w:t>
      </w:r>
    </w:p>
    <w:p w14:paraId="2DC116A2" w14:textId="77777777" w:rsidR="00C86748" w:rsidRPr="00B36C24" w:rsidRDefault="00C86748" w:rsidP="00C86748">
      <w:pPr>
        <w:pStyle w:val="Default"/>
        <w:spacing w:after="200"/>
        <w:jc w:val="both"/>
        <w:rPr>
          <w:rFonts w:ascii="Arial" w:hAnsi="Arial" w:cs="Arial"/>
          <w:sz w:val="20"/>
          <w:szCs w:val="20"/>
        </w:rPr>
      </w:pPr>
      <w:r w:rsidRPr="00402C84">
        <w:rPr>
          <w:rFonts w:ascii="Arial" w:hAnsi="Arial" w:cs="Arial"/>
          <w:sz w:val="20"/>
          <w:szCs w:val="20"/>
        </w:rPr>
        <w:t>A szolgáltatás igénybevételéhez kapcsolódó, a fenti</w:t>
      </w:r>
      <w:r>
        <w:rPr>
          <w:rFonts w:ascii="Arial" w:hAnsi="Arial" w:cs="Arial"/>
          <w:sz w:val="20"/>
          <w:szCs w:val="20"/>
        </w:rPr>
        <w:t>, igénybevételi feltételre vonatkozó</w:t>
      </w:r>
      <w:r w:rsidRPr="00402C84">
        <w:rPr>
          <w:rFonts w:ascii="Arial" w:hAnsi="Arial" w:cs="Arial"/>
          <w:sz w:val="20"/>
          <w:szCs w:val="20"/>
        </w:rPr>
        <w:t xml:space="preserve"> pontok</w:t>
      </w:r>
      <w:r>
        <w:rPr>
          <w:rFonts w:ascii="Arial" w:hAnsi="Arial" w:cs="Arial"/>
          <w:sz w:val="20"/>
          <w:szCs w:val="20"/>
        </w:rPr>
        <w:t>nál</w:t>
      </w:r>
      <w:r w:rsidRPr="00402C84">
        <w:rPr>
          <w:rFonts w:ascii="Arial" w:hAnsi="Arial" w:cs="Arial"/>
          <w:sz w:val="20"/>
          <w:szCs w:val="20"/>
        </w:rPr>
        <w:t xml:space="preserve"> nem szerepeltetett további feltételek, információk jelentésére </w:t>
      </w:r>
      <w:r w:rsidRPr="00B36C24">
        <w:rPr>
          <w:rFonts w:ascii="Arial" w:hAnsi="Arial" w:cs="Arial"/>
          <w:sz w:val="20"/>
          <w:szCs w:val="20"/>
        </w:rPr>
        <w:t>a</w:t>
      </w:r>
      <w:r>
        <w:rPr>
          <w:rFonts w:ascii="Arial" w:hAnsi="Arial" w:cs="Arial"/>
          <w:sz w:val="20"/>
          <w:szCs w:val="20"/>
        </w:rPr>
        <w:t xml:space="preserve"> </w:t>
      </w:r>
      <w:r w:rsidR="00B21521">
        <w:rPr>
          <w:rFonts w:ascii="Arial" w:hAnsi="Arial" w:cs="Arial"/>
          <w:sz w:val="20"/>
          <w:szCs w:val="20"/>
        </w:rPr>
        <w:t>20</w:t>
      </w:r>
      <w:r>
        <w:rPr>
          <w:rFonts w:ascii="Arial" w:hAnsi="Arial" w:cs="Arial"/>
          <w:sz w:val="20"/>
          <w:szCs w:val="20"/>
        </w:rPr>
        <w:t>.</w:t>
      </w:r>
      <w:r w:rsidRPr="005536F3">
        <w:rPr>
          <w:rFonts w:ascii="Arial" w:hAnsi="Arial" w:cs="Arial"/>
          <w:i/>
          <w:iCs/>
          <w:sz w:val="20"/>
          <w:szCs w:val="20"/>
        </w:rPr>
        <w:t xml:space="preserve"> </w:t>
      </w:r>
      <w:r w:rsidRPr="00B21521">
        <w:rPr>
          <w:rFonts w:ascii="Arial" w:hAnsi="Arial" w:cs="Arial"/>
          <w:sz w:val="20"/>
          <w:szCs w:val="20"/>
        </w:rPr>
        <w:t>pont</w:t>
      </w:r>
      <w:r w:rsidR="009C3325">
        <w:rPr>
          <w:rFonts w:ascii="Arial" w:hAnsi="Arial" w:cs="Arial"/>
          <w:sz w:val="20"/>
          <w:szCs w:val="20"/>
        </w:rPr>
        <w:t>ban</w:t>
      </w:r>
      <w:r w:rsidRPr="00B21521">
        <w:rPr>
          <w:rFonts w:ascii="Arial" w:hAnsi="Arial" w:cs="Arial"/>
          <w:sz w:val="20"/>
          <w:szCs w:val="20"/>
        </w:rPr>
        <w:t xml:space="preserve"> van lehetőség.</w:t>
      </w:r>
      <w:r>
        <w:rPr>
          <w:rFonts w:ascii="Arial" w:hAnsi="Arial" w:cs="Arial"/>
          <w:sz w:val="20"/>
          <w:szCs w:val="20"/>
        </w:rPr>
        <w:t xml:space="preserve"> </w:t>
      </w:r>
    </w:p>
    <w:p w14:paraId="638E073C" w14:textId="77777777" w:rsidR="00C86748" w:rsidRPr="00402C84" w:rsidRDefault="00C86748" w:rsidP="00C86748">
      <w:pPr>
        <w:pStyle w:val="Default"/>
        <w:spacing w:after="200"/>
        <w:jc w:val="both"/>
        <w:rPr>
          <w:rFonts w:ascii="Arial" w:hAnsi="Arial" w:cs="Arial"/>
          <w:color w:val="auto"/>
          <w:sz w:val="20"/>
          <w:szCs w:val="20"/>
        </w:rPr>
      </w:pPr>
      <w:r>
        <w:rPr>
          <w:rFonts w:ascii="Arial" w:hAnsi="Arial" w:cs="Arial"/>
          <w:sz w:val="20"/>
          <w:szCs w:val="20"/>
        </w:rPr>
        <w:t>A</w:t>
      </w:r>
      <w:r w:rsidRPr="00402C84">
        <w:rPr>
          <w:rFonts w:ascii="Arial" w:hAnsi="Arial" w:cs="Arial"/>
          <w:sz w:val="20"/>
          <w:szCs w:val="20"/>
        </w:rPr>
        <w:t>mennyiben a számlahasználat feltételei között a számla átlagos vagy minimális egyenlegére vonatkozó elvárás is szerepel, abban az esetben</w:t>
      </w:r>
      <w:r>
        <w:rPr>
          <w:rFonts w:ascii="Arial" w:hAnsi="Arial" w:cs="Arial"/>
          <w:sz w:val="20"/>
          <w:szCs w:val="20"/>
        </w:rPr>
        <w:t xml:space="preserve"> a 2</w:t>
      </w:r>
      <w:r w:rsidR="00B21521">
        <w:rPr>
          <w:rFonts w:ascii="Arial" w:hAnsi="Arial" w:cs="Arial"/>
          <w:sz w:val="20"/>
          <w:szCs w:val="20"/>
        </w:rPr>
        <w:t>1</w:t>
      </w:r>
      <w:r>
        <w:rPr>
          <w:rFonts w:ascii="Arial" w:hAnsi="Arial" w:cs="Arial"/>
          <w:sz w:val="20"/>
          <w:szCs w:val="20"/>
        </w:rPr>
        <w:t>. pont</w:t>
      </w:r>
      <w:r w:rsidR="009C3325">
        <w:rPr>
          <w:rFonts w:ascii="Arial" w:hAnsi="Arial" w:cs="Arial"/>
          <w:sz w:val="20"/>
          <w:szCs w:val="20"/>
        </w:rPr>
        <w:t>ba</w:t>
      </w:r>
      <w:r>
        <w:rPr>
          <w:rFonts w:ascii="Arial" w:hAnsi="Arial" w:cs="Arial"/>
          <w:sz w:val="20"/>
          <w:szCs w:val="20"/>
        </w:rPr>
        <w:t>n kell megadni</w:t>
      </w:r>
      <w:r w:rsidRPr="00402C84">
        <w:rPr>
          <w:rFonts w:ascii="Arial" w:hAnsi="Arial" w:cs="Arial"/>
          <w:sz w:val="20"/>
          <w:szCs w:val="20"/>
        </w:rPr>
        <w:t xml:space="preserve"> az elvárt </w:t>
      </w:r>
      <w:r w:rsidRPr="00B36C24">
        <w:rPr>
          <w:rFonts w:ascii="Arial" w:hAnsi="Arial" w:cs="Arial"/>
          <w:sz w:val="20"/>
          <w:szCs w:val="20"/>
        </w:rPr>
        <w:t xml:space="preserve">összeg típusát </w:t>
      </w:r>
      <w:r>
        <w:rPr>
          <w:rFonts w:ascii="Arial" w:hAnsi="Arial" w:cs="Arial"/>
          <w:sz w:val="20"/>
          <w:szCs w:val="20"/>
        </w:rPr>
        <w:t xml:space="preserve">a </w:t>
      </w:r>
      <w:r w:rsidRPr="00B36C24">
        <w:rPr>
          <w:rFonts w:ascii="Arial" w:hAnsi="Arial" w:cs="Arial"/>
          <w:sz w:val="20"/>
          <w:szCs w:val="20"/>
        </w:rPr>
        <w:t>„minimum”</w:t>
      </w:r>
      <w:r>
        <w:rPr>
          <w:rFonts w:ascii="Arial" w:hAnsi="Arial" w:cs="Arial"/>
          <w:sz w:val="20"/>
          <w:szCs w:val="20"/>
        </w:rPr>
        <w:t xml:space="preserve"> vagy az </w:t>
      </w:r>
      <w:r w:rsidRPr="00B36C24">
        <w:rPr>
          <w:rFonts w:ascii="Arial" w:hAnsi="Arial" w:cs="Arial"/>
          <w:sz w:val="20"/>
          <w:szCs w:val="20"/>
        </w:rPr>
        <w:t>„átlag”</w:t>
      </w:r>
      <w:r>
        <w:rPr>
          <w:rFonts w:ascii="Arial" w:hAnsi="Arial" w:cs="Arial"/>
          <w:sz w:val="20"/>
          <w:szCs w:val="20"/>
        </w:rPr>
        <w:t xml:space="preserve"> </w:t>
      </w:r>
      <w:r w:rsidR="008A644C">
        <w:rPr>
          <w:rFonts w:ascii="Arial" w:hAnsi="Arial" w:cs="Arial"/>
          <w:sz w:val="20"/>
          <w:szCs w:val="20"/>
        </w:rPr>
        <w:t>válasz</w:t>
      </w:r>
      <w:r>
        <w:rPr>
          <w:rFonts w:ascii="Arial" w:hAnsi="Arial" w:cs="Arial"/>
          <w:sz w:val="20"/>
          <w:szCs w:val="20"/>
        </w:rPr>
        <w:t xml:space="preserve"> megadásával,</w:t>
      </w:r>
      <w:r w:rsidRPr="00B36C24">
        <w:rPr>
          <w:rFonts w:ascii="Arial" w:hAnsi="Arial" w:cs="Arial"/>
          <w:sz w:val="20"/>
          <w:szCs w:val="20"/>
        </w:rPr>
        <w:t xml:space="preserve"> valamint annak mértékét is meg kell adni</w:t>
      </w:r>
      <w:r>
        <w:rPr>
          <w:rFonts w:ascii="Arial" w:hAnsi="Arial" w:cs="Arial"/>
          <w:sz w:val="20"/>
          <w:szCs w:val="20"/>
        </w:rPr>
        <w:t xml:space="preserve"> a 2</w:t>
      </w:r>
      <w:r w:rsidR="00B21521">
        <w:rPr>
          <w:rFonts w:ascii="Arial" w:hAnsi="Arial" w:cs="Arial"/>
          <w:sz w:val="20"/>
          <w:szCs w:val="20"/>
        </w:rPr>
        <w:t>2</w:t>
      </w:r>
      <w:r>
        <w:rPr>
          <w:rFonts w:ascii="Arial" w:hAnsi="Arial" w:cs="Arial"/>
          <w:sz w:val="20"/>
          <w:szCs w:val="20"/>
        </w:rPr>
        <w:t>. pont</w:t>
      </w:r>
      <w:r w:rsidR="009C3325">
        <w:rPr>
          <w:rFonts w:ascii="Arial" w:hAnsi="Arial" w:cs="Arial"/>
          <w:sz w:val="20"/>
          <w:szCs w:val="20"/>
        </w:rPr>
        <w:t>ba</w:t>
      </w:r>
      <w:r>
        <w:rPr>
          <w:rFonts w:ascii="Arial" w:hAnsi="Arial" w:cs="Arial"/>
          <w:sz w:val="20"/>
          <w:szCs w:val="20"/>
        </w:rPr>
        <w:t>n</w:t>
      </w:r>
      <w:r w:rsidRPr="00B36C24">
        <w:rPr>
          <w:rFonts w:ascii="Arial" w:hAnsi="Arial" w:cs="Arial"/>
          <w:sz w:val="20"/>
          <w:szCs w:val="20"/>
        </w:rPr>
        <w:t xml:space="preserve">. </w:t>
      </w:r>
      <w:r w:rsidRPr="009171EA">
        <w:rPr>
          <w:rFonts w:ascii="Arial" w:hAnsi="Arial" w:cs="Arial"/>
          <w:iCs/>
          <w:color w:val="auto"/>
          <w:sz w:val="20"/>
          <w:szCs w:val="20"/>
        </w:rPr>
        <w:t xml:space="preserve">Amennyiben a számlahasználat feltételei között a számla egyenlegére nincs elvárás, akkor ezt a „nem kapcsolódik elvárt egyenleg” </w:t>
      </w:r>
      <w:r w:rsidR="009C3325">
        <w:rPr>
          <w:rFonts w:ascii="Arial" w:hAnsi="Arial" w:cs="Arial"/>
          <w:iCs/>
          <w:color w:val="auto"/>
          <w:sz w:val="20"/>
          <w:szCs w:val="20"/>
        </w:rPr>
        <w:t>válasszal</w:t>
      </w:r>
      <w:r w:rsidRPr="009171EA">
        <w:rPr>
          <w:rFonts w:ascii="Arial" w:hAnsi="Arial" w:cs="Arial"/>
          <w:iCs/>
          <w:color w:val="auto"/>
          <w:sz w:val="20"/>
          <w:szCs w:val="20"/>
        </w:rPr>
        <w:t xml:space="preserve"> kell jelezni</w:t>
      </w:r>
      <w:r>
        <w:rPr>
          <w:rFonts w:ascii="Arial" w:hAnsi="Arial" w:cs="Arial"/>
          <w:iCs/>
          <w:color w:val="auto"/>
          <w:sz w:val="20"/>
          <w:szCs w:val="20"/>
        </w:rPr>
        <w:t xml:space="preserve"> a 2</w:t>
      </w:r>
      <w:r w:rsidR="00B21521">
        <w:rPr>
          <w:rFonts w:ascii="Arial" w:hAnsi="Arial" w:cs="Arial"/>
          <w:iCs/>
          <w:color w:val="auto"/>
          <w:sz w:val="20"/>
          <w:szCs w:val="20"/>
        </w:rPr>
        <w:t>1</w:t>
      </w:r>
      <w:r>
        <w:rPr>
          <w:rFonts w:ascii="Arial" w:hAnsi="Arial" w:cs="Arial"/>
          <w:iCs/>
          <w:color w:val="auto"/>
          <w:sz w:val="20"/>
          <w:szCs w:val="20"/>
        </w:rPr>
        <w:t>.</w:t>
      </w:r>
      <w:r w:rsidRPr="009171EA">
        <w:rPr>
          <w:rFonts w:ascii="Arial" w:hAnsi="Arial" w:cs="Arial"/>
          <w:iCs/>
          <w:color w:val="auto"/>
          <w:sz w:val="20"/>
          <w:szCs w:val="20"/>
        </w:rPr>
        <w:t xml:space="preserve"> </w:t>
      </w:r>
      <w:r w:rsidRPr="009171EA">
        <w:rPr>
          <w:rFonts w:ascii="Arial" w:hAnsi="Arial" w:cs="Arial"/>
          <w:sz w:val="20"/>
          <w:szCs w:val="20"/>
        </w:rPr>
        <w:t>pont</w:t>
      </w:r>
      <w:r w:rsidR="009C3325">
        <w:rPr>
          <w:rFonts w:ascii="Arial" w:hAnsi="Arial" w:cs="Arial"/>
          <w:sz w:val="20"/>
          <w:szCs w:val="20"/>
        </w:rPr>
        <w:t>ban</w:t>
      </w:r>
      <w:r w:rsidRPr="009171EA">
        <w:rPr>
          <w:rFonts w:ascii="Arial" w:hAnsi="Arial" w:cs="Arial"/>
          <w:iCs/>
          <w:color w:val="auto"/>
          <w:sz w:val="20"/>
          <w:szCs w:val="20"/>
        </w:rPr>
        <w:t>.</w:t>
      </w:r>
    </w:p>
    <w:p w14:paraId="5AB88673" w14:textId="77777777" w:rsidR="00C86748" w:rsidRPr="00402C84" w:rsidRDefault="00C86748" w:rsidP="00C86748">
      <w:pPr>
        <w:pStyle w:val="Default"/>
        <w:spacing w:after="200"/>
        <w:jc w:val="both"/>
        <w:rPr>
          <w:rFonts w:ascii="Arial" w:hAnsi="Arial" w:cs="Arial"/>
          <w:sz w:val="20"/>
          <w:szCs w:val="20"/>
        </w:rPr>
      </w:pPr>
      <w:r>
        <w:rPr>
          <w:rFonts w:ascii="Arial" w:hAnsi="Arial" w:cs="Arial"/>
          <w:sz w:val="20"/>
          <w:szCs w:val="20"/>
        </w:rPr>
        <w:t>A 2</w:t>
      </w:r>
      <w:r w:rsidR="00B21521">
        <w:rPr>
          <w:rFonts w:ascii="Arial" w:hAnsi="Arial" w:cs="Arial"/>
          <w:sz w:val="20"/>
          <w:szCs w:val="20"/>
        </w:rPr>
        <w:t>3</w:t>
      </w:r>
      <w:r>
        <w:rPr>
          <w:rFonts w:ascii="Arial" w:hAnsi="Arial" w:cs="Arial"/>
          <w:sz w:val="20"/>
          <w:szCs w:val="20"/>
        </w:rPr>
        <w:t>. pont</w:t>
      </w:r>
      <w:r w:rsidR="009C3325">
        <w:rPr>
          <w:rFonts w:ascii="Arial" w:hAnsi="Arial" w:cs="Arial"/>
          <w:sz w:val="20"/>
          <w:szCs w:val="20"/>
        </w:rPr>
        <w:t>ba</w:t>
      </w:r>
      <w:r>
        <w:rPr>
          <w:rFonts w:ascii="Arial" w:hAnsi="Arial" w:cs="Arial"/>
          <w:sz w:val="20"/>
          <w:szCs w:val="20"/>
        </w:rPr>
        <w:t>n</w:t>
      </w:r>
      <w:r w:rsidRPr="00402C84">
        <w:rPr>
          <w:rFonts w:ascii="Arial" w:hAnsi="Arial" w:cs="Arial"/>
          <w:sz w:val="20"/>
          <w:szCs w:val="20"/>
        </w:rPr>
        <w:t xml:space="preserve"> kell feltüntetni </w:t>
      </w:r>
      <w:r w:rsidRPr="009C3325">
        <w:rPr>
          <w:rFonts w:ascii="Arial" w:hAnsi="Arial" w:cs="Arial"/>
          <w:sz w:val="20"/>
          <w:szCs w:val="20"/>
        </w:rPr>
        <w:t xml:space="preserve">az </w:t>
      </w:r>
      <w:r w:rsidRPr="002A527B">
        <w:rPr>
          <w:rFonts w:ascii="Arial" w:hAnsi="Arial" w:cs="Arial"/>
          <w:sz w:val="20"/>
          <w:szCs w:val="20"/>
        </w:rPr>
        <w:t>adatszolgáltatón belüli</w:t>
      </w:r>
      <w:r w:rsidRPr="009C3325">
        <w:rPr>
          <w:rFonts w:ascii="Arial" w:hAnsi="Arial" w:cs="Arial"/>
          <w:sz w:val="20"/>
          <w:szCs w:val="20"/>
        </w:rPr>
        <w:t xml:space="preserve"> számla</w:t>
      </w:r>
      <w:r w:rsidR="007E330F">
        <w:rPr>
          <w:rFonts w:ascii="Arial" w:hAnsi="Arial" w:cs="Arial"/>
          <w:sz w:val="20"/>
          <w:szCs w:val="20"/>
        </w:rPr>
        <w:t>-</w:t>
      </w:r>
      <w:r w:rsidRPr="00402C84">
        <w:rPr>
          <w:rFonts w:ascii="Arial" w:hAnsi="Arial" w:cs="Arial"/>
          <w:sz w:val="20"/>
          <w:szCs w:val="20"/>
        </w:rPr>
        <w:t>, számlacsomag</w:t>
      </w:r>
      <w:r w:rsidR="007E330F">
        <w:rPr>
          <w:rFonts w:ascii="Arial" w:hAnsi="Arial" w:cs="Arial"/>
          <w:sz w:val="20"/>
          <w:szCs w:val="20"/>
        </w:rPr>
        <w:t>-</w:t>
      </w:r>
      <w:r w:rsidRPr="00402C84">
        <w:rPr>
          <w:rFonts w:ascii="Arial" w:hAnsi="Arial" w:cs="Arial"/>
          <w:sz w:val="20"/>
          <w:szCs w:val="20"/>
        </w:rPr>
        <w:t xml:space="preserve">váltás esetén a tulajdonos által fizetendő díj mértékét. </w:t>
      </w:r>
      <w:r w:rsidRPr="009171EA">
        <w:rPr>
          <w:rFonts w:ascii="Arial" w:hAnsi="Arial" w:cs="Arial"/>
          <w:sz w:val="20"/>
          <w:szCs w:val="20"/>
        </w:rPr>
        <w:t>Amennyiben a számlaváltásnak nincs költsége, akkor a „nincs” megjelölést kell alkalmazni.</w:t>
      </w:r>
      <w:r w:rsidRPr="00402C84">
        <w:rPr>
          <w:rFonts w:ascii="Arial" w:hAnsi="Arial" w:cs="Arial"/>
          <w:sz w:val="20"/>
          <w:szCs w:val="20"/>
        </w:rPr>
        <w:t xml:space="preserve"> </w:t>
      </w:r>
    </w:p>
    <w:p w14:paraId="740ADB11" w14:textId="77777777" w:rsidR="00C86748" w:rsidRPr="00402C84" w:rsidRDefault="00C86748" w:rsidP="00C86748">
      <w:pPr>
        <w:pStyle w:val="Default"/>
        <w:spacing w:after="200"/>
        <w:jc w:val="both"/>
        <w:rPr>
          <w:rFonts w:ascii="Arial" w:hAnsi="Arial" w:cs="Arial"/>
          <w:sz w:val="20"/>
          <w:szCs w:val="20"/>
        </w:rPr>
      </w:pPr>
      <w:r>
        <w:rPr>
          <w:rFonts w:ascii="Arial" w:hAnsi="Arial" w:cs="Arial"/>
          <w:sz w:val="20"/>
          <w:szCs w:val="20"/>
        </w:rPr>
        <w:t>A 2</w:t>
      </w:r>
      <w:r w:rsidR="00B21521">
        <w:rPr>
          <w:rFonts w:ascii="Arial" w:hAnsi="Arial" w:cs="Arial"/>
          <w:sz w:val="20"/>
          <w:szCs w:val="20"/>
        </w:rPr>
        <w:t>4</w:t>
      </w:r>
      <w:r>
        <w:rPr>
          <w:rFonts w:ascii="Arial" w:hAnsi="Arial" w:cs="Arial"/>
          <w:sz w:val="20"/>
          <w:szCs w:val="20"/>
        </w:rPr>
        <w:t>. pont</w:t>
      </w:r>
      <w:r w:rsidR="007E330F">
        <w:rPr>
          <w:rFonts w:ascii="Arial" w:hAnsi="Arial" w:cs="Arial"/>
          <w:sz w:val="20"/>
          <w:szCs w:val="20"/>
        </w:rPr>
        <w:t>ba</w:t>
      </w:r>
      <w:r>
        <w:rPr>
          <w:rFonts w:ascii="Arial" w:hAnsi="Arial" w:cs="Arial"/>
          <w:sz w:val="20"/>
          <w:szCs w:val="20"/>
        </w:rPr>
        <w:t xml:space="preserve">n </w:t>
      </w:r>
      <w:r w:rsidRPr="00402C84">
        <w:rPr>
          <w:rFonts w:ascii="Arial" w:hAnsi="Arial" w:cs="Arial"/>
          <w:sz w:val="20"/>
          <w:szCs w:val="20"/>
        </w:rPr>
        <w:t xml:space="preserve">kell szerepeltetni a számla megszüntetésekor fizetendő </w:t>
      </w:r>
      <w:r w:rsidRPr="00B36C24">
        <w:rPr>
          <w:rFonts w:ascii="Arial" w:hAnsi="Arial" w:cs="Arial"/>
          <w:sz w:val="20"/>
          <w:szCs w:val="20"/>
        </w:rPr>
        <w:t>számlazárási díj összegét</w:t>
      </w:r>
      <w:r w:rsidRPr="00402C84">
        <w:rPr>
          <w:rFonts w:ascii="Arial" w:hAnsi="Arial" w:cs="Arial"/>
          <w:sz w:val="20"/>
          <w:szCs w:val="20"/>
        </w:rPr>
        <w:t>, valamint annak feltételeit.</w:t>
      </w:r>
    </w:p>
    <w:p w14:paraId="5F830D97" w14:textId="77777777" w:rsidR="00C86748" w:rsidRPr="009171EA" w:rsidRDefault="00C86748" w:rsidP="00C86748">
      <w:pPr>
        <w:spacing w:line="240" w:lineRule="auto"/>
        <w:jc w:val="both"/>
        <w:rPr>
          <w:rFonts w:ascii="Arial" w:hAnsi="Arial" w:cs="Arial"/>
          <w:sz w:val="20"/>
          <w:szCs w:val="20"/>
        </w:rPr>
      </w:pPr>
      <w:r w:rsidRPr="009171EA">
        <w:rPr>
          <w:rFonts w:ascii="Arial" w:hAnsi="Arial" w:cs="Arial"/>
          <w:sz w:val="20"/>
          <w:szCs w:val="20"/>
        </w:rPr>
        <w:t>A</w:t>
      </w:r>
      <w:r>
        <w:rPr>
          <w:rFonts w:ascii="Arial" w:hAnsi="Arial" w:cs="Arial"/>
          <w:sz w:val="20"/>
          <w:szCs w:val="20"/>
        </w:rPr>
        <w:t xml:space="preserve"> 2</w:t>
      </w:r>
      <w:r w:rsidR="00B21521">
        <w:rPr>
          <w:rFonts w:ascii="Arial" w:hAnsi="Arial" w:cs="Arial"/>
          <w:sz w:val="20"/>
          <w:szCs w:val="20"/>
        </w:rPr>
        <w:t>5</w:t>
      </w:r>
      <w:r>
        <w:rPr>
          <w:rFonts w:ascii="Arial" w:hAnsi="Arial" w:cs="Arial"/>
          <w:sz w:val="20"/>
          <w:szCs w:val="20"/>
        </w:rPr>
        <w:t>.</w:t>
      </w:r>
      <w:r w:rsidRPr="009171EA">
        <w:rPr>
          <w:rFonts w:ascii="Arial" w:hAnsi="Arial" w:cs="Arial"/>
          <w:sz w:val="20"/>
          <w:szCs w:val="20"/>
        </w:rPr>
        <w:t xml:space="preserve"> pont</w:t>
      </w:r>
      <w:r w:rsidR="008A644C">
        <w:rPr>
          <w:rFonts w:ascii="Arial" w:hAnsi="Arial" w:cs="Arial"/>
          <w:sz w:val="20"/>
          <w:szCs w:val="20"/>
        </w:rPr>
        <w:t>ban</w:t>
      </w:r>
      <w:r w:rsidRPr="009171EA">
        <w:rPr>
          <w:rFonts w:ascii="Arial" w:hAnsi="Arial" w:cs="Arial"/>
          <w:sz w:val="20"/>
          <w:szCs w:val="20"/>
        </w:rPr>
        <w:t xml:space="preserve"> a kamatfizetés gyakoriságát</w:t>
      </w:r>
      <w:r w:rsidR="00B21521">
        <w:rPr>
          <w:rFonts w:ascii="Arial" w:hAnsi="Arial" w:cs="Arial"/>
          <w:sz w:val="20"/>
          <w:szCs w:val="20"/>
        </w:rPr>
        <w:t xml:space="preserve"> </w:t>
      </w:r>
      <w:r w:rsidR="004411B9">
        <w:rPr>
          <w:rFonts w:ascii="Arial" w:hAnsi="Arial" w:cs="Arial"/>
          <w:sz w:val="20"/>
          <w:szCs w:val="20"/>
        </w:rPr>
        <w:t xml:space="preserve">a </w:t>
      </w:r>
      <w:r w:rsidRPr="009171EA">
        <w:rPr>
          <w:rFonts w:ascii="Arial" w:hAnsi="Arial" w:cs="Arial"/>
          <w:sz w:val="20"/>
          <w:szCs w:val="20"/>
        </w:rPr>
        <w:t>„havonta”, „negyedévente”, „félévente” vagy „évente</w:t>
      </w:r>
      <w:r w:rsidR="0028440C">
        <w:rPr>
          <w:rFonts w:ascii="Arial" w:hAnsi="Arial" w:cs="Arial"/>
          <w:sz w:val="20"/>
          <w:szCs w:val="20"/>
        </w:rPr>
        <w:t>”</w:t>
      </w:r>
      <w:r w:rsidRPr="009171EA">
        <w:rPr>
          <w:rFonts w:ascii="Arial" w:hAnsi="Arial" w:cs="Arial"/>
          <w:sz w:val="20"/>
          <w:szCs w:val="20"/>
        </w:rPr>
        <w:t xml:space="preserve"> </w:t>
      </w:r>
      <w:r w:rsidR="004411B9">
        <w:rPr>
          <w:rFonts w:ascii="Arial" w:hAnsi="Arial" w:cs="Arial"/>
          <w:sz w:val="20"/>
          <w:szCs w:val="20"/>
        </w:rPr>
        <w:t>válasszal</w:t>
      </w:r>
      <w:r w:rsidR="00452291">
        <w:rPr>
          <w:rFonts w:ascii="Arial" w:hAnsi="Arial" w:cs="Arial"/>
          <w:sz w:val="20"/>
          <w:szCs w:val="20"/>
        </w:rPr>
        <w:t xml:space="preserve"> kell megadni annak megfelelően</w:t>
      </w:r>
      <w:r w:rsidRPr="009171EA">
        <w:rPr>
          <w:rFonts w:ascii="Arial" w:hAnsi="Arial" w:cs="Arial"/>
          <w:sz w:val="20"/>
          <w:szCs w:val="20"/>
        </w:rPr>
        <w:t>, hogy a</w:t>
      </w:r>
      <w:r w:rsidR="003C175F">
        <w:rPr>
          <w:rFonts w:ascii="Arial" w:hAnsi="Arial" w:cs="Arial"/>
          <w:sz w:val="20"/>
          <w:szCs w:val="20"/>
        </w:rPr>
        <w:t>z adatszolgáltató milyen időközönként</w:t>
      </w:r>
      <w:r w:rsidRPr="009171EA">
        <w:rPr>
          <w:rFonts w:ascii="Arial" w:hAnsi="Arial" w:cs="Arial"/>
          <w:sz w:val="20"/>
          <w:szCs w:val="20"/>
        </w:rPr>
        <w:t xml:space="preserve"> írja jóvá a számlán a kamat összegét.</w:t>
      </w:r>
    </w:p>
    <w:p w14:paraId="41AD41C8" w14:textId="77777777" w:rsidR="00C86748" w:rsidRPr="00402C84" w:rsidRDefault="00C86748" w:rsidP="00C86748">
      <w:pPr>
        <w:autoSpaceDE w:val="0"/>
        <w:autoSpaceDN w:val="0"/>
        <w:adjustRightInd w:val="0"/>
        <w:spacing w:line="240" w:lineRule="auto"/>
        <w:jc w:val="both"/>
        <w:rPr>
          <w:rFonts w:ascii="Arial" w:hAnsi="Arial" w:cs="Arial"/>
          <w:sz w:val="20"/>
          <w:szCs w:val="20"/>
        </w:rPr>
      </w:pPr>
      <w:r w:rsidRPr="009171EA">
        <w:rPr>
          <w:rFonts w:ascii="Arial" w:hAnsi="Arial" w:cs="Arial"/>
          <w:sz w:val="20"/>
          <w:szCs w:val="20"/>
        </w:rPr>
        <w:t>A</w:t>
      </w:r>
      <w:r>
        <w:rPr>
          <w:rFonts w:ascii="Arial" w:hAnsi="Arial" w:cs="Arial"/>
          <w:sz w:val="20"/>
          <w:szCs w:val="20"/>
        </w:rPr>
        <w:t xml:space="preserve"> 2</w:t>
      </w:r>
      <w:r w:rsidR="00B21521">
        <w:rPr>
          <w:rFonts w:ascii="Arial" w:hAnsi="Arial" w:cs="Arial"/>
          <w:sz w:val="20"/>
          <w:szCs w:val="20"/>
        </w:rPr>
        <w:t>6</w:t>
      </w:r>
      <w:r>
        <w:rPr>
          <w:rFonts w:ascii="Arial" w:hAnsi="Arial" w:cs="Arial"/>
          <w:sz w:val="20"/>
          <w:szCs w:val="20"/>
        </w:rPr>
        <w:t>.</w:t>
      </w:r>
      <w:r w:rsidRPr="009171EA">
        <w:rPr>
          <w:rFonts w:ascii="Arial" w:hAnsi="Arial" w:cs="Arial"/>
          <w:sz w:val="20"/>
          <w:szCs w:val="20"/>
        </w:rPr>
        <w:t xml:space="preserve"> pont</w:t>
      </w:r>
      <w:r w:rsidR="003C175F">
        <w:rPr>
          <w:rFonts w:ascii="Arial" w:hAnsi="Arial" w:cs="Arial"/>
          <w:sz w:val="20"/>
          <w:szCs w:val="20"/>
        </w:rPr>
        <w:t>ba</w:t>
      </w:r>
      <w:r w:rsidRPr="009171EA">
        <w:rPr>
          <w:rFonts w:ascii="Arial" w:hAnsi="Arial" w:cs="Arial"/>
          <w:sz w:val="20"/>
          <w:szCs w:val="20"/>
        </w:rPr>
        <w:t>n kell megadni a számla kamatozási típusát az összeg függvényében „sávos”, „lépcsős” vagy „egyszerű” értékkel</w:t>
      </w:r>
      <w:r w:rsidR="001713FD">
        <w:rPr>
          <w:rFonts w:ascii="Arial" w:hAnsi="Arial" w:cs="Arial"/>
          <w:sz w:val="20"/>
          <w:szCs w:val="20"/>
        </w:rPr>
        <w:t>, a következők szerint:</w:t>
      </w:r>
    </w:p>
    <w:p w14:paraId="2EC16D06" w14:textId="77777777" w:rsidR="00C86748" w:rsidRPr="00B36C24" w:rsidRDefault="001713FD" w:rsidP="002A527B">
      <w:pPr>
        <w:numPr>
          <w:ilvl w:val="0"/>
          <w:numId w:val="21"/>
        </w:numPr>
        <w:autoSpaceDE w:val="0"/>
        <w:autoSpaceDN w:val="0"/>
        <w:adjustRightInd w:val="0"/>
        <w:spacing w:line="240" w:lineRule="auto"/>
        <w:jc w:val="both"/>
        <w:rPr>
          <w:rFonts w:ascii="Arial" w:hAnsi="Arial" w:cs="Arial"/>
          <w:sz w:val="20"/>
          <w:szCs w:val="20"/>
          <w:lang w:eastAsia="hu-HU"/>
        </w:rPr>
      </w:pPr>
      <w:r>
        <w:rPr>
          <w:rFonts w:ascii="Arial" w:hAnsi="Arial" w:cs="Arial"/>
          <w:sz w:val="20"/>
          <w:szCs w:val="20"/>
          <w:lang w:eastAsia="hu-HU"/>
        </w:rPr>
        <w:t>s</w:t>
      </w:r>
      <w:r w:rsidR="00C86748" w:rsidRPr="00B36C24">
        <w:rPr>
          <w:rFonts w:ascii="Arial" w:hAnsi="Arial" w:cs="Arial"/>
          <w:sz w:val="20"/>
          <w:szCs w:val="20"/>
          <w:lang w:eastAsia="hu-HU"/>
        </w:rPr>
        <w:t>ávos: az összeg egyes sávokba eső részösszegeire az adott sávra meghatározott kamatláb jár</w:t>
      </w:r>
      <w:r>
        <w:rPr>
          <w:rFonts w:ascii="Arial" w:hAnsi="Arial" w:cs="Arial"/>
          <w:sz w:val="20"/>
          <w:szCs w:val="20"/>
          <w:lang w:eastAsia="hu-HU"/>
        </w:rPr>
        <w:t>;</w:t>
      </w:r>
      <w:r w:rsidR="00C86748" w:rsidRPr="00B36C24">
        <w:rPr>
          <w:rFonts w:ascii="Arial" w:hAnsi="Arial" w:cs="Arial"/>
          <w:sz w:val="20"/>
          <w:szCs w:val="20"/>
          <w:lang w:eastAsia="hu-HU"/>
        </w:rPr>
        <w:t xml:space="preserve"> </w:t>
      </w:r>
    </w:p>
    <w:p w14:paraId="4D805113" w14:textId="77777777" w:rsidR="00C86748" w:rsidRPr="00B36C24" w:rsidRDefault="001713FD" w:rsidP="002A527B">
      <w:pPr>
        <w:numPr>
          <w:ilvl w:val="0"/>
          <w:numId w:val="21"/>
        </w:numPr>
        <w:autoSpaceDE w:val="0"/>
        <w:autoSpaceDN w:val="0"/>
        <w:adjustRightInd w:val="0"/>
        <w:spacing w:line="240" w:lineRule="auto"/>
        <w:jc w:val="both"/>
        <w:rPr>
          <w:rFonts w:ascii="Arial" w:hAnsi="Arial" w:cs="Arial"/>
          <w:sz w:val="20"/>
          <w:szCs w:val="20"/>
        </w:rPr>
      </w:pPr>
      <w:r>
        <w:rPr>
          <w:rFonts w:ascii="Arial" w:hAnsi="Arial" w:cs="Arial"/>
          <w:sz w:val="20"/>
          <w:szCs w:val="20"/>
        </w:rPr>
        <w:t>l</w:t>
      </w:r>
      <w:r w:rsidR="00C86748" w:rsidRPr="00B36C24">
        <w:rPr>
          <w:rFonts w:ascii="Arial" w:hAnsi="Arial" w:cs="Arial"/>
          <w:sz w:val="20"/>
          <w:szCs w:val="20"/>
        </w:rPr>
        <w:t>épcsős:</w:t>
      </w:r>
      <w:r w:rsidR="00C86748" w:rsidRPr="00B36C24">
        <w:rPr>
          <w:rFonts w:ascii="Arial" w:hAnsi="Arial" w:cs="Arial"/>
          <w:b/>
          <w:sz w:val="20"/>
          <w:szCs w:val="20"/>
        </w:rPr>
        <w:t xml:space="preserve"> </w:t>
      </w:r>
      <w:r w:rsidR="00C86748" w:rsidRPr="00B36C24">
        <w:rPr>
          <w:rFonts w:ascii="Arial" w:hAnsi="Arial" w:cs="Arial"/>
          <w:sz w:val="20"/>
          <w:szCs w:val="20"/>
        </w:rPr>
        <w:t>az adott összeghatár felett a megtakarítás teljes összege a magasabb összegre érvényes feltételek szerint kamatozik</w:t>
      </w:r>
      <w:r>
        <w:rPr>
          <w:rFonts w:ascii="Arial" w:hAnsi="Arial" w:cs="Arial"/>
          <w:sz w:val="20"/>
          <w:szCs w:val="20"/>
        </w:rPr>
        <w:t>,</w:t>
      </w:r>
      <w:r w:rsidR="00C86748" w:rsidRPr="00B36C24">
        <w:rPr>
          <w:rFonts w:ascii="Arial" w:hAnsi="Arial" w:cs="Arial"/>
          <w:sz w:val="20"/>
          <w:szCs w:val="20"/>
        </w:rPr>
        <w:t xml:space="preserve"> </w:t>
      </w:r>
    </w:p>
    <w:p w14:paraId="4EB33432" w14:textId="77777777" w:rsidR="00C86748" w:rsidRPr="00B36C24" w:rsidRDefault="001713FD" w:rsidP="002A527B">
      <w:pPr>
        <w:numPr>
          <w:ilvl w:val="0"/>
          <w:numId w:val="21"/>
        </w:numPr>
        <w:autoSpaceDE w:val="0"/>
        <w:autoSpaceDN w:val="0"/>
        <w:adjustRightInd w:val="0"/>
        <w:spacing w:line="240" w:lineRule="auto"/>
        <w:jc w:val="both"/>
        <w:rPr>
          <w:rFonts w:ascii="Arial" w:hAnsi="Arial" w:cs="Arial"/>
          <w:sz w:val="20"/>
          <w:szCs w:val="20"/>
        </w:rPr>
      </w:pPr>
      <w:r>
        <w:rPr>
          <w:rFonts w:ascii="Arial" w:hAnsi="Arial" w:cs="Arial"/>
          <w:sz w:val="20"/>
          <w:szCs w:val="20"/>
        </w:rPr>
        <w:t>e</w:t>
      </w:r>
      <w:r w:rsidR="00C86748" w:rsidRPr="00B36C24">
        <w:rPr>
          <w:rFonts w:ascii="Arial" w:hAnsi="Arial" w:cs="Arial"/>
          <w:sz w:val="20"/>
          <w:szCs w:val="20"/>
        </w:rPr>
        <w:t>gyszerű: az összeg függvényében nincs eltérés a számlán elhelyezett összeg után fizetett kamatlábban.</w:t>
      </w:r>
    </w:p>
    <w:p w14:paraId="4BE64A64" w14:textId="77777777" w:rsidR="00C86748" w:rsidRPr="00402C84" w:rsidRDefault="00C86748" w:rsidP="00C86748">
      <w:pPr>
        <w:spacing w:line="240" w:lineRule="auto"/>
        <w:jc w:val="both"/>
        <w:rPr>
          <w:rFonts w:ascii="Arial" w:hAnsi="Arial" w:cs="Arial"/>
          <w:sz w:val="20"/>
          <w:szCs w:val="20"/>
        </w:rPr>
      </w:pPr>
      <w:r w:rsidRPr="00402C84">
        <w:rPr>
          <w:rFonts w:ascii="Arial" w:hAnsi="Arial" w:cs="Arial"/>
          <w:sz w:val="20"/>
          <w:szCs w:val="20"/>
        </w:rPr>
        <w:t>A</w:t>
      </w:r>
      <w:r>
        <w:rPr>
          <w:rFonts w:ascii="Arial" w:hAnsi="Arial" w:cs="Arial"/>
          <w:sz w:val="20"/>
          <w:szCs w:val="20"/>
        </w:rPr>
        <w:t xml:space="preserve"> 2</w:t>
      </w:r>
      <w:r w:rsidR="00B21521">
        <w:rPr>
          <w:rFonts w:ascii="Arial" w:hAnsi="Arial" w:cs="Arial"/>
          <w:sz w:val="20"/>
          <w:szCs w:val="20"/>
        </w:rPr>
        <w:t>7</w:t>
      </w:r>
      <w:r>
        <w:rPr>
          <w:rFonts w:ascii="Arial" w:hAnsi="Arial" w:cs="Arial"/>
          <w:sz w:val="20"/>
          <w:szCs w:val="20"/>
        </w:rPr>
        <w:t>.</w:t>
      </w:r>
      <w:r w:rsidRPr="00402C84">
        <w:rPr>
          <w:rFonts w:ascii="Arial" w:hAnsi="Arial" w:cs="Arial"/>
          <w:sz w:val="20"/>
          <w:szCs w:val="20"/>
        </w:rPr>
        <w:t xml:space="preserve"> </w:t>
      </w:r>
      <w:r>
        <w:rPr>
          <w:rFonts w:ascii="Arial" w:hAnsi="Arial" w:cs="Arial"/>
          <w:sz w:val="20"/>
          <w:szCs w:val="20"/>
        </w:rPr>
        <w:t>pont</w:t>
      </w:r>
      <w:r w:rsidR="001713FD">
        <w:rPr>
          <w:rFonts w:ascii="Arial" w:hAnsi="Arial" w:cs="Arial"/>
          <w:sz w:val="20"/>
          <w:szCs w:val="20"/>
        </w:rPr>
        <w:t xml:space="preserve">ban </w:t>
      </w:r>
      <w:r w:rsidRPr="00402C84">
        <w:rPr>
          <w:rFonts w:ascii="Arial" w:hAnsi="Arial" w:cs="Arial"/>
          <w:sz w:val="20"/>
          <w:szCs w:val="20"/>
        </w:rPr>
        <w:t xml:space="preserve">kell </w:t>
      </w:r>
      <w:r>
        <w:rPr>
          <w:rFonts w:ascii="Arial" w:hAnsi="Arial" w:cs="Arial"/>
          <w:sz w:val="20"/>
          <w:szCs w:val="20"/>
        </w:rPr>
        <w:t xml:space="preserve">megadni </w:t>
      </w:r>
      <w:r w:rsidRPr="00402C84">
        <w:rPr>
          <w:rFonts w:ascii="Arial" w:hAnsi="Arial" w:cs="Arial"/>
          <w:sz w:val="20"/>
          <w:szCs w:val="20"/>
        </w:rPr>
        <w:t>a kamatozás jellegét</w:t>
      </w:r>
      <w:r>
        <w:rPr>
          <w:rFonts w:ascii="Arial" w:hAnsi="Arial" w:cs="Arial"/>
          <w:sz w:val="20"/>
          <w:szCs w:val="20"/>
        </w:rPr>
        <w:t xml:space="preserve"> </w:t>
      </w:r>
      <w:r w:rsidRPr="00402C84">
        <w:rPr>
          <w:rFonts w:ascii="Arial" w:hAnsi="Arial" w:cs="Arial"/>
          <w:sz w:val="20"/>
          <w:szCs w:val="20"/>
        </w:rPr>
        <w:t>„fix”, „változó” vagy „változtatható”</w:t>
      </w:r>
      <w:r>
        <w:rPr>
          <w:rFonts w:ascii="Arial" w:hAnsi="Arial" w:cs="Arial"/>
          <w:sz w:val="20"/>
          <w:szCs w:val="20"/>
        </w:rPr>
        <w:t xml:space="preserve"> </w:t>
      </w:r>
      <w:r w:rsidR="001713FD">
        <w:rPr>
          <w:rFonts w:ascii="Arial" w:hAnsi="Arial" w:cs="Arial"/>
          <w:sz w:val="20"/>
          <w:szCs w:val="20"/>
        </w:rPr>
        <w:t>válasszal</w:t>
      </w:r>
      <w:r>
        <w:rPr>
          <w:rFonts w:ascii="Arial" w:hAnsi="Arial" w:cs="Arial"/>
          <w:sz w:val="20"/>
          <w:szCs w:val="20"/>
        </w:rPr>
        <w:t>,</w:t>
      </w:r>
      <w:r w:rsidRPr="00402C84">
        <w:rPr>
          <w:rFonts w:ascii="Arial" w:hAnsi="Arial" w:cs="Arial"/>
          <w:sz w:val="20"/>
          <w:szCs w:val="20"/>
        </w:rPr>
        <w:t xml:space="preserve"> a kamatláb futamidő alatt</w:t>
      </w:r>
      <w:r w:rsidR="001713FD">
        <w:rPr>
          <w:rFonts w:ascii="Arial" w:hAnsi="Arial" w:cs="Arial"/>
          <w:sz w:val="20"/>
          <w:szCs w:val="20"/>
        </w:rPr>
        <w:t xml:space="preserve">i </w:t>
      </w:r>
      <w:r w:rsidR="001713FD" w:rsidRPr="00402C84">
        <w:rPr>
          <w:rFonts w:ascii="Arial" w:hAnsi="Arial" w:cs="Arial"/>
          <w:sz w:val="20"/>
          <w:szCs w:val="20"/>
        </w:rPr>
        <w:t>mértéke</w:t>
      </w:r>
      <w:r w:rsidRPr="00402C84">
        <w:rPr>
          <w:rFonts w:ascii="Arial" w:hAnsi="Arial" w:cs="Arial"/>
          <w:sz w:val="20"/>
          <w:szCs w:val="20"/>
        </w:rPr>
        <w:t xml:space="preserve"> </w:t>
      </w:r>
      <w:r w:rsidR="00C45F91">
        <w:rPr>
          <w:rFonts w:ascii="Arial" w:hAnsi="Arial" w:cs="Arial"/>
          <w:sz w:val="20"/>
          <w:szCs w:val="20"/>
        </w:rPr>
        <w:t>jellegének megfelelően.</w:t>
      </w:r>
    </w:p>
    <w:p w14:paraId="5CC0AB34" w14:textId="77777777" w:rsidR="00C86748" w:rsidRPr="00B36C24" w:rsidRDefault="00C86748" w:rsidP="00C86748">
      <w:pPr>
        <w:spacing w:line="240" w:lineRule="auto"/>
        <w:jc w:val="both"/>
        <w:rPr>
          <w:rFonts w:ascii="Arial" w:hAnsi="Arial" w:cs="Arial"/>
          <w:sz w:val="20"/>
          <w:szCs w:val="20"/>
        </w:rPr>
      </w:pPr>
      <w:r w:rsidRPr="00B36C24">
        <w:rPr>
          <w:rFonts w:ascii="Arial" w:hAnsi="Arial" w:cs="Arial"/>
          <w:sz w:val="20"/>
          <w:szCs w:val="20"/>
        </w:rPr>
        <w:t>Fix kamatozás esetén nem változik a kamatláb. Változó kamatozást abban az esetben kell megadni, ha a hirdetményben előre rögzített tényező függvényében, annak változásakor automatikusan módosul a kamatláb mértéke a hirdetményben közzétett módon. Ha a kamatláb a</w:t>
      </w:r>
      <w:r w:rsidR="00C56BDF">
        <w:rPr>
          <w:rFonts w:ascii="Arial" w:hAnsi="Arial" w:cs="Arial"/>
          <w:sz w:val="20"/>
          <w:szCs w:val="20"/>
        </w:rPr>
        <w:t>z adatszolgáltató</w:t>
      </w:r>
      <w:r w:rsidRPr="00B36C24">
        <w:rPr>
          <w:rFonts w:ascii="Arial" w:hAnsi="Arial" w:cs="Arial"/>
          <w:sz w:val="20"/>
          <w:szCs w:val="20"/>
        </w:rPr>
        <w:t xml:space="preserve"> döntése alapján, előre nem szabályozott módon módosítható, akkor a változtatható típust kell megadni a kamatozás jellegeként.</w:t>
      </w:r>
    </w:p>
    <w:p w14:paraId="6674D1AA" w14:textId="77777777" w:rsidR="00C86748" w:rsidRPr="00402C84" w:rsidRDefault="00C86748" w:rsidP="00C86748">
      <w:pPr>
        <w:pStyle w:val="Default"/>
        <w:spacing w:after="200"/>
        <w:jc w:val="both"/>
        <w:rPr>
          <w:rFonts w:ascii="Arial" w:hAnsi="Arial" w:cs="Arial"/>
          <w:sz w:val="20"/>
          <w:szCs w:val="20"/>
        </w:rPr>
      </w:pPr>
      <w:r w:rsidRPr="00402C84">
        <w:rPr>
          <w:rFonts w:ascii="Arial" w:hAnsi="Arial" w:cs="Arial"/>
          <w:sz w:val="20"/>
          <w:szCs w:val="20"/>
        </w:rPr>
        <w:t>A</w:t>
      </w:r>
      <w:r>
        <w:rPr>
          <w:rFonts w:ascii="Arial" w:hAnsi="Arial" w:cs="Arial"/>
          <w:sz w:val="20"/>
          <w:szCs w:val="20"/>
        </w:rPr>
        <w:t xml:space="preserve"> 2</w:t>
      </w:r>
      <w:r w:rsidR="00BC00AF">
        <w:rPr>
          <w:rFonts w:ascii="Arial" w:hAnsi="Arial" w:cs="Arial"/>
          <w:sz w:val="20"/>
          <w:szCs w:val="20"/>
        </w:rPr>
        <w:t>8</w:t>
      </w:r>
      <w:r>
        <w:rPr>
          <w:rFonts w:ascii="Arial" w:hAnsi="Arial" w:cs="Arial"/>
          <w:sz w:val="20"/>
          <w:szCs w:val="20"/>
        </w:rPr>
        <w:t>. pont</w:t>
      </w:r>
      <w:r w:rsidR="00C56BDF">
        <w:rPr>
          <w:rFonts w:ascii="Arial" w:hAnsi="Arial" w:cs="Arial"/>
          <w:sz w:val="20"/>
          <w:szCs w:val="20"/>
        </w:rPr>
        <w:t>ban az adatszolgáltató</w:t>
      </w:r>
      <w:r w:rsidRPr="00402C84">
        <w:rPr>
          <w:rFonts w:ascii="Arial" w:hAnsi="Arial" w:cs="Arial"/>
          <w:sz w:val="20"/>
          <w:szCs w:val="20"/>
        </w:rPr>
        <w:t xml:space="preserve"> által alkalmazott </w:t>
      </w:r>
      <w:r w:rsidRPr="00877589">
        <w:rPr>
          <w:rFonts w:ascii="Arial" w:hAnsi="Arial" w:cs="Arial"/>
          <w:sz w:val="20"/>
          <w:szCs w:val="20"/>
        </w:rPr>
        <w:t>kamatszámítási képletet</w:t>
      </w:r>
      <w:r w:rsidRPr="00402C84">
        <w:rPr>
          <w:rFonts w:ascii="Arial" w:hAnsi="Arial" w:cs="Arial"/>
          <w:sz w:val="20"/>
          <w:szCs w:val="20"/>
        </w:rPr>
        <w:t xml:space="preserve"> kell szövegesen </w:t>
      </w:r>
      <w:r>
        <w:rPr>
          <w:rFonts w:ascii="Arial" w:hAnsi="Arial" w:cs="Arial"/>
          <w:sz w:val="20"/>
          <w:szCs w:val="20"/>
        </w:rPr>
        <w:t>megadni</w:t>
      </w:r>
      <w:r w:rsidRPr="00402C84">
        <w:rPr>
          <w:rFonts w:ascii="Arial" w:hAnsi="Arial" w:cs="Arial"/>
          <w:sz w:val="20"/>
          <w:szCs w:val="20"/>
        </w:rPr>
        <w:t xml:space="preserve"> az alábbi példához hasonlóan. </w:t>
      </w:r>
    </w:p>
    <w:p w14:paraId="2A9C568D" w14:textId="77777777" w:rsidR="00C86748" w:rsidRPr="00402C84" w:rsidRDefault="00C86748" w:rsidP="00C86748">
      <w:pPr>
        <w:pStyle w:val="Default"/>
        <w:spacing w:after="200"/>
        <w:jc w:val="both"/>
        <w:rPr>
          <w:rFonts w:ascii="Arial" w:hAnsi="Arial" w:cs="Arial"/>
          <w:sz w:val="20"/>
          <w:szCs w:val="20"/>
        </w:rPr>
      </w:pPr>
      <w:r w:rsidRPr="00402C84">
        <w:rPr>
          <w:rFonts w:ascii="Arial" w:hAnsi="Arial" w:cs="Arial"/>
          <w:sz w:val="20"/>
          <w:szCs w:val="20"/>
        </w:rPr>
        <w:t>pl. Kamat összege a kamatperiódus végén = (Tőke a periódus elején) x (éves kamatráta) x (futamidő napjainak száma)</w:t>
      </w:r>
      <w:r>
        <w:rPr>
          <w:rFonts w:ascii="Arial" w:hAnsi="Arial" w:cs="Arial"/>
          <w:sz w:val="20"/>
          <w:szCs w:val="20"/>
        </w:rPr>
        <w:t xml:space="preserve"> </w:t>
      </w:r>
      <w:r w:rsidRPr="00402C84">
        <w:rPr>
          <w:rFonts w:ascii="Arial" w:hAnsi="Arial" w:cs="Arial"/>
          <w:sz w:val="20"/>
          <w:szCs w:val="20"/>
        </w:rPr>
        <w:t>/</w:t>
      </w:r>
      <w:r>
        <w:rPr>
          <w:rFonts w:ascii="Arial" w:hAnsi="Arial" w:cs="Arial"/>
          <w:sz w:val="20"/>
          <w:szCs w:val="20"/>
        </w:rPr>
        <w:t xml:space="preserve"> 365.</w:t>
      </w:r>
    </w:p>
    <w:p w14:paraId="4AB1395C" w14:textId="77777777" w:rsidR="00C86748" w:rsidRDefault="00C86748" w:rsidP="00C86748">
      <w:pPr>
        <w:spacing w:line="240" w:lineRule="auto"/>
        <w:jc w:val="both"/>
        <w:rPr>
          <w:rFonts w:ascii="Arial" w:hAnsi="Arial" w:cs="Arial"/>
          <w:sz w:val="20"/>
          <w:szCs w:val="20"/>
        </w:rPr>
      </w:pPr>
      <w:r w:rsidRPr="00402C84">
        <w:rPr>
          <w:rFonts w:ascii="Arial" w:hAnsi="Arial" w:cs="Arial"/>
          <w:sz w:val="20"/>
          <w:szCs w:val="20"/>
        </w:rPr>
        <w:lastRenderedPageBreak/>
        <w:t>A</w:t>
      </w:r>
      <w:r>
        <w:rPr>
          <w:rFonts w:ascii="Arial" w:hAnsi="Arial" w:cs="Arial"/>
          <w:sz w:val="20"/>
          <w:szCs w:val="20"/>
        </w:rPr>
        <w:t xml:space="preserve"> 2</w:t>
      </w:r>
      <w:r w:rsidR="00BC00AF">
        <w:rPr>
          <w:rFonts w:ascii="Arial" w:hAnsi="Arial" w:cs="Arial"/>
          <w:sz w:val="20"/>
          <w:szCs w:val="20"/>
        </w:rPr>
        <w:t>9</w:t>
      </w:r>
      <w:r>
        <w:rPr>
          <w:rFonts w:ascii="Arial" w:hAnsi="Arial" w:cs="Arial"/>
          <w:sz w:val="20"/>
          <w:szCs w:val="20"/>
        </w:rPr>
        <w:t>.</w:t>
      </w:r>
      <w:r w:rsidRPr="00402C84">
        <w:rPr>
          <w:rFonts w:ascii="Arial" w:hAnsi="Arial" w:cs="Arial"/>
          <w:sz w:val="20"/>
          <w:szCs w:val="20"/>
        </w:rPr>
        <w:t xml:space="preserve"> </w:t>
      </w:r>
      <w:r>
        <w:rPr>
          <w:rFonts w:ascii="Arial" w:hAnsi="Arial" w:cs="Arial"/>
          <w:sz w:val="20"/>
          <w:szCs w:val="20"/>
        </w:rPr>
        <w:t>pont</w:t>
      </w:r>
      <w:r w:rsidR="00C56BDF">
        <w:rPr>
          <w:rFonts w:ascii="Arial" w:hAnsi="Arial" w:cs="Arial"/>
          <w:sz w:val="20"/>
          <w:szCs w:val="20"/>
        </w:rPr>
        <w:t>ban</w:t>
      </w:r>
      <w:r>
        <w:rPr>
          <w:rFonts w:ascii="Arial" w:hAnsi="Arial" w:cs="Arial"/>
          <w:sz w:val="20"/>
          <w:szCs w:val="20"/>
        </w:rPr>
        <w:t xml:space="preserve"> </w:t>
      </w:r>
      <w:r w:rsidRPr="00402C84">
        <w:rPr>
          <w:rFonts w:ascii="Arial" w:hAnsi="Arial" w:cs="Arial"/>
          <w:sz w:val="20"/>
          <w:szCs w:val="20"/>
        </w:rPr>
        <w:t xml:space="preserve">kell a kamatszámítással, </w:t>
      </w:r>
      <w:proofErr w:type="spellStart"/>
      <w:r w:rsidRPr="00402C84">
        <w:rPr>
          <w:rFonts w:ascii="Arial" w:hAnsi="Arial" w:cs="Arial"/>
          <w:sz w:val="20"/>
          <w:szCs w:val="20"/>
        </w:rPr>
        <w:t>EBKM-mel</w:t>
      </w:r>
      <w:proofErr w:type="spellEnd"/>
      <w:r w:rsidRPr="00402C84">
        <w:rPr>
          <w:rFonts w:ascii="Arial" w:hAnsi="Arial" w:cs="Arial"/>
          <w:sz w:val="20"/>
          <w:szCs w:val="20"/>
        </w:rPr>
        <w:t xml:space="preserve"> kapcsolatos megjegyzéseket</w:t>
      </w:r>
      <w:r>
        <w:rPr>
          <w:rFonts w:ascii="Arial" w:hAnsi="Arial" w:cs="Arial"/>
          <w:sz w:val="20"/>
          <w:szCs w:val="20"/>
        </w:rPr>
        <w:t>, a kamatláb képzésével kapcsolatos információkat</w:t>
      </w:r>
      <w:r w:rsidRPr="00402C84">
        <w:rPr>
          <w:rFonts w:ascii="Arial" w:hAnsi="Arial" w:cs="Arial"/>
          <w:sz w:val="20"/>
          <w:szCs w:val="20"/>
        </w:rPr>
        <w:t xml:space="preserve"> </w:t>
      </w:r>
      <w:r>
        <w:rPr>
          <w:rFonts w:ascii="Arial" w:hAnsi="Arial" w:cs="Arial"/>
          <w:sz w:val="20"/>
          <w:szCs w:val="20"/>
        </w:rPr>
        <w:t>megadni</w:t>
      </w:r>
      <w:r w:rsidRPr="00402C84">
        <w:rPr>
          <w:rFonts w:ascii="Arial" w:hAnsi="Arial" w:cs="Arial"/>
          <w:sz w:val="20"/>
          <w:szCs w:val="20"/>
        </w:rPr>
        <w:t xml:space="preserve"> (pl. referencia kamatlábra vonatkozó adatok, kamatperiódus hossza). </w:t>
      </w:r>
      <w:r>
        <w:rPr>
          <w:rFonts w:ascii="Arial" w:hAnsi="Arial" w:cs="Arial"/>
          <w:sz w:val="20"/>
          <w:szCs w:val="20"/>
        </w:rPr>
        <w:t>E</w:t>
      </w:r>
      <w:r w:rsidR="00C56BDF">
        <w:rPr>
          <w:rFonts w:ascii="Arial" w:hAnsi="Arial" w:cs="Arial"/>
          <w:sz w:val="20"/>
          <w:szCs w:val="20"/>
        </w:rPr>
        <w:t>bben</w:t>
      </w:r>
      <w:r>
        <w:rPr>
          <w:rFonts w:ascii="Arial" w:hAnsi="Arial" w:cs="Arial"/>
          <w:sz w:val="20"/>
          <w:szCs w:val="20"/>
        </w:rPr>
        <w:t xml:space="preserve"> a pont</w:t>
      </w:r>
      <w:r w:rsidR="00C56BDF">
        <w:rPr>
          <w:rFonts w:ascii="Arial" w:hAnsi="Arial" w:cs="Arial"/>
          <w:sz w:val="20"/>
          <w:szCs w:val="20"/>
        </w:rPr>
        <w:t>ban</w:t>
      </w:r>
      <w:r>
        <w:rPr>
          <w:rFonts w:ascii="Arial" w:hAnsi="Arial" w:cs="Arial"/>
          <w:sz w:val="20"/>
          <w:szCs w:val="20"/>
        </w:rPr>
        <w:t xml:space="preserve"> </w:t>
      </w:r>
      <w:r w:rsidR="00C56BDF">
        <w:rPr>
          <w:rFonts w:ascii="Arial" w:hAnsi="Arial" w:cs="Arial"/>
          <w:sz w:val="20"/>
          <w:szCs w:val="20"/>
        </w:rPr>
        <w:t>adható</w:t>
      </w:r>
      <w:r w:rsidR="000A14BF">
        <w:rPr>
          <w:rFonts w:ascii="Arial" w:hAnsi="Arial" w:cs="Arial"/>
          <w:sz w:val="20"/>
          <w:szCs w:val="20"/>
        </w:rPr>
        <w:t xml:space="preserve"> meg</w:t>
      </w:r>
      <w:r w:rsidRPr="00402C84">
        <w:rPr>
          <w:rFonts w:ascii="Arial" w:hAnsi="Arial" w:cs="Arial"/>
          <w:sz w:val="20"/>
          <w:szCs w:val="20"/>
        </w:rPr>
        <w:t xml:space="preserve"> a változó, illetve változtatható kamatozással kapcsolatos tájékoztatást is (pl. amennyiben a termék báziskamatlábhoz kötött, az ezzel kapcsolatos információ is megjeleníthető). Ha adott feltételek teljesülése estén (nem akciós) bónusz kamat is jár az általánosan érvényes alapkamatlábon felül, annak feltételei is i</w:t>
      </w:r>
      <w:r w:rsidR="000A14BF">
        <w:rPr>
          <w:rFonts w:ascii="Arial" w:hAnsi="Arial" w:cs="Arial"/>
          <w:sz w:val="20"/>
          <w:szCs w:val="20"/>
        </w:rPr>
        <w:t>tt jelentendők</w:t>
      </w:r>
      <w:r w:rsidRPr="00402C84">
        <w:rPr>
          <w:rFonts w:ascii="Arial" w:hAnsi="Arial" w:cs="Arial"/>
          <w:sz w:val="20"/>
          <w:szCs w:val="20"/>
        </w:rPr>
        <w:t>.</w:t>
      </w:r>
      <w:r>
        <w:rPr>
          <w:rFonts w:ascii="Arial" w:hAnsi="Arial" w:cs="Arial"/>
          <w:sz w:val="20"/>
          <w:szCs w:val="20"/>
        </w:rPr>
        <w:t xml:space="preserve"> Továbbá </w:t>
      </w:r>
      <w:r w:rsidR="000A14BF">
        <w:rPr>
          <w:rFonts w:ascii="Arial" w:hAnsi="Arial" w:cs="Arial"/>
          <w:sz w:val="20"/>
          <w:szCs w:val="20"/>
        </w:rPr>
        <w:t>itt</w:t>
      </w:r>
      <w:r>
        <w:rPr>
          <w:rFonts w:ascii="Arial" w:hAnsi="Arial" w:cs="Arial"/>
          <w:sz w:val="20"/>
          <w:szCs w:val="20"/>
        </w:rPr>
        <w:t xml:space="preserve"> kell megadni az a</w:t>
      </w:r>
      <w:r w:rsidRPr="00AA413F">
        <w:rPr>
          <w:rFonts w:ascii="Arial" w:hAnsi="Arial" w:cs="Arial"/>
          <w:sz w:val="20"/>
          <w:szCs w:val="20"/>
        </w:rPr>
        <w:t>kciós termék esetén</w:t>
      </w:r>
      <w:r w:rsidRPr="00AA413F">
        <w:rPr>
          <w:rFonts w:ascii="Arial" w:hAnsi="Arial" w:cs="Arial"/>
          <w:i/>
          <w:sz w:val="20"/>
          <w:szCs w:val="20"/>
        </w:rPr>
        <w:t xml:space="preserve"> </w:t>
      </w:r>
      <w:r w:rsidRPr="00AA413F">
        <w:rPr>
          <w:rFonts w:ascii="Arial" w:hAnsi="Arial" w:cs="Arial"/>
          <w:sz w:val="20"/>
          <w:szCs w:val="20"/>
        </w:rPr>
        <w:t xml:space="preserve">a közzététel időpontjában hatályos kondíciós lista szerinti nem akciós </w:t>
      </w:r>
      <w:proofErr w:type="spellStart"/>
      <w:r w:rsidRPr="00AA413F">
        <w:rPr>
          <w:rFonts w:ascii="Arial" w:hAnsi="Arial" w:cs="Arial"/>
          <w:sz w:val="20"/>
          <w:szCs w:val="20"/>
        </w:rPr>
        <w:t>EBKM</w:t>
      </w:r>
      <w:proofErr w:type="spellEnd"/>
      <w:r w:rsidRPr="00AA413F">
        <w:rPr>
          <w:rFonts w:ascii="Arial" w:hAnsi="Arial" w:cs="Arial"/>
          <w:sz w:val="20"/>
          <w:szCs w:val="20"/>
        </w:rPr>
        <w:t xml:space="preserve"> értéket is</w:t>
      </w:r>
      <w:r>
        <w:rPr>
          <w:rFonts w:ascii="Arial" w:hAnsi="Arial" w:cs="Arial"/>
          <w:sz w:val="20"/>
          <w:szCs w:val="20"/>
        </w:rPr>
        <w:t>.</w:t>
      </w:r>
    </w:p>
    <w:p w14:paraId="0BF26BF8" w14:textId="77777777" w:rsidR="00C86748" w:rsidRPr="00402C84" w:rsidRDefault="00C86748" w:rsidP="00C86748">
      <w:pPr>
        <w:spacing w:line="240" w:lineRule="auto"/>
        <w:jc w:val="both"/>
        <w:rPr>
          <w:rFonts w:ascii="Arial" w:hAnsi="Arial" w:cs="Arial"/>
          <w:sz w:val="20"/>
          <w:szCs w:val="20"/>
        </w:rPr>
      </w:pPr>
      <w:r w:rsidRPr="009171EA">
        <w:rPr>
          <w:rFonts w:ascii="Arial" w:hAnsi="Arial" w:cs="Arial"/>
          <w:sz w:val="20"/>
          <w:szCs w:val="20"/>
        </w:rPr>
        <w:t xml:space="preserve">A számla kamatozásával kapcsolatos éves kamatra és </w:t>
      </w:r>
      <w:proofErr w:type="spellStart"/>
      <w:r w:rsidRPr="009171EA">
        <w:rPr>
          <w:rFonts w:ascii="Arial" w:hAnsi="Arial" w:cs="Arial"/>
          <w:sz w:val="20"/>
          <w:szCs w:val="20"/>
        </w:rPr>
        <w:t>EBKM</w:t>
      </w:r>
      <w:proofErr w:type="spellEnd"/>
      <w:r w:rsidRPr="009171EA">
        <w:rPr>
          <w:rFonts w:ascii="Arial" w:hAnsi="Arial" w:cs="Arial"/>
          <w:sz w:val="20"/>
          <w:szCs w:val="20"/>
        </w:rPr>
        <w:t xml:space="preserve">-re vonatkozó információk megadására a </w:t>
      </w:r>
      <w:r w:rsidR="00BC00AF">
        <w:rPr>
          <w:rFonts w:ascii="Arial" w:hAnsi="Arial" w:cs="Arial"/>
          <w:sz w:val="20"/>
          <w:szCs w:val="20"/>
        </w:rPr>
        <w:t>30</w:t>
      </w:r>
      <w:r w:rsidR="000A14BF">
        <w:rPr>
          <w:rFonts w:ascii="Arial" w:hAnsi="Arial" w:cs="Arial"/>
          <w:sz w:val="20"/>
          <w:szCs w:val="20"/>
        </w:rPr>
        <w:t>-</w:t>
      </w:r>
      <w:r w:rsidRPr="00D97DAB">
        <w:rPr>
          <w:rFonts w:ascii="Arial" w:hAnsi="Arial" w:cs="Arial"/>
          <w:sz w:val="20"/>
          <w:szCs w:val="20"/>
        </w:rPr>
        <w:t>4</w:t>
      </w:r>
      <w:r w:rsidR="00BC00AF">
        <w:rPr>
          <w:rFonts w:ascii="Arial" w:hAnsi="Arial" w:cs="Arial"/>
          <w:sz w:val="20"/>
          <w:szCs w:val="20"/>
        </w:rPr>
        <w:t>9</w:t>
      </w:r>
      <w:r w:rsidRPr="00D97DAB">
        <w:rPr>
          <w:rFonts w:ascii="Arial" w:hAnsi="Arial" w:cs="Arial"/>
          <w:sz w:val="20"/>
          <w:szCs w:val="20"/>
        </w:rPr>
        <w:t xml:space="preserve">. </w:t>
      </w:r>
      <w:r w:rsidRPr="009171EA">
        <w:rPr>
          <w:rFonts w:ascii="Arial" w:hAnsi="Arial" w:cs="Arial"/>
          <w:sz w:val="20"/>
          <w:szCs w:val="20"/>
        </w:rPr>
        <w:t>pont szolgál. A</w:t>
      </w:r>
      <w:r>
        <w:rPr>
          <w:rFonts w:ascii="Arial" w:hAnsi="Arial" w:cs="Arial"/>
          <w:sz w:val="20"/>
          <w:szCs w:val="20"/>
        </w:rPr>
        <w:t xml:space="preserve"> </w:t>
      </w:r>
      <w:r w:rsidR="00BC00AF">
        <w:rPr>
          <w:rFonts w:ascii="Arial" w:hAnsi="Arial" w:cs="Arial"/>
          <w:sz w:val="20"/>
          <w:szCs w:val="20"/>
        </w:rPr>
        <w:t>30</w:t>
      </w:r>
      <w:r>
        <w:rPr>
          <w:rFonts w:ascii="Arial" w:hAnsi="Arial" w:cs="Arial"/>
          <w:sz w:val="20"/>
          <w:szCs w:val="20"/>
        </w:rPr>
        <w:t>., 3</w:t>
      </w:r>
      <w:r w:rsidR="00BC00AF">
        <w:rPr>
          <w:rFonts w:ascii="Arial" w:hAnsi="Arial" w:cs="Arial"/>
          <w:sz w:val="20"/>
          <w:szCs w:val="20"/>
        </w:rPr>
        <w:t>4</w:t>
      </w:r>
      <w:r>
        <w:rPr>
          <w:rFonts w:ascii="Arial" w:hAnsi="Arial" w:cs="Arial"/>
          <w:sz w:val="20"/>
          <w:szCs w:val="20"/>
        </w:rPr>
        <w:t>.</w:t>
      </w:r>
      <w:r w:rsidR="000A14BF">
        <w:rPr>
          <w:rFonts w:ascii="Arial" w:hAnsi="Arial" w:cs="Arial"/>
          <w:sz w:val="20"/>
          <w:szCs w:val="20"/>
        </w:rPr>
        <w:t>,</w:t>
      </w:r>
      <w:r>
        <w:rPr>
          <w:rFonts w:ascii="Arial" w:hAnsi="Arial" w:cs="Arial"/>
          <w:sz w:val="20"/>
          <w:szCs w:val="20"/>
        </w:rPr>
        <w:t xml:space="preserve"> 3</w:t>
      </w:r>
      <w:r w:rsidR="00BC00AF">
        <w:rPr>
          <w:rFonts w:ascii="Arial" w:hAnsi="Arial" w:cs="Arial"/>
          <w:sz w:val="20"/>
          <w:szCs w:val="20"/>
        </w:rPr>
        <w:t>8</w:t>
      </w:r>
      <w:r>
        <w:rPr>
          <w:rFonts w:ascii="Arial" w:hAnsi="Arial" w:cs="Arial"/>
          <w:sz w:val="20"/>
          <w:szCs w:val="20"/>
        </w:rPr>
        <w:t>., 4</w:t>
      </w:r>
      <w:r w:rsidR="00BC00AF">
        <w:rPr>
          <w:rFonts w:ascii="Arial" w:hAnsi="Arial" w:cs="Arial"/>
          <w:sz w:val="20"/>
          <w:szCs w:val="20"/>
        </w:rPr>
        <w:t>2</w:t>
      </w:r>
      <w:r>
        <w:rPr>
          <w:rFonts w:ascii="Arial" w:hAnsi="Arial" w:cs="Arial"/>
          <w:sz w:val="20"/>
          <w:szCs w:val="20"/>
        </w:rPr>
        <w:t>. és</w:t>
      </w:r>
      <w:r w:rsidRPr="009171EA">
        <w:rPr>
          <w:rFonts w:ascii="Arial" w:hAnsi="Arial" w:cs="Arial"/>
          <w:sz w:val="20"/>
          <w:szCs w:val="20"/>
        </w:rPr>
        <w:t xml:space="preserve"> </w:t>
      </w:r>
      <w:r>
        <w:rPr>
          <w:rFonts w:ascii="Arial" w:hAnsi="Arial" w:cs="Arial"/>
          <w:sz w:val="20"/>
          <w:szCs w:val="20"/>
        </w:rPr>
        <w:t>4</w:t>
      </w:r>
      <w:r w:rsidR="00BC00AF">
        <w:rPr>
          <w:rFonts w:ascii="Arial" w:hAnsi="Arial" w:cs="Arial"/>
          <w:sz w:val="20"/>
          <w:szCs w:val="20"/>
        </w:rPr>
        <w:t>6</w:t>
      </w:r>
      <w:r>
        <w:rPr>
          <w:rFonts w:ascii="Arial" w:hAnsi="Arial" w:cs="Arial"/>
          <w:sz w:val="20"/>
          <w:szCs w:val="20"/>
        </w:rPr>
        <w:t>.</w:t>
      </w:r>
      <w:r w:rsidR="00A23AB9">
        <w:rPr>
          <w:rFonts w:ascii="Arial" w:hAnsi="Arial" w:cs="Arial"/>
          <w:sz w:val="20"/>
          <w:szCs w:val="20"/>
        </w:rPr>
        <w:t>, valamint</w:t>
      </w:r>
      <w:r w:rsidRPr="009171EA">
        <w:rPr>
          <w:rFonts w:ascii="Arial" w:hAnsi="Arial" w:cs="Arial"/>
          <w:sz w:val="20"/>
          <w:szCs w:val="20"/>
        </w:rPr>
        <w:t xml:space="preserve"> </w:t>
      </w:r>
      <w:r>
        <w:rPr>
          <w:rFonts w:ascii="Arial" w:hAnsi="Arial" w:cs="Arial"/>
          <w:sz w:val="20"/>
          <w:szCs w:val="20"/>
        </w:rPr>
        <w:t>a 3</w:t>
      </w:r>
      <w:r w:rsidR="00BC00AF">
        <w:rPr>
          <w:rFonts w:ascii="Arial" w:hAnsi="Arial" w:cs="Arial"/>
          <w:sz w:val="20"/>
          <w:szCs w:val="20"/>
        </w:rPr>
        <w:t>1</w:t>
      </w:r>
      <w:r>
        <w:rPr>
          <w:rFonts w:ascii="Arial" w:hAnsi="Arial" w:cs="Arial"/>
          <w:sz w:val="20"/>
          <w:szCs w:val="20"/>
        </w:rPr>
        <w:t>., 3</w:t>
      </w:r>
      <w:r w:rsidR="00BC00AF">
        <w:rPr>
          <w:rFonts w:ascii="Arial" w:hAnsi="Arial" w:cs="Arial"/>
          <w:sz w:val="20"/>
          <w:szCs w:val="20"/>
        </w:rPr>
        <w:t>5</w:t>
      </w:r>
      <w:r>
        <w:rPr>
          <w:rFonts w:ascii="Arial" w:hAnsi="Arial" w:cs="Arial"/>
          <w:sz w:val="20"/>
          <w:szCs w:val="20"/>
        </w:rPr>
        <w:t>., 3</w:t>
      </w:r>
      <w:r w:rsidR="00BC00AF">
        <w:rPr>
          <w:rFonts w:ascii="Arial" w:hAnsi="Arial" w:cs="Arial"/>
          <w:sz w:val="20"/>
          <w:szCs w:val="20"/>
        </w:rPr>
        <w:t>9</w:t>
      </w:r>
      <w:r>
        <w:rPr>
          <w:rFonts w:ascii="Arial" w:hAnsi="Arial" w:cs="Arial"/>
          <w:sz w:val="20"/>
          <w:szCs w:val="20"/>
        </w:rPr>
        <w:t>., 4</w:t>
      </w:r>
      <w:r w:rsidR="00BC00AF">
        <w:rPr>
          <w:rFonts w:ascii="Arial" w:hAnsi="Arial" w:cs="Arial"/>
          <w:sz w:val="20"/>
          <w:szCs w:val="20"/>
        </w:rPr>
        <w:t>3</w:t>
      </w:r>
      <w:r>
        <w:rPr>
          <w:rFonts w:ascii="Arial" w:hAnsi="Arial" w:cs="Arial"/>
          <w:sz w:val="20"/>
          <w:szCs w:val="20"/>
        </w:rPr>
        <w:t>. és 4</w:t>
      </w:r>
      <w:r w:rsidR="00BC00AF">
        <w:rPr>
          <w:rFonts w:ascii="Arial" w:hAnsi="Arial" w:cs="Arial"/>
          <w:sz w:val="20"/>
          <w:szCs w:val="20"/>
        </w:rPr>
        <w:t>7</w:t>
      </w:r>
      <w:r>
        <w:rPr>
          <w:rFonts w:ascii="Arial" w:hAnsi="Arial" w:cs="Arial"/>
          <w:sz w:val="20"/>
          <w:szCs w:val="20"/>
        </w:rPr>
        <w:t xml:space="preserve">. </w:t>
      </w:r>
      <w:r w:rsidR="00A23AB9">
        <w:rPr>
          <w:rFonts w:ascii="Arial" w:hAnsi="Arial" w:cs="Arial"/>
          <w:sz w:val="20"/>
          <w:szCs w:val="20"/>
        </w:rPr>
        <w:t>pont</w:t>
      </w:r>
      <w:r w:rsidRPr="009171EA">
        <w:rPr>
          <w:rFonts w:ascii="Arial" w:hAnsi="Arial" w:cs="Arial"/>
          <w:sz w:val="20"/>
          <w:szCs w:val="20"/>
        </w:rPr>
        <w:t xml:space="preserve"> különböző összeghatárok megadását teszik lehetővé. Ha az elhelyezhető összeg minimuma közvetlenül nincs meghatározva, de arra kerekítési szabály van érvényben, abban az esetben a kerekítési szabályból adódó minimális összeget kell megadni. Ha az elhelyezhető összeg maximumára nincs előírás, akkor a „</w:t>
      </w:r>
      <w:r w:rsidRPr="009171EA">
        <w:rPr>
          <w:rFonts w:ascii="Arial" w:hAnsi="Arial" w:cs="Arial"/>
          <w:i/>
          <w:iCs/>
          <w:sz w:val="20"/>
          <w:szCs w:val="20"/>
        </w:rPr>
        <w:t>Látra szóló kamatozás - Összeg, intervallum felső értéke (Ft)</w:t>
      </w:r>
      <w:r w:rsidRPr="009171EA">
        <w:rPr>
          <w:rFonts w:ascii="Arial" w:hAnsi="Arial" w:cs="Arial"/>
          <w:sz w:val="20"/>
          <w:szCs w:val="20"/>
        </w:rPr>
        <w:t xml:space="preserve">” pontnál a „Nincs felső határ” </w:t>
      </w:r>
      <w:r w:rsidR="00AC1906">
        <w:rPr>
          <w:rFonts w:ascii="Arial" w:hAnsi="Arial" w:cs="Arial"/>
          <w:sz w:val="20"/>
          <w:szCs w:val="20"/>
        </w:rPr>
        <w:t>választ</w:t>
      </w:r>
      <w:r w:rsidR="006C50B0">
        <w:rPr>
          <w:rFonts w:ascii="Arial" w:hAnsi="Arial" w:cs="Arial"/>
          <w:sz w:val="20"/>
          <w:szCs w:val="20"/>
        </w:rPr>
        <w:t xml:space="preserve"> </w:t>
      </w:r>
      <w:r w:rsidR="00F9047F">
        <w:rPr>
          <w:rFonts w:ascii="Arial" w:hAnsi="Arial" w:cs="Arial"/>
          <w:sz w:val="20"/>
          <w:szCs w:val="20"/>
        </w:rPr>
        <w:t>„</w:t>
      </w:r>
      <w:r w:rsidR="006C50B0">
        <w:rPr>
          <w:rFonts w:ascii="Arial" w:hAnsi="Arial" w:cs="Arial"/>
          <w:sz w:val="20"/>
          <w:szCs w:val="20"/>
        </w:rPr>
        <w:t xml:space="preserve">üres </w:t>
      </w:r>
      <w:proofErr w:type="spellStart"/>
      <w:proofErr w:type="gramStart"/>
      <w:r w:rsidR="006C50B0">
        <w:rPr>
          <w:rFonts w:ascii="Arial" w:hAnsi="Arial" w:cs="Arial"/>
          <w:sz w:val="20"/>
          <w:szCs w:val="20"/>
        </w:rPr>
        <w:t>string</w:t>
      </w:r>
      <w:proofErr w:type="spellEnd"/>
      <w:r w:rsidR="00F9047F">
        <w:rPr>
          <w:rFonts w:ascii="Arial" w:hAnsi="Arial" w:cs="Arial"/>
          <w:sz w:val="20"/>
          <w:szCs w:val="20"/>
        </w:rPr>
        <w:t>”-</w:t>
      </w:r>
      <w:proofErr w:type="gramEnd"/>
      <w:r w:rsidR="006C50B0">
        <w:rPr>
          <w:rFonts w:ascii="Arial" w:hAnsi="Arial" w:cs="Arial"/>
          <w:sz w:val="20"/>
          <w:szCs w:val="20"/>
        </w:rPr>
        <w:t>ként</w:t>
      </w:r>
      <w:r w:rsidRPr="009171EA">
        <w:rPr>
          <w:rFonts w:ascii="Arial" w:hAnsi="Arial" w:cs="Arial"/>
          <w:sz w:val="20"/>
          <w:szCs w:val="20"/>
        </w:rPr>
        <w:t xml:space="preserve"> kell szerepeltetni. A </w:t>
      </w:r>
      <w:r>
        <w:rPr>
          <w:rFonts w:ascii="Arial" w:hAnsi="Arial" w:cs="Arial"/>
          <w:sz w:val="20"/>
          <w:szCs w:val="20"/>
        </w:rPr>
        <w:t>3</w:t>
      </w:r>
      <w:r w:rsidR="00BC00AF">
        <w:rPr>
          <w:rFonts w:ascii="Arial" w:hAnsi="Arial" w:cs="Arial"/>
          <w:sz w:val="20"/>
          <w:szCs w:val="20"/>
        </w:rPr>
        <w:t>2</w:t>
      </w:r>
      <w:r>
        <w:rPr>
          <w:rFonts w:ascii="Arial" w:hAnsi="Arial" w:cs="Arial"/>
          <w:sz w:val="20"/>
          <w:szCs w:val="20"/>
        </w:rPr>
        <w:t>., 3</w:t>
      </w:r>
      <w:r w:rsidR="00BC00AF">
        <w:rPr>
          <w:rFonts w:ascii="Arial" w:hAnsi="Arial" w:cs="Arial"/>
          <w:sz w:val="20"/>
          <w:szCs w:val="20"/>
        </w:rPr>
        <w:t>6</w:t>
      </w:r>
      <w:r>
        <w:rPr>
          <w:rFonts w:ascii="Arial" w:hAnsi="Arial" w:cs="Arial"/>
          <w:sz w:val="20"/>
          <w:szCs w:val="20"/>
        </w:rPr>
        <w:t xml:space="preserve">., </w:t>
      </w:r>
      <w:r w:rsidR="00BC00AF">
        <w:rPr>
          <w:rFonts w:ascii="Arial" w:hAnsi="Arial" w:cs="Arial"/>
          <w:sz w:val="20"/>
          <w:szCs w:val="20"/>
        </w:rPr>
        <w:t>40</w:t>
      </w:r>
      <w:r>
        <w:rPr>
          <w:rFonts w:ascii="Arial" w:hAnsi="Arial" w:cs="Arial"/>
          <w:sz w:val="20"/>
          <w:szCs w:val="20"/>
        </w:rPr>
        <w:t>., 4</w:t>
      </w:r>
      <w:r w:rsidR="00BC00AF">
        <w:rPr>
          <w:rFonts w:ascii="Arial" w:hAnsi="Arial" w:cs="Arial"/>
          <w:sz w:val="20"/>
          <w:szCs w:val="20"/>
        </w:rPr>
        <w:t>4</w:t>
      </w:r>
      <w:r>
        <w:rPr>
          <w:rFonts w:ascii="Arial" w:hAnsi="Arial" w:cs="Arial"/>
          <w:sz w:val="20"/>
          <w:szCs w:val="20"/>
        </w:rPr>
        <w:t>. és 4</w:t>
      </w:r>
      <w:r w:rsidR="00BC00AF">
        <w:rPr>
          <w:rFonts w:ascii="Arial" w:hAnsi="Arial" w:cs="Arial"/>
          <w:sz w:val="20"/>
          <w:szCs w:val="20"/>
        </w:rPr>
        <w:t>8</w:t>
      </w:r>
      <w:r>
        <w:rPr>
          <w:rFonts w:ascii="Arial" w:hAnsi="Arial" w:cs="Arial"/>
          <w:sz w:val="20"/>
          <w:szCs w:val="20"/>
        </w:rPr>
        <w:t xml:space="preserve">. </w:t>
      </w:r>
      <w:r w:rsidRPr="009171EA">
        <w:rPr>
          <w:rFonts w:ascii="Arial" w:hAnsi="Arial" w:cs="Arial"/>
          <w:sz w:val="20"/>
          <w:szCs w:val="20"/>
        </w:rPr>
        <w:t>pont</w:t>
      </w:r>
      <w:r w:rsidR="007752DB">
        <w:rPr>
          <w:rFonts w:ascii="Arial" w:hAnsi="Arial" w:cs="Arial"/>
          <w:sz w:val="20"/>
          <w:szCs w:val="20"/>
        </w:rPr>
        <w:t>ban</w:t>
      </w:r>
      <w:r w:rsidRPr="009171EA">
        <w:rPr>
          <w:rFonts w:ascii="Arial" w:hAnsi="Arial" w:cs="Arial"/>
          <w:sz w:val="20"/>
          <w:szCs w:val="20"/>
        </w:rPr>
        <w:t xml:space="preserve"> numerikus kamatláb értékeket kell megadni</w:t>
      </w:r>
      <w:r w:rsidR="007752DB">
        <w:rPr>
          <w:rFonts w:ascii="Arial" w:hAnsi="Arial" w:cs="Arial"/>
          <w:sz w:val="20"/>
          <w:szCs w:val="20"/>
        </w:rPr>
        <w:t>,</w:t>
      </w:r>
      <w:r w:rsidRPr="009171EA">
        <w:rPr>
          <w:rFonts w:ascii="Arial" w:hAnsi="Arial" w:cs="Arial"/>
          <w:sz w:val="20"/>
          <w:szCs w:val="20"/>
        </w:rPr>
        <w:t xml:space="preserve"> 2 tizedesjegy pontossággal, százalékjel feltüntetése nélkül. A </w:t>
      </w:r>
      <w:r>
        <w:rPr>
          <w:rFonts w:ascii="Arial" w:hAnsi="Arial" w:cs="Arial"/>
          <w:sz w:val="20"/>
          <w:szCs w:val="20"/>
        </w:rPr>
        <w:t>3</w:t>
      </w:r>
      <w:r w:rsidR="00BC00AF">
        <w:rPr>
          <w:rFonts w:ascii="Arial" w:hAnsi="Arial" w:cs="Arial"/>
          <w:sz w:val="20"/>
          <w:szCs w:val="20"/>
        </w:rPr>
        <w:t>3</w:t>
      </w:r>
      <w:r>
        <w:rPr>
          <w:rFonts w:ascii="Arial" w:hAnsi="Arial" w:cs="Arial"/>
          <w:sz w:val="20"/>
          <w:szCs w:val="20"/>
        </w:rPr>
        <w:t>., 3</w:t>
      </w:r>
      <w:r w:rsidR="00BC00AF">
        <w:rPr>
          <w:rFonts w:ascii="Arial" w:hAnsi="Arial" w:cs="Arial"/>
          <w:sz w:val="20"/>
          <w:szCs w:val="20"/>
        </w:rPr>
        <w:t>7</w:t>
      </w:r>
      <w:r>
        <w:rPr>
          <w:rFonts w:ascii="Arial" w:hAnsi="Arial" w:cs="Arial"/>
          <w:sz w:val="20"/>
          <w:szCs w:val="20"/>
        </w:rPr>
        <w:t>., 4</w:t>
      </w:r>
      <w:r w:rsidR="00BC00AF">
        <w:rPr>
          <w:rFonts w:ascii="Arial" w:hAnsi="Arial" w:cs="Arial"/>
          <w:sz w:val="20"/>
          <w:szCs w:val="20"/>
        </w:rPr>
        <w:t>1</w:t>
      </w:r>
      <w:r>
        <w:rPr>
          <w:rFonts w:ascii="Arial" w:hAnsi="Arial" w:cs="Arial"/>
          <w:sz w:val="20"/>
          <w:szCs w:val="20"/>
        </w:rPr>
        <w:t>., 4</w:t>
      </w:r>
      <w:r w:rsidR="00BC00AF">
        <w:rPr>
          <w:rFonts w:ascii="Arial" w:hAnsi="Arial" w:cs="Arial"/>
          <w:sz w:val="20"/>
          <w:szCs w:val="20"/>
        </w:rPr>
        <w:t>5</w:t>
      </w:r>
      <w:r>
        <w:rPr>
          <w:rFonts w:ascii="Arial" w:hAnsi="Arial" w:cs="Arial"/>
          <w:sz w:val="20"/>
          <w:szCs w:val="20"/>
        </w:rPr>
        <w:t>. és 4</w:t>
      </w:r>
      <w:r w:rsidR="00BC00AF">
        <w:rPr>
          <w:rFonts w:ascii="Arial" w:hAnsi="Arial" w:cs="Arial"/>
          <w:sz w:val="20"/>
          <w:szCs w:val="20"/>
        </w:rPr>
        <w:t>9</w:t>
      </w:r>
      <w:r>
        <w:rPr>
          <w:rFonts w:ascii="Arial" w:hAnsi="Arial" w:cs="Arial"/>
          <w:sz w:val="20"/>
          <w:szCs w:val="20"/>
        </w:rPr>
        <w:t xml:space="preserve">. </w:t>
      </w:r>
      <w:r w:rsidRPr="009171EA">
        <w:rPr>
          <w:rFonts w:ascii="Arial" w:hAnsi="Arial" w:cs="Arial"/>
          <w:sz w:val="20"/>
          <w:szCs w:val="20"/>
        </w:rPr>
        <w:t>pont</w:t>
      </w:r>
      <w:r w:rsidR="007752DB">
        <w:rPr>
          <w:rFonts w:ascii="Arial" w:hAnsi="Arial" w:cs="Arial"/>
          <w:sz w:val="20"/>
          <w:szCs w:val="20"/>
        </w:rPr>
        <w:t>ba</w:t>
      </w:r>
      <w:r w:rsidRPr="009171EA">
        <w:rPr>
          <w:rFonts w:ascii="Arial" w:hAnsi="Arial" w:cs="Arial"/>
          <w:sz w:val="20"/>
          <w:szCs w:val="20"/>
        </w:rPr>
        <w:t xml:space="preserve">n a kamatlábhoz tartozó </w:t>
      </w:r>
      <w:proofErr w:type="spellStart"/>
      <w:r w:rsidRPr="009171EA">
        <w:rPr>
          <w:rFonts w:ascii="Arial" w:hAnsi="Arial" w:cs="Arial"/>
          <w:sz w:val="20"/>
          <w:szCs w:val="20"/>
        </w:rPr>
        <w:t>EBKM</w:t>
      </w:r>
      <w:proofErr w:type="spellEnd"/>
      <w:r w:rsidRPr="009171EA">
        <w:rPr>
          <w:rFonts w:ascii="Arial" w:hAnsi="Arial" w:cs="Arial"/>
          <w:sz w:val="20"/>
          <w:szCs w:val="20"/>
        </w:rPr>
        <w:t xml:space="preserve"> értéket kell megadni</w:t>
      </w:r>
      <w:r w:rsidR="007752DB">
        <w:rPr>
          <w:rFonts w:ascii="Arial" w:hAnsi="Arial" w:cs="Arial"/>
          <w:sz w:val="20"/>
          <w:szCs w:val="20"/>
        </w:rPr>
        <w:t>,</w:t>
      </w:r>
      <w:r w:rsidRPr="009171EA">
        <w:rPr>
          <w:rFonts w:ascii="Arial" w:hAnsi="Arial" w:cs="Arial"/>
          <w:sz w:val="20"/>
          <w:szCs w:val="20"/>
        </w:rPr>
        <w:t xml:space="preserve"> két tizedesjegy pontossággal, százalékjel feltüntetése nélkül, a vonatkozó hatályos jogszabály szerint. </w:t>
      </w:r>
      <w:r w:rsidRPr="00B576A5">
        <w:rPr>
          <w:rFonts w:ascii="Arial" w:hAnsi="Arial" w:cs="Arial"/>
          <w:sz w:val="20"/>
          <w:szCs w:val="20"/>
        </w:rPr>
        <w:t xml:space="preserve">A </w:t>
      </w:r>
      <w:proofErr w:type="spellStart"/>
      <w:r w:rsidRPr="00B576A5">
        <w:rPr>
          <w:rFonts w:ascii="Arial" w:hAnsi="Arial" w:cs="Arial"/>
          <w:sz w:val="20"/>
          <w:szCs w:val="20"/>
        </w:rPr>
        <w:t>szkriptben</w:t>
      </w:r>
      <w:proofErr w:type="spellEnd"/>
      <w:r w:rsidRPr="009171EA">
        <w:rPr>
          <w:rFonts w:ascii="Arial" w:hAnsi="Arial" w:cs="Arial"/>
          <w:sz w:val="20"/>
          <w:szCs w:val="20"/>
        </w:rPr>
        <w:t xml:space="preserve"> legfeljebb 5 összegintervallum és a rájuk vonatkozó éves kamatszintek, valamint </w:t>
      </w:r>
      <w:proofErr w:type="spellStart"/>
      <w:r w:rsidRPr="009171EA">
        <w:rPr>
          <w:rFonts w:ascii="Arial" w:hAnsi="Arial" w:cs="Arial"/>
          <w:sz w:val="20"/>
          <w:szCs w:val="20"/>
        </w:rPr>
        <w:t>EBKM</w:t>
      </w:r>
      <w:proofErr w:type="spellEnd"/>
      <w:r w:rsidRPr="009171EA">
        <w:rPr>
          <w:rFonts w:ascii="Arial" w:hAnsi="Arial" w:cs="Arial"/>
          <w:sz w:val="20"/>
          <w:szCs w:val="20"/>
        </w:rPr>
        <w:t xml:space="preserve"> értékek adhatók meg.</w:t>
      </w:r>
    </w:p>
    <w:p w14:paraId="6E24D1FF" w14:textId="77777777" w:rsidR="00C86748" w:rsidRPr="00402C84" w:rsidRDefault="00C86748" w:rsidP="00C86748">
      <w:pPr>
        <w:pStyle w:val="Default"/>
        <w:spacing w:after="200"/>
        <w:jc w:val="both"/>
        <w:rPr>
          <w:rFonts w:ascii="Arial" w:hAnsi="Arial" w:cs="Arial"/>
          <w:color w:val="auto"/>
          <w:sz w:val="20"/>
          <w:szCs w:val="20"/>
        </w:rPr>
      </w:pPr>
      <w:r w:rsidRPr="00402C84">
        <w:rPr>
          <w:rFonts w:ascii="Arial" w:hAnsi="Arial" w:cs="Arial"/>
          <w:color w:val="auto"/>
          <w:sz w:val="20"/>
          <w:szCs w:val="20"/>
        </w:rPr>
        <w:t>A</w:t>
      </w:r>
      <w:r w:rsidR="00530034">
        <w:rPr>
          <w:rFonts w:ascii="Arial" w:hAnsi="Arial" w:cs="Arial"/>
          <w:color w:val="auto"/>
          <w:sz w:val="20"/>
          <w:szCs w:val="20"/>
        </w:rPr>
        <w:t>z</w:t>
      </w:r>
      <w:r>
        <w:rPr>
          <w:rFonts w:ascii="Arial" w:hAnsi="Arial" w:cs="Arial"/>
          <w:color w:val="auto"/>
          <w:sz w:val="20"/>
          <w:szCs w:val="20"/>
        </w:rPr>
        <w:t xml:space="preserve"> </w:t>
      </w:r>
      <w:r w:rsidR="00530034">
        <w:rPr>
          <w:rFonts w:ascii="Arial" w:hAnsi="Arial" w:cs="Arial"/>
          <w:color w:val="auto"/>
          <w:sz w:val="20"/>
          <w:szCs w:val="20"/>
        </w:rPr>
        <w:t>50</w:t>
      </w:r>
      <w:r>
        <w:rPr>
          <w:rFonts w:ascii="Arial" w:hAnsi="Arial" w:cs="Arial"/>
          <w:color w:val="auto"/>
          <w:sz w:val="20"/>
          <w:szCs w:val="20"/>
        </w:rPr>
        <w:t>., 5</w:t>
      </w:r>
      <w:r w:rsidR="00530034">
        <w:rPr>
          <w:rFonts w:ascii="Arial" w:hAnsi="Arial" w:cs="Arial"/>
          <w:color w:val="auto"/>
          <w:sz w:val="20"/>
          <w:szCs w:val="20"/>
        </w:rPr>
        <w:t>2</w:t>
      </w:r>
      <w:r>
        <w:rPr>
          <w:rFonts w:ascii="Arial" w:hAnsi="Arial" w:cs="Arial"/>
          <w:color w:val="auto"/>
          <w:sz w:val="20"/>
          <w:szCs w:val="20"/>
        </w:rPr>
        <w:t>., 5</w:t>
      </w:r>
      <w:r w:rsidR="00530034">
        <w:rPr>
          <w:rFonts w:ascii="Arial" w:hAnsi="Arial" w:cs="Arial"/>
          <w:color w:val="auto"/>
          <w:sz w:val="20"/>
          <w:szCs w:val="20"/>
        </w:rPr>
        <w:t>4</w:t>
      </w:r>
      <w:r>
        <w:rPr>
          <w:rFonts w:ascii="Arial" w:hAnsi="Arial" w:cs="Arial"/>
          <w:color w:val="auto"/>
          <w:sz w:val="20"/>
          <w:szCs w:val="20"/>
        </w:rPr>
        <w:t>., 5</w:t>
      </w:r>
      <w:r w:rsidR="00530034">
        <w:rPr>
          <w:rFonts w:ascii="Arial" w:hAnsi="Arial" w:cs="Arial"/>
          <w:color w:val="auto"/>
          <w:sz w:val="20"/>
          <w:szCs w:val="20"/>
        </w:rPr>
        <w:t>6</w:t>
      </w:r>
      <w:r>
        <w:rPr>
          <w:rFonts w:ascii="Arial" w:hAnsi="Arial" w:cs="Arial"/>
          <w:color w:val="auto"/>
          <w:sz w:val="20"/>
          <w:szCs w:val="20"/>
        </w:rPr>
        <w:t>., 63., 66., 68. és 72. pont</w:t>
      </w:r>
      <w:r w:rsidR="000F4F58">
        <w:rPr>
          <w:rFonts w:ascii="Arial" w:hAnsi="Arial" w:cs="Arial"/>
          <w:color w:val="auto"/>
          <w:sz w:val="20"/>
          <w:szCs w:val="20"/>
        </w:rPr>
        <w:t>ba</w:t>
      </w:r>
      <w:r>
        <w:rPr>
          <w:rFonts w:ascii="Arial" w:hAnsi="Arial" w:cs="Arial"/>
          <w:color w:val="auto"/>
          <w:sz w:val="20"/>
          <w:szCs w:val="20"/>
        </w:rPr>
        <w:t>n kell megadni a</w:t>
      </w:r>
      <w:r w:rsidRPr="00402C84">
        <w:rPr>
          <w:rFonts w:ascii="Arial" w:hAnsi="Arial" w:cs="Arial"/>
          <w:color w:val="auto"/>
          <w:sz w:val="20"/>
          <w:szCs w:val="20"/>
        </w:rPr>
        <w:t xml:space="preserve">z „igen, a termék része”, „igen, az igénybevétele lehetséges” vagy </w:t>
      </w:r>
      <w:r w:rsidR="000F4F58">
        <w:rPr>
          <w:rFonts w:ascii="Arial" w:hAnsi="Arial" w:cs="Arial"/>
          <w:color w:val="auto"/>
          <w:sz w:val="20"/>
          <w:szCs w:val="20"/>
        </w:rPr>
        <w:t xml:space="preserve">a </w:t>
      </w:r>
      <w:r w:rsidRPr="00402C84">
        <w:rPr>
          <w:rFonts w:ascii="Arial" w:hAnsi="Arial" w:cs="Arial"/>
          <w:color w:val="auto"/>
          <w:sz w:val="20"/>
          <w:szCs w:val="20"/>
        </w:rPr>
        <w:t xml:space="preserve">„nem” </w:t>
      </w:r>
      <w:r w:rsidR="000F4F58">
        <w:rPr>
          <w:rFonts w:ascii="Arial" w:hAnsi="Arial" w:cs="Arial"/>
          <w:color w:val="auto"/>
          <w:sz w:val="20"/>
          <w:szCs w:val="20"/>
        </w:rPr>
        <w:t>válasszal</w:t>
      </w:r>
      <w:r w:rsidRPr="00402C84">
        <w:rPr>
          <w:rFonts w:ascii="Arial" w:hAnsi="Arial" w:cs="Arial"/>
          <w:color w:val="auto"/>
          <w:sz w:val="20"/>
          <w:szCs w:val="20"/>
        </w:rPr>
        <w:t xml:space="preserve">, hogy a számlához, számlacsomaghoz igényelhetők-e </w:t>
      </w:r>
      <w:r>
        <w:rPr>
          <w:rFonts w:ascii="Arial" w:hAnsi="Arial" w:cs="Arial"/>
          <w:color w:val="auto"/>
          <w:sz w:val="20"/>
          <w:szCs w:val="20"/>
        </w:rPr>
        <w:t>a</w:t>
      </w:r>
      <w:r w:rsidRPr="00402C84">
        <w:rPr>
          <w:rFonts w:ascii="Arial" w:hAnsi="Arial" w:cs="Arial"/>
          <w:color w:val="auto"/>
          <w:sz w:val="20"/>
          <w:szCs w:val="20"/>
        </w:rPr>
        <w:t xml:space="preserve"> szolgáltatások, és ha igen, akkor annak igénybevétele kötelező vagy lehetséges. </w:t>
      </w:r>
    </w:p>
    <w:p w14:paraId="159919BA" w14:textId="77777777" w:rsidR="00C86748" w:rsidRPr="00B36C24" w:rsidRDefault="00C86748" w:rsidP="00C86748">
      <w:pPr>
        <w:pStyle w:val="Default"/>
        <w:spacing w:after="200"/>
        <w:jc w:val="both"/>
        <w:rPr>
          <w:rFonts w:ascii="Arial" w:hAnsi="Arial" w:cs="Arial"/>
          <w:color w:val="auto"/>
          <w:sz w:val="20"/>
          <w:szCs w:val="20"/>
        </w:rPr>
      </w:pPr>
      <w:r w:rsidRPr="0011653E">
        <w:rPr>
          <w:rFonts w:ascii="Arial" w:hAnsi="Arial" w:cs="Arial"/>
          <w:bCs/>
          <w:color w:val="auto"/>
          <w:sz w:val="20"/>
          <w:szCs w:val="20"/>
        </w:rPr>
        <w:t>Amennyiben a</w:t>
      </w:r>
      <w:r w:rsidR="000C5DD1">
        <w:rPr>
          <w:rFonts w:ascii="Arial" w:hAnsi="Arial" w:cs="Arial"/>
          <w:bCs/>
          <w:color w:val="auto"/>
          <w:sz w:val="20"/>
          <w:szCs w:val="20"/>
        </w:rPr>
        <w:t>z</w:t>
      </w:r>
      <w:r w:rsidRPr="0011653E">
        <w:rPr>
          <w:rFonts w:ascii="Arial" w:hAnsi="Arial" w:cs="Arial"/>
          <w:bCs/>
          <w:color w:val="auto"/>
          <w:sz w:val="20"/>
          <w:szCs w:val="20"/>
        </w:rPr>
        <w:t xml:space="preserve"> </w:t>
      </w:r>
      <w:r w:rsidR="000C5DD1">
        <w:rPr>
          <w:rFonts w:ascii="Arial" w:hAnsi="Arial" w:cs="Arial"/>
          <w:bCs/>
          <w:color w:val="auto"/>
          <w:sz w:val="20"/>
          <w:szCs w:val="20"/>
        </w:rPr>
        <w:t>50</w:t>
      </w:r>
      <w:r>
        <w:rPr>
          <w:rFonts w:ascii="Arial" w:hAnsi="Arial" w:cs="Arial"/>
          <w:bCs/>
          <w:color w:val="auto"/>
          <w:sz w:val="20"/>
          <w:szCs w:val="20"/>
        </w:rPr>
        <w:t xml:space="preserve">. </w:t>
      </w:r>
      <w:r w:rsidRPr="0011653E">
        <w:rPr>
          <w:rFonts w:ascii="Arial" w:hAnsi="Arial" w:cs="Arial"/>
          <w:bCs/>
          <w:color w:val="auto"/>
          <w:sz w:val="20"/>
          <w:szCs w:val="20"/>
        </w:rPr>
        <w:t>pont</w:t>
      </w:r>
      <w:r w:rsidR="009C2989">
        <w:rPr>
          <w:rFonts w:ascii="Arial" w:hAnsi="Arial" w:cs="Arial"/>
          <w:bCs/>
          <w:color w:val="auto"/>
          <w:sz w:val="20"/>
          <w:szCs w:val="20"/>
        </w:rPr>
        <w:t>b</w:t>
      </w:r>
      <w:r w:rsidRPr="0011653E">
        <w:rPr>
          <w:rFonts w:ascii="Arial" w:hAnsi="Arial" w:cs="Arial"/>
          <w:bCs/>
          <w:color w:val="auto"/>
          <w:sz w:val="20"/>
          <w:szCs w:val="20"/>
        </w:rPr>
        <w:t>a</w:t>
      </w:r>
      <w:r w:rsidR="009C2989">
        <w:rPr>
          <w:rFonts w:ascii="Arial" w:hAnsi="Arial" w:cs="Arial"/>
          <w:bCs/>
          <w:color w:val="auto"/>
          <w:sz w:val="20"/>
          <w:szCs w:val="20"/>
        </w:rPr>
        <w:t>n az</w:t>
      </w:r>
      <w:r w:rsidRPr="0011653E">
        <w:rPr>
          <w:rFonts w:ascii="Arial" w:hAnsi="Arial" w:cs="Arial"/>
          <w:bCs/>
          <w:color w:val="auto"/>
          <w:sz w:val="20"/>
          <w:szCs w:val="20"/>
        </w:rPr>
        <w:t xml:space="preserve"> </w:t>
      </w:r>
      <w:r w:rsidR="000C5DD1">
        <w:rPr>
          <w:rFonts w:ascii="Arial" w:hAnsi="Arial" w:cs="Arial"/>
          <w:bCs/>
          <w:color w:val="auto"/>
          <w:sz w:val="20"/>
          <w:szCs w:val="20"/>
        </w:rPr>
        <w:t>„</w:t>
      </w:r>
      <w:r w:rsidR="000C5DD1" w:rsidRPr="00402C84">
        <w:rPr>
          <w:rFonts w:ascii="Arial" w:hAnsi="Arial" w:cs="Arial"/>
          <w:color w:val="auto"/>
          <w:sz w:val="20"/>
          <w:szCs w:val="20"/>
        </w:rPr>
        <w:t>igen, a termék része”,</w:t>
      </w:r>
      <w:r w:rsidR="000C5DD1">
        <w:rPr>
          <w:rFonts w:ascii="Arial" w:hAnsi="Arial" w:cs="Arial"/>
          <w:color w:val="auto"/>
          <w:sz w:val="20"/>
          <w:szCs w:val="20"/>
        </w:rPr>
        <w:t xml:space="preserve"> vagy</w:t>
      </w:r>
      <w:r w:rsidR="000C5DD1" w:rsidRPr="00402C84">
        <w:rPr>
          <w:rFonts w:ascii="Arial" w:hAnsi="Arial" w:cs="Arial"/>
          <w:color w:val="auto"/>
          <w:sz w:val="20"/>
          <w:szCs w:val="20"/>
        </w:rPr>
        <w:t xml:space="preserve"> </w:t>
      </w:r>
      <w:r w:rsidR="009C2989">
        <w:rPr>
          <w:rFonts w:ascii="Arial" w:hAnsi="Arial" w:cs="Arial"/>
          <w:color w:val="auto"/>
          <w:sz w:val="20"/>
          <w:szCs w:val="20"/>
        </w:rPr>
        <w:t xml:space="preserve">az </w:t>
      </w:r>
      <w:r w:rsidR="000C5DD1" w:rsidRPr="00402C84">
        <w:rPr>
          <w:rFonts w:ascii="Arial" w:hAnsi="Arial" w:cs="Arial"/>
          <w:color w:val="auto"/>
          <w:sz w:val="20"/>
          <w:szCs w:val="20"/>
        </w:rPr>
        <w:t>„igen, az igénybevétele lehetséges”</w:t>
      </w:r>
      <w:r w:rsidR="000C5DD1">
        <w:rPr>
          <w:rFonts w:ascii="Arial" w:hAnsi="Arial" w:cs="Arial"/>
          <w:color w:val="auto"/>
          <w:sz w:val="20"/>
          <w:szCs w:val="20"/>
        </w:rPr>
        <w:t xml:space="preserve"> </w:t>
      </w:r>
      <w:r>
        <w:rPr>
          <w:rFonts w:ascii="Arial" w:hAnsi="Arial" w:cs="Arial"/>
          <w:bCs/>
          <w:color w:val="auto"/>
          <w:sz w:val="20"/>
          <w:szCs w:val="20"/>
        </w:rPr>
        <w:t>válasz került megadásra, úgy az 5</w:t>
      </w:r>
      <w:r w:rsidR="000C5DD1">
        <w:rPr>
          <w:rFonts w:ascii="Arial" w:hAnsi="Arial" w:cs="Arial"/>
          <w:bCs/>
          <w:color w:val="auto"/>
          <w:sz w:val="20"/>
          <w:szCs w:val="20"/>
        </w:rPr>
        <w:t>1</w:t>
      </w:r>
      <w:r>
        <w:rPr>
          <w:rFonts w:ascii="Arial" w:hAnsi="Arial" w:cs="Arial"/>
          <w:bCs/>
          <w:color w:val="auto"/>
          <w:sz w:val="20"/>
          <w:szCs w:val="20"/>
        </w:rPr>
        <w:t xml:space="preserve">. </w:t>
      </w:r>
      <w:r>
        <w:rPr>
          <w:rFonts w:ascii="Arial" w:hAnsi="Arial" w:cs="Arial"/>
          <w:sz w:val="20"/>
          <w:szCs w:val="20"/>
        </w:rPr>
        <w:t>pont</w:t>
      </w:r>
      <w:r w:rsidR="009C2989">
        <w:rPr>
          <w:rFonts w:ascii="Arial" w:hAnsi="Arial" w:cs="Arial"/>
          <w:sz w:val="20"/>
          <w:szCs w:val="20"/>
        </w:rPr>
        <w:t>ba</w:t>
      </w:r>
      <w:r>
        <w:rPr>
          <w:rFonts w:ascii="Arial" w:hAnsi="Arial" w:cs="Arial"/>
          <w:sz w:val="20"/>
          <w:szCs w:val="20"/>
        </w:rPr>
        <w:t xml:space="preserve">n kell </w:t>
      </w:r>
      <w:r w:rsidRPr="00B36C24">
        <w:rPr>
          <w:rFonts w:ascii="Arial" w:hAnsi="Arial" w:cs="Arial"/>
          <w:color w:val="auto"/>
          <w:sz w:val="20"/>
          <w:szCs w:val="20"/>
        </w:rPr>
        <w:t>a hitelkeret</w:t>
      </w:r>
      <w:r w:rsidR="009C2989">
        <w:rPr>
          <w:rFonts w:ascii="Arial" w:hAnsi="Arial" w:cs="Arial"/>
          <w:color w:val="auto"/>
          <w:sz w:val="20"/>
          <w:szCs w:val="20"/>
        </w:rPr>
        <w:t>et</w:t>
      </w:r>
      <w:r w:rsidRPr="00B36C24">
        <w:rPr>
          <w:rFonts w:ascii="Arial" w:hAnsi="Arial" w:cs="Arial"/>
          <w:color w:val="auto"/>
          <w:sz w:val="20"/>
          <w:szCs w:val="20"/>
        </w:rPr>
        <w:t xml:space="preserve"> tömör</w:t>
      </w:r>
      <w:r w:rsidR="009C2989">
        <w:rPr>
          <w:rFonts w:ascii="Arial" w:hAnsi="Arial" w:cs="Arial"/>
          <w:color w:val="auto"/>
          <w:sz w:val="20"/>
          <w:szCs w:val="20"/>
        </w:rPr>
        <w:t>en</w:t>
      </w:r>
      <w:r w:rsidRPr="00B36C24">
        <w:rPr>
          <w:rFonts w:ascii="Arial" w:hAnsi="Arial" w:cs="Arial"/>
          <w:color w:val="auto"/>
          <w:sz w:val="20"/>
          <w:szCs w:val="20"/>
        </w:rPr>
        <w:t>, lényegre törő</w:t>
      </w:r>
      <w:r w:rsidR="009C2989">
        <w:rPr>
          <w:rFonts w:ascii="Arial" w:hAnsi="Arial" w:cs="Arial"/>
          <w:color w:val="auto"/>
          <w:sz w:val="20"/>
          <w:szCs w:val="20"/>
        </w:rPr>
        <w:t>en</w:t>
      </w:r>
      <w:r w:rsidRPr="00B36C24">
        <w:rPr>
          <w:rFonts w:ascii="Arial" w:hAnsi="Arial" w:cs="Arial"/>
          <w:color w:val="auto"/>
          <w:sz w:val="20"/>
          <w:szCs w:val="20"/>
        </w:rPr>
        <w:t xml:space="preserve"> bemutat</w:t>
      </w:r>
      <w:r w:rsidR="009C2989">
        <w:rPr>
          <w:rFonts w:ascii="Arial" w:hAnsi="Arial" w:cs="Arial"/>
          <w:color w:val="auto"/>
          <w:sz w:val="20"/>
          <w:szCs w:val="20"/>
        </w:rPr>
        <w:t>ni</w:t>
      </w:r>
      <w:r w:rsidRPr="00B36C24">
        <w:rPr>
          <w:rFonts w:ascii="Arial" w:hAnsi="Arial" w:cs="Arial"/>
          <w:color w:val="auto"/>
          <w:sz w:val="20"/>
          <w:szCs w:val="20"/>
        </w:rPr>
        <w:t xml:space="preserve">. </w:t>
      </w:r>
      <w:r w:rsidRPr="00DD3CAB">
        <w:rPr>
          <w:rFonts w:ascii="Arial" w:hAnsi="Arial" w:cs="Arial"/>
          <w:color w:val="auto"/>
          <w:sz w:val="20"/>
          <w:szCs w:val="20"/>
        </w:rPr>
        <w:t xml:space="preserve">Mivel az adatszolgáltató által forgalmazott számlahitelek részletes bemutatása a 9HS </w:t>
      </w:r>
      <w:r w:rsidR="00047E18">
        <w:rPr>
          <w:rFonts w:ascii="Arial" w:hAnsi="Arial" w:cs="Arial"/>
          <w:color w:val="auto"/>
          <w:sz w:val="20"/>
          <w:szCs w:val="20"/>
        </w:rPr>
        <w:t xml:space="preserve">kódú </w:t>
      </w:r>
      <w:r w:rsidRPr="00DD3CAB">
        <w:rPr>
          <w:rFonts w:ascii="Arial" w:hAnsi="Arial" w:cs="Arial"/>
          <w:color w:val="auto"/>
          <w:sz w:val="20"/>
          <w:szCs w:val="20"/>
        </w:rPr>
        <w:t xml:space="preserve">jelentésben történik, ezért itt </w:t>
      </w:r>
      <w:r w:rsidRPr="007D70CC">
        <w:rPr>
          <w:rFonts w:ascii="Arial" w:hAnsi="Arial" w:cs="Arial"/>
          <w:color w:val="auto"/>
          <w:sz w:val="20"/>
          <w:szCs w:val="20"/>
        </w:rPr>
        <w:t>csak</w:t>
      </w:r>
      <w:r w:rsidRPr="00B36C24">
        <w:rPr>
          <w:rFonts w:ascii="Arial" w:hAnsi="Arial" w:cs="Arial"/>
          <w:color w:val="auto"/>
          <w:sz w:val="20"/>
          <w:szCs w:val="20"/>
        </w:rPr>
        <w:t xml:space="preserve"> a legfontosabbnak ítélt jellemzőket kell szerepeltetni. Itt lehet utalni arra, hogy a szolgáltatással kapcsolatos további részletes tájékoztatás mely dokumentum(ok)ban érhető el (a dokumentum pontos megnevezésével, illetve elérhetőségével).</w:t>
      </w:r>
    </w:p>
    <w:p w14:paraId="2D7CB23D" w14:textId="77777777" w:rsidR="00C86748" w:rsidRPr="00B36C24" w:rsidRDefault="00C86748" w:rsidP="00C86748">
      <w:pPr>
        <w:pStyle w:val="Default"/>
        <w:spacing w:after="200"/>
        <w:jc w:val="both"/>
        <w:rPr>
          <w:rFonts w:ascii="Arial" w:hAnsi="Arial" w:cs="Arial"/>
          <w:color w:val="auto"/>
          <w:sz w:val="20"/>
          <w:szCs w:val="20"/>
        </w:rPr>
      </w:pPr>
      <w:r w:rsidRPr="0011653E">
        <w:rPr>
          <w:rFonts w:ascii="Arial" w:hAnsi="Arial" w:cs="Arial"/>
          <w:bCs/>
          <w:color w:val="auto"/>
          <w:sz w:val="20"/>
          <w:szCs w:val="20"/>
        </w:rPr>
        <w:t>Amennyiben a</w:t>
      </w:r>
      <w:r>
        <w:rPr>
          <w:rFonts w:ascii="Arial" w:hAnsi="Arial" w:cs="Arial"/>
          <w:bCs/>
          <w:color w:val="auto"/>
          <w:sz w:val="20"/>
          <w:szCs w:val="20"/>
        </w:rPr>
        <w:t>z 5</w:t>
      </w:r>
      <w:r w:rsidR="000C5DD1">
        <w:rPr>
          <w:rFonts w:ascii="Arial" w:hAnsi="Arial" w:cs="Arial"/>
          <w:bCs/>
          <w:color w:val="auto"/>
          <w:sz w:val="20"/>
          <w:szCs w:val="20"/>
        </w:rPr>
        <w:t>2</w:t>
      </w:r>
      <w:r>
        <w:rPr>
          <w:rFonts w:ascii="Arial" w:hAnsi="Arial" w:cs="Arial"/>
          <w:bCs/>
          <w:color w:val="auto"/>
          <w:sz w:val="20"/>
          <w:szCs w:val="20"/>
        </w:rPr>
        <w:t>.</w:t>
      </w:r>
      <w:r w:rsidRPr="0011653E">
        <w:rPr>
          <w:rFonts w:ascii="Arial" w:hAnsi="Arial" w:cs="Arial"/>
          <w:bCs/>
          <w:color w:val="auto"/>
          <w:sz w:val="20"/>
          <w:szCs w:val="20"/>
        </w:rPr>
        <w:t xml:space="preserve"> pont</w:t>
      </w:r>
      <w:r w:rsidR="00047E18">
        <w:rPr>
          <w:rFonts w:ascii="Arial" w:hAnsi="Arial" w:cs="Arial"/>
          <w:bCs/>
          <w:color w:val="auto"/>
          <w:sz w:val="20"/>
          <w:szCs w:val="20"/>
        </w:rPr>
        <w:t>b</w:t>
      </w:r>
      <w:r w:rsidRPr="0011653E">
        <w:rPr>
          <w:rFonts w:ascii="Arial" w:hAnsi="Arial" w:cs="Arial"/>
          <w:bCs/>
          <w:color w:val="auto"/>
          <w:sz w:val="20"/>
          <w:szCs w:val="20"/>
        </w:rPr>
        <w:t>a</w:t>
      </w:r>
      <w:r w:rsidR="00047E18">
        <w:rPr>
          <w:rFonts w:ascii="Arial" w:hAnsi="Arial" w:cs="Arial"/>
          <w:bCs/>
          <w:color w:val="auto"/>
          <w:sz w:val="20"/>
          <w:szCs w:val="20"/>
        </w:rPr>
        <w:t>n</w:t>
      </w:r>
      <w:r w:rsidRPr="0011653E">
        <w:rPr>
          <w:rFonts w:ascii="Arial" w:hAnsi="Arial" w:cs="Arial"/>
          <w:bCs/>
          <w:color w:val="auto"/>
          <w:sz w:val="20"/>
          <w:szCs w:val="20"/>
        </w:rPr>
        <w:t xml:space="preserve"> </w:t>
      </w:r>
      <w:r w:rsidR="00047E18">
        <w:rPr>
          <w:rFonts w:ascii="Arial" w:hAnsi="Arial" w:cs="Arial"/>
          <w:bCs/>
          <w:color w:val="auto"/>
          <w:sz w:val="20"/>
          <w:szCs w:val="20"/>
        </w:rPr>
        <w:t>az</w:t>
      </w:r>
      <w:r w:rsidRPr="0011653E">
        <w:rPr>
          <w:rFonts w:ascii="Arial" w:hAnsi="Arial" w:cs="Arial"/>
          <w:bCs/>
          <w:color w:val="auto"/>
          <w:sz w:val="20"/>
          <w:szCs w:val="20"/>
        </w:rPr>
        <w:t xml:space="preserve"> </w:t>
      </w:r>
      <w:r w:rsidR="000C5DD1">
        <w:rPr>
          <w:rFonts w:ascii="Arial" w:hAnsi="Arial" w:cs="Arial"/>
          <w:bCs/>
          <w:color w:val="auto"/>
          <w:sz w:val="20"/>
          <w:szCs w:val="20"/>
        </w:rPr>
        <w:t>„</w:t>
      </w:r>
      <w:r w:rsidR="000C5DD1" w:rsidRPr="00402C84">
        <w:rPr>
          <w:rFonts w:ascii="Arial" w:hAnsi="Arial" w:cs="Arial"/>
          <w:color w:val="auto"/>
          <w:sz w:val="20"/>
          <w:szCs w:val="20"/>
        </w:rPr>
        <w:t>igen, a termék része”,</w:t>
      </w:r>
      <w:r w:rsidR="000C5DD1">
        <w:rPr>
          <w:rFonts w:ascii="Arial" w:hAnsi="Arial" w:cs="Arial"/>
          <w:color w:val="auto"/>
          <w:sz w:val="20"/>
          <w:szCs w:val="20"/>
        </w:rPr>
        <w:t xml:space="preserve"> vagy</w:t>
      </w:r>
      <w:r w:rsidR="000C5DD1" w:rsidRPr="00402C84">
        <w:rPr>
          <w:rFonts w:ascii="Arial" w:hAnsi="Arial" w:cs="Arial"/>
          <w:color w:val="auto"/>
          <w:sz w:val="20"/>
          <w:szCs w:val="20"/>
        </w:rPr>
        <w:t xml:space="preserve"> </w:t>
      </w:r>
      <w:r w:rsidR="00047E18">
        <w:rPr>
          <w:rFonts w:ascii="Arial" w:hAnsi="Arial" w:cs="Arial"/>
          <w:color w:val="auto"/>
          <w:sz w:val="20"/>
          <w:szCs w:val="20"/>
        </w:rPr>
        <w:t xml:space="preserve">az </w:t>
      </w:r>
      <w:r w:rsidR="000C5DD1" w:rsidRPr="00402C84">
        <w:rPr>
          <w:rFonts w:ascii="Arial" w:hAnsi="Arial" w:cs="Arial"/>
          <w:color w:val="auto"/>
          <w:sz w:val="20"/>
          <w:szCs w:val="20"/>
        </w:rPr>
        <w:t>„igen, az igénybevétele lehetséges”</w:t>
      </w:r>
      <w:r w:rsidR="000C5DD1">
        <w:rPr>
          <w:rFonts w:ascii="Arial" w:hAnsi="Arial" w:cs="Arial"/>
          <w:color w:val="auto"/>
          <w:sz w:val="20"/>
          <w:szCs w:val="20"/>
        </w:rPr>
        <w:t xml:space="preserve"> </w:t>
      </w:r>
      <w:r>
        <w:rPr>
          <w:rFonts w:ascii="Arial" w:hAnsi="Arial" w:cs="Arial"/>
          <w:bCs/>
          <w:color w:val="auto"/>
          <w:sz w:val="20"/>
          <w:szCs w:val="20"/>
        </w:rPr>
        <w:t>válasz került megadásra, úgy az 5</w:t>
      </w:r>
      <w:r w:rsidR="000C5DD1">
        <w:rPr>
          <w:rFonts w:ascii="Arial" w:hAnsi="Arial" w:cs="Arial"/>
          <w:bCs/>
          <w:color w:val="auto"/>
          <w:sz w:val="20"/>
          <w:szCs w:val="20"/>
        </w:rPr>
        <w:t>3</w:t>
      </w:r>
      <w:r>
        <w:rPr>
          <w:rFonts w:ascii="Arial" w:hAnsi="Arial" w:cs="Arial"/>
          <w:bCs/>
          <w:color w:val="auto"/>
          <w:sz w:val="20"/>
          <w:szCs w:val="20"/>
        </w:rPr>
        <w:t xml:space="preserve">. </w:t>
      </w:r>
      <w:r>
        <w:rPr>
          <w:rFonts w:ascii="Arial" w:hAnsi="Arial" w:cs="Arial"/>
          <w:sz w:val="20"/>
          <w:szCs w:val="20"/>
        </w:rPr>
        <w:t>pont</w:t>
      </w:r>
      <w:r w:rsidR="00047E18">
        <w:rPr>
          <w:rFonts w:ascii="Arial" w:hAnsi="Arial" w:cs="Arial"/>
          <w:sz w:val="20"/>
          <w:szCs w:val="20"/>
        </w:rPr>
        <w:t>ban</w:t>
      </w:r>
      <w:r>
        <w:rPr>
          <w:rFonts w:ascii="Arial" w:hAnsi="Arial" w:cs="Arial"/>
          <w:sz w:val="20"/>
          <w:szCs w:val="20"/>
        </w:rPr>
        <w:t xml:space="preserve"> kell </w:t>
      </w:r>
      <w:r w:rsidRPr="00B36C24">
        <w:rPr>
          <w:rFonts w:ascii="Arial" w:hAnsi="Arial" w:cs="Arial"/>
          <w:color w:val="auto"/>
          <w:sz w:val="20"/>
          <w:szCs w:val="20"/>
        </w:rPr>
        <w:t xml:space="preserve">a megtakarítási lehetőségekkel kapcsolatosan lényegesnek tartott információkat </w:t>
      </w:r>
      <w:r>
        <w:rPr>
          <w:rFonts w:ascii="Arial" w:hAnsi="Arial" w:cs="Arial"/>
          <w:color w:val="auto"/>
          <w:sz w:val="20"/>
          <w:szCs w:val="20"/>
        </w:rPr>
        <w:t>megadni</w:t>
      </w:r>
      <w:r w:rsidRPr="00B36C24">
        <w:rPr>
          <w:rFonts w:ascii="Arial" w:hAnsi="Arial" w:cs="Arial"/>
          <w:color w:val="auto"/>
          <w:sz w:val="20"/>
          <w:szCs w:val="20"/>
        </w:rPr>
        <w:t xml:space="preserve">. Mivel a megtakarítási termékek teljes körű bemutatására külön adatszolgáltatás szolgál, ezért </w:t>
      </w:r>
      <w:r>
        <w:rPr>
          <w:rFonts w:ascii="Arial" w:hAnsi="Arial" w:cs="Arial"/>
          <w:color w:val="auto"/>
          <w:sz w:val="20"/>
          <w:szCs w:val="20"/>
        </w:rPr>
        <w:t>itt</w:t>
      </w:r>
      <w:r w:rsidRPr="00B36C24">
        <w:rPr>
          <w:rFonts w:ascii="Arial" w:hAnsi="Arial" w:cs="Arial"/>
          <w:color w:val="auto"/>
          <w:sz w:val="20"/>
          <w:szCs w:val="20"/>
        </w:rPr>
        <w:t xml:space="preserve"> kizárólag a legfontosabb, összefoglaló tartalmú jellemzőket k</w:t>
      </w:r>
      <w:r>
        <w:rPr>
          <w:rFonts w:ascii="Arial" w:hAnsi="Arial" w:cs="Arial"/>
          <w:color w:val="auto"/>
          <w:sz w:val="20"/>
          <w:szCs w:val="20"/>
        </w:rPr>
        <w:t>ell</w:t>
      </w:r>
      <w:r w:rsidRPr="00B36C24">
        <w:rPr>
          <w:rFonts w:ascii="Arial" w:hAnsi="Arial" w:cs="Arial"/>
          <w:color w:val="auto"/>
          <w:sz w:val="20"/>
          <w:szCs w:val="20"/>
        </w:rPr>
        <w:t xml:space="preserve"> feltüntetni. Itt lehet utalni arra, hogy a szolgáltatással kapcsolatos további részletes tájékoztatás mely dokumentum(ok)ban érhető el (a dokumentum pontos megnevezésével, illetve elérhetőségével).</w:t>
      </w:r>
    </w:p>
    <w:p w14:paraId="23CE9472" w14:textId="77777777" w:rsidR="00C86748" w:rsidRPr="00B36C24" w:rsidRDefault="00C86748" w:rsidP="00C86748">
      <w:pPr>
        <w:pStyle w:val="Default"/>
        <w:spacing w:after="200"/>
        <w:jc w:val="both"/>
        <w:rPr>
          <w:rFonts w:ascii="Arial" w:hAnsi="Arial" w:cs="Arial"/>
          <w:color w:val="auto"/>
          <w:sz w:val="20"/>
          <w:szCs w:val="20"/>
        </w:rPr>
      </w:pPr>
      <w:r w:rsidRPr="0011653E">
        <w:rPr>
          <w:rFonts w:ascii="Arial" w:hAnsi="Arial" w:cs="Arial"/>
          <w:bCs/>
          <w:color w:val="auto"/>
          <w:sz w:val="20"/>
          <w:szCs w:val="20"/>
        </w:rPr>
        <w:t>Amennyiben a</w:t>
      </w:r>
      <w:r>
        <w:rPr>
          <w:rFonts w:ascii="Arial" w:hAnsi="Arial" w:cs="Arial"/>
          <w:bCs/>
          <w:color w:val="auto"/>
          <w:sz w:val="20"/>
          <w:szCs w:val="20"/>
        </w:rPr>
        <w:t>z 5</w:t>
      </w:r>
      <w:r w:rsidR="000C5DD1">
        <w:rPr>
          <w:rFonts w:ascii="Arial" w:hAnsi="Arial" w:cs="Arial"/>
          <w:bCs/>
          <w:color w:val="auto"/>
          <w:sz w:val="20"/>
          <w:szCs w:val="20"/>
        </w:rPr>
        <w:t>4</w:t>
      </w:r>
      <w:r>
        <w:rPr>
          <w:rFonts w:ascii="Arial" w:hAnsi="Arial" w:cs="Arial"/>
          <w:bCs/>
          <w:color w:val="auto"/>
          <w:sz w:val="20"/>
          <w:szCs w:val="20"/>
        </w:rPr>
        <w:t>.</w:t>
      </w:r>
      <w:r w:rsidRPr="0011653E">
        <w:rPr>
          <w:rFonts w:ascii="Arial" w:hAnsi="Arial" w:cs="Arial"/>
          <w:bCs/>
          <w:color w:val="auto"/>
          <w:sz w:val="20"/>
          <w:szCs w:val="20"/>
        </w:rPr>
        <w:t xml:space="preserve"> pont</w:t>
      </w:r>
      <w:r w:rsidR="00047E18">
        <w:rPr>
          <w:rFonts w:ascii="Arial" w:hAnsi="Arial" w:cs="Arial"/>
          <w:bCs/>
          <w:color w:val="auto"/>
          <w:sz w:val="20"/>
          <w:szCs w:val="20"/>
        </w:rPr>
        <w:t>b</w:t>
      </w:r>
      <w:r w:rsidRPr="0011653E">
        <w:rPr>
          <w:rFonts w:ascii="Arial" w:hAnsi="Arial" w:cs="Arial"/>
          <w:bCs/>
          <w:color w:val="auto"/>
          <w:sz w:val="20"/>
          <w:szCs w:val="20"/>
        </w:rPr>
        <w:t>a</w:t>
      </w:r>
      <w:r w:rsidR="00047E18">
        <w:rPr>
          <w:rFonts w:ascii="Arial" w:hAnsi="Arial" w:cs="Arial"/>
          <w:bCs/>
          <w:color w:val="auto"/>
          <w:sz w:val="20"/>
          <w:szCs w:val="20"/>
        </w:rPr>
        <w:t>n</w:t>
      </w:r>
      <w:r w:rsidRPr="0011653E">
        <w:rPr>
          <w:rFonts w:ascii="Arial" w:hAnsi="Arial" w:cs="Arial"/>
          <w:bCs/>
          <w:color w:val="auto"/>
          <w:sz w:val="20"/>
          <w:szCs w:val="20"/>
        </w:rPr>
        <w:t xml:space="preserve"> </w:t>
      </w:r>
      <w:r w:rsidR="00047E18">
        <w:rPr>
          <w:rFonts w:ascii="Arial" w:hAnsi="Arial" w:cs="Arial"/>
          <w:bCs/>
          <w:color w:val="auto"/>
          <w:sz w:val="20"/>
          <w:szCs w:val="20"/>
        </w:rPr>
        <w:t>az</w:t>
      </w:r>
      <w:r w:rsidRPr="0011653E">
        <w:rPr>
          <w:rFonts w:ascii="Arial" w:hAnsi="Arial" w:cs="Arial"/>
          <w:bCs/>
          <w:color w:val="auto"/>
          <w:sz w:val="20"/>
          <w:szCs w:val="20"/>
        </w:rPr>
        <w:t xml:space="preserve"> </w:t>
      </w:r>
      <w:r w:rsidR="000C5DD1">
        <w:rPr>
          <w:rFonts w:ascii="Arial" w:hAnsi="Arial" w:cs="Arial"/>
          <w:bCs/>
          <w:color w:val="auto"/>
          <w:sz w:val="20"/>
          <w:szCs w:val="20"/>
        </w:rPr>
        <w:t>„</w:t>
      </w:r>
      <w:r w:rsidR="000C5DD1" w:rsidRPr="00402C84">
        <w:rPr>
          <w:rFonts w:ascii="Arial" w:hAnsi="Arial" w:cs="Arial"/>
          <w:color w:val="auto"/>
          <w:sz w:val="20"/>
          <w:szCs w:val="20"/>
        </w:rPr>
        <w:t>igen, a termék része”,</w:t>
      </w:r>
      <w:r w:rsidR="000C5DD1">
        <w:rPr>
          <w:rFonts w:ascii="Arial" w:hAnsi="Arial" w:cs="Arial"/>
          <w:color w:val="auto"/>
          <w:sz w:val="20"/>
          <w:szCs w:val="20"/>
        </w:rPr>
        <w:t xml:space="preserve"> vagy</w:t>
      </w:r>
      <w:r w:rsidR="00047E18">
        <w:rPr>
          <w:rFonts w:ascii="Arial" w:hAnsi="Arial" w:cs="Arial"/>
          <w:color w:val="auto"/>
          <w:sz w:val="20"/>
          <w:szCs w:val="20"/>
        </w:rPr>
        <w:t xml:space="preserve"> az</w:t>
      </w:r>
      <w:r w:rsidR="000C5DD1" w:rsidRPr="00402C84">
        <w:rPr>
          <w:rFonts w:ascii="Arial" w:hAnsi="Arial" w:cs="Arial"/>
          <w:color w:val="auto"/>
          <w:sz w:val="20"/>
          <w:szCs w:val="20"/>
        </w:rPr>
        <w:t xml:space="preserve"> „igen, az igénybevétele lehetséges”</w:t>
      </w:r>
      <w:r w:rsidR="000C5DD1">
        <w:rPr>
          <w:rFonts w:ascii="Arial" w:hAnsi="Arial" w:cs="Arial"/>
          <w:color w:val="auto"/>
          <w:sz w:val="20"/>
          <w:szCs w:val="20"/>
        </w:rPr>
        <w:t xml:space="preserve"> </w:t>
      </w:r>
      <w:r>
        <w:rPr>
          <w:rFonts w:ascii="Arial" w:hAnsi="Arial" w:cs="Arial"/>
          <w:bCs/>
          <w:color w:val="auto"/>
          <w:sz w:val="20"/>
          <w:szCs w:val="20"/>
        </w:rPr>
        <w:t>válasz került megadásra, úgy az 5</w:t>
      </w:r>
      <w:r w:rsidR="000C5DD1">
        <w:rPr>
          <w:rFonts w:ascii="Arial" w:hAnsi="Arial" w:cs="Arial"/>
          <w:bCs/>
          <w:color w:val="auto"/>
          <w:sz w:val="20"/>
          <w:szCs w:val="20"/>
        </w:rPr>
        <w:t>5</w:t>
      </w:r>
      <w:r>
        <w:rPr>
          <w:rFonts w:ascii="Arial" w:hAnsi="Arial" w:cs="Arial"/>
          <w:bCs/>
          <w:color w:val="auto"/>
          <w:sz w:val="20"/>
          <w:szCs w:val="20"/>
        </w:rPr>
        <w:t xml:space="preserve">. </w:t>
      </w:r>
      <w:r>
        <w:rPr>
          <w:rFonts w:ascii="Arial" w:hAnsi="Arial" w:cs="Arial"/>
          <w:sz w:val="20"/>
          <w:szCs w:val="20"/>
        </w:rPr>
        <w:t>pont</w:t>
      </w:r>
      <w:r w:rsidR="00047E18">
        <w:rPr>
          <w:rFonts w:ascii="Arial" w:hAnsi="Arial" w:cs="Arial"/>
          <w:sz w:val="20"/>
          <w:szCs w:val="20"/>
        </w:rPr>
        <w:t>ba</w:t>
      </w:r>
      <w:r>
        <w:rPr>
          <w:rFonts w:ascii="Arial" w:hAnsi="Arial" w:cs="Arial"/>
          <w:sz w:val="20"/>
          <w:szCs w:val="20"/>
        </w:rPr>
        <w:t xml:space="preserve">n kell </w:t>
      </w:r>
      <w:r w:rsidRPr="009A0794">
        <w:rPr>
          <w:rFonts w:ascii="Arial" w:hAnsi="Arial" w:cs="Arial"/>
          <w:color w:val="auto"/>
          <w:sz w:val="20"/>
          <w:szCs w:val="20"/>
        </w:rPr>
        <w:t>megadni</w:t>
      </w:r>
      <w:r w:rsidRPr="00B36C24">
        <w:rPr>
          <w:rFonts w:ascii="Arial" w:hAnsi="Arial" w:cs="Arial"/>
          <w:color w:val="auto"/>
          <w:sz w:val="20"/>
          <w:szCs w:val="20"/>
        </w:rPr>
        <w:t xml:space="preserve"> és bemutatni a számlához kapcsolódó biztosítási lehetőségeket, mint pl. baleseti halálra szóló életbiztosítás. Itt lehet utalni arra, hogy a szolgáltatással kapcsolatos további részletes tájékoztatás mely dokumentum(ok)ban érhető el (a dokumentum pontos megnevezésével, illetve elérhetőségével).</w:t>
      </w:r>
    </w:p>
    <w:p w14:paraId="47219B6D" w14:textId="77777777" w:rsidR="00C86748" w:rsidRPr="00DD3CAB" w:rsidRDefault="00C86748" w:rsidP="00C86748">
      <w:pPr>
        <w:pStyle w:val="Default"/>
        <w:spacing w:after="200"/>
        <w:jc w:val="both"/>
        <w:rPr>
          <w:rFonts w:ascii="Arial" w:hAnsi="Arial" w:cs="Arial"/>
          <w:color w:val="auto"/>
          <w:sz w:val="20"/>
          <w:szCs w:val="20"/>
        </w:rPr>
      </w:pPr>
      <w:r w:rsidRPr="009171EA">
        <w:rPr>
          <w:rFonts w:ascii="Arial" w:hAnsi="Arial" w:cs="Arial"/>
          <w:bCs/>
          <w:color w:val="auto"/>
          <w:sz w:val="20"/>
          <w:szCs w:val="20"/>
        </w:rPr>
        <w:t>Amennyiben a</w:t>
      </w:r>
      <w:r>
        <w:rPr>
          <w:rFonts w:ascii="Arial" w:hAnsi="Arial" w:cs="Arial"/>
          <w:bCs/>
          <w:color w:val="auto"/>
          <w:sz w:val="20"/>
          <w:szCs w:val="20"/>
        </w:rPr>
        <w:t>z 5</w:t>
      </w:r>
      <w:r w:rsidR="000C5DD1">
        <w:rPr>
          <w:rFonts w:ascii="Arial" w:hAnsi="Arial" w:cs="Arial"/>
          <w:bCs/>
          <w:color w:val="auto"/>
          <w:sz w:val="20"/>
          <w:szCs w:val="20"/>
        </w:rPr>
        <w:t>6</w:t>
      </w:r>
      <w:r>
        <w:rPr>
          <w:rFonts w:ascii="Arial" w:hAnsi="Arial" w:cs="Arial"/>
          <w:bCs/>
          <w:color w:val="auto"/>
          <w:sz w:val="20"/>
          <w:szCs w:val="20"/>
        </w:rPr>
        <w:t>.</w:t>
      </w:r>
      <w:r w:rsidRPr="009171EA">
        <w:rPr>
          <w:rFonts w:ascii="Arial" w:hAnsi="Arial" w:cs="Arial"/>
          <w:bCs/>
          <w:color w:val="auto"/>
          <w:sz w:val="20"/>
          <w:szCs w:val="20"/>
        </w:rPr>
        <w:t xml:space="preserve"> pont</w:t>
      </w:r>
      <w:r w:rsidR="00047E18">
        <w:rPr>
          <w:rFonts w:ascii="Arial" w:hAnsi="Arial" w:cs="Arial"/>
          <w:bCs/>
          <w:color w:val="auto"/>
          <w:sz w:val="20"/>
          <w:szCs w:val="20"/>
        </w:rPr>
        <w:t>b</w:t>
      </w:r>
      <w:r w:rsidRPr="009171EA">
        <w:rPr>
          <w:rFonts w:ascii="Arial" w:hAnsi="Arial" w:cs="Arial"/>
          <w:bCs/>
          <w:color w:val="auto"/>
          <w:sz w:val="20"/>
          <w:szCs w:val="20"/>
        </w:rPr>
        <w:t>a</w:t>
      </w:r>
      <w:r w:rsidR="00047E18">
        <w:rPr>
          <w:rFonts w:ascii="Arial" w:hAnsi="Arial" w:cs="Arial"/>
          <w:bCs/>
          <w:color w:val="auto"/>
          <w:sz w:val="20"/>
          <w:szCs w:val="20"/>
        </w:rPr>
        <w:t>n</w:t>
      </w:r>
      <w:r w:rsidRPr="009171EA">
        <w:rPr>
          <w:rFonts w:ascii="Arial" w:hAnsi="Arial" w:cs="Arial"/>
          <w:bCs/>
          <w:color w:val="auto"/>
          <w:sz w:val="20"/>
          <w:szCs w:val="20"/>
        </w:rPr>
        <w:t xml:space="preserve"> </w:t>
      </w:r>
      <w:r w:rsidR="00047E18">
        <w:rPr>
          <w:rFonts w:ascii="Arial" w:hAnsi="Arial" w:cs="Arial"/>
          <w:bCs/>
          <w:color w:val="auto"/>
          <w:sz w:val="20"/>
          <w:szCs w:val="20"/>
        </w:rPr>
        <w:t>az</w:t>
      </w:r>
      <w:r w:rsidRPr="009171EA">
        <w:rPr>
          <w:rFonts w:ascii="Arial" w:hAnsi="Arial" w:cs="Arial"/>
          <w:bCs/>
          <w:color w:val="auto"/>
          <w:sz w:val="20"/>
          <w:szCs w:val="20"/>
        </w:rPr>
        <w:t xml:space="preserve"> </w:t>
      </w:r>
      <w:r w:rsidR="00DD5F30">
        <w:rPr>
          <w:rFonts w:ascii="Arial" w:hAnsi="Arial" w:cs="Arial"/>
          <w:bCs/>
          <w:color w:val="auto"/>
          <w:sz w:val="20"/>
          <w:szCs w:val="20"/>
        </w:rPr>
        <w:t>„</w:t>
      </w:r>
      <w:r w:rsidR="00DD5F30" w:rsidRPr="00402C84">
        <w:rPr>
          <w:rFonts w:ascii="Arial" w:hAnsi="Arial" w:cs="Arial"/>
          <w:color w:val="auto"/>
          <w:sz w:val="20"/>
          <w:szCs w:val="20"/>
        </w:rPr>
        <w:t>igen, a termék része”,</w:t>
      </w:r>
      <w:r w:rsidR="00DD5F30">
        <w:rPr>
          <w:rFonts w:ascii="Arial" w:hAnsi="Arial" w:cs="Arial"/>
          <w:color w:val="auto"/>
          <w:sz w:val="20"/>
          <w:szCs w:val="20"/>
        </w:rPr>
        <w:t xml:space="preserve"> vagy</w:t>
      </w:r>
      <w:r w:rsidR="002D2C35">
        <w:rPr>
          <w:rFonts w:ascii="Arial" w:hAnsi="Arial" w:cs="Arial"/>
          <w:color w:val="auto"/>
          <w:sz w:val="20"/>
          <w:szCs w:val="20"/>
        </w:rPr>
        <w:t xml:space="preserve"> az</w:t>
      </w:r>
      <w:r w:rsidR="00DD5F30" w:rsidRPr="00402C84">
        <w:rPr>
          <w:rFonts w:ascii="Arial" w:hAnsi="Arial" w:cs="Arial"/>
          <w:color w:val="auto"/>
          <w:sz w:val="20"/>
          <w:szCs w:val="20"/>
        </w:rPr>
        <w:t xml:space="preserve"> „igen, az igénybevétele lehetséges”</w:t>
      </w:r>
      <w:r w:rsidR="00692BF7">
        <w:rPr>
          <w:rFonts w:ascii="Arial" w:hAnsi="Arial" w:cs="Arial"/>
          <w:color w:val="auto"/>
          <w:sz w:val="20"/>
          <w:szCs w:val="20"/>
        </w:rPr>
        <w:t xml:space="preserve"> </w:t>
      </w:r>
      <w:r w:rsidRPr="009171EA">
        <w:rPr>
          <w:rFonts w:ascii="Arial" w:hAnsi="Arial" w:cs="Arial"/>
          <w:bCs/>
          <w:color w:val="auto"/>
          <w:sz w:val="20"/>
          <w:szCs w:val="20"/>
        </w:rPr>
        <w:t>válasz került megadásra, akkor a</w:t>
      </w:r>
      <w:r>
        <w:rPr>
          <w:rFonts w:ascii="Arial" w:hAnsi="Arial" w:cs="Arial"/>
          <w:bCs/>
          <w:color w:val="auto"/>
          <w:sz w:val="20"/>
          <w:szCs w:val="20"/>
        </w:rPr>
        <w:t>z 57.</w:t>
      </w:r>
      <w:r w:rsidRPr="009171EA">
        <w:rPr>
          <w:rFonts w:ascii="Arial" w:hAnsi="Arial" w:cs="Arial"/>
          <w:bCs/>
          <w:color w:val="auto"/>
          <w:sz w:val="20"/>
          <w:szCs w:val="20"/>
        </w:rPr>
        <w:t xml:space="preserve"> </w:t>
      </w:r>
      <w:r w:rsidRPr="009171EA">
        <w:rPr>
          <w:rFonts w:ascii="Arial" w:hAnsi="Arial" w:cs="Arial"/>
          <w:sz w:val="20"/>
          <w:szCs w:val="20"/>
        </w:rPr>
        <w:t>pont</w:t>
      </w:r>
      <w:r w:rsidR="00F54A90">
        <w:rPr>
          <w:rFonts w:ascii="Arial" w:hAnsi="Arial" w:cs="Arial"/>
          <w:sz w:val="20"/>
          <w:szCs w:val="20"/>
        </w:rPr>
        <w:t>ba</w:t>
      </w:r>
      <w:r w:rsidRPr="009171EA">
        <w:rPr>
          <w:rFonts w:ascii="Arial" w:hAnsi="Arial" w:cs="Arial"/>
          <w:sz w:val="20"/>
          <w:szCs w:val="20"/>
        </w:rPr>
        <w:t>n kell megadni</w:t>
      </w:r>
      <w:r w:rsidRPr="009171EA">
        <w:rPr>
          <w:rFonts w:ascii="Arial" w:hAnsi="Arial" w:cs="Arial"/>
          <w:bCs/>
          <w:color w:val="auto"/>
          <w:sz w:val="20"/>
          <w:szCs w:val="20"/>
        </w:rPr>
        <w:t xml:space="preserve"> </w:t>
      </w:r>
      <w:r w:rsidRPr="009171EA">
        <w:rPr>
          <w:rFonts w:ascii="Arial" w:hAnsi="Arial" w:cs="Arial"/>
          <w:color w:val="auto"/>
          <w:sz w:val="20"/>
          <w:szCs w:val="20"/>
        </w:rPr>
        <w:t xml:space="preserve">az egyszer használatos jelszavakat tartalmazó üzenetek kiküldésének díját, amelyek jellemzően a tranzakciók jóváhagyásához vagy szolgáltatások igénybevételéhez (pl. az internetbankba történő belépéshez) szükségesek. A díjat egy darabra szükséges megadni (pl. 15 Ft/SMS). Amennyiben ilyen szolgáltatás nem elérhető az </w:t>
      </w:r>
      <w:r w:rsidR="00D87D93">
        <w:rPr>
          <w:rFonts w:ascii="Arial" w:hAnsi="Arial" w:cs="Arial"/>
          <w:color w:val="auto"/>
          <w:sz w:val="20"/>
          <w:szCs w:val="20"/>
        </w:rPr>
        <w:t>adatszolgáltatónál</w:t>
      </w:r>
      <w:r w:rsidRPr="009171EA">
        <w:rPr>
          <w:rFonts w:ascii="Arial" w:hAnsi="Arial" w:cs="Arial"/>
          <w:color w:val="auto"/>
          <w:sz w:val="20"/>
          <w:szCs w:val="20"/>
        </w:rPr>
        <w:t xml:space="preserve">, vagy a szolgáltatásra vonatkozóan nem került díj megállapításra, úgy </w:t>
      </w:r>
      <w:r w:rsidR="00B14312">
        <w:rPr>
          <w:rFonts w:ascii="Arial" w:hAnsi="Arial" w:cs="Arial"/>
          <w:color w:val="auto"/>
          <w:sz w:val="20"/>
          <w:szCs w:val="20"/>
        </w:rPr>
        <w:t xml:space="preserve">a </w:t>
      </w:r>
      <w:r w:rsidRPr="009171EA">
        <w:rPr>
          <w:rFonts w:ascii="Arial" w:hAnsi="Arial" w:cs="Arial"/>
          <w:color w:val="auto"/>
          <w:sz w:val="20"/>
          <w:szCs w:val="20"/>
        </w:rPr>
        <w:t xml:space="preserve">„NULL” </w:t>
      </w:r>
      <w:r w:rsidR="00B14312">
        <w:rPr>
          <w:rFonts w:ascii="Arial" w:hAnsi="Arial" w:cs="Arial"/>
          <w:color w:val="auto"/>
          <w:sz w:val="20"/>
          <w:szCs w:val="20"/>
        </w:rPr>
        <w:t>választ</w:t>
      </w:r>
      <w:r w:rsidRPr="009171EA">
        <w:rPr>
          <w:rFonts w:ascii="Arial" w:hAnsi="Arial" w:cs="Arial"/>
          <w:color w:val="auto"/>
          <w:sz w:val="20"/>
          <w:szCs w:val="20"/>
        </w:rPr>
        <w:t xml:space="preserve"> kell megadni.</w:t>
      </w:r>
    </w:p>
    <w:p w14:paraId="6F547F68" w14:textId="77777777" w:rsidR="00C86748" w:rsidRDefault="00C86748" w:rsidP="00C86748">
      <w:pPr>
        <w:pStyle w:val="Default"/>
        <w:spacing w:after="200"/>
        <w:jc w:val="both"/>
        <w:rPr>
          <w:rFonts w:ascii="Arial" w:hAnsi="Arial" w:cs="Arial"/>
          <w:bCs/>
          <w:color w:val="auto"/>
          <w:sz w:val="20"/>
          <w:szCs w:val="20"/>
        </w:rPr>
      </w:pPr>
      <w:r w:rsidRPr="00EF2EBC">
        <w:rPr>
          <w:rFonts w:ascii="Arial" w:hAnsi="Arial" w:cs="Arial"/>
          <w:bCs/>
          <w:color w:val="auto"/>
          <w:sz w:val="20"/>
          <w:szCs w:val="20"/>
        </w:rPr>
        <w:t>Amennyiben a</w:t>
      </w:r>
      <w:r>
        <w:rPr>
          <w:rFonts w:ascii="Arial" w:hAnsi="Arial" w:cs="Arial"/>
          <w:bCs/>
          <w:color w:val="auto"/>
          <w:sz w:val="20"/>
          <w:szCs w:val="20"/>
        </w:rPr>
        <w:t>z 5</w:t>
      </w:r>
      <w:r w:rsidR="000C5DD1">
        <w:rPr>
          <w:rFonts w:ascii="Arial" w:hAnsi="Arial" w:cs="Arial"/>
          <w:bCs/>
          <w:color w:val="auto"/>
          <w:sz w:val="20"/>
          <w:szCs w:val="20"/>
        </w:rPr>
        <w:t>6</w:t>
      </w:r>
      <w:r>
        <w:rPr>
          <w:rFonts w:ascii="Arial" w:hAnsi="Arial" w:cs="Arial"/>
          <w:bCs/>
          <w:color w:val="auto"/>
          <w:sz w:val="20"/>
          <w:szCs w:val="20"/>
        </w:rPr>
        <w:t>.</w:t>
      </w:r>
      <w:r w:rsidRPr="00EF2EBC">
        <w:rPr>
          <w:rFonts w:ascii="Arial" w:hAnsi="Arial" w:cs="Arial"/>
          <w:bCs/>
          <w:color w:val="auto"/>
          <w:sz w:val="20"/>
          <w:szCs w:val="20"/>
        </w:rPr>
        <w:t xml:space="preserve"> pont</w:t>
      </w:r>
      <w:r w:rsidR="00B34D26">
        <w:rPr>
          <w:rFonts w:ascii="Arial" w:hAnsi="Arial" w:cs="Arial"/>
          <w:bCs/>
          <w:color w:val="auto"/>
          <w:sz w:val="20"/>
          <w:szCs w:val="20"/>
        </w:rPr>
        <w:t>b</w:t>
      </w:r>
      <w:r w:rsidRPr="00EF2EBC">
        <w:rPr>
          <w:rFonts w:ascii="Arial" w:hAnsi="Arial" w:cs="Arial"/>
          <w:bCs/>
          <w:color w:val="auto"/>
          <w:sz w:val="20"/>
          <w:szCs w:val="20"/>
        </w:rPr>
        <w:t>a</w:t>
      </w:r>
      <w:r w:rsidR="00B34D26">
        <w:rPr>
          <w:rFonts w:ascii="Arial" w:hAnsi="Arial" w:cs="Arial"/>
          <w:bCs/>
          <w:color w:val="auto"/>
          <w:sz w:val="20"/>
          <w:szCs w:val="20"/>
        </w:rPr>
        <w:t>n</w:t>
      </w:r>
      <w:r w:rsidRPr="00EF2EBC">
        <w:rPr>
          <w:rFonts w:ascii="Arial" w:hAnsi="Arial" w:cs="Arial"/>
          <w:bCs/>
          <w:color w:val="auto"/>
          <w:sz w:val="20"/>
          <w:szCs w:val="20"/>
        </w:rPr>
        <w:t xml:space="preserve"> </w:t>
      </w:r>
      <w:r w:rsidR="00B34D26">
        <w:rPr>
          <w:rFonts w:ascii="Arial" w:hAnsi="Arial" w:cs="Arial"/>
          <w:bCs/>
          <w:color w:val="auto"/>
          <w:sz w:val="20"/>
          <w:szCs w:val="20"/>
        </w:rPr>
        <w:t>az</w:t>
      </w:r>
      <w:r w:rsidRPr="00EF2EBC">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B34D26">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Pr="00EF2EBC">
        <w:rPr>
          <w:rFonts w:ascii="Arial" w:hAnsi="Arial" w:cs="Arial"/>
          <w:bCs/>
          <w:color w:val="auto"/>
          <w:sz w:val="20"/>
          <w:szCs w:val="20"/>
        </w:rPr>
        <w:t xml:space="preserve"> válasz került </w:t>
      </w:r>
      <w:r>
        <w:rPr>
          <w:rFonts w:ascii="Arial" w:hAnsi="Arial" w:cs="Arial"/>
          <w:bCs/>
          <w:color w:val="auto"/>
          <w:sz w:val="20"/>
          <w:szCs w:val="20"/>
        </w:rPr>
        <w:t>megadásra</w:t>
      </w:r>
      <w:r w:rsidRPr="00EF2EBC">
        <w:rPr>
          <w:rFonts w:ascii="Arial" w:hAnsi="Arial" w:cs="Arial"/>
          <w:bCs/>
          <w:color w:val="auto"/>
          <w:sz w:val="20"/>
          <w:szCs w:val="20"/>
        </w:rPr>
        <w:t>, akkor a</w:t>
      </w:r>
      <w:r>
        <w:rPr>
          <w:rFonts w:ascii="Arial" w:hAnsi="Arial" w:cs="Arial"/>
          <w:bCs/>
          <w:color w:val="auto"/>
          <w:sz w:val="20"/>
          <w:szCs w:val="20"/>
        </w:rPr>
        <w:t>z 58.</w:t>
      </w:r>
      <w:r w:rsidRPr="00EF2EBC">
        <w:rPr>
          <w:rFonts w:ascii="Arial" w:hAnsi="Arial" w:cs="Arial"/>
          <w:bCs/>
          <w:color w:val="auto"/>
          <w:sz w:val="20"/>
          <w:szCs w:val="20"/>
        </w:rPr>
        <w:t xml:space="preserve"> </w:t>
      </w:r>
      <w:r w:rsidRPr="00EF2EBC">
        <w:rPr>
          <w:rFonts w:ascii="Arial" w:hAnsi="Arial" w:cs="Arial"/>
          <w:sz w:val="20"/>
          <w:szCs w:val="20"/>
        </w:rPr>
        <w:t>pont</w:t>
      </w:r>
      <w:r w:rsidR="00B34D26">
        <w:rPr>
          <w:rFonts w:ascii="Arial" w:hAnsi="Arial" w:cs="Arial"/>
          <w:sz w:val="20"/>
          <w:szCs w:val="20"/>
        </w:rPr>
        <w:t>ba</w:t>
      </w:r>
      <w:r w:rsidRPr="00EF2EBC">
        <w:rPr>
          <w:rFonts w:ascii="Arial" w:hAnsi="Arial" w:cs="Arial"/>
          <w:sz w:val="20"/>
          <w:szCs w:val="20"/>
        </w:rPr>
        <w:t xml:space="preserve">n kell </w:t>
      </w:r>
      <w:r>
        <w:rPr>
          <w:rFonts w:ascii="Arial" w:hAnsi="Arial" w:cs="Arial"/>
          <w:sz w:val="20"/>
          <w:szCs w:val="20"/>
        </w:rPr>
        <w:t xml:space="preserve">bemutatni </w:t>
      </w:r>
      <w:r w:rsidRPr="007D70CC">
        <w:rPr>
          <w:rFonts w:ascii="Arial" w:hAnsi="Arial" w:cs="Arial"/>
          <w:color w:val="auto"/>
          <w:sz w:val="20"/>
          <w:szCs w:val="20"/>
        </w:rPr>
        <w:t>a termékhez kapcsolód</w:t>
      </w:r>
      <w:r>
        <w:rPr>
          <w:rFonts w:ascii="Arial" w:hAnsi="Arial" w:cs="Arial"/>
          <w:color w:val="auto"/>
          <w:sz w:val="20"/>
          <w:szCs w:val="20"/>
        </w:rPr>
        <w:t>ó</w:t>
      </w:r>
      <w:r w:rsidRPr="007D70CC">
        <w:rPr>
          <w:rFonts w:ascii="Arial" w:hAnsi="Arial" w:cs="Arial"/>
          <w:color w:val="auto"/>
          <w:sz w:val="20"/>
          <w:szCs w:val="20"/>
        </w:rPr>
        <w:t xml:space="preserve"> </w:t>
      </w:r>
      <w:r w:rsidRPr="002A426E">
        <w:rPr>
          <w:rFonts w:ascii="Arial" w:hAnsi="Arial" w:cs="Arial"/>
          <w:color w:val="auto"/>
          <w:sz w:val="20"/>
          <w:szCs w:val="20"/>
        </w:rPr>
        <w:t>olyan SMS csomag</w:t>
      </w:r>
      <w:r>
        <w:rPr>
          <w:rFonts w:ascii="Arial" w:hAnsi="Arial" w:cs="Arial"/>
          <w:color w:val="auto"/>
          <w:sz w:val="20"/>
          <w:szCs w:val="20"/>
        </w:rPr>
        <w:t>ot</w:t>
      </w:r>
      <w:r w:rsidRPr="002A426E">
        <w:rPr>
          <w:rFonts w:ascii="Arial" w:hAnsi="Arial" w:cs="Arial"/>
          <w:color w:val="auto"/>
          <w:sz w:val="20"/>
          <w:szCs w:val="20"/>
        </w:rPr>
        <w:t xml:space="preserve">, amely korlátlan számú SMS üzenetet tartalmaz, a csomagért fizetendő havidíjat kell itt </w:t>
      </w:r>
      <w:r>
        <w:rPr>
          <w:rFonts w:ascii="Arial" w:hAnsi="Arial" w:cs="Arial"/>
          <w:color w:val="auto"/>
          <w:sz w:val="20"/>
          <w:szCs w:val="20"/>
        </w:rPr>
        <w:t>megadni</w:t>
      </w:r>
      <w:r w:rsidRPr="002A426E">
        <w:rPr>
          <w:rFonts w:ascii="Arial" w:hAnsi="Arial" w:cs="Arial"/>
          <w:color w:val="auto"/>
          <w:sz w:val="20"/>
          <w:szCs w:val="20"/>
        </w:rPr>
        <w:t xml:space="preserve"> forintban. Amennyiben ilyen csomag nem érhető el, a legbővebb szolgáltatási kört tartalmazó SMS csomag havidíját kell </w:t>
      </w:r>
      <w:r>
        <w:rPr>
          <w:rFonts w:ascii="Arial" w:hAnsi="Arial" w:cs="Arial"/>
          <w:color w:val="auto"/>
          <w:sz w:val="20"/>
          <w:szCs w:val="20"/>
        </w:rPr>
        <w:t>megadni, melyet</w:t>
      </w:r>
      <w:r w:rsidRPr="002A426E">
        <w:rPr>
          <w:rFonts w:ascii="Arial" w:hAnsi="Arial" w:cs="Arial"/>
          <w:color w:val="auto"/>
          <w:sz w:val="20"/>
          <w:szCs w:val="20"/>
        </w:rPr>
        <w:t xml:space="preserve"> szövegesen is jelezni kell</w:t>
      </w:r>
      <w:r>
        <w:rPr>
          <w:rFonts w:ascii="Arial" w:hAnsi="Arial" w:cs="Arial"/>
          <w:color w:val="auto"/>
          <w:sz w:val="20"/>
          <w:szCs w:val="20"/>
        </w:rPr>
        <w:t xml:space="preserve">. Amennyiben korlátlan számú SMS üzentet tartalmazó csomag és szűkebb szolgáltatási kört tartalmazó SMS csomag is elérhető, úgy minden csomagra vonatkozó információ is megadható itt. </w:t>
      </w:r>
      <w:r w:rsidRPr="00300CC4">
        <w:rPr>
          <w:rFonts w:ascii="Arial" w:hAnsi="Arial" w:cs="Arial"/>
          <w:color w:val="auto"/>
          <w:sz w:val="20"/>
          <w:szCs w:val="20"/>
        </w:rPr>
        <w:t xml:space="preserve">Amennyiben ilyen szolgáltatás nem elérhető </w:t>
      </w:r>
      <w:r w:rsidRPr="00300CC4">
        <w:rPr>
          <w:rFonts w:ascii="Arial" w:hAnsi="Arial" w:cs="Arial"/>
          <w:color w:val="auto"/>
          <w:sz w:val="20"/>
          <w:szCs w:val="20"/>
        </w:rPr>
        <w:lastRenderedPageBreak/>
        <w:t xml:space="preserve">az </w:t>
      </w:r>
      <w:r w:rsidR="00A2053E">
        <w:rPr>
          <w:rFonts w:ascii="Arial" w:hAnsi="Arial" w:cs="Arial"/>
          <w:color w:val="auto"/>
          <w:sz w:val="20"/>
          <w:szCs w:val="20"/>
        </w:rPr>
        <w:t>adatszolgáltatónál</w:t>
      </w:r>
      <w:r w:rsidRPr="00300CC4">
        <w:rPr>
          <w:rFonts w:ascii="Arial" w:hAnsi="Arial" w:cs="Arial"/>
          <w:color w:val="auto"/>
          <w:sz w:val="20"/>
          <w:szCs w:val="20"/>
        </w:rPr>
        <w:t xml:space="preserve">, vagy a szolgáltatásra vonatkozóan nem került díj megállapításra, úgy </w:t>
      </w:r>
      <w:r w:rsidR="00F400E9">
        <w:rPr>
          <w:rFonts w:ascii="Arial" w:hAnsi="Arial" w:cs="Arial"/>
          <w:color w:val="auto"/>
          <w:sz w:val="20"/>
          <w:szCs w:val="20"/>
        </w:rPr>
        <w:t xml:space="preserve">a </w:t>
      </w:r>
      <w:r w:rsidRPr="00300CC4">
        <w:rPr>
          <w:rFonts w:ascii="Arial" w:hAnsi="Arial" w:cs="Arial"/>
          <w:color w:val="auto"/>
          <w:sz w:val="20"/>
          <w:szCs w:val="20"/>
        </w:rPr>
        <w:t xml:space="preserve">„NULL” </w:t>
      </w:r>
      <w:r w:rsidR="00F400E9">
        <w:rPr>
          <w:rFonts w:ascii="Arial" w:hAnsi="Arial" w:cs="Arial"/>
          <w:color w:val="auto"/>
          <w:sz w:val="20"/>
          <w:szCs w:val="20"/>
        </w:rPr>
        <w:t>választ</w:t>
      </w:r>
      <w:r w:rsidRPr="00300CC4">
        <w:rPr>
          <w:rFonts w:ascii="Arial" w:hAnsi="Arial" w:cs="Arial"/>
          <w:color w:val="auto"/>
          <w:sz w:val="20"/>
          <w:szCs w:val="20"/>
        </w:rPr>
        <w:t xml:space="preserve"> kell megadni.</w:t>
      </w:r>
    </w:p>
    <w:p w14:paraId="17A8BEAE" w14:textId="77777777" w:rsidR="00C86748" w:rsidRDefault="00C86748" w:rsidP="00C86748">
      <w:pPr>
        <w:pStyle w:val="Default"/>
        <w:spacing w:after="200"/>
        <w:jc w:val="both"/>
        <w:rPr>
          <w:rFonts w:ascii="Arial" w:hAnsi="Arial" w:cs="Arial"/>
          <w:color w:val="auto"/>
          <w:sz w:val="20"/>
          <w:szCs w:val="20"/>
        </w:rPr>
      </w:pPr>
      <w:r w:rsidRPr="00EF2EBC">
        <w:rPr>
          <w:rFonts w:ascii="Arial" w:hAnsi="Arial" w:cs="Arial"/>
          <w:bCs/>
          <w:color w:val="auto"/>
          <w:sz w:val="20"/>
          <w:szCs w:val="20"/>
        </w:rPr>
        <w:t>Amennyiben a</w:t>
      </w:r>
      <w:r>
        <w:rPr>
          <w:rFonts w:ascii="Arial" w:hAnsi="Arial" w:cs="Arial"/>
          <w:bCs/>
          <w:color w:val="auto"/>
          <w:sz w:val="20"/>
          <w:szCs w:val="20"/>
        </w:rPr>
        <w:t>z 5</w:t>
      </w:r>
      <w:r w:rsidR="000C5DD1">
        <w:rPr>
          <w:rFonts w:ascii="Arial" w:hAnsi="Arial" w:cs="Arial"/>
          <w:bCs/>
          <w:color w:val="auto"/>
          <w:sz w:val="20"/>
          <w:szCs w:val="20"/>
        </w:rPr>
        <w:t>6</w:t>
      </w:r>
      <w:r>
        <w:rPr>
          <w:rFonts w:ascii="Arial" w:hAnsi="Arial" w:cs="Arial"/>
          <w:bCs/>
          <w:color w:val="auto"/>
          <w:sz w:val="20"/>
          <w:szCs w:val="20"/>
        </w:rPr>
        <w:t>.</w:t>
      </w:r>
      <w:r w:rsidRPr="00EF2EBC">
        <w:rPr>
          <w:rFonts w:ascii="Arial" w:hAnsi="Arial" w:cs="Arial"/>
          <w:bCs/>
          <w:color w:val="auto"/>
          <w:sz w:val="20"/>
          <w:szCs w:val="20"/>
        </w:rPr>
        <w:t xml:space="preserve"> pont</w:t>
      </w:r>
      <w:r w:rsidR="00F400E9">
        <w:rPr>
          <w:rFonts w:ascii="Arial" w:hAnsi="Arial" w:cs="Arial"/>
          <w:bCs/>
          <w:color w:val="auto"/>
          <w:sz w:val="20"/>
          <w:szCs w:val="20"/>
        </w:rPr>
        <w:t>b</w:t>
      </w:r>
      <w:r w:rsidRPr="00EF2EBC">
        <w:rPr>
          <w:rFonts w:ascii="Arial" w:hAnsi="Arial" w:cs="Arial"/>
          <w:bCs/>
          <w:color w:val="auto"/>
          <w:sz w:val="20"/>
          <w:szCs w:val="20"/>
        </w:rPr>
        <w:t>a</w:t>
      </w:r>
      <w:r w:rsidR="00F400E9">
        <w:rPr>
          <w:rFonts w:ascii="Arial" w:hAnsi="Arial" w:cs="Arial"/>
          <w:bCs/>
          <w:color w:val="auto"/>
          <w:sz w:val="20"/>
          <w:szCs w:val="20"/>
        </w:rPr>
        <w:t>n</w:t>
      </w:r>
      <w:r w:rsidRPr="00EF2EBC">
        <w:rPr>
          <w:rFonts w:ascii="Arial" w:hAnsi="Arial" w:cs="Arial"/>
          <w:bCs/>
          <w:color w:val="auto"/>
          <w:sz w:val="20"/>
          <w:szCs w:val="20"/>
        </w:rPr>
        <w:t xml:space="preserve"> </w:t>
      </w:r>
      <w:r w:rsidR="00F400E9">
        <w:rPr>
          <w:rFonts w:ascii="Arial" w:hAnsi="Arial" w:cs="Arial"/>
          <w:bCs/>
          <w:color w:val="auto"/>
          <w:sz w:val="20"/>
          <w:szCs w:val="20"/>
        </w:rPr>
        <w:t>az</w:t>
      </w:r>
      <w:r w:rsidRPr="00EF2EBC">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F400E9">
        <w:rPr>
          <w:rFonts w:ascii="Arial" w:hAnsi="Arial" w:cs="Arial"/>
          <w:color w:val="auto"/>
          <w:sz w:val="20"/>
          <w:szCs w:val="20"/>
        </w:rPr>
        <w:t xml:space="preserve"> az</w:t>
      </w:r>
      <w:r w:rsidR="00692BF7" w:rsidRPr="00402C84">
        <w:rPr>
          <w:rFonts w:ascii="Arial" w:hAnsi="Arial" w:cs="Arial"/>
          <w:color w:val="auto"/>
          <w:sz w:val="20"/>
          <w:szCs w:val="20"/>
        </w:rPr>
        <w:t xml:space="preserve"> „igen, az igénybevétele lehetséges”</w:t>
      </w:r>
      <w:r w:rsidR="00692BF7">
        <w:rPr>
          <w:rFonts w:ascii="Arial" w:hAnsi="Arial" w:cs="Arial"/>
          <w:color w:val="auto"/>
          <w:sz w:val="20"/>
          <w:szCs w:val="20"/>
        </w:rPr>
        <w:t xml:space="preserve"> </w:t>
      </w:r>
      <w:r w:rsidRPr="00EF2EBC">
        <w:rPr>
          <w:rFonts w:ascii="Arial" w:hAnsi="Arial" w:cs="Arial"/>
          <w:bCs/>
          <w:color w:val="auto"/>
          <w:sz w:val="20"/>
          <w:szCs w:val="20"/>
        </w:rPr>
        <w:t xml:space="preserve">válasz került </w:t>
      </w:r>
      <w:r>
        <w:rPr>
          <w:rFonts w:ascii="Arial" w:hAnsi="Arial" w:cs="Arial"/>
          <w:bCs/>
          <w:color w:val="auto"/>
          <w:sz w:val="20"/>
          <w:szCs w:val="20"/>
        </w:rPr>
        <w:t>megadásra</w:t>
      </w:r>
      <w:r w:rsidRPr="00EF2EBC">
        <w:rPr>
          <w:rFonts w:ascii="Arial" w:hAnsi="Arial" w:cs="Arial"/>
          <w:bCs/>
          <w:color w:val="auto"/>
          <w:sz w:val="20"/>
          <w:szCs w:val="20"/>
        </w:rPr>
        <w:t>, akkor a</w:t>
      </w:r>
      <w:r>
        <w:rPr>
          <w:rFonts w:ascii="Arial" w:hAnsi="Arial" w:cs="Arial"/>
          <w:bCs/>
          <w:color w:val="auto"/>
          <w:sz w:val="20"/>
          <w:szCs w:val="20"/>
        </w:rPr>
        <w:t>z 59.</w:t>
      </w:r>
      <w:r w:rsidRPr="00EF2EBC">
        <w:rPr>
          <w:rFonts w:ascii="Arial" w:hAnsi="Arial" w:cs="Arial"/>
          <w:sz w:val="20"/>
          <w:szCs w:val="20"/>
        </w:rPr>
        <w:t xml:space="preserve"> pont</w:t>
      </w:r>
      <w:r w:rsidR="00F400E9">
        <w:rPr>
          <w:rFonts w:ascii="Arial" w:hAnsi="Arial" w:cs="Arial"/>
          <w:sz w:val="20"/>
          <w:szCs w:val="20"/>
        </w:rPr>
        <w:t>ban</w:t>
      </w:r>
      <w:r w:rsidRPr="00EF2EBC">
        <w:rPr>
          <w:rFonts w:ascii="Arial" w:hAnsi="Arial" w:cs="Arial"/>
          <w:sz w:val="20"/>
          <w:szCs w:val="20"/>
        </w:rPr>
        <w:t xml:space="preserve"> kell megadni</w:t>
      </w:r>
      <w:r w:rsidRPr="00EF2EBC">
        <w:rPr>
          <w:rFonts w:ascii="Arial" w:hAnsi="Arial" w:cs="Arial"/>
          <w:bCs/>
          <w:color w:val="auto"/>
          <w:sz w:val="20"/>
          <w:szCs w:val="20"/>
        </w:rPr>
        <w:t xml:space="preserve"> </w:t>
      </w:r>
      <w:r w:rsidR="00F400E9">
        <w:rPr>
          <w:rFonts w:ascii="Arial" w:hAnsi="Arial" w:cs="Arial"/>
          <w:bCs/>
          <w:color w:val="auto"/>
          <w:sz w:val="20"/>
          <w:szCs w:val="20"/>
        </w:rPr>
        <w:t>azon</w:t>
      </w:r>
      <w:r w:rsidRPr="007D70CC">
        <w:rPr>
          <w:rFonts w:ascii="Arial" w:hAnsi="Arial" w:cs="Arial"/>
          <w:color w:val="auto"/>
          <w:sz w:val="20"/>
          <w:szCs w:val="20"/>
        </w:rPr>
        <w:t xml:space="preserve"> üzenetek kiküldésének díj</w:t>
      </w:r>
      <w:r>
        <w:rPr>
          <w:rFonts w:ascii="Arial" w:hAnsi="Arial" w:cs="Arial"/>
          <w:color w:val="auto"/>
          <w:sz w:val="20"/>
          <w:szCs w:val="20"/>
        </w:rPr>
        <w:t>át</w:t>
      </w:r>
      <w:r w:rsidRPr="007D70CC">
        <w:rPr>
          <w:rFonts w:ascii="Arial" w:hAnsi="Arial" w:cs="Arial"/>
          <w:color w:val="auto"/>
          <w:sz w:val="20"/>
          <w:szCs w:val="20"/>
        </w:rPr>
        <w:t>, amelyek nem tartalmaznak egyszer ha</w:t>
      </w:r>
      <w:r w:rsidRPr="002A426E">
        <w:rPr>
          <w:rFonts w:ascii="Arial" w:hAnsi="Arial" w:cs="Arial"/>
          <w:color w:val="auto"/>
          <w:sz w:val="20"/>
          <w:szCs w:val="20"/>
        </w:rPr>
        <w:t xml:space="preserve">sználatos jelszavakat, hanem a </w:t>
      </w:r>
      <w:r>
        <w:rPr>
          <w:rFonts w:ascii="Arial" w:hAnsi="Arial" w:cs="Arial"/>
          <w:color w:val="auto"/>
          <w:sz w:val="20"/>
          <w:szCs w:val="20"/>
        </w:rPr>
        <w:t xml:space="preserve">betéti bankkártyával végzett </w:t>
      </w:r>
      <w:r w:rsidRPr="002A426E">
        <w:rPr>
          <w:rFonts w:ascii="Arial" w:hAnsi="Arial" w:cs="Arial"/>
          <w:color w:val="auto"/>
          <w:sz w:val="20"/>
          <w:szCs w:val="20"/>
        </w:rPr>
        <w:t xml:space="preserve">tranzakciók lebonyolításáról tartalmaznak tájékoztató információkat. </w:t>
      </w:r>
      <w:r>
        <w:rPr>
          <w:rFonts w:ascii="Arial" w:hAnsi="Arial" w:cs="Arial"/>
          <w:color w:val="auto"/>
          <w:sz w:val="20"/>
          <w:szCs w:val="20"/>
        </w:rPr>
        <w:t xml:space="preserve">Szükséges megadni </w:t>
      </w:r>
      <w:r w:rsidR="003C5717">
        <w:rPr>
          <w:rFonts w:ascii="Arial" w:hAnsi="Arial" w:cs="Arial"/>
          <w:color w:val="auto"/>
          <w:sz w:val="20"/>
          <w:szCs w:val="20"/>
        </w:rPr>
        <w:t xml:space="preserve">a </w:t>
      </w:r>
      <w:r>
        <w:rPr>
          <w:rFonts w:ascii="Arial" w:hAnsi="Arial" w:cs="Arial"/>
          <w:color w:val="auto"/>
          <w:sz w:val="20"/>
          <w:szCs w:val="20"/>
        </w:rPr>
        <w:t xml:space="preserve">szolgáltatás havi díját, valamint az egy üzenetre vonatkozó díjat. </w:t>
      </w:r>
      <w:r w:rsidRPr="00300CC4">
        <w:rPr>
          <w:rFonts w:ascii="Arial" w:hAnsi="Arial" w:cs="Arial"/>
          <w:color w:val="auto"/>
          <w:sz w:val="20"/>
          <w:szCs w:val="20"/>
        </w:rPr>
        <w:t xml:space="preserve">Amennyiben ilyen szolgáltatás nem elérhető az </w:t>
      </w:r>
      <w:r w:rsidR="003C5717">
        <w:rPr>
          <w:rFonts w:ascii="Arial" w:hAnsi="Arial" w:cs="Arial"/>
          <w:color w:val="auto"/>
          <w:sz w:val="20"/>
          <w:szCs w:val="20"/>
        </w:rPr>
        <w:t>adatszolgáltatónál</w:t>
      </w:r>
      <w:r w:rsidRPr="00300CC4">
        <w:rPr>
          <w:rFonts w:ascii="Arial" w:hAnsi="Arial" w:cs="Arial"/>
          <w:color w:val="auto"/>
          <w:sz w:val="20"/>
          <w:szCs w:val="20"/>
        </w:rPr>
        <w:t xml:space="preserve">, vagy a szolgáltatásra vonatkozóan nem került díj megállapításra, úgy </w:t>
      </w:r>
      <w:r w:rsidR="003C5717">
        <w:rPr>
          <w:rFonts w:ascii="Arial" w:hAnsi="Arial" w:cs="Arial"/>
          <w:color w:val="auto"/>
          <w:sz w:val="20"/>
          <w:szCs w:val="20"/>
        </w:rPr>
        <w:t xml:space="preserve">a </w:t>
      </w:r>
      <w:r w:rsidRPr="00300CC4">
        <w:rPr>
          <w:rFonts w:ascii="Arial" w:hAnsi="Arial" w:cs="Arial"/>
          <w:color w:val="auto"/>
          <w:sz w:val="20"/>
          <w:szCs w:val="20"/>
        </w:rPr>
        <w:t xml:space="preserve">„NULL” </w:t>
      </w:r>
      <w:r w:rsidR="003C5717">
        <w:rPr>
          <w:rFonts w:ascii="Arial" w:hAnsi="Arial" w:cs="Arial"/>
          <w:color w:val="auto"/>
          <w:sz w:val="20"/>
          <w:szCs w:val="20"/>
        </w:rPr>
        <w:t>válasz</w:t>
      </w:r>
      <w:r w:rsidRPr="00300CC4">
        <w:rPr>
          <w:rFonts w:ascii="Arial" w:hAnsi="Arial" w:cs="Arial"/>
          <w:color w:val="auto"/>
          <w:sz w:val="20"/>
          <w:szCs w:val="20"/>
        </w:rPr>
        <w:t>t kell megadni.</w:t>
      </w:r>
    </w:p>
    <w:p w14:paraId="3FA7E377" w14:textId="77777777" w:rsidR="00C86748" w:rsidRDefault="00C86748" w:rsidP="00C86748">
      <w:pPr>
        <w:pStyle w:val="Default"/>
        <w:spacing w:after="200"/>
        <w:jc w:val="both"/>
        <w:rPr>
          <w:rFonts w:ascii="Arial" w:hAnsi="Arial" w:cs="Arial"/>
          <w:sz w:val="20"/>
          <w:szCs w:val="20"/>
        </w:rPr>
      </w:pPr>
      <w:r w:rsidRPr="00EF2EBC">
        <w:rPr>
          <w:rFonts w:ascii="Arial" w:hAnsi="Arial" w:cs="Arial"/>
          <w:bCs/>
          <w:color w:val="auto"/>
          <w:sz w:val="20"/>
          <w:szCs w:val="20"/>
        </w:rPr>
        <w:t>Amennyiben a</w:t>
      </w:r>
      <w:r>
        <w:rPr>
          <w:rFonts w:ascii="Arial" w:hAnsi="Arial" w:cs="Arial"/>
          <w:bCs/>
          <w:color w:val="auto"/>
          <w:sz w:val="20"/>
          <w:szCs w:val="20"/>
        </w:rPr>
        <w:t>z 5</w:t>
      </w:r>
      <w:r w:rsidR="000C5DD1">
        <w:rPr>
          <w:rFonts w:ascii="Arial" w:hAnsi="Arial" w:cs="Arial"/>
          <w:bCs/>
          <w:color w:val="auto"/>
          <w:sz w:val="20"/>
          <w:szCs w:val="20"/>
        </w:rPr>
        <w:t>6</w:t>
      </w:r>
      <w:r>
        <w:rPr>
          <w:rFonts w:ascii="Arial" w:hAnsi="Arial" w:cs="Arial"/>
          <w:bCs/>
          <w:color w:val="auto"/>
          <w:sz w:val="20"/>
          <w:szCs w:val="20"/>
        </w:rPr>
        <w:t>.</w:t>
      </w:r>
      <w:r w:rsidRPr="00EF2EBC">
        <w:rPr>
          <w:rFonts w:ascii="Arial" w:hAnsi="Arial" w:cs="Arial"/>
          <w:bCs/>
          <w:color w:val="auto"/>
          <w:sz w:val="20"/>
          <w:szCs w:val="20"/>
        </w:rPr>
        <w:t xml:space="preserve"> pont</w:t>
      </w:r>
      <w:r w:rsidR="003C5717">
        <w:rPr>
          <w:rFonts w:ascii="Arial" w:hAnsi="Arial" w:cs="Arial"/>
          <w:bCs/>
          <w:color w:val="auto"/>
          <w:sz w:val="20"/>
          <w:szCs w:val="20"/>
        </w:rPr>
        <w:t>b</w:t>
      </w:r>
      <w:r w:rsidRPr="00EF2EBC">
        <w:rPr>
          <w:rFonts w:ascii="Arial" w:hAnsi="Arial" w:cs="Arial"/>
          <w:bCs/>
          <w:color w:val="auto"/>
          <w:sz w:val="20"/>
          <w:szCs w:val="20"/>
        </w:rPr>
        <w:t>a</w:t>
      </w:r>
      <w:r w:rsidR="003C5717">
        <w:rPr>
          <w:rFonts w:ascii="Arial" w:hAnsi="Arial" w:cs="Arial"/>
          <w:bCs/>
          <w:color w:val="auto"/>
          <w:sz w:val="20"/>
          <w:szCs w:val="20"/>
        </w:rPr>
        <w:t>n</w:t>
      </w:r>
      <w:r w:rsidRPr="00EF2EBC">
        <w:rPr>
          <w:rFonts w:ascii="Arial" w:hAnsi="Arial" w:cs="Arial"/>
          <w:bCs/>
          <w:color w:val="auto"/>
          <w:sz w:val="20"/>
          <w:szCs w:val="20"/>
        </w:rPr>
        <w:t xml:space="preserve"> </w:t>
      </w:r>
      <w:r w:rsidR="003C5717">
        <w:rPr>
          <w:rFonts w:ascii="Arial" w:hAnsi="Arial" w:cs="Arial"/>
          <w:bCs/>
          <w:color w:val="auto"/>
          <w:sz w:val="20"/>
          <w:szCs w:val="20"/>
        </w:rPr>
        <w:t>az</w:t>
      </w:r>
      <w:r w:rsidRPr="00EF2EBC">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3C5717">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00692BF7">
        <w:rPr>
          <w:rFonts w:ascii="Arial" w:hAnsi="Arial" w:cs="Arial"/>
          <w:color w:val="auto"/>
          <w:sz w:val="20"/>
          <w:szCs w:val="20"/>
        </w:rPr>
        <w:t xml:space="preserve"> </w:t>
      </w:r>
      <w:r w:rsidRPr="00EF2EBC">
        <w:rPr>
          <w:rFonts w:ascii="Arial" w:hAnsi="Arial" w:cs="Arial"/>
          <w:bCs/>
          <w:color w:val="auto"/>
          <w:sz w:val="20"/>
          <w:szCs w:val="20"/>
        </w:rPr>
        <w:t xml:space="preserve">válasz került </w:t>
      </w:r>
      <w:r>
        <w:rPr>
          <w:rFonts w:ascii="Arial" w:hAnsi="Arial" w:cs="Arial"/>
          <w:bCs/>
          <w:color w:val="auto"/>
          <w:sz w:val="20"/>
          <w:szCs w:val="20"/>
        </w:rPr>
        <w:t>megadásra</w:t>
      </w:r>
      <w:r w:rsidRPr="00EF2EBC">
        <w:rPr>
          <w:rFonts w:ascii="Arial" w:hAnsi="Arial" w:cs="Arial"/>
          <w:bCs/>
          <w:color w:val="auto"/>
          <w:sz w:val="20"/>
          <w:szCs w:val="20"/>
        </w:rPr>
        <w:t xml:space="preserve">, akkor a </w:t>
      </w:r>
      <w:r>
        <w:rPr>
          <w:rFonts w:ascii="Arial" w:hAnsi="Arial" w:cs="Arial"/>
          <w:bCs/>
          <w:color w:val="auto"/>
          <w:sz w:val="20"/>
          <w:szCs w:val="20"/>
        </w:rPr>
        <w:t xml:space="preserve">60. </w:t>
      </w:r>
      <w:r w:rsidRPr="00EF2EBC">
        <w:rPr>
          <w:rFonts w:ascii="Arial" w:hAnsi="Arial" w:cs="Arial"/>
          <w:sz w:val="20"/>
          <w:szCs w:val="20"/>
        </w:rPr>
        <w:t>pont</w:t>
      </w:r>
      <w:r w:rsidR="003C5717">
        <w:rPr>
          <w:rFonts w:ascii="Arial" w:hAnsi="Arial" w:cs="Arial"/>
          <w:sz w:val="20"/>
          <w:szCs w:val="20"/>
        </w:rPr>
        <w:t>ba</w:t>
      </w:r>
      <w:r w:rsidRPr="00EF2EBC">
        <w:rPr>
          <w:rFonts w:ascii="Arial" w:hAnsi="Arial" w:cs="Arial"/>
          <w:sz w:val="20"/>
          <w:szCs w:val="20"/>
        </w:rPr>
        <w:t>n kell megadni</w:t>
      </w:r>
      <w:r>
        <w:rPr>
          <w:rFonts w:ascii="Arial" w:hAnsi="Arial" w:cs="Arial"/>
          <w:sz w:val="20"/>
          <w:szCs w:val="20"/>
        </w:rPr>
        <w:t xml:space="preserve"> </w:t>
      </w:r>
      <w:r w:rsidR="003C5717">
        <w:rPr>
          <w:rFonts w:ascii="Arial" w:hAnsi="Arial" w:cs="Arial"/>
          <w:color w:val="auto"/>
          <w:sz w:val="20"/>
          <w:szCs w:val="20"/>
        </w:rPr>
        <w:t>azon</w:t>
      </w:r>
      <w:r w:rsidRPr="007D70CC">
        <w:rPr>
          <w:rFonts w:ascii="Arial" w:hAnsi="Arial" w:cs="Arial"/>
          <w:color w:val="auto"/>
          <w:sz w:val="20"/>
          <w:szCs w:val="20"/>
        </w:rPr>
        <w:t xml:space="preserve"> üzenetek kiküldésének díj</w:t>
      </w:r>
      <w:r>
        <w:rPr>
          <w:rFonts w:ascii="Arial" w:hAnsi="Arial" w:cs="Arial"/>
          <w:color w:val="auto"/>
          <w:sz w:val="20"/>
          <w:szCs w:val="20"/>
        </w:rPr>
        <w:t>át</w:t>
      </w:r>
      <w:r w:rsidRPr="007D70CC">
        <w:rPr>
          <w:rFonts w:ascii="Arial" w:hAnsi="Arial" w:cs="Arial"/>
          <w:color w:val="auto"/>
          <w:sz w:val="20"/>
          <w:szCs w:val="20"/>
        </w:rPr>
        <w:t>, amelyek nem tartalmaznak egyszer ha</w:t>
      </w:r>
      <w:r w:rsidRPr="002A426E">
        <w:rPr>
          <w:rFonts w:ascii="Arial" w:hAnsi="Arial" w:cs="Arial"/>
          <w:color w:val="auto"/>
          <w:sz w:val="20"/>
          <w:szCs w:val="20"/>
        </w:rPr>
        <w:t xml:space="preserve">sználatos jelszavakat, hanem a </w:t>
      </w:r>
      <w:r>
        <w:rPr>
          <w:rFonts w:ascii="Arial" w:hAnsi="Arial" w:cs="Arial"/>
          <w:color w:val="auto"/>
          <w:sz w:val="20"/>
          <w:szCs w:val="20"/>
        </w:rPr>
        <w:t>számlán történő jóváírási, terhelési tranzakciókról esetleg napi záró egyenlegre vonatkozóan</w:t>
      </w:r>
      <w:r w:rsidRPr="002A426E">
        <w:rPr>
          <w:rFonts w:ascii="Arial" w:hAnsi="Arial" w:cs="Arial"/>
          <w:color w:val="auto"/>
          <w:sz w:val="20"/>
          <w:szCs w:val="20"/>
        </w:rPr>
        <w:t xml:space="preserve"> tartalmaznak tájékoztató információkat. </w:t>
      </w:r>
      <w:r>
        <w:rPr>
          <w:rFonts w:ascii="Arial" w:hAnsi="Arial" w:cs="Arial"/>
          <w:color w:val="auto"/>
          <w:sz w:val="20"/>
          <w:szCs w:val="20"/>
        </w:rPr>
        <w:t xml:space="preserve">Szükséges megadni </w:t>
      </w:r>
      <w:r w:rsidR="00F44B07">
        <w:rPr>
          <w:rFonts w:ascii="Arial" w:hAnsi="Arial" w:cs="Arial"/>
          <w:color w:val="auto"/>
          <w:sz w:val="20"/>
          <w:szCs w:val="20"/>
        </w:rPr>
        <w:t xml:space="preserve">a </w:t>
      </w:r>
      <w:r>
        <w:rPr>
          <w:rFonts w:ascii="Arial" w:hAnsi="Arial" w:cs="Arial"/>
          <w:color w:val="auto"/>
          <w:sz w:val="20"/>
          <w:szCs w:val="20"/>
        </w:rPr>
        <w:t xml:space="preserve">szolgáltatás havi díját, valamint az egy üzenetre vonatkozó díjat. </w:t>
      </w:r>
      <w:r w:rsidRPr="00300CC4">
        <w:rPr>
          <w:rFonts w:ascii="Arial" w:hAnsi="Arial" w:cs="Arial"/>
          <w:color w:val="auto"/>
          <w:sz w:val="20"/>
          <w:szCs w:val="20"/>
        </w:rPr>
        <w:t xml:space="preserve">Amennyiben ilyen szolgáltatás nem elérhető az </w:t>
      </w:r>
      <w:r w:rsidR="00F44B07">
        <w:rPr>
          <w:rFonts w:ascii="Arial" w:hAnsi="Arial" w:cs="Arial"/>
          <w:color w:val="auto"/>
          <w:sz w:val="20"/>
          <w:szCs w:val="20"/>
        </w:rPr>
        <w:t>adatszolgáltatónál</w:t>
      </w:r>
      <w:r w:rsidRPr="00300CC4">
        <w:rPr>
          <w:rFonts w:ascii="Arial" w:hAnsi="Arial" w:cs="Arial"/>
          <w:color w:val="auto"/>
          <w:sz w:val="20"/>
          <w:szCs w:val="20"/>
        </w:rPr>
        <w:t xml:space="preserve">, vagy a szolgáltatásra vonatkozóan nem került díj megállapításra, úgy </w:t>
      </w:r>
      <w:r w:rsidR="00F44B07">
        <w:rPr>
          <w:rFonts w:ascii="Arial" w:hAnsi="Arial" w:cs="Arial"/>
          <w:color w:val="auto"/>
          <w:sz w:val="20"/>
          <w:szCs w:val="20"/>
        </w:rPr>
        <w:t xml:space="preserve">a </w:t>
      </w:r>
      <w:r w:rsidRPr="00300CC4">
        <w:rPr>
          <w:rFonts w:ascii="Arial" w:hAnsi="Arial" w:cs="Arial"/>
          <w:color w:val="auto"/>
          <w:sz w:val="20"/>
          <w:szCs w:val="20"/>
        </w:rPr>
        <w:t xml:space="preserve">„NULL” </w:t>
      </w:r>
      <w:r w:rsidR="00F44B07">
        <w:rPr>
          <w:rFonts w:ascii="Arial" w:hAnsi="Arial" w:cs="Arial"/>
          <w:color w:val="auto"/>
          <w:sz w:val="20"/>
          <w:szCs w:val="20"/>
        </w:rPr>
        <w:t>választ</w:t>
      </w:r>
      <w:r w:rsidRPr="00300CC4">
        <w:rPr>
          <w:rFonts w:ascii="Arial" w:hAnsi="Arial" w:cs="Arial"/>
          <w:color w:val="auto"/>
          <w:sz w:val="20"/>
          <w:szCs w:val="20"/>
        </w:rPr>
        <w:t xml:space="preserve"> kell megadni.</w:t>
      </w:r>
    </w:p>
    <w:p w14:paraId="26CE264C" w14:textId="77777777" w:rsidR="00C86748" w:rsidRDefault="00C86748" w:rsidP="00C86748">
      <w:pPr>
        <w:pStyle w:val="Default"/>
        <w:spacing w:after="200"/>
        <w:jc w:val="both"/>
        <w:rPr>
          <w:rFonts w:ascii="Arial" w:hAnsi="Arial" w:cs="Arial"/>
          <w:color w:val="auto"/>
          <w:sz w:val="20"/>
          <w:szCs w:val="20"/>
        </w:rPr>
      </w:pPr>
      <w:r w:rsidRPr="00EF2EBC">
        <w:rPr>
          <w:rFonts w:ascii="Arial" w:hAnsi="Arial" w:cs="Arial"/>
          <w:bCs/>
          <w:color w:val="auto"/>
          <w:sz w:val="20"/>
          <w:szCs w:val="20"/>
        </w:rPr>
        <w:t>Amennyiben a</w:t>
      </w:r>
      <w:r>
        <w:rPr>
          <w:rFonts w:ascii="Arial" w:hAnsi="Arial" w:cs="Arial"/>
          <w:bCs/>
          <w:color w:val="auto"/>
          <w:sz w:val="20"/>
          <w:szCs w:val="20"/>
        </w:rPr>
        <w:t>z 5</w:t>
      </w:r>
      <w:r w:rsidR="000C5DD1">
        <w:rPr>
          <w:rFonts w:ascii="Arial" w:hAnsi="Arial" w:cs="Arial"/>
          <w:bCs/>
          <w:color w:val="auto"/>
          <w:sz w:val="20"/>
          <w:szCs w:val="20"/>
        </w:rPr>
        <w:t>6</w:t>
      </w:r>
      <w:r>
        <w:rPr>
          <w:rFonts w:ascii="Arial" w:hAnsi="Arial" w:cs="Arial"/>
          <w:bCs/>
          <w:color w:val="auto"/>
          <w:sz w:val="20"/>
          <w:szCs w:val="20"/>
        </w:rPr>
        <w:t>.</w:t>
      </w:r>
      <w:r w:rsidRPr="00EF2EBC">
        <w:rPr>
          <w:rFonts w:ascii="Arial" w:hAnsi="Arial" w:cs="Arial"/>
          <w:bCs/>
          <w:color w:val="auto"/>
          <w:sz w:val="20"/>
          <w:szCs w:val="20"/>
        </w:rPr>
        <w:t xml:space="preserve"> pont</w:t>
      </w:r>
      <w:r w:rsidR="00F44B07">
        <w:rPr>
          <w:rFonts w:ascii="Arial" w:hAnsi="Arial" w:cs="Arial"/>
          <w:bCs/>
          <w:color w:val="auto"/>
          <w:sz w:val="20"/>
          <w:szCs w:val="20"/>
        </w:rPr>
        <w:t>b</w:t>
      </w:r>
      <w:r w:rsidRPr="00EF2EBC">
        <w:rPr>
          <w:rFonts w:ascii="Arial" w:hAnsi="Arial" w:cs="Arial"/>
          <w:bCs/>
          <w:color w:val="auto"/>
          <w:sz w:val="20"/>
          <w:szCs w:val="20"/>
        </w:rPr>
        <w:t>a</w:t>
      </w:r>
      <w:r w:rsidR="00F44B07">
        <w:rPr>
          <w:rFonts w:ascii="Arial" w:hAnsi="Arial" w:cs="Arial"/>
          <w:bCs/>
          <w:color w:val="auto"/>
          <w:sz w:val="20"/>
          <w:szCs w:val="20"/>
        </w:rPr>
        <w:t>n az</w:t>
      </w:r>
      <w:r w:rsidRPr="00EF2EBC">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F44B07">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00692BF7">
        <w:rPr>
          <w:rFonts w:ascii="Arial" w:hAnsi="Arial" w:cs="Arial"/>
          <w:color w:val="auto"/>
          <w:sz w:val="20"/>
          <w:szCs w:val="20"/>
        </w:rPr>
        <w:t xml:space="preserve"> </w:t>
      </w:r>
      <w:r w:rsidRPr="00EF2EBC">
        <w:rPr>
          <w:rFonts w:ascii="Arial" w:hAnsi="Arial" w:cs="Arial"/>
          <w:bCs/>
          <w:color w:val="auto"/>
          <w:sz w:val="20"/>
          <w:szCs w:val="20"/>
        </w:rPr>
        <w:t xml:space="preserve">válasz került </w:t>
      </w:r>
      <w:r>
        <w:rPr>
          <w:rFonts w:ascii="Arial" w:hAnsi="Arial" w:cs="Arial"/>
          <w:bCs/>
          <w:color w:val="auto"/>
          <w:sz w:val="20"/>
          <w:szCs w:val="20"/>
        </w:rPr>
        <w:t>megadásra</w:t>
      </w:r>
      <w:r w:rsidRPr="00EF2EBC">
        <w:rPr>
          <w:rFonts w:ascii="Arial" w:hAnsi="Arial" w:cs="Arial"/>
          <w:bCs/>
          <w:color w:val="auto"/>
          <w:sz w:val="20"/>
          <w:szCs w:val="20"/>
        </w:rPr>
        <w:t xml:space="preserve">, akkor a </w:t>
      </w:r>
      <w:r>
        <w:rPr>
          <w:rFonts w:ascii="Arial" w:hAnsi="Arial" w:cs="Arial"/>
          <w:bCs/>
          <w:color w:val="auto"/>
          <w:sz w:val="20"/>
          <w:szCs w:val="20"/>
        </w:rPr>
        <w:t>61.</w:t>
      </w:r>
      <w:r w:rsidRPr="00EF2EBC">
        <w:rPr>
          <w:rFonts w:ascii="Arial" w:hAnsi="Arial" w:cs="Arial"/>
          <w:sz w:val="20"/>
          <w:szCs w:val="20"/>
        </w:rPr>
        <w:t xml:space="preserve"> pont</w:t>
      </w:r>
      <w:r w:rsidR="00F44B07">
        <w:rPr>
          <w:rFonts w:ascii="Arial" w:hAnsi="Arial" w:cs="Arial"/>
          <w:sz w:val="20"/>
          <w:szCs w:val="20"/>
        </w:rPr>
        <w:t>ba</w:t>
      </w:r>
      <w:r w:rsidRPr="00EF2EBC">
        <w:rPr>
          <w:rFonts w:ascii="Arial" w:hAnsi="Arial" w:cs="Arial"/>
          <w:sz w:val="20"/>
          <w:szCs w:val="20"/>
        </w:rPr>
        <w:t>n kell megadni</w:t>
      </w:r>
      <w:r>
        <w:rPr>
          <w:rFonts w:ascii="Arial" w:hAnsi="Arial" w:cs="Arial"/>
          <w:sz w:val="20"/>
          <w:szCs w:val="20"/>
        </w:rPr>
        <w:t xml:space="preserve"> </w:t>
      </w:r>
      <w:r w:rsidR="00F44B07">
        <w:rPr>
          <w:rFonts w:ascii="Arial" w:hAnsi="Arial" w:cs="Arial"/>
          <w:color w:val="auto"/>
          <w:sz w:val="20"/>
          <w:szCs w:val="20"/>
        </w:rPr>
        <w:t>azon</w:t>
      </w:r>
      <w:r w:rsidRPr="007D70CC">
        <w:rPr>
          <w:rFonts w:ascii="Arial" w:hAnsi="Arial" w:cs="Arial"/>
          <w:color w:val="auto"/>
          <w:sz w:val="20"/>
          <w:szCs w:val="20"/>
        </w:rPr>
        <w:t xml:space="preserve"> üzenetek kiküldésének díj</w:t>
      </w:r>
      <w:r>
        <w:rPr>
          <w:rFonts w:ascii="Arial" w:hAnsi="Arial" w:cs="Arial"/>
          <w:color w:val="auto"/>
          <w:sz w:val="20"/>
          <w:szCs w:val="20"/>
        </w:rPr>
        <w:t>át,</w:t>
      </w:r>
      <w:r w:rsidRPr="007D70CC">
        <w:rPr>
          <w:rFonts w:ascii="Arial" w:hAnsi="Arial" w:cs="Arial"/>
          <w:color w:val="auto"/>
          <w:sz w:val="20"/>
          <w:szCs w:val="20"/>
        </w:rPr>
        <w:t xml:space="preserve"> amelyek nem tartalmaznak egyszer ha</w:t>
      </w:r>
      <w:r w:rsidRPr="002A426E">
        <w:rPr>
          <w:rFonts w:ascii="Arial" w:hAnsi="Arial" w:cs="Arial"/>
          <w:color w:val="auto"/>
          <w:sz w:val="20"/>
          <w:szCs w:val="20"/>
        </w:rPr>
        <w:t xml:space="preserve">sználatos jelszavakat, hanem a tranzakciók lebonyolításáról vagy a szolgáltatások igénybevételéről tartalmaznak tájékoztató információkat. </w:t>
      </w:r>
      <w:r>
        <w:rPr>
          <w:rFonts w:ascii="Arial" w:hAnsi="Arial" w:cs="Arial"/>
          <w:color w:val="auto"/>
          <w:sz w:val="20"/>
          <w:szCs w:val="20"/>
        </w:rPr>
        <w:t xml:space="preserve">Szükséges megadni </w:t>
      </w:r>
      <w:r w:rsidR="001F08D5">
        <w:rPr>
          <w:rFonts w:ascii="Arial" w:hAnsi="Arial" w:cs="Arial"/>
          <w:color w:val="auto"/>
          <w:sz w:val="20"/>
          <w:szCs w:val="20"/>
        </w:rPr>
        <w:t xml:space="preserve">a </w:t>
      </w:r>
      <w:r>
        <w:rPr>
          <w:rFonts w:ascii="Arial" w:hAnsi="Arial" w:cs="Arial"/>
          <w:color w:val="auto"/>
          <w:sz w:val="20"/>
          <w:szCs w:val="20"/>
        </w:rPr>
        <w:t xml:space="preserve">szolgáltatás havi díját, valamint az egy üzenetre vonatkozó díjat. </w:t>
      </w:r>
      <w:r w:rsidRPr="00300CC4">
        <w:rPr>
          <w:rFonts w:ascii="Arial" w:hAnsi="Arial" w:cs="Arial"/>
          <w:color w:val="auto"/>
          <w:sz w:val="20"/>
          <w:szCs w:val="20"/>
        </w:rPr>
        <w:t xml:space="preserve">Amennyiben ilyen szolgáltatás nem elérhető az </w:t>
      </w:r>
      <w:r w:rsidR="001F08D5">
        <w:rPr>
          <w:rFonts w:ascii="Arial" w:hAnsi="Arial" w:cs="Arial"/>
          <w:color w:val="auto"/>
          <w:sz w:val="20"/>
          <w:szCs w:val="20"/>
        </w:rPr>
        <w:t>adatszolgáltatónál</w:t>
      </w:r>
      <w:r w:rsidRPr="00300CC4">
        <w:rPr>
          <w:rFonts w:ascii="Arial" w:hAnsi="Arial" w:cs="Arial"/>
          <w:color w:val="auto"/>
          <w:sz w:val="20"/>
          <w:szCs w:val="20"/>
        </w:rPr>
        <w:t xml:space="preserve">, vagy a szolgáltatásra vonatkozóan nem került díj megállapításra, úgy </w:t>
      </w:r>
      <w:r w:rsidR="001F08D5">
        <w:rPr>
          <w:rFonts w:ascii="Arial" w:hAnsi="Arial" w:cs="Arial"/>
          <w:color w:val="auto"/>
          <w:sz w:val="20"/>
          <w:szCs w:val="20"/>
        </w:rPr>
        <w:t xml:space="preserve">a </w:t>
      </w:r>
      <w:r w:rsidRPr="00300CC4">
        <w:rPr>
          <w:rFonts w:ascii="Arial" w:hAnsi="Arial" w:cs="Arial"/>
          <w:color w:val="auto"/>
          <w:sz w:val="20"/>
          <w:szCs w:val="20"/>
        </w:rPr>
        <w:t xml:space="preserve">„NULL” </w:t>
      </w:r>
      <w:r w:rsidR="001F08D5">
        <w:rPr>
          <w:rFonts w:ascii="Arial" w:hAnsi="Arial" w:cs="Arial"/>
          <w:color w:val="auto"/>
          <w:sz w:val="20"/>
          <w:szCs w:val="20"/>
        </w:rPr>
        <w:t>választ</w:t>
      </w:r>
      <w:r w:rsidRPr="00300CC4">
        <w:rPr>
          <w:rFonts w:ascii="Arial" w:hAnsi="Arial" w:cs="Arial"/>
          <w:color w:val="auto"/>
          <w:sz w:val="20"/>
          <w:szCs w:val="20"/>
        </w:rPr>
        <w:t xml:space="preserve"> kell megadni.</w:t>
      </w:r>
    </w:p>
    <w:p w14:paraId="4D9FF1D3" w14:textId="77777777" w:rsidR="000C5DD1" w:rsidRDefault="000C5DD1" w:rsidP="00C86748">
      <w:pPr>
        <w:pStyle w:val="Default"/>
        <w:spacing w:after="200"/>
        <w:jc w:val="both"/>
        <w:rPr>
          <w:rFonts w:ascii="Arial" w:hAnsi="Arial" w:cs="Arial"/>
          <w:bCs/>
          <w:color w:val="auto"/>
          <w:sz w:val="20"/>
          <w:szCs w:val="20"/>
        </w:rPr>
      </w:pPr>
      <w:r w:rsidRPr="0011653E">
        <w:rPr>
          <w:rFonts w:ascii="Arial" w:hAnsi="Arial" w:cs="Arial"/>
          <w:bCs/>
          <w:color w:val="auto"/>
          <w:sz w:val="20"/>
          <w:szCs w:val="20"/>
        </w:rPr>
        <w:t>Amennyiben a</w:t>
      </w:r>
      <w:r>
        <w:rPr>
          <w:rFonts w:ascii="Arial" w:hAnsi="Arial" w:cs="Arial"/>
          <w:bCs/>
          <w:color w:val="auto"/>
          <w:sz w:val="20"/>
          <w:szCs w:val="20"/>
        </w:rPr>
        <w:t>z 56.</w:t>
      </w:r>
      <w:r w:rsidRPr="0011653E">
        <w:rPr>
          <w:rFonts w:ascii="Arial" w:hAnsi="Arial" w:cs="Arial"/>
          <w:bCs/>
          <w:color w:val="auto"/>
          <w:sz w:val="20"/>
          <w:szCs w:val="20"/>
        </w:rPr>
        <w:t xml:space="preserve"> pont</w:t>
      </w:r>
      <w:r w:rsidR="001F08D5">
        <w:rPr>
          <w:rFonts w:ascii="Arial" w:hAnsi="Arial" w:cs="Arial"/>
          <w:bCs/>
          <w:color w:val="auto"/>
          <w:sz w:val="20"/>
          <w:szCs w:val="20"/>
        </w:rPr>
        <w:t>b</w:t>
      </w:r>
      <w:r w:rsidRPr="0011653E">
        <w:rPr>
          <w:rFonts w:ascii="Arial" w:hAnsi="Arial" w:cs="Arial"/>
          <w:bCs/>
          <w:color w:val="auto"/>
          <w:sz w:val="20"/>
          <w:szCs w:val="20"/>
        </w:rPr>
        <w:t>a</w:t>
      </w:r>
      <w:r w:rsidR="001F08D5">
        <w:rPr>
          <w:rFonts w:ascii="Arial" w:hAnsi="Arial" w:cs="Arial"/>
          <w:bCs/>
          <w:color w:val="auto"/>
          <w:sz w:val="20"/>
          <w:szCs w:val="20"/>
        </w:rPr>
        <w:t>n</w:t>
      </w:r>
      <w:r w:rsidRPr="0011653E">
        <w:rPr>
          <w:rFonts w:ascii="Arial" w:hAnsi="Arial" w:cs="Arial"/>
          <w:bCs/>
          <w:color w:val="auto"/>
          <w:sz w:val="20"/>
          <w:szCs w:val="20"/>
        </w:rPr>
        <w:t xml:space="preserve"> </w:t>
      </w:r>
      <w:r w:rsidR="001F08D5">
        <w:rPr>
          <w:rFonts w:ascii="Arial" w:hAnsi="Arial" w:cs="Arial"/>
          <w:bCs/>
          <w:color w:val="auto"/>
          <w:sz w:val="20"/>
          <w:szCs w:val="20"/>
        </w:rPr>
        <w:t>az</w:t>
      </w:r>
      <w:r w:rsidRPr="0011653E">
        <w:rPr>
          <w:rFonts w:ascii="Arial" w:hAnsi="Arial" w:cs="Arial"/>
          <w:bCs/>
          <w:color w:val="auto"/>
          <w:sz w:val="20"/>
          <w:szCs w:val="20"/>
        </w:rPr>
        <w:t xml:space="preserve"> </w:t>
      </w:r>
      <w:r>
        <w:rPr>
          <w:rFonts w:ascii="Arial" w:hAnsi="Arial" w:cs="Arial"/>
          <w:bCs/>
          <w:color w:val="auto"/>
          <w:sz w:val="20"/>
          <w:szCs w:val="20"/>
        </w:rPr>
        <w:t>„</w:t>
      </w:r>
      <w:r w:rsidRPr="00402C84">
        <w:rPr>
          <w:rFonts w:ascii="Arial" w:hAnsi="Arial" w:cs="Arial"/>
          <w:color w:val="auto"/>
          <w:sz w:val="20"/>
          <w:szCs w:val="20"/>
        </w:rPr>
        <w:t>igen, a termék része”,</w:t>
      </w:r>
      <w:r>
        <w:rPr>
          <w:rFonts w:ascii="Arial" w:hAnsi="Arial" w:cs="Arial"/>
          <w:color w:val="auto"/>
          <w:sz w:val="20"/>
          <w:szCs w:val="20"/>
        </w:rPr>
        <w:t xml:space="preserve"> vagy</w:t>
      </w:r>
      <w:r w:rsidRPr="00402C84">
        <w:rPr>
          <w:rFonts w:ascii="Arial" w:hAnsi="Arial" w:cs="Arial"/>
          <w:color w:val="auto"/>
          <w:sz w:val="20"/>
          <w:szCs w:val="20"/>
        </w:rPr>
        <w:t xml:space="preserve"> </w:t>
      </w:r>
      <w:r w:rsidR="001F08D5">
        <w:rPr>
          <w:rFonts w:ascii="Arial" w:hAnsi="Arial" w:cs="Arial"/>
          <w:color w:val="auto"/>
          <w:sz w:val="20"/>
          <w:szCs w:val="20"/>
        </w:rPr>
        <w:t xml:space="preserve">az </w:t>
      </w:r>
      <w:r w:rsidRPr="00402C84">
        <w:rPr>
          <w:rFonts w:ascii="Arial" w:hAnsi="Arial" w:cs="Arial"/>
          <w:color w:val="auto"/>
          <w:sz w:val="20"/>
          <w:szCs w:val="20"/>
        </w:rPr>
        <w:t>„igen, az igénybevétele lehetséges”</w:t>
      </w:r>
      <w:r>
        <w:rPr>
          <w:rFonts w:ascii="Arial" w:hAnsi="Arial" w:cs="Arial"/>
          <w:bCs/>
          <w:color w:val="auto"/>
          <w:sz w:val="20"/>
          <w:szCs w:val="20"/>
        </w:rPr>
        <w:t xml:space="preserve"> válasz került megadásra, úgy a 62.</w:t>
      </w:r>
      <w:r>
        <w:rPr>
          <w:rFonts w:ascii="Arial" w:hAnsi="Arial" w:cs="Arial"/>
          <w:sz w:val="20"/>
          <w:szCs w:val="20"/>
        </w:rPr>
        <w:t xml:space="preserve"> pont</w:t>
      </w:r>
      <w:r w:rsidR="001F08D5">
        <w:rPr>
          <w:rFonts w:ascii="Arial" w:hAnsi="Arial" w:cs="Arial"/>
          <w:sz w:val="20"/>
          <w:szCs w:val="20"/>
        </w:rPr>
        <w:t>ba</w:t>
      </w:r>
      <w:r>
        <w:rPr>
          <w:rFonts w:ascii="Arial" w:hAnsi="Arial" w:cs="Arial"/>
          <w:sz w:val="20"/>
          <w:szCs w:val="20"/>
        </w:rPr>
        <w:t>n lehet</w:t>
      </w:r>
      <w:r w:rsidRPr="00402C84">
        <w:rPr>
          <w:rFonts w:ascii="Arial" w:hAnsi="Arial" w:cs="Arial"/>
          <w:color w:val="auto"/>
          <w:sz w:val="20"/>
          <w:szCs w:val="20"/>
        </w:rPr>
        <w:t xml:space="preserve"> bemutatni a számlához, valamint a számla keretében igénybe vehető </w:t>
      </w:r>
      <w:r w:rsidR="004F5F23" w:rsidRPr="006D5CC9">
        <w:rPr>
          <w:rFonts w:ascii="Arial" w:hAnsi="Arial" w:cs="Arial"/>
          <w:color w:val="auto"/>
          <w:sz w:val="20"/>
          <w:szCs w:val="20"/>
        </w:rPr>
        <w:t xml:space="preserve">betéti </w:t>
      </w:r>
      <w:r w:rsidRPr="006D5CC9">
        <w:rPr>
          <w:rFonts w:ascii="Arial" w:hAnsi="Arial" w:cs="Arial"/>
          <w:color w:val="auto"/>
          <w:sz w:val="20"/>
          <w:szCs w:val="20"/>
        </w:rPr>
        <w:t>bankkártyához</w:t>
      </w:r>
      <w:r w:rsidRPr="00402C84">
        <w:rPr>
          <w:rFonts w:ascii="Arial" w:hAnsi="Arial" w:cs="Arial"/>
          <w:color w:val="auto"/>
          <w:sz w:val="20"/>
          <w:szCs w:val="20"/>
        </w:rPr>
        <w:t xml:space="preserve"> kapcsolódó SMS-szolgáltatás</w:t>
      </w:r>
      <w:r>
        <w:rPr>
          <w:rFonts w:ascii="Arial" w:hAnsi="Arial" w:cs="Arial"/>
          <w:color w:val="auto"/>
          <w:sz w:val="20"/>
          <w:szCs w:val="20"/>
        </w:rPr>
        <w:t xml:space="preserve"> azon</w:t>
      </w:r>
      <w:r w:rsidRPr="00402C84">
        <w:rPr>
          <w:rFonts w:ascii="Arial" w:hAnsi="Arial" w:cs="Arial"/>
          <w:color w:val="auto"/>
          <w:sz w:val="20"/>
          <w:szCs w:val="20"/>
        </w:rPr>
        <w:t xml:space="preserve"> főbb jellemzőit (pl. miről, milyen információ kapható </w:t>
      </w:r>
      <w:proofErr w:type="spellStart"/>
      <w:r w:rsidRPr="00402C84">
        <w:rPr>
          <w:rFonts w:ascii="Arial" w:hAnsi="Arial" w:cs="Arial"/>
          <w:color w:val="auto"/>
          <w:sz w:val="20"/>
          <w:szCs w:val="20"/>
        </w:rPr>
        <w:t>sms-ben</w:t>
      </w:r>
      <w:proofErr w:type="spellEnd"/>
      <w:r w:rsidRPr="00402C84">
        <w:rPr>
          <w:rFonts w:ascii="Arial" w:hAnsi="Arial" w:cs="Arial"/>
          <w:color w:val="auto"/>
          <w:sz w:val="20"/>
          <w:szCs w:val="20"/>
        </w:rPr>
        <w:t>, a szolgáltatás testreszabhatósága, költségei)</w:t>
      </w:r>
      <w:r w:rsidR="001F08D5">
        <w:rPr>
          <w:rFonts w:ascii="Arial" w:hAnsi="Arial" w:cs="Arial"/>
          <w:color w:val="auto"/>
          <w:sz w:val="20"/>
          <w:szCs w:val="20"/>
        </w:rPr>
        <w:t>,</w:t>
      </w:r>
      <w:r>
        <w:rPr>
          <w:rFonts w:ascii="Arial" w:hAnsi="Arial" w:cs="Arial"/>
          <w:color w:val="auto"/>
          <w:sz w:val="20"/>
          <w:szCs w:val="20"/>
        </w:rPr>
        <w:t xml:space="preserve"> melyek nem kerülnek bemutatásra az 57</w:t>
      </w:r>
      <w:r w:rsidR="001F08D5">
        <w:rPr>
          <w:rFonts w:ascii="Arial" w:hAnsi="Arial" w:cs="Arial"/>
          <w:color w:val="auto"/>
          <w:sz w:val="20"/>
          <w:szCs w:val="20"/>
        </w:rPr>
        <w:t>-</w:t>
      </w:r>
      <w:r>
        <w:rPr>
          <w:rFonts w:ascii="Arial" w:hAnsi="Arial" w:cs="Arial"/>
          <w:bCs/>
          <w:color w:val="auto"/>
          <w:sz w:val="20"/>
          <w:szCs w:val="20"/>
        </w:rPr>
        <w:t xml:space="preserve">61. </w:t>
      </w:r>
      <w:r w:rsidR="001B76B1">
        <w:rPr>
          <w:rFonts w:ascii="Arial" w:hAnsi="Arial" w:cs="Arial"/>
          <w:sz w:val="20"/>
          <w:szCs w:val="20"/>
        </w:rPr>
        <w:t>pontban</w:t>
      </w:r>
      <w:r w:rsidRPr="00402C84">
        <w:rPr>
          <w:rFonts w:ascii="Arial" w:hAnsi="Arial" w:cs="Arial"/>
          <w:color w:val="auto"/>
          <w:sz w:val="20"/>
          <w:szCs w:val="20"/>
        </w:rPr>
        <w:t>. Itt lehet utalni arra, hogy a szolgáltatással kapcsolatos további részletes tájékoztatás mely dokumentum(ok)ban érhető el (a dokumentum pontos megnevezésével, illetve elérhetőségével).</w:t>
      </w:r>
    </w:p>
    <w:p w14:paraId="0C0CF8AF" w14:textId="77777777" w:rsidR="00C86748" w:rsidRPr="007D70CC" w:rsidRDefault="00C86748" w:rsidP="00C86748">
      <w:pPr>
        <w:pStyle w:val="Default"/>
        <w:spacing w:after="200"/>
        <w:jc w:val="both"/>
        <w:rPr>
          <w:rFonts w:ascii="Arial" w:hAnsi="Arial" w:cs="Arial"/>
          <w:color w:val="auto"/>
          <w:sz w:val="20"/>
          <w:szCs w:val="20"/>
        </w:rPr>
      </w:pPr>
      <w:r w:rsidRPr="0011653E">
        <w:rPr>
          <w:rFonts w:ascii="Arial" w:hAnsi="Arial" w:cs="Arial"/>
          <w:bCs/>
          <w:color w:val="auto"/>
          <w:sz w:val="20"/>
          <w:szCs w:val="20"/>
        </w:rPr>
        <w:t xml:space="preserve">Amennyiben a </w:t>
      </w:r>
      <w:r>
        <w:rPr>
          <w:rFonts w:ascii="Arial" w:hAnsi="Arial" w:cs="Arial"/>
          <w:bCs/>
          <w:color w:val="auto"/>
          <w:sz w:val="20"/>
          <w:szCs w:val="20"/>
        </w:rPr>
        <w:t>63.</w:t>
      </w:r>
      <w:r w:rsidRPr="0011653E">
        <w:rPr>
          <w:rFonts w:ascii="Arial" w:hAnsi="Arial" w:cs="Arial"/>
          <w:bCs/>
          <w:color w:val="auto"/>
          <w:sz w:val="20"/>
          <w:szCs w:val="20"/>
        </w:rPr>
        <w:t xml:space="preserve"> pont</w:t>
      </w:r>
      <w:r w:rsidR="001F08D5">
        <w:rPr>
          <w:rFonts w:ascii="Arial" w:hAnsi="Arial" w:cs="Arial"/>
          <w:bCs/>
          <w:color w:val="auto"/>
          <w:sz w:val="20"/>
          <w:szCs w:val="20"/>
        </w:rPr>
        <w:t>b</w:t>
      </w:r>
      <w:r w:rsidRPr="0011653E">
        <w:rPr>
          <w:rFonts w:ascii="Arial" w:hAnsi="Arial" w:cs="Arial"/>
          <w:bCs/>
          <w:color w:val="auto"/>
          <w:sz w:val="20"/>
          <w:szCs w:val="20"/>
        </w:rPr>
        <w:t>a</w:t>
      </w:r>
      <w:r w:rsidR="001F08D5">
        <w:rPr>
          <w:rFonts w:ascii="Arial" w:hAnsi="Arial" w:cs="Arial"/>
          <w:bCs/>
          <w:color w:val="auto"/>
          <w:sz w:val="20"/>
          <w:szCs w:val="20"/>
        </w:rPr>
        <w:t>n az</w:t>
      </w:r>
      <w:r w:rsidRPr="0011653E">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1F08D5">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00692BF7">
        <w:rPr>
          <w:rFonts w:ascii="Arial" w:hAnsi="Arial" w:cs="Arial"/>
          <w:color w:val="auto"/>
          <w:sz w:val="20"/>
          <w:szCs w:val="20"/>
        </w:rPr>
        <w:t xml:space="preserve"> </w:t>
      </w:r>
      <w:r>
        <w:rPr>
          <w:rFonts w:ascii="Arial" w:hAnsi="Arial" w:cs="Arial"/>
          <w:bCs/>
          <w:color w:val="auto"/>
          <w:sz w:val="20"/>
          <w:szCs w:val="20"/>
        </w:rPr>
        <w:t>válasz került megjelölésre, úgy a 64.</w:t>
      </w:r>
      <w:r>
        <w:rPr>
          <w:rFonts w:ascii="Arial" w:hAnsi="Arial" w:cs="Arial"/>
          <w:sz w:val="20"/>
          <w:szCs w:val="20"/>
        </w:rPr>
        <w:t xml:space="preserve"> pont</w:t>
      </w:r>
      <w:r w:rsidR="001F08D5">
        <w:rPr>
          <w:rFonts w:ascii="Arial" w:hAnsi="Arial" w:cs="Arial"/>
          <w:sz w:val="20"/>
          <w:szCs w:val="20"/>
        </w:rPr>
        <w:t>ba</w:t>
      </w:r>
      <w:r>
        <w:rPr>
          <w:rFonts w:ascii="Arial" w:hAnsi="Arial" w:cs="Arial"/>
          <w:sz w:val="20"/>
          <w:szCs w:val="20"/>
        </w:rPr>
        <w:t xml:space="preserve">n kell </w:t>
      </w:r>
      <w:r w:rsidRPr="00DD3CAB">
        <w:rPr>
          <w:rFonts w:ascii="Arial" w:hAnsi="Arial" w:cs="Arial"/>
          <w:color w:val="auto"/>
          <w:sz w:val="20"/>
          <w:szCs w:val="20"/>
        </w:rPr>
        <w:t xml:space="preserve">röviden bemutatni az elérhető (gépi vagy élőhangos) </w:t>
      </w:r>
      <w:r>
        <w:rPr>
          <w:rFonts w:ascii="Arial" w:hAnsi="Arial" w:cs="Arial"/>
          <w:color w:val="auto"/>
          <w:sz w:val="20"/>
          <w:szCs w:val="20"/>
        </w:rPr>
        <w:t>telefonos banki</w:t>
      </w:r>
      <w:r w:rsidRPr="00DD3CAB">
        <w:rPr>
          <w:rFonts w:ascii="Arial" w:hAnsi="Arial" w:cs="Arial"/>
          <w:color w:val="auto"/>
          <w:sz w:val="20"/>
          <w:szCs w:val="20"/>
        </w:rPr>
        <w:t xml:space="preserve"> szolgáltatás főbb jellemzőit, díjait. I</w:t>
      </w:r>
      <w:r w:rsidRPr="007D70CC">
        <w:rPr>
          <w:rFonts w:ascii="Arial" w:hAnsi="Arial" w:cs="Arial"/>
          <w:color w:val="auto"/>
          <w:sz w:val="20"/>
          <w:szCs w:val="20"/>
        </w:rPr>
        <w:t>tt lehet utalni arra, hogy a szolgáltatással kapcsolatos további részletes tájékoztatás mely dokumentum(ok)ban érhető el (a dokumentum pontos megnevezésével, elérhetőségével).</w:t>
      </w:r>
    </w:p>
    <w:p w14:paraId="68ACFA8F" w14:textId="77777777" w:rsidR="00C86748" w:rsidRPr="000F68A3" w:rsidRDefault="00C86748" w:rsidP="00C86748">
      <w:pPr>
        <w:pStyle w:val="Default"/>
        <w:spacing w:after="200"/>
        <w:jc w:val="both"/>
        <w:rPr>
          <w:rFonts w:ascii="Arial" w:hAnsi="Arial" w:cs="Arial"/>
          <w:color w:val="auto"/>
          <w:sz w:val="20"/>
          <w:szCs w:val="20"/>
        </w:rPr>
      </w:pPr>
      <w:r w:rsidRPr="0011653E">
        <w:rPr>
          <w:rFonts w:ascii="Arial" w:hAnsi="Arial" w:cs="Arial"/>
          <w:bCs/>
          <w:color w:val="auto"/>
          <w:sz w:val="20"/>
          <w:szCs w:val="20"/>
        </w:rPr>
        <w:t xml:space="preserve">Amennyiben a </w:t>
      </w:r>
      <w:r>
        <w:rPr>
          <w:rFonts w:ascii="Arial" w:hAnsi="Arial" w:cs="Arial"/>
          <w:bCs/>
          <w:color w:val="auto"/>
          <w:sz w:val="20"/>
          <w:szCs w:val="20"/>
        </w:rPr>
        <w:t>63.</w:t>
      </w:r>
      <w:r w:rsidRPr="0011653E">
        <w:rPr>
          <w:rFonts w:ascii="Arial" w:hAnsi="Arial" w:cs="Arial"/>
          <w:bCs/>
          <w:color w:val="auto"/>
          <w:sz w:val="20"/>
          <w:szCs w:val="20"/>
        </w:rPr>
        <w:t xml:space="preserve"> pont</w:t>
      </w:r>
      <w:r w:rsidR="005D4E54">
        <w:rPr>
          <w:rFonts w:ascii="Arial" w:hAnsi="Arial" w:cs="Arial"/>
          <w:bCs/>
          <w:color w:val="auto"/>
          <w:sz w:val="20"/>
          <w:szCs w:val="20"/>
        </w:rPr>
        <w:t>b</w:t>
      </w:r>
      <w:r w:rsidRPr="0011653E">
        <w:rPr>
          <w:rFonts w:ascii="Arial" w:hAnsi="Arial" w:cs="Arial"/>
          <w:bCs/>
          <w:color w:val="auto"/>
          <w:sz w:val="20"/>
          <w:szCs w:val="20"/>
        </w:rPr>
        <w:t>a</w:t>
      </w:r>
      <w:r w:rsidR="005D4E54">
        <w:rPr>
          <w:rFonts w:ascii="Arial" w:hAnsi="Arial" w:cs="Arial"/>
          <w:bCs/>
          <w:color w:val="auto"/>
          <w:sz w:val="20"/>
          <w:szCs w:val="20"/>
        </w:rPr>
        <w:t>n az</w:t>
      </w:r>
      <w:r w:rsidRPr="0011653E">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5D4E54">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00692BF7">
        <w:rPr>
          <w:rFonts w:ascii="Arial" w:hAnsi="Arial" w:cs="Arial"/>
          <w:color w:val="auto"/>
          <w:sz w:val="20"/>
          <w:szCs w:val="20"/>
        </w:rPr>
        <w:t xml:space="preserve"> </w:t>
      </w:r>
      <w:r>
        <w:rPr>
          <w:rFonts w:ascii="Arial" w:hAnsi="Arial" w:cs="Arial"/>
          <w:bCs/>
          <w:color w:val="auto"/>
          <w:sz w:val="20"/>
          <w:szCs w:val="20"/>
        </w:rPr>
        <w:t xml:space="preserve">válasz került megadásra, úgy a 65. </w:t>
      </w:r>
      <w:r>
        <w:rPr>
          <w:rFonts w:ascii="Arial" w:hAnsi="Arial" w:cs="Arial"/>
          <w:sz w:val="20"/>
          <w:szCs w:val="20"/>
        </w:rPr>
        <w:t>pont</w:t>
      </w:r>
      <w:r w:rsidR="005D4E54">
        <w:rPr>
          <w:rFonts w:ascii="Arial" w:hAnsi="Arial" w:cs="Arial"/>
          <w:sz w:val="20"/>
          <w:szCs w:val="20"/>
        </w:rPr>
        <w:t>ba</w:t>
      </w:r>
      <w:r>
        <w:rPr>
          <w:rFonts w:ascii="Arial" w:hAnsi="Arial" w:cs="Arial"/>
          <w:sz w:val="20"/>
          <w:szCs w:val="20"/>
        </w:rPr>
        <w:t xml:space="preserve">n kell </w:t>
      </w:r>
      <w:r w:rsidRPr="00DD3CAB">
        <w:rPr>
          <w:rFonts w:ascii="Arial" w:hAnsi="Arial" w:cs="Arial"/>
          <w:color w:val="auto"/>
          <w:sz w:val="20"/>
          <w:szCs w:val="20"/>
        </w:rPr>
        <w:t xml:space="preserve">a </w:t>
      </w:r>
      <w:r>
        <w:rPr>
          <w:rFonts w:ascii="Arial" w:hAnsi="Arial" w:cs="Arial"/>
          <w:color w:val="auto"/>
          <w:sz w:val="20"/>
          <w:szCs w:val="20"/>
        </w:rPr>
        <w:t>telebank szolgáltatás havonta fizetendő díját megadni</w:t>
      </w:r>
      <w:r w:rsidR="005D4E54">
        <w:rPr>
          <w:rFonts w:ascii="Arial" w:hAnsi="Arial" w:cs="Arial"/>
          <w:color w:val="auto"/>
          <w:sz w:val="20"/>
          <w:szCs w:val="20"/>
        </w:rPr>
        <w:t>,</w:t>
      </w:r>
      <w:r>
        <w:rPr>
          <w:rFonts w:ascii="Arial" w:hAnsi="Arial" w:cs="Arial"/>
          <w:color w:val="auto"/>
          <w:sz w:val="20"/>
          <w:szCs w:val="20"/>
        </w:rPr>
        <w:t xml:space="preserve"> forintban.</w:t>
      </w:r>
    </w:p>
    <w:p w14:paraId="4F152780" w14:textId="77777777" w:rsidR="00C86748" w:rsidRPr="00B36C24" w:rsidRDefault="00C86748" w:rsidP="00C86748">
      <w:pPr>
        <w:pStyle w:val="Default"/>
        <w:spacing w:after="200"/>
        <w:jc w:val="both"/>
        <w:rPr>
          <w:rFonts w:ascii="Arial" w:hAnsi="Arial" w:cs="Arial"/>
          <w:color w:val="auto"/>
          <w:sz w:val="20"/>
          <w:szCs w:val="20"/>
        </w:rPr>
      </w:pPr>
      <w:r w:rsidRPr="0011653E">
        <w:rPr>
          <w:rFonts w:ascii="Arial" w:hAnsi="Arial" w:cs="Arial"/>
          <w:bCs/>
          <w:color w:val="auto"/>
          <w:sz w:val="20"/>
          <w:szCs w:val="20"/>
        </w:rPr>
        <w:t>Amennyiben a</w:t>
      </w:r>
      <w:r>
        <w:rPr>
          <w:rFonts w:ascii="Arial" w:hAnsi="Arial" w:cs="Arial"/>
          <w:bCs/>
          <w:color w:val="auto"/>
          <w:sz w:val="20"/>
          <w:szCs w:val="20"/>
        </w:rPr>
        <w:t xml:space="preserve"> 66.</w:t>
      </w:r>
      <w:r w:rsidRPr="0011653E">
        <w:rPr>
          <w:rFonts w:ascii="Arial" w:hAnsi="Arial" w:cs="Arial"/>
          <w:bCs/>
          <w:color w:val="auto"/>
          <w:sz w:val="20"/>
          <w:szCs w:val="20"/>
        </w:rPr>
        <w:t xml:space="preserve"> pont</w:t>
      </w:r>
      <w:r w:rsidR="005D4E54">
        <w:rPr>
          <w:rFonts w:ascii="Arial" w:hAnsi="Arial" w:cs="Arial"/>
          <w:bCs/>
          <w:color w:val="auto"/>
          <w:sz w:val="20"/>
          <w:szCs w:val="20"/>
        </w:rPr>
        <w:t>b</w:t>
      </w:r>
      <w:r w:rsidRPr="0011653E">
        <w:rPr>
          <w:rFonts w:ascii="Arial" w:hAnsi="Arial" w:cs="Arial"/>
          <w:bCs/>
          <w:color w:val="auto"/>
          <w:sz w:val="20"/>
          <w:szCs w:val="20"/>
        </w:rPr>
        <w:t>a</w:t>
      </w:r>
      <w:r w:rsidR="005D4E54">
        <w:rPr>
          <w:rFonts w:ascii="Arial" w:hAnsi="Arial" w:cs="Arial"/>
          <w:bCs/>
          <w:color w:val="auto"/>
          <w:sz w:val="20"/>
          <w:szCs w:val="20"/>
        </w:rPr>
        <w:t>n az</w:t>
      </w:r>
      <w:r w:rsidRPr="0011653E">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5D4E54">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00692BF7">
        <w:rPr>
          <w:rFonts w:ascii="Arial" w:hAnsi="Arial" w:cs="Arial"/>
          <w:color w:val="auto"/>
          <w:sz w:val="20"/>
          <w:szCs w:val="20"/>
        </w:rPr>
        <w:t xml:space="preserve"> </w:t>
      </w:r>
      <w:r>
        <w:rPr>
          <w:rFonts w:ascii="Arial" w:hAnsi="Arial" w:cs="Arial"/>
          <w:bCs/>
          <w:color w:val="auto"/>
          <w:sz w:val="20"/>
          <w:szCs w:val="20"/>
        </w:rPr>
        <w:t xml:space="preserve">válasz került megadásra, úgy a 67. </w:t>
      </w:r>
      <w:r>
        <w:rPr>
          <w:rFonts w:ascii="Arial" w:hAnsi="Arial" w:cs="Arial"/>
          <w:sz w:val="20"/>
          <w:szCs w:val="20"/>
        </w:rPr>
        <w:t>pont</w:t>
      </w:r>
      <w:r w:rsidR="005D4E54">
        <w:rPr>
          <w:rFonts w:ascii="Arial" w:hAnsi="Arial" w:cs="Arial"/>
          <w:sz w:val="20"/>
          <w:szCs w:val="20"/>
        </w:rPr>
        <w:t>ba</w:t>
      </w:r>
      <w:r>
        <w:rPr>
          <w:rFonts w:ascii="Arial" w:hAnsi="Arial" w:cs="Arial"/>
          <w:sz w:val="20"/>
          <w:szCs w:val="20"/>
        </w:rPr>
        <w:t xml:space="preserve">n </w:t>
      </w:r>
      <w:r w:rsidRPr="00B36C24">
        <w:rPr>
          <w:rFonts w:ascii="Arial" w:hAnsi="Arial" w:cs="Arial"/>
          <w:color w:val="auto"/>
          <w:sz w:val="20"/>
          <w:szCs w:val="20"/>
        </w:rPr>
        <w:t xml:space="preserve">kell röviden bemutatni a számlacsomaghoz kapcsolódó egyéb számlákat </w:t>
      </w:r>
      <w:r w:rsidR="005D4E54">
        <w:rPr>
          <w:rFonts w:ascii="Arial" w:hAnsi="Arial" w:cs="Arial"/>
          <w:color w:val="auto"/>
          <w:sz w:val="20"/>
          <w:szCs w:val="20"/>
        </w:rPr>
        <w:t>(</w:t>
      </w:r>
      <w:r w:rsidRPr="00B36C24">
        <w:rPr>
          <w:rFonts w:ascii="Arial" w:hAnsi="Arial" w:cs="Arial"/>
          <w:color w:val="auto"/>
          <w:sz w:val="20"/>
          <w:szCs w:val="20"/>
        </w:rPr>
        <w:t>pl. webszámla</w:t>
      </w:r>
      <w:r w:rsidR="005D4E54">
        <w:rPr>
          <w:rFonts w:ascii="Arial" w:hAnsi="Arial" w:cs="Arial"/>
          <w:color w:val="auto"/>
          <w:sz w:val="20"/>
          <w:szCs w:val="20"/>
        </w:rPr>
        <w:t>)</w:t>
      </w:r>
      <w:r w:rsidRPr="00B36C24">
        <w:rPr>
          <w:rFonts w:ascii="Arial" w:hAnsi="Arial" w:cs="Arial"/>
          <w:color w:val="auto"/>
          <w:sz w:val="20"/>
          <w:szCs w:val="20"/>
        </w:rPr>
        <w:t>. Itt lehet utalni arra, hogy a szolgáltatással kapcsolatos további részletes tájékoztatás mely dokumentum(ok)ban érhető el (a dokumentum pontos megnevezésével, elérhetőségével).</w:t>
      </w:r>
    </w:p>
    <w:p w14:paraId="79993463" w14:textId="77777777" w:rsidR="00C86748" w:rsidRDefault="00C86748" w:rsidP="00C86748">
      <w:pPr>
        <w:pStyle w:val="Default"/>
        <w:jc w:val="both"/>
        <w:rPr>
          <w:rFonts w:ascii="Arial" w:hAnsi="Arial" w:cs="Arial"/>
          <w:color w:val="auto"/>
          <w:sz w:val="20"/>
          <w:szCs w:val="20"/>
        </w:rPr>
      </w:pPr>
      <w:r w:rsidRPr="00EF2EBC">
        <w:rPr>
          <w:rFonts w:ascii="Arial" w:hAnsi="Arial" w:cs="Arial"/>
          <w:bCs/>
          <w:color w:val="auto"/>
          <w:sz w:val="20"/>
          <w:szCs w:val="20"/>
        </w:rPr>
        <w:t>Amennyiben a</w:t>
      </w:r>
      <w:r>
        <w:rPr>
          <w:rFonts w:ascii="Arial" w:hAnsi="Arial" w:cs="Arial"/>
          <w:bCs/>
          <w:color w:val="auto"/>
          <w:sz w:val="20"/>
          <w:szCs w:val="20"/>
        </w:rPr>
        <w:t xml:space="preserve"> 68. </w:t>
      </w:r>
      <w:r w:rsidRPr="00EF2EBC">
        <w:rPr>
          <w:rFonts w:ascii="Arial" w:hAnsi="Arial" w:cs="Arial"/>
          <w:bCs/>
          <w:color w:val="auto"/>
          <w:sz w:val="20"/>
          <w:szCs w:val="20"/>
        </w:rPr>
        <w:t>pont</w:t>
      </w:r>
      <w:r w:rsidR="005D4E54">
        <w:rPr>
          <w:rFonts w:ascii="Arial" w:hAnsi="Arial" w:cs="Arial"/>
          <w:bCs/>
          <w:color w:val="auto"/>
          <w:sz w:val="20"/>
          <w:szCs w:val="20"/>
        </w:rPr>
        <w:t>b</w:t>
      </w:r>
      <w:r w:rsidRPr="00EF2EBC">
        <w:rPr>
          <w:rFonts w:ascii="Arial" w:hAnsi="Arial" w:cs="Arial"/>
          <w:bCs/>
          <w:color w:val="auto"/>
          <w:sz w:val="20"/>
          <w:szCs w:val="20"/>
        </w:rPr>
        <w:t>a</w:t>
      </w:r>
      <w:r w:rsidR="005D4E54">
        <w:rPr>
          <w:rFonts w:ascii="Arial" w:hAnsi="Arial" w:cs="Arial"/>
          <w:bCs/>
          <w:color w:val="auto"/>
          <w:sz w:val="20"/>
          <w:szCs w:val="20"/>
        </w:rPr>
        <w:t>n</w:t>
      </w:r>
      <w:r w:rsidRPr="00EF2EBC">
        <w:rPr>
          <w:rFonts w:ascii="Arial" w:hAnsi="Arial" w:cs="Arial"/>
          <w:bCs/>
          <w:color w:val="auto"/>
          <w:sz w:val="20"/>
          <w:szCs w:val="20"/>
        </w:rPr>
        <w:t xml:space="preserve"> </w:t>
      </w:r>
      <w:r w:rsidR="005D4E54">
        <w:rPr>
          <w:rFonts w:ascii="Arial" w:hAnsi="Arial" w:cs="Arial"/>
          <w:bCs/>
          <w:color w:val="auto"/>
          <w:sz w:val="20"/>
          <w:szCs w:val="20"/>
        </w:rPr>
        <w:t>az</w:t>
      </w:r>
      <w:r w:rsidRPr="00EF2EBC">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5D4E54">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00692BF7">
        <w:rPr>
          <w:rFonts w:ascii="Arial" w:hAnsi="Arial" w:cs="Arial"/>
          <w:color w:val="auto"/>
          <w:sz w:val="20"/>
          <w:szCs w:val="20"/>
        </w:rPr>
        <w:t xml:space="preserve"> </w:t>
      </w:r>
      <w:r w:rsidRPr="00EF2EBC">
        <w:rPr>
          <w:rFonts w:ascii="Arial" w:hAnsi="Arial" w:cs="Arial"/>
          <w:bCs/>
          <w:color w:val="auto"/>
          <w:sz w:val="20"/>
          <w:szCs w:val="20"/>
        </w:rPr>
        <w:t xml:space="preserve">válasz került </w:t>
      </w:r>
      <w:r>
        <w:rPr>
          <w:rFonts w:ascii="Arial" w:hAnsi="Arial" w:cs="Arial"/>
          <w:bCs/>
          <w:color w:val="auto"/>
          <w:sz w:val="20"/>
          <w:szCs w:val="20"/>
        </w:rPr>
        <w:t>megadásra</w:t>
      </w:r>
      <w:r w:rsidRPr="00EF2EBC">
        <w:rPr>
          <w:rFonts w:ascii="Arial" w:hAnsi="Arial" w:cs="Arial"/>
          <w:bCs/>
          <w:color w:val="auto"/>
          <w:sz w:val="20"/>
          <w:szCs w:val="20"/>
        </w:rPr>
        <w:t>, akkor a</w:t>
      </w:r>
      <w:r>
        <w:rPr>
          <w:rFonts w:ascii="Arial" w:hAnsi="Arial" w:cs="Arial"/>
          <w:bCs/>
          <w:color w:val="auto"/>
          <w:sz w:val="20"/>
          <w:szCs w:val="20"/>
        </w:rPr>
        <w:t xml:space="preserve"> 69.</w:t>
      </w:r>
      <w:r w:rsidRPr="00EF2EBC">
        <w:rPr>
          <w:rFonts w:ascii="Arial" w:hAnsi="Arial" w:cs="Arial"/>
          <w:bCs/>
          <w:color w:val="auto"/>
          <w:sz w:val="20"/>
          <w:szCs w:val="20"/>
        </w:rPr>
        <w:t xml:space="preserve"> „</w:t>
      </w:r>
      <w:r w:rsidRPr="00EF2EBC">
        <w:rPr>
          <w:rFonts w:ascii="Arial" w:hAnsi="Arial" w:cs="Arial"/>
          <w:sz w:val="20"/>
          <w:szCs w:val="20"/>
        </w:rPr>
        <w:t>pont</w:t>
      </w:r>
      <w:r w:rsidR="005D4E54">
        <w:rPr>
          <w:rFonts w:ascii="Arial" w:hAnsi="Arial" w:cs="Arial"/>
          <w:sz w:val="20"/>
          <w:szCs w:val="20"/>
        </w:rPr>
        <w:t>ba</w:t>
      </w:r>
      <w:r w:rsidRPr="00EF2EBC">
        <w:rPr>
          <w:rFonts w:ascii="Arial" w:hAnsi="Arial" w:cs="Arial"/>
          <w:sz w:val="20"/>
          <w:szCs w:val="20"/>
        </w:rPr>
        <w:t xml:space="preserve">n kell </w:t>
      </w:r>
      <w:r>
        <w:rPr>
          <w:rFonts w:ascii="Arial" w:hAnsi="Arial" w:cs="Arial"/>
          <w:sz w:val="20"/>
          <w:szCs w:val="20"/>
        </w:rPr>
        <w:t xml:space="preserve">bemutatni </w:t>
      </w:r>
      <w:r w:rsidRPr="005119A3">
        <w:rPr>
          <w:rFonts w:ascii="Arial" w:hAnsi="Arial" w:cs="Arial"/>
          <w:color w:val="auto"/>
          <w:sz w:val="20"/>
          <w:szCs w:val="20"/>
        </w:rPr>
        <w:t>a</w:t>
      </w:r>
      <w:r w:rsidRPr="00BC016C">
        <w:rPr>
          <w:rFonts w:ascii="Arial" w:hAnsi="Arial" w:cs="Arial"/>
          <w:color w:val="auto"/>
          <w:sz w:val="20"/>
          <w:szCs w:val="20"/>
        </w:rPr>
        <w:t xml:space="preserve">z </w:t>
      </w:r>
      <w:r w:rsidRPr="00CB1C74">
        <w:rPr>
          <w:rFonts w:ascii="Arial" w:hAnsi="Arial" w:cs="Arial"/>
          <w:color w:val="auto"/>
          <w:sz w:val="20"/>
          <w:szCs w:val="20"/>
        </w:rPr>
        <w:t>inter</w:t>
      </w:r>
      <w:r w:rsidRPr="00F21653">
        <w:rPr>
          <w:rFonts w:ascii="Arial" w:hAnsi="Arial" w:cs="Arial"/>
          <w:color w:val="auto"/>
          <w:sz w:val="20"/>
          <w:szCs w:val="20"/>
        </w:rPr>
        <w:t>netbanki</w:t>
      </w:r>
      <w:r w:rsidRPr="00946006">
        <w:rPr>
          <w:rFonts w:ascii="Arial" w:hAnsi="Arial" w:cs="Arial"/>
          <w:color w:val="auto"/>
          <w:sz w:val="20"/>
          <w:szCs w:val="20"/>
        </w:rPr>
        <w:t xml:space="preserve"> szolgáltatáson </w:t>
      </w:r>
      <w:r w:rsidRPr="00625E65">
        <w:rPr>
          <w:rFonts w:ascii="Arial" w:hAnsi="Arial" w:cs="Arial"/>
          <w:color w:val="auto"/>
          <w:sz w:val="20"/>
          <w:szCs w:val="20"/>
        </w:rPr>
        <w:t>keresztül kezdeményezhető tranzakciótípusok, szolgáltatások felsorolását, azok díjainak megjelölésével</w:t>
      </w:r>
      <w:r w:rsidRPr="00625E65">
        <w:rPr>
          <w:rFonts w:ascii="Arial" w:hAnsi="Arial" w:cs="Arial"/>
          <w:i/>
          <w:color w:val="auto"/>
          <w:sz w:val="20"/>
          <w:szCs w:val="20"/>
        </w:rPr>
        <w:t>.</w:t>
      </w:r>
      <w:r w:rsidRPr="00625E65">
        <w:rPr>
          <w:rFonts w:ascii="Arial" w:hAnsi="Arial" w:cs="Arial"/>
          <w:color w:val="auto"/>
          <w:sz w:val="20"/>
          <w:szCs w:val="20"/>
        </w:rPr>
        <w:t xml:space="preserve"> </w:t>
      </w:r>
      <w:r w:rsidR="00D44644" w:rsidRPr="00625E65">
        <w:rPr>
          <w:rFonts w:ascii="Arial" w:hAnsi="Arial" w:cs="Arial"/>
          <w:color w:val="auto"/>
          <w:sz w:val="20"/>
          <w:szCs w:val="20"/>
        </w:rPr>
        <w:t>Azon díjak bemutatása nem szükséges, amelyek az adatszolgáltatás más pontjainál bemutatásra kerültek.</w:t>
      </w:r>
    </w:p>
    <w:p w14:paraId="057BA078" w14:textId="77777777" w:rsidR="00692BF7" w:rsidRDefault="00692BF7" w:rsidP="00C86748">
      <w:pPr>
        <w:pStyle w:val="Default"/>
        <w:jc w:val="both"/>
        <w:rPr>
          <w:rFonts w:ascii="Arial" w:hAnsi="Arial" w:cs="Arial"/>
          <w:color w:val="auto"/>
          <w:sz w:val="20"/>
          <w:szCs w:val="20"/>
        </w:rPr>
      </w:pPr>
    </w:p>
    <w:p w14:paraId="72C7E1A6" w14:textId="77777777" w:rsidR="00C86748" w:rsidRDefault="00C86748" w:rsidP="00C86748">
      <w:pPr>
        <w:pStyle w:val="Default"/>
        <w:jc w:val="both"/>
        <w:rPr>
          <w:rFonts w:ascii="Arial" w:hAnsi="Arial" w:cs="Arial"/>
          <w:color w:val="auto"/>
          <w:sz w:val="20"/>
          <w:szCs w:val="20"/>
        </w:rPr>
      </w:pPr>
      <w:r w:rsidRPr="00EF2EBC">
        <w:rPr>
          <w:rFonts w:ascii="Arial" w:hAnsi="Arial" w:cs="Arial"/>
          <w:bCs/>
          <w:color w:val="auto"/>
          <w:sz w:val="20"/>
          <w:szCs w:val="20"/>
        </w:rPr>
        <w:t>Amennyiben a</w:t>
      </w:r>
      <w:r>
        <w:rPr>
          <w:rFonts w:ascii="Arial" w:hAnsi="Arial" w:cs="Arial"/>
          <w:bCs/>
          <w:color w:val="auto"/>
          <w:sz w:val="20"/>
          <w:szCs w:val="20"/>
        </w:rPr>
        <w:t xml:space="preserve"> 68.</w:t>
      </w:r>
      <w:r w:rsidRPr="00EF2EBC">
        <w:rPr>
          <w:rFonts w:ascii="Arial" w:hAnsi="Arial" w:cs="Arial"/>
          <w:bCs/>
          <w:color w:val="auto"/>
          <w:sz w:val="20"/>
          <w:szCs w:val="20"/>
        </w:rPr>
        <w:t xml:space="preserve"> pont</w:t>
      </w:r>
      <w:r w:rsidR="005D4E54">
        <w:rPr>
          <w:rFonts w:ascii="Arial" w:hAnsi="Arial" w:cs="Arial"/>
          <w:bCs/>
          <w:color w:val="auto"/>
          <w:sz w:val="20"/>
          <w:szCs w:val="20"/>
        </w:rPr>
        <w:t>b</w:t>
      </w:r>
      <w:r w:rsidRPr="00EF2EBC">
        <w:rPr>
          <w:rFonts w:ascii="Arial" w:hAnsi="Arial" w:cs="Arial"/>
          <w:bCs/>
          <w:color w:val="auto"/>
          <w:sz w:val="20"/>
          <w:szCs w:val="20"/>
        </w:rPr>
        <w:t>a</w:t>
      </w:r>
      <w:r w:rsidR="005D4E54">
        <w:rPr>
          <w:rFonts w:ascii="Arial" w:hAnsi="Arial" w:cs="Arial"/>
          <w:bCs/>
          <w:color w:val="auto"/>
          <w:sz w:val="20"/>
          <w:szCs w:val="20"/>
        </w:rPr>
        <w:t>n</w:t>
      </w:r>
      <w:r w:rsidRPr="00EF2EBC">
        <w:rPr>
          <w:rFonts w:ascii="Arial" w:hAnsi="Arial" w:cs="Arial"/>
          <w:bCs/>
          <w:color w:val="auto"/>
          <w:sz w:val="20"/>
          <w:szCs w:val="20"/>
        </w:rPr>
        <w:t xml:space="preserve"> </w:t>
      </w:r>
      <w:r w:rsidR="005D4E54">
        <w:rPr>
          <w:rFonts w:ascii="Arial" w:hAnsi="Arial" w:cs="Arial"/>
          <w:bCs/>
          <w:color w:val="auto"/>
          <w:sz w:val="20"/>
          <w:szCs w:val="20"/>
        </w:rPr>
        <w:t>az</w:t>
      </w:r>
      <w:r w:rsidRPr="00EF2EBC">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5D4E54">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00692BF7">
        <w:rPr>
          <w:rFonts w:ascii="Arial" w:hAnsi="Arial" w:cs="Arial"/>
          <w:color w:val="auto"/>
          <w:sz w:val="20"/>
          <w:szCs w:val="20"/>
        </w:rPr>
        <w:t xml:space="preserve"> </w:t>
      </w:r>
      <w:r w:rsidRPr="00EF2EBC">
        <w:rPr>
          <w:rFonts w:ascii="Arial" w:hAnsi="Arial" w:cs="Arial"/>
          <w:bCs/>
          <w:color w:val="auto"/>
          <w:sz w:val="20"/>
          <w:szCs w:val="20"/>
        </w:rPr>
        <w:t xml:space="preserve">válasz került </w:t>
      </w:r>
      <w:r>
        <w:rPr>
          <w:rFonts w:ascii="Arial" w:hAnsi="Arial" w:cs="Arial"/>
          <w:bCs/>
          <w:color w:val="auto"/>
          <w:sz w:val="20"/>
          <w:szCs w:val="20"/>
        </w:rPr>
        <w:t>megadásra</w:t>
      </w:r>
      <w:r w:rsidRPr="00EF2EBC">
        <w:rPr>
          <w:rFonts w:ascii="Arial" w:hAnsi="Arial" w:cs="Arial"/>
          <w:bCs/>
          <w:color w:val="auto"/>
          <w:sz w:val="20"/>
          <w:szCs w:val="20"/>
        </w:rPr>
        <w:t>, akkor a</w:t>
      </w:r>
      <w:r>
        <w:rPr>
          <w:rFonts w:ascii="Arial" w:hAnsi="Arial" w:cs="Arial"/>
          <w:bCs/>
          <w:color w:val="auto"/>
          <w:sz w:val="20"/>
          <w:szCs w:val="20"/>
        </w:rPr>
        <w:t xml:space="preserve"> 70.</w:t>
      </w:r>
      <w:r w:rsidRPr="00EF2EBC">
        <w:rPr>
          <w:rFonts w:ascii="Arial" w:hAnsi="Arial" w:cs="Arial"/>
          <w:bCs/>
          <w:color w:val="auto"/>
          <w:sz w:val="20"/>
          <w:szCs w:val="20"/>
        </w:rPr>
        <w:t xml:space="preserve"> </w:t>
      </w:r>
      <w:r w:rsidRPr="00EF2EBC">
        <w:rPr>
          <w:rFonts w:ascii="Arial" w:hAnsi="Arial" w:cs="Arial"/>
          <w:sz w:val="20"/>
          <w:szCs w:val="20"/>
        </w:rPr>
        <w:t>pont</w:t>
      </w:r>
      <w:r w:rsidR="005D4E54">
        <w:rPr>
          <w:rFonts w:ascii="Arial" w:hAnsi="Arial" w:cs="Arial"/>
          <w:sz w:val="20"/>
          <w:szCs w:val="20"/>
        </w:rPr>
        <w:t>ba</w:t>
      </w:r>
      <w:r w:rsidRPr="00EF2EBC">
        <w:rPr>
          <w:rFonts w:ascii="Arial" w:hAnsi="Arial" w:cs="Arial"/>
          <w:sz w:val="20"/>
          <w:szCs w:val="20"/>
        </w:rPr>
        <w:t xml:space="preserve">n kell </w:t>
      </w:r>
      <w:r>
        <w:rPr>
          <w:rFonts w:ascii="Arial" w:hAnsi="Arial" w:cs="Arial"/>
          <w:sz w:val="20"/>
          <w:szCs w:val="20"/>
        </w:rPr>
        <w:t xml:space="preserve">bemutatni a szolgáltatás </w:t>
      </w:r>
      <w:r w:rsidRPr="00AD5492">
        <w:rPr>
          <w:rFonts w:ascii="Arial" w:hAnsi="Arial" w:cs="Arial"/>
          <w:color w:val="auto"/>
          <w:sz w:val="20"/>
          <w:szCs w:val="20"/>
        </w:rPr>
        <w:t>havi díját</w:t>
      </w:r>
      <w:r>
        <w:rPr>
          <w:rFonts w:ascii="Arial" w:hAnsi="Arial" w:cs="Arial"/>
          <w:color w:val="auto"/>
          <w:sz w:val="20"/>
          <w:szCs w:val="20"/>
        </w:rPr>
        <w:t xml:space="preserve">, </w:t>
      </w:r>
      <w:r w:rsidRPr="00AD5492">
        <w:rPr>
          <w:rFonts w:ascii="Arial" w:hAnsi="Arial" w:cs="Arial"/>
          <w:color w:val="auto"/>
          <w:sz w:val="20"/>
          <w:szCs w:val="20"/>
        </w:rPr>
        <w:t xml:space="preserve">ha az </w:t>
      </w:r>
      <w:r w:rsidRPr="002D2116">
        <w:rPr>
          <w:rFonts w:ascii="Arial" w:hAnsi="Arial" w:cs="Arial"/>
          <w:color w:val="auto"/>
          <w:sz w:val="20"/>
          <w:szCs w:val="20"/>
        </w:rPr>
        <w:t xml:space="preserve">internetbanki szolgáltatás használatáért az adatszolgáltató éves díjat számol fel, akkor </w:t>
      </w:r>
      <w:r>
        <w:rPr>
          <w:rFonts w:ascii="Arial" w:hAnsi="Arial" w:cs="Arial"/>
          <w:color w:val="auto"/>
          <w:sz w:val="20"/>
          <w:szCs w:val="20"/>
        </w:rPr>
        <w:t xml:space="preserve">az éves díjat kell megadni egyértelműen jelezve ezt. </w:t>
      </w:r>
      <w:r w:rsidRPr="00F21653">
        <w:rPr>
          <w:rFonts w:ascii="Arial" w:hAnsi="Arial" w:cs="Arial"/>
          <w:sz w:val="20"/>
          <w:szCs w:val="20"/>
        </w:rPr>
        <w:t>Ha</w:t>
      </w:r>
      <w:r w:rsidRPr="00946006">
        <w:rPr>
          <w:rFonts w:ascii="Arial" w:hAnsi="Arial" w:cs="Arial"/>
          <w:sz w:val="20"/>
          <w:szCs w:val="20"/>
        </w:rPr>
        <w:t xml:space="preserve"> az internetbanki szolgáltatás </w:t>
      </w:r>
      <w:r w:rsidRPr="00AD5492">
        <w:rPr>
          <w:rFonts w:ascii="Arial" w:hAnsi="Arial" w:cs="Arial"/>
          <w:sz w:val="20"/>
          <w:szCs w:val="20"/>
        </w:rPr>
        <w:t>díja önállóan nem értelmezhető</w:t>
      </w:r>
      <w:r w:rsidRPr="00946006">
        <w:rPr>
          <w:rFonts w:ascii="Arial" w:hAnsi="Arial" w:cs="Arial"/>
          <w:sz w:val="20"/>
          <w:szCs w:val="20"/>
        </w:rPr>
        <w:t>, akkor</w:t>
      </w:r>
      <w:r>
        <w:rPr>
          <w:rFonts w:ascii="Arial" w:hAnsi="Arial" w:cs="Arial"/>
          <w:sz w:val="20"/>
          <w:szCs w:val="20"/>
        </w:rPr>
        <w:t xml:space="preserve"> szintén itt kell megadni</w:t>
      </w:r>
      <w:r w:rsidRPr="00946006">
        <w:rPr>
          <w:rFonts w:ascii="Arial" w:hAnsi="Arial" w:cs="Arial"/>
          <w:sz w:val="20"/>
          <w:szCs w:val="20"/>
        </w:rPr>
        <w:t xml:space="preserve"> a díjat a részletek</w:t>
      </w:r>
      <w:r>
        <w:rPr>
          <w:rFonts w:ascii="Arial" w:hAnsi="Arial" w:cs="Arial"/>
          <w:sz w:val="20"/>
          <w:szCs w:val="20"/>
        </w:rPr>
        <w:t xml:space="preserve">kel együtt </w:t>
      </w:r>
      <w:r w:rsidRPr="00946006">
        <w:rPr>
          <w:rFonts w:ascii="Arial" w:hAnsi="Arial" w:cs="Arial"/>
          <w:sz w:val="20"/>
          <w:szCs w:val="20"/>
        </w:rPr>
        <w:t>szövegesen bemutat</w:t>
      </w:r>
      <w:r>
        <w:rPr>
          <w:rFonts w:ascii="Arial" w:hAnsi="Arial" w:cs="Arial"/>
          <w:sz w:val="20"/>
          <w:szCs w:val="20"/>
        </w:rPr>
        <w:t>va</w:t>
      </w:r>
      <w:r w:rsidRPr="00946006">
        <w:rPr>
          <w:rFonts w:ascii="Arial" w:hAnsi="Arial" w:cs="Arial"/>
          <w:sz w:val="20"/>
          <w:szCs w:val="20"/>
        </w:rPr>
        <w:t>.</w:t>
      </w:r>
    </w:p>
    <w:p w14:paraId="79289723" w14:textId="77777777" w:rsidR="00C86748" w:rsidRPr="00CB1C74" w:rsidRDefault="00C86748" w:rsidP="00C86748">
      <w:pPr>
        <w:pStyle w:val="Default"/>
        <w:spacing w:after="200"/>
        <w:jc w:val="both"/>
        <w:rPr>
          <w:rFonts w:ascii="Arial" w:hAnsi="Arial" w:cs="Arial"/>
          <w:color w:val="auto"/>
          <w:sz w:val="20"/>
          <w:szCs w:val="20"/>
        </w:rPr>
      </w:pPr>
      <w:r w:rsidRPr="00AD5492">
        <w:rPr>
          <w:rFonts w:ascii="Arial" w:hAnsi="Arial" w:cs="Arial"/>
          <w:color w:val="auto"/>
          <w:sz w:val="20"/>
          <w:szCs w:val="20"/>
        </w:rPr>
        <w:lastRenderedPageBreak/>
        <w:t>Az internetbanki szolgáltatással kapcsolatos további információk (pl. egyszeri regisztrációs díj, jelszó módosítás díja) a</w:t>
      </w:r>
      <w:r>
        <w:rPr>
          <w:rFonts w:ascii="Arial" w:hAnsi="Arial" w:cs="Arial"/>
          <w:color w:val="auto"/>
          <w:sz w:val="20"/>
          <w:szCs w:val="20"/>
        </w:rPr>
        <w:t xml:space="preserve"> 71.</w:t>
      </w:r>
      <w:r w:rsidRPr="002D2116">
        <w:rPr>
          <w:rFonts w:ascii="Arial" w:hAnsi="Arial" w:cs="Arial"/>
          <w:color w:val="auto"/>
          <w:sz w:val="20"/>
          <w:szCs w:val="20"/>
        </w:rPr>
        <w:t xml:space="preserve"> </w:t>
      </w:r>
      <w:r>
        <w:rPr>
          <w:rFonts w:ascii="Arial" w:hAnsi="Arial" w:cs="Arial"/>
          <w:color w:val="auto"/>
          <w:sz w:val="20"/>
          <w:szCs w:val="20"/>
        </w:rPr>
        <w:t>pont</w:t>
      </w:r>
      <w:r w:rsidR="005D4E54">
        <w:rPr>
          <w:rFonts w:ascii="Arial" w:hAnsi="Arial" w:cs="Arial"/>
          <w:color w:val="auto"/>
          <w:sz w:val="20"/>
          <w:szCs w:val="20"/>
        </w:rPr>
        <w:t>ba</w:t>
      </w:r>
      <w:r>
        <w:rPr>
          <w:rFonts w:ascii="Arial" w:hAnsi="Arial" w:cs="Arial"/>
          <w:color w:val="auto"/>
          <w:sz w:val="20"/>
          <w:szCs w:val="20"/>
        </w:rPr>
        <w:t>n adhatók meg</w:t>
      </w:r>
      <w:r w:rsidRPr="002D2116">
        <w:rPr>
          <w:rFonts w:ascii="Arial" w:hAnsi="Arial" w:cs="Arial"/>
          <w:color w:val="auto"/>
          <w:sz w:val="20"/>
          <w:szCs w:val="20"/>
        </w:rPr>
        <w:t>. Itt lehet utalni arra is, hogy a</w:t>
      </w:r>
      <w:r w:rsidRPr="0093228B">
        <w:rPr>
          <w:rFonts w:ascii="Arial" w:hAnsi="Arial" w:cs="Arial"/>
          <w:color w:val="auto"/>
          <w:sz w:val="20"/>
          <w:szCs w:val="20"/>
        </w:rPr>
        <w:t>z</w:t>
      </w:r>
      <w:r w:rsidRPr="005119A3">
        <w:rPr>
          <w:rFonts w:ascii="Arial" w:hAnsi="Arial" w:cs="Arial"/>
          <w:color w:val="auto"/>
          <w:sz w:val="20"/>
          <w:szCs w:val="20"/>
        </w:rPr>
        <w:t xml:space="preserve"> </w:t>
      </w:r>
      <w:r w:rsidRPr="00BC016C">
        <w:rPr>
          <w:rFonts w:ascii="Arial" w:hAnsi="Arial" w:cs="Arial"/>
          <w:color w:val="auto"/>
          <w:sz w:val="20"/>
          <w:szCs w:val="20"/>
        </w:rPr>
        <w:t>internetbank</w:t>
      </w:r>
      <w:r w:rsidRPr="009464BC">
        <w:rPr>
          <w:rFonts w:ascii="Arial" w:hAnsi="Arial" w:cs="Arial"/>
          <w:color w:val="auto"/>
          <w:sz w:val="20"/>
          <w:szCs w:val="20"/>
        </w:rPr>
        <w:t>i szolgáltatással</w:t>
      </w:r>
      <w:r w:rsidRPr="00CB1C74">
        <w:rPr>
          <w:rFonts w:ascii="Arial" w:hAnsi="Arial" w:cs="Arial"/>
          <w:color w:val="auto"/>
          <w:sz w:val="20"/>
          <w:szCs w:val="20"/>
        </w:rPr>
        <w:t xml:space="preserve"> kapcsolatos további részletes tájékoztatás mely dokumentum(ok)ban érhető el (a dokumentum pontos megnevezésével, elérhetőségével).</w:t>
      </w:r>
    </w:p>
    <w:p w14:paraId="253B010B" w14:textId="77777777" w:rsidR="00C86748" w:rsidRDefault="00C86748" w:rsidP="00C86748">
      <w:pPr>
        <w:spacing w:after="0" w:line="240" w:lineRule="auto"/>
        <w:jc w:val="both"/>
        <w:rPr>
          <w:rFonts w:ascii="Arial" w:hAnsi="Arial" w:cs="Arial"/>
          <w:i/>
          <w:sz w:val="20"/>
          <w:szCs w:val="20"/>
        </w:rPr>
      </w:pPr>
      <w:r w:rsidRPr="00EF2EBC">
        <w:rPr>
          <w:rFonts w:ascii="Arial" w:hAnsi="Arial" w:cs="Arial"/>
          <w:bCs/>
          <w:sz w:val="20"/>
          <w:szCs w:val="20"/>
        </w:rPr>
        <w:t>Amennyiben a</w:t>
      </w:r>
      <w:r>
        <w:rPr>
          <w:rFonts w:ascii="Arial" w:hAnsi="Arial" w:cs="Arial"/>
          <w:bCs/>
          <w:sz w:val="20"/>
          <w:szCs w:val="20"/>
        </w:rPr>
        <w:t xml:space="preserve"> 72.</w:t>
      </w:r>
      <w:r w:rsidRPr="00EF2EBC">
        <w:rPr>
          <w:rFonts w:ascii="Arial" w:hAnsi="Arial" w:cs="Arial"/>
          <w:bCs/>
          <w:sz w:val="20"/>
          <w:szCs w:val="20"/>
        </w:rPr>
        <w:t xml:space="preserve"> pont</w:t>
      </w:r>
      <w:r w:rsidR="00BA1F3F">
        <w:rPr>
          <w:rFonts w:ascii="Arial" w:hAnsi="Arial" w:cs="Arial"/>
          <w:bCs/>
          <w:sz w:val="20"/>
          <w:szCs w:val="20"/>
        </w:rPr>
        <w:t>b</w:t>
      </w:r>
      <w:r w:rsidRPr="00EF2EBC">
        <w:rPr>
          <w:rFonts w:ascii="Arial" w:hAnsi="Arial" w:cs="Arial"/>
          <w:bCs/>
          <w:sz w:val="20"/>
          <w:szCs w:val="20"/>
        </w:rPr>
        <w:t>a</w:t>
      </w:r>
      <w:r w:rsidR="00BA1F3F">
        <w:rPr>
          <w:rFonts w:ascii="Arial" w:hAnsi="Arial" w:cs="Arial"/>
          <w:bCs/>
          <w:sz w:val="20"/>
          <w:szCs w:val="20"/>
        </w:rPr>
        <w:t>n</w:t>
      </w:r>
      <w:r w:rsidRPr="00EF2EBC">
        <w:rPr>
          <w:rFonts w:ascii="Arial" w:hAnsi="Arial" w:cs="Arial"/>
          <w:bCs/>
          <w:sz w:val="20"/>
          <w:szCs w:val="20"/>
        </w:rPr>
        <w:t xml:space="preserve"> </w:t>
      </w:r>
      <w:r w:rsidR="00BA1F3F">
        <w:rPr>
          <w:rFonts w:ascii="Arial" w:hAnsi="Arial" w:cs="Arial"/>
          <w:bCs/>
          <w:sz w:val="20"/>
          <w:szCs w:val="20"/>
        </w:rPr>
        <w:t>az</w:t>
      </w:r>
      <w:r w:rsidRPr="00EF2EBC">
        <w:rPr>
          <w:rFonts w:ascii="Arial" w:hAnsi="Arial" w:cs="Arial"/>
          <w:bCs/>
          <w:sz w:val="20"/>
          <w:szCs w:val="20"/>
        </w:rPr>
        <w:t xml:space="preserve"> </w:t>
      </w:r>
      <w:r w:rsidR="00692BF7">
        <w:rPr>
          <w:rFonts w:ascii="Arial" w:hAnsi="Arial" w:cs="Arial"/>
          <w:bCs/>
          <w:sz w:val="20"/>
          <w:szCs w:val="20"/>
        </w:rPr>
        <w:t>„</w:t>
      </w:r>
      <w:r w:rsidR="00692BF7" w:rsidRPr="00402C84">
        <w:rPr>
          <w:rFonts w:ascii="Arial" w:hAnsi="Arial" w:cs="Arial"/>
          <w:sz w:val="20"/>
          <w:szCs w:val="20"/>
        </w:rPr>
        <w:t>igen, a termék része”,</w:t>
      </w:r>
      <w:r w:rsidR="00692BF7">
        <w:rPr>
          <w:rFonts w:ascii="Arial" w:hAnsi="Arial" w:cs="Arial"/>
          <w:sz w:val="20"/>
          <w:szCs w:val="20"/>
        </w:rPr>
        <w:t xml:space="preserve"> vagy</w:t>
      </w:r>
      <w:r w:rsidR="00692BF7" w:rsidRPr="00402C84">
        <w:rPr>
          <w:rFonts w:ascii="Arial" w:hAnsi="Arial" w:cs="Arial"/>
          <w:sz w:val="20"/>
          <w:szCs w:val="20"/>
        </w:rPr>
        <w:t xml:space="preserve"> </w:t>
      </w:r>
      <w:r w:rsidR="00BA1F3F">
        <w:rPr>
          <w:rFonts w:ascii="Arial" w:hAnsi="Arial" w:cs="Arial"/>
          <w:sz w:val="20"/>
          <w:szCs w:val="20"/>
        </w:rPr>
        <w:t xml:space="preserve">az </w:t>
      </w:r>
      <w:r w:rsidR="00692BF7" w:rsidRPr="00402C84">
        <w:rPr>
          <w:rFonts w:ascii="Arial" w:hAnsi="Arial" w:cs="Arial"/>
          <w:sz w:val="20"/>
          <w:szCs w:val="20"/>
        </w:rPr>
        <w:t>„igen, az igénybevétele lehetséges”</w:t>
      </w:r>
      <w:r w:rsidR="00692BF7">
        <w:rPr>
          <w:rFonts w:ascii="Arial" w:hAnsi="Arial" w:cs="Arial"/>
          <w:sz w:val="20"/>
          <w:szCs w:val="20"/>
        </w:rPr>
        <w:t xml:space="preserve"> </w:t>
      </w:r>
      <w:r w:rsidRPr="00EF2EBC">
        <w:rPr>
          <w:rFonts w:ascii="Arial" w:hAnsi="Arial" w:cs="Arial"/>
          <w:bCs/>
          <w:sz w:val="20"/>
          <w:szCs w:val="20"/>
        </w:rPr>
        <w:t xml:space="preserve">válasz került </w:t>
      </w:r>
      <w:r>
        <w:rPr>
          <w:rFonts w:ascii="Arial" w:hAnsi="Arial" w:cs="Arial"/>
          <w:bCs/>
          <w:sz w:val="20"/>
          <w:szCs w:val="20"/>
        </w:rPr>
        <w:t>megadásra</w:t>
      </w:r>
      <w:r w:rsidRPr="00EF2EBC">
        <w:rPr>
          <w:rFonts w:ascii="Arial" w:hAnsi="Arial" w:cs="Arial"/>
          <w:bCs/>
          <w:sz w:val="20"/>
          <w:szCs w:val="20"/>
        </w:rPr>
        <w:t xml:space="preserve">, akkor a </w:t>
      </w:r>
      <w:r>
        <w:rPr>
          <w:rFonts w:ascii="Arial" w:hAnsi="Arial" w:cs="Arial"/>
          <w:bCs/>
          <w:sz w:val="20"/>
          <w:szCs w:val="20"/>
        </w:rPr>
        <w:t>73.</w:t>
      </w:r>
      <w:r w:rsidRPr="00EF2EBC">
        <w:rPr>
          <w:rFonts w:ascii="Arial" w:hAnsi="Arial" w:cs="Arial"/>
          <w:sz w:val="20"/>
          <w:szCs w:val="20"/>
        </w:rPr>
        <w:t xml:space="preserve"> pont</w:t>
      </w:r>
      <w:r w:rsidR="00BA1F3F">
        <w:rPr>
          <w:rFonts w:ascii="Arial" w:hAnsi="Arial" w:cs="Arial"/>
          <w:sz w:val="20"/>
          <w:szCs w:val="20"/>
        </w:rPr>
        <w:t>ba</w:t>
      </w:r>
      <w:r w:rsidRPr="00EF2EBC">
        <w:rPr>
          <w:rFonts w:ascii="Arial" w:hAnsi="Arial" w:cs="Arial"/>
          <w:sz w:val="20"/>
          <w:szCs w:val="20"/>
        </w:rPr>
        <w:t xml:space="preserve">n kell </w:t>
      </w:r>
      <w:r>
        <w:rPr>
          <w:rFonts w:ascii="Arial" w:hAnsi="Arial" w:cs="Arial"/>
          <w:sz w:val="20"/>
          <w:szCs w:val="20"/>
        </w:rPr>
        <w:t xml:space="preserve">bemutatni </w:t>
      </w:r>
      <w:r w:rsidRPr="005119A3">
        <w:rPr>
          <w:rFonts w:ascii="Arial" w:hAnsi="Arial" w:cs="Arial"/>
          <w:sz w:val="20"/>
          <w:szCs w:val="20"/>
        </w:rPr>
        <w:t>a</w:t>
      </w:r>
      <w:r w:rsidRPr="00BC016C">
        <w:rPr>
          <w:rFonts w:ascii="Arial" w:hAnsi="Arial" w:cs="Arial"/>
          <w:sz w:val="20"/>
          <w:szCs w:val="20"/>
        </w:rPr>
        <w:t xml:space="preserve"> </w:t>
      </w:r>
      <w:r>
        <w:rPr>
          <w:rFonts w:ascii="Arial" w:hAnsi="Arial" w:cs="Arial"/>
          <w:sz w:val="20"/>
          <w:szCs w:val="20"/>
        </w:rPr>
        <w:t xml:space="preserve">mobilbanki </w:t>
      </w:r>
      <w:r w:rsidRPr="00625E65">
        <w:rPr>
          <w:rFonts w:ascii="Arial" w:hAnsi="Arial" w:cs="Arial"/>
          <w:sz w:val="20"/>
          <w:szCs w:val="20"/>
        </w:rPr>
        <w:t>szolgáltatáson keresztül kezdeményezhető tranzakciótípusok</w:t>
      </w:r>
      <w:r w:rsidR="00BA1F3F" w:rsidRPr="00625E65">
        <w:rPr>
          <w:rFonts w:ascii="Arial" w:hAnsi="Arial" w:cs="Arial"/>
          <w:sz w:val="20"/>
          <w:szCs w:val="20"/>
        </w:rPr>
        <w:t>at</w:t>
      </w:r>
      <w:r w:rsidRPr="00625E65">
        <w:rPr>
          <w:rFonts w:ascii="Arial" w:hAnsi="Arial" w:cs="Arial"/>
          <w:sz w:val="20"/>
          <w:szCs w:val="20"/>
        </w:rPr>
        <w:t>, szolgáltatások</w:t>
      </w:r>
      <w:r w:rsidR="00BA1F3F" w:rsidRPr="00625E65">
        <w:rPr>
          <w:rFonts w:ascii="Arial" w:hAnsi="Arial" w:cs="Arial"/>
          <w:sz w:val="20"/>
          <w:szCs w:val="20"/>
        </w:rPr>
        <w:t>at</w:t>
      </w:r>
      <w:r w:rsidRPr="00625E65">
        <w:rPr>
          <w:rFonts w:ascii="Arial" w:hAnsi="Arial" w:cs="Arial"/>
          <w:sz w:val="20"/>
          <w:szCs w:val="20"/>
        </w:rPr>
        <w:t>, azok díjainak megjelölésével</w:t>
      </w:r>
      <w:r w:rsidRPr="00625E65">
        <w:rPr>
          <w:rFonts w:ascii="Arial" w:hAnsi="Arial" w:cs="Arial"/>
          <w:i/>
          <w:sz w:val="20"/>
          <w:szCs w:val="20"/>
        </w:rPr>
        <w:t>.</w:t>
      </w:r>
      <w:r w:rsidR="00D44644" w:rsidRPr="00625E65">
        <w:rPr>
          <w:rFonts w:ascii="Arial" w:hAnsi="Arial" w:cs="Arial"/>
          <w:i/>
          <w:sz w:val="20"/>
          <w:szCs w:val="20"/>
        </w:rPr>
        <w:t xml:space="preserve"> </w:t>
      </w:r>
      <w:r w:rsidR="00D44644" w:rsidRPr="00625E65">
        <w:rPr>
          <w:rFonts w:ascii="Arial" w:hAnsi="Arial" w:cs="Arial"/>
          <w:iCs/>
          <w:sz w:val="20"/>
          <w:szCs w:val="20"/>
        </w:rPr>
        <w:t>Azon díjak bemutatása nem szükséges, amelyek az adatszolgáltatás más pontjainál bemutatásra kerültek.</w:t>
      </w:r>
    </w:p>
    <w:p w14:paraId="63A3C90D" w14:textId="77777777" w:rsidR="00692BF7" w:rsidRDefault="00692BF7" w:rsidP="00C86748">
      <w:pPr>
        <w:spacing w:after="0" w:line="240" w:lineRule="auto"/>
        <w:jc w:val="both"/>
        <w:rPr>
          <w:rFonts w:ascii="Arial" w:hAnsi="Arial" w:cs="Arial"/>
          <w:i/>
          <w:sz w:val="20"/>
          <w:szCs w:val="20"/>
        </w:rPr>
      </w:pPr>
    </w:p>
    <w:p w14:paraId="1D64F18F" w14:textId="77777777" w:rsidR="00C86748" w:rsidRDefault="00C86748" w:rsidP="00C86748">
      <w:pPr>
        <w:pStyle w:val="Default"/>
        <w:jc w:val="both"/>
        <w:rPr>
          <w:rFonts w:ascii="Arial" w:hAnsi="Arial" w:cs="Arial"/>
          <w:sz w:val="20"/>
          <w:szCs w:val="20"/>
        </w:rPr>
      </w:pPr>
      <w:r w:rsidRPr="00EF2EBC">
        <w:rPr>
          <w:rFonts w:ascii="Arial" w:hAnsi="Arial" w:cs="Arial"/>
          <w:bCs/>
          <w:color w:val="auto"/>
          <w:sz w:val="20"/>
          <w:szCs w:val="20"/>
        </w:rPr>
        <w:t>Amennyiben a</w:t>
      </w:r>
      <w:r>
        <w:rPr>
          <w:rFonts w:ascii="Arial" w:hAnsi="Arial" w:cs="Arial"/>
          <w:bCs/>
          <w:color w:val="auto"/>
          <w:sz w:val="20"/>
          <w:szCs w:val="20"/>
        </w:rPr>
        <w:t xml:space="preserve"> 72.</w:t>
      </w:r>
      <w:r w:rsidRPr="00EF2EBC">
        <w:rPr>
          <w:rFonts w:ascii="Arial" w:hAnsi="Arial" w:cs="Arial"/>
          <w:bCs/>
          <w:color w:val="auto"/>
          <w:sz w:val="20"/>
          <w:szCs w:val="20"/>
        </w:rPr>
        <w:t xml:space="preserve"> pont</w:t>
      </w:r>
      <w:r w:rsidR="00BA1F3F">
        <w:rPr>
          <w:rFonts w:ascii="Arial" w:hAnsi="Arial" w:cs="Arial"/>
          <w:bCs/>
          <w:color w:val="auto"/>
          <w:sz w:val="20"/>
          <w:szCs w:val="20"/>
        </w:rPr>
        <w:t>b</w:t>
      </w:r>
      <w:r w:rsidRPr="00EF2EBC">
        <w:rPr>
          <w:rFonts w:ascii="Arial" w:hAnsi="Arial" w:cs="Arial"/>
          <w:bCs/>
          <w:color w:val="auto"/>
          <w:sz w:val="20"/>
          <w:szCs w:val="20"/>
        </w:rPr>
        <w:t>a</w:t>
      </w:r>
      <w:r w:rsidR="00BA1F3F">
        <w:rPr>
          <w:rFonts w:ascii="Arial" w:hAnsi="Arial" w:cs="Arial"/>
          <w:bCs/>
          <w:color w:val="auto"/>
          <w:sz w:val="20"/>
          <w:szCs w:val="20"/>
        </w:rPr>
        <w:t>n az</w:t>
      </w:r>
      <w:r w:rsidRPr="00EF2EBC">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BA1F3F">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00692BF7">
        <w:rPr>
          <w:rFonts w:ascii="Arial" w:hAnsi="Arial" w:cs="Arial"/>
          <w:color w:val="auto"/>
          <w:sz w:val="20"/>
          <w:szCs w:val="20"/>
        </w:rPr>
        <w:t xml:space="preserve"> </w:t>
      </w:r>
      <w:r w:rsidRPr="00EF2EBC">
        <w:rPr>
          <w:rFonts w:ascii="Arial" w:hAnsi="Arial" w:cs="Arial"/>
          <w:bCs/>
          <w:color w:val="auto"/>
          <w:sz w:val="20"/>
          <w:szCs w:val="20"/>
        </w:rPr>
        <w:t xml:space="preserve">válasz került </w:t>
      </w:r>
      <w:r>
        <w:rPr>
          <w:rFonts w:ascii="Arial" w:hAnsi="Arial" w:cs="Arial"/>
          <w:bCs/>
          <w:color w:val="auto"/>
          <w:sz w:val="20"/>
          <w:szCs w:val="20"/>
        </w:rPr>
        <w:t>megadásra</w:t>
      </w:r>
      <w:r w:rsidRPr="00EF2EBC">
        <w:rPr>
          <w:rFonts w:ascii="Arial" w:hAnsi="Arial" w:cs="Arial"/>
          <w:bCs/>
          <w:color w:val="auto"/>
          <w:sz w:val="20"/>
          <w:szCs w:val="20"/>
        </w:rPr>
        <w:t>, akkor a</w:t>
      </w:r>
      <w:r>
        <w:rPr>
          <w:rFonts w:ascii="Arial" w:hAnsi="Arial" w:cs="Arial"/>
          <w:bCs/>
          <w:color w:val="auto"/>
          <w:sz w:val="20"/>
          <w:szCs w:val="20"/>
        </w:rPr>
        <w:t xml:space="preserve"> 74.</w:t>
      </w:r>
      <w:r w:rsidRPr="00EF2EBC">
        <w:rPr>
          <w:rFonts w:ascii="Arial" w:hAnsi="Arial" w:cs="Arial"/>
          <w:sz w:val="20"/>
          <w:szCs w:val="20"/>
        </w:rPr>
        <w:t xml:space="preserve"> pont</w:t>
      </w:r>
      <w:r w:rsidR="00BA1F3F">
        <w:rPr>
          <w:rFonts w:ascii="Arial" w:hAnsi="Arial" w:cs="Arial"/>
          <w:sz w:val="20"/>
          <w:szCs w:val="20"/>
        </w:rPr>
        <w:t>ba</w:t>
      </w:r>
      <w:r w:rsidRPr="00EF2EBC">
        <w:rPr>
          <w:rFonts w:ascii="Arial" w:hAnsi="Arial" w:cs="Arial"/>
          <w:sz w:val="20"/>
          <w:szCs w:val="20"/>
        </w:rPr>
        <w:t xml:space="preserve">n kell </w:t>
      </w:r>
      <w:r>
        <w:rPr>
          <w:rFonts w:ascii="Arial" w:hAnsi="Arial" w:cs="Arial"/>
          <w:sz w:val="20"/>
          <w:szCs w:val="20"/>
        </w:rPr>
        <w:t xml:space="preserve">bemutatni a szolgáltatás </w:t>
      </w:r>
      <w:r w:rsidRPr="00AD5492">
        <w:rPr>
          <w:rFonts w:ascii="Arial" w:hAnsi="Arial" w:cs="Arial"/>
          <w:color w:val="auto"/>
          <w:sz w:val="20"/>
          <w:szCs w:val="20"/>
        </w:rPr>
        <w:t>havi díját</w:t>
      </w:r>
      <w:r>
        <w:rPr>
          <w:rFonts w:ascii="Arial" w:hAnsi="Arial" w:cs="Arial"/>
          <w:color w:val="auto"/>
          <w:sz w:val="20"/>
          <w:szCs w:val="20"/>
        </w:rPr>
        <w:t xml:space="preserve">, </w:t>
      </w:r>
      <w:r w:rsidR="00BA1F3F">
        <w:rPr>
          <w:rFonts w:ascii="Arial" w:hAnsi="Arial" w:cs="Arial"/>
          <w:color w:val="auto"/>
          <w:sz w:val="20"/>
          <w:szCs w:val="20"/>
        </w:rPr>
        <w:t>illetve</w:t>
      </w:r>
      <w:r w:rsidR="00ED5B33">
        <w:rPr>
          <w:rFonts w:ascii="Arial" w:hAnsi="Arial" w:cs="Arial"/>
          <w:color w:val="auto"/>
          <w:sz w:val="20"/>
          <w:szCs w:val="20"/>
        </w:rPr>
        <w:t>,</w:t>
      </w:r>
      <w:r w:rsidR="00BA1F3F">
        <w:rPr>
          <w:rFonts w:ascii="Arial" w:hAnsi="Arial" w:cs="Arial"/>
          <w:color w:val="auto"/>
          <w:sz w:val="20"/>
          <w:szCs w:val="20"/>
        </w:rPr>
        <w:t xml:space="preserve"> </w:t>
      </w:r>
      <w:r w:rsidRPr="00AD5492">
        <w:rPr>
          <w:rFonts w:ascii="Arial" w:hAnsi="Arial" w:cs="Arial"/>
          <w:color w:val="auto"/>
          <w:sz w:val="20"/>
          <w:szCs w:val="20"/>
        </w:rPr>
        <w:t xml:space="preserve">ha a </w:t>
      </w:r>
      <w:r>
        <w:rPr>
          <w:rFonts w:ascii="Arial" w:hAnsi="Arial" w:cs="Arial"/>
          <w:color w:val="auto"/>
          <w:sz w:val="20"/>
          <w:szCs w:val="20"/>
        </w:rPr>
        <w:t>mobil</w:t>
      </w:r>
      <w:r w:rsidRPr="002D2116">
        <w:rPr>
          <w:rFonts w:ascii="Arial" w:hAnsi="Arial" w:cs="Arial"/>
          <w:color w:val="auto"/>
          <w:sz w:val="20"/>
          <w:szCs w:val="20"/>
        </w:rPr>
        <w:t xml:space="preserve">banki szolgáltatás használatáért az adatszolgáltató éves díjat számol fel, akkor </w:t>
      </w:r>
      <w:r>
        <w:rPr>
          <w:rFonts w:ascii="Arial" w:hAnsi="Arial" w:cs="Arial"/>
          <w:color w:val="auto"/>
          <w:sz w:val="20"/>
          <w:szCs w:val="20"/>
        </w:rPr>
        <w:t xml:space="preserve">az éves díjat kell megadni egyértelműen jelezve ezt. </w:t>
      </w:r>
      <w:r w:rsidRPr="00F21653">
        <w:rPr>
          <w:rFonts w:ascii="Arial" w:hAnsi="Arial" w:cs="Arial"/>
          <w:sz w:val="20"/>
          <w:szCs w:val="20"/>
        </w:rPr>
        <w:t>Ha</w:t>
      </w:r>
      <w:r w:rsidRPr="00946006">
        <w:rPr>
          <w:rFonts w:ascii="Arial" w:hAnsi="Arial" w:cs="Arial"/>
          <w:sz w:val="20"/>
          <w:szCs w:val="20"/>
        </w:rPr>
        <w:t xml:space="preserve"> a </w:t>
      </w:r>
      <w:r>
        <w:rPr>
          <w:rFonts w:ascii="Arial" w:hAnsi="Arial" w:cs="Arial"/>
          <w:sz w:val="20"/>
          <w:szCs w:val="20"/>
        </w:rPr>
        <w:t>mobil</w:t>
      </w:r>
      <w:r w:rsidRPr="00946006">
        <w:rPr>
          <w:rFonts w:ascii="Arial" w:hAnsi="Arial" w:cs="Arial"/>
          <w:sz w:val="20"/>
          <w:szCs w:val="20"/>
        </w:rPr>
        <w:t xml:space="preserve">banki szolgáltatás </w:t>
      </w:r>
      <w:r w:rsidRPr="00AD5492">
        <w:rPr>
          <w:rFonts w:ascii="Arial" w:hAnsi="Arial" w:cs="Arial"/>
          <w:sz w:val="20"/>
          <w:szCs w:val="20"/>
        </w:rPr>
        <w:t>díja önállóan nem értelmezhető</w:t>
      </w:r>
      <w:r w:rsidRPr="00946006">
        <w:rPr>
          <w:rFonts w:ascii="Arial" w:hAnsi="Arial" w:cs="Arial"/>
          <w:sz w:val="20"/>
          <w:szCs w:val="20"/>
        </w:rPr>
        <w:t>, akkor</w:t>
      </w:r>
      <w:r>
        <w:rPr>
          <w:rFonts w:ascii="Arial" w:hAnsi="Arial" w:cs="Arial"/>
          <w:sz w:val="20"/>
          <w:szCs w:val="20"/>
        </w:rPr>
        <w:t xml:space="preserve"> szintén itt kell megadni</w:t>
      </w:r>
      <w:r w:rsidRPr="00946006">
        <w:rPr>
          <w:rFonts w:ascii="Arial" w:hAnsi="Arial" w:cs="Arial"/>
          <w:sz w:val="20"/>
          <w:szCs w:val="20"/>
        </w:rPr>
        <w:t xml:space="preserve"> a díjat a részletek</w:t>
      </w:r>
      <w:r>
        <w:rPr>
          <w:rFonts w:ascii="Arial" w:hAnsi="Arial" w:cs="Arial"/>
          <w:sz w:val="20"/>
          <w:szCs w:val="20"/>
        </w:rPr>
        <w:t xml:space="preserve">kel együtt </w:t>
      </w:r>
      <w:r w:rsidRPr="00946006">
        <w:rPr>
          <w:rFonts w:ascii="Arial" w:hAnsi="Arial" w:cs="Arial"/>
          <w:sz w:val="20"/>
          <w:szCs w:val="20"/>
        </w:rPr>
        <w:t>szövegesen bemutat</w:t>
      </w:r>
      <w:r>
        <w:rPr>
          <w:rFonts w:ascii="Arial" w:hAnsi="Arial" w:cs="Arial"/>
          <w:sz w:val="20"/>
          <w:szCs w:val="20"/>
        </w:rPr>
        <w:t>va</w:t>
      </w:r>
      <w:r w:rsidRPr="00946006">
        <w:rPr>
          <w:rFonts w:ascii="Arial" w:hAnsi="Arial" w:cs="Arial"/>
          <w:sz w:val="20"/>
          <w:szCs w:val="20"/>
        </w:rPr>
        <w:t>.</w:t>
      </w:r>
    </w:p>
    <w:p w14:paraId="4493BBC3" w14:textId="77777777" w:rsidR="00692BF7" w:rsidRDefault="00692BF7" w:rsidP="00C86748">
      <w:pPr>
        <w:pStyle w:val="Default"/>
        <w:jc w:val="both"/>
        <w:rPr>
          <w:rFonts w:ascii="Arial" w:hAnsi="Arial" w:cs="Arial"/>
          <w:color w:val="auto"/>
          <w:sz w:val="20"/>
          <w:szCs w:val="20"/>
        </w:rPr>
      </w:pPr>
    </w:p>
    <w:p w14:paraId="7297063F" w14:textId="77777777" w:rsidR="00C86748" w:rsidRPr="00320C35" w:rsidRDefault="00C86748" w:rsidP="00C86748">
      <w:pPr>
        <w:spacing w:line="240" w:lineRule="auto"/>
        <w:jc w:val="both"/>
        <w:rPr>
          <w:rFonts w:ascii="Arial" w:hAnsi="Arial" w:cs="Arial"/>
          <w:sz w:val="20"/>
          <w:szCs w:val="20"/>
        </w:rPr>
      </w:pPr>
      <w:r w:rsidRPr="00AD5492">
        <w:rPr>
          <w:rFonts w:ascii="Arial" w:hAnsi="Arial" w:cs="Arial"/>
          <w:sz w:val="20"/>
          <w:szCs w:val="20"/>
        </w:rPr>
        <w:t>A mobil</w:t>
      </w:r>
      <w:r>
        <w:rPr>
          <w:rFonts w:ascii="Arial" w:hAnsi="Arial" w:cs="Arial"/>
          <w:sz w:val="20"/>
          <w:szCs w:val="20"/>
        </w:rPr>
        <w:t xml:space="preserve">banki </w:t>
      </w:r>
      <w:r w:rsidRPr="00AD5492">
        <w:rPr>
          <w:rFonts w:ascii="Arial" w:hAnsi="Arial" w:cs="Arial"/>
          <w:sz w:val="20"/>
          <w:szCs w:val="20"/>
        </w:rPr>
        <w:t>szolgáltatással kapcsolatos további információk (pl. egyszeri regisztrációs díj, jelszó módosítás díja) a</w:t>
      </w:r>
      <w:r>
        <w:rPr>
          <w:rFonts w:ascii="Arial" w:hAnsi="Arial" w:cs="Arial"/>
          <w:sz w:val="20"/>
          <w:szCs w:val="20"/>
        </w:rPr>
        <w:t xml:space="preserve"> 75.</w:t>
      </w:r>
      <w:r w:rsidRPr="002D2116">
        <w:rPr>
          <w:rFonts w:ascii="Arial" w:hAnsi="Arial" w:cs="Arial"/>
          <w:sz w:val="20"/>
          <w:szCs w:val="20"/>
        </w:rPr>
        <w:t xml:space="preserve"> </w:t>
      </w:r>
      <w:r>
        <w:rPr>
          <w:rFonts w:ascii="Arial" w:hAnsi="Arial" w:cs="Arial"/>
          <w:sz w:val="20"/>
          <w:szCs w:val="20"/>
        </w:rPr>
        <w:t>pont</w:t>
      </w:r>
      <w:r w:rsidR="00AF7FB3">
        <w:rPr>
          <w:rFonts w:ascii="Arial" w:hAnsi="Arial" w:cs="Arial"/>
          <w:sz w:val="20"/>
          <w:szCs w:val="20"/>
        </w:rPr>
        <w:t>ba</w:t>
      </w:r>
      <w:r>
        <w:rPr>
          <w:rFonts w:ascii="Arial" w:hAnsi="Arial" w:cs="Arial"/>
          <w:sz w:val="20"/>
          <w:szCs w:val="20"/>
        </w:rPr>
        <w:t>n adhatók meg</w:t>
      </w:r>
      <w:r w:rsidRPr="002D2116">
        <w:rPr>
          <w:rFonts w:ascii="Arial" w:hAnsi="Arial" w:cs="Arial"/>
          <w:sz w:val="20"/>
          <w:szCs w:val="20"/>
        </w:rPr>
        <w:t>. Itt lehet utalni arra is, hogy a</w:t>
      </w:r>
      <w:r w:rsidRPr="009464BC">
        <w:rPr>
          <w:rFonts w:ascii="Arial" w:hAnsi="Arial" w:cs="Arial"/>
          <w:sz w:val="20"/>
          <w:szCs w:val="20"/>
        </w:rPr>
        <w:t xml:space="preserve"> mobil</w:t>
      </w:r>
      <w:r>
        <w:rPr>
          <w:rFonts w:ascii="Arial" w:hAnsi="Arial" w:cs="Arial"/>
          <w:sz w:val="20"/>
          <w:szCs w:val="20"/>
        </w:rPr>
        <w:t>bank</w:t>
      </w:r>
      <w:r w:rsidRPr="009464BC">
        <w:rPr>
          <w:rFonts w:ascii="Arial" w:hAnsi="Arial" w:cs="Arial"/>
          <w:sz w:val="20"/>
          <w:szCs w:val="20"/>
        </w:rPr>
        <w:t>i szolgáltatással</w:t>
      </w:r>
      <w:r w:rsidRPr="00CB1C74">
        <w:rPr>
          <w:rFonts w:ascii="Arial" w:hAnsi="Arial" w:cs="Arial"/>
          <w:sz w:val="20"/>
          <w:szCs w:val="20"/>
        </w:rPr>
        <w:t xml:space="preserve"> kapcsolatos további részletes tájékoztatás mely dokumentum(ok)ban érhető el (a dokumentum pontos megnevezésével, elérhetőségével).</w:t>
      </w:r>
    </w:p>
    <w:p w14:paraId="26D799FF" w14:textId="77777777" w:rsidR="00C86748" w:rsidRPr="00402C84" w:rsidRDefault="00C86748" w:rsidP="00C86748">
      <w:pPr>
        <w:pStyle w:val="Default"/>
        <w:spacing w:after="200"/>
        <w:jc w:val="both"/>
        <w:rPr>
          <w:rFonts w:ascii="Arial" w:hAnsi="Arial" w:cs="Arial"/>
          <w:color w:val="auto"/>
          <w:sz w:val="20"/>
          <w:szCs w:val="20"/>
        </w:rPr>
      </w:pPr>
      <w:r w:rsidRPr="00402C84">
        <w:rPr>
          <w:rFonts w:ascii="Arial" w:hAnsi="Arial" w:cs="Arial"/>
          <w:color w:val="auto"/>
          <w:sz w:val="20"/>
          <w:szCs w:val="20"/>
        </w:rPr>
        <w:t>A</w:t>
      </w:r>
      <w:r>
        <w:rPr>
          <w:rFonts w:ascii="Arial" w:hAnsi="Arial" w:cs="Arial"/>
          <w:color w:val="auto"/>
          <w:sz w:val="20"/>
          <w:szCs w:val="20"/>
        </w:rPr>
        <w:t xml:space="preserve"> 76.</w:t>
      </w:r>
      <w:r>
        <w:rPr>
          <w:rFonts w:ascii="Arial" w:hAnsi="Arial" w:cs="Arial"/>
          <w:sz w:val="20"/>
          <w:szCs w:val="20"/>
        </w:rPr>
        <w:t xml:space="preserve"> pont</w:t>
      </w:r>
      <w:r w:rsidR="00AF7FB3">
        <w:rPr>
          <w:rFonts w:ascii="Arial" w:hAnsi="Arial" w:cs="Arial"/>
          <w:sz w:val="20"/>
          <w:szCs w:val="20"/>
        </w:rPr>
        <w:t>ba</w:t>
      </w:r>
      <w:r>
        <w:rPr>
          <w:rFonts w:ascii="Arial" w:hAnsi="Arial" w:cs="Arial"/>
          <w:sz w:val="20"/>
          <w:szCs w:val="20"/>
        </w:rPr>
        <w:t>n kell megadni</w:t>
      </w:r>
      <w:r w:rsidRPr="00402C84">
        <w:rPr>
          <w:rFonts w:ascii="Arial" w:hAnsi="Arial" w:cs="Arial"/>
          <w:color w:val="auto"/>
          <w:sz w:val="20"/>
          <w:szCs w:val="20"/>
        </w:rPr>
        <w:t xml:space="preserve"> </w:t>
      </w:r>
      <w:r>
        <w:rPr>
          <w:rFonts w:ascii="Arial" w:hAnsi="Arial" w:cs="Arial"/>
          <w:color w:val="auto"/>
          <w:sz w:val="20"/>
          <w:szCs w:val="20"/>
        </w:rPr>
        <w:t>a</w:t>
      </w:r>
      <w:r w:rsidRPr="00402C84">
        <w:rPr>
          <w:rFonts w:ascii="Arial" w:hAnsi="Arial" w:cs="Arial"/>
          <w:color w:val="auto"/>
          <w:sz w:val="20"/>
          <w:szCs w:val="20"/>
        </w:rPr>
        <w:t xml:space="preserve">z „igen, a termék része”, „igen, az igénybevétele lehetséges” vagy „nem” </w:t>
      </w:r>
      <w:r w:rsidR="00AF7FB3">
        <w:rPr>
          <w:rFonts w:ascii="Arial" w:hAnsi="Arial" w:cs="Arial"/>
          <w:color w:val="auto"/>
          <w:sz w:val="20"/>
          <w:szCs w:val="20"/>
        </w:rPr>
        <w:t>válasszal</w:t>
      </w:r>
      <w:r w:rsidRPr="00402C84">
        <w:rPr>
          <w:rFonts w:ascii="Arial" w:hAnsi="Arial" w:cs="Arial"/>
          <w:color w:val="auto"/>
          <w:sz w:val="20"/>
          <w:szCs w:val="20"/>
        </w:rPr>
        <w:t xml:space="preserve">, hogy a számlához, számlacsomaghoz igényelhető-e betéti </w:t>
      </w:r>
      <w:r w:rsidRPr="00F225AD">
        <w:rPr>
          <w:rFonts w:ascii="Arial" w:hAnsi="Arial" w:cs="Arial"/>
          <w:color w:val="auto"/>
          <w:sz w:val="20"/>
          <w:szCs w:val="20"/>
        </w:rPr>
        <w:t>bankkártya, é</w:t>
      </w:r>
      <w:r w:rsidRPr="00402C84">
        <w:rPr>
          <w:rFonts w:ascii="Arial" w:hAnsi="Arial" w:cs="Arial"/>
          <w:color w:val="auto"/>
          <w:sz w:val="20"/>
          <w:szCs w:val="20"/>
        </w:rPr>
        <w:t xml:space="preserve">s ha igen, akkor annak igénybevétele kötelező vagy lehetséges. </w:t>
      </w:r>
    </w:p>
    <w:p w14:paraId="383B8FE6" w14:textId="77777777" w:rsidR="00C86748" w:rsidRPr="00402C84" w:rsidRDefault="00C86748" w:rsidP="00C86748">
      <w:pPr>
        <w:pStyle w:val="Default"/>
        <w:spacing w:after="200"/>
        <w:jc w:val="both"/>
        <w:rPr>
          <w:rFonts w:ascii="Arial" w:hAnsi="Arial" w:cs="Arial"/>
          <w:color w:val="auto"/>
          <w:sz w:val="20"/>
          <w:szCs w:val="20"/>
        </w:rPr>
      </w:pPr>
      <w:r w:rsidRPr="009171EA">
        <w:rPr>
          <w:rFonts w:ascii="Arial" w:hAnsi="Arial" w:cs="Arial"/>
          <w:color w:val="auto"/>
          <w:sz w:val="20"/>
          <w:szCs w:val="20"/>
        </w:rPr>
        <w:t xml:space="preserve">A </w:t>
      </w:r>
      <w:r>
        <w:rPr>
          <w:rFonts w:ascii="Arial" w:hAnsi="Arial" w:cs="Arial"/>
          <w:color w:val="auto"/>
          <w:sz w:val="20"/>
          <w:szCs w:val="20"/>
        </w:rPr>
        <w:t>77.</w:t>
      </w:r>
      <w:r w:rsidRPr="009171EA">
        <w:rPr>
          <w:rFonts w:ascii="Arial" w:hAnsi="Arial" w:cs="Arial"/>
          <w:color w:val="auto"/>
          <w:sz w:val="20"/>
          <w:szCs w:val="20"/>
        </w:rPr>
        <w:t xml:space="preserve"> pont</w:t>
      </w:r>
      <w:r w:rsidR="00495D3E">
        <w:rPr>
          <w:rFonts w:ascii="Arial" w:hAnsi="Arial" w:cs="Arial"/>
          <w:color w:val="auto"/>
          <w:sz w:val="20"/>
          <w:szCs w:val="20"/>
        </w:rPr>
        <w:t>ba</w:t>
      </w:r>
      <w:r w:rsidRPr="009171EA">
        <w:rPr>
          <w:rFonts w:ascii="Arial" w:hAnsi="Arial" w:cs="Arial"/>
          <w:color w:val="auto"/>
          <w:sz w:val="20"/>
          <w:szCs w:val="20"/>
        </w:rPr>
        <w:t>n adható meg, hogy a számlához, számlacsomaghoz milyen típusú betéti bankkártyák érhetők el.</w:t>
      </w:r>
    </w:p>
    <w:p w14:paraId="600C303D" w14:textId="77777777" w:rsidR="00C86748" w:rsidRDefault="00C86748" w:rsidP="00C86748">
      <w:pPr>
        <w:pStyle w:val="Default"/>
        <w:spacing w:after="200"/>
        <w:jc w:val="both"/>
        <w:rPr>
          <w:rFonts w:ascii="Arial" w:hAnsi="Arial" w:cs="Arial"/>
          <w:sz w:val="20"/>
          <w:szCs w:val="20"/>
        </w:rPr>
      </w:pPr>
      <w:r>
        <w:rPr>
          <w:rFonts w:ascii="Arial" w:hAnsi="Arial" w:cs="Arial"/>
          <w:sz w:val="20"/>
          <w:szCs w:val="20"/>
        </w:rPr>
        <w:t>A 78. pont</w:t>
      </w:r>
      <w:r w:rsidR="00495D3E">
        <w:rPr>
          <w:rFonts w:ascii="Arial" w:hAnsi="Arial" w:cs="Arial"/>
          <w:sz w:val="20"/>
          <w:szCs w:val="20"/>
        </w:rPr>
        <w:t>ba</w:t>
      </w:r>
      <w:r>
        <w:rPr>
          <w:rFonts w:ascii="Arial" w:hAnsi="Arial" w:cs="Arial"/>
          <w:sz w:val="20"/>
          <w:szCs w:val="20"/>
        </w:rPr>
        <w:t xml:space="preserve">n </w:t>
      </w:r>
      <w:r w:rsidRPr="00B36C24">
        <w:rPr>
          <w:rFonts w:ascii="Arial" w:hAnsi="Arial" w:cs="Arial"/>
          <w:sz w:val="20"/>
          <w:szCs w:val="20"/>
        </w:rPr>
        <w:t xml:space="preserve">kell </w:t>
      </w:r>
      <w:r>
        <w:rPr>
          <w:rFonts w:ascii="Arial" w:hAnsi="Arial" w:cs="Arial"/>
          <w:sz w:val="20"/>
          <w:szCs w:val="20"/>
        </w:rPr>
        <w:t xml:space="preserve">megadni </w:t>
      </w:r>
      <w:r w:rsidRPr="00B36C24">
        <w:rPr>
          <w:rFonts w:ascii="Arial" w:hAnsi="Arial" w:cs="Arial"/>
          <w:sz w:val="20"/>
          <w:szCs w:val="20"/>
        </w:rPr>
        <w:t xml:space="preserve">a </w:t>
      </w:r>
      <w:r>
        <w:rPr>
          <w:rFonts w:ascii="Arial" w:hAnsi="Arial" w:cs="Arial"/>
          <w:sz w:val="20"/>
          <w:szCs w:val="20"/>
        </w:rPr>
        <w:t xml:space="preserve">rendelkező </w:t>
      </w:r>
      <w:r w:rsidRPr="00B36C24">
        <w:rPr>
          <w:rFonts w:ascii="Arial" w:hAnsi="Arial" w:cs="Arial"/>
          <w:sz w:val="20"/>
          <w:szCs w:val="20"/>
        </w:rPr>
        <w:t>megadására, módosítására, törlésére vonatkozó információkat, költségeket</w:t>
      </w:r>
      <w:r>
        <w:rPr>
          <w:rFonts w:ascii="Arial" w:hAnsi="Arial" w:cs="Arial"/>
          <w:sz w:val="20"/>
          <w:szCs w:val="20"/>
        </w:rPr>
        <w:t xml:space="preserve">, </w:t>
      </w:r>
      <w:r w:rsidRPr="00B36C24">
        <w:rPr>
          <w:rFonts w:ascii="Arial" w:hAnsi="Arial" w:cs="Arial"/>
          <w:sz w:val="20"/>
          <w:szCs w:val="20"/>
        </w:rPr>
        <w:t>előírásokat</w:t>
      </w:r>
      <w:r>
        <w:rPr>
          <w:rFonts w:ascii="Arial" w:hAnsi="Arial" w:cs="Arial"/>
          <w:sz w:val="20"/>
          <w:szCs w:val="20"/>
        </w:rPr>
        <w:t xml:space="preserve">. </w:t>
      </w:r>
    </w:p>
    <w:p w14:paraId="4EA36B27" w14:textId="77777777" w:rsidR="00C86748" w:rsidRDefault="00C86748" w:rsidP="00C86748">
      <w:pPr>
        <w:pStyle w:val="Default"/>
        <w:spacing w:after="200"/>
        <w:jc w:val="both"/>
        <w:rPr>
          <w:rFonts w:ascii="Arial" w:hAnsi="Arial" w:cs="Arial"/>
          <w:sz w:val="20"/>
          <w:szCs w:val="20"/>
        </w:rPr>
      </w:pPr>
      <w:r>
        <w:rPr>
          <w:rFonts w:ascii="Arial" w:hAnsi="Arial" w:cs="Arial"/>
          <w:sz w:val="20"/>
          <w:szCs w:val="20"/>
        </w:rPr>
        <w:t>A 79.</w:t>
      </w:r>
      <w:r w:rsidRPr="00CD067E">
        <w:rPr>
          <w:rFonts w:ascii="Arial" w:hAnsi="Arial" w:cs="Arial"/>
          <w:sz w:val="20"/>
          <w:szCs w:val="20"/>
        </w:rPr>
        <w:t xml:space="preserve"> </w:t>
      </w:r>
      <w:r>
        <w:rPr>
          <w:rFonts w:ascii="Arial" w:hAnsi="Arial" w:cs="Arial"/>
          <w:sz w:val="20"/>
          <w:szCs w:val="20"/>
        </w:rPr>
        <w:t>pont</w:t>
      </w:r>
      <w:r w:rsidR="00495D3E">
        <w:rPr>
          <w:rFonts w:ascii="Arial" w:hAnsi="Arial" w:cs="Arial"/>
          <w:sz w:val="20"/>
          <w:szCs w:val="20"/>
        </w:rPr>
        <w:t>ba</w:t>
      </w:r>
      <w:r>
        <w:rPr>
          <w:rFonts w:ascii="Arial" w:hAnsi="Arial" w:cs="Arial"/>
          <w:sz w:val="20"/>
          <w:szCs w:val="20"/>
        </w:rPr>
        <w:t>n</w:t>
      </w:r>
      <w:r w:rsidRPr="00B36C24">
        <w:rPr>
          <w:rFonts w:ascii="Arial" w:hAnsi="Arial" w:cs="Arial"/>
          <w:sz w:val="20"/>
          <w:szCs w:val="20"/>
        </w:rPr>
        <w:t xml:space="preserve"> kell </w:t>
      </w:r>
      <w:r>
        <w:rPr>
          <w:rFonts w:ascii="Arial" w:hAnsi="Arial" w:cs="Arial"/>
          <w:sz w:val="20"/>
          <w:szCs w:val="20"/>
        </w:rPr>
        <w:t xml:space="preserve">megadni </w:t>
      </w:r>
      <w:r w:rsidRPr="00B36C24">
        <w:rPr>
          <w:rFonts w:ascii="Arial" w:hAnsi="Arial" w:cs="Arial"/>
          <w:sz w:val="20"/>
          <w:szCs w:val="20"/>
        </w:rPr>
        <w:t>a</w:t>
      </w:r>
      <w:r>
        <w:rPr>
          <w:rFonts w:ascii="Arial" w:hAnsi="Arial" w:cs="Arial"/>
          <w:sz w:val="20"/>
          <w:szCs w:val="20"/>
        </w:rPr>
        <w:t xml:space="preserve"> haláleseti</w:t>
      </w:r>
      <w:r w:rsidRPr="00B36C24">
        <w:rPr>
          <w:rFonts w:ascii="Arial" w:hAnsi="Arial" w:cs="Arial"/>
          <w:sz w:val="20"/>
          <w:szCs w:val="20"/>
        </w:rPr>
        <w:t xml:space="preserve"> </w:t>
      </w:r>
      <w:r>
        <w:rPr>
          <w:rFonts w:ascii="Arial" w:hAnsi="Arial" w:cs="Arial"/>
          <w:sz w:val="20"/>
          <w:szCs w:val="20"/>
        </w:rPr>
        <w:t xml:space="preserve">rendelkező </w:t>
      </w:r>
      <w:r w:rsidRPr="00B36C24">
        <w:rPr>
          <w:rFonts w:ascii="Arial" w:hAnsi="Arial" w:cs="Arial"/>
          <w:sz w:val="20"/>
          <w:szCs w:val="20"/>
        </w:rPr>
        <w:t>megadására, módosítására, törlésére vonatkozó információkat, költségeket</w:t>
      </w:r>
      <w:r>
        <w:rPr>
          <w:rFonts w:ascii="Arial" w:hAnsi="Arial" w:cs="Arial"/>
          <w:sz w:val="20"/>
          <w:szCs w:val="20"/>
        </w:rPr>
        <w:t xml:space="preserve">, </w:t>
      </w:r>
      <w:r w:rsidRPr="00B36C24">
        <w:rPr>
          <w:rFonts w:ascii="Arial" w:hAnsi="Arial" w:cs="Arial"/>
          <w:sz w:val="20"/>
          <w:szCs w:val="20"/>
        </w:rPr>
        <w:t>előírásokat</w:t>
      </w:r>
      <w:r>
        <w:rPr>
          <w:rFonts w:ascii="Arial" w:hAnsi="Arial" w:cs="Arial"/>
          <w:sz w:val="20"/>
          <w:szCs w:val="20"/>
        </w:rPr>
        <w:t xml:space="preserve">. </w:t>
      </w:r>
    </w:p>
    <w:p w14:paraId="6E528C95" w14:textId="77777777" w:rsidR="00C86748" w:rsidRDefault="00C86748" w:rsidP="00C86748">
      <w:pPr>
        <w:pStyle w:val="Default"/>
        <w:spacing w:after="200"/>
        <w:jc w:val="both"/>
        <w:rPr>
          <w:rFonts w:ascii="Arial" w:hAnsi="Arial" w:cs="Arial"/>
          <w:sz w:val="20"/>
          <w:szCs w:val="20"/>
        </w:rPr>
      </w:pPr>
      <w:r>
        <w:rPr>
          <w:rFonts w:ascii="Arial" w:hAnsi="Arial" w:cs="Arial"/>
          <w:sz w:val="20"/>
          <w:szCs w:val="20"/>
        </w:rPr>
        <w:t>A 80. pont</w:t>
      </w:r>
      <w:r w:rsidR="00254CA7">
        <w:rPr>
          <w:rFonts w:ascii="Arial" w:hAnsi="Arial" w:cs="Arial"/>
          <w:sz w:val="20"/>
          <w:szCs w:val="20"/>
        </w:rPr>
        <w:t>ba</w:t>
      </w:r>
      <w:r>
        <w:rPr>
          <w:rFonts w:ascii="Arial" w:hAnsi="Arial" w:cs="Arial"/>
          <w:sz w:val="20"/>
          <w:szCs w:val="20"/>
        </w:rPr>
        <w:t xml:space="preserve">n </w:t>
      </w:r>
      <w:r w:rsidRPr="00B36C24">
        <w:rPr>
          <w:rFonts w:ascii="Arial" w:hAnsi="Arial" w:cs="Arial"/>
          <w:sz w:val="20"/>
          <w:szCs w:val="20"/>
        </w:rPr>
        <w:t xml:space="preserve">kell </w:t>
      </w:r>
      <w:r>
        <w:rPr>
          <w:rFonts w:ascii="Arial" w:hAnsi="Arial" w:cs="Arial"/>
          <w:sz w:val="20"/>
          <w:szCs w:val="20"/>
        </w:rPr>
        <w:t xml:space="preserve">megadni </w:t>
      </w:r>
      <w:r w:rsidRPr="00B36C24">
        <w:rPr>
          <w:rFonts w:ascii="Arial" w:hAnsi="Arial" w:cs="Arial"/>
          <w:sz w:val="20"/>
          <w:szCs w:val="20"/>
        </w:rPr>
        <w:t>a társtulajdonos</w:t>
      </w:r>
      <w:r>
        <w:rPr>
          <w:rFonts w:ascii="Arial" w:hAnsi="Arial" w:cs="Arial"/>
          <w:sz w:val="20"/>
          <w:szCs w:val="20"/>
        </w:rPr>
        <w:t xml:space="preserve"> </w:t>
      </w:r>
      <w:r w:rsidRPr="00B36C24">
        <w:rPr>
          <w:rFonts w:ascii="Arial" w:hAnsi="Arial" w:cs="Arial"/>
          <w:sz w:val="20"/>
          <w:szCs w:val="20"/>
        </w:rPr>
        <w:t>megadására, módosítására, törlésére vonatkozó információkat, költségeket</w:t>
      </w:r>
      <w:r>
        <w:rPr>
          <w:rFonts w:ascii="Arial" w:hAnsi="Arial" w:cs="Arial"/>
          <w:sz w:val="20"/>
          <w:szCs w:val="20"/>
        </w:rPr>
        <w:t xml:space="preserve">, </w:t>
      </w:r>
      <w:r w:rsidRPr="00B36C24">
        <w:rPr>
          <w:rFonts w:ascii="Arial" w:hAnsi="Arial" w:cs="Arial"/>
          <w:sz w:val="20"/>
          <w:szCs w:val="20"/>
        </w:rPr>
        <w:t>előírásokat</w:t>
      </w:r>
      <w:r>
        <w:rPr>
          <w:rFonts w:ascii="Arial" w:hAnsi="Arial" w:cs="Arial"/>
          <w:sz w:val="20"/>
          <w:szCs w:val="20"/>
        </w:rPr>
        <w:t>.</w:t>
      </w:r>
    </w:p>
    <w:p w14:paraId="6FE83307" w14:textId="77777777" w:rsidR="00C86748" w:rsidRPr="00B36C24" w:rsidRDefault="00C86748" w:rsidP="00C86748">
      <w:pPr>
        <w:pStyle w:val="Default"/>
        <w:spacing w:after="200"/>
        <w:jc w:val="both"/>
        <w:rPr>
          <w:rFonts w:ascii="Arial" w:hAnsi="Arial" w:cs="Arial"/>
          <w:sz w:val="20"/>
          <w:szCs w:val="20"/>
        </w:rPr>
      </w:pPr>
      <w:r w:rsidRPr="00B36C24">
        <w:rPr>
          <w:rFonts w:ascii="Arial" w:hAnsi="Arial" w:cs="Arial"/>
          <w:sz w:val="20"/>
          <w:szCs w:val="20"/>
        </w:rPr>
        <w:t>A</w:t>
      </w:r>
      <w:r>
        <w:rPr>
          <w:rFonts w:ascii="Arial" w:hAnsi="Arial" w:cs="Arial"/>
          <w:sz w:val="20"/>
          <w:szCs w:val="20"/>
        </w:rPr>
        <w:t xml:space="preserve"> 81. pont</w:t>
      </w:r>
      <w:r w:rsidR="00254CA7">
        <w:rPr>
          <w:rFonts w:ascii="Arial" w:hAnsi="Arial" w:cs="Arial"/>
          <w:sz w:val="20"/>
          <w:szCs w:val="20"/>
        </w:rPr>
        <w:t>ba</w:t>
      </w:r>
      <w:r>
        <w:rPr>
          <w:rFonts w:ascii="Arial" w:hAnsi="Arial" w:cs="Arial"/>
          <w:sz w:val="20"/>
          <w:szCs w:val="20"/>
        </w:rPr>
        <w:t>n</w:t>
      </w:r>
      <w:r w:rsidRPr="00B36C24">
        <w:rPr>
          <w:rFonts w:ascii="Arial" w:hAnsi="Arial" w:cs="Arial"/>
          <w:sz w:val="20"/>
          <w:szCs w:val="20"/>
        </w:rPr>
        <w:t xml:space="preserve"> kell szerepeltetni a számlához kapcsolódó egyéb kiegészítő szolgáltatásokra, valamint az azok díjaira, költségeire vonatkozó információkat (pl. tanácsadási díj).</w:t>
      </w:r>
    </w:p>
    <w:p w14:paraId="39FA79F8" w14:textId="77777777" w:rsidR="00C86748" w:rsidRPr="00946006" w:rsidRDefault="00C86748" w:rsidP="00C86748">
      <w:pPr>
        <w:jc w:val="both"/>
        <w:rPr>
          <w:rFonts w:ascii="Arial" w:hAnsi="Arial" w:cs="Arial"/>
          <w:sz w:val="20"/>
          <w:szCs w:val="20"/>
        </w:rPr>
      </w:pPr>
      <w:r w:rsidRPr="00AD5492">
        <w:rPr>
          <w:rFonts w:ascii="Arial" w:hAnsi="Arial" w:cs="Arial"/>
          <w:sz w:val="20"/>
          <w:szCs w:val="20"/>
        </w:rPr>
        <w:t>A</w:t>
      </w:r>
      <w:r>
        <w:rPr>
          <w:rFonts w:ascii="Arial" w:hAnsi="Arial" w:cs="Arial"/>
          <w:sz w:val="20"/>
          <w:szCs w:val="20"/>
        </w:rPr>
        <w:t xml:space="preserve"> 82. pont</w:t>
      </w:r>
      <w:r w:rsidR="00254CA7">
        <w:rPr>
          <w:rFonts w:ascii="Arial" w:hAnsi="Arial" w:cs="Arial"/>
          <w:sz w:val="20"/>
          <w:szCs w:val="20"/>
        </w:rPr>
        <w:t>ba</w:t>
      </w:r>
      <w:r>
        <w:rPr>
          <w:rFonts w:ascii="Arial" w:hAnsi="Arial" w:cs="Arial"/>
          <w:sz w:val="20"/>
          <w:szCs w:val="20"/>
        </w:rPr>
        <w:t xml:space="preserve">n </w:t>
      </w:r>
      <w:r w:rsidR="004470B7">
        <w:rPr>
          <w:rFonts w:ascii="Arial" w:hAnsi="Arial" w:cs="Arial"/>
          <w:sz w:val="20"/>
          <w:szCs w:val="20"/>
        </w:rPr>
        <w:t>kell</w:t>
      </w:r>
      <w:r w:rsidRPr="00AD5492">
        <w:rPr>
          <w:rFonts w:ascii="Arial" w:hAnsi="Arial" w:cs="Arial"/>
          <w:sz w:val="20"/>
          <w:szCs w:val="20"/>
        </w:rPr>
        <w:t xml:space="preserve"> a számlához kapcsolódó további díjak</w:t>
      </w:r>
      <w:r>
        <w:rPr>
          <w:rFonts w:ascii="Arial" w:hAnsi="Arial" w:cs="Arial"/>
          <w:sz w:val="20"/>
          <w:szCs w:val="20"/>
        </w:rPr>
        <w:t>at</w:t>
      </w:r>
      <w:r w:rsidRPr="00AD5492">
        <w:rPr>
          <w:rFonts w:ascii="Arial" w:hAnsi="Arial" w:cs="Arial"/>
          <w:sz w:val="20"/>
          <w:szCs w:val="20"/>
        </w:rPr>
        <w:t>, költségek</w:t>
      </w:r>
      <w:r>
        <w:rPr>
          <w:rFonts w:ascii="Arial" w:hAnsi="Arial" w:cs="Arial"/>
          <w:sz w:val="20"/>
          <w:szCs w:val="20"/>
        </w:rPr>
        <w:t>et</w:t>
      </w:r>
      <w:r w:rsidRPr="00AD5492">
        <w:rPr>
          <w:rFonts w:ascii="Arial" w:hAnsi="Arial" w:cs="Arial"/>
          <w:sz w:val="20"/>
          <w:szCs w:val="20"/>
        </w:rPr>
        <w:t xml:space="preserve"> </w:t>
      </w:r>
      <w:r w:rsidRPr="002D2116">
        <w:rPr>
          <w:rFonts w:ascii="Arial" w:hAnsi="Arial" w:cs="Arial"/>
          <w:sz w:val="20"/>
          <w:szCs w:val="20"/>
        </w:rPr>
        <w:t>bemutat</w:t>
      </w:r>
      <w:r>
        <w:rPr>
          <w:rFonts w:ascii="Arial" w:hAnsi="Arial" w:cs="Arial"/>
          <w:sz w:val="20"/>
          <w:szCs w:val="20"/>
        </w:rPr>
        <w:t>ni</w:t>
      </w:r>
      <w:r w:rsidRPr="002D2116">
        <w:rPr>
          <w:rFonts w:ascii="Arial" w:hAnsi="Arial" w:cs="Arial"/>
          <w:sz w:val="20"/>
          <w:szCs w:val="20"/>
        </w:rPr>
        <w:t xml:space="preserve"> (pl. számlakivonat, pótszámlakivonat költsége,</w:t>
      </w:r>
      <w:r w:rsidRPr="0093228B">
        <w:rPr>
          <w:rFonts w:ascii="Arial" w:hAnsi="Arial" w:cs="Arial"/>
          <w:sz w:val="20"/>
          <w:szCs w:val="20"/>
        </w:rPr>
        <w:t xml:space="preserve"> igazolások kiállítási díja</w:t>
      </w:r>
      <w:r w:rsidRPr="005119A3">
        <w:rPr>
          <w:rFonts w:ascii="Arial" w:hAnsi="Arial" w:cs="Arial"/>
          <w:sz w:val="20"/>
          <w:szCs w:val="20"/>
        </w:rPr>
        <w:t>)</w:t>
      </w:r>
      <w:r w:rsidRPr="00BC016C">
        <w:rPr>
          <w:rFonts w:ascii="Arial" w:hAnsi="Arial" w:cs="Arial"/>
          <w:sz w:val="20"/>
          <w:szCs w:val="20"/>
        </w:rPr>
        <w:t xml:space="preserve">, itt kell feltüntetni a limitmódosítási díjakat, valamint </w:t>
      </w:r>
      <w:r w:rsidRPr="00CB1C74">
        <w:rPr>
          <w:rFonts w:ascii="Arial" w:hAnsi="Arial" w:cs="Arial"/>
          <w:sz w:val="20"/>
          <w:szCs w:val="20"/>
        </w:rPr>
        <w:t xml:space="preserve">a </w:t>
      </w:r>
      <w:r w:rsidRPr="00F21653">
        <w:rPr>
          <w:rFonts w:ascii="Arial" w:hAnsi="Arial" w:cs="Arial"/>
          <w:sz w:val="20"/>
          <w:szCs w:val="20"/>
        </w:rPr>
        <w:t>deviza jóváírások díját.</w:t>
      </w:r>
      <w:r w:rsidRPr="00541CE5">
        <w:rPr>
          <w:rFonts w:ascii="Arial" w:hAnsi="Arial" w:cs="Arial"/>
          <w:sz w:val="20"/>
          <w:szCs w:val="20"/>
        </w:rPr>
        <w:t xml:space="preserve"> </w:t>
      </w:r>
    </w:p>
    <w:p w14:paraId="5926049F" w14:textId="77777777" w:rsidR="00C86748" w:rsidRDefault="00C86748" w:rsidP="00C86748">
      <w:pPr>
        <w:spacing w:after="0" w:line="240" w:lineRule="auto"/>
        <w:jc w:val="both"/>
        <w:rPr>
          <w:rFonts w:ascii="Arial" w:hAnsi="Arial" w:cs="Arial"/>
          <w:sz w:val="20"/>
          <w:szCs w:val="20"/>
        </w:rPr>
      </w:pPr>
      <w:r w:rsidRPr="00402C84">
        <w:rPr>
          <w:rFonts w:ascii="Arial" w:hAnsi="Arial" w:cs="Arial"/>
          <w:sz w:val="20"/>
          <w:szCs w:val="20"/>
        </w:rPr>
        <w:t>A</w:t>
      </w:r>
      <w:r>
        <w:rPr>
          <w:rFonts w:ascii="Arial" w:hAnsi="Arial" w:cs="Arial"/>
          <w:sz w:val="20"/>
          <w:szCs w:val="20"/>
        </w:rPr>
        <w:t xml:space="preserve"> 83. pont</w:t>
      </w:r>
      <w:r w:rsidR="004470B7">
        <w:rPr>
          <w:rFonts w:ascii="Arial" w:hAnsi="Arial" w:cs="Arial"/>
          <w:sz w:val="20"/>
          <w:szCs w:val="20"/>
        </w:rPr>
        <w:t>ba</w:t>
      </w:r>
      <w:r>
        <w:rPr>
          <w:rFonts w:ascii="Arial" w:hAnsi="Arial" w:cs="Arial"/>
          <w:sz w:val="20"/>
          <w:szCs w:val="20"/>
        </w:rPr>
        <w:t xml:space="preserve">n kell megadni </w:t>
      </w:r>
      <w:r w:rsidR="004470B7">
        <w:rPr>
          <w:rFonts w:ascii="Arial" w:hAnsi="Arial" w:cs="Arial"/>
          <w:sz w:val="20"/>
          <w:szCs w:val="20"/>
        </w:rPr>
        <w:t xml:space="preserve">az </w:t>
      </w:r>
      <w:r w:rsidRPr="00402C84">
        <w:rPr>
          <w:rFonts w:ascii="Arial" w:hAnsi="Arial" w:cs="Arial"/>
          <w:sz w:val="20"/>
          <w:szCs w:val="20"/>
        </w:rPr>
        <w:t xml:space="preserve">„igen” vagy „nem” </w:t>
      </w:r>
      <w:r w:rsidR="004470B7">
        <w:rPr>
          <w:rFonts w:ascii="Arial" w:hAnsi="Arial" w:cs="Arial"/>
          <w:sz w:val="20"/>
          <w:szCs w:val="20"/>
        </w:rPr>
        <w:t>válasszal</w:t>
      </w:r>
      <w:r w:rsidRPr="00402C84">
        <w:rPr>
          <w:rFonts w:ascii="Arial" w:hAnsi="Arial" w:cs="Arial"/>
          <w:sz w:val="20"/>
          <w:szCs w:val="20"/>
        </w:rPr>
        <w:t xml:space="preserve">, hogy a termék akciós-e. Amennyiben akciós a termék, akkor az akció jellegére, feltételeire, érvényességére vonatkozó </w:t>
      </w:r>
      <w:r>
        <w:rPr>
          <w:rFonts w:ascii="Arial" w:hAnsi="Arial" w:cs="Arial"/>
          <w:sz w:val="20"/>
          <w:szCs w:val="20"/>
        </w:rPr>
        <w:t>pontok</w:t>
      </w:r>
      <w:r w:rsidRPr="00402C84">
        <w:rPr>
          <w:rFonts w:ascii="Arial" w:hAnsi="Arial" w:cs="Arial"/>
          <w:sz w:val="20"/>
          <w:szCs w:val="20"/>
        </w:rPr>
        <w:t xml:space="preserve"> </w:t>
      </w:r>
      <w:r w:rsidR="0030528E">
        <w:rPr>
          <w:rFonts w:ascii="Arial" w:hAnsi="Arial" w:cs="Arial"/>
          <w:sz w:val="20"/>
          <w:szCs w:val="20"/>
        </w:rPr>
        <w:t>kitöltése</w:t>
      </w:r>
      <w:r>
        <w:rPr>
          <w:rFonts w:ascii="Arial" w:hAnsi="Arial" w:cs="Arial"/>
          <w:sz w:val="20"/>
          <w:szCs w:val="20"/>
        </w:rPr>
        <w:t xml:space="preserve"> </w:t>
      </w:r>
      <w:r w:rsidRPr="00402C84">
        <w:rPr>
          <w:rFonts w:ascii="Arial" w:hAnsi="Arial" w:cs="Arial"/>
          <w:sz w:val="20"/>
          <w:szCs w:val="20"/>
        </w:rPr>
        <w:t xml:space="preserve">is kötelező. </w:t>
      </w:r>
    </w:p>
    <w:p w14:paraId="228C2653" w14:textId="77777777" w:rsidR="00692BF7" w:rsidRPr="00402C84" w:rsidRDefault="00692BF7" w:rsidP="00C86748">
      <w:pPr>
        <w:spacing w:after="0" w:line="240" w:lineRule="auto"/>
        <w:jc w:val="both"/>
        <w:rPr>
          <w:rFonts w:ascii="Arial" w:hAnsi="Arial" w:cs="Arial"/>
          <w:sz w:val="20"/>
          <w:szCs w:val="20"/>
        </w:rPr>
      </w:pPr>
    </w:p>
    <w:p w14:paraId="75A6FA77" w14:textId="77777777" w:rsidR="00C86748" w:rsidRPr="00402C84" w:rsidRDefault="00C86748" w:rsidP="00C86748">
      <w:pPr>
        <w:spacing w:line="240" w:lineRule="auto"/>
        <w:jc w:val="both"/>
        <w:rPr>
          <w:rFonts w:ascii="Arial" w:hAnsi="Arial" w:cs="Arial"/>
          <w:sz w:val="20"/>
          <w:szCs w:val="20"/>
        </w:rPr>
      </w:pPr>
      <w:r w:rsidRPr="00402C84">
        <w:rPr>
          <w:rFonts w:ascii="Arial" w:hAnsi="Arial" w:cs="Arial"/>
          <w:sz w:val="20"/>
          <w:szCs w:val="20"/>
        </w:rPr>
        <w:t>A</w:t>
      </w:r>
      <w:r>
        <w:rPr>
          <w:rFonts w:ascii="Arial" w:hAnsi="Arial" w:cs="Arial"/>
          <w:sz w:val="20"/>
          <w:szCs w:val="20"/>
        </w:rPr>
        <w:t xml:space="preserve"> 84.</w:t>
      </w:r>
      <w:r w:rsidRPr="00402C84">
        <w:rPr>
          <w:rFonts w:ascii="Arial" w:hAnsi="Arial" w:cs="Arial"/>
          <w:sz w:val="20"/>
          <w:szCs w:val="20"/>
        </w:rPr>
        <w:t xml:space="preserve"> </w:t>
      </w:r>
      <w:r>
        <w:rPr>
          <w:rFonts w:ascii="Arial" w:hAnsi="Arial" w:cs="Arial"/>
          <w:sz w:val="20"/>
          <w:szCs w:val="20"/>
        </w:rPr>
        <w:t>pont</w:t>
      </w:r>
      <w:r w:rsidR="0030528E">
        <w:rPr>
          <w:rFonts w:ascii="Arial" w:hAnsi="Arial" w:cs="Arial"/>
          <w:sz w:val="20"/>
          <w:szCs w:val="20"/>
        </w:rPr>
        <w:t>ba</w:t>
      </w:r>
      <w:r>
        <w:rPr>
          <w:rFonts w:ascii="Arial" w:hAnsi="Arial" w:cs="Arial"/>
          <w:sz w:val="20"/>
          <w:szCs w:val="20"/>
        </w:rPr>
        <w:t xml:space="preserve">n </w:t>
      </w:r>
      <w:r w:rsidRPr="00402C84">
        <w:rPr>
          <w:rFonts w:ascii="Arial" w:hAnsi="Arial" w:cs="Arial"/>
          <w:sz w:val="20"/>
          <w:szCs w:val="20"/>
        </w:rPr>
        <w:t xml:space="preserve">a konstrukcióhoz kapcsolódó akció, kedvezmények leírását kell szerepeltetni, jelezve azt is, ha a feltüntetett akciós lehetőségek egyidejű igénybevétele valamely szempontból korlátozott. A részletes leírásnak legalább utalás formájában ki kell terjednie az akció </w:t>
      </w:r>
      <w:proofErr w:type="spellStart"/>
      <w:r w:rsidRPr="00402C84">
        <w:rPr>
          <w:rFonts w:ascii="Arial" w:hAnsi="Arial" w:cs="Arial"/>
          <w:sz w:val="20"/>
          <w:szCs w:val="20"/>
        </w:rPr>
        <w:t>lezárultával</w:t>
      </w:r>
      <w:proofErr w:type="spellEnd"/>
      <w:r w:rsidRPr="00402C84">
        <w:rPr>
          <w:rFonts w:ascii="Arial" w:hAnsi="Arial" w:cs="Arial"/>
          <w:sz w:val="20"/>
          <w:szCs w:val="20"/>
        </w:rPr>
        <w:t xml:space="preserve"> elérhető (nem akciós) kondíciók, feltételek legfontosabb szabályaira is.</w:t>
      </w:r>
    </w:p>
    <w:p w14:paraId="21E3AFE7" w14:textId="77777777" w:rsidR="00C86748" w:rsidRPr="00402C84" w:rsidRDefault="00C86748" w:rsidP="00C86748">
      <w:pPr>
        <w:spacing w:line="240" w:lineRule="auto"/>
        <w:jc w:val="both"/>
        <w:rPr>
          <w:rFonts w:ascii="Arial" w:hAnsi="Arial" w:cs="Arial"/>
          <w:sz w:val="20"/>
          <w:szCs w:val="20"/>
        </w:rPr>
      </w:pPr>
      <w:r w:rsidRPr="00402C84">
        <w:rPr>
          <w:rFonts w:ascii="Arial" w:hAnsi="Arial" w:cs="Arial"/>
          <w:sz w:val="20"/>
          <w:szCs w:val="20"/>
        </w:rPr>
        <w:t>A</w:t>
      </w:r>
      <w:r>
        <w:rPr>
          <w:rFonts w:ascii="Arial" w:hAnsi="Arial" w:cs="Arial"/>
          <w:sz w:val="20"/>
          <w:szCs w:val="20"/>
        </w:rPr>
        <w:t xml:space="preserve"> 85. pont</w:t>
      </w:r>
      <w:r w:rsidR="0030528E">
        <w:rPr>
          <w:rFonts w:ascii="Arial" w:hAnsi="Arial" w:cs="Arial"/>
          <w:sz w:val="20"/>
          <w:szCs w:val="20"/>
        </w:rPr>
        <w:t>ba</w:t>
      </w:r>
      <w:r>
        <w:rPr>
          <w:rFonts w:ascii="Arial" w:hAnsi="Arial" w:cs="Arial"/>
          <w:sz w:val="20"/>
          <w:szCs w:val="20"/>
        </w:rPr>
        <w:t>n</w:t>
      </w:r>
      <w:r w:rsidRPr="00402C84">
        <w:rPr>
          <w:rFonts w:ascii="Arial" w:hAnsi="Arial" w:cs="Arial"/>
          <w:sz w:val="20"/>
          <w:szCs w:val="20"/>
        </w:rPr>
        <w:t xml:space="preserve"> az akció igénybevételének esetleges feltételeit kell szerepeltetni.</w:t>
      </w:r>
    </w:p>
    <w:p w14:paraId="36DFF062" w14:textId="77777777" w:rsidR="00C86748" w:rsidRDefault="00C86748" w:rsidP="00C86748">
      <w:pPr>
        <w:spacing w:line="240" w:lineRule="auto"/>
        <w:jc w:val="both"/>
        <w:rPr>
          <w:rFonts w:ascii="Arial" w:hAnsi="Arial" w:cs="Arial"/>
          <w:sz w:val="20"/>
          <w:szCs w:val="20"/>
        </w:rPr>
      </w:pPr>
      <w:r w:rsidRPr="00402C84">
        <w:rPr>
          <w:rFonts w:ascii="Arial" w:hAnsi="Arial" w:cs="Arial"/>
          <w:sz w:val="20"/>
          <w:szCs w:val="20"/>
        </w:rPr>
        <w:t>A</w:t>
      </w:r>
      <w:r>
        <w:rPr>
          <w:rFonts w:ascii="Arial" w:hAnsi="Arial" w:cs="Arial"/>
          <w:sz w:val="20"/>
          <w:szCs w:val="20"/>
        </w:rPr>
        <w:t xml:space="preserve"> 86. pontban </w:t>
      </w:r>
      <w:r w:rsidRPr="00402C84">
        <w:rPr>
          <w:rFonts w:ascii="Arial" w:hAnsi="Arial" w:cs="Arial"/>
          <w:sz w:val="20"/>
          <w:szCs w:val="20"/>
        </w:rPr>
        <w:t>az akció kezd</w:t>
      </w:r>
      <w:r>
        <w:rPr>
          <w:rFonts w:ascii="Arial" w:hAnsi="Arial" w:cs="Arial"/>
          <w:sz w:val="20"/>
          <w:szCs w:val="20"/>
        </w:rPr>
        <w:t>ő napját kell megadni.</w:t>
      </w:r>
    </w:p>
    <w:p w14:paraId="4815B3AC" w14:textId="77777777" w:rsidR="00C86748" w:rsidRPr="00EE71EA" w:rsidRDefault="00C86748" w:rsidP="00C86748">
      <w:pPr>
        <w:spacing w:line="240" w:lineRule="auto"/>
        <w:jc w:val="both"/>
        <w:rPr>
          <w:rFonts w:ascii="Arial" w:hAnsi="Arial" w:cs="Arial"/>
          <w:sz w:val="20"/>
          <w:szCs w:val="20"/>
        </w:rPr>
      </w:pPr>
      <w:r>
        <w:rPr>
          <w:rFonts w:ascii="Arial" w:hAnsi="Arial" w:cs="Arial"/>
          <w:sz w:val="20"/>
          <w:szCs w:val="20"/>
        </w:rPr>
        <w:t xml:space="preserve">A 87. pontban </w:t>
      </w:r>
      <w:r w:rsidRPr="00402C84">
        <w:rPr>
          <w:rFonts w:ascii="Arial" w:hAnsi="Arial" w:cs="Arial"/>
          <w:sz w:val="20"/>
          <w:szCs w:val="20"/>
        </w:rPr>
        <w:t>az akció záró napj</w:t>
      </w:r>
      <w:r>
        <w:rPr>
          <w:rFonts w:ascii="Arial" w:hAnsi="Arial" w:cs="Arial"/>
          <w:sz w:val="20"/>
          <w:szCs w:val="20"/>
        </w:rPr>
        <w:t>át kell megadni</w:t>
      </w:r>
      <w:r w:rsidRPr="00402C84">
        <w:rPr>
          <w:rFonts w:ascii="Arial" w:hAnsi="Arial" w:cs="Arial"/>
          <w:sz w:val="20"/>
          <w:szCs w:val="20"/>
        </w:rPr>
        <w:t>. Amennyiben az akció visszavonásig érvényes</w:t>
      </w:r>
      <w:r>
        <w:rPr>
          <w:rFonts w:ascii="Arial" w:hAnsi="Arial" w:cs="Arial"/>
          <w:sz w:val="20"/>
          <w:szCs w:val="20"/>
        </w:rPr>
        <w:t>, úgy</w:t>
      </w:r>
      <w:r w:rsidRPr="00EE71EA">
        <w:rPr>
          <w:rFonts w:ascii="Arial" w:hAnsi="Arial" w:cs="Arial"/>
          <w:sz w:val="20"/>
          <w:szCs w:val="20"/>
        </w:rPr>
        <w:t xml:space="preserve"> a „visszavonásig” </w:t>
      </w:r>
      <w:r w:rsidR="00301AAC">
        <w:rPr>
          <w:rFonts w:ascii="Arial" w:hAnsi="Arial" w:cs="Arial"/>
          <w:sz w:val="20"/>
          <w:szCs w:val="20"/>
        </w:rPr>
        <w:t>választ kell</w:t>
      </w:r>
      <w:r>
        <w:rPr>
          <w:rFonts w:ascii="Arial" w:hAnsi="Arial" w:cs="Arial"/>
          <w:iCs/>
          <w:sz w:val="20"/>
          <w:szCs w:val="20"/>
        </w:rPr>
        <w:t xml:space="preserve"> megad</w:t>
      </w:r>
      <w:r w:rsidRPr="00EE71EA">
        <w:rPr>
          <w:rFonts w:ascii="Arial" w:hAnsi="Arial" w:cs="Arial"/>
          <w:sz w:val="20"/>
          <w:szCs w:val="20"/>
        </w:rPr>
        <w:t>ni.</w:t>
      </w:r>
    </w:p>
    <w:p w14:paraId="039A9FAF" w14:textId="77777777" w:rsidR="00C86748" w:rsidRPr="001363C4" w:rsidRDefault="00C86748" w:rsidP="00C86748">
      <w:pPr>
        <w:spacing w:line="240" w:lineRule="auto"/>
        <w:jc w:val="both"/>
        <w:rPr>
          <w:rFonts w:ascii="Arial" w:hAnsi="Arial" w:cs="Arial"/>
          <w:sz w:val="20"/>
          <w:szCs w:val="20"/>
        </w:rPr>
      </w:pPr>
      <w:r w:rsidRPr="00E576FE">
        <w:rPr>
          <w:rFonts w:ascii="Arial" w:hAnsi="Arial" w:cs="Arial"/>
          <w:sz w:val="20"/>
          <w:szCs w:val="20"/>
        </w:rPr>
        <w:t>A</w:t>
      </w:r>
      <w:r>
        <w:rPr>
          <w:rFonts w:ascii="Arial" w:hAnsi="Arial" w:cs="Arial"/>
          <w:sz w:val="20"/>
          <w:szCs w:val="20"/>
        </w:rPr>
        <w:t xml:space="preserve"> 88. pont</w:t>
      </w:r>
      <w:r w:rsidR="00301AAC">
        <w:rPr>
          <w:rFonts w:ascii="Arial" w:hAnsi="Arial" w:cs="Arial"/>
          <w:sz w:val="20"/>
          <w:szCs w:val="20"/>
        </w:rPr>
        <w:t>ba</w:t>
      </w:r>
      <w:r>
        <w:rPr>
          <w:rFonts w:ascii="Arial" w:hAnsi="Arial" w:cs="Arial"/>
          <w:sz w:val="20"/>
          <w:szCs w:val="20"/>
        </w:rPr>
        <w:t>n</w:t>
      </w:r>
      <w:r w:rsidRPr="00E576FE">
        <w:rPr>
          <w:rFonts w:ascii="Arial" w:hAnsi="Arial" w:cs="Arial"/>
          <w:sz w:val="20"/>
          <w:szCs w:val="20"/>
        </w:rPr>
        <w:t xml:space="preserve"> </w:t>
      </w:r>
      <w:r w:rsidRPr="001363C4">
        <w:rPr>
          <w:rFonts w:ascii="Arial" w:hAnsi="Arial" w:cs="Arial"/>
          <w:sz w:val="20"/>
          <w:szCs w:val="20"/>
        </w:rPr>
        <w:t xml:space="preserve">jeleníthetők meg azok az adatszolgáltató által lényegesnek ítélt speciális paraméterek, jellemzők, amelyek az </w:t>
      </w:r>
      <w:r>
        <w:rPr>
          <w:rFonts w:ascii="Arial" w:hAnsi="Arial" w:cs="Arial"/>
          <w:sz w:val="20"/>
          <w:szCs w:val="20"/>
        </w:rPr>
        <w:t xml:space="preserve">adatszolgáltatás más pontjában </w:t>
      </w:r>
      <w:r w:rsidRPr="001363C4">
        <w:rPr>
          <w:rFonts w:ascii="Arial" w:hAnsi="Arial" w:cs="Arial"/>
          <w:sz w:val="20"/>
          <w:szCs w:val="20"/>
        </w:rPr>
        <w:t>nem kerültek bemutatásra, felsorolásra.</w:t>
      </w:r>
    </w:p>
    <w:p w14:paraId="5DECBA04" w14:textId="77777777" w:rsidR="00C86748" w:rsidRPr="00C34EDD" w:rsidRDefault="00C86748" w:rsidP="00C86748">
      <w:pPr>
        <w:spacing w:line="240" w:lineRule="auto"/>
        <w:jc w:val="both"/>
        <w:rPr>
          <w:rFonts w:ascii="Arial" w:hAnsi="Arial" w:cs="Arial"/>
          <w:sz w:val="20"/>
          <w:szCs w:val="20"/>
        </w:rPr>
      </w:pPr>
      <w:r w:rsidRPr="001363C4">
        <w:rPr>
          <w:rFonts w:ascii="Arial" w:hAnsi="Arial" w:cs="Arial"/>
          <w:sz w:val="20"/>
          <w:szCs w:val="20"/>
        </w:rPr>
        <w:lastRenderedPageBreak/>
        <w:t>A</w:t>
      </w:r>
      <w:r>
        <w:rPr>
          <w:rFonts w:ascii="Arial" w:hAnsi="Arial" w:cs="Arial"/>
          <w:sz w:val="20"/>
          <w:szCs w:val="20"/>
        </w:rPr>
        <w:t xml:space="preserve"> 89. pont</w:t>
      </w:r>
      <w:r w:rsidR="00301AAC">
        <w:rPr>
          <w:rFonts w:ascii="Arial" w:hAnsi="Arial" w:cs="Arial"/>
          <w:sz w:val="20"/>
          <w:szCs w:val="20"/>
        </w:rPr>
        <w:t>ba</w:t>
      </w:r>
      <w:r>
        <w:rPr>
          <w:rFonts w:ascii="Arial" w:hAnsi="Arial" w:cs="Arial"/>
          <w:sz w:val="20"/>
          <w:szCs w:val="20"/>
        </w:rPr>
        <w:t>n kell megadni</w:t>
      </w:r>
      <w:r w:rsidRPr="001363C4">
        <w:rPr>
          <w:rFonts w:ascii="Arial" w:hAnsi="Arial" w:cs="Arial"/>
          <w:sz w:val="20"/>
          <w:szCs w:val="20"/>
        </w:rPr>
        <w:t xml:space="preserve"> az adatszolgáltató honlapján az adott termékhez kapcsolódó részletes leíráshoz, vagy annak hiányában a hirdetményhez vezető </w:t>
      </w:r>
      <w:proofErr w:type="spellStart"/>
      <w:r w:rsidRPr="001363C4">
        <w:rPr>
          <w:rFonts w:ascii="Arial" w:hAnsi="Arial" w:cs="Arial"/>
          <w:sz w:val="20"/>
          <w:szCs w:val="20"/>
        </w:rPr>
        <w:t>hiperhivatkozást</w:t>
      </w:r>
      <w:proofErr w:type="spellEnd"/>
      <w:r w:rsidRPr="001363C4">
        <w:rPr>
          <w:rFonts w:ascii="Arial" w:hAnsi="Arial" w:cs="Arial"/>
          <w:sz w:val="20"/>
          <w:szCs w:val="20"/>
        </w:rPr>
        <w:t>. Itt adható meg az adatszolgáltató ATM</w:t>
      </w:r>
      <w:r w:rsidR="00301AAC">
        <w:rPr>
          <w:rFonts w:ascii="Arial" w:hAnsi="Arial" w:cs="Arial"/>
          <w:sz w:val="20"/>
          <w:szCs w:val="20"/>
        </w:rPr>
        <w:t>-</w:t>
      </w:r>
      <w:r w:rsidRPr="001363C4">
        <w:rPr>
          <w:rFonts w:ascii="Arial" w:hAnsi="Arial" w:cs="Arial"/>
          <w:sz w:val="20"/>
          <w:szCs w:val="20"/>
        </w:rPr>
        <w:t xml:space="preserve">, illetve fiókhálózatához vezető </w:t>
      </w:r>
      <w:proofErr w:type="spellStart"/>
      <w:r w:rsidRPr="001363C4">
        <w:rPr>
          <w:rFonts w:ascii="Arial" w:hAnsi="Arial" w:cs="Arial"/>
          <w:sz w:val="20"/>
          <w:szCs w:val="20"/>
        </w:rPr>
        <w:t>hiperhivatkozás</w:t>
      </w:r>
      <w:proofErr w:type="spellEnd"/>
      <w:r w:rsidRPr="001363C4">
        <w:rPr>
          <w:rFonts w:ascii="Arial" w:hAnsi="Arial" w:cs="Arial"/>
          <w:sz w:val="20"/>
          <w:szCs w:val="20"/>
        </w:rPr>
        <w:t xml:space="preserve"> is. </w:t>
      </w:r>
      <w:r w:rsidRPr="009171EA">
        <w:rPr>
          <w:rFonts w:ascii="Arial" w:hAnsi="Arial" w:cs="Arial"/>
          <w:sz w:val="20"/>
          <w:szCs w:val="20"/>
        </w:rPr>
        <w:t xml:space="preserve">(Pontosvesszővel elválasztva egyszerre több </w:t>
      </w:r>
      <w:proofErr w:type="spellStart"/>
      <w:r w:rsidRPr="009171EA">
        <w:rPr>
          <w:rFonts w:ascii="Arial" w:hAnsi="Arial" w:cs="Arial"/>
          <w:sz w:val="20"/>
          <w:szCs w:val="20"/>
        </w:rPr>
        <w:t>hiperhivatkozás</w:t>
      </w:r>
      <w:proofErr w:type="spellEnd"/>
      <w:r w:rsidRPr="009171EA">
        <w:rPr>
          <w:rFonts w:ascii="Arial" w:hAnsi="Arial" w:cs="Arial"/>
          <w:sz w:val="20"/>
          <w:szCs w:val="20"/>
        </w:rPr>
        <w:t xml:space="preserve"> is megadható.)</w:t>
      </w:r>
    </w:p>
    <w:p w14:paraId="5DA90331" w14:textId="77777777" w:rsidR="00C86748" w:rsidRPr="00402C84" w:rsidRDefault="00C86748" w:rsidP="00C86748">
      <w:pPr>
        <w:pStyle w:val="Default"/>
        <w:spacing w:after="200"/>
        <w:jc w:val="both"/>
        <w:rPr>
          <w:rFonts w:ascii="Arial" w:hAnsi="Arial" w:cs="Arial"/>
          <w:bCs/>
          <w:sz w:val="20"/>
          <w:szCs w:val="20"/>
        </w:rPr>
      </w:pPr>
      <w:r w:rsidRPr="00402C84">
        <w:rPr>
          <w:rFonts w:ascii="Arial" w:hAnsi="Arial" w:cs="Arial"/>
          <w:sz w:val="20"/>
          <w:szCs w:val="20"/>
        </w:rPr>
        <w:t>A</w:t>
      </w:r>
      <w:r>
        <w:rPr>
          <w:rFonts w:ascii="Arial" w:hAnsi="Arial" w:cs="Arial"/>
          <w:sz w:val="20"/>
          <w:szCs w:val="20"/>
        </w:rPr>
        <w:t xml:space="preserve"> 90</w:t>
      </w:r>
      <w:r w:rsidR="00F72258">
        <w:rPr>
          <w:rFonts w:ascii="Arial" w:hAnsi="Arial" w:cs="Arial"/>
          <w:sz w:val="20"/>
          <w:szCs w:val="20"/>
        </w:rPr>
        <w:t>-</w:t>
      </w:r>
      <w:r>
        <w:rPr>
          <w:rFonts w:ascii="Arial" w:hAnsi="Arial" w:cs="Arial"/>
          <w:sz w:val="20"/>
          <w:szCs w:val="20"/>
        </w:rPr>
        <w:t>126, pont</w:t>
      </w:r>
      <w:r w:rsidR="00F72258">
        <w:rPr>
          <w:rFonts w:ascii="Arial" w:hAnsi="Arial" w:cs="Arial"/>
          <w:sz w:val="20"/>
          <w:szCs w:val="20"/>
        </w:rPr>
        <w:t>ban</w:t>
      </w:r>
      <w:r>
        <w:rPr>
          <w:rFonts w:ascii="Arial" w:hAnsi="Arial" w:cs="Arial"/>
          <w:sz w:val="20"/>
          <w:szCs w:val="20"/>
        </w:rPr>
        <w:t xml:space="preserve"> a </w:t>
      </w:r>
      <w:r w:rsidRPr="00402C84">
        <w:rPr>
          <w:rFonts w:ascii="Arial" w:hAnsi="Arial" w:cs="Arial"/>
          <w:sz w:val="20"/>
          <w:szCs w:val="20"/>
        </w:rPr>
        <w:t xml:space="preserve">számlahasználattal kapcsolatos szolgáltatások, a </w:t>
      </w:r>
      <w:r w:rsidRPr="00877589">
        <w:rPr>
          <w:rFonts w:ascii="Arial" w:hAnsi="Arial" w:cs="Arial"/>
          <w:sz w:val="20"/>
          <w:szCs w:val="20"/>
        </w:rPr>
        <w:t>belföldi forintszámlák irányába kezdeményezett forint tranzakciók</w:t>
      </w:r>
      <w:r>
        <w:rPr>
          <w:rFonts w:ascii="Arial" w:hAnsi="Arial" w:cs="Arial"/>
          <w:sz w:val="20"/>
          <w:szCs w:val="20"/>
        </w:rPr>
        <w:t>, a külföldi szolgáltató által vezetett számlák irányába kezdeményezett tranzakciók</w:t>
      </w:r>
      <w:r w:rsidRPr="00877589">
        <w:rPr>
          <w:rFonts w:ascii="Arial" w:hAnsi="Arial" w:cs="Arial"/>
          <w:sz w:val="20"/>
          <w:szCs w:val="20"/>
        </w:rPr>
        <w:t xml:space="preserve"> és a kártyahasználat díjait, valamint az azzal kapcsolatos jellemzőket kell </w:t>
      </w:r>
      <w:r>
        <w:rPr>
          <w:rFonts w:ascii="Arial" w:hAnsi="Arial" w:cs="Arial"/>
          <w:sz w:val="20"/>
          <w:szCs w:val="20"/>
        </w:rPr>
        <w:t xml:space="preserve">teljeskörűen, szövegesen </w:t>
      </w:r>
      <w:r w:rsidRPr="00877589">
        <w:rPr>
          <w:rFonts w:ascii="Arial" w:hAnsi="Arial" w:cs="Arial"/>
          <w:sz w:val="20"/>
          <w:szCs w:val="20"/>
        </w:rPr>
        <w:t>bemutatni</w:t>
      </w:r>
      <w:r>
        <w:rPr>
          <w:rFonts w:ascii="Arial" w:hAnsi="Arial" w:cs="Arial"/>
          <w:sz w:val="20"/>
          <w:szCs w:val="20"/>
        </w:rPr>
        <w:t>, így azt is itt kell jelölni, ha a szolgáltatás díjmentes</w:t>
      </w:r>
      <w:r w:rsidRPr="00877589">
        <w:rPr>
          <w:rFonts w:ascii="Arial" w:hAnsi="Arial" w:cs="Arial"/>
          <w:sz w:val="20"/>
          <w:szCs w:val="20"/>
        </w:rPr>
        <w:t xml:space="preserve">. </w:t>
      </w:r>
      <w:r w:rsidR="009B7DBD">
        <w:rPr>
          <w:rFonts w:ascii="Arial" w:hAnsi="Arial" w:cs="Arial"/>
          <w:sz w:val="20"/>
          <w:szCs w:val="20"/>
        </w:rPr>
        <w:t>A</w:t>
      </w:r>
      <w:r w:rsidRPr="009171EA">
        <w:rPr>
          <w:rFonts w:ascii="Arial" w:hAnsi="Arial" w:cs="Arial"/>
          <w:sz w:val="20"/>
          <w:szCs w:val="20"/>
        </w:rPr>
        <w:t xml:space="preserve">mennyiben az adott típusú szolgáltatást az adatszolgáltató nem nyújtja, úgy </w:t>
      </w:r>
      <w:r w:rsidR="009B7DBD">
        <w:rPr>
          <w:rFonts w:ascii="Arial" w:hAnsi="Arial" w:cs="Arial"/>
          <w:sz w:val="20"/>
          <w:szCs w:val="20"/>
        </w:rPr>
        <w:t xml:space="preserve">a </w:t>
      </w:r>
      <w:r w:rsidRPr="009171EA">
        <w:rPr>
          <w:rFonts w:ascii="Arial" w:hAnsi="Arial" w:cs="Arial"/>
          <w:sz w:val="20"/>
          <w:szCs w:val="20"/>
        </w:rPr>
        <w:t xml:space="preserve">„NULL” </w:t>
      </w:r>
      <w:r w:rsidR="009B7DBD">
        <w:rPr>
          <w:rFonts w:ascii="Arial" w:hAnsi="Arial" w:cs="Arial"/>
          <w:sz w:val="20"/>
          <w:szCs w:val="20"/>
        </w:rPr>
        <w:t>választ</w:t>
      </w:r>
      <w:r w:rsidRPr="009171EA">
        <w:rPr>
          <w:rFonts w:ascii="Arial" w:hAnsi="Arial" w:cs="Arial"/>
          <w:sz w:val="20"/>
          <w:szCs w:val="20"/>
        </w:rPr>
        <w:t xml:space="preserve"> kell megadni</w:t>
      </w:r>
      <w:r w:rsidR="009B7DBD">
        <w:rPr>
          <w:rFonts w:ascii="Arial" w:hAnsi="Arial" w:cs="Arial"/>
          <w:sz w:val="20"/>
          <w:szCs w:val="20"/>
        </w:rPr>
        <w:t>.</w:t>
      </w:r>
      <w:r w:rsidR="00592E20">
        <w:rPr>
          <w:rFonts w:ascii="Arial" w:hAnsi="Arial" w:cs="Arial"/>
          <w:sz w:val="20"/>
          <w:szCs w:val="20"/>
        </w:rPr>
        <w:t xml:space="preserve"> </w:t>
      </w:r>
      <w:r w:rsidR="009B7DBD">
        <w:rPr>
          <w:rFonts w:ascii="Arial" w:hAnsi="Arial" w:cs="Arial"/>
          <w:sz w:val="20"/>
          <w:szCs w:val="20"/>
        </w:rPr>
        <w:t>T</w:t>
      </w:r>
      <w:r w:rsidR="00592E20">
        <w:rPr>
          <w:rFonts w:ascii="Arial" w:hAnsi="Arial" w:cs="Arial"/>
          <w:sz w:val="20"/>
          <w:szCs w:val="20"/>
        </w:rPr>
        <w:t xml:space="preserve">ovábbá </w:t>
      </w:r>
      <w:r>
        <w:rPr>
          <w:rFonts w:ascii="Arial" w:hAnsi="Arial" w:cs="Arial"/>
          <w:sz w:val="20"/>
          <w:szCs w:val="20"/>
        </w:rPr>
        <w:t>amennyiben</w:t>
      </w:r>
      <w:r w:rsidRPr="0055651E">
        <w:rPr>
          <w:rFonts w:ascii="Arial" w:hAnsi="Arial" w:cs="Arial"/>
          <w:sz w:val="20"/>
          <w:szCs w:val="20"/>
        </w:rPr>
        <w:t xml:space="preserve"> az adatszolgáltató egy hónapban meghatározott darabszámú ingyenes vagy kedvezményes díjú tranzakciót </w:t>
      </w:r>
      <w:r w:rsidRPr="0055651E">
        <w:rPr>
          <w:rFonts w:ascii="Arial" w:hAnsi="Arial" w:cs="Arial"/>
          <w:bCs/>
          <w:sz w:val="20"/>
          <w:szCs w:val="20"/>
        </w:rPr>
        <w:t>(pl. utalás/csoportos beszedés/készpénzfelvétel)</w:t>
      </w:r>
      <w:r w:rsidRPr="0055651E">
        <w:rPr>
          <w:rFonts w:ascii="Arial" w:hAnsi="Arial" w:cs="Arial"/>
          <w:sz w:val="20"/>
          <w:szCs w:val="20"/>
        </w:rPr>
        <w:t xml:space="preserve"> biztosít oly módon, hogy készpénzfelvétel esetében nem tesz különbséget az igénybevétel csatornája </w:t>
      </w:r>
      <w:r>
        <w:rPr>
          <w:rFonts w:ascii="Arial" w:hAnsi="Arial" w:cs="Arial"/>
          <w:sz w:val="20"/>
          <w:szCs w:val="20"/>
        </w:rPr>
        <w:t>(</w:t>
      </w:r>
      <w:r w:rsidRPr="0055651E">
        <w:rPr>
          <w:rFonts w:ascii="Arial" w:hAnsi="Arial" w:cs="Arial"/>
          <w:sz w:val="20"/>
          <w:szCs w:val="20"/>
        </w:rPr>
        <w:t xml:space="preserve">saját és idegen ATM), </w:t>
      </w:r>
      <w:r w:rsidRPr="0055651E">
        <w:rPr>
          <w:rFonts w:ascii="Arial" w:hAnsi="Arial" w:cs="Arial"/>
          <w:bCs/>
          <w:sz w:val="20"/>
          <w:szCs w:val="20"/>
        </w:rPr>
        <w:t xml:space="preserve">vagy </w:t>
      </w:r>
      <w:r>
        <w:rPr>
          <w:rFonts w:ascii="Arial" w:hAnsi="Arial" w:cs="Arial"/>
          <w:bCs/>
          <w:sz w:val="20"/>
          <w:szCs w:val="20"/>
        </w:rPr>
        <w:t>át</w:t>
      </w:r>
      <w:r w:rsidRPr="0055651E">
        <w:rPr>
          <w:rFonts w:ascii="Arial" w:hAnsi="Arial" w:cs="Arial"/>
          <w:bCs/>
          <w:sz w:val="20"/>
          <w:szCs w:val="20"/>
        </w:rPr>
        <w:t>utalás,</w:t>
      </w:r>
      <w:r w:rsidR="00592E20">
        <w:rPr>
          <w:rFonts w:ascii="Arial" w:hAnsi="Arial" w:cs="Arial"/>
          <w:bCs/>
          <w:sz w:val="20"/>
          <w:szCs w:val="20"/>
        </w:rPr>
        <w:t xml:space="preserve"> </w:t>
      </w:r>
      <w:r w:rsidRPr="0055651E">
        <w:rPr>
          <w:rFonts w:ascii="Arial" w:hAnsi="Arial" w:cs="Arial"/>
          <w:bCs/>
          <w:sz w:val="20"/>
          <w:szCs w:val="20"/>
        </w:rPr>
        <w:t>beszedés esetében a tranzakció iránya (bankon belül/bankon kívül) szerint,</w:t>
      </w:r>
      <w:r w:rsidRPr="0055651E">
        <w:rPr>
          <w:rFonts w:ascii="Arial" w:hAnsi="Arial" w:cs="Arial"/>
          <w:sz w:val="20"/>
          <w:szCs w:val="20"/>
        </w:rPr>
        <w:t xml:space="preserve"> akkor </w:t>
      </w:r>
      <w:r w:rsidRPr="0055651E">
        <w:rPr>
          <w:rFonts w:ascii="Arial" w:hAnsi="Arial" w:cs="Arial"/>
          <w:bCs/>
          <w:sz w:val="20"/>
          <w:szCs w:val="20"/>
        </w:rPr>
        <w:t xml:space="preserve">a kedvezményt </w:t>
      </w:r>
      <w:r>
        <w:rPr>
          <w:rFonts w:ascii="Arial" w:hAnsi="Arial" w:cs="Arial"/>
          <w:bCs/>
          <w:sz w:val="20"/>
          <w:szCs w:val="20"/>
        </w:rPr>
        <w:t xml:space="preserve">is </w:t>
      </w:r>
      <w:r w:rsidRPr="0055651E">
        <w:rPr>
          <w:rFonts w:ascii="Arial" w:hAnsi="Arial" w:cs="Arial"/>
          <w:bCs/>
          <w:sz w:val="20"/>
          <w:szCs w:val="20"/>
        </w:rPr>
        <w:t>szerepeltetni</w:t>
      </w:r>
      <w:r w:rsidR="0078202C">
        <w:rPr>
          <w:rFonts w:ascii="Arial" w:hAnsi="Arial" w:cs="Arial"/>
          <w:bCs/>
          <w:sz w:val="20"/>
          <w:szCs w:val="20"/>
        </w:rPr>
        <w:t>e</w:t>
      </w:r>
      <w:r>
        <w:rPr>
          <w:rFonts w:ascii="Arial" w:hAnsi="Arial" w:cs="Arial"/>
          <w:bCs/>
          <w:sz w:val="20"/>
          <w:szCs w:val="20"/>
        </w:rPr>
        <w:t xml:space="preserve"> kell az összes vonatkozó pont</w:t>
      </w:r>
      <w:r w:rsidR="0078202C">
        <w:rPr>
          <w:rFonts w:ascii="Arial" w:hAnsi="Arial" w:cs="Arial"/>
          <w:bCs/>
          <w:sz w:val="20"/>
          <w:szCs w:val="20"/>
        </w:rPr>
        <w:t>ba</w:t>
      </w:r>
      <w:r>
        <w:rPr>
          <w:rFonts w:ascii="Arial" w:hAnsi="Arial" w:cs="Arial"/>
          <w:bCs/>
          <w:sz w:val="20"/>
          <w:szCs w:val="20"/>
        </w:rPr>
        <w:t>n</w:t>
      </w:r>
      <w:r w:rsidRPr="0055651E">
        <w:rPr>
          <w:rFonts w:ascii="Arial" w:hAnsi="Arial" w:cs="Arial"/>
          <w:bCs/>
          <w:sz w:val="20"/>
          <w:szCs w:val="20"/>
        </w:rPr>
        <w:t>.</w:t>
      </w:r>
      <w:r w:rsidR="00E777A5">
        <w:rPr>
          <w:rFonts w:ascii="Arial" w:hAnsi="Arial" w:cs="Arial"/>
          <w:bCs/>
          <w:sz w:val="20"/>
          <w:szCs w:val="20"/>
        </w:rPr>
        <w:t xml:space="preserve"> </w:t>
      </w:r>
      <w:r w:rsidR="00E777A5" w:rsidRPr="00AB1CBB">
        <w:rPr>
          <w:rFonts w:ascii="Arial" w:hAnsi="Arial" w:cs="Arial"/>
          <w:bCs/>
          <w:color w:val="auto"/>
          <w:sz w:val="20"/>
          <w:szCs w:val="20"/>
          <w:lang w:eastAsia="en-US"/>
        </w:rPr>
        <w:t xml:space="preserve">Nem forgalmazott termékek esetén a </w:t>
      </w:r>
      <w:r w:rsidR="0078202C">
        <w:rPr>
          <w:rFonts w:ascii="Arial" w:hAnsi="Arial" w:cs="Arial"/>
          <w:color w:val="auto"/>
          <w:sz w:val="20"/>
          <w:szCs w:val="20"/>
          <w:lang w:eastAsia="en-US"/>
        </w:rPr>
        <w:t>90-126.</w:t>
      </w:r>
      <w:r w:rsidR="00E777A5" w:rsidRPr="00AB1CBB">
        <w:rPr>
          <w:rFonts w:ascii="Arial" w:hAnsi="Arial" w:cs="Arial"/>
          <w:color w:val="auto"/>
          <w:sz w:val="20"/>
          <w:szCs w:val="20"/>
          <w:lang w:eastAsia="en-US"/>
        </w:rPr>
        <w:t xml:space="preserve"> pontok egyikére sem kötelező információt megadni.</w:t>
      </w:r>
      <w:r w:rsidR="00E777A5">
        <w:rPr>
          <w:rFonts w:ascii="Arial" w:hAnsi="Arial" w:cs="Arial"/>
          <w:sz w:val="20"/>
          <w:szCs w:val="20"/>
        </w:rPr>
        <w:t xml:space="preserve"> </w:t>
      </w:r>
    </w:p>
    <w:p w14:paraId="37EC638A" w14:textId="77777777" w:rsidR="00C86748" w:rsidRDefault="00C86748" w:rsidP="00C86748">
      <w:pPr>
        <w:spacing w:line="240" w:lineRule="auto"/>
        <w:jc w:val="both"/>
        <w:rPr>
          <w:rFonts w:ascii="Arial" w:hAnsi="Arial" w:cs="Arial"/>
          <w:sz w:val="20"/>
          <w:szCs w:val="20"/>
        </w:rPr>
      </w:pPr>
      <w:r>
        <w:rPr>
          <w:rFonts w:ascii="Arial" w:hAnsi="Arial" w:cs="Arial"/>
          <w:sz w:val="20"/>
          <w:szCs w:val="20"/>
        </w:rPr>
        <w:t>A 90.</w:t>
      </w:r>
      <w:r w:rsidRPr="00081FA3">
        <w:rPr>
          <w:rFonts w:ascii="Arial" w:hAnsi="Arial" w:cs="Arial"/>
          <w:sz w:val="20"/>
          <w:szCs w:val="20"/>
        </w:rPr>
        <w:t xml:space="preserve"> és </w:t>
      </w:r>
      <w:r>
        <w:rPr>
          <w:rFonts w:ascii="Arial" w:hAnsi="Arial" w:cs="Arial"/>
          <w:sz w:val="20"/>
          <w:szCs w:val="20"/>
        </w:rPr>
        <w:t>91. pont</w:t>
      </w:r>
      <w:r w:rsidR="0078202C">
        <w:rPr>
          <w:rFonts w:ascii="Arial" w:hAnsi="Arial" w:cs="Arial"/>
          <w:sz w:val="20"/>
          <w:szCs w:val="20"/>
        </w:rPr>
        <w:t>ba</w:t>
      </w:r>
      <w:r>
        <w:rPr>
          <w:rFonts w:ascii="Arial" w:hAnsi="Arial" w:cs="Arial"/>
          <w:sz w:val="20"/>
          <w:szCs w:val="20"/>
        </w:rPr>
        <w:t xml:space="preserve">n a bankszámlakivonat típusától függően szükséges megadni a </w:t>
      </w:r>
      <w:r w:rsidRPr="00B36C24">
        <w:rPr>
          <w:rFonts w:ascii="Arial" w:hAnsi="Arial" w:cs="Arial"/>
          <w:sz w:val="20"/>
          <w:szCs w:val="20"/>
        </w:rPr>
        <w:t>havi számlavezetési díj</w:t>
      </w:r>
      <w:r w:rsidR="000D4086">
        <w:rPr>
          <w:rFonts w:ascii="Arial" w:hAnsi="Arial" w:cs="Arial"/>
          <w:sz w:val="20"/>
          <w:szCs w:val="20"/>
        </w:rPr>
        <w:t>at</w:t>
      </w:r>
      <w:r w:rsidRPr="00B36C24">
        <w:rPr>
          <w:rFonts w:ascii="Arial" w:hAnsi="Arial" w:cs="Arial"/>
          <w:sz w:val="20"/>
          <w:szCs w:val="20"/>
        </w:rPr>
        <w:t xml:space="preserve"> és </w:t>
      </w:r>
      <w:r w:rsidRPr="00F225AD">
        <w:rPr>
          <w:rFonts w:ascii="Arial" w:hAnsi="Arial" w:cs="Arial"/>
          <w:sz w:val="20"/>
          <w:szCs w:val="20"/>
        </w:rPr>
        <w:t>csomagdíj</w:t>
      </w:r>
      <w:r>
        <w:rPr>
          <w:rFonts w:ascii="Arial" w:hAnsi="Arial" w:cs="Arial"/>
          <w:sz w:val="20"/>
          <w:szCs w:val="20"/>
        </w:rPr>
        <w:t>at</w:t>
      </w:r>
      <w:r w:rsidR="000D4086">
        <w:rPr>
          <w:rFonts w:ascii="Arial" w:hAnsi="Arial" w:cs="Arial"/>
          <w:sz w:val="20"/>
          <w:szCs w:val="20"/>
        </w:rPr>
        <w:t>.</w:t>
      </w:r>
      <w:r>
        <w:rPr>
          <w:rFonts w:ascii="Arial" w:hAnsi="Arial" w:cs="Arial"/>
          <w:sz w:val="20"/>
          <w:szCs w:val="20"/>
        </w:rPr>
        <w:t xml:space="preserve"> </w:t>
      </w:r>
      <w:r w:rsidR="000D4086">
        <w:rPr>
          <w:rFonts w:ascii="Arial" w:hAnsi="Arial" w:cs="Arial"/>
          <w:sz w:val="20"/>
          <w:szCs w:val="20"/>
        </w:rPr>
        <w:t>A</w:t>
      </w:r>
      <w:r w:rsidRPr="00F225AD">
        <w:rPr>
          <w:rFonts w:ascii="Arial" w:hAnsi="Arial" w:cs="Arial"/>
          <w:sz w:val="20"/>
          <w:szCs w:val="20"/>
        </w:rPr>
        <w:t xml:space="preserve">mennyiben különböző feltételek teljesülése esetén eltérő számlavezetési díjakat </w:t>
      </w:r>
      <w:r w:rsidR="000D4086">
        <w:rPr>
          <w:rFonts w:ascii="Arial" w:hAnsi="Arial" w:cs="Arial"/>
          <w:sz w:val="20"/>
          <w:szCs w:val="20"/>
        </w:rPr>
        <w:t>alkalmaz</w:t>
      </w:r>
      <w:r w:rsidRPr="00F225AD">
        <w:rPr>
          <w:rFonts w:ascii="Arial" w:hAnsi="Arial" w:cs="Arial"/>
          <w:sz w:val="20"/>
          <w:szCs w:val="20"/>
        </w:rPr>
        <w:t xml:space="preserve"> a</w:t>
      </w:r>
      <w:r w:rsidR="000D4086">
        <w:rPr>
          <w:rFonts w:ascii="Arial" w:hAnsi="Arial" w:cs="Arial"/>
          <w:sz w:val="20"/>
          <w:szCs w:val="20"/>
        </w:rPr>
        <w:t>z</w:t>
      </w:r>
      <w:r w:rsidRPr="00F225AD">
        <w:rPr>
          <w:rFonts w:ascii="Arial" w:hAnsi="Arial" w:cs="Arial"/>
          <w:sz w:val="20"/>
          <w:szCs w:val="20"/>
        </w:rPr>
        <w:t xml:space="preserve"> </w:t>
      </w:r>
      <w:r w:rsidR="000D4086">
        <w:rPr>
          <w:rFonts w:ascii="Arial" w:hAnsi="Arial" w:cs="Arial"/>
          <w:sz w:val="20"/>
          <w:szCs w:val="20"/>
        </w:rPr>
        <w:t>adatszolgáltató</w:t>
      </w:r>
      <w:r w:rsidRPr="00F225AD">
        <w:rPr>
          <w:rFonts w:ascii="Arial" w:hAnsi="Arial" w:cs="Arial"/>
          <w:sz w:val="20"/>
          <w:szCs w:val="20"/>
        </w:rPr>
        <w:t xml:space="preserve">, azok részletes bemutatására </w:t>
      </w:r>
      <w:r w:rsidRPr="007D70CC">
        <w:rPr>
          <w:rFonts w:ascii="Arial" w:hAnsi="Arial" w:cs="Arial"/>
          <w:sz w:val="20"/>
          <w:szCs w:val="20"/>
        </w:rPr>
        <w:t>itt van lehetőség. Ha az adott terméknél mind számlavezetési díj, mind csomagdíj</w:t>
      </w:r>
      <w:r w:rsidRPr="002A426E">
        <w:rPr>
          <w:rFonts w:ascii="Arial" w:hAnsi="Arial" w:cs="Arial"/>
          <w:sz w:val="20"/>
          <w:szCs w:val="20"/>
        </w:rPr>
        <w:t xml:space="preserve"> vagy egyéb</w:t>
      </w:r>
      <w:r w:rsidR="000D4086">
        <w:rPr>
          <w:rFonts w:ascii="Arial" w:hAnsi="Arial" w:cs="Arial"/>
          <w:sz w:val="20"/>
          <w:szCs w:val="20"/>
        </w:rPr>
        <w:t>,</w:t>
      </w:r>
      <w:r w:rsidRPr="002A426E">
        <w:rPr>
          <w:rFonts w:ascii="Arial" w:hAnsi="Arial" w:cs="Arial"/>
          <w:sz w:val="20"/>
          <w:szCs w:val="20"/>
        </w:rPr>
        <w:t xml:space="preserve"> havi rendszerességgel alkalmazott díj, költség (pl. zárlati díj, számlahasználati költség) is felszámításra kerül, akkor </w:t>
      </w:r>
      <w:r>
        <w:rPr>
          <w:rFonts w:ascii="Arial" w:hAnsi="Arial" w:cs="Arial"/>
          <w:sz w:val="20"/>
          <w:szCs w:val="20"/>
        </w:rPr>
        <w:t>azokat is itt szükséges bemutatni.</w:t>
      </w:r>
    </w:p>
    <w:p w14:paraId="02B37ED3" w14:textId="77777777" w:rsidR="001B76B1" w:rsidRDefault="001B76B1" w:rsidP="00C86748">
      <w:pPr>
        <w:spacing w:line="240" w:lineRule="auto"/>
        <w:jc w:val="both"/>
        <w:rPr>
          <w:rFonts w:ascii="Arial" w:hAnsi="Arial" w:cs="Arial"/>
          <w:sz w:val="20"/>
          <w:szCs w:val="20"/>
        </w:rPr>
      </w:pPr>
      <w:r w:rsidRPr="001B76B1">
        <w:rPr>
          <w:rFonts w:ascii="Arial" w:hAnsi="Arial" w:cs="Arial"/>
          <w:sz w:val="20"/>
          <w:szCs w:val="20"/>
        </w:rPr>
        <w:t xml:space="preserve">A </w:t>
      </w:r>
      <w:r>
        <w:rPr>
          <w:rFonts w:ascii="Arial" w:hAnsi="Arial" w:cs="Arial"/>
          <w:sz w:val="20"/>
          <w:szCs w:val="20"/>
        </w:rPr>
        <w:t>92</w:t>
      </w:r>
      <w:r w:rsidRPr="001B76B1">
        <w:rPr>
          <w:rFonts w:ascii="Arial" w:hAnsi="Arial" w:cs="Arial"/>
          <w:sz w:val="20"/>
          <w:szCs w:val="20"/>
        </w:rPr>
        <w:t>. pont</w:t>
      </w:r>
      <w:r w:rsidR="000D4086">
        <w:rPr>
          <w:rFonts w:ascii="Arial" w:hAnsi="Arial" w:cs="Arial"/>
          <w:sz w:val="20"/>
          <w:szCs w:val="20"/>
        </w:rPr>
        <w:t>ba</w:t>
      </w:r>
      <w:r w:rsidRPr="001B76B1">
        <w:rPr>
          <w:rFonts w:ascii="Arial" w:hAnsi="Arial" w:cs="Arial"/>
          <w:sz w:val="20"/>
          <w:szCs w:val="20"/>
        </w:rPr>
        <w:t>n kell megadni a</w:t>
      </w:r>
      <w:r w:rsidR="00ED6319">
        <w:rPr>
          <w:rFonts w:ascii="Arial" w:hAnsi="Arial" w:cs="Arial"/>
          <w:sz w:val="20"/>
          <w:szCs w:val="20"/>
        </w:rPr>
        <w:t>z adatszolgáltató</w:t>
      </w:r>
      <w:r w:rsidRPr="001B76B1">
        <w:rPr>
          <w:rFonts w:ascii="Arial" w:hAnsi="Arial" w:cs="Arial"/>
          <w:sz w:val="20"/>
          <w:szCs w:val="20"/>
        </w:rPr>
        <w:t xml:space="preserve"> </w:t>
      </w:r>
      <w:r>
        <w:rPr>
          <w:rFonts w:ascii="Arial" w:hAnsi="Arial" w:cs="Arial"/>
          <w:sz w:val="20"/>
          <w:szCs w:val="20"/>
        </w:rPr>
        <w:t>bankfiók</w:t>
      </w:r>
      <w:r w:rsidR="00E026AB">
        <w:rPr>
          <w:rFonts w:ascii="Arial" w:hAnsi="Arial" w:cs="Arial"/>
          <w:sz w:val="20"/>
          <w:szCs w:val="20"/>
        </w:rPr>
        <w:t>já</w:t>
      </w:r>
      <w:r>
        <w:rPr>
          <w:rFonts w:ascii="Arial" w:hAnsi="Arial" w:cs="Arial"/>
          <w:sz w:val="20"/>
          <w:szCs w:val="20"/>
        </w:rPr>
        <w:t>ban történő készpénzbefizetés</w:t>
      </w:r>
      <w:r w:rsidR="00ED6319">
        <w:rPr>
          <w:rFonts w:ascii="Arial" w:hAnsi="Arial" w:cs="Arial"/>
          <w:sz w:val="20"/>
          <w:szCs w:val="20"/>
        </w:rPr>
        <w:t xml:space="preserve">re </w:t>
      </w:r>
      <w:r w:rsidR="00ED6319" w:rsidRPr="001B76B1">
        <w:rPr>
          <w:rFonts w:ascii="Arial" w:hAnsi="Arial" w:cs="Arial"/>
          <w:sz w:val="20"/>
          <w:szCs w:val="20"/>
        </w:rPr>
        <w:t xml:space="preserve">vonatkozó információkat, </w:t>
      </w:r>
      <w:r w:rsidR="00ED6319">
        <w:rPr>
          <w:rFonts w:ascii="Arial" w:hAnsi="Arial" w:cs="Arial"/>
          <w:sz w:val="20"/>
          <w:szCs w:val="20"/>
        </w:rPr>
        <w:t>díjakat</w:t>
      </w:r>
      <w:r w:rsidR="00ED6319" w:rsidRPr="001B76B1">
        <w:rPr>
          <w:rFonts w:ascii="Arial" w:hAnsi="Arial" w:cs="Arial"/>
          <w:sz w:val="20"/>
          <w:szCs w:val="20"/>
        </w:rPr>
        <w:t>, előírásokat.</w:t>
      </w:r>
    </w:p>
    <w:p w14:paraId="3B152863" w14:textId="77777777" w:rsidR="001B76B1" w:rsidRDefault="001B76B1" w:rsidP="00C86748">
      <w:pPr>
        <w:spacing w:line="240" w:lineRule="auto"/>
        <w:jc w:val="both"/>
        <w:rPr>
          <w:rFonts w:ascii="Arial" w:hAnsi="Arial" w:cs="Arial"/>
          <w:sz w:val="20"/>
          <w:szCs w:val="20"/>
        </w:rPr>
      </w:pPr>
      <w:r w:rsidRPr="001B76B1">
        <w:rPr>
          <w:rFonts w:ascii="Arial" w:hAnsi="Arial" w:cs="Arial"/>
          <w:sz w:val="20"/>
          <w:szCs w:val="20"/>
        </w:rPr>
        <w:t xml:space="preserve">A </w:t>
      </w:r>
      <w:r>
        <w:rPr>
          <w:rFonts w:ascii="Arial" w:hAnsi="Arial" w:cs="Arial"/>
          <w:sz w:val="20"/>
          <w:szCs w:val="20"/>
        </w:rPr>
        <w:t>93</w:t>
      </w:r>
      <w:r w:rsidRPr="001B76B1">
        <w:rPr>
          <w:rFonts w:ascii="Arial" w:hAnsi="Arial" w:cs="Arial"/>
          <w:sz w:val="20"/>
          <w:szCs w:val="20"/>
        </w:rPr>
        <w:t>. pont</w:t>
      </w:r>
      <w:r w:rsidR="00DC4098">
        <w:rPr>
          <w:rFonts w:ascii="Arial" w:hAnsi="Arial" w:cs="Arial"/>
          <w:sz w:val="20"/>
          <w:szCs w:val="20"/>
        </w:rPr>
        <w:t>ba</w:t>
      </w:r>
      <w:r w:rsidRPr="001B76B1">
        <w:rPr>
          <w:rFonts w:ascii="Arial" w:hAnsi="Arial" w:cs="Arial"/>
          <w:sz w:val="20"/>
          <w:szCs w:val="20"/>
        </w:rPr>
        <w:t>n kell megadni a</w:t>
      </w:r>
      <w:r w:rsidR="00ED6319">
        <w:rPr>
          <w:rFonts w:ascii="Arial" w:hAnsi="Arial" w:cs="Arial"/>
          <w:sz w:val="20"/>
          <w:szCs w:val="20"/>
        </w:rPr>
        <w:t xml:space="preserve">z adatszolgáltató bankfiókjában történő, </w:t>
      </w:r>
      <w:r w:rsidR="00954A35">
        <w:rPr>
          <w:rFonts w:ascii="Arial" w:hAnsi="Arial" w:cs="Arial"/>
          <w:sz w:val="20"/>
          <w:szCs w:val="20"/>
        </w:rPr>
        <w:t xml:space="preserve">betéti </w:t>
      </w:r>
      <w:r w:rsidR="00ED6319">
        <w:rPr>
          <w:rFonts w:ascii="Arial" w:hAnsi="Arial" w:cs="Arial"/>
          <w:sz w:val="20"/>
          <w:szCs w:val="20"/>
        </w:rPr>
        <w:t>bankkártya nélküli készpénzfelvételre</w:t>
      </w:r>
      <w:r w:rsidRPr="001B76B1">
        <w:rPr>
          <w:rFonts w:ascii="Arial" w:hAnsi="Arial" w:cs="Arial"/>
          <w:sz w:val="20"/>
          <w:szCs w:val="20"/>
        </w:rPr>
        <w:t xml:space="preserve"> vonatkozó információkat, </w:t>
      </w:r>
      <w:r w:rsidR="00ED6319">
        <w:rPr>
          <w:rFonts w:ascii="Arial" w:hAnsi="Arial" w:cs="Arial"/>
          <w:sz w:val="20"/>
          <w:szCs w:val="20"/>
        </w:rPr>
        <w:t>díjakat</w:t>
      </w:r>
      <w:r w:rsidRPr="001B76B1">
        <w:rPr>
          <w:rFonts w:ascii="Arial" w:hAnsi="Arial" w:cs="Arial"/>
          <w:sz w:val="20"/>
          <w:szCs w:val="20"/>
        </w:rPr>
        <w:t>, előírásokat.</w:t>
      </w:r>
    </w:p>
    <w:p w14:paraId="35BB3F9A" w14:textId="77777777" w:rsidR="00C86748" w:rsidRDefault="00C86748" w:rsidP="00C86748">
      <w:pPr>
        <w:spacing w:line="240" w:lineRule="auto"/>
        <w:contextualSpacing/>
        <w:jc w:val="both"/>
        <w:rPr>
          <w:rFonts w:ascii="Arial" w:hAnsi="Arial" w:cs="Arial"/>
          <w:iCs/>
          <w:sz w:val="20"/>
          <w:szCs w:val="20"/>
        </w:rPr>
      </w:pPr>
      <w:r>
        <w:rPr>
          <w:rFonts w:ascii="Arial" w:hAnsi="Arial" w:cs="Arial"/>
          <w:sz w:val="20"/>
          <w:szCs w:val="20"/>
        </w:rPr>
        <w:t>A 94. pont</w:t>
      </w:r>
      <w:r w:rsidR="002A729F">
        <w:rPr>
          <w:rFonts w:ascii="Arial" w:hAnsi="Arial" w:cs="Arial"/>
          <w:sz w:val="20"/>
          <w:szCs w:val="20"/>
        </w:rPr>
        <w:t>ban</w:t>
      </w:r>
      <w:r>
        <w:rPr>
          <w:rFonts w:ascii="Arial" w:hAnsi="Arial" w:cs="Arial"/>
          <w:sz w:val="20"/>
          <w:szCs w:val="20"/>
        </w:rPr>
        <w:t xml:space="preserve"> </w:t>
      </w:r>
      <w:r w:rsidRPr="00F225AD">
        <w:rPr>
          <w:rFonts w:ascii="Arial" w:hAnsi="Arial" w:cs="Arial"/>
          <w:bCs/>
          <w:iCs/>
          <w:sz w:val="20"/>
          <w:szCs w:val="20"/>
        </w:rPr>
        <w:t>saját ATM</w:t>
      </w:r>
      <w:r w:rsidRPr="00F225AD">
        <w:rPr>
          <w:rFonts w:ascii="Arial" w:hAnsi="Arial" w:cs="Arial"/>
          <w:iCs/>
          <w:sz w:val="20"/>
          <w:szCs w:val="20"/>
        </w:rPr>
        <w:t>-</w:t>
      </w:r>
      <w:proofErr w:type="spellStart"/>
      <w:r w:rsidRPr="00F225AD">
        <w:rPr>
          <w:rFonts w:ascii="Arial" w:hAnsi="Arial" w:cs="Arial"/>
          <w:iCs/>
          <w:sz w:val="20"/>
          <w:szCs w:val="20"/>
        </w:rPr>
        <w:t>nek</w:t>
      </w:r>
      <w:proofErr w:type="spellEnd"/>
      <w:r w:rsidRPr="00F225AD">
        <w:rPr>
          <w:rFonts w:ascii="Arial" w:hAnsi="Arial" w:cs="Arial"/>
          <w:iCs/>
          <w:sz w:val="20"/>
          <w:szCs w:val="20"/>
        </w:rPr>
        <w:t xml:space="preserve"> minősül az </w:t>
      </w:r>
      <w:r>
        <w:rPr>
          <w:rFonts w:ascii="Arial" w:hAnsi="Arial" w:cs="Arial"/>
          <w:iCs/>
          <w:sz w:val="20"/>
          <w:szCs w:val="20"/>
        </w:rPr>
        <w:t>adatszolgáltató</w:t>
      </w:r>
      <w:r w:rsidRPr="00F225AD">
        <w:rPr>
          <w:rFonts w:ascii="Arial" w:hAnsi="Arial" w:cs="Arial"/>
          <w:iCs/>
          <w:sz w:val="20"/>
          <w:szCs w:val="20"/>
        </w:rPr>
        <w:t xml:space="preserve"> által üzemeltetett </w:t>
      </w:r>
      <w:proofErr w:type="spellStart"/>
      <w:proofErr w:type="gramStart"/>
      <w:r w:rsidRPr="00F225AD">
        <w:rPr>
          <w:rFonts w:ascii="Arial" w:hAnsi="Arial" w:cs="Arial"/>
          <w:iCs/>
          <w:sz w:val="20"/>
          <w:szCs w:val="20"/>
        </w:rPr>
        <w:t>ATM,vagy</w:t>
      </w:r>
      <w:proofErr w:type="spellEnd"/>
      <w:proofErr w:type="gramEnd"/>
      <w:r w:rsidRPr="00F225AD">
        <w:rPr>
          <w:rFonts w:ascii="Arial" w:hAnsi="Arial" w:cs="Arial"/>
          <w:iCs/>
          <w:sz w:val="20"/>
          <w:szCs w:val="20"/>
        </w:rPr>
        <w:t xml:space="preserve"> olyan ATM, melyre az </w:t>
      </w:r>
      <w:r>
        <w:rPr>
          <w:rFonts w:ascii="Arial" w:hAnsi="Arial" w:cs="Arial"/>
          <w:iCs/>
          <w:sz w:val="20"/>
          <w:szCs w:val="20"/>
        </w:rPr>
        <w:t>adatszolgáltató</w:t>
      </w:r>
      <w:r w:rsidRPr="007D70CC">
        <w:rPr>
          <w:rFonts w:ascii="Arial" w:hAnsi="Arial" w:cs="Arial"/>
          <w:iCs/>
          <w:sz w:val="20"/>
          <w:szCs w:val="20"/>
        </w:rPr>
        <w:t xml:space="preserve"> </w:t>
      </w:r>
      <w:r w:rsidRPr="002A426E">
        <w:rPr>
          <w:rFonts w:ascii="Arial" w:hAnsi="Arial" w:cs="Arial"/>
          <w:iCs/>
          <w:sz w:val="20"/>
          <w:szCs w:val="20"/>
        </w:rPr>
        <w:t xml:space="preserve">saját üzemeltetésű ATM-ként tekint, azaz melyekből a készpénzfelvétel díja megegyezik az </w:t>
      </w:r>
      <w:r>
        <w:rPr>
          <w:rFonts w:ascii="Arial" w:hAnsi="Arial" w:cs="Arial"/>
          <w:iCs/>
          <w:sz w:val="20"/>
          <w:szCs w:val="20"/>
        </w:rPr>
        <w:t>adatszolgáltató</w:t>
      </w:r>
      <w:r w:rsidRPr="002A426E">
        <w:rPr>
          <w:rFonts w:ascii="Arial" w:hAnsi="Arial" w:cs="Arial"/>
          <w:iCs/>
          <w:sz w:val="20"/>
          <w:szCs w:val="20"/>
        </w:rPr>
        <w:t xml:space="preserve"> által üzemeltetett ATM-ből történő készpénzfelvétel díjával.</w:t>
      </w:r>
    </w:p>
    <w:p w14:paraId="6B83B50F" w14:textId="77777777" w:rsidR="00C86748" w:rsidRPr="002A426E" w:rsidRDefault="00C86748" w:rsidP="00C86748">
      <w:pPr>
        <w:spacing w:line="240" w:lineRule="auto"/>
        <w:contextualSpacing/>
        <w:jc w:val="both"/>
        <w:rPr>
          <w:rFonts w:ascii="Arial" w:hAnsi="Arial" w:cs="Arial"/>
          <w:sz w:val="20"/>
          <w:szCs w:val="20"/>
        </w:rPr>
      </w:pPr>
    </w:p>
    <w:p w14:paraId="36C5F08B" w14:textId="77777777" w:rsidR="00C86748" w:rsidRDefault="00C86748" w:rsidP="00C86748">
      <w:pPr>
        <w:spacing w:line="240" w:lineRule="auto"/>
        <w:contextualSpacing/>
        <w:jc w:val="both"/>
        <w:rPr>
          <w:rFonts w:ascii="Arial" w:hAnsi="Arial" w:cs="Arial"/>
          <w:iCs/>
          <w:color w:val="1F497D"/>
          <w:sz w:val="20"/>
          <w:szCs w:val="20"/>
        </w:rPr>
      </w:pPr>
      <w:r>
        <w:rPr>
          <w:rFonts w:ascii="Arial" w:hAnsi="Arial" w:cs="Arial"/>
          <w:sz w:val="20"/>
          <w:szCs w:val="20"/>
        </w:rPr>
        <w:t>A 95. pont</w:t>
      </w:r>
      <w:r w:rsidR="002A729F">
        <w:rPr>
          <w:rFonts w:ascii="Arial" w:hAnsi="Arial" w:cs="Arial"/>
          <w:sz w:val="20"/>
          <w:szCs w:val="20"/>
        </w:rPr>
        <w:t>ba</w:t>
      </w:r>
      <w:r>
        <w:rPr>
          <w:rFonts w:ascii="Arial" w:hAnsi="Arial" w:cs="Arial"/>
          <w:sz w:val="20"/>
          <w:szCs w:val="20"/>
        </w:rPr>
        <w:t>n</w:t>
      </w:r>
      <w:r w:rsidRPr="00F225AD">
        <w:rPr>
          <w:rFonts w:ascii="Arial" w:hAnsi="Arial" w:cs="Arial"/>
          <w:sz w:val="20"/>
          <w:szCs w:val="20"/>
        </w:rPr>
        <w:t xml:space="preserve"> </w:t>
      </w:r>
      <w:r w:rsidRPr="00F225AD">
        <w:rPr>
          <w:rFonts w:ascii="Arial" w:hAnsi="Arial" w:cs="Arial"/>
          <w:bCs/>
          <w:iCs/>
          <w:sz w:val="20"/>
          <w:szCs w:val="20"/>
        </w:rPr>
        <w:t>idegen ATM</w:t>
      </w:r>
      <w:r w:rsidRPr="007D70CC">
        <w:rPr>
          <w:rFonts w:ascii="Arial" w:hAnsi="Arial" w:cs="Arial"/>
          <w:iCs/>
          <w:sz w:val="20"/>
          <w:szCs w:val="20"/>
        </w:rPr>
        <w:t>-</w:t>
      </w:r>
      <w:proofErr w:type="spellStart"/>
      <w:r w:rsidRPr="007D70CC">
        <w:rPr>
          <w:rFonts w:ascii="Arial" w:hAnsi="Arial" w:cs="Arial"/>
          <w:iCs/>
          <w:sz w:val="20"/>
          <w:szCs w:val="20"/>
        </w:rPr>
        <w:t>nek</w:t>
      </w:r>
      <w:proofErr w:type="spellEnd"/>
      <w:r w:rsidRPr="007D70CC">
        <w:rPr>
          <w:rFonts w:ascii="Arial" w:hAnsi="Arial" w:cs="Arial"/>
          <w:iCs/>
          <w:sz w:val="20"/>
          <w:szCs w:val="20"/>
        </w:rPr>
        <w:t xml:space="preserve"> minősül minden olyan ATM, mely nem saját ATM. Abban az esetben, ha az </w:t>
      </w:r>
      <w:r>
        <w:rPr>
          <w:rFonts w:ascii="Arial" w:hAnsi="Arial" w:cs="Arial"/>
          <w:iCs/>
          <w:sz w:val="20"/>
          <w:szCs w:val="20"/>
        </w:rPr>
        <w:t>adatszolgáltató</w:t>
      </w:r>
      <w:r w:rsidRPr="007D70CC">
        <w:rPr>
          <w:rFonts w:ascii="Arial" w:hAnsi="Arial" w:cs="Arial"/>
          <w:iCs/>
          <w:sz w:val="20"/>
          <w:szCs w:val="20"/>
        </w:rPr>
        <w:t xml:space="preserve"> több eltérő díjtételt alkalmaz idegennek minősülő ATM-ből történő készpénzfelvételre, akkor az adatszolgáltatásban a legkedvezőtlenebb díjtételt kell jelenteni</w:t>
      </w:r>
      <w:r w:rsidRPr="002A426E">
        <w:rPr>
          <w:rFonts w:ascii="Arial" w:hAnsi="Arial" w:cs="Arial"/>
          <w:iCs/>
          <w:color w:val="1F497D"/>
          <w:sz w:val="20"/>
          <w:szCs w:val="20"/>
        </w:rPr>
        <w:t>.</w:t>
      </w:r>
    </w:p>
    <w:p w14:paraId="62A9D425" w14:textId="77777777" w:rsidR="00C86748" w:rsidRPr="002A426E" w:rsidRDefault="00C86748" w:rsidP="00C86748">
      <w:pPr>
        <w:spacing w:line="240" w:lineRule="auto"/>
        <w:contextualSpacing/>
        <w:jc w:val="both"/>
        <w:rPr>
          <w:rFonts w:ascii="Arial" w:hAnsi="Arial" w:cs="Arial"/>
          <w:sz w:val="20"/>
          <w:szCs w:val="20"/>
        </w:rPr>
      </w:pPr>
    </w:p>
    <w:p w14:paraId="283C6C81" w14:textId="77777777" w:rsidR="00C86748" w:rsidRDefault="00C86748" w:rsidP="00C86748">
      <w:pPr>
        <w:spacing w:line="240" w:lineRule="auto"/>
        <w:contextualSpacing/>
        <w:jc w:val="both"/>
        <w:rPr>
          <w:rFonts w:ascii="Arial" w:hAnsi="Arial" w:cs="Arial"/>
          <w:iCs/>
          <w:sz w:val="20"/>
          <w:szCs w:val="20"/>
        </w:rPr>
      </w:pPr>
      <w:r>
        <w:rPr>
          <w:rFonts w:ascii="Arial" w:hAnsi="Arial" w:cs="Arial"/>
          <w:iCs/>
          <w:sz w:val="20"/>
          <w:szCs w:val="20"/>
        </w:rPr>
        <w:t>A 96. pont</w:t>
      </w:r>
      <w:r w:rsidR="008D29A4">
        <w:rPr>
          <w:rFonts w:ascii="Arial" w:hAnsi="Arial" w:cs="Arial"/>
          <w:iCs/>
          <w:sz w:val="20"/>
          <w:szCs w:val="20"/>
        </w:rPr>
        <w:t>ba</w:t>
      </w:r>
      <w:r>
        <w:rPr>
          <w:rFonts w:ascii="Arial" w:hAnsi="Arial" w:cs="Arial"/>
          <w:iCs/>
          <w:sz w:val="20"/>
          <w:szCs w:val="20"/>
        </w:rPr>
        <w:t>n</w:t>
      </w:r>
      <w:r w:rsidRPr="00081FA3">
        <w:rPr>
          <w:rFonts w:ascii="Arial" w:hAnsi="Arial" w:cs="Arial"/>
          <w:iCs/>
          <w:sz w:val="20"/>
          <w:szCs w:val="20"/>
        </w:rPr>
        <w:t xml:space="preserve"> </w:t>
      </w:r>
      <w:r w:rsidRPr="00F225AD">
        <w:rPr>
          <w:rFonts w:ascii="Arial" w:hAnsi="Arial" w:cs="Arial"/>
          <w:iCs/>
          <w:sz w:val="20"/>
          <w:szCs w:val="20"/>
        </w:rPr>
        <w:t>külföldi ATM-</w:t>
      </w:r>
      <w:proofErr w:type="spellStart"/>
      <w:r w:rsidRPr="00F225AD">
        <w:rPr>
          <w:rFonts w:ascii="Arial" w:hAnsi="Arial" w:cs="Arial"/>
          <w:iCs/>
          <w:sz w:val="20"/>
          <w:szCs w:val="20"/>
        </w:rPr>
        <w:t>nek</w:t>
      </w:r>
      <w:proofErr w:type="spellEnd"/>
      <w:r w:rsidRPr="00F225AD">
        <w:rPr>
          <w:rFonts w:ascii="Arial" w:hAnsi="Arial" w:cs="Arial"/>
          <w:iCs/>
          <w:sz w:val="20"/>
          <w:szCs w:val="20"/>
        </w:rPr>
        <w:t xml:space="preserve"> minősül a Magyarország területén kívül elhelyezett ATM, amelyből történő készpénzfelvétel esetén a külföldi (határon átnyúló) készpénzfelvételi tranzakciókra érvényes díjakat számítja fe</w:t>
      </w:r>
      <w:r w:rsidRPr="007D70CC">
        <w:rPr>
          <w:rFonts w:ascii="Arial" w:hAnsi="Arial" w:cs="Arial"/>
          <w:iCs/>
          <w:sz w:val="20"/>
          <w:szCs w:val="20"/>
        </w:rPr>
        <w:t xml:space="preserve">l az </w:t>
      </w:r>
      <w:r>
        <w:rPr>
          <w:rFonts w:ascii="Arial" w:hAnsi="Arial" w:cs="Arial"/>
          <w:iCs/>
          <w:sz w:val="20"/>
          <w:szCs w:val="20"/>
        </w:rPr>
        <w:t>adatszolgáltató</w:t>
      </w:r>
      <w:r w:rsidRPr="007D70CC">
        <w:rPr>
          <w:rFonts w:ascii="Arial" w:hAnsi="Arial" w:cs="Arial"/>
          <w:iCs/>
          <w:sz w:val="20"/>
          <w:szCs w:val="20"/>
        </w:rPr>
        <w:t xml:space="preserve">. Abban az esetben, ha az </w:t>
      </w:r>
      <w:r>
        <w:rPr>
          <w:rFonts w:ascii="Arial" w:hAnsi="Arial" w:cs="Arial"/>
          <w:iCs/>
          <w:sz w:val="20"/>
          <w:szCs w:val="20"/>
        </w:rPr>
        <w:t>adatszolgáltató</w:t>
      </w:r>
      <w:r w:rsidRPr="007D70CC">
        <w:rPr>
          <w:rFonts w:ascii="Arial" w:hAnsi="Arial" w:cs="Arial"/>
          <w:iCs/>
          <w:sz w:val="20"/>
          <w:szCs w:val="20"/>
        </w:rPr>
        <w:t xml:space="preserve"> több eltérő díjtételt alkalmaz külföldinek minősülő ATM-ből történő készpénzfelvételre, akkor az adatszolgáltatásban a legkedvezőtlenebb díjtételt kell jelenteni.</w:t>
      </w:r>
    </w:p>
    <w:p w14:paraId="311B5B45" w14:textId="77777777" w:rsidR="00C86748" w:rsidRDefault="00C86748" w:rsidP="00C86748">
      <w:pPr>
        <w:spacing w:line="240" w:lineRule="auto"/>
        <w:contextualSpacing/>
        <w:jc w:val="both"/>
        <w:rPr>
          <w:rFonts w:ascii="Arial" w:hAnsi="Arial" w:cs="Arial"/>
          <w:sz w:val="20"/>
          <w:szCs w:val="20"/>
        </w:rPr>
      </w:pPr>
    </w:p>
    <w:p w14:paraId="018927B5" w14:textId="77777777" w:rsidR="00ED6319" w:rsidRDefault="00ED6319" w:rsidP="00ED6319">
      <w:pPr>
        <w:spacing w:line="240" w:lineRule="auto"/>
        <w:jc w:val="both"/>
        <w:rPr>
          <w:rFonts w:ascii="Arial" w:hAnsi="Arial" w:cs="Arial"/>
          <w:sz w:val="20"/>
          <w:szCs w:val="20"/>
        </w:rPr>
      </w:pPr>
      <w:r w:rsidRPr="001B76B1">
        <w:rPr>
          <w:rFonts w:ascii="Arial" w:hAnsi="Arial" w:cs="Arial"/>
          <w:sz w:val="20"/>
          <w:szCs w:val="20"/>
        </w:rPr>
        <w:t xml:space="preserve">A </w:t>
      </w:r>
      <w:r>
        <w:rPr>
          <w:rFonts w:ascii="Arial" w:hAnsi="Arial" w:cs="Arial"/>
          <w:sz w:val="20"/>
          <w:szCs w:val="20"/>
        </w:rPr>
        <w:t>97</w:t>
      </w:r>
      <w:r w:rsidRPr="001B76B1">
        <w:rPr>
          <w:rFonts w:ascii="Arial" w:hAnsi="Arial" w:cs="Arial"/>
          <w:sz w:val="20"/>
          <w:szCs w:val="20"/>
        </w:rPr>
        <w:t>. pont</w:t>
      </w:r>
      <w:r w:rsidR="00A51C76">
        <w:rPr>
          <w:rFonts w:ascii="Arial" w:hAnsi="Arial" w:cs="Arial"/>
          <w:sz w:val="20"/>
          <w:szCs w:val="20"/>
        </w:rPr>
        <w:t>ba</w:t>
      </w:r>
      <w:r w:rsidRPr="001B76B1">
        <w:rPr>
          <w:rFonts w:ascii="Arial" w:hAnsi="Arial" w:cs="Arial"/>
          <w:sz w:val="20"/>
          <w:szCs w:val="20"/>
        </w:rPr>
        <w:t>n kell megadni a</w:t>
      </w:r>
      <w:r>
        <w:rPr>
          <w:rFonts w:ascii="Arial" w:hAnsi="Arial" w:cs="Arial"/>
          <w:sz w:val="20"/>
          <w:szCs w:val="20"/>
        </w:rPr>
        <w:t>z adatszolgáltató bankfiókjában, betéti bankkártyával történő készpénzfelvételre</w:t>
      </w:r>
      <w:r w:rsidRPr="001B76B1">
        <w:rPr>
          <w:rFonts w:ascii="Arial" w:hAnsi="Arial" w:cs="Arial"/>
          <w:sz w:val="20"/>
          <w:szCs w:val="20"/>
        </w:rPr>
        <w:t xml:space="preserve"> vonatkozó információkat, </w:t>
      </w:r>
      <w:r>
        <w:rPr>
          <w:rFonts w:ascii="Arial" w:hAnsi="Arial" w:cs="Arial"/>
          <w:sz w:val="20"/>
          <w:szCs w:val="20"/>
        </w:rPr>
        <w:t>díjakat</w:t>
      </w:r>
      <w:r w:rsidRPr="001B76B1">
        <w:rPr>
          <w:rFonts w:ascii="Arial" w:hAnsi="Arial" w:cs="Arial"/>
          <w:sz w:val="20"/>
          <w:szCs w:val="20"/>
        </w:rPr>
        <w:t>, előírásokat</w:t>
      </w:r>
      <w:r>
        <w:rPr>
          <w:rFonts w:ascii="Arial" w:hAnsi="Arial" w:cs="Arial"/>
          <w:sz w:val="20"/>
          <w:szCs w:val="20"/>
        </w:rPr>
        <w:t>.</w:t>
      </w:r>
    </w:p>
    <w:p w14:paraId="05C502BB" w14:textId="77777777" w:rsidR="00ED6319" w:rsidRDefault="00ED6319" w:rsidP="00ED6319">
      <w:pPr>
        <w:spacing w:line="240" w:lineRule="auto"/>
        <w:jc w:val="both"/>
        <w:rPr>
          <w:rFonts w:ascii="Arial" w:hAnsi="Arial" w:cs="Arial"/>
          <w:sz w:val="20"/>
          <w:szCs w:val="20"/>
        </w:rPr>
      </w:pPr>
      <w:r w:rsidRPr="001B76B1">
        <w:rPr>
          <w:rFonts w:ascii="Arial" w:hAnsi="Arial" w:cs="Arial"/>
          <w:sz w:val="20"/>
          <w:szCs w:val="20"/>
        </w:rPr>
        <w:t xml:space="preserve">A </w:t>
      </w:r>
      <w:r>
        <w:rPr>
          <w:rFonts w:ascii="Arial" w:hAnsi="Arial" w:cs="Arial"/>
          <w:sz w:val="20"/>
          <w:szCs w:val="20"/>
        </w:rPr>
        <w:t>98</w:t>
      </w:r>
      <w:r w:rsidRPr="001B76B1">
        <w:rPr>
          <w:rFonts w:ascii="Arial" w:hAnsi="Arial" w:cs="Arial"/>
          <w:sz w:val="20"/>
          <w:szCs w:val="20"/>
        </w:rPr>
        <w:t>. pont</w:t>
      </w:r>
      <w:r w:rsidR="00A51C76">
        <w:rPr>
          <w:rFonts w:ascii="Arial" w:hAnsi="Arial" w:cs="Arial"/>
          <w:sz w:val="20"/>
          <w:szCs w:val="20"/>
        </w:rPr>
        <w:t>ba</w:t>
      </w:r>
      <w:r w:rsidRPr="001B76B1">
        <w:rPr>
          <w:rFonts w:ascii="Arial" w:hAnsi="Arial" w:cs="Arial"/>
          <w:sz w:val="20"/>
          <w:szCs w:val="20"/>
        </w:rPr>
        <w:t xml:space="preserve">n kell megadni </w:t>
      </w:r>
      <w:r w:rsidR="00A51C76">
        <w:rPr>
          <w:rFonts w:ascii="Arial" w:hAnsi="Arial" w:cs="Arial"/>
          <w:sz w:val="20"/>
          <w:szCs w:val="20"/>
        </w:rPr>
        <w:t xml:space="preserve">a </w:t>
      </w:r>
      <w:r>
        <w:rPr>
          <w:rFonts w:ascii="Arial" w:hAnsi="Arial" w:cs="Arial"/>
          <w:sz w:val="20"/>
          <w:szCs w:val="20"/>
        </w:rPr>
        <w:t xml:space="preserve">nem </w:t>
      </w:r>
      <w:r w:rsidRPr="001B76B1">
        <w:rPr>
          <w:rFonts w:ascii="Arial" w:hAnsi="Arial" w:cs="Arial"/>
          <w:sz w:val="20"/>
          <w:szCs w:val="20"/>
        </w:rPr>
        <w:t>a</w:t>
      </w:r>
      <w:r>
        <w:rPr>
          <w:rFonts w:ascii="Arial" w:hAnsi="Arial" w:cs="Arial"/>
          <w:sz w:val="20"/>
          <w:szCs w:val="20"/>
        </w:rPr>
        <w:t>z adatszolgáltató bankfiókhálózatához tartozó, Magyarország területén lévő bankfiókban, betéti bankkártyával történő készpénzfelvételre</w:t>
      </w:r>
      <w:r w:rsidRPr="001B76B1">
        <w:rPr>
          <w:rFonts w:ascii="Arial" w:hAnsi="Arial" w:cs="Arial"/>
          <w:sz w:val="20"/>
          <w:szCs w:val="20"/>
        </w:rPr>
        <w:t xml:space="preserve"> vonatkozó információkat, </w:t>
      </w:r>
      <w:r>
        <w:rPr>
          <w:rFonts w:ascii="Arial" w:hAnsi="Arial" w:cs="Arial"/>
          <w:sz w:val="20"/>
          <w:szCs w:val="20"/>
        </w:rPr>
        <w:t>díjakat</w:t>
      </w:r>
      <w:r w:rsidRPr="001B76B1">
        <w:rPr>
          <w:rFonts w:ascii="Arial" w:hAnsi="Arial" w:cs="Arial"/>
          <w:sz w:val="20"/>
          <w:szCs w:val="20"/>
        </w:rPr>
        <w:t>, előírásokat.</w:t>
      </w:r>
    </w:p>
    <w:p w14:paraId="72066758" w14:textId="77777777" w:rsidR="00ED6319" w:rsidRDefault="00ED6319" w:rsidP="00ED6319">
      <w:pPr>
        <w:spacing w:line="240" w:lineRule="auto"/>
        <w:jc w:val="both"/>
        <w:rPr>
          <w:rFonts w:ascii="Arial" w:hAnsi="Arial" w:cs="Arial"/>
          <w:sz w:val="20"/>
          <w:szCs w:val="20"/>
        </w:rPr>
      </w:pPr>
      <w:r w:rsidRPr="001B76B1">
        <w:rPr>
          <w:rFonts w:ascii="Arial" w:hAnsi="Arial" w:cs="Arial"/>
          <w:sz w:val="20"/>
          <w:szCs w:val="20"/>
        </w:rPr>
        <w:t xml:space="preserve">A </w:t>
      </w:r>
      <w:r>
        <w:rPr>
          <w:rFonts w:ascii="Arial" w:hAnsi="Arial" w:cs="Arial"/>
          <w:sz w:val="20"/>
          <w:szCs w:val="20"/>
        </w:rPr>
        <w:t>99</w:t>
      </w:r>
      <w:r w:rsidRPr="001B76B1">
        <w:rPr>
          <w:rFonts w:ascii="Arial" w:hAnsi="Arial" w:cs="Arial"/>
          <w:sz w:val="20"/>
          <w:szCs w:val="20"/>
        </w:rPr>
        <w:t>. pont</w:t>
      </w:r>
      <w:r w:rsidR="00A51C76">
        <w:rPr>
          <w:rFonts w:ascii="Arial" w:hAnsi="Arial" w:cs="Arial"/>
          <w:sz w:val="20"/>
          <w:szCs w:val="20"/>
        </w:rPr>
        <w:t>ba</w:t>
      </w:r>
      <w:r w:rsidRPr="001B76B1">
        <w:rPr>
          <w:rFonts w:ascii="Arial" w:hAnsi="Arial" w:cs="Arial"/>
          <w:sz w:val="20"/>
          <w:szCs w:val="20"/>
        </w:rPr>
        <w:t xml:space="preserve">n kell megadni </w:t>
      </w:r>
      <w:r w:rsidR="00FD5694">
        <w:rPr>
          <w:rFonts w:ascii="Arial" w:hAnsi="Arial" w:cs="Arial"/>
          <w:sz w:val="20"/>
          <w:szCs w:val="20"/>
        </w:rPr>
        <w:t>a Magyarország területén kívül</w:t>
      </w:r>
      <w:r w:rsidR="005A15D1">
        <w:rPr>
          <w:rFonts w:ascii="Arial" w:hAnsi="Arial" w:cs="Arial"/>
          <w:sz w:val="20"/>
          <w:szCs w:val="20"/>
        </w:rPr>
        <w:t>i</w:t>
      </w:r>
      <w:r w:rsidR="00FD5694">
        <w:rPr>
          <w:rFonts w:ascii="Arial" w:hAnsi="Arial" w:cs="Arial"/>
          <w:sz w:val="20"/>
          <w:szCs w:val="20"/>
        </w:rPr>
        <w:t xml:space="preserve"> bankfiókban</w:t>
      </w:r>
      <w:r>
        <w:rPr>
          <w:rFonts w:ascii="Arial" w:hAnsi="Arial" w:cs="Arial"/>
          <w:sz w:val="20"/>
          <w:szCs w:val="20"/>
        </w:rPr>
        <w:t>, betéti bankkártyával történő készpénzfelvételre</w:t>
      </w:r>
      <w:r w:rsidRPr="001B76B1">
        <w:rPr>
          <w:rFonts w:ascii="Arial" w:hAnsi="Arial" w:cs="Arial"/>
          <w:sz w:val="20"/>
          <w:szCs w:val="20"/>
        </w:rPr>
        <w:t xml:space="preserve"> vonatkozó információkat, </w:t>
      </w:r>
      <w:r>
        <w:rPr>
          <w:rFonts w:ascii="Arial" w:hAnsi="Arial" w:cs="Arial"/>
          <w:sz w:val="20"/>
          <w:szCs w:val="20"/>
        </w:rPr>
        <w:t>díjakat</w:t>
      </w:r>
      <w:r w:rsidRPr="001B76B1">
        <w:rPr>
          <w:rFonts w:ascii="Arial" w:hAnsi="Arial" w:cs="Arial"/>
          <w:sz w:val="20"/>
          <w:szCs w:val="20"/>
        </w:rPr>
        <w:t>, előírásokat.</w:t>
      </w:r>
    </w:p>
    <w:p w14:paraId="7AB79522" w14:textId="77777777" w:rsidR="001A51E7" w:rsidRDefault="00C86748" w:rsidP="00C86748">
      <w:pPr>
        <w:spacing w:line="240" w:lineRule="auto"/>
        <w:jc w:val="both"/>
        <w:rPr>
          <w:rFonts w:ascii="Arial" w:hAnsi="Arial" w:cs="Arial"/>
          <w:sz w:val="20"/>
          <w:szCs w:val="20"/>
        </w:rPr>
      </w:pPr>
      <w:r w:rsidRPr="00402C84">
        <w:rPr>
          <w:rFonts w:ascii="Arial" w:hAnsi="Arial" w:cs="Arial"/>
          <w:sz w:val="20"/>
          <w:szCs w:val="20"/>
        </w:rPr>
        <w:t>A</w:t>
      </w:r>
      <w:r>
        <w:rPr>
          <w:rFonts w:ascii="Arial" w:hAnsi="Arial" w:cs="Arial"/>
          <w:sz w:val="20"/>
          <w:szCs w:val="20"/>
        </w:rPr>
        <w:t xml:space="preserve"> 100</w:t>
      </w:r>
      <w:r w:rsidR="005A15D1">
        <w:rPr>
          <w:rFonts w:ascii="Arial" w:hAnsi="Arial" w:cs="Arial"/>
          <w:sz w:val="20"/>
          <w:szCs w:val="20"/>
        </w:rPr>
        <w:t>-</w:t>
      </w:r>
      <w:r>
        <w:rPr>
          <w:rFonts w:ascii="Arial" w:hAnsi="Arial" w:cs="Arial"/>
          <w:sz w:val="20"/>
          <w:szCs w:val="20"/>
        </w:rPr>
        <w:t>102., valamint 109</w:t>
      </w:r>
      <w:r w:rsidR="005A15D1">
        <w:rPr>
          <w:rFonts w:ascii="Arial" w:hAnsi="Arial" w:cs="Arial"/>
          <w:sz w:val="20"/>
          <w:szCs w:val="20"/>
        </w:rPr>
        <w:t>-</w:t>
      </w:r>
      <w:r>
        <w:rPr>
          <w:rFonts w:ascii="Arial" w:hAnsi="Arial" w:cs="Arial"/>
          <w:sz w:val="20"/>
          <w:szCs w:val="20"/>
        </w:rPr>
        <w:t>111. pont</w:t>
      </w:r>
      <w:r w:rsidR="005A15D1">
        <w:rPr>
          <w:rFonts w:ascii="Arial" w:hAnsi="Arial" w:cs="Arial"/>
          <w:sz w:val="20"/>
          <w:szCs w:val="20"/>
        </w:rPr>
        <w:t>ba</w:t>
      </w:r>
      <w:r>
        <w:rPr>
          <w:rFonts w:ascii="Arial" w:hAnsi="Arial" w:cs="Arial"/>
          <w:sz w:val="20"/>
          <w:szCs w:val="20"/>
        </w:rPr>
        <w:t xml:space="preserve">n </w:t>
      </w:r>
      <w:r w:rsidRPr="00402C84">
        <w:rPr>
          <w:rFonts w:ascii="Arial" w:hAnsi="Arial" w:cs="Arial"/>
          <w:sz w:val="20"/>
          <w:szCs w:val="20"/>
        </w:rPr>
        <w:t>a más ügyfél részére indított tranzakciókra vonatkozó információk</w:t>
      </w:r>
      <w:r>
        <w:rPr>
          <w:rFonts w:ascii="Arial" w:hAnsi="Arial" w:cs="Arial"/>
          <w:sz w:val="20"/>
          <w:szCs w:val="20"/>
        </w:rPr>
        <w:t xml:space="preserve"> mellett a</w:t>
      </w:r>
      <w:r w:rsidRPr="00402C84">
        <w:rPr>
          <w:rFonts w:ascii="Arial" w:hAnsi="Arial" w:cs="Arial"/>
          <w:sz w:val="20"/>
          <w:szCs w:val="20"/>
        </w:rPr>
        <w:t xml:space="preserve"> saját számlák közötti tranzakciókra (átvezetésre) vonatkozó információk </w:t>
      </w:r>
      <w:r>
        <w:rPr>
          <w:rFonts w:ascii="Arial" w:hAnsi="Arial" w:cs="Arial"/>
          <w:sz w:val="20"/>
          <w:szCs w:val="20"/>
        </w:rPr>
        <w:t>is</w:t>
      </w:r>
      <w:r w:rsidRPr="00402C84">
        <w:rPr>
          <w:rFonts w:ascii="Arial" w:hAnsi="Arial" w:cs="Arial"/>
          <w:sz w:val="20"/>
          <w:szCs w:val="20"/>
        </w:rPr>
        <w:t xml:space="preserve"> szerepeltethetők.</w:t>
      </w:r>
    </w:p>
    <w:p w14:paraId="6FE1252C" w14:textId="77777777" w:rsidR="00C86748" w:rsidRPr="002A426E" w:rsidRDefault="00C86748" w:rsidP="00C86748">
      <w:pPr>
        <w:spacing w:line="240" w:lineRule="auto"/>
        <w:jc w:val="both"/>
        <w:rPr>
          <w:rFonts w:ascii="Arial" w:hAnsi="Arial" w:cs="Arial"/>
          <w:sz w:val="20"/>
          <w:szCs w:val="20"/>
        </w:rPr>
      </w:pPr>
      <w:r>
        <w:rPr>
          <w:rFonts w:ascii="Arial" w:hAnsi="Arial" w:cs="Arial"/>
          <w:sz w:val="20"/>
          <w:szCs w:val="20"/>
        </w:rPr>
        <w:t>A 103</w:t>
      </w:r>
      <w:r w:rsidR="005A15D1">
        <w:rPr>
          <w:rFonts w:ascii="Arial" w:hAnsi="Arial" w:cs="Arial"/>
          <w:sz w:val="20"/>
          <w:szCs w:val="20"/>
        </w:rPr>
        <w:t>-</w:t>
      </w:r>
      <w:r>
        <w:rPr>
          <w:rFonts w:ascii="Arial" w:hAnsi="Arial" w:cs="Arial"/>
          <w:sz w:val="20"/>
          <w:szCs w:val="20"/>
        </w:rPr>
        <w:t>105., valamint a 112</w:t>
      </w:r>
      <w:r w:rsidR="005A15D1">
        <w:rPr>
          <w:rFonts w:ascii="Arial" w:hAnsi="Arial" w:cs="Arial"/>
          <w:sz w:val="20"/>
          <w:szCs w:val="20"/>
        </w:rPr>
        <w:t>-</w:t>
      </w:r>
      <w:r>
        <w:rPr>
          <w:rFonts w:ascii="Arial" w:hAnsi="Arial" w:cs="Arial"/>
          <w:sz w:val="20"/>
          <w:szCs w:val="20"/>
        </w:rPr>
        <w:t>114. pont</w:t>
      </w:r>
      <w:r w:rsidR="005A15D1">
        <w:rPr>
          <w:rFonts w:ascii="Arial" w:hAnsi="Arial" w:cs="Arial"/>
          <w:sz w:val="20"/>
          <w:szCs w:val="20"/>
        </w:rPr>
        <w:t>ban</w:t>
      </w:r>
      <w:r>
        <w:rPr>
          <w:rFonts w:ascii="Arial" w:hAnsi="Arial" w:cs="Arial"/>
          <w:sz w:val="20"/>
          <w:szCs w:val="20"/>
        </w:rPr>
        <w:t xml:space="preserve"> </w:t>
      </w:r>
      <w:r w:rsidRPr="00402C84">
        <w:rPr>
          <w:rFonts w:ascii="Arial" w:hAnsi="Arial" w:cs="Arial"/>
          <w:sz w:val="20"/>
          <w:szCs w:val="20"/>
        </w:rPr>
        <w:t xml:space="preserve">a </w:t>
      </w:r>
      <w:r w:rsidR="00755404">
        <w:rPr>
          <w:rFonts w:ascii="Arial" w:hAnsi="Arial" w:cs="Arial"/>
          <w:sz w:val="20"/>
          <w:szCs w:val="20"/>
        </w:rPr>
        <w:t>Bankközi Klíring Rendszer</w:t>
      </w:r>
      <w:r w:rsidR="00E5491B">
        <w:rPr>
          <w:rFonts w:ascii="Arial" w:hAnsi="Arial" w:cs="Arial"/>
          <w:sz w:val="20"/>
          <w:szCs w:val="20"/>
        </w:rPr>
        <w:t>en</w:t>
      </w:r>
      <w:r w:rsidR="00755404">
        <w:rPr>
          <w:rFonts w:ascii="Arial" w:hAnsi="Arial" w:cs="Arial"/>
          <w:sz w:val="20"/>
          <w:szCs w:val="20"/>
        </w:rPr>
        <w:t xml:space="preserve"> (</w:t>
      </w:r>
      <w:r w:rsidRPr="00402C84">
        <w:rPr>
          <w:rFonts w:ascii="Arial" w:hAnsi="Arial" w:cs="Arial"/>
          <w:sz w:val="20"/>
          <w:szCs w:val="20"/>
        </w:rPr>
        <w:t>GIRO rendszeren</w:t>
      </w:r>
      <w:r w:rsidR="00755404">
        <w:rPr>
          <w:rFonts w:ascii="Arial" w:hAnsi="Arial" w:cs="Arial"/>
          <w:sz w:val="20"/>
          <w:szCs w:val="20"/>
        </w:rPr>
        <w:t>)</w:t>
      </w:r>
      <w:r w:rsidRPr="00402C84">
        <w:rPr>
          <w:rFonts w:ascii="Arial" w:hAnsi="Arial" w:cs="Arial"/>
          <w:sz w:val="20"/>
          <w:szCs w:val="20"/>
        </w:rPr>
        <w:t xml:space="preserve"> keresztül teljesített átutalások</w:t>
      </w:r>
      <w:r>
        <w:rPr>
          <w:rFonts w:ascii="Arial" w:hAnsi="Arial" w:cs="Arial"/>
          <w:sz w:val="20"/>
          <w:szCs w:val="20"/>
        </w:rPr>
        <w:t xml:space="preserve"> díjtételeit</w:t>
      </w:r>
      <w:r w:rsidRPr="00402C84">
        <w:rPr>
          <w:rFonts w:ascii="Arial" w:hAnsi="Arial" w:cs="Arial"/>
          <w:sz w:val="20"/>
          <w:szCs w:val="20"/>
        </w:rPr>
        <w:t xml:space="preserve"> kell szerepeltetni.</w:t>
      </w:r>
    </w:p>
    <w:p w14:paraId="2B5BF183" w14:textId="77777777" w:rsidR="00C86748" w:rsidRPr="001A24B4" w:rsidRDefault="00C86748" w:rsidP="00C86748">
      <w:pPr>
        <w:spacing w:line="240" w:lineRule="auto"/>
        <w:jc w:val="both"/>
        <w:rPr>
          <w:rFonts w:ascii="Arial" w:hAnsi="Arial" w:cs="Arial"/>
          <w:sz w:val="20"/>
          <w:szCs w:val="20"/>
        </w:rPr>
      </w:pPr>
      <w:r>
        <w:rPr>
          <w:rFonts w:ascii="Arial" w:hAnsi="Arial" w:cs="Arial"/>
          <w:sz w:val="20"/>
          <w:szCs w:val="20"/>
        </w:rPr>
        <w:lastRenderedPageBreak/>
        <w:t>A 106</w:t>
      </w:r>
      <w:r w:rsidR="00E422B9">
        <w:rPr>
          <w:rFonts w:ascii="Arial" w:hAnsi="Arial" w:cs="Arial"/>
          <w:sz w:val="20"/>
          <w:szCs w:val="20"/>
        </w:rPr>
        <w:t>-</w:t>
      </w:r>
      <w:r>
        <w:rPr>
          <w:rFonts w:ascii="Arial" w:hAnsi="Arial" w:cs="Arial"/>
          <w:sz w:val="20"/>
          <w:szCs w:val="20"/>
        </w:rPr>
        <w:t>108. pont</w:t>
      </w:r>
      <w:r w:rsidR="00E422B9">
        <w:rPr>
          <w:rFonts w:ascii="Arial" w:hAnsi="Arial" w:cs="Arial"/>
          <w:sz w:val="20"/>
          <w:szCs w:val="20"/>
        </w:rPr>
        <w:t>ban</w:t>
      </w:r>
      <w:r>
        <w:rPr>
          <w:rFonts w:ascii="Arial" w:hAnsi="Arial" w:cs="Arial"/>
          <w:sz w:val="20"/>
          <w:szCs w:val="20"/>
        </w:rPr>
        <w:t xml:space="preserve"> </w:t>
      </w:r>
      <w:r w:rsidRPr="00F225AD">
        <w:rPr>
          <w:rFonts w:ascii="Arial" w:hAnsi="Arial" w:cs="Arial"/>
          <w:sz w:val="20"/>
          <w:szCs w:val="20"/>
        </w:rPr>
        <w:t xml:space="preserve">a külföldi pénzforgalmi szolgáltató által vezetett </w:t>
      </w:r>
      <w:r w:rsidRPr="007D70CC">
        <w:rPr>
          <w:rFonts w:ascii="Arial" w:hAnsi="Arial" w:cs="Arial"/>
          <w:sz w:val="20"/>
          <w:szCs w:val="20"/>
        </w:rPr>
        <w:t>fizetési számlára indított</w:t>
      </w:r>
      <w:r w:rsidRPr="002A426E">
        <w:rPr>
          <w:rFonts w:ascii="Arial" w:hAnsi="Arial" w:cs="Arial"/>
          <w:sz w:val="20"/>
          <w:szCs w:val="20"/>
        </w:rPr>
        <w:t>, SEPA szabvány szerinti, konverzióval és normál határidővel lebonyolított tranzakciók díjtételeit kell jelenteni</w:t>
      </w:r>
      <w:r>
        <w:rPr>
          <w:rFonts w:ascii="Arial" w:hAnsi="Arial" w:cs="Arial"/>
          <w:sz w:val="20"/>
          <w:szCs w:val="20"/>
        </w:rPr>
        <w:t xml:space="preserve">, </w:t>
      </w:r>
      <w:r w:rsidR="00305189">
        <w:rPr>
          <w:rFonts w:ascii="Arial" w:hAnsi="Arial" w:cs="Arial"/>
          <w:sz w:val="20"/>
          <w:szCs w:val="20"/>
        </w:rPr>
        <w:t xml:space="preserve">továbbá </w:t>
      </w:r>
      <w:r w:rsidRPr="002A426E">
        <w:rPr>
          <w:rFonts w:ascii="Arial" w:hAnsi="Arial" w:cs="Arial"/>
          <w:sz w:val="20"/>
          <w:szCs w:val="20"/>
        </w:rPr>
        <w:t>fel kell tüntetni a nem SEPA-utalások díjtételeit</w:t>
      </w:r>
      <w:r>
        <w:rPr>
          <w:rFonts w:ascii="Arial" w:hAnsi="Arial" w:cs="Arial"/>
          <w:sz w:val="20"/>
          <w:szCs w:val="20"/>
        </w:rPr>
        <w:t xml:space="preserve"> </w:t>
      </w:r>
      <w:r w:rsidRPr="002A426E">
        <w:rPr>
          <w:rFonts w:ascii="Arial" w:hAnsi="Arial" w:cs="Arial"/>
          <w:sz w:val="20"/>
          <w:szCs w:val="20"/>
        </w:rPr>
        <w:t>is.</w:t>
      </w:r>
    </w:p>
    <w:p w14:paraId="014CF10E" w14:textId="77777777" w:rsidR="00C86748" w:rsidRPr="00E81D89" w:rsidRDefault="00C86748" w:rsidP="00C86748">
      <w:pPr>
        <w:spacing w:line="240" w:lineRule="auto"/>
        <w:jc w:val="both"/>
        <w:rPr>
          <w:rFonts w:ascii="Arial" w:hAnsi="Arial" w:cs="Arial"/>
          <w:sz w:val="20"/>
          <w:szCs w:val="20"/>
        </w:rPr>
      </w:pPr>
      <w:r w:rsidRPr="009D7B68">
        <w:rPr>
          <w:rFonts w:ascii="Arial" w:hAnsi="Arial" w:cs="Arial"/>
          <w:sz w:val="20"/>
          <w:szCs w:val="20"/>
        </w:rPr>
        <w:t>A</w:t>
      </w:r>
      <w:r>
        <w:rPr>
          <w:rFonts w:ascii="Arial" w:hAnsi="Arial" w:cs="Arial"/>
          <w:sz w:val="20"/>
          <w:szCs w:val="20"/>
        </w:rPr>
        <w:t xml:space="preserve"> 115</w:t>
      </w:r>
      <w:r w:rsidR="00305189">
        <w:rPr>
          <w:rFonts w:ascii="Arial" w:hAnsi="Arial" w:cs="Arial"/>
          <w:sz w:val="20"/>
          <w:szCs w:val="20"/>
        </w:rPr>
        <w:t>-</w:t>
      </w:r>
      <w:r>
        <w:rPr>
          <w:rFonts w:ascii="Arial" w:hAnsi="Arial" w:cs="Arial"/>
          <w:sz w:val="20"/>
          <w:szCs w:val="20"/>
        </w:rPr>
        <w:t>120.</w:t>
      </w:r>
      <w:r w:rsidRPr="009D7B68">
        <w:rPr>
          <w:rFonts w:ascii="Arial" w:hAnsi="Arial" w:cs="Arial"/>
          <w:sz w:val="20"/>
          <w:szCs w:val="20"/>
        </w:rPr>
        <w:t xml:space="preserve"> </w:t>
      </w:r>
      <w:r>
        <w:rPr>
          <w:rFonts w:ascii="Arial" w:hAnsi="Arial" w:cs="Arial"/>
          <w:sz w:val="20"/>
          <w:szCs w:val="20"/>
        </w:rPr>
        <w:t>pont</w:t>
      </w:r>
      <w:r w:rsidR="00305189">
        <w:rPr>
          <w:rFonts w:ascii="Arial" w:hAnsi="Arial" w:cs="Arial"/>
          <w:sz w:val="20"/>
          <w:szCs w:val="20"/>
        </w:rPr>
        <w:t>ba</w:t>
      </w:r>
      <w:r>
        <w:rPr>
          <w:rFonts w:ascii="Arial" w:hAnsi="Arial" w:cs="Arial"/>
          <w:sz w:val="20"/>
          <w:szCs w:val="20"/>
        </w:rPr>
        <w:t xml:space="preserve">n </w:t>
      </w:r>
      <w:r w:rsidRPr="0016442C">
        <w:rPr>
          <w:rFonts w:ascii="Arial" w:hAnsi="Arial" w:cs="Arial"/>
          <w:sz w:val="20"/>
          <w:szCs w:val="20"/>
        </w:rPr>
        <w:t xml:space="preserve">a </w:t>
      </w:r>
      <w:r>
        <w:rPr>
          <w:rFonts w:ascii="Arial" w:hAnsi="Arial" w:cs="Arial"/>
          <w:sz w:val="20"/>
          <w:szCs w:val="20"/>
        </w:rPr>
        <w:t xml:space="preserve">csatornák szerint </w:t>
      </w:r>
      <w:r w:rsidRPr="0016442C">
        <w:rPr>
          <w:rFonts w:ascii="Arial" w:hAnsi="Arial" w:cs="Arial"/>
          <w:sz w:val="20"/>
          <w:szCs w:val="20"/>
        </w:rPr>
        <w:t xml:space="preserve">történő teljesítés megkülönböztetése úgy értelmezendő, hogy amennyiben az adatszolgáltató nyilvántartja, hogy a beszedésre történő felhatalmazást az ügyfél milyen csatornán keresztül adta meg, és ezt a későbbiekben a beszedés teljesítése során a díjakban figyelembe veszi, úgy ennek megfelelően kell </w:t>
      </w:r>
      <w:r w:rsidR="00393E4F">
        <w:rPr>
          <w:rFonts w:ascii="Arial" w:hAnsi="Arial" w:cs="Arial"/>
          <w:sz w:val="20"/>
          <w:szCs w:val="20"/>
        </w:rPr>
        <w:t xml:space="preserve">az információt </w:t>
      </w:r>
      <w:r w:rsidR="00167A6B">
        <w:rPr>
          <w:rFonts w:ascii="Arial" w:hAnsi="Arial" w:cs="Arial"/>
          <w:sz w:val="20"/>
          <w:szCs w:val="20"/>
        </w:rPr>
        <w:t>jelent</w:t>
      </w:r>
      <w:r w:rsidRPr="0016442C">
        <w:rPr>
          <w:rFonts w:ascii="Arial" w:hAnsi="Arial" w:cs="Arial"/>
          <w:sz w:val="20"/>
          <w:szCs w:val="20"/>
        </w:rPr>
        <w:t>eni. Amennyiben a</w:t>
      </w:r>
      <w:r w:rsidRPr="00A443FC">
        <w:rPr>
          <w:rFonts w:ascii="Arial" w:hAnsi="Arial" w:cs="Arial"/>
          <w:sz w:val="20"/>
          <w:szCs w:val="20"/>
        </w:rPr>
        <w:t>z adatszolgáltató a felhatalmazás megadásának csatornája szerint nem tesz különbséget az árazásban, akkor mind a papíralap</w:t>
      </w:r>
      <w:r w:rsidR="00167A6B">
        <w:rPr>
          <w:rFonts w:ascii="Arial" w:hAnsi="Arial" w:cs="Arial"/>
          <w:sz w:val="20"/>
          <w:szCs w:val="20"/>
        </w:rPr>
        <w:t>ú</w:t>
      </w:r>
      <w:r w:rsidRPr="00A443FC">
        <w:rPr>
          <w:rFonts w:ascii="Arial" w:hAnsi="Arial" w:cs="Arial"/>
          <w:sz w:val="20"/>
          <w:szCs w:val="20"/>
        </w:rPr>
        <w:t xml:space="preserve">, </w:t>
      </w:r>
      <w:r w:rsidRPr="00E81D89">
        <w:rPr>
          <w:rFonts w:ascii="Arial" w:hAnsi="Arial" w:cs="Arial"/>
          <w:sz w:val="20"/>
          <w:szCs w:val="20"/>
        </w:rPr>
        <w:t xml:space="preserve">telefonon és az elektronikusan </w:t>
      </w:r>
      <w:r w:rsidR="00167A6B">
        <w:rPr>
          <w:rFonts w:ascii="Arial" w:hAnsi="Arial" w:cs="Arial"/>
          <w:sz w:val="20"/>
          <w:szCs w:val="20"/>
        </w:rPr>
        <w:t>történő teljesítésre vonatkozó</w:t>
      </w:r>
      <w:r w:rsidRPr="00E81D89">
        <w:rPr>
          <w:rFonts w:ascii="Arial" w:hAnsi="Arial" w:cs="Arial"/>
          <w:sz w:val="20"/>
          <w:szCs w:val="20"/>
        </w:rPr>
        <w:t xml:space="preserve"> </w:t>
      </w:r>
      <w:r>
        <w:rPr>
          <w:rFonts w:ascii="Arial" w:hAnsi="Arial" w:cs="Arial"/>
          <w:sz w:val="20"/>
          <w:szCs w:val="20"/>
        </w:rPr>
        <w:t xml:space="preserve">pontban </w:t>
      </w:r>
      <w:r w:rsidRPr="00E81D89">
        <w:rPr>
          <w:rFonts w:ascii="Arial" w:hAnsi="Arial" w:cs="Arial"/>
          <w:sz w:val="20"/>
          <w:szCs w:val="20"/>
        </w:rPr>
        <w:t>azonos érték</w:t>
      </w:r>
      <w:r>
        <w:rPr>
          <w:rFonts w:ascii="Arial" w:hAnsi="Arial" w:cs="Arial"/>
          <w:sz w:val="20"/>
          <w:szCs w:val="20"/>
        </w:rPr>
        <w:t>et kell jelenteni</w:t>
      </w:r>
      <w:r w:rsidRPr="00E81D89">
        <w:rPr>
          <w:rFonts w:ascii="Arial" w:hAnsi="Arial" w:cs="Arial"/>
          <w:sz w:val="20"/>
          <w:szCs w:val="20"/>
        </w:rPr>
        <w:t xml:space="preserve">. Csak a legáltalánosabb esetet kell feltüntetni, a speciális, egyedi tranzakciók kondícióit nem kell szerepeltetni (pl. nem kell feltüntetni azon beszedések díját, melynél a beszedés kedvezményezettje, továbbá a terhelendő számla vezetője szintén az adatszolgáltató, pl. saját hitel beszedése adatszolgáltató által vezetett számláról). </w:t>
      </w:r>
    </w:p>
    <w:p w14:paraId="7FC85DFB" w14:textId="77777777" w:rsidR="00C86748" w:rsidRDefault="00C86748" w:rsidP="00C86748">
      <w:pPr>
        <w:spacing w:line="240" w:lineRule="auto"/>
        <w:jc w:val="both"/>
        <w:rPr>
          <w:rFonts w:ascii="Arial" w:hAnsi="Arial" w:cs="Arial"/>
          <w:sz w:val="20"/>
          <w:szCs w:val="20"/>
        </w:rPr>
      </w:pPr>
      <w:r w:rsidRPr="009D7B68">
        <w:rPr>
          <w:rFonts w:ascii="Arial" w:hAnsi="Arial" w:cs="Arial"/>
          <w:sz w:val="20"/>
          <w:szCs w:val="20"/>
        </w:rPr>
        <w:t xml:space="preserve">A </w:t>
      </w:r>
      <w:r>
        <w:rPr>
          <w:rFonts w:ascii="Arial" w:hAnsi="Arial" w:cs="Arial"/>
          <w:sz w:val="20"/>
          <w:szCs w:val="20"/>
        </w:rPr>
        <w:t>121. és 122. pont</w:t>
      </w:r>
      <w:r w:rsidR="00393E4F">
        <w:rPr>
          <w:rFonts w:ascii="Arial" w:hAnsi="Arial" w:cs="Arial"/>
          <w:sz w:val="20"/>
          <w:szCs w:val="20"/>
        </w:rPr>
        <w:t>ba</w:t>
      </w:r>
      <w:r>
        <w:rPr>
          <w:rFonts w:ascii="Arial" w:hAnsi="Arial" w:cs="Arial"/>
          <w:sz w:val="20"/>
          <w:szCs w:val="20"/>
        </w:rPr>
        <w:t xml:space="preserve">n </w:t>
      </w:r>
      <w:r w:rsidRPr="002A426E">
        <w:rPr>
          <w:rFonts w:ascii="Arial" w:hAnsi="Arial" w:cs="Arial"/>
          <w:sz w:val="20"/>
          <w:szCs w:val="20"/>
        </w:rPr>
        <w:t>p</w:t>
      </w:r>
      <w:r>
        <w:rPr>
          <w:rFonts w:ascii="Arial" w:hAnsi="Arial" w:cs="Arial"/>
          <w:sz w:val="20"/>
          <w:szCs w:val="20"/>
        </w:rPr>
        <w:t>é</w:t>
      </w:r>
      <w:r w:rsidRPr="002A426E">
        <w:rPr>
          <w:rFonts w:ascii="Arial" w:hAnsi="Arial" w:cs="Arial"/>
          <w:sz w:val="20"/>
          <w:szCs w:val="20"/>
        </w:rPr>
        <w:t>l</w:t>
      </w:r>
      <w:r>
        <w:rPr>
          <w:rFonts w:ascii="Arial" w:hAnsi="Arial" w:cs="Arial"/>
          <w:sz w:val="20"/>
          <w:szCs w:val="20"/>
        </w:rPr>
        <w:t>dául</w:t>
      </w:r>
      <w:r w:rsidRPr="002A426E">
        <w:rPr>
          <w:rFonts w:ascii="Arial" w:hAnsi="Arial" w:cs="Arial"/>
          <w:sz w:val="20"/>
          <w:szCs w:val="20"/>
        </w:rPr>
        <w:t xml:space="preserve"> </w:t>
      </w:r>
      <w:r w:rsidR="002C41EA">
        <w:rPr>
          <w:rFonts w:ascii="Arial" w:hAnsi="Arial" w:cs="Arial"/>
          <w:sz w:val="20"/>
          <w:szCs w:val="20"/>
        </w:rPr>
        <w:t xml:space="preserve">a </w:t>
      </w:r>
      <w:r w:rsidRPr="002A426E">
        <w:rPr>
          <w:rFonts w:ascii="Arial" w:hAnsi="Arial" w:cs="Arial"/>
          <w:sz w:val="20"/>
          <w:szCs w:val="20"/>
        </w:rPr>
        <w:t>POS-terminálon, online értékesítési helyen</w:t>
      </w:r>
      <w:r w:rsidR="002C41EA">
        <w:rPr>
          <w:rFonts w:ascii="Arial" w:hAnsi="Arial" w:cs="Arial"/>
          <w:sz w:val="20"/>
          <w:szCs w:val="20"/>
        </w:rPr>
        <w:t xml:space="preserve">, </w:t>
      </w:r>
      <w:r w:rsidR="004F5F23" w:rsidRPr="006D5CC9">
        <w:rPr>
          <w:rFonts w:ascii="Arial" w:hAnsi="Arial" w:cs="Arial"/>
          <w:sz w:val="20"/>
          <w:szCs w:val="20"/>
        </w:rPr>
        <w:t xml:space="preserve">betéti </w:t>
      </w:r>
      <w:r w:rsidR="002C41EA" w:rsidRPr="006D5CC9">
        <w:rPr>
          <w:rFonts w:ascii="Arial" w:hAnsi="Arial" w:cs="Arial"/>
          <w:sz w:val="20"/>
          <w:szCs w:val="20"/>
        </w:rPr>
        <w:t>bankkártyával</w:t>
      </w:r>
      <w:r w:rsidRPr="002A426E">
        <w:rPr>
          <w:rFonts w:ascii="Arial" w:hAnsi="Arial" w:cs="Arial"/>
          <w:sz w:val="20"/>
          <w:szCs w:val="20"/>
        </w:rPr>
        <w:t xml:space="preserve"> történő vásárlás</w:t>
      </w:r>
      <w:r>
        <w:rPr>
          <w:rFonts w:ascii="Arial" w:hAnsi="Arial" w:cs="Arial"/>
          <w:sz w:val="20"/>
          <w:szCs w:val="20"/>
        </w:rPr>
        <w:t xml:space="preserve"> díjait kell jelenteni.</w:t>
      </w:r>
    </w:p>
    <w:p w14:paraId="44CA535B" w14:textId="77777777" w:rsidR="009D67FF" w:rsidRDefault="009D67FF" w:rsidP="00C86748">
      <w:pPr>
        <w:spacing w:line="240" w:lineRule="auto"/>
        <w:jc w:val="both"/>
        <w:rPr>
          <w:rFonts w:ascii="Arial" w:hAnsi="Arial" w:cs="Arial"/>
          <w:sz w:val="20"/>
          <w:szCs w:val="20"/>
        </w:rPr>
      </w:pPr>
      <w:r>
        <w:rPr>
          <w:rFonts w:ascii="Arial" w:hAnsi="Arial" w:cs="Arial"/>
          <w:sz w:val="20"/>
          <w:szCs w:val="20"/>
        </w:rPr>
        <w:t>A 123. pont</w:t>
      </w:r>
      <w:r w:rsidR="002C41EA">
        <w:rPr>
          <w:rFonts w:ascii="Arial" w:hAnsi="Arial" w:cs="Arial"/>
          <w:sz w:val="20"/>
          <w:szCs w:val="20"/>
        </w:rPr>
        <w:t>ba</w:t>
      </w:r>
      <w:r>
        <w:rPr>
          <w:rFonts w:ascii="Arial" w:hAnsi="Arial" w:cs="Arial"/>
          <w:sz w:val="20"/>
          <w:szCs w:val="20"/>
        </w:rPr>
        <w:t>n kell megadni a papír alapon megadott másodlagos számlaazonosító regisztrációjáért felszámított díjat, költséget.</w:t>
      </w:r>
    </w:p>
    <w:p w14:paraId="20ECA21A" w14:textId="77777777" w:rsidR="009D67FF" w:rsidRPr="002A426E" w:rsidRDefault="009D67FF" w:rsidP="00C86748">
      <w:pPr>
        <w:spacing w:line="240" w:lineRule="auto"/>
        <w:jc w:val="both"/>
        <w:rPr>
          <w:rFonts w:ascii="Arial" w:hAnsi="Arial" w:cs="Arial"/>
          <w:sz w:val="20"/>
          <w:szCs w:val="20"/>
        </w:rPr>
      </w:pPr>
      <w:r>
        <w:rPr>
          <w:rFonts w:ascii="Arial" w:hAnsi="Arial" w:cs="Arial"/>
          <w:sz w:val="20"/>
          <w:szCs w:val="20"/>
        </w:rPr>
        <w:t>A 124. pont</w:t>
      </w:r>
      <w:r w:rsidR="002C41EA">
        <w:rPr>
          <w:rFonts w:ascii="Arial" w:hAnsi="Arial" w:cs="Arial"/>
          <w:sz w:val="20"/>
          <w:szCs w:val="20"/>
        </w:rPr>
        <w:t>ba</w:t>
      </w:r>
      <w:r>
        <w:rPr>
          <w:rFonts w:ascii="Arial" w:hAnsi="Arial" w:cs="Arial"/>
          <w:sz w:val="20"/>
          <w:szCs w:val="20"/>
        </w:rPr>
        <w:t>n kell megadni a</w:t>
      </w:r>
      <w:r w:rsidR="00BF0B62">
        <w:rPr>
          <w:rFonts w:ascii="Arial" w:hAnsi="Arial" w:cs="Arial"/>
          <w:sz w:val="20"/>
          <w:szCs w:val="20"/>
        </w:rPr>
        <w:t>z elektronikusan</w:t>
      </w:r>
      <w:r>
        <w:rPr>
          <w:rFonts w:ascii="Arial" w:hAnsi="Arial" w:cs="Arial"/>
          <w:sz w:val="20"/>
          <w:szCs w:val="20"/>
        </w:rPr>
        <w:t xml:space="preserve"> megadott másodlagos számlaazonosító regisztrációjáért felszámított díjat, költséget.</w:t>
      </w:r>
    </w:p>
    <w:p w14:paraId="31138355" w14:textId="77777777" w:rsidR="00C86748" w:rsidRPr="008003B3" w:rsidRDefault="00C86748" w:rsidP="00C86748">
      <w:pPr>
        <w:spacing w:line="240" w:lineRule="auto"/>
        <w:jc w:val="both"/>
        <w:rPr>
          <w:rFonts w:ascii="Arial" w:hAnsi="Arial" w:cs="Arial"/>
          <w:sz w:val="20"/>
          <w:szCs w:val="20"/>
        </w:rPr>
      </w:pPr>
      <w:r w:rsidRPr="009D7B68">
        <w:rPr>
          <w:rFonts w:ascii="Arial" w:hAnsi="Arial" w:cs="Arial"/>
          <w:sz w:val="20"/>
          <w:szCs w:val="20"/>
        </w:rPr>
        <w:t xml:space="preserve">A </w:t>
      </w:r>
      <w:r>
        <w:rPr>
          <w:rFonts w:ascii="Arial" w:hAnsi="Arial" w:cs="Arial"/>
          <w:sz w:val="20"/>
          <w:szCs w:val="20"/>
        </w:rPr>
        <w:t xml:space="preserve">125. </w:t>
      </w:r>
      <w:r w:rsidRPr="009D7B68">
        <w:rPr>
          <w:rFonts w:ascii="Arial" w:hAnsi="Arial" w:cs="Arial"/>
          <w:sz w:val="20"/>
          <w:szCs w:val="20"/>
        </w:rPr>
        <w:t xml:space="preserve">és </w:t>
      </w:r>
      <w:r>
        <w:rPr>
          <w:rFonts w:ascii="Arial" w:hAnsi="Arial" w:cs="Arial"/>
          <w:sz w:val="20"/>
          <w:szCs w:val="20"/>
        </w:rPr>
        <w:t>126. pont</w:t>
      </w:r>
      <w:r w:rsidR="002C41EA">
        <w:rPr>
          <w:rFonts w:ascii="Arial" w:hAnsi="Arial" w:cs="Arial"/>
          <w:sz w:val="20"/>
          <w:szCs w:val="20"/>
        </w:rPr>
        <w:t>ba</w:t>
      </w:r>
      <w:r>
        <w:rPr>
          <w:rFonts w:ascii="Arial" w:hAnsi="Arial" w:cs="Arial"/>
          <w:sz w:val="20"/>
          <w:szCs w:val="20"/>
        </w:rPr>
        <w:t xml:space="preserve">n </w:t>
      </w:r>
      <w:r w:rsidRPr="008003B3">
        <w:rPr>
          <w:rFonts w:ascii="Arial" w:hAnsi="Arial" w:cs="Arial"/>
          <w:sz w:val="20"/>
          <w:szCs w:val="20"/>
        </w:rPr>
        <w:t>fizetési kérelemnek minősül a kedvezményezett által a fizető félnek címzett fizetés kezdeményezésére vonatkozó, az azonnali átutalást feldolgozó fizetési rendszerben szabványosított üzenet, amely legalább az azonnali átutalási megbízás megadásához szükséges valamennyi adatot tartalmazza.</w:t>
      </w:r>
    </w:p>
    <w:p w14:paraId="54A21D15" w14:textId="77777777" w:rsidR="00C86748" w:rsidRDefault="00C86748" w:rsidP="00C86748">
      <w:pPr>
        <w:pStyle w:val="Default"/>
        <w:jc w:val="both"/>
        <w:rPr>
          <w:rFonts w:ascii="Arial" w:hAnsi="Arial" w:cs="Arial"/>
          <w:sz w:val="20"/>
          <w:szCs w:val="20"/>
        </w:rPr>
      </w:pPr>
      <w:r>
        <w:rPr>
          <w:rFonts w:ascii="Arial" w:hAnsi="Arial" w:cs="Arial"/>
          <w:bCs/>
          <w:sz w:val="20"/>
          <w:szCs w:val="20"/>
        </w:rPr>
        <w:t xml:space="preserve">A 102., </w:t>
      </w:r>
      <w:r w:rsidRPr="000D6DE4">
        <w:rPr>
          <w:rFonts w:ascii="Arial" w:hAnsi="Arial" w:cs="Arial"/>
          <w:bCs/>
          <w:sz w:val="20"/>
          <w:szCs w:val="20"/>
        </w:rPr>
        <w:t>105.</w:t>
      </w:r>
      <w:r>
        <w:rPr>
          <w:rFonts w:ascii="Arial" w:hAnsi="Arial" w:cs="Arial"/>
          <w:bCs/>
          <w:sz w:val="20"/>
          <w:szCs w:val="20"/>
        </w:rPr>
        <w:t xml:space="preserve">, 108., </w:t>
      </w:r>
      <w:r w:rsidRPr="000D6DE4">
        <w:rPr>
          <w:rFonts w:ascii="Arial" w:hAnsi="Arial" w:cs="Arial"/>
          <w:bCs/>
          <w:sz w:val="20"/>
          <w:szCs w:val="20"/>
        </w:rPr>
        <w:t>111.</w:t>
      </w:r>
      <w:r>
        <w:rPr>
          <w:rFonts w:ascii="Arial" w:hAnsi="Arial" w:cs="Arial"/>
          <w:bCs/>
          <w:sz w:val="20"/>
          <w:szCs w:val="20"/>
        </w:rPr>
        <w:t xml:space="preserve">, </w:t>
      </w:r>
      <w:r w:rsidRPr="000D6DE4">
        <w:rPr>
          <w:rFonts w:ascii="Arial" w:hAnsi="Arial" w:cs="Arial"/>
          <w:bCs/>
          <w:sz w:val="20"/>
          <w:szCs w:val="20"/>
        </w:rPr>
        <w:t>114.</w:t>
      </w:r>
      <w:r>
        <w:rPr>
          <w:rFonts w:ascii="Arial" w:hAnsi="Arial" w:cs="Arial"/>
          <w:bCs/>
          <w:sz w:val="20"/>
          <w:szCs w:val="20"/>
        </w:rPr>
        <w:t>, 117., 120.  és 124.</w:t>
      </w:r>
      <w:r w:rsidRPr="000D6DE4">
        <w:rPr>
          <w:rFonts w:ascii="Arial" w:hAnsi="Arial" w:cs="Arial"/>
          <w:bCs/>
          <w:sz w:val="20"/>
          <w:szCs w:val="20"/>
        </w:rPr>
        <w:t xml:space="preserve"> </w:t>
      </w:r>
      <w:r>
        <w:rPr>
          <w:rFonts w:ascii="Arial" w:hAnsi="Arial" w:cs="Arial"/>
          <w:bCs/>
          <w:sz w:val="20"/>
          <w:szCs w:val="20"/>
        </w:rPr>
        <w:t>pont</w:t>
      </w:r>
      <w:r w:rsidR="0035735E">
        <w:rPr>
          <w:rFonts w:ascii="Arial" w:hAnsi="Arial" w:cs="Arial"/>
          <w:bCs/>
          <w:sz w:val="20"/>
          <w:szCs w:val="20"/>
        </w:rPr>
        <w:t>ba</w:t>
      </w:r>
      <w:r>
        <w:rPr>
          <w:rFonts w:ascii="Arial" w:hAnsi="Arial" w:cs="Arial"/>
          <w:bCs/>
          <w:sz w:val="20"/>
          <w:szCs w:val="20"/>
        </w:rPr>
        <w:t xml:space="preserve">n </w:t>
      </w:r>
      <w:r w:rsidRPr="00402C84">
        <w:rPr>
          <w:rFonts w:ascii="Arial" w:hAnsi="Arial" w:cs="Arial"/>
          <w:bCs/>
          <w:sz w:val="20"/>
          <w:szCs w:val="20"/>
        </w:rPr>
        <w:t xml:space="preserve">az </w:t>
      </w:r>
      <w:r w:rsidRPr="00E6085B">
        <w:rPr>
          <w:rFonts w:ascii="Arial" w:hAnsi="Arial" w:cs="Arial"/>
          <w:bCs/>
          <w:sz w:val="20"/>
          <w:szCs w:val="20"/>
        </w:rPr>
        <w:t>interneten</w:t>
      </w:r>
      <w:r w:rsidRPr="00F225AD">
        <w:rPr>
          <w:rFonts w:ascii="Arial" w:hAnsi="Arial" w:cs="Arial"/>
          <w:bCs/>
          <w:sz w:val="20"/>
          <w:szCs w:val="20"/>
        </w:rPr>
        <w:t xml:space="preserve">, </w:t>
      </w:r>
      <w:r w:rsidRPr="0020164C">
        <w:rPr>
          <w:rFonts w:ascii="Arial" w:hAnsi="Arial" w:cs="Arial"/>
          <w:bCs/>
          <w:sz w:val="20"/>
          <w:szCs w:val="20"/>
        </w:rPr>
        <w:t>mobilalkalmazáson</w:t>
      </w:r>
      <w:r w:rsidRPr="00BC663E">
        <w:rPr>
          <w:rFonts w:ascii="Arial" w:hAnsi="Arial" w:cs="Arial"/>
          <w:bCs/>
          <w:sz w:val="20"/>
          <w:szCs w:val="20"/>
        </w:rPr>
        <w:t xml:space="preserve"> </w:t>
      </w:r>
      <w:r w:rsidRPr="00F225AD">
        <w:rPr>
          <w:rFonts w:ascii="Arial" w:hAnsi="Arial" w:cs="Arial"/>
          <w:bCs/>
          <w:sz w:val="20"/>
          <w:szCs w:val="20"/>
        </w:rPr>
        <w:t>keresztül</w:t>
      </w:r>
      <w:r w:rsidRPr="00402C84">
        <w:rPr>
          <w:rFonts w:ascii="Arial" w:hAnsi="Arial" w:cs="Arial"/>
          <w:bCs/>
          <w:sz w:val="20"/>
          <w:szCs w:val="20"/>
        </w:rPr>
        <w:t xml:space="preserve"> kezdeményezett tranzakciók</w:t>
      </w:r>
      <w:r>
        <w:rPr>
          <w:rFonts w:ascii="Arial" w:hAnsi="Arial" w:cs="Arial"/>
          <w:bCs/>
          <w:sz w:val="20"/>
          <w:szCs w:val="20"/>
        </w:rPr>
        <w:t xml:space="preserve">ra vonatkozó díjakat </w:t>
      </w:r>
      <w:r w:rsidRPr="00402C84">
        <w:rPr>
          <w:rFonts w:ascii="Arial" w:hAnsi="Arial" w:cs="Arial"/>
          <w:bCs/>
          <w:sz w:val="20"/>
          <w:szCs w:val="20"/>
        </w:rPr>
        <w:t>kell megadni</w:t>
      </w:r>
      <w:r>
        <w:rPr>
          <w:rFonts w:ascii="Arial" w:hAnsi="Arial" w:cs="Arial"/>
          <w:bCs/>
          <w:sz w:val="20"/>
          <w:szCs w:val="20"/>
        </w:rPr>
        <w:t>.</w:t>
      </w:r>
      <w:r w:rsidRPr="00402C84">
        <w:rPr>
          <w:rFonts w:ascii="Arial" w:hAnsi="Arial" w:cs="Arial"/>
          <w:bCs/>
          <w:sz w:val="20"/>
          <w:szCs w:val="20"/>
        </w:rPr>
        <w:t xml:space="preserve"> </w:t>
      </w:r>
    </w:p>
    <w:p w14:paraId="6A429A39" w14:textId="77777777" w:rsidR="00C86748" w:rsidRPr="00402C84" w:rsidRDefault="00C86748" w:rsidP="00C86748">
      <w:pPr>
        <w:pStyle w:val="Default"/>
        <w:jc w:val="both"/>
        <w:rPr>
          <w:rFonts w:ascii="Arial" w:hAnsi="Arial" w:cs="Arial"/>
          <w:sz w:val="20"/>
          <w:szCs w:val="20"/>
        </w:rPr>
      </w:pPr>
    </w:p>
    <w:p w14:paraId="1823769E" w14:textId="77777777" w:rsidR="00C86748" w:rsidRPr="00402C84" w:rsidRDefault="00C86748" w:rsidP="00C86748">
      <w:pPr>
        <w:pStyle w:val="Default"/>
        <w:spacing w:after="120"/>
        <w:jc w:val="both"/>
        <w:rPr>
          <w:rFonts w:ascii="Arial" w:hAnsi="Arial" w:cs="Arial"/>
          <w:bCs/>
          <w:sz w:val="20"/>
          <w:szCs w:val="20"/>
        </w:rPr>
      </w:pPr>
    </w:p>
    <w:p w14:paraId="238A532F" w14:textId="77777777" w:rsidR="00C86748" w:rsidRPr="000D6DE4" w:rsidRDefault="00C86748" w:rsidP="00C86748">
      <w:pPr>
        <w:jc w:val="both"/>
        <w:rPr>
          <w:rFonts w:ascii="Arial" w:hAnsi="Arial" w:cs="Arial"/>
          <w:b/>
          <w:sz w:val="20"/>
          <w:szCs w:val="20"/>
        </w:rPr>
      </w:pPr>
      <w:r w:rsidRPr="000D6DE4">
        <w:rPr>
          <w:rFonts w:ascii="Arial" w:hAnsi="Arial" w:cs="Arial"/>
          <w:b/>
          <w:sz w:val="20"/>
          <w:szCs w:val="20"/>
        </w:rPr>
        <w:t xml:space="preserve">A Számlahasználat költségei </w:t>
      </w:r>
      <w:bookmarkStart w:id="109" w:name="_Hlk69725512"/>
      <w:r w:rsidRPr="000D6DE4">
        <w:rPr>
          <w:rFonts w:ascii="Arial" w:hAnsi="Arial" w:cs="Arial"/>
          <w:b/>
          <w:sz w:val="20"/>
          <w:szCs w:val="20"/>
        </w:rPr>
        <w:t>(</w:t>
      </w:r>
      <w:r>
        <w:rPr>
          <w:rFonts w:ascii="Arial" w:hAnsi="Arial" w:cs="Arial"/>
          <w:b/>
          <w:sz w:val="20"/>
          <w:szCs w:val="20"/>
        </w:rPr>
        <w:t xml:space="preserve">algoritmussal megadandó, </w:t>
      </w:r>
      <w:r w:rsidRPr="000D6DE4">
        <w:rPr>
          <w:rFonts w:ascii="Arial" w:hAnsi="Arial" w:cs="Arial"/>
          <w:b/>
          <w:sz w:val="20"/>
          <w:szCs w:val="20"/>
        </w:rPr>
        <w:t>számított érték)</w:t>
      </w:r>
      <w:bookmarkEnd w:id="109"/>
      <w:r w:rsidRPr="000D6DE4">
        <w:rPr>
          <w:rFonts w:ascii="Arial" w:hAnsi="Arial" w:cs="Arial"/>
          <w:b/>
          <w:sz w:val="20"/>
          <w:szCs w:val="20"/>
        </w:rPr>
        <w:t xml:space="preserve"> részt érintő k</w:t>
      </w:r>
      <w:r w:rsidR="002D1362">
        <w:rPr>
          <w:rFonts w:ascii="Arial" w:hAnsi="Arial" w:cs="Arial"/>
          <w:b/>
          <w:sz w:val="20"/>
          <w:szCs w:val="20"/>
        </w:rPr>
        <w:t>itöltési előírások</w:t>
      </w:r>
    </w:p>
    <w:p w14:paraId="0CA5E601" w14:textId="7335DE4E" w:rsidR="00C86748" w:rsidRDefault="00C86748" w:rsidP="00C86748">
      <w:pPr>
        <w:spacing w:line="240" w:lineRule="auto"/>
        <w:jc w:val="both"/>
        <w:rPr>
          <w:rFonts w:ascii="Arial" w:hAnsi="Arial" w:cs="Arial"/>
          <w:sz w:val="20"/>
          <w:szCs w:val="20"/>
        </w:rPr>
      </w:pPr>
      <w:r>
        <w:rPr>
          <w:rFonts w:ascii="Arial" w:hAnsi="Arial" w:cs="Arial"/>
          <w:sz w:val="20"/>
          <w:szCs w:val="20"/>
        </w:rPr>
        <w:t xml:space="preserve">A </w:t>
      </w:r>
      <w:proofErr w:type="spellStart"/>
      <w:r>
        <w:rPr>
          <w:rFonts w:ascii="Arial" w:hAnsi="Arial" w:cs="Arial"/>
          <w:sz w:val="20"/>
          <w:szCs w:val="20"/>
        </w:rPr>
        <w:t>szkript</w:t>
      </w:r>
      <w:proofErr w:type="spellEnd"/>
      <w:r>
        <w:rPr>
          <w:rFonts w:ascii="Arial" w:hAnsi="Arial" w:cs="Arial"/>
          <w:sz w:val="20"/>
          <w:szCs w:val="20"/>
        </w:rPr>
        <w:t xml:space="preserve"> által számított, 127</w:t>
      </w:r>
      <w:r w:rsidR="002271E7">
        <w:rPr>
          <w:rFonts w:ascii="Arial" w:hAnsi="Arial" w:cs="Arial"/>
          <w:sz w:val="20"/>
          <w:szCs w:val="20"/>
        </w:rPr>
        <w:t>-</w:t>
      </w:r>
      <w:r>
        <w:rPr>
          <w:rFonts w:ascii="Arial" w:hAnsi="Arial" w:cs="Arial"/>
          <w:sz w:val="20"/>
          <w:szCs w:val="20"/>
        </w:rPr>
        <w:t>163. pont</w:t>
      </w:r>
      <w:r w:rsidR="008B39F0">
        <w:rPr>
          <w:rFonts w:ascii="Arial" w:hAnsi="Arial" w:cs="Arial"/>
          <w:sz w:val="20"/>
          <w:szCs w:val="20"/>
        </w:rPr>
        <w:t>ban</w:t>
      </w:r>
      <w:r>
        <w:rPr>
          <w:rFonts w:ascii="Arial" w:hAnsi="Arial" w:cs="Arial"/>
          <w:sz w:val="20"/>
          <w:szCs w:val="20"/>
        </w:rPr>
        <w:t xml:space="preserve"> értékeket havi és éves bontásban is meg kell adni oly módon, hogy </w:t>
      </w:r>
      <w:r w:rsidR="008B39F0">
        <w:rPr>
          <w:rFonts w:ascii="Arial" w:hAnsi="Arial" w:cs="Arial"/>
          <w:sz w:val="20"/>
          <w:szCs w:val="20"/>
        </w:rPr>
        <w:t xml:space="preserve">a </w:t>
      </w:r>
      <w:r>
        <w:rPr>
          <w:rFonts w:ascii="Arial" w:hAnsi="Arial" w:cs="Arial"/>
          <w:sz w:val="20"/>
          <w:szCs w:val="20"/>
        </w:rPr>
        <w:t>szám</w:t>
      </w:r>
      <w:r w:rsidR="008B39F0">
        <w:rPr>
          <w:rFonts w:ascii="Arial" w:hAnsi="Arial" w:cs="Arial"/>
          <w:sz w:val="20"/>
          <w:szCs w:val="20"/>
        </w:rPr>
        <w:t>ítási</w:t>
      </w:r>
      <w:r>
        <w:rPr>
          <w:rFonts w:ascii="Arial" w:hAnsi="Arial" w:cs="Arial"/>
          <w:sz w:val="20"/>
          <w:szCs w:val="20"/>
        </w:rPr>
        <w:t xml:space="preserve"> algoritmus figyelembe veheti a kedvezményes, akciós feltételek teljesülése esetén alkalmazott díjakat (a 3.1. </w:t>
      </w:r>
      <w:r w:rsidR="008B39F0">
        <w:rPr>
          <w:rFonts w:ascii="Arial" w:hAnsi="Arial" w:cs="Arial"/>
          <w:sz w:val="20"/>
          <w:szCs w:val="20"/>
        </w:rPr>
        <w:t>és a</w:t>
      </w:r>
      <w:r>
        <w:rPr>
          <w:rFonts w:ascii="Arial" w:hAnsi="Arial" w:cs="Arial"/>
          <w:sz w:val="20"/>
          <w:szCs w:val="20"/>
        </w:rPr>
        <w:t xml:space="preserve"> 3.2. </w:t>
      </w:r>
      <w:r w:rsidR="008B39F0">
        <w:rPr>
          <w:rFonts w:ascii="Arial" w:hAnsi="Arial" w:cs="Arial"/>
          <w:sz w:val="20"/>
          <w:szCs w:val="20"/>
        </w:rPr>
        <w:t>pont</w:t>
      </w:r>
      <w:r>
        <w:rPr>
          <w:rFonts w:ascii="Arial" w:hAnsi="Arial" w:cs="Arial"/>
          <w:sz w:val="20"/>
          <w:szCs w:val="20"/>
        </w:rPr>
        <w:t xml:space="preserve"> bevezetőjében foglaltak</w:t>
      </w:r>
      <w:r w:rsidR="003B5B68">
        <w:rPr>
          <w:rFonts w:ascii="Arial" w:hAnsi="Arial" w:cs="Arial"/>
          <w:sz w:val="20"/>
          <w:szCs w:val="20"/>
        </w:rPr>
        <w:t>,</w:t>
      </w:r>
      <w:r>
        <w:rPr>
          <w:rFonts w:ascii="Arial" w:hAnsi="Arial" w:cs="Arial"/>
          <w:sz w:val="20"/>
          <w:szCs w:val="20"/>
        </w:rPr>
        <w:t xml:space="preserve"> valamint a lenti elvárások figyelembevételével). Továbbá a </w:t>
      </w:r>
      <w:r w:rsidRPr="00616A12">
        <w:rPr>
          <w:rFonts w:ascii="Arial" w:hAnsi="Arial" w:cs="Arial"/>
          <w:sz w:val="20"/>
          <w:szCs w:val="20"/>
        </w:rPr>
        <w:t>165</w:t>
      </w:r>
      <w:r w:rsidR="008B39F0">
        <w:rPr>
          <w:rFonts w:ascii="Arial" w:hAnsi="Arial" w:cs="Arial"/>
          <w:sz w:val="20"/>
          <w:szCs w:val="20"/>
        </w:rPr>
        <w:t>-</w:t>
      </w:r>
      <w:r w:rsidRPr="00616A12">
        <w:rPr>
          <w:rFonts w:ascii="Arial" w:hAnsi="Arial" w:cs="Arial"/>
          <w:sz w:val="20"/>
          <w:szCs w:val="20"/>
        </w:rPr>
        <w:t xml:space="preserve">201. </w:t>
      </w:r>
      <w:r>
        <w:rPr>
          <w:rFonts w:ascii="Arial" w:hAnsi="Arial" w:cs="Arial"/>
          <w:sz w:val="20"/>
          <w:szCs w:val="20"/>
        </w:rPr>
        <w:t>pontban a költségeket havi és éves bontásban szükséges bemutatni standard, feltételek nem teljesülése esetén</w:t>
      </w:r>
      <w:r w:rsidR="002B361A">
        <w:rPr>
          <w:rFonts w:ascii="Arial" w:hAnsi="Arial" w:cs="Arial"/>
          <w:sz w:val="20"/>
          <w:szCs w:val="20"/>
        </w:rPr>
        <w:t>, azaz kedvezmények nélkül</w:t>
      </w:r>
      <w:r>
        <w:rPr>
          <w:rFonts w:ascii="Arial" w:hAnsi="Arial" w:cs="Arial"/>
          <w:sz w:val="20"/>
          <w:szCs w:val="20"/>
        </w:rPr>
        <w:t xml:space="preserve"> alkalmazott díjakkal.</w:t>
      </w:r>
    </w:p>
    <w:p w14:paraId="5375631E" w14:textId="77777777" w:rsidR="00C86748" w:rsidRDefault="00C86748" w:rsidP="00C86748">
      <w:pPr>
        <w:spacing w:line="240" w:lineRule="auto"/>
        <w:jc w:val="both"/>
        <w:rPr>
          <w:rFonts w:ascii="Arial" w:hAnsi="Arial" w:cs="Arial"/>
          <w:sz w:val="20"/>
          <w:szCs w:val="20"/>
        </w:rPr>
      </w:pPr>
      <w:r w:rsidRPr="00B969CF">
        <w:rPr>
          <w:rFonts w:ascii="Arial" w:hAnsi="Arial" w:cs="Arial"/>
          <w:sz w:val="20"/>
          <w:szCs w:val="20"/>
        </w:rPr>
        <w:t>Ha a kedvezmény feltételéül szabott mennyiségeknek (pl. havi 2 átutalás) már a részteljesülése is kedvezményes költségeket eredményez, és ezek pontos leképezése az adatszolgáltatásban (</w:t>
      </w:r>
      <w:proofErr w:type="spellStart"/>
      <w:r w:rsidRPr="00B969CF">
        <w:rPr>
          <w:rFonts w:ascii="Arial" w:hAnsi="Arial" w:cs="Arial"/>
          <w:sz w:val="20"/>
          <w:szCs w:val="20"/>
        </w:rPr>
        <w:t>s</w:t>
      </w:r>
      <w:r>
        <w:rPr>
          <w:rFonts w:ascii="Arial" w:hAnsi="Arial" w:cs="Arial"/>
          <w:sz w:val="20"/>
          <w:szCs w:val="20"/>
        </w:rPr>
        <w:t>zk</w:t>
      </w:r>
      <w:r w:rsidRPr="00B969CF">
        <w:rPr>
          <w:rFonts w:ascii="Arial" w:hAnsi="Arial" w:cs="Arial"/>
          <w:sz w:val="20"/>
          <w:szCs w:val="20"/>
        </w:rPr>
        <w:t>riptben</w:t>
      </w:r>
      <w:proofErr w:type="spellEnd"/>
      <w:r w:rsidRPr="00B969CF">
        <w:rPr>
          <w:rFonts w:ascii="Arial" w:hAnsi="Arial" w:cs="Arial"/>
          <w:sz w:val="20"/>
          <w:szCs w:val="20"/>
        </w:rPr>
        <w:t>) nem lehetséges, abban az esetben kizárólag a legszigorúbb feltétel teljesülése esetén felszámított díjakat kell megadni. Ilyen esetben a</w:t>
      </w:r>
      <w:r>
        <w:rPr>
          <w:rFonts w:ascii="Arial" w:hAnsi="Arial" w:cs="Arial"/>
          <w:sz w:val="20"/>
          <w:szCs w:val="20"/>
        </w:rPr>
        <w:t xml:space="preserve"> 88.</w:t>
      </w:r>
      <w:r w:rsidRPr="00B969CF">
        <w:rPr>
          <w:rFonts w:ascii="Arial" w:hAnsi="Arial" w:cs="Arial"/>
          <w:sz w:val="20"/>
          <w:szCs w:val="20"/>
        </w:rPr>
        <w:t xml:space="preserve"> </w:t>
      </w:r>
      <w:r>
        <w:rPr>
          <w:rFonts w:ascii="Arial" w:hAnsi="Arial" w:cs="Arial"/>
          <w:sz w:val="20"/>
          <w:szCs w:val="20"/>
        </w:rPr>
        <w:t>pont</w:t>
      </w:r>
      <w:r w:rsidR="00AB1BDD">
        <w:rPr>
          <w:rFonts w:ascii="Arial" w:hAnsi="Arial" w:cs="Arial"/>
          <w:sz w:val="20"/>
          <w:szCs w:val="20"/>
        </w:rPr>
        <w:t>ba</w:t>
      </w:r>
      <w:r>
        <w:rPr>
          <w:rFonts w:ascii="Arial" w:hAnsi="Arial" w:cs="Arial"/>
          <w:sz w:val="20"/>
          <w:szCs w:val="20"/>
        </w:rPr>
        <w:t xml:space="preserve">n lehet </w:t>
      </w:r>
      <w:r w:rsidRPr="00B969CF">
        <w:rPr>
          <w:rFonts w:ascii="Arial" w:hAnsi="Arial" w:cs="Arial"/>
          <w:sz w:val="20"/>
          <w:szCs w:val="20"/>
        </w:rPr>
        <w:t>utalni arra, hogy a részteljesítések révén csökkentett mértékű kedvezmény érhető el.</w:t>
      </w:r>
    </w:p>
    <w:p w14:paraId="59685CEC" w14:textId="77777777" w:rsidR="00C86748" w:rsidRDefault="00C86748" w:rsidP="00C86748">
      <w:pPr>
        <w:pStyle w:val="Default"/>
        <w:spacing w:after="200"/>
        <w:jc w:val="both"/>
        <w:rPr>
          <w:rFonts w:ascii="Arial" w:hAnsi="Arial" w:cs="Arial"/>
          <w:bCs/>
          <w:sz w:val="20"/>
          <w:szCs w:val="20"/>
        </w:rPr>
      </w:pPr>
      <w:r w:rsidRPr="0055651E">
        <w:rPr>
          <w:rFonts w:ascii="Arial" w:hAnsi="Arial" w:cs="Arial"/>
          <w:sz w:val="20"/>
          <w:szCs w:val="20"/>
        </w:rPr>
        <w:t xml:space="preserve">Abban az esetben, ha az adatszolgáltató egy hónapban meghatározott darabszámú, ingyenes vagy kedvezményes díjú tranzakciót </w:t>
      </w:r>
      <w:r w:rsidRPr="0055651E">
        <w:rPr>
          <w:rFonts w:ascii="Arial" w:hAnsi="Arial" w:cs="Arial"/>
          <w:bCs/>
          <w:sz w:val="20"/>
          <w:szCs w:val="20"/>
        </w:rPr>
        <w:t>(pl. utalás/csoportos beszedés/készpénzfelvétel)</w:t>
      </w:r>
      <w:r w:rsidRPr="0055651E">
        <w:rPr>
          <w:rFonts w:ascii="Arial" w:hAnsi="Arial" w:cs="Arial"/>
          <w:sz w:val="20"/>
          <w:szCs w:val="20"/>
        </w:rPr>
        <w:t xml:space="preserve"> biztosít oly módon, hogy készpénzfelvétel esetében nem tesz különbséget az igénybevétel csatornája </w:t>
      </w:r>
      <w:r>
        <w:rPr>
          <w:rFonts w:ascii="Arial" w:hAnsi="Arial" w:cs="Arial"/>
          <w:sz w:val="20"/>
          <w:szCs w:val="20"/>
        </w:rPr>
        <w:t>(</w:t>
      </w:r>
      <w:r w:rsidRPr="0055651E">
        <w:rPr>
          <w:rFonts w:ascii="Arial" w:hAnsi="Arial" w:cs="Arial"/>
          <w:sz w:val="20"/>
          <w:szCs w:val="20"/>
        </w:rPr>
        <w:t xml:space="preserve">saját és idegen ATM), </w:t>
      </w:r>
      <w:r w:rsidRPr="0055651E">
        <w:rPr>
          <w:rFonts w:ascii="Arial" w:hAnsi="Arial" w:cs="Arial"/>
          <w:bCs/>
          <w:sz w:val="20"/>
          <w:szCs w:val="20"/>
        </w:rPr>
        <w:t xml:space="preserve">vagy </w:t>
      </w:r>
      <w:r>
        <w:rPr>
          <w:rFonts w:ascii="Arial" w:hAnsi="Arial" w:cs="Arial"/>
          <w:bCs/>
          <w:sz w:val="20"/>
          <w:szCs w:val="20"/>
        </w:rPr>
        <w:t>át</w:t>
      </w:r>
      <w:r w:rsidRPr="0055651E">
        <w:rPr>
          <w:rFonts w:ascii="Arial" w:hAnsi="Arial" w:cs="Arial"/>
          <w:bCs/>
          <w:sz w:val="20"/>
          <w:szCs w:val="20"/>
        </w:rPr>
        <w:t>utalás, beszedés esetében a tranzakció iránya (bankon belül/bankon kívül) szerint,</w:t>
      </w:r>
      <w:r w:rsidRPr="0055651E">
        <w:rPr>
          <w:rFonts w:ascii="Arial" w:hAnsi="Arial" w:cs="Arial"/>
          <w:sz w:val="20"/>
          <w:szCs w:val="20"/>
        </w:rPr>
        <w:t xml:space="preserve"> akkor az így nyújtott kedvezményt úgy kell rögzíteni</w:t>
      </w:r>
      <w:r w:rsidR="00270E10">
        <w:rPr>
          <w:rFonts w:ascii="Arial" w:hAnsi="Arial" w:cs="Arial"/>
          <w:sz w:val="20"/>
          <w:szCs w:val="20"/>
        </w:rPr>
        <w:t>e</w:t>
      </w:r>
      <w:r w:rsidRPr="0055651E">
        <w:rPr>
          <w:rFonts w:ascii="Arial" w:hAnsi="Arial" w:cs="Arial"/>
          <w:sz w:val="20"/>
          <w:szCs w:val="20"/>
        </w:rPr>
        <w:t>, mintha azt a saját ATM</w:t>
      </w:r>
      <w:r w:rsidRPr="0055651E">
        <w:rPr>
          <w:rFonts w:ascii="Arial" w:hAnsi="Arial" w:cs="Arial"/>
          <w:sz w:val="20"/>
          <w:szCs w:val="20"/>
        </w:rPr>
        <w:noBreakHyphen/>
        <w:t>ből történő készpénzfelvételre</w:t>
      </w:r>
      <w:r w:rsidRPr="0055651E">
        <w:rPr>
          <w:rFonts w:ascii="Arial" w:hAnsi="Arial" w:cs="Arial"/>
          <w:bCs/>
          <w:sz w:val="20"/>
          <w:szCs w:val="20"/>
        </w:rPr>
        <w:t xml:space="preserve">/bankon belüli </w:t>
      </w:r>
      <w:r>
        <w:rPr>
          <w:rFonts w:ascii="Arial" w:hAnsi="Arial" w:cs="Arial"/>
          <w:bCs/>
          <w:sz w:val="20"/>
          <w:szCs w:val="20"/>
        </w:rPr>
        <w:t>át</w:t>
      </w:r>
      <w:r w:rsidRPr="0055651E">
        <w:rPr>
          <w:rFonts w:ascii="Arial" w:hAnsi="Arial" w:cs="Arial"/>
          <w:bCs/>
          <w:sz w:val="20"/>
          <w:szCs w:val="20"/>
        </w:rPr>
        <w:t>utalásra/bankon belüli beszedésre vonatkozóan</w:t>
      </w:r>
      <w:r w:rsidRPr="0055651E">
        <w:rPr>
          <w:rFonts w:ascii="Arial" w:hAnsi="Arial" w:cs="Arial"/>
          <w:sz w:val="20"/>
          <w:szCs w:val="20"/>
        </w:rPr>
        <w:t xml:space="preserve"> nyújtaná.</w:t>
      </w:r>
      <w:r w:rsidRPr="0055651E">
        <w:rPr>
          <w:rFonts w:ascii="Arial" w:hAnsi="Arial" w:cs="Arial"/>
          <w:bCs/>
          <w:sz w:val="20"/>
          <w:szCs w:val="20"/>
        </w:rPr>
        <w:t xml:space="preserve"> A többi vonatkozó tranzakció </w:t>
      </w:r>
      <w:r>
        <w:rPr>
          <w:rFonts w:ascii="Arial" w:hAnsi="Arial" w:cs="Arial"/>
          <w:bCs/>
          <w:sz w:val="20"/>
          <w:szCs w:val="20"/>
        </w:rPr>
        <w:t>számolási algoritmusában</w:t>
      </w:r>
      <w:r w:rsidRPr="0055651E">
        <w:rPr>
          <w:rFonts w:ascii="Arial" w:hAnsi="Arial" w:cs="Arial"/>
          <w:bCs/>
          <w:sz w:val="20"/>
          <w:szCs w:val="20"/>
        </w:rPr>
        <w:t xml:space="preserve"> az engedmény nélküli díjat kell rögzíteni.</w:t>
      </w:r>
    </w:p>
    <w:p w14:paraId="13C1C093" w14:textId="77777777" w:rsidR="00C86748" w:rsidRDefault="00C86748" w:rsidP="00C86748">
      <w:pPr>
        <w:spacing w:line="240" w:lineRule="auto"/>
        <w:jc w:val="both"/>
        <w:rPr>
          <w:rFonts w:ascii="Arial" w:hAnsi="Arial" w:cs="Arial"/>
          <w:sz w:val="20"/>
          <w:szCs w:val="20"/>
        </w:rPr>
      </w:pPr>
      <w:r w:rsidRPr="00FF1AAB">
        <w:rPr>
          <w:rFonts w:ascii="Arial" w:hAnsi="Arial" w:cs="Arial"/>
          <w:bCs/>
          <w:sz w:val="20"/>
          <w:szCs w:val="20"/>
        </w:rPr>
        <w:t xml:space="preserve">A számlahasználati költségek </w:t>
      </w:r>
      <w:r>
        <w:rPr>
          <w:rFonts w:ascii="Arial" w:hAnsi="Arial" w:cs="Arial"/>
          <w:bCs/>
          <w:sz w:val="20"/>
          <w:szCs w:val="20"/>
        </w:rPr>
        <w:t>algoritmusának megadásakor – a megadott kivételekkel –</w:t>
      </w:r>
      <w:r w:rsidRPr="00FF1AAB">
        <w:rPr>
          <w:rFonts w:ascii="Arial" w:hAnsi="Arial" w:cs="Arial"/>
          <w:bCs/>
          <w:sz w:val="20"/>
          <w:szCs w:val="20"/>
        </w:rPr>
        <w:t xml:space="preserve"> az adott számlahasználati költségtípusra vonatkozó, a fogyasztó számára legdrágább változat estében alkalmazott tételekkel szükséges számolni.</w:t>
      </w:r>
    </w:p>
    <w:p w14:paraId="0B057E07" w14:textId="77777777" w:rsidR="00C86748" w:rsidRDefault="00C86748" w:rsidP="00C86748">
      <w:pPr>
        <w:spacing w:line="240" w:lineRule="auto"/>
        <w:jc w:val="both"/>
        <w:rPr>
          <w:rFonts w:ascii="Arial" w:hAnsi="Arial" w:cs="Arial"/>
          <w:sz w:val="20"/>
          <w:szCs w:val="20"/>
        </w:rPr>
      </w:pPr>
      <w:r>
        <w:rPr>
          <w:rFonts w:ascii="Arial" w:hAnsi="Arial" w:cs="Arial"/>
          <w:sz w:val="20"/>
          <w:szCs w:val="20"/>
        </w:rPr>
        <w:lastRenderedPageBreak/>
        <w:t>A</w:t>
      </w:r>
      <w:r w:rsidRPr="005D5925">
        <w:rPr>
          <w:rFonts w:ascii="Arial" w:hAnsi="Arial" w:cs="Arial"/>
          <w:sz w:val="20"/>
          <w:szCs w:val="20"/>
        </w:rPr>
        <w:t xml:space="preserve">z </w:t>
      </w:r>
      <w:r w:rsidR="00270E10">
        <w:rPr>
          <w:rFonts w:ascii="Arial" w:hAnsi="Arial" w:cs="Arial"/>
          <w:sz w:val="20"/>
          <w:szCs w:val="20"/>
        </w:rPr>
        <w:t>adatszolgáltatónak</w:t>
      </w:r>
      <w:r w:rsidRPr="005D5925">
        <w:rPr>
          <w:rFonts w:ascii="Arial" w:hAnsi="Arial" w:cs="Arial"/>
          <w:sz w:val="20"/>
          <w:szCs w:val="20"/>
        </w:rPr>
        <w:t xml:space="preserve"> szükséges megadni</w:t>
      </w:r>
      <w:r w:rsidR="00270E10">
        <w:rPr>
          <w:rFonts w:ascii="Arial" w:hAnsi="Arial" w:cs="Arial"/>
          <w:sz w:val="20"/>
          <w:szCs w:val="20"/>
        </w:rPr>
        <w:t>a</w:t>
      </w:r>
      <w:r w:rsidRPr="005D5925">
        <w:rPr>
          <w:rFonts w:ascii="Arial" w:hAnsi="Arial" w:cs="Arial"/>
          <w:sz w:val="20"/>
          <w:szCs w:val="20"/>
        </w:rPr>
        <w:t xml:space="preserve"> a </w:t>
      </w:r>
      <w:proofErr w:type="spellStart"/>
      <w:r w:rsidRPr="005D5925">
        <w:rPr>
          <w:rFonts w:ascii="Arial" w:hAnsi="Arial" w:cs="Arial"/>
          <w:sz w:val="20"/>
          <w:szCs w:val="20"/>
        </w:rPr>
        <w:t>s</w:t>
      </w:r>
      <w:r w:rsidR="00270E10">
        <w:rPr>
          <w:rFonts w:ascii="Arial" w:hAnsi="Arial" w:cs="Arial"/>
          <w:sz w:val="20"/>
          <w:szCs w:val="20"/>
        </w:rPr>
        <w:t>zk</w:t>
      </w:r>
      <w:r w:rsidRPr="005D5925">
        <w:rPr>
          <w:rFonts w:ascii="Arial" w:hAnsi="Arial" w:cs="Arial"/>
          <w:sz w:val="20"/>
          <w:szCs w:val="20"/>
        </w:rPr>
        <w:t>riptben</w:t>
      </w:r>
      <w:proofErr w:type="spellEnd"/>
      <w:r w:rsidRPr="005D5925">
        <w:rPr>
          <w:rFonts w:ascii="Arial" w:hAnsi="Arial" w:cs="Arial"/>
          <w:sz w:val="20"/>
          <w:szCs w:val="20"/>
        </w:rPr>
        <w:t xml:space="preserve"> a havi költség</w:t>
      </w:r>
      <w:r>
        <w:rPr>
          <w:rFonts w:ascii="Arial" w:hAnsi="Arial" w:cs="Arial"/>
          <w:sz w:val="20"/>
          <w:szCs w:val="20"/>
        </w:rPr>
        <w:t xml:space="preserve"> </w:t>
      </w:r>
      <w:r w:rsidRPr="005D5925">
        <w:rPr>
          <w:rFonts w:ascii="Arial" w:hAnsi="Arial" w:cs="Arial"/>
          <w:sz w:val="20"/>
          <w:szCs w:val="20"/>
        </w:rPr>
        <w:t>és az első évre vonatkozó éves költség</w:t>
      </w:r>
      <w:r>
        <w:rPr>
          <w:rFonts w:ascii="Arial" w:hAnsi="Arial" w:cs="Arial"/>
          <w:sz w:val="20"/>
          <w:szCs w:val="20"/>
        </w:rPr>
        <w:t xml:space="preserve"> számításhoz szükséges algoritmusokat. A</w:t>
      </w:r>
      <w:r w:rsidRPr="005D5925">
        <w:rPr>
          <w:rFonts w:ascii="Arial" w:hAnsi="Arial" w:cs="Arial"/>
          <w:sz w:val="20"/>
          <w:szCs w:val="20"/>
        </w:rPr>
        <w:t xml:space="preserve"> szám</w:t>
      </w:r>
      <w:r w:rsidR="00270E10">
        <w:rPr>
          <w:rFonts w:ascii="Arial" w:hAnsi="Arial" w:cs="Arial"/>
          <w:sz w:val="20"/>
          <w:szCs w:val="20"/>
        </w:rPr>
        <w:t>ít</w:t>
      </w:r>
      <w:r w:rsidRPr="005D5925">
        <w:rPr>
          <w:rFonts w:ascii="Arial" w:hAnsi="Arial" w:cs="Arial"/>
          <w:sz w:val="20"/>
          <w:szCs w:val="20"/>
        </w:rPr>
        <w:t>áshoz megadandó adatok: havi számlavezetési/csomagdíj papír alapú</w:t>
      </w:r>
      <w:r w:rsidR="00270E10">
        <w:rPr>
          <w:rFonts w:ascii="Arial" w:hAnsi="Arial" w:cs="Arial"/>
          <w:sz w:val="20"/>
          <w:szCs w:val="20"/>
        </w:rPr>
        <w:t>,</w:t>
      </w:r>
      <w:r w:rsidRPr="005D5925">
        <w:rPr>
          <w:rFonts w:ascii="Arial" w:hAnsi="Arial" w:cs="Arial"/>
          <w:sz w:val="20"/>
          <w:szCs w:val="20"/>
        </w:rPr>
        <w:t xml:space="preserve"> illetve elelektronikus kivonattal, internetbank, mobilbank havi díja, SMS szolgáltatás esetén a korlátlan csomag díja vagy havidíj és az értesítő üzenetek díja</w:t>
      </w:r>
      <w:r>
        <w:rPr>
          <w:rFonts w:ascii="Arial" w:hAnsi="Arial" w:cs="Arial"/>
          <w:sz w:val="20"/>
          <w:szCs w:val="20"/>
        </w:rPr>
        <w:t xml:space="preserve"> (58</w:t>
      </w:r>
      <w:r w:rsidR="00270E10">
        <w:rPr>
          <w:rFonts w:ascii="Arial" w:hAnsi="Arial" w:cs="Arial"/>
          <w:sz w:val="20"/>
          <w:szCs w:val="20"/>
        </w:rPr>
        <w:t>-</w:t>
      </w:r>
      <w:r w:rsidRPr="00FB3929">
        <w:rPr>
          <w:rFonts w:ascii="Arial" w:hAnsi="Arial" w:cs="Arial"/>
          <w:sz w:val="20"/>
          <w:szCs w:val="20"/>
        </w:rPr>
        <w:t>61.</w:t>
      </w:r>
      <w:r w:rsidR="000E24D7">
        <w:rPr>
          <w:rFonts w:ascii="Arial" w:hAnsi="Arial" w:cs="Arial"/>
          <w:sz w:val="20"/>
          <w:szCs w:val="20"/>
        </w:rPr>
        <w:t xml:space="preserve"> </w:t>
      </w:r>
      <w:r>
        <w:rPr>
          <w:rFonts w:ascii="Arial" w:hAnsi="Arial" w:cs="Arial"/>
          <w:sz w:val="20"/>
          <w:szCs w:val="20"/>
        </w:rPr>
        <w:t>pont szerinti bontásban)</w:t>
      </w:r>
      <w:r w:rsidRPr="005D5925">
        <w:rPr>
          <w:rFonts w:ascii="Arial" w:hAnsi="Arial" w:cs="Arial"/>
          <w:sz w:val="20"/>
          <w:szCs w:val="20"/>
        </w:rPr>
        <w:t xml:space="preserve">, belföldi, bankon kívüli </w:t>
      </w:r>
      <w:r>
        <w:rPr>
          <w:rFonts w:ascii="Arial" w:hAnsi="Arial" w:cs="Arial"/>
          <w:sz w:val="20"/>
          <w:szCs w:val="20"/>
        </w:rPr>
        <w:t>át</w:t>
      </w:r>
      <w:r w:rsidRPr="005D5925">
        <w:rPr>
          <w:rFonts w:ascii="Arial" w:hAnsi="Arial" w:cs="Arial"/>
          <w:sz w:val="20"/>
          <w:szCs w:val="20"/>
        </w:rPr>
        <w:t>utalások díja (papír alapon, telefono</w:t>
      </w:r>
      <w:r w:rsidR="000E24D7">
        <w:rPr>
          <w:rFonts w:ascii="Arial" w:hAnsi="Arial" w:cs="Arial"/>
          <w:sz w:val="20"/>
          <w:szCs w:val="20"/>
        </w:rPr>
        <w:t>n</w:t>
      </w:r>
      <w:r w:rsidRPr="005D5925">
        <w:rPr>
          <w:rFonts w:ascii="Arial" w:hAnsi="Arial" w:cs="Arial"/>
          <w:sz w:val="20"/>
          <w:szCs w:val="20"/>
        </w:rPr>
        <w:t xml:space="preserve">, elektronikusan), belföldi, bankon kívüli rendszeres </w:t>
      </w:r>
      <w:r>
        <w:rPr>
          <w:rFonts w:ascii="Arial" w:hAnsi="Arial" w:cs="Arial"/>
          <w:sz w:val="20"/>
          <w:szCs w:val="20"/>
        </w:rPr>
        <w:t>át</w:t>
      </w:r>
      <w:r w:rsidRPr="005D5925">
        <w:rPr>
          <w:rFonts w:ascii="Arial" w:hAnsi="Arial" w:cs="Arial"/>
          <w:sz w:val="20"/>
          <w:szCs w:val="20"/>
        </w:rPr>
        <w:t xml:space="preserve">utalások díja (papír alapon, </w:t>
      </w:r>
      <w:r>
        <w:rPr>
          <w:rFonts w:ascii="Arial" w:hAnsi="Arial" w:cs="Arial"/>
          <w:sz w:val="20"/>
          <w:szCs w:val="20"/>
        </w:rPr>
        <w:t>telefonon</w:t>
      </w:r>
      <w:r w:rsidRPr="005D5925">
        <w:rPr>
          <w:rFonts w:ascii="Arial" w:hAnsi="Arial" w:cs="Arial"/>
          <w:sz w:val="20"/>
          <w:szCs w:val="20"/>
        </w:rPr>
        <w:t xml:space="preserve">, elektronikusan), bankon kívüli beszedések díja (papír alapon, amennyiben </w:t>
      </w:r>
      <w:proofErr w:type="spellStart"/>
      <w:r w:rsidRPr="005D5925">
        <w:rPr>
          <w:rFonts w:ascii="Arial" w:hAnsi="Arial" w:cs="Arial"/>
          <w:sz w:val="20"/>
          <w:szCs w:val="20"/>
        </w:rPr>
        <w:t>csatornánként</w:t>
      </w:r>
      <w:proofErr w:type="spellEnd"/>
      <w:r w:rsidRPr="005D5925">
        <w:rPr>
          <w:rFonts w:ascii="Arial" w:hAnsi="Arial" w:cs="Arial"/>
          <w:sz w:val="20"/>
          <w:szCs w:val="20"/>
        </w:rPr>
        <w:t xml:space="preserve"> eltérő árazás kerül alkalmazásra), fizetési kérelmek fogadásának és küldésének díja, készpénzfelvétel díja </w:t>
      </w:r>
      <w:r w:rsidR="00954A35">
        <w:rPr>
          <w:rFonts w:ascii="Arial" w:hAnsi="Arial" w:cs="Arial"/>
          <w:sz w:val="20"/>
          <w:szCs w:val="20"/>
        </w:rPr>
        <w:t xml:space="preserve">betéti </w:t>
      </w:r>
      <w:r w:rsidRPr="005D5925">
        <w:rPr>
          <w:rFonts w:ascii="Arial" w:hAnsi="Arial" w:cs="Arial"/>
          <w:sz w:val="20"/>
          <w:szCs w:val="20"/>
        </w:rPr>
        <w:t xml:space="preserve">bankkártya nélkül – saját – bankfiókban, készpénzfelvétel díja </w:t>
      </w:r>
      <w:r w:rsidR="00513E0A" w:rsidRPr="006D5CC9">
        <w:rPr>
          <w:rFonts w:ascii="Arial" w:hAnsi="Arial" w:cs="Arial"/>
          <w:sz w:val="20"/>
          <w:szCs w:val="20"/>
        </w:rPr>
        <w:t xml:space="preserve">betéti </w:t>
      </w:r>
      <w:r w:rsidRPr="006D5CC9">
        <w:rPr>
          <w:rFonts w:ascii="Arial" w:hAnsi="Arial" w:cs="Arial"/>
          <w:sz w:val="20"/>
          <w:szCs w:val="20"/>
        </w:rPr>
        <w:t>bankkártyával</w:t>
      </w:r>
      <w:r w:rsidRPr="005D5925">
        <w:rPr>
          <w:rFonts w:ascii="Arial" w:hAnsi="Arial" w:cs="Arial"/>
          <w:sz w:val="20"/>
          <w:szCs w:val="20"/>
        </w:rPr>
        <w:t xml:space="preserve"> – belföldi – saját és idegen ATM-ből, betéti </w:t>
      </w:r>
      <w:r w:rsidR="00954A35">
        <w:rPr>
          <w:rFonts w:ascii="Arial" w:hAnsi="Arial" w:cs="Arial"/>
          <w:sz w:val="20"/>
          <w:szCs w:val="20"/>
        </w:rPr>
        <w:t>bank</w:t>
      </w:r>
      <w:r w:rsidRPr="005D5925">
        <w:rPr>
          <w:rFonts w:ascii="Arial" w:hAnsi="Arial" w:cs="Arial"/>
          <w:sz w:val="20"/>
          <w:szCs w:val="20"/>
        </w:rPr>
        <w:t xml:space="preserve">kártyával történő belföldi vásárlás díja, </w:t>
      </w:r>
      <w:r w:rsidR="00954A35">
        <w:rPr>
          <w:rFonts w:ascii="Arial" w:hAnsi="Arial" w:cs="Arial"/>
          <w:sz w:val="20"/>
          <w:szCs w:val="20"/>
        </w:rPr>
        <w:t xml:space="preserve">betéti </w:t>
      </w:r>
      <w:r w:rsidRPr="005D5925">
        <w:rPr>
          <w:rFonts w:ascii="Arial" w:hAnsi="Arial" w:cs="Arial"/>
          <w:sz w:val="20"/>
          <w:szCs w:val="20"/>
        </w:rPr>
        <w:t xml:space="preserve">bankkártya gyártási/kibocsátási díja, továbbá </w:t>
      </w:r>
      <w:r w:rsidR="00954A35">
        <w:rPr>
          <w:rFonts w:ascii="Arial" w:hAnsi="Arial" w:cs="Arial"/>
          <w:sz w:val="20"/>
          <w:szCs w:val="20"/>
        </w:rPr>
        <w:t xml:space="preserve">betéti </w:t>
      </w:r>
      <w:r w:rsidRPr="005D5925">
        <w:rPr>
          <w:rFonts w:ascii="Arial" w:hAnsi="Arial" w:cs="Arial"/>
          <w:sz w:val="20"/>
          <w:szCs w:val="20"/>
        </w:rPr>
        <w:t>bankkártya első éves díja.</w:t>
      </w:r>
    </w:p>
    <w:p w14:paraId="6CC095FA" w14:textId="77777777" w:rsidR="00C86748" w:rsidRPr="00D90BA8" w:rsidRDefault="00C86748" w:rsidP="00C86748">
      <w:pPr>
        <w:spacing w:after="0" w:line="240" w:lineRule="auto"/>
        <w:jc w:val="both"/>
        <w:rPr>
          <w:rFonts w:ascii="Arial" w:hAnsi="Arial" w:cs="Arial"/>
          <w:sz w:val="20"/>
          <w:szCs w:val="20"/>
        </w:rPr>
      </w:pPr>
      <w:r w:rsidRPr="00D90BA8">
        <w:rPr>
          <w:rFonts w:ascii="Arial" w:hAnsi="Arial" w:cs="Arial"/>
          <w:sz w:val="20"/>
          <w:szCs w:val="20"/>
        </w:rPr>
        <w:t xml:space="preserve">A </w:t>
      </w:r>
      <w:proofErr w:type="spellStart"/>
      <w:r w:rsidRPr="00D90BA8">
        <w:rPr>
          <w:rFonts w:ascii="Arial" w:hAnsi="Arial" w:cs="Arial"/>
          <w:sz w:val="20"/>
          <w:szCs w:val="20"/>
        </w:rPr>
        <w:t>szkriptnek</w:t>
      </w:r>
      <w:proofErr w:type="spellEnd"/>
      <w:r w:rsidRPr="00D90BA8">
        <w:rPr>
          <w:rFonts w:ascii="Arial" w:hAnsi="Arial" w:cs="Arial"/>
          <w:sz w:val="20"/>
          <w:szCs w:val="20"/>
        </w:rPr>
        <w:t xml:space="preserve"> szükséges tartalmaznia a – Bankszámlaválasztó programban megadott tranzakciós adatok alapján számított</w:t>
      </w:r>
      <w:r w:rsidR="00270E10">
        <w:rPr>
          <w:rFonts w:ascii="Arial" w:hAnsi="Arial" w:cs="Arial"/>
          <w:sz w:val="20"/>
          <w:szCs w:val="20"/>
        </w:rPr>
        <w:t xml:space="preserve"> –</w:t>
      </w:r>
      <w:r w:rsidRPr="00D90BA8">
        <w:rPr>
          <w:rFonts w:ascii="Arial" w:hAnsi="Arial" w:cs="Arial"/>
          <w:sz w:val="20"/>
          <w:szCs w:val="20"/>
        </w:rPr>
        <w:t xml:space="preserve"> költségeket a 127</w:t>
      </w:r>
      <w:r w:rsidR="00270E10">
        <w:rPr>
          <w:rFonts w:ascii="Arial" w:hAnsi="Arial" w:cs="Arial"/>
          <w:sz w:val="20"/>
          <w:szCs w:val="20"/>
        </w:rPr>
        <w:t>-</w:t>
      </w:r>
      <w:r w:rsidRPr="00D90BA8">
        <w:rPr>
          <w:rFonts w:ascii="Arial" w:hAnsi="Arial" w:cs="Arial"/>
          <w:sz w:val="20"/>
          <w:szCs w:val="20"/>
        </w:rPr>
        <w:t>201.</w:t>
      </w:r>
      <w:r>
        <w:rPr>
          <w:rFonts w:ascii="Arial" w:hAnsi="Arial" w:cs="Arial"/>
          <w:sz w:val="20"/>
          <w:szCs w:val="20"/>
        </w:rPr>
        <w:t xml:space="preserve"> </w:t>
      </w:r>
      <w:r w:rsidRPr="00D90BA8">
        <w:rPr>
          <w:rFonts w:ascii="Arial" w:hAnsi="Arial" w:cs="Arial"/>
          <w:sz w:val="20"/>
          <w:szCs w:val="20"/>
        </w:rPr>
        <w:t xml:space="preserve">pont szerinti bontásban azzal, hogy </w:t>
      </w:r>
    </w:p>
    <w:p w14:paraId="334683F1" w14:textId="77777777" w:rsidR="00C86748" w:rsidRPr="00D90BA8" w:rsidRDefault="00C86748" w:rsidP="00C56B5D">
      <w:pPr>
        <w:pStyle w:val="Listaszerbekezds"/>
        <w:numPr>
          <w:ilvl w:val="0"/>
          <w:numId w:val="22"/>
        </w:numPr>
        <w:jc w:val="both"/>
        <w:rPr>
          <w:rFonts w:ascii="Arial" w:hAnsi="Arial" w:cs="Arial"/>
          <w:sz w:val="20"/>
          <w:szCs w:val="20"/>
        </w:rPr>
      </w:pPr>
      <w:r w:rsidRPr="00D90BA8">
        <w:rPr>
          <w:rFonts w:ascii="Arial" w:hAnsi="Arial" w:cs="Arial"/>
          <w:sz w:val="20"/>
          <w:szCs w:val="20"/>
        </w:rPr>
        <w:t>a 143</w:t>
      </w:r>
      <w:r w:rsidR="00270E10">
        <w:rPr>
          <w:rFonts w:ascii="Arial" w:hAnsi="Arial" w:cs="Arial"/>
          <w:sz w:val="20"/>
          <w:szCs w:val="20"/>
        </w:rPr>
        <w:t>-</w:t>
      </w:r>
      <w:r w:rsidRPr="00D90BA8">
        <w:rPr>
          <w:rFonts w:ascii="Arial" w:hAnsi="Arial" w:cs="Arial"/>
          <w:sz w:val="20"/>
          <w:szCs w:val="20"/>
        </w:rPr>
        <w:t>145.</w:t>
      </w:r>
      <w:r w:rsidR="00C9521E">
        <w:rPr>
          <w:rFonts w:ascii="Arial" w:hAnsi="Arial" w:cs="Arial"/>
          <w:sz w:val="20"/>
          <w:szCs w:val="20"/>
        </w:rPr>
        <w:t xml:space="preserve"> </w:t>
      </w:r>
      <w:r w:rsidRPr="00D90BA8">
        <w:rPr>
          <w:rFonts w:ascii="Arial" w:hAnsi="Arial" w:cs="Arial"/>
          <w:sz w:val="20"/>
          <w:szCs w:val="20"/>
        </w:rPr>
        <w:t>és 181</w:t>
      </w:r>
      <w:r w:rsidR="00270E10">
        <w:rPr>
          <w:rFonts w:ascii="Arial" w:hAnsi="Arial" w:cs="Arial"/>
          <w:sz w:val="20"/>
          <w:szCs w:val="20"/>
        </w:rPr>
        <w:t>-</w:t>
      </w:r>
      <w:r w:rsidRPr="00D90BA8">
        <w:rPr>
          <w:rFonts w:ascii="Arial" w:hAnsi="Arial" w:cs="Arial"/>
          <w:sz w:val="20"/>
          <w:szCs w:val="20"/>
        </w:rPr>
        <w:t>183.</w:t>
      </w:r>
      <w:r>
        <w:rPr>
          <w:rFonts w:ascii="Arial" w:hAnsi="Arial" w:cs="Arial"/>
          <w:sz w:val="20"/>
          <w:szCs w:val="20"/>
        </w:rPr>
        <w:t xml:space="preserve"> </w:t>
      </w:r>
      <w:r w:rsidRPr="00D90BA8">
        <w:rPr>
          <w:rFonts w:ascii="Arial" w:hAnsi="Arial" w:cs="Arial"/>
          <w:sz w:val="20"/>
          <w:szCs w:val="20"/>
        </w:rPr>
        <w:t>pont</w:t>
      </w:r>
      <w:r w:rsidR="00270E10">
        <w:rPr>
          <w:rFonts w:ascii="Arial" w:hAnsi="Arial" w:cs="Arial"/>
          <w:sz w:val="20"/>
          <w:szCs w:val="20"/>
        </w:rPr>
        <w:t>ban</w:t>
      </w:r>
      <w:r w:rsidRPr="00D90BA8">
        <w:rPr>
          <w:rFonts w:ascii="Arial" w:hAnsi="Arial" w:cs="Arial"/>
          <w:sz w:val="20"/>
          <w:szCs w:val="20"/>
        </w:rPr>
        <w:t xml:space="preserve"> </w:t>
      </w:r>
      <w:r w:rsidR="00270E10">
        <w:rPr>
          <w:rFonts w:ascii="Arial" w:hAnsi="Arial" w:cs="Arial"/>
          <w:sz w:val="20"/>
          <w:szCs w:val="20"/>
        </w:rPr>
        <w:t>jelentett</w:t>
      </w:r>
      <w:r w:rsidRPr="00D90BA8">
        <w:rPr>
          <w:rFonts w:ascii="Arial" w:hAnsi="Arial" w:cs="Arial"/>
          <w:sz w:val="20"/>
          <w:szCs w:val="20"/>
        </w:rPr>
        <w:t xml:space="preserve">, betéti bankkártyákkal kapcsolatos éves költségeket </w:t>
      </w:r>
    </w:p>
    <w:p w14:paraId="33409296" w14:textId="77777777" w:rsidR="00270E10" w:rsidRDefault="00270E10" w:rsidP="00C56B5D">
      <w:pPr>
        <w:spacing w:after="0"/>
        <w:ind w:left="720" w:firstLine="357"/>
        <w:jc w:val="both"/>
        <w:rPr>
          <w:rFonts w:ascii="Arial" w:hAnsi="Arial" w:cs="Arial"/>
          <w:sz w:val="20"/>
          <w:szCs w:val="20"/>
        </w:rPr>
      </w:pPr>
      <w:proofErr w:type="spellStart"/>
      <w:r>
        <w:rPr>
          <w:rFonts w:ascii="Arial" w:hAnsi="Arial" w:cs="Arial"/>
          <w:sz w:val="20"/>
          <w:szCs w:val="20"/>
        </w:rPr>
        <w:t>aa</w:t>
      </w:r>
      <w:proofErr w:type="spellEnd"/>
      <w:r>
        <w:rPr>
          <w:rFonts w:ascii="Arial" w:hAnsi="Arial" w:cs="Arial"/>
          <w:sz w:val="20"/>
          <w:szCs w:val="20"/>
        </w:rPr>
        <w:t xml:space="preserve">) </w:t>
      </w:r>
      <w:r w:rsidR="00C86748" w:rsidRPr="00C56B5D">
        <w:rPr>
          <w:rFonts w:ascii="Arial" w:hAnsi="Arial" w:cs="Arial"/>
          <w:sz w:val="20"/>
          <w:szCs w:val="20"/>
        </w:rPr>
        <w:t xml:space="preserve">betéti bankkártyánkként a betéti bankkártyákra vonatkozó részben, </w:t>
      </w:r>
    </w:p>
    <w:p w14:paraId="4F445CC2" w14:textId="77777777" w:rsidR="00270E10" w:rsidRDefault="00270E10" w:rsidP="00270E10">
      <w:pPr>
        <w:spacing w:after="0"/>
        <w:ind w:left="1418" w:hanging="338"/>
        <w:jc w:val="both"/>
        <w:rPr>
          <w:rFonts w:ascii="Arial" w:hAnsi="Arial" w:cs="Arial"/>
          <w:sz w:val="20"/>
          <w:szCs w:val="20"/>
        </w:rPr>
      </w:pPr>
      <w:proofErr w:type="spellStart"/>
      <w:r>
        <w:rPr>
          <w:rFonts w:ascii="Arial" w:hAnsi="Arial" w:cs="Arial"/>
          <w:sz w:val="20"/>
          <w:szCs w:val="20"/>
        </w:rPr>
        <w:t>ba</w:t>
      </w:r>
      <w:proofErr w:type="spellEnd"/>
      <w:r>
        <w:rPr>
          <w:rFonts w:ascii="Arial" w:hAnsi="Arial" w:cs="Arial"/>
          <w:sz w:val="20"/>
          <w:szCs w:val="20"/>
        </w:rPr>
        <w:t xml:space="preserve">) </w:t>
      </w:r>
      <w:r w:rsidR="00C86748" w:rsidRPr="00C56B5D">
        <w:rPr>
          <w:rFonts w:ascii="Arial" w:hAnsi="Arial" w:cs="Arial"/>
          <w:sz w:val="20"/>
          <w:szCs w:val="20"/>
        </w:rPr>
        <w:t xml:space="preserve">amennyiben a számlához/számlacsomaghoz betéti bankkártya nem vehető igénybe, vagy az ügyfél nem igényelt kártyát (input paraméter), úgy ezeket „NULL” értékkel </w:t>
      </w:r>
    </w:p>
    <w:p w14:paraId="0CA75745" w14:textId="77777777" w:rsidR="00C86748" w:rsidRPr="00C56B5D" w:rsidRDefault="00C86748" w:rsidP="00C56B5D">
      <w:pPr>
        <w:spacing w:after="0"/>
        <w:ind w:left="1418" w:hanging="338"/>
        <w:jc w:val="both"/>
        <w:rPr>
          <w:rFonts w:ascii="Arial" w:hAnsi="Arial" w:cs="Arial"/>
          <w:sz w:val="20"/>
          <w:szCs w:val="20"/>
        </w:rPr>
      </w:pPr>
      <w:r w:rsidRPr="00C56B5D">
        <w:rPr>
          <w:rFonts w:ascii="Arial" w:hAnsi="Arial" w:cs="Arial"/>
          <w:sz w:val="20"/>
          <w:szCs w:val="20"/>
        </w:rPr>
        <w:t xml:space="preserve">kell a </w:t>
      </w:r>
      <w:proofErr w:type="spellStart"/>
      <w:r w:rsidRPr="00C56B5D">
        <w:rPr>
          <w:rFonts w:ascii="Arial" w:hAnsi="Arial" w:cs="Arial"/>
          <w:sz w:val="20"/>
          <w:szCs w:val="20"/>
        </w:rPr>
        <w:t>s</w:t>
      </w:r>
      <w:r w:rsidR="00270E10">
        <w:rPr>
          <w:rFonts w:ascii="Arial" w:hAnsi="Arial" w:cs="Arial"/>
          <w:sz w:val="20"/>
          <w:szCs w:val="20"/>
        </w:rPr>
        <w:t>z</w:t>
      </w:r>
      <w:r w:rsidRPr="00C56B5D">
        <w:rPr>
          <w:rFonts w:ascii="Arial" w:hAnsi="Arial" w:cs="Arial"/>
          <w:sz w:val="20"/>
          <w:szCs w:val="20"/>
        </w:rPr>
        <w:t>k</w:t>
      </w:r>
      <w:r w:rsidR="00270E10">
        <w:rPr>
          <w:rFonts w:ascii="Arial" w:hAnsi="Arial" w:cs="Arial"/>
          <w:sz w:val="20"/>
          <w:szCs w:val="20"/>
        </w:rPr>
        <w:t>r</w:t>
      </w:r>
      <w:r w:rsidRPr="00C56B5D">
        <w:rPr>
          <w:rFonts w:ascii="Arial" w:hAnsi="Arial" w:cs="Arial"/>
          <w:sz w:val="20"/>
          <w:szCs w:val="20"/>
        </w:rPr>
        <w:t>iptnek</w:t>
      </w:r>
      <w:proofErr w:type="spellEnd"/>
      <w:r w:rsidRPr="00C56B5D">
        <w:rPr>
          <w:rFonts w:ascii="Arial" w:hAnsi="Arial" w:cs="Arial"/>
          <w:sz w:val="20"/>
          <w:szCs w:val="20"/>
        </w:rPr>
        <w:t xml:space="preserve"> visszaadnia,</w:t>
      </w:r>
    </w:p>
    <w:p w14:paraId="0ACBAEE9" w14:textId="77777777" w:rsidR="00C86748" w:rsidRPr="00D90BA8" w:rsidRDefault="00C86748" w:rsidP="00C56B5D">
      <w:pPr>
        <w:pStyle w:val="Listaszerbekezds"/>
        <w:numPr>
          <w:ilvl w:val="0"/>
          <w:numId w:val="22"/>
        </w:numPr>
        <w:jc w:val="both"/>
        <w:rPr>
          <w:rFonts w:ascii="Arial" w:hAnsi="Arial" w:cs="Arial"/>
          <w:sz w:val="20"/>
          <w:szCs w:val="20"/>
        </w:rPr>
      </w:pPr>
      <w:r w:rsidRPr="00D90BA8">
        <w:rPr>
          <w:rFonts w:ascii="Arial" w:hAnsi="Arial" w:cs="Arial"/>
          <w:sz w:val="20"/>
          <w:szCs w:val="20"/>
        </w:rPr>
        <w:t>a 163. és 201.</w:t>
      </w:r>
      <w:r>
        <w:rPr>
          <w:rFonts w:ascii="Arial" w:hAnsi="Arial" w:cs="Arial"/>
          <w:sz w:val="20"/>
          <w:szCs w:val="20"/>
        </w:rPr>
        <w:t xml:space="preserve"> </w:t>
      </w:r>
      <w:r w:rsidRPr="00D90BA8">
        <w:rPr>
          <w:rFonts w:ascii="Arial" w:hAnsi="Arial" w:cs="Arial"/>
          <w:sz w:val="20"/>
          <w:szCs w:val="20"/>
        </w:rPr>
        <w:t xml:space="preserve">pontban </w:t>
      </w:r>
      <w:r w:rsidR="00270E10">
        <w:rPr>
          <w:rFonts w:ascii="Arial" w:hAnsi="Arial" w:cs="Arial"/>
          <w:sz w:val="20"/>
          <w:szCs w:val="20"/>
        </w:rPr>
        <w:t>jelentett</w:t>
      </w:r>
      <w:r w:rsidRPr="00D90BA8">
        <w:rPr>
          <w:rFonts w:ascii="Arial" w:hAnsi="Arial" w:cs="Arial"/>
          <w:sz w:val="20"/>
          <w:szCs w:val="20"/>
        </w:rPr>
        <w:t>, összesen</w:t>
      </w:r>
      <w:r w:rsidRPr="00D90BA8">
        <w:rPr>
          <w:rFonts w:ascii="Arial" w:hAnsi="Arial" w:cs="Arial"/>
          <w:i/>
          <w:iCs/>
          <w:sz w:val="20"/>
          <w:szCs w:val="20"/>
        </w:rPr>
        <w:t xml:space="preserve"> </w:t>
      </w:r>
      <w:r w:rsidRPr="00D90BA8">
        <w:rPr>
          <w:rFonts w:ascii="Arial" w:hAnsi="Arial" w:cs="Arial"/>
          <w:sz w:val="20"/>
          <w:szCs w:val="20"/>
        </w:rPr>
        <w:t xml:space="preserve">éves költséget </w:t>
      </w:r>
    </w:p>
    <w:p w14:paraId="4301E701" w14:textId="77777777" w:rsidR="00C86748" w:rsidRPr="00C56B5D" w:rsidRDefault="00270E10" w:rsidP="00C56B5D">
      <w:pPr>
        <w:spacing w:after="0"/>
        <w:ind w:left="709" w:firstLine="425"/>
        <w:jc w:val="both"/>
        <w:rPr>
          <w:rFonts w:ascii="Arial" w:hAnsi="Arial" w:cs="Arial"/>
          <w:sz w:val="20"/>
          <w:szCs w:val="20"/>
        </w:rPr>
      </w:pPr>
      <w:proofErr w:type="spellStart"/>
      <w:r>
        <w:rPr>
          <w:rFonts w:ascii="Arial" w:hAnsi="Arial" w:cs="Arial"/>
          <w:sz w:val="20"/>
          <w:szCs w:val="20"/>
        </w:rPr>
        <w:t>ba</w:t>
      </w:r>
      <w:proofErr w:type="spellEnd"/>
      <w:r>
        <w:rPr>
          <w:rFonts w:ascii="Arial" w:hAnsi="Arial" w:cs="Arial"/>
          <w:sz w:val="20"/>
          <w:szCs w:val="20"/>
        </w:rPr>
        <w:t xml:space="preserve">) </w:t>
      </w:r>
      <w:r w:rsidR="00C86748" w:rsidRPr="00C56B5D">
        <w:rPr>
          <w:rFonts w:ascii="Arial" w:hAnsi="Arial" w:cs="Arial"/>
          <w:sz w:val="20"/>
          <w:szCs w:val="20"/>
        </w:rPr>
        <w:t>meg kell határozni betéti bankkártya igénybevétele nélkül,</w:t>
      </w:r>
    </w:p>
    <w:p w14:paraId="3B07DA58" w14:textId="77777777" w:rsidR="00C86748" w:rsidRPr="00C56B5D" w:rsidRDefault="00270E10" w:rsidP="00C56B5D">
      <w:pPr>
        <w:spacing w:after="0"/>
        <w:ind w:left="720" w:firstLine="414"/>
        <w:jc w:val="both"/>
        <w:rPr>
          <w:rFonts w:ascii="Arial" w:hAnsi="Arial" w:cs="Arial"/>
          <w:sz w:val="20"/>
          <w:szCs w:val="20"/>
        </w:rPr>
      </w:pPr>
      <w:proofErr w:type="spellStart"/>
      <w:r>
        <w:rPr>
          <w:rFonts w:ascii="Arial" w:hAnsi="Arial" w:cs="Arial"/>
          <w:sz w:val="20"/>
          <w:szCs w:val="20"/>
        </w:rPr>
        <w:t>bb</w:t>
      </w:r>
      <w:proofErr w:type="spellEnd"/>
      <w:r>
        <w:rPr>
          <w:rFonts w:ascii="Arial" w:hAnsi="Arial" w:cs="Arial"/>
          <w:sz w:val="20"/>
          <w:szCs w:val="20"/>
        </w:rPr>
        <w:t xml:space="preserve">) </w:t>
      </w:r>
      <w:r w:rsidR="00C86748" w:rsidRPr="00C56B5D">
        <w:rPr>
          <w:rFonts w:ascii="Arial" w:hAnsi="Arial" w:cs="Arial"/>
          <w:sz w:val="20"/>
          <w:szCs w:val="20"/>
        </w:rPr>
        <w:t xml:space="preserve">betéti </w:t>
      </w:r>
      <w:proofErr w:type="spellStart"/>
      <w:r w:rsidR="00C86748" w:rsidRPr="00C56B5D">
        <w:rPr>
          <w:rFonts w:ascii="Arial" w:hAnsi="Arial" w:cs="Arial"/>
          <w:sz w:val="20"/>
          <w:szCs w:val="20"/>
        </w:rPr>
        <w:t>bankkártyánként</w:t>
      </w:r>
      <w:proofErr w:type="spellEnd"/>
      <w:r>
        <w:rPr>
          <w:rFonts w:ascii="Arial" w:hAnsi="Arial" w:cs="Arial"/>
          <w:sz w:val="20"/>
          <w:szCs w:val="20"/>
        </w:rPr>
        <w:t>,</w:t>
      </w:r>
      <w:r w:rsidR="00C86748" w:rsidRPr="00C56B5D">
        <w:rPr>
          <w:rFonts w:ascii="Arial" w:hAnsi="Arial" w:cs="Arial"/>
          <w:sz w:val="20"/>
          <w:szCs w:val="20"/>
        </w:rPr>
        <w:t xml:space="preserve"> a betéti bankkártyákra vonatkozó részben.</w:t>
      </w:r>
    </w:p>
    <w:p w14:paraId="375038A9" w14:textId="7A64BA2B" w:rsidR="00196394" w:rsidRPr="00E90F51" w:rsidRDefault="00196394" w:rsidP="00E90F51">
      <w:pPr>
        <w:spacing w:before="200" w:after="0" w:line="240" w:lineRule="auto"/>
        <w:jc w:val="both"/>
        <w:rPr>
          <w:rFonts w:ascii="Arial" w:hAnsi="Arial" w:cs="Arial"/>
          <w:sz w:val="20"/>
          <w:szCs w:val="20"/>
        </w:rPr>
      </w:pPr>
      <w:r w:rsidRPr="00E90F51">
        <w:rPr>
          <w:rFonts w:ascii="Arial" w:hAnsi="Arial" w:cs="Arial"/>
          <w:sz w:val="20"/>
          <w:szCs w:val="20"/>
        </w:rPr>
        <w:t>A</w:t>
      </w:r>
      <w:r w:rsidR="00E90F51">
        <w:rPr>
          <w:rFonts w:ascii="Arial" w:hAnsi="Arial" w:cs="Arial"/>
          <w:sz w:val="20"/>
          <w:szCs w:val="20"/>
        </w:rPr>
        <w:t>z</w:t>
      </w:r>
      <w:r w:rsidRPr="00E90F51">
        <w:rPr>
          <w:rFonts w:ascii="Arial" w:hAnsi="Arial" w:cs="Arial"/>
          <w:sz w:val="20"/>
          <w:szCs w:val="20"/>
        </w:rPr>
        <w:t xml:space="preserve"> </w:t>
      </w:r>
      <w:r w:rsidR="00E90F51">
        <w:rPr>
          <w:rFonts w:ascii="Arial" w:hAnsi="Arial" w:cs="Arial"/>
          <w:sz w:val="20"/>
          <w:szCs w:val="20"/>
        </w:rPr>
        <w:t xml:space="preserve">összesen </w:t>
      </w:r>
      <w:r w:rsidR="003B5B68">
        <w:rPr>
          <w:rFonts w:ascii="Arial" w:hAnsi="Arial" w:cs="Arial"/>
          <w:sz w:val="20"/>
          <w:szCs w:val="20"/>
        </w:rPr>
        <w:t>–</w:t>
      </w:r>
      <w:r w:rsidR="00E90F51">
        <w:rPr>
          <w:rFonts w:ascii="Arial" w:hAnsi="Arial" w:cs="Arial"/>
          <w:sz w:val="20"/>
          <w:szCs w:val="20"/>
        </w:rPr>
        <w:t xml:space="preserve"> </w:t>
      </w:r>
      <w:r w:rsidRPr="00E90F51">
        <w:rPr>
          <w:rFonts w:ascii="Arial" w:hAnsi="Arial" w:cs="Arial"/>
          <w:sz w:val="20"/>
          <w:szCs w:val="20"/>
        </w:rPr>
        <w:t>havi költség</w:t>
      </w:r>
      <w:r w:rsidR="00E90F51">
        <w:rPr>
          <w:rFonts w:ascii="Arial" w:hAnsi="Arial" w:cs="Arial"/>
          <w:sz w:val="20"/>
          <w:szCs w:val="20"/>
        </w:rPr>
        <w:t>ek</w:t>
      </w:r>
      <w:r w:rsidRPr="00E90F51">
        <w:rPr>
          <w:rFonts w:ascii="Arial" w:hAnsi="Arial" w:cs="Arial"/>
          <w:sz w:val="20"/>
          <w:szCs w:val="20"/>
        </w:rPr>
        <w:t xml:space="preserve"> az alábbi költségekből tevőd</w:t>
      </w:r>
      <w:r w:rsidR="00E90F51">
        <w:rPr>
          <w:rFonts w:ascii="Arial" w:hAnsi="Arial" w:cs="Arial"/>
          <w:sz w:val="20"/>
          <w:szCs w:val="20"/>
        </w:rPr>
        <w:t>nek</w:t>
      </w:r>
      <w:r w:rsidRPr="00E90F51">
        <w:rPr>
          <w:rFonts w:ascii="Arial" w:hAnsi="Arial" w:cs="Arial"/>
          <w:sz w:val="20"/>
          <w:szCs w:val="20"/>
        </w:rPr>
        <w:t xml:space="preserve"> össze:</w:t>
      </w:r>
    </w:p>
    <w:p w14:paraId="1B9A8B4E" w14:textId="4C1ECB1C" w:rsidR="00196394" w:rsidRPr="00E90F51" w:rsidRDefault="00196394" w:rsidP="002A2BEA">
      <w:pPr>
        <w:pStyle w:val="Listaszerbekezds"/>
        <w:numPr>
          <w:ilvl w:val="0"/>
          <w:numId w:val="27"/>
        </w:numPr>
        <w:spacing w:after="150" w:line="276" w:lineRule="auto"/>
        <w:contextualSpacing/>
        <w:jc w:val="both"/>
        <w:rPr>
          <w:rFonts w:ascii="Arial" w:hAnsi="Arial" w:cs="Arial"/>
          <w:sz w:val="20"/>
          <w:szCs w:val="20"/>
        </w:rPr>
      </w:pPr>
      <w:r w:rsidRPr="00E90F51">
        <w:rPr>
          <w:rFonts w:ascii="Arial" w:hAnsi="Arial" w:cs="Arial"/>
          <w:sz w:val="20"/>
          <w:szCs w:val="20"/>
        </w:rPr>
        <w:t xml:space="preserve">számlavezetési és csomagdíj </w:t>
      </w:r>
      <w:r>
        <w:rPr>
          <w:rFonts w:ascii="Arial" w:hAnsi="Arial" w:cs="Arial"/>
          <w:sz w:val="20"/>
          <w:szCs w:val="20"/>
        </w:rPr>
        <w:t xml:space="preserve">a választott kivonattípussal </w:t>
      </w:r>
      <w:r w:rsidRPr="00E90F51">
        <w:rPr>
          <w:rFonts w:ascii="Arial" w:hAnsi="Arial" w:cs="Arial"/>
          <w:sz w:val="20"/>
          <w:szCs w:val="20"/>
        </w:rPr>
        <w:t>(</w:t>
      </w:r>
      <w:r>
        <w:rPr>
          <w:rFonts w:ascii="Arial" w:hAnsi="Arial" w:cs="Arial"/>
          <w:sz w:val="20"/>
          <w:szCs w:val="20"/>
        </w:rPr>
        <w:t>127.</w:t>
      </w:r>
      <w:r w:rsidR="003471EA">
        <w:rPr>
          <w:rFonts w:ascii="Arial" w:hAnsi="Arial" w:cs="Arial"/>
          <w:sz w:val="20"/>
          <w:szCs w:val="20"/>
        </w:rPr>
        <w:t>,</w:t>
      </w:r>
      <w:r>
        <w:rPr>
          <w:rFonts w:ascii="Arial" w:hAnsi="Arial" w:cs="Arial"/>
          <w:sz w:val="20"/>
          <w:szCs w:val="20"/>
        </w:rPr>
        <w:t xml:space="preserve"> </w:t>
      </w:r>
      <w:r w:rsidR="00E90F51">
        <w:rPr>
          <w:rFonts w:ascii="Arial" w:hAnsi="Arial" w:cs="Arial"/>
          <w:sz w:val="20"/>
          <w:szCs w:val="20"/>
        </w:rPr>
        <w:t xml:space="preserve">165. </w:t>
      </w:r>
      <w:r>
        <w:rPr>
          <w:rFonts w:ascii="Arial" w:hAnsi="Arial" w:cs="Arial"/>
          <w:sz w:val="20"/>
          <w:szCs w:val="20"/>
        </w:rPr>
        <w:t>pont</w:t>
      </w:r>
      <w:r w:rsidRPr="00E90F51">
        <w:rPr>
          <w:rFonts w:ascii="Arial" w:hAnsi="Arial" w:cs="Arial"/>
          <w:sz w:val="20"/>
          <w:szCs w:val="20"/>
        </w:rPr>
        <w:t>),</w:t>
      </w:r>
    </w:p>
    <w:p w14:paraId="12DEF5FF" w14:textId="222CCDF4" w:rsidR="00196394" w:rsidRPr="00E90F51" w:rsidRDefault="00196394" w:rsidP="002A2BEA">
      <w:pPr>
        <w:pStyle w:val="Listaszerbekezds"/>
        <w:numPr>
          <w:ilvl w:val="0"/>
          <w:numId w:val="27"/>
        </w:numPr>
        <w:spacing w:after="150" w:line="276" w:lineRule="auto"/>
        <w:contextualSpacing/>
        <w:jc w:val="both"/>
        <w:rPr>
          <w:rFonts w:ascii="Arial" w:hAnsi="Arial" w:cs="Arial"/>
          <w:sz w:val="20"/>
          <w:szCs w:val="20"/>
        </w:rPr>
      </w:pPr>
      <w:r w:rsidRPr="00E90F51">
        <w:rPr>
          <w:rFonts w:ascii="Arial" w:hAnsi="Arial" w:cs="Arial"/>
          <w:sz w:val="20"/>
          <w:szCs w:val="20"/>
        </w:rPr>
        <w:t>egyes szolgáltatások havi díja</w:t>
      </w:r>
      <w:r>
        <w:rPr>
          <w:rFonts w:ascii="Arial" w:hAnsi="Arial" w:cs="Arial"/>
          <w:sz w:val="20"/>
          <w:szCs w:val="20"/>
        </w:rPr>
        <w:t xml:space="preserve"> összesen</w:t>
      </w:r>
      <w:r w:rsidRPr="00E90F51">
        <w:rPr>
          <w:rFonts w:ascii="Arial" w:hAnsi="Arial" w:cs="Arial"/>
          <w:sz w:val="20"/>
          <w:szCs w:val="20"/>
        </w:rPr>
        <w:t xml:space="preserve"> (</w:t>
      </w:r>
      <w:r>
        <w:rPr>
          <w:rFonts w:ascii="Arial" w:hAnsi="Arial" w:cs="Arial"/>
          <w:sz w:val="20"/>
          <w:szCs w:val="20"/>
        </w:rPr>
        <w:t>128.</w:t>
      </w:r>
      <w:r w:rsidR="003471EA">
        <w:rPr>
          <w:rFonts w:ascii="Arial" w:hAnsi="Arial" w:cs="Arial"/>
          <w:sz w:val="20"/>
          <w:szCs w:val="20"/>
        </w:rPr>
        <w:t>,</w:t>
      </w:r>
      <w:r>
        <w:rPr>
          <w:rFonts w:ascii="Arial" w:hAnsi="Arial" w:cs="Arial"/>
          <w:sz w:val="20"/>
          <w:szCs w:val="20"/>
        </w:rPr>
        <w:t xml:space="preserve"> </w:t>
      </w:r>
      <w:r w:rsidR="00153B7D">
        <w:rPr>
          <w:rFonts w:ascii="Arial" w:hAnsi="Arial" w:cs="Arial"/>
          <w:sz w:val="20"/>
          <w:szCs w:val="20"/>
        </w:rPr>
        <w:t xml:space="preserve">166. </w:t>
      </w:r>
      <w:r>
        <w:rPr>
          <w:rFonts w:ascii="Arial" w:hAnsi="Arial" w:cs="Arial"/>
          <w:sz w:val="20"/>
          <w:szCs w:val="20"/>
        </w:rPr>
        <w:t>pont)</w:t>
      </w:r>
    </w:p>
    <w:p w14:paraId="0E8FF621" w14:textId="77777777" w:rsidR="00196394" w:rsidRDefault="00196394" w:rsidP="002A2BEA">
      <w:pPr>
        <w:pStyle w:val="Listaszerbekezds"/>
        <w:numPr>
          <w:ilvl w:val="0"/>
          <w:numId w:val="27"/>
        </w:numPr>
        <w:spacing w:after="150" w:line="276" w:lineRule="auto"/>
        <w:contextualSpacing/>
        <w:jc w:val="both"/>
        <w:rPr>
          <w:rFonts w:ascii="Arial" w:hAnsi="Arial" w:cs="Arial"/>
          <w:sz w:val="20"/>
          <w:szCs w:val="20"/>
        </w:rPr>
      </w:pPr>
      <w:r w:rsidRPr="00E90F51">
        <w:rPr>
          <w:rFonts w:ascii="Arial" w:hAnsi="Arial" w:cs="Arial"/>
          <w:sz w:val="20"/>
          <w:szCs w:val="20"/>
        </w:rPr>
        <w:t xml:space="preserve">fizetések </w:t>
      </w:r>
      <w:r>
        <w:rPr>
          <w:rFonts w:ascii="Arial" w:hAnsi="Arial" w:cs="Arial"/>
          <w:sz w:val="20"/>
          <w:szCs w:val="20"/>
        </w:rPr>
        <w:t xml:space="preserve">(kivéve kártyás fizetések) </w:t>
      </w:r>
      <w:r w:rsidRPr="00E90F51">
        <w:rPr>
          <w:rFonts w:ascii="Arial" w:hAnsi="Arial" w:cs="Arial"/>
          <w:sz w:val="20"/>
          <w:szCs w:val="20"/>
        </w:rPr>
        <w:t>költsége</w:t>
      </w:r>
      <w:r>
        <w:rPr>
          <w:rFonts w:ascii="Arial" w:hAnsi="Arial" w:cs="Arial"/>
          <w:sz w:val="20"/>
          <w:szCs w:val="20"/>
        </w:rPr>
        <w:t xml:space="preserve"> összesen </w:t>
      </w:r>
      <w:r w:rsidRPr="00E90F51">
        <w:rPr>
          <w:rFonts w:ascii="Arial" w:hAnsi="Arial" w:cs="Arial"/>
          <w:sz w:val="20"/>
          <w:szCs w:val="20"/>
        </w:rPr>
        <w:t>(</w:t>
      </w:r>
      <w:r>
        <w:rPr>
          <w:rFonts w:ascii="Arial" w:hAnsi="Arial" w:cs="Arial"/>
          <w:sz w:val="20"/>
          <w:szCs w:val="20"/>
        </w:rPr>
        <w:t>132.,</w:t>
      </w:r>
      <w:r w:rsidR="00153B7D">
        <w:rPr>
          <w:rFonts w:ascii="Arial" w:hAnsi="Arial" w:cs="Arial"/>
          <w:sz w:val="20"/>
          <w:szCs w:val="20"/>
        </w:rPr>
        <w:t xml:space="preserve"> 169.</w:t>
      </w:r>
      <w:r>
        <w:rPr>
          <w:rFonts w:ascii="Arial" w:hAnsi="Arial" w:cs="Arial"/>
          <w:sz w:val="20"/>
          <w:szCs w:val="20"/>
        </w:rPr>
        <w:t xml:space="preserve"> pont)</w:t>
      </w:r>
      <w:r w:rsidRPr="00E90F51">
        <w:rPr>
          <w:rFonts w:ascii="Arial" w:hAnsi="Arial" w:cs="Arial"/>
          <w:sz w:val="20"/>
          <w:szCs w:val="20"/>
        </w:rPr>
        <w:t>,</w:t>
      </w:r>
    </w:p>
    <w:p w14:paraId="43E21632" w14:textId="77777777" w:rsidR="00153B7D" w:rsidRDefault="00153B7D" w:rsidP="002A2BEA">
      <w:pPr>
        <w:pStyle w:val="Listaszerbekezds"/>
        <w:numPr>
          <w:ilvl w:val="0"/>
          <w:numId w:val="27"/>
        </w:numPr>
        <w:spacing w:after="150" w:line="276" w:lineRule="auto"/>
        <w:contextualSpacing/>
        <w:jc w:val="both"/>
        <w:rPr>
          <w:rFonts w:ascii="Arial" w:hAnsi="Arial" w:cs="Arial"/>
          <w:sz w:val="20"/>
          <w:szCs w:val="20"/>
        </w:rPr>
      </w:pPr>
      <w:r w:rsidRPr="003806FA">
        <w:rPr>
          <w:rFonts w:ascii="Arial" w:hAnsi="Arial" w:cs="Arial"/>
          <w:sz w:val="20"/>
          <w:szCs w:val="20"/>
        </w:rPr>
        <w:t>fizetési kére</w:t>
      </w:r>
      <w:r w:rsidR="00B9161D">
        <w:rPr>
          <w:rFonts w:ascii="Arial" w:hAnsi="Arial" w:cs="Arial"/>
          <w:sz w:val="20"/>
          <w:szCs w:val="20"/>
        </w:rPr>
        <w:t>le</w:t>
      </w:r>
      <w:r w:rsidRPr="003806FA">
        <w:rPr>
          <w:rFonts w:ascii="Arial" w:hAnsi="Arial" w:cs="Arial"/>
          <w:sz w:val="20"/>
          <w:szCs w:val="20"/>
        </w:rPr>
        <w:t>m</w:t>
      </w:r>
      <w:r>
        <w:rPr>
          <w:rFonts w:ascii="Arial" w:hAnsi="Arial" w:cs="Arial"/>
          <w:sz w:val="20"/>
          <w:szCs w:val="20"/>
        </w:rPr>
        <w:t xml:space="preserve"> </w:t>
      </w:r>
      <w:r w:rsidRPr="003806FA">
        <w:rPr>
          <w:rFonts w:ascii="Arial" w:hAnsi="Arial" w:cs="Arial"/>
          <w:sz w:val="20"/>
          <w:szCs w:val="20"/>
        </w:rPr>
        <w:t>fogadás díja</w:t>
      </w:r>
      <w:r>
        <w:rPr>
          <w:rFonts w:ascii="Arial" w:hAnsi="Arial" w:cs="Arial"/>
          <w:sz w:val="20"/>
          <w:szCs w:val="20"/>
        </w:rPr>
        <w:t xml:space="preserve"> (136., 174. pont)</w:t>
      </w:r>
    </w:p>
    <w:p w14:paraId="537A5D92" w14:textId="77777777" w:rsidR="00153B7D" w:rsidRDefault="00153B7D" w:rsidP="002A2BEA">
      <w:pPr>
        <w:pStyle w:val="Listaszerbekezds"/>
        <w:numPr>
          <w:ilvl w:val="0"/>
          <w:numId w:val="27"/>
        </w:numPr>
        <w:spacing w:after="150" w:line="276" w:lineRule="auto"/>
        <w:contextualSpacing/>
        <w:jc w:val="both"/>
        <w:rPr>
          <w:rFonts w:ascii="Arial" w:hAnsi="Arial" w:cs="Arial"/>
          <w:sz w:val="20"/>
          <w:szCs w:val="20"/>
        </w:rPr>
      </w:pPr>
      <w:r w:rsidRPr="00E90F51">
        <w:rPr>
          <w:rFonts w:ascii="Arial" w:hAnsi="Arial" w:cs="Arial"/>
          <w:sz w:val="20"/>
          <w:szCs w:val="20"/>
        </w:rPr>
        <w:t>fizetési kére</w:t>
      </w:r>
      <w:r w:rsidR="00B9161D">
        <w:rPr>
          <w:rFonts w:ascii="Arial" w:hAnsi="Arial" w:cs="Arial"/>
          <w:sz w:val="20"/>
          <w:szCs w:val="20"/>
        </w:rPr>
        <w:t>le</w:t>
      </w:r>
      <w:r w:rsidRPr="00E90F51">
        <w:rPr>
          <w:rFonts w:ascii="Arial" w:hAnsi="Arial" w:cs="Arial"/>
          <w:sz w:val="20"/>
          <w:szCs w:val="20"/>
        </w:rPr>
        <w:t>m küldés</w:t>
      </w:r>
      <w:r>
        <w:rPr>
          <w:rFonts w:ascii="Arial" w:hAnsi="Arial" w:cs="Arial"/>
          <w:sz w:val="20"/>
          <w:szCs w:val="20"/>
        </w:rPr>
        <w:t xml:space="preserve"> díja (137., 175. pont)</w:t>
      </w:r>
    </w:p>
    <w:p w14:paraId="186488FA" w14:textId="68FF6AE8" w:rsidR="00196394" w:rsidRPr="00E90F51" w:rsidRDefault="00196394" w:rsidP="002A2BEA">
      <w:pPr>
        <w:pStyle w:val="Listaszerbekezds"/>
        <w:numPr>
          <w:ilvl w:val="0"/>
          <w:numId w:val="27"/>
        </w:numPr>
        <w:spacing w:after="150" w:line="276" w:lineRule="auto"/>
        <w:contextualSpacing/>
        <w:jc w:val="both"/>
        <w:rPr>
          <w:rFonts w:ascii="Arial" w:hAnsi="Arial" w:cs="Arial"/>
          <w:sz w:val="20"/>
          <w:szCs w:val="20"/>
        </w:rPr>
      </w:pPr>
      <w:r w:rsidRPr="00E90F51">
        <w:rPr>
          <w:rFonts w:ascii="Arial" w:hAnsi="Arial" w:cs="Arial"/>
          <w:sz w:val="20"/>
          <w:szCs w:val="20"/>
        </w:rPr>
        <w:t>készpénzfelvétel díja</w:t>
      </w:r>
      <w:r>
        <w:rPr>
          <w:rFonts w:ascii="Arial" w:hAnsi="Arial" w:cs="Arial"/>
          <w:sz w:val="20"/>
          <w:szCs w:val="20"/>
        </w:rPr>
        <w:t xml:space="preserve"> összesen</w:t>
      </w:r>
      <w:r w:rsidRPr="00E90F51">
        <w:rPr>
          <w:rFonts w:ascii="Arial" w:hAnsi="Arial" w:cs="Arial"/>
          <w:sz w:val="20"/>
          <w:szCs w:val="20"/>
        </w:rPr>
        <w:t xml:space="preserve"> (</w:t>
      </w:r>
      <w:r>
        <w:rPr>
          <w:rFonts w:ascii="Arial" w:hAnsi="Arial" w:cs="Arial"/>
          <w:sz w:val="20"/>
          <w:szCs w:val="20"/>
        </w:rPr>
        <w:t xml:space="preserve">138., </w:t>
      </w:r>
      <w:r w:rsidR="00153B7D">
        <w:rPr>
          <w:rFonts w:ascii="Arial" w:hAnsi="Arial" w:cs="Arial"/>
          <w:sz w:val="20"/>
          <w:szCs w:val="20"/>
        </w:rPr>
        <w:t xml:space="preserve">176. </w:t>
      </w:r>
      <w:r>
        <w:rPr>
          <w:rFonts w:ascii="Arial" w:hAnsi="Arial" w:cs="Arial"/>
          <w:sz w:val="20"/>
          <w:szCs w:val="20"/>
        </w:rPr>
        <w:t>pont)</w:t>
      </w:r>
      <w:r w:rsidRPr="00E90F51">
        <w:rPr>
          <w:rFonts w:ascii="Arial" w:hAnsi="Arial" w:cs="Arial"/>
          <w:sz w:val="20"/>
          <w:szCs w:val="20"/>
        </w:rPr>
        <w:t>,</w:t>
      </w:r>
    </w:p>
    <w:p w14:paraId="63E7979D" w14:textId="77777777" w:rsidR="00196394" w:rsidRPr="00E90F51" w:rsidRDefault="00E90F51" w:rsidP="002A2BEA">
      <w:pPr>
        <w:pStyle w:val="Listaszerbekezds"/>
        <w:numPr>
          <w:ilvl w:val="0"/>
          <w:numId w:val="27"/>
        </w:numPr>
        <w:spacing w:after="150" w:line="276" w:lineRule="auto"/>
        <w:contextualSpacing/>
        <w:jc w:val="both"/>
        <w:rPr>
          <w:rFonts w:ascii="Arial" w:hAnsi="Arial" w:cs="Arial"/>
          <w:sz w:val="20"/>
          <w:szCs w:val="20"/>
        </w:rPr>
      </w:pPr>
      <w:r>
        <w:rPr>
          <w:rFonts w:ascii="Arial" w:hAnsi="Arial" w:cs="Arial"/>
          <w:sz w:val="20"/>
          <w:szCs w:val="20"/>
        </w:rPr>
        <w:t>b</w:t>
      </w:r>
      <w:r w:rsidRPr="003A1A64">
        <w:rPr>
          <w:rFonts w:ascii="Arial" w:hAnsi="Arial" w:cs="Arial"/>
          <w:sz w:val="20"/>
          <w:szCs w:val="20"/>
        </w:rPr>
        <w:t xml:space="preserve">etéti </w:t>
      </w:r>
      <w:r>
        <w:rPr>
          <w:rFonts w:ascii="Arial" w:hAnsi="Arial" w:cs="Arial"/>
          <w:sz w:val="20"/>
          <w:szCs w:val="20"/>
        </w:rPr>
        <w:t>bank</w:t>
      </w:r>
      <w:r w:rsidRPr="003A1A64">
        <w:rPr>
          <w:rFonts w:ascii="Arial" w:hAnsi="Arial" w:cs="Arial"/>
          <w:sz w:val="20"/>
          <w:szCs w:val="20"/>
        </w:rPr>
        <w:t>kártyával történő vásárlás díja</w:t>
      </w:r>
      <w:r w:rsidR="00196394" w:rsidRPr="00E90F51">
        <w:rPr>
          <w:rFonts w:ascii="Arial" w:hAnsi="Arial" w:cs="Arial"/>
          <w:sz w:val="20"/>
          <w:szCs w:val="20"/>
        </w:rPr>
        <w:t xml:space="preserve"> (</w:t>
      </w:r>
      <w:r>
        <w:rPr>
          <w:rFonts w:ascii="Arial" w:hAnsi="Arial" w:cs="Arial"/>
          <w:sz w:val="20"/>
          <w:szCs w:val="20"/>
        </w:rPr>
        <w:t xml:space="preserve">142., </w:t>
      </w:r>
      <w:r w:rsidR="00153B7D">
        <w:rPr>
          <w:rFonts w:ascii="Arial" w:hAnsi="Arial" w:cs="Arial"/>
          <w:sz w:val="20"/>
          <w:szCs w:val="20"/>
        </w:rPr>
        <w:t xml:space="preserve">180. </w:t>
      </w:r>
      <w:r>
        <w:rPr>
          <w:rFonts w:ascii="Arial" w:hAnsi="Arial" w:cs="Arial"/>
          <w:sz w:val="20"/>
          <w:szCs w:val="20"/>
        </w:rPr>
        <w:t>pont</w:t>
      </w:r>
      <w:r w:rsidR="00196394" w:rsidRPr="00E90F51">
        <w:rPr>
          <w:rFonts w:ascii="Arial" w:hAnsi="Arial" w:cs="Arial"/>
          <w:sz w:val="20"/>
          <w:szCs w:val="20"/>
        </w:rPr>
        <w:t>).</w:t>
      </w:r>
    </w:p>
    <w:p w14:paraId="46B05619" w14:textId="2F20A329" w:rsidR="00196394" w:rsidRPr="00E90F51" w:rsidRDefault="00196394" w:rsidP="00E90F51">
      <w:pPr>
        <w:spacing w:before="200" w:after="0"/>
        <w:rPr>
          <w:rFonts w:ascii="Arial" w:hAnsi="Arial" w:cs="Arial"/>
          <w:sz w:val="20"/>
          <w:szCs w:val="20"/>
        </w:rPr>
      </w:pPr>
      <w:r w:rsidRPr="00E90F51">
        <w:rPr>
          <w:rFonts w:ascii="Arial" w:hAnsi="Arial" w:cs="Arial"/>
          <w:sz w:val="20"/>
          <w:szCs w:val="20"/>
        </w:rPr>
        <w:t>Az</w:t>
      </w:r>
      <w:r w:rsidR="00E90F51">
        <w:rPr>
          <w:rFonts w:ascii="Arial" w:hAnsi="Arial" w:cs="Arial"/>
          <w:sz w:val="20"/>
          <w:szCs w:val="20"/>
        </w:rPr>
        <w:t xml:space="preserve"> összesen – </w:t>
      </w:r>
      <w:r w:rsidRPr="00E90F51">
        <w:rPr>
          <w:rFonts w:ascii="Arial" w:hAnsi="Arial" w:cs="Arial"/>
          <w:sz w:val="20"/>
          <w:szCs w:val="20"/>
        </w:rPr>
        <w:t xml:space="preserve">éves költség </w:t>
      </w:r>
    </w:p>
    <w:p w14:paraId="75E3E4C8" w14:textId="77777777" w:rsidR="00196394" w:rsidRPr="00E90F51" w:rsidRDefault="00196394" w:rsidP="002A2BEA">
      <w:pPr>
        <w:pStyle w:val="Listaszerbekezds"/>
        <w:numPr>
          <w:ilvl w:val="0"/>
          <w:numId w:val="28"/>
        </w:numPr>
        <w:spacing w:after="150" w:line="276" w:lineRule="auto"/>
        <w:contextualSpacing/>
        <w:jc w:val="both"/>
        <w:rPr>
          <w:rFonts w:ascii="Arial" w:hAnsi="Arial" w:cs="Arial"/>
          <w:sz w:val="20"/>
          <w:szCs w:val="20"/>
        </w:rPr>
      </w:pPr>
      <w:r w:rsidRPr="00E90F51">
        <w:rPr>
          <w:rFonts w:ascii="Arial" w:hAnsi="Arial" w:cs="Arial"/>
          <w:sz w:val="20"/>
          <w:szCs w:val="20"/>
        </w:rPr>
        <w:t>a havi költség tizenkétszerese, és</w:t>
      </w:r>
    </w:p>
    <w:p w14:paraId="42CCB57B" w14:textId="726B57C6" w:rsidR="00196394" w:rsidRPr="00E90F51" w:rsidRDefault="00196394" w:rsidP="002A2BEA">
      <w:pPr>
        <w:pStyle w:val="Listaszerbekezds"/>
        <w:numPr>
          <w:ilvl w:val="0"/>
          <w:numId w:val="28"/>
        </w:numPr>
        <w:spacing w:after="150" w:line="276" w:lineRule="auto"/>
        <w:contextualSpacing/>
        <w:jc w:val="both"/>
        <w:rPr>
          <w:rFonts w:ascii="Arial" w:hAnsi="Arial" w:cs="Arial"/>
          <w:sz w:val="20"/>
          <w:szCs w:val="20"/>
        </w:rPr>
      </w:pPr>
      <w:r w:rsidRPr="00E90F51">
        <w:rPr>
          <w:rFonts w:ascii="Arial" w:hAnsi="Arial" w:cs="Arial"/>
          <w:sz w:val="20"/>
          <w:szCs w:val="20"/>
        </w:rPr>
        <w:t xml:space="preserve">amennyiben </w:t>
      </w:r>
      <w:r w:rsidR="000B07BA">
        <w:rPr>
          <w:rFonts w:ascii="Arial" w:hAnsi="Arial" w:cs="Arial"/>
          <w:sz w:val="20"/>
          <w:szCs w:val="20"/>
        </w:rPr>
        <w:t>a</w:t>
      </w:r>
      <w:r w:rsidR="002A2BEA">
        <w:rPr>
          <w:rFonts w:ascii="Arial" w:hAnsi="Arial" w:cs="Arial"/>
          <w:sz w:val="20"/>
          <w:szCs w:val="20"/>
        </w:rPr>
        <w:t>z</w:t>
      </w:r>
      <w:r w:rsidR="000B07BA">
        <w:rPr>
          <w:rFonts w:ascii="Arial" w:hAnsi="Arial" w:cs="Arial"/>
          <w:sz w:val="20"/>
          <w:szCs w:val="20"/>
        </w:rPr>
        <w:t xml:space="preserve"> </w:t>
      </w:r>
      <w:r w:rsidR="002A2BEA">
        <w:rPr>
          <w:rFonts w:ascii="Arial" w:hAnsi="Arial" w:cs="Arial"/>
          <w:sz w:val="20"/>
          <w:szCs w:val="20"/>
        </w:rPr>
        <w:t>ügyfél</w:t>
      </w:r>
      <w:r w:rsidR="000B07BA">
        <w:rPr>
          <w:rFonts w:ascii="Arial" w:hAnsi="Arial" w:cs="Arial"/>
          <w:sz w:val="20"/>
          <w:szCs w:val="20"/>
        </w:rPr>
        <w:t xml:space="preserve"> </w:t>
      </w:r>
      <w:r w:rsidRPr="00E90F51">
        <w:rPr>
          <w:rFonts w:ascii="Arial" w:hAnsi="Arial" w:cs="Arial"/>
          <w:sz w:val="20"/>
          <w:szCs w:val="20"/>
        </w:rPr>
        <w:t>igényel</w:t>
      </w:r>
      <w:r w:rsidR="00E90F51">
        <w:rPr>
          <w:rFonts w:ascii="Arial" w:hAnsi="Arial" w:cs="Arial"/>
          <w:sz w:val="20"/>
          <w:szCs w:val="20"/>
        </w:rPr>
        <w:t xml:space="preserve"> betéti</w:t>
      </w:r>
      <w:r w:rsidRPr="00E90F51">
        <w:rPr>
          <w:rFonts w:ascii="Arial" w:hAnsi="Arial" w:cs="Arial"/>
          <w:sz w:val="20"/>
          <w:szCs w:val="20"/>
        </w:rPr>
        <w:t xml:space="preserve"> bankkártyát is a számlacsomaghoz, úgy a </w:t>
      </w:r>
      <w:r w:rsidR="00E90F51">
        <w:rPr>
          <w:rFonts w:ascii="Arial" w:hAnsi="Arial" w:cs="Arial"/>
          <w:sz w:val="20"/>
          <w:szCs w:val="20"/>
        </w:rPr>
        <w:t xml:space="preserve">Betéti </w:t>
      </w:r>
      <w:r w:rsidRPr="00E90F51">
        <w:rPr>
          <w:rFonts w:ascii="Arial" w:hAnsi="Arial" w:cs="Arial"/>
          <w:sz w:val="20"/>
          <w:szCs w:val="20"/>
        </w:rPr>
        <w:t xml:space="preserve">bankkártya </w:t>
      </w:r>
      <w:r w:rsidR="00E90F51">
        <w:rPr>
          <w:rFonts w:ascii="Arial" w:hAnsi="Arial" w:cs="Arial"/>
          <w:sz w:val="20"/>
          <w:szCs w:val="20"/>
        </w:rPr>
        <w:t>díjai</w:t>
      </w:r>
      <w:r w:rsidRPr="00E90F51">
        <w:rPr>
          <w:rFonts w:ascii="Arial" w:hAnsi="Arial" w:cs="Arial"/>
          <w:sz w:val="20"/>
          <w:szCs w:val="20"/>
        </w:rPr>
        <w:t xml:space="preserve"> </w:t>
      </w:r>
      <w:r w:rsidR="00E90F51">
        <w:rPr>
          <w:rFonts w:ascii="Arial" w:hAnsi="Arial" w:cs="Arial"/>
          <w:sz w:val="20"/>
          <w:szCs w:val="20"/>
        </w:rPr>
        <w:t>(143.,</w:t>
      </w:r>
      <w:r w:rsidR="006E075E">
        <w:rPr>
          <w:rFonts w:ascii="Arial" w:hAnsi="Arial" w:cs="Arial"/>
          <w:sz w:val="20"/>
          <w:szCs w:val="20"/>
        </w:rPr>
        <w:t xml:space="preserve"> 181.</w:t>
      </w:r>
      <w:r w:rsidR="00E90F51">
        <w:rPr>
          <w:rFonts w:ascii="Arial" w:hAnsi="Arial" w:cs="Arial"/>
          <w:sz w:val="20"/>
          <w:szCs w:val="20"/>
        </w:rPr>
        <w:t xml:space="preserve"> pont)</w:t>
      </w:r>
      <w:r w:rsidRPr="00E90F51">
        <w:rPr>
          <w:rFonts w:ascii="Arial" w:hAnsi="Arial" w:cs="Arial"/>
          <w:sz w:val="20"/>
          <w:szCs w:val="20"/>
        </w:rPr>
        <w:t>.</w:t>
      </w:r>
    </w:p>
    <w:p w14:paraId="425B0E05" w14:textId="2863FA53" w:rsidR="00196394" w:rsidRPr="00E90F51" w:rsidRDefault="00196394" w:rsidP="00196394">
      <w:pPr>
        <w:rPr>
          <w:rFonts w:ascii="Arial" w:hAnsi="Arial" w:cs="Arial"/>
          <w:sz w:val="20"/>
          <w:szCs w:val="20"/>
        </w:rPr>
      </w:pPr>
      <w:r w:rsidRPr="00E90F51">
        <w:rPr>
          <w:rFonts w:ascii="Arial" w:hAnsi="Arial" w:cs="Arial"/>
          <w:sz w:val="20"/>
          <w:szCs w:val="20"/>
        </w:rPr>
        <w:t>A</w:t>
      </w:r>
      <w:r w:rsidR="00153B7D">
        <w:rPr>
          <w:rFonts w:ascii="Arial" w:hAnsi="Arial" w:cs="Arial"/>
          <w:sz w:val="20"/>
          <w:szCs w:val="20"/>
        </w:rPr>
        <w:t xml:space="preserve"> 128., 132., </w:t>
      </w:r>
      <w:r w:rsidR="00FA6D4B">
        <w:rPr>
          <w:rFonts w:ascii="Arial" w:hAnsi="Arial" w:cs="Arial"/>
          <w:sz w:val="20"/>
          <w:szCs w:val="20"/>
        </w:rPr>
        <w:t xml:space="preserve">138., </w:t>
      </w:r>
      <w:r w:rsidR="005A6D57">
        <w:rPr>
          <w:rFonts w:ascii="Arial" w:hAnsi="Arial" w:cs="Arial"/>
          <w:sz w:val="20"/>
          <w:szCs w:val="20"/>
        </w:rPr>
        <w:t xml:space="preserve">143., </w:t>
      </w:r>
      <w:r w:rsidR="00FA6D4B">
        <w:rPr>
          <w:rFonts w:ascii="Arial" w:hAnsi="Arial" w:cs="Arial"/>
          <w:sz w:val="20"/>
          <w:szCs w:val="20"/>
        </w:rPr>
        <w:t>147., 151., 157., 166., 169.</w:t>
      </w:r>
      <w:r w:rsidR="005A6D57">
        <w:rPr>
          <w:rFonts w:ascii="Arial" w:hAnsi="Arial" w:cs="Arial"/>
          <w:sz w:val="20"/>
          <w:szCs w:val="20"/>
        </w:rPr>
        <w:t xml:space="preserve">, 176., </w:t>
      </w:r>
      <w:r w:rsidR="006E075E">
        <w:rPr>
          <w:rFonts w:ascii="Arial" w:hAnsi="Arial" w:cs="Arial"/>
          <w:sz w:val="20"/>
          <w:szCs w:val="20"/>
        </w:rPr>
        <w:t xml:space="preserve">181, </w:t>
      </w:r>
      <w:r w:rsidR="005A6D57">
        <w:rPr>
          <w:rFonts w:ascii="Arial" w:hAnsi="Arial" w:cs="Arial"/>
          <w:sz w:val="20"/>
          <w:szCs w:val="20"/>
        </w:rPr>
        <w:t>185., 189.</w:t>
      </w:r>
      <w:r w:rsidR="006E075E">
        <w:rPr>
          <w:rFonts w:ascii="Arial" w:hAnsi="Arial" w:cs="Arial"/>
          <w:sz w:val="20"/>
          <w:szCs w:val="20"/>
        </w:rPr>
        <w:t xml:space="preserve"> és</w:t>
      </w:r>
      <w:r w:rsidR="005A6D57">
        <w:rPr>
          <w:rFonts w:ascii="Arial" w:hAnsi="Arial" w:cs="Arial"/>
          <w:sz w:val="20"/>
          <w:szCs w:val="20"/>
        </w:rPr>
        <w:t xml:space="preserve"> 195.</w:t>
      </w:r>
      <w:r w:rsidR="00153B7D">
        <w:rPr>
          <w:rFonts w:ascii="Arial" w:hAnsi="Arial" w:cs="Arial"/>
          <w:sz w:val="20"/>
          <w:szCs w:val="20"/>
        </w:rPr>
        <w:t xml:space="preserve"> pont</w:t>
      </w:r>
      <w:r w:rsidRPr="00E90F51">
        <w:rPr>
          <w:rFonts w:ascii="Arial" w:hAnsi="Arial" w:cs="Arial"/>
          <w:sz w:val="20"/>
          <w:szCs w:val="20"/>
        </w:rPr>
        <w:t xml:space="preserve"> részösszesen költségeket tartalmaz, melyek az alábbi költségek és díjak összegéből tevődnek össze:</w:t>
      </w:r>
    </w:p>
    <w:p w14:paraId="3A35A398" w14:textId="77777777" w:rsidR="00196394" w:rsidRPr="00E90F51" w:rsidRDefault="00153B7D"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128. pont</w:t>
      </w:r>
      <w:r w:rsidR="00196394" w:rsidRPr="00E90F51">
        <w:rPr>
          <w:rFonts w:ascii="Arial" w:hAnsi="Arial" w:cs="Arial"/>
          <w:sz w:val="20"/>
          <w:szCs w:val="20"/>
        </w:rPr>
        <w:t xml:space="preserve"> = </w:t>
      </w:r>
      <w:r>
        <w:rPr>
          <w:rFonts w:ascii="Arial" w:hAnsi="Arial" w:cs="Arial"/>
          <w:sz w:val="20"/>
          <w:szCs w:val="20"/>
        </w:rPr>
        <w:t>129. pont</w:t>
      </w:r>
      <w:r w:rsidR="00196394" w:rsidRPr="00E90F51">
        <w:rPr>
          <w:rFonts w:ascii="Arial" w:hAnsi="Arial" w:cs="Arial"/>
          <w:sz w:val="20"/>
          <w:szCs w:val="20"/>
        </w:rPr>
        <w:t xml:space="preserve"> + </w:t>
      </w:r>
      <w:r>
        <w:rPr>
          <w:rFonts w:ascii="Arial" w:hAnsi="Arial" w:cs="Arial"/>
          <w:sz w:val="20"/>
          <w:szCs w:val="20"/>
        </w:rPr>
        <w:t xml:space="preserve">130. pont </w:t>
      </w:r>
      <w:r w:rsidR="00196394" w:rsidRPr="00E90F51">
        <w:rPr>
          <w:rFonts w:ascii="Arial" w:hAnsi="Arial" w:cs="Arial"/>
          <w:sz w:val="20"/>
          <w:szCs w:val="20"/>
        </w:rPr>
        <w:t xml:space="preserve">+ </w:t>
      </w:r>
      <w:r>
        <w:rPr>
          <w:rFonts w:ascii="Arial" w:hAnsi="Arial" w:cs="Arial"/>
          <w:sz w:val="20"/>
          <w:szCs w:val="20"/>
        </w:rPr>
        <w:t>131. pont</w:t>
      </w:r>
    </w:p>
    <w:p w14:paraId="36D1C687" w14:textId="77777777" w:rsidR="00196394" w:rsidRPr="00E90F51" w:rsidRDefault="00153B7D"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132. pont</w:t>
      </w:r>
      <w:r w:rsidR="00196394" w:rsidRPr="00E90F51">
        <w:rPr>
          <w:rFonts w:ascii="Arial" w:hAnsi="Arial" w:cs="Arial"/>
          <w:sz w:val="20"/>
          <w:szCs w:val="20"/>
        </w:rPr>
        <w:t xml:space="preserve"> = </w:t>
      </w:r>
      <w:r>
        <w:rPr>
          <w:rFonts w:ascii="Arial" w:hAnsi="Arial" w:cs="Arial"/>
          <w:sz w:val="20"/>
          <w:szCs w:val="20"/>
        </w:rPr>
        <w:t>133. pont</w:t>
      </w:r>
      <w:r w:rsidR="00196394" w:rsidRPr="00E90F51">
        <w:rPr>
          <w:rFonts w:ascii="Arial" w:hAnsi="Arial" w:cs="Arial"/>
          <w:sz w:val="20"/>
          <w:szCs w:val="20"/>
        </w:rPr>
        <w:t xml:space="preserve"> + </w:t>
      </w:r>
      <w:r>
        <w:rPr>
          <w:rFonts w:ascii="Arial" w:hAnsi="Arial" w:cs="Arial"/>
          <w:sz w:val="20"/>
          <w:szCs w:val="20"/>
        </w:rPr>
        <w:t xml:space="preserve">134. pont </w:t>
      </w:r>
      <w:r w:rsidR="00196394" w:rsidRPr="00E90F51">
        <w:rPr>
          <w:rFonts w:ascii="Arial" w:hAnsi="Arial" w:cs="Arial"/>
          <w:sz w:val="20"/>
          <w:szCs w:val="20"/>
        </w:rPr>
        <w:t xml:space="preserve">+ </w:t>
      </w:r>
      <w:r>
        <w:rPr>
          <w:rFonts w:ascii="Arial" w:hAnsi="Arial" w:cs="Arial"/>
          <w:sz w:val="20"/>
          <w:szCs w:val="20"/>
        </w:rPr>
        <w:t>135. pont</w:t>
      </w:r>
    </w:p>
    <w:p w14:paraId="28B9E763" w14:textId="77777777" w:rsidR="00196394" w:rsidRDefault="00153B7D"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138. pont</w:t>
      </w:r>
      <w:r w:rsidR="00196394" w:rsidRPr="00E90F51">
        <w:rPr>
          <w:rFonts w:ascii="Arial" w:hAnsi="Arial" w:cs="Arial"/>
          <w:sz w:val="20"/>
          <w:szCs w:val="20"/>
        </w:rPr>
        <w:t xml:space="preserve"> = </w:t>
      </w:r>
      <w:r>
        <w:rPr>
          <w:rFonts w:ascii="Arial" w:hAnsi="Arial" w:cs="Arial"/>
          <w:sz w:val="20"/>
          <w:szCs w:val="20"/>
        </w:rPr>
        <w:t>139. pont</w:t>
      </w:r>
      <w:r w:rsidR="00196394" w:rsidRPr="00E90F51">
        <w:rPr>
          <w:rFonts w:ascii="Arial" w:hAnsi="Arial" w:cs="Arial"/>
          <w:sz w:val="20"/>
          <w:szCs w:val="20"/>
        </w:rPr>
        <w:t xml:space="preserve"> + </w:t>
      </w:r>
      <w:r>
        <w:rPr>
          <w:rFonts w:ascii="Arial" w:hAnsi="Arial" w:cs="Arial"/>
          <w:sz w:val="20"/>
          <w:szCs w:val="20"/>
        </w:rPr>
        <w:t xml:space="preserve">140. pont </w:t>
      </w:r>
      <w:r w:rsidR="00196394" w:rsidRPr="00E90F51">
        <w:rPr>
          <w:rFonts w:ascii="Arial" w:hAnsi="Arial" w:cs="Arial"/>
          <w:sz w:val="20"/>
          <w:szCs w:val="20"/>
        </w:rPr>
        <w:t xml:space="preserve">+ </w:t>
      </w:r>
      <w:r w:rsidR="00FA6D4B">
        <w:rPr>
          <w:rFonts w:ascii="Arial" w:hAnsi="Arial" w:cs="Arial"/>
          <w:sz w:val="20"/>
          <w:szCs w:val="20"/>
        </w:rPr>
        <w:t>141. pont</w:t>
      </w:r>
    </w:p>
    <w:p w14:paraId="7EEE793C" w14:textId="77777777" w:rsidR="00AF5374" w:rsidRPr="0030562B" w:rsidRDefault="00AF5374" w:rsidP="002A2BEA">
      <w:pPr>
        <w:pStyle w:val="Listaszerbekezds"/>
        <w:numPr>
          <w:ilvl w:val="0"/>
          <w:numId w:val="29"/>
        </w:numPr>
        <w:spacing w:after="150" w:line="276" w:lineRule="auto"/>
        <w:contextualSpacing/>
        <w:jc w:val="both"/>
        <w:rPr>
          <w:rFonts w:ascii="Arial" w:hAnsi="Arial" w:cs="Arial"/>
          <w:sz w:val="20"/>
          <w:szCs w:val="20"/>
        </w:rPr>
      </w:pPr>
      <w:r w:rsidRPr="00AF5374">
        <w:rPr>
          <w:rFonts w:ascii="Arial" w:hAnsi="Arial" w:cs="Arial"/>
          <w:sz w:val="20"/>
          <w:szCs w:val="20"/>
        </w:rPr>
        <w:t>143. pont = 144. pont</w:t>
      </w:r>
      <w:r w:rsidRPr="001B3056">
        <w:rPr>
          <w:rFonts w:ascii="Arial" w:hAnsi="Arial" w:cs="Arial"/>
          <w:sz w:val="20"/>
          <w:szCs w:val="20"/>
        </w:rPr>
        <w:t xml:space="preserve"> + </w:t>
      </w:r>
      <w:r w:rsidRPr="0030562B">
        <w:rPr>
          <w:rFonts w:ascii="Arial" w:hAnsi="Arial" w:cs="Arial"/>
          <w:sz w:val="20"/>
          <w:szCs w:val="20"/>
        </w:rPr>
        <w:t>145. pont</w:t>
      </w:r>
    </w:p>
    <w:p w14:paraId="1DADDC73" w14:textId="77777777" w:rsidR="00196394" w:rsidRPr="00E90F51" w:rsidRDefault="00FA6D4B"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147. pont</w:t>
      </w:r>
      <w:r w:rsidR="00196394" w:rsidRPr="00E90F51">
        <w:rPr>
          <w:rFonts w:ascii="Arial" w:hAnsi="Arial" w:cs="Arial"/>
          <w:sz w:val="20"/>
          <w:szCs w:val="20"/>
        </w:rPr>
        <w:t xml:space="preserve"> = </w:t>
      </w:r>
      <w:r>
        <w:rPr>
          <w:rFonts w:ascii="Arial" w:hAnsi="Arial" w:cs="Arial"/>
          <w:sz w:val="20"/>
          <w:szCs w:val="20"/>
        </w:rPr>
        <w:t>148. pont</w:t>
      </w:r>
      <w:r w:rsidR="00196394" w:rsidRPr="00E90F51">
        <w:rPr>
          <w:rFonts w:ascii="Arial" w:hAnsi="Arial" w:cs="Arial"/>
          <w:sz w:val="20"/>
          <w:szCs w:val="20"/>
        </w:rPr>
        <w:t xml:space="preserve"> + </w:t>
      </w:r>
      <w:r>
        <w:rPr>
          <w:rFonts w:ascii="Arial" w:hAnsi="Arial" w:cs="Arial"/>
          <w:sz w:val="20"/>
          <w:szCs w:val="20"/>
        </w:rPr>
        <w:t xml:space="preserve">149. pont </w:t>
      </w:r>
      <w:r w:rsidR="00196394" w:rsidRPr="00E90F51">
        <w:rPr>
          <w:rFonts w:ascii="Arial" w:hAnsi="Arial" w:cs="Arial"/>
          <w:sz w:val="20"/>
          <w:szCs w:val="20"/>
        </w:rPr>
        <w:t xml:space="preserve">+ </w:t>
      </w:r>
      <w:r>
        <w:rPr>
          <w:rFonts w:ascii="Arial" w:hAnsi="Arial" w:cs="Arial"/>
          <w:sz w:val="20"/>
          <w:szCs w:val="20"/>
        </w:rPr>
        <w:t>150. pont</w:t>
      </w:r>
    </w:p>
    <w:p w14:paraId="31EEDFC0" w14:textId="77777777" w:rsidR="00196394" w:rsidRPr="00E90F51" w:rsidRDefault="00FA6D4B"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 xml:space="preserve">151. pont </w:t>
      </w:r>
      <w:r w:rsidR="00196394" w:rsidRPr="00E90F51">
        <w:rPr>
          <w:rFonts w:ascii="Arial" w:hAnsi="Arial" w:cs="Arial"/>
          <w:sz w:val="20"/>
          <w:szCs w:val="20"/>
        </w:rPr>
        <w:t xml:space="preserve">= </w:t>
      </w:r>
      <w:r>
        <w:rPr>
          <w:rFonts w:ascii="Arial" w:hAnsi="Arial" w:cs="Arial"/>
          <w:sz w:val="20"/>
          <w:szCs w:val="20"/>
        </w:rPr>
        <w:t xml:space="preserve">152. pont </w:t>
      </w:r>
      <w:r w:rsidR="00196394" w:rsidRPr="00E90F51">
        <w:rPr>
          <w:rFonts w:ascii="Arial" w:hAnsi="Arial" w:cs="Arial"/>
          <w:sz w:val="20"/>
          <w:szCs w:val="20"/>
        </w:rPr>
        <w:t xml:space="preserve">+ </w:t>
      </w:r>
      <w:r>
        <w:rPr>
          <w:rFonts w:ascii="Arial" w:hAnsi="Arial" w:cs="Arial"/>
          <w:sz w:val="20"/>
          <w:szCs w:val="20"/>
        </w:rPr>
        <w:t>153. pont</w:t>
      </w:r>
      <w:r w:rsidR="00196394" w:rsidRPr="00E90F51">
        <w:rPr>
          <w:rFonts w:ascii="Arial" w:hAnsi="Arial" w:cs="Arial"/>
          <w:sz w:val="20"/>
          <w:szCs w:val="20"/>
        </w:rPr>
        <w:t xml:space="preserve"> + </w:t>
      </w:r>
      <w:r>
        <w:rPr>
          <w:rFonts w:ascii="Arial" w:hAnsi="Arial" w:cs="Arial"/>
          <w:sz w:val="20"/>
          <w:szCs w:val="20"/>
        </w:rPr>
        <w:t>154. pont</w:t>
      </w:r>
    </w:p>
    <w:p w14:paraId="340A9687" w14:textId="77777777" w:rsidR="00196394" w:rsidRPr="00E90F51" w:rsidRDefault="00FA6D4B"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157. pont</w:t>
      </w:r>
      <w:r w:rsidR="00196394" w:rsidRPr="00E90F51">
        <w:rPr>
          <w:rFonts w:ascii="Arial" w:hAnsi="Arial" w:cs="Arial"/>
          <w:sz w:val="20"/>
          <w:szCs w:val="20"/>
        </w:rPr>
        <w:t xml:space="preserve"> = </w:t>
      </w:r>
      <w:r>
        <w:rPr>
          <w:rFonts w:ascii="Arial" w:hAnsi="Arial" w:cs="Arial"/>
          <w:sz w:val="20"/>
          <w:szCs w:val="20"/>
        </w:rPr>
        <w:t>158. pont</w:t>
      </w:r>
      <w:r w:rsidR="00196394" w:rsidRPr="00E90F51">
        <w:rPr>
          <w:rFonts w:ascii="Arial" w:hAnsi="Arial" w:cs="Arial"/>
          <w:sz w:val="20"/>
          <w:szCs w:val="20"/>
        </w:rPr>
        <w:t xml:space="preserve"> + </w:t>
      </w:r>
      <w:r>
        <w:rPr>
          <w:rFonts w:ascii="Arial" w:hAnsi="Arial" w:cs="Arial"/>
          <w:sz w:val="20"/>
          <w:szCs w:val="20"/>
        </w:rPr>
        <w:t>159. pont</w:t>
      </w:r>
      <w:r w:rsidR="00196394" w:rsidRPr="00E90F51">
        <w:rPr>
          <w:rFonts w:ascii="Arial" w:hAnsi="Arial" w:cs="Arial"/>
          <w:sz w:val="20"/>
          <w:szCs w:val="20"/>
        </w:rPr>
        <w:t xml:space="preserve"> + </w:t>
      </w:r>
      <w:r>
        <w:rPr>
          <w:rFonts w:ascii="Arial" w:hAnsi="Arial" w:cs="Arial"/>
          <w:sz w:val="20"/>
          <w:szCs w:val="20"/>
        </w:rPr>
        <w:t>160. pont</w:t>
      </w:r>
    </w:p>
    <w:p w14:paraId="153D815A" w14:textId="4E881602" w:rsidR="00196394" w:rsidRPr="00E90F51" w:rsidRDefault="00FA6D4B"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166. pont</w:t>
      </w:r>
      <w:r w:rsidR="00196394" w:rsidRPr="00E90F51">
        <w:rPr>
          <w:rFonts w:ascii="Arial" w:hAnsi="Arial" w:cs="Arial"/>
          <w:sz w:val="20"/>
          <w:szCs w:val="20"/>
        </w:rPr>
        <w:t xml:space="preserve"> = </w:t>
      </w:r>
      <w:r>
        <w:rPr>
          <w:rFonts w:ascii="Arial" w:hAnsi="Arial" w:cs="Arial"/>
          <w:sz w:val="20"/>
          <w:szCs w:val="20"/>
        </w:rPr>
        <w:t>167. pont</w:t>
      </w:r>
      <w:r w:rsidRPr="00E90F51">
        <w:rPr>
          <w:rFonts w:ascii="Arial" w:hAnsi="Arial" w:cs="Arial"/>
          <w:sz w:val="20"/>
          <w:szCs w:val="20"/>
        </w:rPr>
        <w:t xml:space="preserve"> </w:t>
      </w:r>
      <w:r w:rsidR="00196394" w:rsidRPr="00E90F51">
        <w:rPr>
          <w:rFonts w:ascii="Arial" w:hAnsi="Arial" w:cs="Arial"/>
          <w:sz w:val="20"/>
          <w:szCs w:val="20"/>
        </w:rPr>
        <w:t xml:space="preserve">+ </w:t>
      </w:r>
      <w:r>
        <w:rPr>
          <w:rFonts w:ascii="Arial" w:hAnsi="Arial" w:cs="Arial"/>
          <w:sz w:val="20"/>
          <w:szCs w:val="20"/>
        </w:rPr>
        <w:t>168. pont</w:t>
      </w:r>
      <w:r w:rsidR="00931798">
        <w:rPr>
          <w:rFonts w:ascii="Arial" w:hAnsi="Arial" w:cs="Arial"/>
          <w:sz w:val="20"/>
          <w:szCs w:val="20"/>
        </w:rPr>
        <w:t xml:space="preserve"> + 170. pont</w:t>
      </w:r>
    </w:p>
    <w:p w14:paraId="73981808" w14:textId="77777777" w:rsidR="00196394" w:rsidRPr="00E90F51" w:rsidRDefault="00FA6D4B"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169. pont</w:t>
      </w:r>
      <w:r w:rsidR="00196394" w:rsidRPr="00E90F51">
        <w:rPr>
          <w:rFonts w:ascii="Arial" w:hAnsi="Arial" w:cs="Arial"/>
          <w:sz w:val="20"/>
          <w:szCs w:val="20"/>
        </w:rPr>
        <w:t xml:space="preserve"> = </w:t>
      </w:r>
      <w:r>
        <w:rPr>
          <w:rFonts w:ascii="Arial" w:hAnsi="Arial" w:cs="Arial"/>
          <w:sz w:val="20"/>
          <w:szCs w:val="20"/>
        </w:rPr>
        <w:t>171. pont</w:t>
      </w:r>
      <w:r w:rsidR="00196394" w:rsidRPr="00E90F51">
        <w:rPr>
          <w:rFonts w:ascii="Arial" w:hAnsi="Arial" w:cs="Arial"/>
          <w:sz w:val="20"/>
          <w:szCs w:val="20"/>
        </w:rPr>
        <w:t xml:space="preserve"> + </w:t>
      </w:r>
      <w:r>
        <w:rPr>
          <w:rFonts w:ascii="Arial" w:hAnsi="Arial" w:cs="Arial"/>
          <w:sz w:val="20"/>
          <w:szCs w:val="20"/>
        </w:rPr>
        <w:t>172. pont</w:t>
      </w:r>
      <w:r w:rsidR="00196394" w:rsidRPr="00E90F51">
        <w:rPr>
          <w:rFonts w:ascii="Arial" w:hAnsi="Arial" w:cs="Arial"/>
          <w:sz w:val="20"/>
          <w:szCs w:val="20"/>
        </w:rPr>
        <w:t xml:space="preserve"> + </w:t>
      </w:r>
      <w:r>
        <w:rPr>
          <w:rFonts w:ascii="Arial" w:hAnsi="Arial" w:cs="Arial"/>
          <w:sz w:val="20"/>
          <w:szCs w:val="20"/>
        </w:rPr>
        <w:t>173. pont</w:t>
      </w:r>
    </w:p>
    <w:p w14:paraId="2CDEEFE8" w14:textId="77777777" w:rsidR="00196394" w:rsidRDefault="005A6D57"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176. pont</w:t>
      </w:r>
      <w:r w:rsidR="00196394" w:rsidRPr="00E90F51">
        <w:rPr>
          <w:rFonts w:ascii="Arial" w:hAnsi="Arial" w:cs="Arial"/>
          <w:sz w:val="20"/>
          <w:szCs w:val="20"/>
        </w:rPr>
        <w:t xml:space="preserve"> = </w:t>
      </w:r>
      <w:r>
        <w:rPr>
          <w:rFonts w:ascii="Arial" w:hAnsi="Arial" w:cs="Arial"/>
          <w:sz w:val="20"/>
          <w:szCs w:val="20"/>
        </w:rPr>
        <w:t>177. pont</w:t>
      </w:r>
      <w:r w:rsidR="00196394" w:rsidRPr="00E90F51">
        <w:rPr>
          <w:rFonts w:ascii="Arial" w:hAnsi="Arial" w:cs="Arial"/>
          <w:sz w:val="20"/>
          <w:szCs w:val="20"/>
        </w:rPr>
        <w:t xml:space="preserve"> + </w:t>
      </w:r>
      <w:r>
        <w:rPr>
          <w:rFonts w:ascii="Arial" w:hAnsi="Arial" w:cs="Arial"/>
          <w:sz w:val="20"/>
          <w:szCs w:val="20"/>
        </w:rPr>
        <w:t>178. pont</w:t>
      </w:r>
      <w:r w:rsidR="00196394" w:rsidRPr="00E90F51">
        <w:rPr>
          <w:rFonts w:ascii="Arial" w:hAnsi="Arial" w:cs="Arial"/>
          <w:sz w:val="20"/>
          <w:szCs w:val="20"/>
        </w:rPr>
        <w:t xml:space="preserve"> + </w:t>
      </w:r>
      <w:r>
        <w:rPr>
          <w:rFonts w:ascii="Arial" w:hAnsi="Arial" w:cs="Arial"/>
          <w:sz w:val="20"/>
          <w:szCs w:val="20"/>
        </w:rPr>
        <w:t>179. pont</w:t>
      </w:r>
    </w:p>
    <w:p w14:paraId="7FA65AA3" w14:textId="77777777" w:rsidR="00AF5374" w:rsidRPr="0030562B" w:rsidRDefault="00AF5374" w:rsidP="002A2BEA">
      <w:pPr>
        <w:pStyle w:val="Listaszerbekezds"/>
        <w:numPr>
          <w:ilvl w:val="0"/>
          <w:numId w:val="29"/>
        </w:numPr>
        <w:spacing w:after="150" w:line="276" w:lineRule="auto"/>
        <w:contextualSpacing/>
        <w:jc w:val="both"/>
        <w:rPr>
          <w:rFonts w:ascii="Arial" w:hAnsi="Arial" w:cs="Arial"/>
          <w:sz w:val="20"/>
          <w:szCs w:val="20"/>
        </w:rPr>
      </w:pPr>
      <w:r w:rsidRPr="00AF5374">
        <w:rPr>
          <w:rFonts w:ascii="Arial" w:hAnsi="Arial" w:cs="Arial"/>
          <w:sz w:val="20"/>
          <w:szCs w:val="20"/>
        </w:rPr>
        <w:t>181. pont</w:t>
      </w:r>
      <w:r w:rsidRPr="001B3056">
        <w:rPr>
          <w:rFonts w:ascii="Arial" w:hAnsi="Arial" w:cs="Arial"/>
          <w:sz w:val="20"/>
          <w:szCs w:val="20"/>
        </w:rPr>
        <w:t xml:space="preserve"> = 182. pont</w:t>
      </w:r>
      <w:r w:rsidRPr="0030562B">
        <w:rPr>
          <w:rFonts w:ascii="Arial" w:hAnsi="Arial" w:cs="Arial"/>
          <w:sz w:val="20"/>
          <w:szCs w:val="20"/>
        </w:rPr>
        <w:t xml:space="preserve"> + 183. pont</w:t>
      </w:r>
    </w:p>
    <w:p w14:paraId="2BF02ABC" w14:textId="77777777" w:rsidR="00196394" w:rsidRPr="00E90F51" w:rsidRDefault="005A6D57"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185. pont</w:t>
      </w:r>
      <w:r w:rsidR="00196394" w:rsidRPr="00E90F51">
        <w:rPr>
          <w:rFonts w:ascii="Arial" w:hAnsi="Arial" w:cs="Arial"/>
          <w:sz w:val="20"/>
          <w:szCs w:val="20"/>
        </w:rPr>
        <w:t xml:space="preserve"> = </w:t>
      </w:r>
      <w:r>
        <w:rPr>
          <w:rFonts w:ascii="Arial" w:hAnsi="Arial" w:cs="Arial"/>
          <w:sz w:val="20"/>
          <w:szCs w:val="20"/>
        </w:rPr>
        <w:t>186. pont</w:t>
      </w:r>
      <w:r w:rsidR="00196394" w:rsidRPr="00E90F51">
        <w:rPr>
          <w:rFonts w:ascii="Arial" w:hAnsi="Arial" w:cs="Arial"/>
          <w:sz w:val="20"/>
          <w:szCs w:val="20"/>
        </w:rPr>
        <w:t xml:space="preserve"> + </w:t>
      </w:r>
      <w:r>
        <w:rPr>
          <w:rFonts w:ascii="Arial" w:hAnsi="Arial" w:cs="Arial"/>
          <w:sz w:val="20"/>
          <w:szCs w:val="20"/>
        </w:rPr>
        <w:t>187. pont</w:t>
      </w:r>
      <w:r w:rsidR="00196394" w:rsidRPr="00E90F51">
        <w:rPr>
          <w:rFonts w:ascii="Arial" w:hAnsi="Arial" w:cs="Arial"/>
          <w:sz w:val="20"/>
          <w:szCs w:val="20"/>
        </w:rPr>
        <w:t xml:space="preserve"> + </w:t>
      </w:r>
      <w:r>
        <w:rPr>
          <w:rFonts w:ascii="Arial" w:hAnsi="Arial" w:cs="Arial"/>
          <w:sz w:val="20"/>
          <w:szCs w:val="20"/>
        </w:rPr>
        <w:t>188. pont</w:t>
      </w:r>
    </w:p>
    <w:p w14:paraId="37A42A2A" w14:textId="77777777" w:rsidR="00196394" w:rsidRPr="00E90F51" w:rsidRDefault="005A6D57"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189. pont</w:t>
      </w:r>
      <w:r w:rsidR="00196394" w:rsidRPr="00E90F51">
        <w:rPr>
          <w:rFonts w:ascii="Arial" w:hAnsi="Arial" w:cs="Arial"/>
          <w:sz w:val="20"/>
          <w:szCs w:val="20"/>
        </w:rPr>
        <w:t xml:space="preserve"> = </w:t>
      </w:r>
      <w:r>
        <w:rPr>
          <w:rFonts w:ascii="Arial" w:hAnsi="Arial" w:cs="Arial"/>
          <w:sz w:val="20"/>
          <w:szCs w:val="20"/>
        </w:rPr>
        <w:t>190. pont</w:t>
      </w:r>
      <w:r w:rsidR="00196394" w:rsidRPr="00E90F51">
        <w:rPr>
          <w:rFonts w:ascii="Arial" w:hAnsi="Arial" w:cs="Arial"/>
          <w:sz w:val="20"/>
          <w:szCs w:val="20"/>
        </w:rPr>
        <w:t xml:space="preserve"> + </w:t>
      </w:r>
      <w:r>
        <w:rPr>
          <w:rFonts w:ascii="Arial" w:hAnsi="Arial" w:cs="Arial"/>
          <w:sz w:val="20"/>
          <w:szCs w:val="20"/>
        </w:rPr>
        <w:t>191. pont</w:t>
      </w:r>
      <w:r w:rsidR="00196394" w:rsidRPr="00E90F51">
        <w:rPr>
          <w:rFonts w:ascii="Arial" w:hAnsi="Arial" w:cs="Arial"/>
          <w:sz w:val="20"/>
          <w:szCs w:val="20"/>
        </w:rPr>
        <w:t xml:space="preserve"> + </w:t>
      </w:r>
      <w:r>
        <w:rPr>
          <w:rFonts w:ascii="Arial" w:hAnsi="Arial" w:cs="Arial"/>
          <w:sz w:val="20"/>
          <w:szCs w:val="20"/>
        </w:rPr>
        <w:t>192. pont</w:t>
      </w:r>
    </w:p>
    <w:p w14:paraId="2FF26C1E" w14:textId="77777777" w:rsidR="00196394" w:rsidRPr="00E90F51" w:rsidRDefault="005A6D57"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195. pont</w:t>
      </w:r>
      <w:r w:rsidR="00196394" w:rsidRPr="00E90F51">
        <w:rPr>
          <w:rFonts w:ascii="Arial" w:hAnsi="Arial" w:cs="Arial"/>
          <w:sz w:val="20"/>
          <w:szCs w:val="20"/>
        </w:rPr>
        <w:t xml:space="preserve"> = </w:t>
      </w:r>
      <w:r>
        <w:rPr>
          <w:rFonts w:ascii="Arial" w:hAnsi="Arial" w:cs="Arial"/>
          <w:sz w:val="20"/>
          <w:szCs w:val="20"/>
        </w:rPr>
        <w:t>196. pont</w:t>
      </w:r>
      <w:r w:rsidR="00196394" w:rsidRPr="00E90F51">
        <w:rPr>
          <w:rFonts w:ascii="Arial" w:hAnsi="Arial" w:cs="Arial"/>
          <w:sz w:val="20"/>
          <w:szCs w:val="20"/>
        </w:rPr>
        <w:t xml:space="preserve"> + </w:t>
      </w:r>
      <w:r>
        <w:rPr>
          <w:rFonts w:ascii="Arial" w:hAnsi="Arial" w:cs="Arial"/>
          <w:sz w:val="20"/>
          <w:szCs w:val="20"/>
        </w:rPr>
        <w:t>197. pont</w:t>
      </w:r>
      <w:r w:rsidR="00196394" w:rsidRPr="00E90F51">
        <w:rPr>
          <w:rFonts w:ascii="Arial" w:hAnsi="Arial" w:cs="Arial"/>
          <w:sz w:val="20"/>
          <w:szCs w:val="20"/>
        </w:rPr>
        <w:t xml:space="preserve"> + </w:t>
      </w:r>
      <w:r>
        <w:rPr>
          <w:rFonts w:ascii="Arial" w:hAnsi="Arial" w:cs="Arial"/>
          <w:sz w:val="20"/>
          <w:szCs w:val="20"/>
        </w:rPr>
        <w:t>198. pont</w:t>
      </w:r>
    </w:p>
    <w:p w14:paraId="7FDAC9E8" w14:textId="6C01EB4D" w:rsidR="008E3570" w:rsidRDefault="008E3570" w:rsidP="00C56B5D">
      <w:pPr>
        <w:spacing w:before="240" w:after="120" w:line="240" w:lineRule="auto"/>
        <w:jc w:val="both"/>
        <w:rPr>
          <w:rFonts w:ascii="Arial" w:hAnsi="Arial" w:cs="Arial"/>
          <w:sz w:val="20"/>
          <w:szCs w:val="20"/>
        </w:rPr>
      </w:pPr>
      <w:r w:rsidRPr="004455D4">
        <w:rPr>
          <w:rFonts w:ascii="Arial" w:hAnsi="Arial" w:cs="Arial"/>
          <w:sz w:val="20"/>
          <w:szCs w:val="20"/>
        </w:rPr>
        <w:lastRenderedPageBreak/>
        <w:t xml:space="preserve">A </w:t>
      </w:r>
      <w:proofErr w:type="spellStart"/>
      <w:r w:rsidRPr="004455D4">
        <w:rPr>
          <w:rFonts w:ascii="Arial" w:hAnsi="Arial" w:cs="Arial"/>
          <w:sz w:val="20"/>
          <w:szCs w:val="20"/>
        </w:rPr>
        <w:t>szkript</w:t>
      </w:r>
      <w:proofErr w:type="spellEnd"/>
      <w:r w:rsidRPr="004455D4">
        <w:rPr>
          <w:rFonts w:ascii="Arial" w:hAnsi="Arial" w:cs="Arial"/>
          <w:sz w:val="20"/>
          <w:szCs w:val="20"/>
        </w:rPr>
        <w:t xml:space="preserve"> által kalkulált részösszegek</w:t>
      </w:r>
      <w:r w:rsidR="008C1072" w:rsidRPr="004455D4">
        <w:rPr>
          <w:rFonts w:ascii="Arial" w:hAnsi="Arial" w:cs="Arial"/>
          <w:sz w:val="20"/>
          <w:szCs w:val="20"/>
        </w:rPr>
        <w:t xml:space="preserve">et kell </w:t>
      </w:r>
      <w:r w:rsidRPr="004455D4">
        <w:rPr>
          <w:rFonts w:ascii="Arial" w:hAnsi="Arial" w:cs="Arial"/>
          <w:sz w:val="20"/>
          <w:szCs w:val="20"/>
        </w:rPr>
        <w:t>az összesen sorban összead</w:t>
      </w:r>
      <w:r w:rsidR="008C1072" w:rsidRPr="004455D4">
        <w:rPr>
          <w:rFonts w:ascii="Arial" w:hAnsi="Arial" w:cs="Arial"/>
          <w:sz w:val="20"/>
          <w:szCs w:val="20"/>
        </w:rPr>
        <w:t>ni</w:t>
      </w:r>
      <w:r w:rsidRPr="004455D4">
        <w:rPr>
          <w:rFonts w:ascii="Arial" w:hAnsi="Arial" w:cs="Arial"/>
          <w:sz w:val="20"/>
          <w:szCs w:val="20"/>
        </w:rPr>
        <w:t>, azaz a részösszesen sorok összege megegyezik az alábontó sorok összegével, és az összesen sor összege megegyezik a részösszesen sorok összegével.</w:t>
      </w:r>
    </w:p>
    <w:p w14:paraId="2908C4AE" w14:textId="23FEC510" w:rsidR="00C86748" w:rsidRPr="00FF1AAB" w:rsidRDefault="00C86748" w:rsidP="00C56B5D">
      <w:pPr>
        <w:spacing w:before="240" w:after="120" w:line="240" w:lineRule="auto"/>
        <w:jc w:val="both"/>
        <w:rPr>
          <w:rFonts w:ascii="Arial" w:hAnsi="Arial" w:cs="Arial"/>
          <w:sz w:val="20"/>
          <w:szCs w:val="20"/>
        </w:rPr>
      </w:pPr>
      <w:r w:rsidRPr="00D90BA8">
        <w:rPr>
          <w:rFonts w:ascii="Arial" w:hAnsi="Arial" w:cs="Arial"/>
          <w:sz w:val="20"/>
          <w:szCs w:val="20"/>
        </w:rPr>
        <w:t>A havi és éves becsült</w:t>
      </w:r>
      <w:r w:rsidRPr="00FF1AAB">
        <w:rPr>
          <w:rFonts w:ascii="Arial" w:hAnsi="Arial" w:cs="Arial"/>
          <w:sz w:val="20"/>
          <w:szCs w:val="20"/>
        </w:rPr>
        <w:t xml:space="preserve"> költség számítása </w:t>
      </w:r>
    </w:p>
    <w:p w14:paraId="506DFDD5" w14:textId="77777777" w:rsidR="00C86748" w:rsidRDefault="00C86748" w:rsidP="00C86748">
      <w:pPr>
        <w:pStyle w:val="Listaszerbekezds"/>
        <w:numPr>
          <w:ilvl w:val="2"/>
          <w:numId w:val="18"/>
        </w:numPr>
        <w:ind w:left="426" w:hanging="284"/>
        <w:jc w:val="both"/>
        <w:rPr>
          <w:rFonts w:ascii="Arial" w:hAnsi="Arial" w:cs="Arial"/>
          <w:sz w:val="20"/>
          <w:szCs w:val="20"/>
        </w:rPr>
      </w:pPr>
      <w:r w:rsidRPr="00FF1AAB">
        <w:rPr>
          <w:rFonts w:ascii="Arial" w:hAnsi="Arial" w:cs="Arial"/>
          <w:sz w:val="20"/>
          <w:szCs w:val="20"/>
        </w:rPr>
        <w:t xml:space="preserve">A </w:t>
      </w:r>
      <w:r w:rsidR="00856C14">
        <w:rPr>
          <w:rFonts w:ascii="Arial" w:hAnsi="Arial" w:cs="Arial"/>
          <w:sz w:val="20"/>
          <w:szCs w:val="20"/>
        </w:rPr>
        <w:t xml:space="preserve">Bankszámlaválasztó </w:t>
      </w:r>
      <w:r w:rsidRPr="00FF1AAB">
        <w:rPr>
          <w:rFonts w:ascii="Arial" w:hAnsi="Arial" w:cs="Arial"/>
          <w:sz w:val="20"/>
          <w:szCs w:val="20"/>
        </w:rPr>
        <w:t>program felső becslést kíván adni a</w:t>
      </w:r>
      <w:r w:rsidR="00662816">
        <w:rPr>
          <w:rFonts w:ascii="Arial" w:hAnsi="Arial" w:cs="Arial"/>
          <w:sz w:val="20"/>
          <w:szCs w:val="20"/>
        </w:rPr>
        <w:t>z</w:t>
      </w:r>
      <w:r w:rsidR="00856C14">
        <w:rPr>
          <w:rFonts w:ascii="Arial" w:hAnsi="Arial" w:cs="Arial"/>
          <w:sz w:val="20"/>
          <w:szCs w:val="20"/>
        </w:rPr>
        <w:t xml:space="preserve"> alkalmazást használó</w:t>
      </w:r>
      <w:r w:rsidRPr="00FF1AAB">
        <w:rPr>
          <w:rFonts w:ascii="Arial" w:hAnsi="Arial" w:cs="Arial"/>
          <w:sz w:val="20"/>
          <w:szCs w:val="20"/>
        </w:rPr>
        <w:t xml:space="preserve"> felhasználók által megadható számlahasználati szokások, fizetések havi és éves költségének becslésére vonatkozóan</w:t>
      </w:r>
      <w:r>
        <w:rPr>
          <w:rFonts w:ascii="Arial" w:hAnsi="Arial" w:cs="Arial"/>
          <w:sz w:val="20"/>
          <w:szCs w:val="20"/>
        </w:rPr>
        <w:t>, mely</w:t>
      </w:r>
      <w:r w:rsidRPr="001F6F4C">
        <w:rPr>
          <w:rFonts w:ascii="Arial" w:hAnsi="Arial" w:cs="Arial"/>
          <w:sz w:val="20"/>
          <w:szCs w:val="20"/>
        </w:rPr>
        <w:t xml:space="preserve"> nem azt jelenti, hogy kizárólag a nem kedvezményes díjakkal szükséges a szám</w:t>
      </w:r>
      <w:r w:rsidR="00270E10">
        <w:rPr>
          <w:rFonts w:ascii="Arial" w:hAnsi="Arial" w:cs="Arial"/>
          <w:sz w:val="20"/>
          <w:szCs w:val="20"/>
        </w:rPr>
        <w:t>ítá</w:t>
      </w:r>
      <w:r w:rsidRPr="001F6F4C">
        <w:rPr>
          <w:rFonts w:ascii="Arial" w:hAnsi="Arial" w:cs="Arial"/>
          <w:sz w:val="20"/>
          <w:szCs w:val="20"/>
        </w:rPr>
        <w:t xml:space="preserve">st </w:t>
      </w:r>
      <w:r w:rsidR="00270E10">
        <w:rPr>
          <w:rFonts w:ascii="Arial" w:hAnsi="Arial" w:cs="Arial"/>
          <w:sz w:val="20"/>
          <w:szCs w:val="20"/>
        </w:rPr>
        <w:t>elvégezni</w:t>
      </w:r>
      <w:r w:rsidRPr="001F6F4C">
        <w:rPr>
          <w:rFonts w:ascii="Arial" w:hAnsi="Arial" w:cs="Arial"/>
          <w:sz w:val="20"/>
          <w:szCs w:val="20"/>
        </w:rPr>
        <w:t>, hanem az alábbiakra vonatkozik</w:t>
      </w:r>
      <w:r w:rsidR="009A1143">
        <w:rPr>
          <w:rFonts w:ascii="Arial" w:hAnsi="Arial" w:cs="Arial"/>
          <w:sz w:val="20"/>
          <w:szCs w:val="20"/>
        </w:rPr>
        <w:t>:</w:t>
      </w:r>
      <w:r w:rsidRPr="00FF1AAB">
        <w:rPr>
          <w:rFonts w:ascii="Arial" w:hAnsi="Arial" w:cs="Arial"/>
          <w:sz w:val="20"/>
          <w:szCs w:val="20"/>
        </w:rPr>
        <w:t xml:space="preserve"> </w:t>
      </w:r>
    </w:p>
    <w:p w14:paraId="26AFBE2E" w14:textId="77777777" w:rsidR="00C86748" w:rsidRPr="00C56B5D" w:rsidRDefault="00270E10" w:rsidP="00C56B5D">
      <w:pPr>
        <w:ind w:left="851" w:hanging="425"/>
        <w:jc w:val="both"/>
        <w:rPr>
          <w:rFonts w:ascii="Arial" w:hAnsi="Arial" w:cs="Arial"/>
          <w:sz w:val="20"/>
          <w:szCs w:val="20"/>
        </w:rPr>
      </w:pPr>
      <w:proofErr w:type="spellStart"/>
      <w:r>
        <w:rPr>
          <w:rFonts w:ascii="Arial" w:hAnsi="Arial" w:cs="Arial"/>
          <w:sz w:val="20"/>
          <w:szCs w:val="20"/>
        </w:rPr>
        <w:t>aa</w:t>
      </w:r>
      <w:proofErr w:type="spellEnd"/>
      <w:r>
        <w:rPr>
          <w:rFonts w:ascii="Arial" w:hAnsi="Arial" w:cs="Arial"/>
          <w:sz w:val="20"/>
          <w:szCs w:val="20"/>
        </w:rPr>
        <w:t xml:space="preserve">) </w:t>
      </w:r>
      <w:r w:rsidR="00C86748" w:rsidRPr="00C56B5D">
        <w:rPr>
          <w:rFonts w:ascii="Arial" w:hAnsi="Arial" w:cs="Arial"/>
          <w:sz w:val="20"/>
          <w:szCs w:val="20"/>
        </w:rPr>
        <w:t>átutalási, beszedési tranzakciók esetében a belföldi, bankon kívüli tranzakciókra vonatkozó díjtételekkel szükséges számolni, továbbá amennyiben a kedvezményes díjtétel kizárólag a bankon belüli tranzakciókra vonatkozik, úgy az nem vehető figyelembe, de amennyiben a kedvezmény kizárólag a bankon kívüli tranzakciók díjaira vonatkozik, úgy a kedvezményes díjak a számolás során alkalmazhatóak;</w:t>
      </w:r>
    </w:p>
    <w:p w14:paraId="3F1FB078" w14:textId="77777777" w:rsidR="00C86748" w:rsidRPr="00C56B5D" w:rsidRDefault="00270E10" w:rsidP="00C56B5D">
      <w:pPr>
        <w:ind w:left="851" w:hanging="425"/>
        <w:jc w:val="both"/>
        <w:rPr>
          <w:rFonts w:ascii="Arial" w:hAnsi="Arial" w:cs="Arial"/>
          <w:sz w:val="20"/>
          <w:szCs w:val="20"/>
        </w:rPr>
      </w:pPr>
      <w:r>
        <w:rPr>
          <w:rFonts w:ascii="Arial" w:hAnsi="Arial" w:cs="Arial"/>
          <w:sz w:val="20"/>
          <w:szCs w:val="20"/>
        </w:rPr>
        <w:t xml:space="preserve">ab) </w:t>
      </w:r>
      <w:r w:rsidR="00C86748" w:rsidRPr="00C56B5D">
        <w:rPr>
          <w:rFonts w:ascii="Arial" w:hAnsi="Arial" w:cs="Arial"/>
          <w:sz w:val="20"/>
          <w:szCs w:val="20"/>
        </w:rPr>
        <w:t>beszedés esetén, amennyiben csatorna szerint eltérő árazás kerül alkalmazásra egy számlacsomag esetén, úgy a papír alapú díjtétellel szükséges a kalkulációt elvégezni;</w:t>
      </w:r>
    </w:p>
    <w:p w14:paraId="3DC1C98E" w14:textId="074F66C6" w:rsidR="00C86748" w:rsidRPr="00C56B5D" w:rsidRDefault="00270E10" w:rsidP="00C56B5D">
      <w:pPr>
        <w:ind w:left="851" w:hanging="425"/>
        <w:jc w:val="both"/>
        <w:rPr>
          <w:rFonts w:ascii="Arial" w:hAnsi="Arial" w:cs="Arial"/>
          <w:sz w:val="20"/>
          <w:szCs w:val="20"/>
        </w:rPr>
      </w:pPr>
      <w:proofErr w:type="spellStart"/>
      <w:r>
        <w:rPr>
          <w:rFonts w:ascii="Arial" w:hAnsi="Arial" w:cs="Arial"/>
          <w:sz w:val="20"/>
          <w:szCs w:val="20"/>
        </w:rPr>
        <w:t>ac</w:t>
      </w:r>
      <w:proofErr w:type="spellEnd"/>
      <w:r>
        <w:rPr>
          <w:rFonts w:ascii="Arial" w:hAnsi="Arial" w:cs="Arial"/>
          <w:sz w:val="20"/>
          <w:szCs w:val="20"/>
        </w:rPr>
        <w:t xml:space="preserve">) </w:t>
      </w:r>
      <w:r w:rsidR="00C86748" w:rsidRPr="00C56B5D">
        <w:rPr>
          <w:rFonts w:ascii="Arial" w:hAnsi="Arial" w:cs="Arial"/>
          <w:sz w:val="20"/>
          <w:szCs w:val="20"/>
        </w:rPr>
        <w:t>ATM-ből történő készpénzfelvételre vonatkozó szabályok és az SMS-el kapcsolatos szabályok</w:t>
      </w:r>
      <w:r>
        <w:rPr>
          <w:rFonts w:ascii="Arial" w:hAnsi="Arial" w:cs="Arial"/>
          <w:sz w:val="20"/>
          <w:szCs w:val="20"/>
        </w:rPr>
        <w:t>at</w:t>
      </w:r>
      <w:r w:rsidR="00C86748" w:rsidRPr="00C56B5D">
        <w:rPr>
          <w:rFonts w:ascii="Arial" w:hAnsi="Arial" w:cs="Arial"/>
          <w:sz w:val="20"/>
          <w:szCs w:val="20"/>
        </w:rPr>
        <w:t xml:space="preserve"> </w:t>
      </w:r>
      <w:r w:rsidR="0059114B">
        <w:rPr>
          <w:rFonts w:ascii="Arial" w:hAnsi="Arial" w:cs="Arial"/>
          <w:sz w:val="20"/>
          <w:szCs w:val="20"/>
        </w:rPr>
        <w:t>az f) és j) pont</w:t>
      </w:r>
      <w:r w:rsidR="00C86748" w:rsidRPr="00C56B5D">
        <w:rPr>
          <w:rFonts w:ascii="Arial" w:hAnsi="Arial" w:cs="Arial"/>
          <w:sz w:val="20"/>
          <w:szCs w:val="20"/>
        </w:rPr>
        <w:t xml:space="preserve"> </w:t>
      </w:r>
      <w:r>
        <w:rPr>
          <w:rFonts w:ascii="Arial" w:hAnsi="Arial" w:cs="Arial"/>
          <w:sz w:val="20"/>
          <w:szCs w:val="20"/>
        </w:rPr>
        <w:t>tartalmazza</w:t>
      </w:r>
      <w:r w:rsidR="009A1143">
        <w:rPr>
          <w:rFonts w:ascii="Arial" w:hAnsi="Arial" w:cs="Arial"/>
          <w:sz w:val="20"/>
          <w:szCs w:val="20"/>
        </w:rPr>
        <w:t>;</w:t>
      </w:r>
    </w:p>
    <w:p w14:paraId="4E5E1DE2" w14:textId="77777777" w:rsidR="00C86748" w:rsidRPr="00C56B5D" w:rsidRDefault="00270E10" w:rsidP="00C56B5D">
      <w:pPr>
        <w:ind w:left="851" w:hanging="425"/>
        <w:jc w:val="both"/>
        <w:rPr>
          <w:rFonts w:ascii="Arial" w:hAnsi="Arial" w:cs="Arial"/>
          <w:sz w:val="20"/>
          <w:szCs w:val="20"/>
        </w:rPr>
      </w:pPr>
      <w:r>
        <w:rPr>
          <w:rFonts w:ascii="Arial" w:hAnsi="Arial" w:cs="Arial"/>
          <w:sz w:val="20"/>
          <w:szCs w:val="20"/>
        </w:rPr>
        <w:t xml:space="preserve">ad) </w:t>
      </w:r>
      <w:r w:rsidR="00C86748" w:rsidRPr="00C56B5D">
        <w:rPr>
          <w:rFonts w:ascii="Arial" w:hAnsi="Arial" w:cs="Arial"/>
          <w:sz w:val="20"/>
          <w:szCs w:val="20"/>
        </w:rPr>
        <w:t>amennyiben a kedvezményes díj elérése olyan paramétertől (is) függ, melyet a</w:t>
      </w:r>
      <w:r>
        <w:rPr>
          <w:rFonts w:ascii="Arial" w:hAnsi="Arial" w:cs="Arial"/>
          <w:sz w:val="20"/>
          <w:szCs w:val="20"/>
        </w:rPr>
        <w:t>z adatszolgáltató</w:t>
      </w:r>
      <w:r w:rsidR="00672A35">
        <w:rPr>
          <w:rFonts w:ascii="Arial" w:hAnsi="Arial" w:cs="Arial"/>
          <w:sz w:val="20"/>
          <w:szCs w:val="20"/>
        </w:rPr>
        <w:t xml:space="preserve"> </w:t>
      </w:r>
      <w:r w:rsidR="00C86748" w:rsidRPr="00C56B5D">
        <w:rPr>
          <w:rFonts w:ascii="Arial" w:hAnsi="Arial" w:cs="Arial"/>
          <w:sz w:val="20"/>
          <w:szCs w:val="20"/>
        </w:rPr>
        <w:t xml:space="preserve">nem tud megadni (input paraméterek listája, melyet </w:t>
      </w:r>
      <w:r w:rsidR="00015B89" w:rsidRPr="00C56B5D">
        <w:rPr>
          <w:rFonts w:ascii="Arial" w:hAnsi="Arial" w:cs="Arial"/>
          <w:sz w:val="20"/>
          <w:szCs w:val="20"/>
        </w:rPr>
        <w:t>a</w:t>
      </w:r>
      <w:r w:rsidR="00C86748" w:rsidRPr="00C56B5D">
        <w:rPr>
          <w:rFonts w:ascii="Arial" w:hAnsi="Arial" w:cs="Arial"/>
          <w:sz w:val="20"/>
          <w:szCs w:val="20"/>
        </w:rPr>
        <w:t xml:space="preserve"> 9SED Termékismertető – Számla és betéti bankkártya </w:t>
      </w:r>
      <w:proofErr w:type="spellStart"/>
      <w:r w:rsidR="00C86748" w:rsidRPr="00C56B5D">
        <w:rPr>
          <w:rFonts w:ascii="Arial" w:hAnsi="Arial" w:cs="Arial"/>
          <w:sz w:val="20"/>
          <w:szCs w:val="20"/>
        </w:rPr>
        <w:t>szkriptjeinek</w:t>
      </w:r>
      <w:proofErr w:type="spellEnd"/>
      <w:r w:rsidR="00C86748" w:rsidRPr="00C56B5D">
        <w:rPr>
          <w:rFonts w:ascii="Arial" w:hAnsi="Arial" w:cs="Arial"/>
          <w:sz w:val="20"/>
          <w:szCs w:val="20"/>
        </w:rPr>
        <w:t xml:space="preserve"> összeállítására vonatkozó követelmény-, valamint feltételrendszer </w:t>
      </w:r>
      <w:r w:rsidR="00015B89" w:rsidRPr="00C56B5D">
        <w:rPr>
          <w:rFonts w:ascii="Arial" w:hAnsi="Arial" w:cs="Arial"/>
          <w:sz w:val="20"/>
          <w:szCs w:val="20"/>
        </w:rPr>
        <w:t>elnevezésű</w:t>
      </w:r>
      <w:r>
        <w:rPr>
          <w:rFonts w:ascii="Arial" w:hAnsi="Arial" w:cs="Arial"/>
          <w:sz w:val="20"/>
          <w:szCs w:val="20"/>
        </w:rPr>
        <w:t xml:space="preserve">, </w:t>
      </w:r>
      <w:r w:rsidR="00234BED">
        <w:rPr>
          <w:rFonts w:ascii="Arial" w:hAnsi="Arial" w:cs="Arial"/>
          <w:sz w:val="20"/>
          <w:szCs w:val="20"/>
        </w:rPr>
        <w:t xml:space="preserve">az </w:t>
      </w:r>
      <w:r w:rsidR="0059114B">
        <w:rPr>
          <w:rFonts w:ascii="Arial" w:hAnsi="Arial" w:cs="Arial"/>
          <w:sz w:val="20"/>
          <w:szCs w:val="20"/>
        </w:rPr>
        <w:t xml:space="preserve">ERA </w:t>
      </w:r>
      <w:r w:rsidR="00234BED">
        <w:rPr>
          <w:rFonts w:ascii="Arial" w:hAnsi="Arial" w:cs="Arial"/>
          <w:sz w:val="20"/>
          <w:szCs w:val="20"/>
        </w:rPr>
        <w:t>rendszerben</w:t>
      </w:r>
      <w:r>
        <w:rPr>
          <w:rFonts w:ascii="Arial" w:hAnsi="Arial" w:cs="Arial"/>
          <w:sz w:val="20"/>
          <w:szCs w:val="20"/>
        </w:rPr>
        <w:t xml:space="preserve"> elérhető</w:t>
      </w:r>
      <w:r w:rsidR="00C86748" w:rsidRPr="00C56B5D">
        <w:rPr>
          <w:rFonts w:ascii="Arial" w:hAnsi="Arial" w:cs="Arial"/>
          <w:sz w:val="20"/>
          <w:szCs w:val="20"/>
        </w:rPr>
        <w:t xml:space="preserve"> dokumentum tartalmaz), úgy a kedvezmény nélküli díjjal küldendő be a jelentés, vagy két jelentés küldhető (az egyik a kedvezmény nélküli díjjal számol</w:t>
      </w:r>
      <w:r>
        <w:rPr>
          <w:rFonts w:ascii="Arial" w:hAnsi="Arial" w:cs="Arial"/>
          <w:sz w:val="20"/>
          <w:szCs w:val="20"/>
        </w:rPr>
        <w:t>t,</w:t>
      </w:r>
      <w:r w:rsidR="00C86748" w:rsidRPr="00C56B5D">
        <w:rPr>
          <w:rFonts w:ascii="Arial" w:hAnsi="Arial" w:cs="Arial"/>
          <w:sz w:val="20"/>
          <w:szCs w:val="20"/>
        </w:rPr>
        <w:t xml:space="preserve"> míg a másik esetében a kedvezményes díj kerül érvényesítésre, azzal, hogy az igénybevételi feltételek között megjelenítésre kerül a kedvezmény eléréséhez szükséges feltételrendszer)</w:t>
      </w:r>
      <w:r w:rsidR="009A1143">
        <w:rPr>
          <w:rFonts w:ascii="Arial" w:hAnsi="Arial" w:cs="Arial"/>
          <w:sz w:val="20"/>
          <w:szCs w:val="20"/>
        </w:rPr>
        <w:t>;</w:t>
      </w:r>
    </w:p>
    <w:p w14:paraId="0BAD4404" w14:textId="77777777" w:rsidR="00C86748" w:rsidRPr="00C56B5D" w:rsidRDefault="00270E10" w:rsidP="00C56B5D">
      <w:pPr>
        <w:spacing w:after="120"/>
        <w:ind w:left="851" w:hanging="425"/>
        <w:jc w:val="both"/>
        <w:rPr>
          <w:rFonts w:ascii="Arial" w:hAnsi="Arial" w:cs="Arial"/>
          <w:sz w:val="20"/>
          <w:szCs w:val="20"/>
        </w:rPr>
      </w:pPr>
      <w:r>
        <w:rPr>
          <w:rFonts w:ascii="Arial" w:hAnsi="Arial" w:cs="Arial"/>
          <w:sz w:val="20"/>
          <w:szCs w:val="20"/>
        </w:rPr>
        <w:t xml:space="preserve">ad) </w:t>
      </w:r>
      <w:r w:rsidR="00C86748" w:rsidRPr="00C56B5D">
        <w:rPr>
          <w:rFonts w:ascii="Arial" w:hAnsi="Arial" w:cs="Arial"/>
          <w:sz w:val="20"/>
          <w:szCs w:val="20"/>
        </w:rPr>
        <w:t>havi számlavezetési díj és csomagdíj esetén, amennyiben az adott terméknél mind számlavezetési díj, mind csomagdíj, vagy egyéb havi rendszerességgel alkalmazott díj, költség (pl. zárlati díj, számlahasználati költség) is felszámításra kerül, akkor az algoritmusnak a díjak aggregátumát kell eredményül adnia a bankszámlakivonat típusától függően.</w:t>
      </w:r>
    </w:p>
    <w:p w14:paraId="111709EC" w14:textId="77777777" w:rsidR="00C86748" w:rsidRPr="00FF1AAB" w:rsidRDefault="00C86748" w:rsidP="00C86748">
      <w:pPr>
        <w:pStyle w:val="Listaszerbekezds"/>
        <w:numPr>
          <w:ilvl w:val="2"/>
          <w:numId w:val="18"/>
        </w:numPr>
        <w:spacing w:after="120"/>
        <w:ind w:left="426" w:hanging="284"/>
        <w:jc w:val="both"/>
        <w:rPr>
          <w:rFonts w:ascii="Arial" w:hAnsi="Arial" w:cs="Arial"/>
          <w:sz w:val="20"/>
          <w:szCs w:val="20"/>
        </w:rPr>
      </w:pPr>
      <w:r w:rsidRPr="00FF1AAB">
        <w:rPr>
          <w:rFonts w:ascii="Arial" w:hAnsi="Arial" w:cs="Arial"/>
          <w:sz w:val="20"/>
          <w:szCs w:val="20"/>
        </w:rPr>
        <w:t>A program az első évre vonatkozó éves költséget</w:t>
      </w:r>
      <w:r w:rsidR="00234BED">
        <w:rPr>
          <w:rFonts w:ascii="Arial" w:hAnsi="Arial" w:cs="Arial"/>
          <w:sz w:val="20"/>
          <w:szCs w:val="20"/>
        </w:rPr>
        <w:t xml:space="preserve"> számítja ki és</w:t>
      </w:r>
      <w:r w:rsidRPr="00FF1AAB">
        <w:rPr>
          <w:rFonts w:ascii="Arial" w:hAnsi="Arial" w:cs="Arial"/>
          <w:sz w:val="20"/>
          <w:szCs w:val="20"/>
        </w:rPr>
        <w:t xml:space="preserve"> mutatja be, a havi költségek tizenkétszereseként, hozzáadva a betéti bankkártya kibocsátói és első éves díját.</w:t>
      </w:r>
    </w:p>
    <w:p w14:paraId="3BE46C9D" w14:textId="77777777" w:rsidR="00C86748" w:rsidRPr="00FF1AAB" w:rsidRDefault="00C86748" w:rsidP="00C86748">
      <w:pPr>
        <w:pStyle w:val="Listaszerbekezds"/>
        <w:numPr>
          <w:ilvl w:val="2"/>
          <w:numId w:val="18"/>
        </w:numPr>
        <w:spacing w:after="120"/>
        <w:ind w:left="426" w:hanging="284"/>
        <w:jc w:val="both"/>
        <w:rPr>
          <w:rFonts w:ascii="Arial" w:hAnsi="Arial" w:cs="Arial"/>
          <w:sz w:val="20"/>
          <w:szCs w:val="20"/>
        </w:rPr>
      </w:pPr>
      <w:r w:rsidRPr="00FF1AAB">
        <w:rPr>
          <w:rFonts w:ascii="Arial" w:hAnsi="Arial" w:cs="Arial"/>
          <w:sz w:val="20"/>
          <w:szCs w:val="20"/>
        </w:rPr>
        <w:t>A visszavonásig vagy kellően hosszú időre meghirdetett akciók, feltételeknek való megfelelés a kalkulációba beépíthető, a felhasználó által megadott információk alapján (pl. választott számlakivonat, havi rendszeres jóváírás nagysága stb</w:t>
      </w:r>
      <w:r w:rsidR="00270E10">
        <w:rPr>
          <w:rFonts w:ascii="Arial" w:hAnsi="Arial" w:cs="Arial"/>
          <w:sz w:val="20"/>
          <w:szCs w:val="20"/>
        </w:rPr>
        <w:t>.</w:t>
      </w:r>
      <w:r w:rsidRPr="00FF1AAB">
        <w:rPr>
          <w:rFonts w:ascii="Arial" w:hAnsi="Arial" w:cs="Arial"/>
          <w:sz w:val="20"/>
          <w:szCs w:val="20"/>
        </w:rPr>
        <w:t>), azonban az időleges akciók (például az első 3 hónapban kedvezményes számlavezetési díj) a havi és éves becsült költség számítás</w:t>
      </w:r>
      <w:r w:rsidR="00270E10">
        <w:rPr>
          <w:rFonts w:ascii="Arial" w:hAnsi="Arial" w:cs="Arial"/>
          <w:sz w:val="20"/>
          <w:szCs w:val="20"/>
        </w:rPr>
        <w:t>á</w:t>
      </w:r>
      <w:r w:rsidRPr="00FF1AAB">
        <w:rPr>
          <w:rFonts w:ascii="Arial" w:hAnsi="Arial" w:cs="Arial"/>
          <w:sz w:val="20"/>
          <w:szCs w:val="20"/>
        </w:rPr>
        <w:t>ban nem vehetők figyelembe, az így elérhető kedvezmény nagysága a</w:t>
      </w:r>
      <w:r>
        <w:rPr>
          <w:rFonts w:ascii="Arial" w:hAnsi="Arial" w:cs="Arial"/>
          <w:sz w:val="20"/>
          <w:szCs w:val="20"/>
        </w:rPr>
        <w:t xml:space="preserve"> 164. </w:t>
      </w:r>
      <w:r w:rsidR="00270E10">
        <w:rPr>
          <w:rFonts w:ascii="Arial" w:hAnsi="Arial" w:cs="Arial"/>
          <w:sz w:val="20"/>
          <w:szCs w:val="20"/>
        </w:rPr>
        <w:t xml:space="preserve">pontban </w:t>
      </w:r>
      <w:r w:rsidRPr="00FF1AAB">
        <w:rPr>
          <w:rFonts w:ascii="Arial" w:hAnsi="Arial" w:cs="Arial"/>
          <w:sz w:val="20"/>
          <w:szCs w:val="20"/>
        </w:rPr>
        <w:t>mutatható be.</w:t>
      </w:r>
      <w:r>
        <w:rPr>
          <w:rFonts w:ascii="Arial" w:hAnsi="Arial" w:cs="Arial"/>
          <w:sz w:val="20"/>
          <w:szCs w:val="20"/>
        </w:rPr>
        <w:t xml:space="preserve"> </w:t>
      </w:r>
      <w:r w:rsidRPr="000D0738">
        <w:rPr>
          <w:rFonts w:ascii="Arial" w:hAnsi="Arial" w:cs="Arial"/>
          <w:sz w:val="20"/>
          <w:szCs w:val="20"/>
        </w:rPr>
        <w:t>A kellően hosszú időre meghirdetett akciók alatt a legalább 1 évre meghirdetett akciókat kell érteni, a feltételek</w:t>
      </w:r>
      <w:r w:rsidR="0015779C">
        <w:rPr>
          <w:rFonts w:ascii="Arial" w:hAnsi="Arial" w:cs="Arial"/>
          <w:sz w:val="20"/>
          <w:szCs w:val="20"/>
        </w:rPr>
        <w:t>et</w:t>
      </w:r>
      <w:r w:rsidRPr="000D0738">
        <w:rPr>
          <w:rFonts w:ascii="Arial" w:hAnsi="Arial" w:cs="Arial"/>
          <w:sz w:val="20"/>
          <w:szCs w:val="20"/>
        </w:rPr>
        <w:t xml:space="preserve"> az a </w:t>
      </w:r>
      <w:proofErr w:type="spellStart"/>
      <w:r w:rsidRPr="000D0738">
        <w:rPr>
          <w:rFonts w:ascii="Arial" w:hAnsi="Arial" w:cs="Arial"/>
          <w:sz w:val="20"/>
          <w:szCs w:val="20"/>
        </w:rPr>
        <w:t>s</w:t>
      </w:r>
      <w:r>
        <w:rPr>
          <w:rFonts w:ascii="Arial" w:hAnsi="Arial" w:cs="Arial"/>
          <w:sz w:val="20"/>
          <w:szCs w:val="20"/>
        </w:rPr>
        <w:t>zk</w:t>
      </w:r>
      <w:r w:rsidRPr="000D0738">
        <w:rPr>
          <w:rFonts w:ascii="Arial" w:hAnsi="Arial" w:cs="Arial"/>
          <w:sz w:val="20"/>
          <w:szCs w:val="20"/>
        </w:rPr>
        <w:t>riptben</w:t>
      </w:r>
      <w:proofErr w:type="spellEnd"/>
      <w:r w:rsidRPr="000D0738">
        <w:rPr>
          <w:rFonts w:ascii="Arial" w:hAnsi="Arial" w:cs="Arial"/>
          <w:sz w:val="20"/>
          <w:szCs w:val="20"/>
        </w:rPr>
        <w:t xml:space="preserve"> </w:t>
      </w:r>
      <w:r w:rsidR="0015779C">
        <w:rPr>
          <w:rFonts w:ascii="Arial" w:hAnsi="Arial" w:cs="Arial"/>
          <w:sz w:val="20"/>
          <w:szCs w:val="20"/>
        </w:rPr>
        <w:t>kell meg</w:t>
      </w:r>
      <w:r w:rsidRPr="000D0738">
        <w:rPr>
          <w:rFonts w:ascii="Arial" w:hAnsi="Arial" w:cs="Arial"/>
          <w:sz w:val="20"/>
          <w:szCs w:val="20"/>
        </w:rPr>
        <w:t>adn</w:t>
      </w:r>
      <w:r w:rsidR="0015779C">
        <w:rPr>
          <w:rFonts w:ascii="Arial" w:hAnsi="Arial" w:cs="Arial"/>
          <w:sz w:val="20"/>
          <w:szCs w:val="20"/>
        </w:rPr>
        <w:t>i</w:t>
      </w:r>
      <w:r w:rsidRPr="000D0738">
        <w:rPr>
          <w:rFonts w:ascii="Arial" w:hAnsi="Arial" w:cs="Arial"/>
          <w:sz w:val="20"/>
          <w:szCs w:val="20"/>
        </w:rPr>
        <w:t>a.</w:t>
      </w:r>
      <w:r w:rsidR="00DA700F">
        <w:rPr>
          <w:rFonts w:ascii="Arial" w:hAnsi="Arial" w:cs="Arial"/>
          <w:sz w:val="20"/>
          <w:szCs w:val="20"/>
        </w:rPr>
        <w:t xml:space="preserve"> </w:t>
      </w:r>
      <w:r w:rsidR="00DA700F" w:rsidRPr="00AB1CBB">
        <w:rPr>
          <w:rFonts w:ascii="Arial" w:hAnsi="Arial" w:cs="Arial"/>
          <w:sz w:val="20"/>
          <w:szCs w:val="20"/>
        </w:rPr>
        <w:t xml:space="preserve">Amennyiben évközben akció-hosszabbítás történik, és a hosszabbítás előtt nem volt meg az 1 év, de a hosszabbítással már megvan az 1 év, úgy amennyiben a hosszabbítás hatására a hosszabbítás hatálybalépésétől számítottan legalább 1 év lesz hátra, úgy az figyelembe vehető, azzal a </w:t>
      </w:r>
      <w:proofErr w:type="spellStart"/>
      <w:r w:rsidR="00DA700F" w:rsidRPr="00AB1CBB">
        <w:rPr>
          <w:rFonts w:ascii="Arial" w:hAnsi="Arial" w:cs="Arial"/>
          <w:sz w:val="20"/>
          <w:szCs w:val="20"/>
        </w:rPr>
        <w:t>szkript</w:t>
      </w:r>
      <w:proofErr w:type="spellEnd"/>
      <w:r w:rsidR="00DA700F" w:rsidRPr="00AB1CBB">
        <w:rPr>
          <w:rFonts w:ascii="Arial" w:hAnsi="Arial" w:cs="Arial"/>
          <w:sz w:val="20"/>
          <w:szCs w:val="20"/>
        </w:rPr>
        <w:t xml:space="preserve"> számolhat. Amennyiben a hosszabbítás hatálybalépésétől számítottan nem lesz legalább 1 év hátra az akcióból, úgy az a havi és éves becsült költség számítás</w:t>
      </w:r>
      <w:r w:rsidR="00672A35">
        <w:rPr>
          <w:rFonts w:ascii="Arial" w:hAnsi="Arial" w:cs="Arial"/>
          <w:sz w:val="20"/>
          <w:szCs w:val="20"/>
        </w:rPr>
        <w:t>á</w:t>
      </w:r>
      <w:r w:rsidR="00DA700F" w:rsidRPr="00AB1CBB">
        <w:rPr>
          <w:rFonts w:ascii="Arial" w:hAnsi="Arial" w:cs="Arial"/>
          <w:sz w:val="20"/>
          <w:szCs w:val="20"/>
        </w:rPr>
        <w:t xml:space="preserve">ban továbbra sem vehető figyelembe </w:t>
      </w:r>
      <w:r w:rsidR="00672A35">
        <w:rPr>
          <w:rFonts w:ascii="Arial" w:hAnsi="Arial" w:cs="Arial"/>
          <w:sz w:val="20"/>
          <w:szCs w:val="20"/>
        </w:rPr>
        <w:t>[</w:t>
      </w:r>
      <w:r w:rsidR="00DA700F" w:rsidRPr="00AB1CBB">
        <w:rPr>
          <w:rFonts w:ascii="Arial" w:hAnsi="Arial" w:cs="Arial"/>
          <w:sz w:val="20"/>
          <w:szCs w:val="20"/>
        </w:rPr>
        <w:t>függetlenül attól, hogy az akció indulásától számítottan a hosszabbítás(ok) hatására eléri vagy meghaladja az 1 évet az akció időtartama</w:t>
      </w:r>
      <w:r w:rsidR="00672A35">
        <w:rPr>
          <w:rFonts w:ascii="Arial" w:hAnsi="Arial" w:cs="Arial"/>
          <w:sz w:val="20"/>
          <w:szCs w:val="20"/>
        </w:rPr>
        <w:t>]</w:t>
      </w:r>
      <w:r w:rsidR="00DA700F" w:rsidRPr="00AB1CBB">
        <w:rPr>
          <w:rFonts w:ascii="Arial" w:hAnsi="Arial" w:cs="Arial"/>
          <w:sz w:val="20"/>
          <w:szCs w:val="20"/>
        </w:rPr>
        <w:t>.</w:t>
      </w:r>
    </w:p>
    <w:p w14:paraId="4527A09F" w14:textId="77777777" w:rsidR="00C86748" w:rsidRPr="00FF1AAB" w:rsidRDefault="00C86748" w:rsidP="00C86748">
      <w:pPr>
        <w:pStyle w:val="Listaszerbekezds"/>
        <w:numPr>
          <w:ilvl w:val="2"/>
          <w:numId w:val="18"/>
        </w:numPr>
        <w:spacing w:after="120"/>
        <w:ind w:left="426" w:hanging="284"/>
        <w:jc w:val="both"/>
        <w:rPr>
          <w:rFonts w:ascii="Arial" w:hAnsi="Arial" w:cs="Arial"/>
          <w:sz w:val="20"/>
          <w:szCs w:val="20"/>
        </w:rPr>
      </w:pPr>
      <w:r w:rsidRPr="00FF1AAB">
        <w:rPr>
          <w:rFonts w:ascii="Arial" w:hAnsi="Arial" w:cs="Arial"/>
          <w:sz w:val="20"/>
          <w:szCs w:val="20"/>
        </w:rPr>
        <w:t>Fizetési tranzakciók esetén a számításokat a bankon kívüli díjtételekkel szükséges elvégezni,</w:t>
      </w:r>
    </w:p>
    <w:p w14:paraId="1C49C895" w14:textId="77777777" w:rsidR="00C86748" w:rsidRPr="00FF1AAB" w:rsidRDefault="00C86748" w:rsidP="00C86748">
      <w:pPr>
        <w:pStyle w:val="Listaszerbekezds"/>
        <w:numPr>
          <w:ilvl w:val="2"/>
          <w:numId w:val="18"/>
        </w:numPr>
        <w:spacing w:after="120"/>
        <w:ind w:left="426" w:hanging="284"/>
        <w:jc w:val="both"/>
        <w:rPr>
          <w:rFonts w:ascii="Arial" w:hAnsi="Arial" w:cs="Arial"/>
          <w:sz w:val="20"/>
          <w:szCs w:val="20"/>
        </w:rPr>
      </w:pPr>
      <w:r w:rsidRPr="00FF1AAB">
        <w:rPr>
          <w:rFonts w:ascii="Arial" w:hAnsi="Arial" w:cs="Arial"/>
          <w:sz w:val="20"/>
          <w:szCs w:val="20"/>
        </w:rPr>
        <w:t xml:space="preserve">Amely fizetéstípust a felhasználó csatorna szerint nem adhatja meg, és az </w:t>
      </w:r>
      <w:r w:rsidR="00672A35">
        <w:rPr>
          <w:rFonts w:ascii="Arial" w:hAnsi="Arial" w:cs="Arial"/>
          <w:sz w:val="20"/>
          <w:szCs w:val="20"/>
        </w:rPr>
        <w:t>adatszolgáltató</w:t>
      </w:r>
      <w:r w:rsidRPr="00FF1AAB">
        <w:rPr>
          <w:rFonts w:ascii="Arial" w:hAnsi="Arial" w:cs="Arial"/>
          <w:sz w:val="20"/>
          <w:szCs w:val="20"/>
        </w:rPr>
        <w:t xml:space="preserve"> árazásában csatorna szerint differenciál, úgy a bankfiókban/papír alapon megadott megbízás díját kell a költségszámítás során figyelembe venni.</w:t>
      </w:r>
      <w:r>
        <w:rPr>
          <w:rFonts w:ascii="Arial" w:hAnsi="Arial" w:cs="Arial"/>
          <w:sz w:val="20"/>
          <w:szCs w:val="20"/>
        </w:rPr>
        <w:t xml:space="preserve"> Azaz á</w:t>
      </w:r>
      <w:r w:rsidRPr="000D0738">
        <w:rPr>
          <w:rFonts w:ascii="Arial" w:hAnsi="Arial" w:cs="Arial"/>
          <w:sz w:val="20"/>
          <w:szCs w:val="20"/>
        </w:rPr>
        <w:t xml:space="preserve">tutalási tranzakciók esetén </w:t>
      </w:r>
      <w:r>
        <w:rPr>
          <w:rFonts w:ascii="Arial" w:hAnsi="Arial" w:cs="Arial"/>
          <w:sz w:val="20"/>
          <w:szCs w:val="20"/>
        </w:rPr>
        <w:t xml:space="preserve">jelölhető a </w:t>
      </w:r>
      <w:r>
        <w:rPr>
          <w:rFonts w:ascii="Arial" w:hAnsi="Arial" w:cs="Arial"/>
          <w:sz w:val="20"/>
          <w:szCs w:val="20"/>
        </w:rPr>
        <w:lastRenderedPageBreak/>
        <w:t>lekérdező felületen</w:t>
      </w:r>
      <w:r w:rsidRPr="000D0738">
        <w:rPr>
          <w:rFonts w:ascii="Arial" w:hAnsi="Arial" w:cs="Arial"/>
          <w:sz w:val="20"/>
          <w:szCs w:val="20"/>
        </w:rPr>
        <w:t xml:space="preserve">, hogy papír alapon, telefonos bankon keresztül vagy elektronikusan </w:t>
      </w:r>
      <w:r>
        <w:rPr>
          <w:rFonts w:ascii="Arial" w:hAnsi="Arial" w:cs="Arial"/>
          <w:sz w:val="20"/>
          <w:szCs w:val="20"/>
        </w:rPr>
        <w:t>kerülnek a tranzakciók megadásra</w:t>
      </w:r>
      <w:r w:rsidRPr="000D0738">
        <w:rPr>
          <w:rFonts w:ascii="Arial" w:hAnsi="Arial" w:cs="Arial"/>
          <w:sz w:val="20"/>
          <w:szCs w:val="20"/>
        </w:rPr>
        <w:t>, így a szám</w:t>
      </w:r>
      <w:r w:rsidR="00672A35">
        <w:rPr>
          <w:rFonts w:ascii="Arial" w:hAnsi="Arial" w:cs="Arial"/>
          <w:sz w:val="20"/>
          <w:szCs w:val="20"/>
        </w:rPr>
        <w:t>ítá</w:t>
      </w:r>
      <w:r w:rsidRPr="000D0738">
        <w:rPr>
          <w:rFonts w:ascii="Arial" w:hAnsi="Arial" w:cs="Arial"/>
          <w:sz w:val="20"/>
          <w:szCs w:val="20"/>
        </w:rPr>
        <w:t xml:space="preserve">s során a felhasználó által megadott csatorna vonatkozásában szükséges a díjat meghatározni. </w:t>
      </w:r>
      <w:r w:rsidRPr="00B576A5">
        <w:rPr>
          <w:rFonts w:ascii="Arial" w:hAnsi="Arial" w:cs="Arial"/>
          <w:sz w:val="20"/>
          <w:szCs w:val="20"/>
        </w:rPr>
        <w:t xml:space="preserve">A felső becsléssel összhangban beszedés vagy fizetési kérelmek esetén, amennyiben csatorna szerint eltérő árazás kerül alkalmazásra egy számlacsomag esetén, úgy a papír alapú díjtétellel szükséges a kalkulációt elvégezni, tekintettel arra, hogy a felhasználó itt nem jelölheti, hogy milyen módon adja meg beszedés esetén a felhatalmazást, fizetési kérelmek esetén mely csatornán kerül küldésre vagy fogadásra az. Amennyiben fizetési kérelmek kizárólag elektronikus csatornán </w:t>
      </w:r>
      <w:r w:rsidR="00672A35">
        <w:rPr>
          <w:rFonts w:ascii="Arial" w:hAnsi="Arial" w:cs="Arial"/>
          <w:sz w:val="20"/>
          <w:szCs w:val="20"/>
        </w:rPr>
        <w:t>küldhetők, illetve fogadhatók</w:t>
      </w:r>
      <w:r w:rsidRPr="00B576A5">
        <w:rPr>
          <w:rFonts w:ascii="Arial" w:hAnsi="Arial" w:cs="Arial"/>
          <w:sz w:val="20"/>
          <w:szCs w:val="20"/>
        </w:rPr>
        <w:t>, úgy ezen díjtételek megadása szükséges.</w:t>
      </w:r>
      <w:r>
        <w:rPr>
          <w:rFonts w:ascii="Arial" w:hAnsi="Arial" w:cs="Arial"/>
          <w:sz w:val="20"/>
          <w:szCs w:val="20"/>
        </w:rPr>
        <w:t xml:space="preserve"> </w:t>
      </w:r>
    </w:p>
    <w:p w14:paraId="55A0C748" w14:textId="77777777" w:rsidR="00C86748" w:rsidRDefault="00C86748" w:rsidP="00C86748">
      <w:pPr>
        <w:pStyle w:val="Listaszerbekezds"/>
        <w:numPr>
          <w:ilvl w:val="2"/>
          <w:numId w:val="18"/>
        </w:numPr>
        <w:spacing w:after="120"/>
        <w:ind w:left="426" w:hanging="284"/>
        <w:jc w:val="both"/>
        <w:rPr>
          <w:rFonts w:ascii="Arial" w:hAnsi="Arial" w:cs="Arial"/>
          <w:sz w:val="20"/>
          <w:szCs w:val="20"/>
        </w:rPr>
      </w:pPr>
      <w:r w:rsidRPr="00FF1AAB">
        <w:rPr>
          <w:rFonts w:ascii="Arial" w:hAnsi="Arial" w:cs="Arial"/>
          <w:sz w:val="20"/>
          <w:szCs w:val="20"/>
        </w:rPr>
        <w:t>SMS szolgáltatás esetén</w:t>
      </w:r>
      <w:r w:rsidR="00234BED">
        <w:rPr>
          <w:rFonts w:ascii="Arial" w:hAnsi="Arial" w:cs="Arial"/>
          <w:sz w:val="20"/>
          <w:szCs w:val="20"/>
        </w:rPr>
        <w:t>, amennyiben</w:t>
      </w:r>
      <w:r w:rsidRPr="00FF1AAB">
        <w:rPr>
          <w:rFonts w:ascii="Arial" w:hAnsi="Arial" w:cs="Arial"/>
          <w:sz w:val="20"/>
          <w:szCs w:val="20"/>
        </w:rPr>
        <w:t xml:space="preserve"> a felhasználó választása szerint</w:t>
      </w:r>
      <w:r w:rsidR="00234BED">
        <w:rPr>
          <w:rFonts w:ascii="Arial" w:hAnsi="Arial" w:cs="Arial"/>
          <w:sz w:val="20"/>
          <w:szCs w:val="20"/>
        </w:rPr>
        <w:t xml:space="preserve"> szükséges</w:t>
      </w:r>
      <w:r w:rsidRPr="00FF1AAB">
        <w:rPr>
          <w:rFonts w:ascii="Arial" w:hAnsi="Arial" w:cs="Arial"/>
          <w:sz w:val="20"/>
          <w:szCs w:val="20"/>
        </w:rPr>
        <w:t xml:space="preserve"> az SMS szolgáltatás havi díja mellett tranzakciókról küldött értesítő üzenetek díjai is jelenjenek meg a szám</w:t>
      </w:r>
      <w:r w:rsidR="00672A35">
        <w:rPr>
          <w:rFonts w:ascii="Arial" w:hAnsi="Arial" w:cs="Arial"/>
          <w:sz w:val="20"/>
          <w:szCs w:val="20"/>
        </w:rPr>
        <w:t>ít</w:t>
      </w:r>
      <w:r w:rsidRPr="00FF1AAB">
        <w:rPr>
          <w:rFonts w:ascii="Arial" w:hAnsi="Arial" w:cs="Arial"/>
          <w:sz w:val="20"/>
          <w:szCs w:val="20"/>
        </w:rPr>
        <w:t xml:space="preserve">ásban, az értesítő üzenetek számosságának meghatározása a számlahasználati szokásokra vonatkozóan megadott tranzakciós adatok alapján kalkulálódnak (így például ha az ügyfél kártyahasználatra vonatkozó SMS szolgáltatást állít be, úgy a kalkulált </w:t>
      </w:r>
      <w:r w:rsidRPr="00625E65">
        <w:rPr>
          <w:rFonts w:ascii="Arial" w:hAnsi="Arial" w:cs="Arial"/>
          <w:sz w:val="20"/>
          <w:szCs w:val="20"/>
        </w:rPr>
        <w:t>SMS díj</w:t>
      </w:r>
      <w:r w:rsidR="00072515" w:rsidRPr="00625E65">
        <w:rPr>
          <w:rFonts w:ascii="Arial" w:hAnsi="Arial" w:cs="Arial"/>
          <w:sz w:val="20"/>
          <w:szCs w:val="20"/>
        </w:rPr>
        <w:t>ban</w:t>
      </w:r>
      <w:r w:rsidRPr="00625E65">
        <w:rPr>
          <w:rFonts w:ascii="Arial" w:hAnsi="Arial" w:cs="Arial"/>
          <w:sz w:val="20"/>
          <w:szCs w:val="20"/>
        </w:rPr>
        <w:t xml:space="preserve"> a szolgáltatás havi díja mellett a küldött üzenetek díja is jelenjen meg, amely esetben a becsült üzenetszám a betéti bankkártyás tranzakciók darabszáma, amennyiben az ügyfél által választott SMS szolgáltatás a jóváírásokról is küld értesítést, </w:t>
      </w:r>
      <w:r w:rsidR="00072515" w:rsidRPr="00625E65">
        <w:rPr>
          <w:rFonts w:ascii="Arial" w:hAnsi="Arial" w:cs="Arial"/>
          <w:sz w:val="20"/>
          <w:szCs w:val="20"/>
        </w:rPr>
        <w:t xml:space="preserve">és </w:t>
      </w:r>
      <w:r w:rsidRPr="00625E65">
        <w:rPr>
          <w:rFonts w:ascii="Arial" w:hAnsi="Arial" w:cs="Arial"/>
          <w:sz w:val="20"/>
          <w:szCs w:val="20"/>
        </w:rPr>
        <w:t>a felhasználó 0-tól eltérő értékkel adta meg</w:t>
      </w:r>
      <w:r w:rsidRPr="00B576A5">
        <w:rPr>
          <w:rFonts w:ascii="Arial" w:hAnsi="Arial" w:cs="Arial"/>
          <w:sz w:val="20"/>
          <w:szCs w:val="20"/>
        </w:rPr>
        <w:t xml:space="preserve"> a „Havi rendszeres (átlagos) jóváírás” input paraméter értékét, úgy a jóváírások számát egynek kell tekinteni a küldött üzenetek számának meghatározásakor</w:t>
      </w:r>
      <w:r w:rsidRPr="00FF1AAB">
        <w:rPr>
          <w:rFonts w:ascii="Arial" w:hAnsi="Arial" w:cs="Arial"/>
          <w:sz w:val="20"/>
          <w:szCs w:val="20"/>
        </w:rPr>
        <w:t>).</w:t>
      </w:r>
      <w:r>
        <w:rPr>
          <w:rFonts w:ascii="Arial" w:hAnsi="Arial" w:cs="Arial"/>
          <w:sz w:val="20"/>
          <w:szCs w:val="20"/>
        </w:rPr>
        <w:t xml:space="preserve"> A</w:t>
      </w:r>
      <w:r w:rsidRPr="000D0738">
        <w:rPr>
          <w:rFonts w:ascii="Arial" w:hAnsi="Arial" w:cs="Arial"/>
          <w:sz w:val="20"/>
          <w:szCs w:val="20"/>
        </w:rPr>
        <w:t xml:space="preserve"> felső becslés elvének megfelelően, amennyiben az értesítő üzenetek díja szolgáltatónként eltérő, úgy a legmagasabb üzenet díjával szükséges a számolást elvégezni.</w:t>
      </w:r>
      <w:r>
        <w:rPr>
          <w:rFonts w:ascii="Arial" w:hAnsi="Arial" w:cs="Arial"/>
          <w:sz w:val="20"/>
          <w:szCs w:val="20"/>
        </w:rPr>
        <w:t xml:space="preserve"> Amennyiben a felhasználó a lekérdező felületen az SMS szolgáltatás típusaként a „</w:t>
      </w:r>
      <w:r w:rsidRPr="00A12512">
        <w:rPr>
          <w:rFonts w:ascii="Arial" w:hAnsi="Arial" w:cs="Arial"/>
          <w:sz w:val="20"/>
          <w:szCs w:val="20"/>
        </w:rPr>
        <w:t>Kártya- és számlahasználatra vonatkozó SMS-szolgáltatás</w:t>
      </w:r>
      <w:r>
        <w:rPr>
          <w:rFonts w:ascii="Arial" w:hAnsi="Arial" w:cs="Arial"/>
          <w:sz w:val="20"/>
          <w:szCs w:val="20"/>
        </w:rPr>
        <w:t xml:space="preserve">” opciót választja ki, de az </w:t>
      </w:r>
      <w:r w:rsidR="00115354">
        <w:rPr>
          <w:rFonts w:ascii="Arial" w:hAnsi="Arial" w:cs="Arial"/>
          <w:sz w:val="20"/>
          <w:szCs w:val="20"/>
        </w:rPr>
        <w:t>adatszolgáltató</w:t>
      </w:r>
      <w:r>
        <w:rPr>
          <w:rFonts w:ascii="Arial" w:hAnsi="Arial" w:cs="Arial"/>
          <w:sz w:val="20"/>
          <w:szCs w:val="20"/>
        </w:rPr>
        <w:t xml:space="preserve"> külön kizárólag számlahasználatra és kizárólag kártyahasználatra vonatkozó SMS szolgáltatást nyújt, úgy ebben az esetben az algoritmusnak a két szolgáltatás együttes díjával kell számolnia.</w:t>
      </w:r>
    </w:p>
    <w:p w14:paraId="1409F61E" w14:textId="77777777" w:rsidR="00C86748" w:rsidRDefault="00C86748" w:rsidP="00C86748">
      <w:pPr>
        <w:pStyle w:val="Listaszerbekezds"/>
        <w:numPr>
          <w:ilvl w:val="2"/>
          <w:numId w:val="18"/>
        </w:numPr>
        <w:spacing w:after="120"/>
        <w:ind w:left="426" w:hanging="284"/>
        <w:jc w:val="both"/>
        <w:rPr>
          <w:rFonts w:ascii="Arial" w:hAnsi="Arial" w:cs="Arial"/>
          <w:sz w:val="20"/>
          <w:szCs w:val="20"/>
        </w:rPr>
      </w:pPr>
      <w:r>
        <w:rPr>
          <w:rFonts w:ascii="Arial" w:hAnsi="Arial" w:cs="Arial"/>
          <w:sz w:val="20"/>
          <w:szCs w:val="20"/>
        </w:rPr>
        <w:t>A</w:t>
      </w:r>
      <w:r w:rsidRPr="0012482B">
        <w:rPr>
          <w:rFonts w:ascii="Arial" w:hAnsi="Arial" w:cs="Arial"/>
          <w:sz w:val="20"/>
          <w:szCs w:val="20"/>
        </w:rPr>
        <w:t xml:space="preserve"> havi rendszeres (átlagos) jóváírás és a megtakarítási állomány nagysága </w:t>
      </w:r>
      <w:r>
        <w:rPr>
          <w:rFonts w:ascii="Arial" w:hAnsi="Arial" w:cs="Arial"/>
          <w:sz w:val="20"/>
          <w:szCs w:val="20"/>
        </w:rPr>
        <w:t>megadható a lekérdező felületen, a</w:t>
      </w:r>
      <w:r w:rsidRPr="0012482B">
        <w:rPr>
          <w:rFonts w:ascii="Arial" w:hAnsi="Arial" w:cs="Arial"/>
          <w:sz w:val="20"/>
          <w:szCs w:val="20"/>
        </w:rPr>
        <w:t>z adatszolgáltatásban (</w:t>
      </w:r>
      <w:proofErr w:type="spellStart"/>
      <w:r w:rsidRPr="0012482B">
        <w:rPr>
          <w:rFonts w:ascii="Arial" w:hAnsi="Arial" w:cs="Arial"/>
          <w:sz w:val="20"/>
          <w:szCs w:val="20"/>
        </w:rPr>
        <w:t>s</w:t>
      </w:r>
      <w:r>
        <w:rPr>
          <w:rFonts w:ascii="Arial" w:hAnsi="Arial" w:cs="Arial"/>
          <w:sz w:val="20"/>
          <w:szCs w:val="20"/>
        </w:rPr>
        <w:t>zk</w:t>
      </w:r>
      <w:r w:rsidRPr="0012482B">
        <w:rPr>
          <w:rFonts w:ascii="Arial" w:hAnsi="Arial" w:cs="Arial"/>
          <w:sz w:val="20"/>
          <w:szCs w:val="20"/>
        </w:rPr>
        <w:t>riptben</w:t>
      </w:r>
      <w:proofErr w:type="spellEnd"/>
      <w:r w:rsidRPr="0012482B">
        <w:rPr>
          <w:rFonts w:ascii="Arial" w:hAnsi="Arial" w:cs="Arial"/>
          <w:sz w:val="20"/>
          <w:szCs w:val="20"/>
        </w:rPr>
        <w:t xml:space="preserve">) </w:t>
      </w:r>
      <w:r>
        <w:rPr>
          <w:rFonts w:ascii="Arial" w:hAnsi="Arial" w:cs="Arial"/>
          <w:sz w:val="20"/>
          <w:szCs w:val="20"/>
        </w:rPr>
        <w:t>meg</w:t>
      </w:r>
      <w:r w:rsidRPr="0012482B">
        <w:rPr>
          <w:rFonts w:ascii="Arial" w:hAnsi="Arial" w:cs="Arial"/>
          <w:sz w:val="20"/>
          <w:szCs w:val="20"/>
        </w:rPr>
        <w:t>adható az a szám</w:t>
      </w:r>
      <w:r w:rsidR="00115354">
        <w:rPr>
          <w:rFonts w:ascii="Arial" w:hAnsi="Arial" w:cs="Arial"/>
          <w:sz w:val="20"/>
          <w:szCs w:val="20"/>
        </w:rPr>
        <w:t>ít</w:t>
      </w:r>
      <w:r w:rsidRPr="0012482B">
        <w:rPr>
          <w:rFonts w:ascii="Arial" w:hAnsi="Arial" w:cs="Arial"/>
          <w:sz w:val="20"/>
          <w:szCs w:val="20"/>
        </w:rPr>
        <w:t>ási módszertan, amellyel a felhasználó által megadott adatokból a havi számlavezetési díj/csomagdíj nagysága meghatározható (feltételek teljesülésének függvényében).</w:t>
      </w:r>
    </w:p>
    <w:p w14:paraId="5D339205" w14:textId="77777777" w:rsidR="00C86748" w:rsidRPr="00844BFD" w:rsidRDefault="00C86748" w:rsidP="00C86748">
      <w:pPr>
        <w:pStyle w:val="Listaszerbekezds"/>
        <w:numPr>
          <w:ilvl w:val="2"/>
          <w:numId w:val="18"/>
        </w:numPr>
        <w:spacing w:after="120"/>
        <w:ind w:left="426" w:hanging="284"/>
        <w:jc w:val="both"/>
        <w:rPr>
          <w:rFonts w:ascii="Arial" w:hAnsi="Arial" w:cs="Arial"/>
          <w:sz w:val="20"/>
          <w:szCs w:val="20"/>
        </w:rPr>
      </w:pPr>
      <w:r>
        <w:rPr>
          <w:rFonts w:ascii="Arial" w:hAnsi="Arial" w:cs="Arial"/>
          <w:sz w:val="20"/>
          <w:szCs w:val="20"/>
        </w:rPr>
        <w:t>K</w:t>
      </w:r>
      <w:r w:rsidRPr="00844BFD">
        <w:rPr>
          <w:rFonts w:ascii="Arial" w:hAnsi="Arial" w:cs="Arial"/>
          <w:sz w:val="20"/>
          <w:szCs w:val="20"/>
        </w:rPr>
        <w:t>iválasztható a kivonat kézbesítésének formája (elektronikus vagy papír alapú)</w:t>
      </w:r>
      <w:r>
        <w:rPr>
          <w:rFonts w:ascii="Arial" w:hAnsi="Arial" w:cs="Arial"/>
          <w:sz w:val="20"/>
          <w:szCs w:val="20"/>
        </w:rPr>
        <w:t xml:space="preserve"> a lekérdező felületen</w:t>
      </w:r>
      <w:r w:rsidRPr="00844BFD">
        <w:rPr>
          <w:rFonts w:ascii="Arial" w:hAnsi="Arial" w:cs="Arial"/>
          <w:sz w:val="20"/>
          <w:szCs w:val="20"/>
        </w:rPr>
        <w:t>, ez alapján lehetőség van azon kedvezményes díjakkal történő szám</w:t>
      </w:r>
      <w:r w:rsidR="00115354">
        <w:rPr>
          <w:rFonts w:ascii="Arial" w:hAnsi="Arial" w:cs="Arial"/>
          <w:sz w:val="20"/>
          <w:szCs w:val="20"/>
        </w:rPr>
        <w:t>ít</w:t>
      </w:r>
      <w:r w:rsidRPr="00844BFD">
        <w:rPr>
          <w:rFonts w:ascii="Arial" w:hAnsi="Arial" w:cs="Arial"/>
          <w:sz w:val="20"/>
          <w:szCs w:val="20"/>
        </w:rPr>
        <w:t>ásra, melyek a kivonat típusát figyelembe veszik</w:t>
      </w:r>
      <w:r>
        <w:rPr>
          <w:rFonts w:ascii="Arial" w:hAnsi="Arial" w:cs="Arial"/>
          <w:sz w:val="20"/>
          <w:szCs w:val="20"/>
        </w:rPr>
        <w:t>.</w:t>
      </w:r>
    </w:p>
    <w:p w14:paraId="1E75C1B4" w14:textId="77777777" w:rsidR="00C86748" w:rsidRDefault="00C86748" w:rsidP="00C86748">
      <w:pPr>
        <w:pStyle w:val="Listaszerbekezds"/>
        <w:numPr>
          <w:ilvl w:val="2"/>
          <w:numId w:val="18"/>
        </w:numPr>
        <w:spacing w:after="120"/>
        <w:ind w:left="426" w:hanging="284"/>
        <w:jc w:val="both"/>
        <w:rPr>
          <w:rFonts w:ascii="Arial" w:hAnsi="Arial" w:cs="Arial"/>
          <w:sz w:val="20"/>
          <w:szCs w:val="20"/>
        </w:rPr>
      </w:pPr>
      <w:r>
        <w:rPr>
          <w:rFonts w:ascii="Arial" w:hAnsi="Arial" w:cs="Arial"/>
          <w:sz w:val="20"/>
          <w:szCs w:val="20"/>
        </w:rPr>
        <w:t>T</w:t>
      </w:r>
      <w:r w:rsidRPr="00844BFD">
        <w:rPr>
          <w:rFonts w:ascii="Arial" w:hAnsi="Arial" w:cs="Arial"/>
          <w:sz w:val="20"/>
          <w:szCs w:val="20"/>
        </w:rPr>
        <w:t xml:space="preserve">ekintettel a kedvezményes díjak széleskörű piaci gyakorlatára, a legtipikusabb kedvezményt biztosító feltételek </w:t>
      </w:r>
      <w:r>
        <w:rPr>
          <w:rFonts w:ascii="Arial" w:hAnsi="Arial" w:cs="Arial"/>
          <w:sz w:val="20"/>
          <w:szCs w:val="20"/>
        </w:rPr>
        <w:t>közül</w:t>
      </w:r>
      <w:r w:rsidRPr="00844BFD">
        <w:rPr>
          <w:rFonts w:ascii="Arial" w:hAnsi="Arial" w:cs="Arial"/>
          <w:sz w:val="20"/>
          <w:szCs w:val="20"/>
        </w:rPr>
        <w:t xml:space="preserve"> az alábbiak </w:t>
      </w:r>
      <w:r>
        <w:rPr>
          <w:rFonts w:ascii="Arial" w:hAnsi="Arial" w:cs="Arial"/>
          <w:sz w:val="20"/>
          <w:szCs w:val="20"/>
        </w:rPr>
        <w:t>vehetők figyelembe a szám</w:t>
      </w:r>
      <w:r w:rsidR="00115354">
        <w:rPr>
          <w:rFonts w:ascii="Arial" w:hAnsi="Arial" w:cs="Arial"/>
          <w:sz w:val="20"/>
          <w:szCs w:val="20"/>
        </w:rPr>
        <w:t>ít</w:t>
      </w:r>
      <w:r>
        <w:rPr>
          <w:rFonts w:ascii="Arial" w:hAnsi="Arial" w:cs="Arial"/>
          <w:sz w:val="20"/>
          <w:szCs w:val="20"/>
        </w:rPr>
        <w:t>ási algoritmusban</w:t>
      </w:r>
      <w:r w:rsidRPr="00844BFD">
        <w:rPr>
          <w:rFonts w:ascii="Arial" w:hAnsi="Arial" w:cs="Arial"/>
          <w:sz w:val="20"/>
          <w:szCs w:val="20"/>
        </w:rPr>
        <w:t>: számlakivon</w:t>
      </w:r>
      <w:r w:rsidR="00115354">
        <w:rPr>
          <w:rFonts w:ascii="Arial" w:hAnsi="Arial" w:cs="Arial"/>
          <w:sz w:val="20"/>
          <w:szCs w:val="20"/>
        </w:rPr>
        <w:t>a</w:t>
      </w:r>
      <w:r w:rsidRPr="00844BFD">
        <w:rPr>
          <w:rFonts w:ascii="Arial" w:hAnsi="Arial" w:cs="Arial"/>
          <w:sz w:val="20"/>
          <w:szCs w:val="20"/>
        </w:rPr>
        <w:t xml:space="preserve">t típusa, kor, jóváírás és megtakarítási állomány nagysága, </w:t>
      </w:r>
      <w:bookmarkStart w:id="110" w:name="_Hlk69829136"/>
      <w:r w:rsidRPr="00844BFD">
        <w:rPr>
          <w:rFonts w:ascii="Arial" w:hAnsi="Arial" w:cs="Arial"/>
          <w:sz w:val="20"/>
          <w:szCs w:val="20"/>
        </w:rPr>
        <w:t>az igényelt netbanki, telefonos banki, sms szolgáltatás vagy mobilbanki szolgáltatás megléte</w:t>
      </w:r>
      <w:bookmarkEnd w:id="110"/>
      <w:r w:rsidRPr="00844BFD">
        <w:rPr>
          <w:rFonts w:ascii="Arial" w:hAnsi="Arial" w:cs="Arial"/>
          <w:sz w:val="20"/>
          <w:szCs w:val="20"/>
        </w:rPr>
        <w:t>.</w:t>
      </w:r>
    </w:p>
    <w:p w14:paraId="2694E1D8" w14:textId="77777777" w:rsidR="00C86748" w:rsidRDefault="00C86748" w:rsidP="00C86748">
      <w:pPr>
        <w:pStyle w:val="Listaszerbekezds"/>
        <w:numPr>
          <w:ilvl w:val="2"/>
          <w:numId w:val="18"/>
        </w:numPr>
        <w:ind w:left="426" w:hanging="284"/>
        <w:jc w:val="both"/>
        <w:rPr>
          <w:rFonts w:ascii="Arial" w:hAnsi="Arial" w:cs="Arial"/>
          <w:sz w:val="20"/>
          <w:szCs w:val="20"/>
        </w:rPr>
      </w:pPr>
      <w:r w:rsidRPr="0012482B">
        <w:rPr>
          <w:rFonts w:ascii="Arial" w:hAnsi="Arial" w:cs="Arial"/>
          <w:sz w:val="20"/>
          <w:szCs w:val="20"/>
        </w:rPr>
        <w:t xml:space="preserve">A program lekérdező felületén a felhasználó jelölheti, hogy igénybe kívánja-e venni a jogszabályi ingyenes készpénzfelvételt, továbbá </w:t>
      </w:r>
      <w:r>
        <w:rPr>
          <w:rFonts w:ascii="Arial" w:hAnsi="Arial" w:cs="Arial"/>
          <w:sz w:val="20"/>
          <w:szCs w:val="20"/>
        </w:rPr>
        <w:t>megadhatja</w:t>
      </w:r>
      <w:r w:rsidRPr="0012482B">
        <w:rPr>
          <w:rFonts w:ascii="Arial" w:hAnsi="Arial" w:cs="Arial"/>
          <w:sz w:val="20"/>
          <w:szCs w:val="20"/>
        </w:rPr>
        <w:t>, hogy havonta összesen átlagosan mekkora összegben és hány alkalommal vesz fel ATM-ből készpénzt. Az adatszolgáltatásban (</w:t>
      </w:r>
      <w:proofErr w:type="spellStart"/>
      <w:r w:rsidRPr="0012482B">
        <w:rPr>
          <w:rFonts w:ascii="Arial" w:hAnsi="Arial" w:cs="Arial"/>
          <w:sz w:val="20"/>
          <w:szCs w:val="20"/>
        </w:rPr>
        <w:t>s</w:t>
      </w:r>
      <w:r>
        <w:rPr>
          <w:rFonts w:ascii="Arial" w:hAnsi="Arial" w:cs="Arial"/>
          <w:sz w:val="20"/>
          <w:szCs w:val="20"/>
        </w:rPr>
        <w:t>zk</w:t>
      </w:r>
      <w:r w:rsidRPr="0012482B">
        <w:rPr>
          <w:rFonts w:ascii="Arial" w:hAnsi="Arial" w:cs="Arial"/>
          <w:sz w:val="20"/>
          <w:szCs w:val="20"/>
        </w:rPr>
        <w:t>riptben</w:t>
      </w:r>
      <w:proofErr w:type="spellEnd"/>
      <w:r w:rsidRPr="0012482B">
        <w:rPr>
          <w:rFonts w:ascii="Arial" w:hAnsi="Arial" w:cs="Arial"/>
          <w:sz w:val="20"/>
          <w:szCs w:val="20"/>
        </w:rPr>
        <w:t>) kell megadni a szám</w:t>
      </w:r>
      <w:r w:rsidR="00885B8E">
        <w:rPr>
          <w:rFonts w:ascii="Arial" w:hAnsi="Arial" w:cs="Arial"/>
          <w:sz w:val="20"/>
          <w:szCs w:val="20"/>
        </w:rPr>
        <w:t>ít</w:t>
      </w:r>
      <w:r w:rsidRPr="0012482B">
        <w:rPr>
          <w:rFonts w:ascii="Arial" w:hAnsi="Arial" w:cs="Arial"/>
          <w:sz w:val="20"/>
          <w:szCs w:val="20"/>
        </w:rPr>
        <w:t>ási módszertant</w:t>
      </w:r>
      <w:r>
        <w:rPr>
          <w:rFonts w:ascii="Arial" w:hAnsi="Arial" w:cs="Arial"/>
          <w:sz w:val="20"/>
          <w:szCs w:val="20"/>
        </w:rPr>
        <w:t xml:space="preserve">, </w:t>
      </w:r>
      <w:r w:rsidRPr="0012482B">
        <w:rPr>
          <w:rFonts w:ascii="Arial" w:hAnsi="Arial" w:cs="Arial"/>
          <w:sz w:val="20"/>
          <w:szCs w:val="20"/>
        </w:rPr>
        <w:t>amellyel a betéti bankkártyával ATM-ből történő készpénzfelvételek díja kiszámítható és az ingyenes készpénzfelvételek figyelembevételre kerülnek (a felső becslés logikájának megfelelően előszőr saját ATM-ből</w:t>
      </w:r>
      <w:r w:rsidR="00885B8E">
        <w:rPr>
          <w:rFonts w:ascii="Arial" w:hAnsi="Arial" w:cs="Arial"/>
          <w:sz w:val="20"/>
          <w:szCs w:val="20"/>
        </w:rPr>
        <w:t>,</w:t>
      </w:r>
      <w:r w:rsidRPr="0012482B">
        <w:rPr>
          <w:rFonts w:ascii="Arial" w:hAnsi="Arial" w:cs="Arial"/>
          <w:sz w:val="20"/>
          <w:szCs w:val="20"/>
        </w:rPr>
        <w:t xml:space="preserve"> majd idegen ATM-ből történő készpénzfelvételből levonva).</w:t>
      </w:r>
      <w:r>
        <w:rPr>
          <w:rFonts w:ascii="Arial" w:hAnsi="Arial" w:cs="Arial"/>
          <w:sz w:val="20"/>
          <w:szCs w:val="20"/>
        </w:rPr>
        <w:t xml:space="preserve"> Továbbá:</w:t>
      </w:r>
    </w:p>
    <w:p w14:paraId="38A8F1F0" w14:textId="0C2667B7" w:rsidR="00C86748" w:rsidRPr="00C56B5D" w:rsidRDefault="00885B8E" w:rsidP="00C56B5D">
      <w:pPr>
        <w:ind w:left="851" w:hanging="425"/>
        <w:jc w:val="both"/>
        <w:rPr>
          <w:rFonts w:ascii="Arial" w:hAnsi="Arial" w:cs="Arial"/>
          <w:sz w:val="20"/>
          <w:szCs w:val="20"/>
        </w:rPr>
      </w:pPr>
      <w:r>
        <w:rPr>
          <w:rFonts w:ascii="Arial" w:hAnsi="Arial" w:cs="Arial"/>
          <w:sz w:val="20"/>
          <w:szCs w:val="20"/>
        </w:rPr>
        <w:t>ja)</w:t>
      </w:r>
      <w:r w:rsidR="007B3C37">
        <w:rPr>
          <w:rFonts w:ascii="Arial" w:hAnsi="Arial" w:cs="Arial"/>
          <w:sz w:val="20"/>
          <w:szCs w:val="20"/>
        </w:rPr>
        <w:tab/>
      </w:r>
      <w:r w:rsidR="00C86748" w:rsidRPr="00C56B5D">
        <w:rPr>
          <w:rFonts w:ascii="Arial" w:hAnsi="Arial" w:cs="Arial"/>
          <w:sz w:val="20"/>
          <w:szCs w:val="20"/>
        </w:rPr>
        <w:t xml:space="preserve">az alkalmazásban a költségszámítás során a belföldi forint tranzakciók és a belföldi kártyahasználattal kapcsolatos tranzakciók kerülnek figyelembevételre, így a külföldi ATM-ből történő kedvezményes készpénzfelvételek számára vonatkozó kedvezményekkel a </w:t>
      </w:r>
      <w:proofErr w:type="spellStart"/>
      <w:r w:rsidR="00C86748" w:rsidRPr="00C56B5D">
        <w:rPr>
          <w:rFonts w:ascii="Arial" w:hAnsi="Arial" w:cs="Arial"/>
          <w:sz w:val="20"/>
          <w:szCs w:val="20"/>
        </w:rPr>
        <w:t>szkript</w:t>
      </w:r>
      <w:proofErr w:type="spellEnd"/>
      <w:r w:rsidR="00C86748" w:rsidRPr="00C56B5D">
        <w:rPr>
          <w:rFonts w:ascii="Arial" w:hAnsi="Arial" w:cs="Arial"/>
          <w:sz w:val="20"/>
          <w:szCs w:val="20"/>
        </w:rPr>
        <w:t xml:space="preserve"> nem számolhat</w:t>
      </w:r>
      <w:r w:rsidR="009A1143">
        <w:rPr>
          <w:rFonts w:ascii="Arial" w:hAnsi="Arial" w:cs="Arial"/>
          <w:sz w:val="20"/>
          <w:szCs w:val="20"/>
        </w:rPr>
        <w:t>;</w:t>
      </w:r>
    </w:p>
    <w:p w14:paraId="44564F31" w14:textId="38658A48" w:rsidR="00C86748" w:rsidRPr="00C56B5D" w:rsidRDefault="009A1143" w:rsidP="00C56B5D">
      <w:pPr>
        <w:ind w:left="851" w:hanging="425"/>
        <w:jc w:val="both"/>
        <w:rPr>
          <w:rFonts w:ascii="Arial" w:hAnsi="Arial" w:cs="Arial"/>
          <w:sz w:val="20"/>
          <w:szCs w:val="20"/>
        </w:rPr>
      </w:pPr>
      <w:proofErr w:type="spellStart"/>
      <w:r>
        <w:rPr>
          <w:rFonts w:ascii="Arial" w:hAnsi="Arial" w:cs="Arial"/>
          <w:sz w:val="20"/>
          <w:szCs w:val="20"/>
        </w:rPr>
        <w:t>jb</w:t>
      </w:r>
      <w:proofErr w:type="spellEnd"/>
      <w:r>
        <w:rPr>
          <w:rFonts w:ascii="Arial" w:hAnsi="Arial" w:cs="Arial"/>
          <w:sz w:val="20"/>
          <w:szCs w:val="20"/>
        </w:rPr>
        <w:t>)</w:t>
      </w:r>
      <w:r w:rsidR="007B3C37">
        <w:rPr>
          <w:rFonts w:ascii="Arial" w:hAnsi="Arial" w:cs="Arial"/>
          <w:sz w:val="20"/>
          <w:szCs w:val="20"/>
        </w:rPr>
        <w:tab/>
      </w:r>
      <w:r w:rsidR="00C86748" w:rsidRPr="00C56B5D">
        <w:rPr>
          <w:rFonts w:ascii="Arial" w:hAnsi="Arial" w:cs="Arial"/>
          <w:sz w:val="20"/>
          <w:szCs w:val="20"/>
        </w:rPr>
        <w:t>amennyiben egy számlacsomagban kifejezetten az idegen (belföldi) ATM-ből történő készpénzfelvételre vonatkozó kedvezmény szerepel</w:t>
      </w:r>
      <w:r>
        <w:rPr>
          <w:rFonts w:ascii="Arial" w:hAnsi="Arial" w:cs="Arial"/>
          <w:sz w:val="20"/>
          <w:szCs w:val="20"/>
        </w:rPr>
        <w:t>,</w:t>
      </w:r>
      <w:r w:rsidR="00C86748" w:rsidRPr="00C56B5D">
        <w:rPr>
          <w:rFonts w:ascii="Arial" w:hAnsi="Arial" w:cs="Arial"/>
          <w:sz w:val="20"/>
          <w:szCs w:val="20"/>
        </w:rPr>
        <w:t xml:space="preserve"> és a kedvezmény feltételrendszere nem tartalmaz szabályt a készpénzfelvétel időbeliségére (például egy számla esetén havonta 4 idegen ATM-ből történő készpénzfelvétel díjmentességének biztosítása esetén, ha az első 4 felvétel történik idegen ATM-ből és akkor is, ha a 2., 4., 6. és 7. készpénzfelvétel történik idegen ATM-ből), úgy ez a kedvezmény a feltételekben foglaltak szerint építhető be a szám</w:t>
      </w:r>
      <w:r>
        <w:rPr>
          <w:rFonts w:ascii="Arial" w:hAnsi="Arial" w:cs="Arial"/>
          <w:sz w:val="20"/>
          <w:szCs w:val="20"/>
        </w:rPr>
        <w:t>ít</w:t>
      </w:r>
      <w:r w:rsidR="00C86748" w:rsidRPr="00C56B5D">
        <w:rPr>
          <w:rFonts w:ascii="Arial" w:hAnsi="Arial" w:cs="Arial"/>
          <w:sz w:val="20"/>
          <w:szCs w:val="20"/>
        </w:rPr>
        <w:t>ási logikába</w:t>
      </w:r>
      <w:r>
        <w:rPr>
          <w:rFonts w:ascii="Arial" w:hAnsi="Arial" w:cs="Arial"/>
          <w:sz w:val="20"/>
          <w:szCs w:val="20"/>
        </w:rPr>
        <w:t>;</w:t>
      </w:r>
    </w:p>
    <w:p w14:paraId="3E28DDD2" w14:textId="2A76CBD7" w:rsidR="00C86748" w:rsidRPr="00C56B5D" w:rsidRDefault="009A1143" w:rsidP="00C56B5D">
      <w:pPr>
        <w:ind w:left="851" w:hanging="425"/>
        <w:jc w:val="both"/>
        <w:rPr>
          <w:rFonts w:ascii="Arial" w:hAnsi="Arial" w:cs="Arial"/>
          <w:sz w:val="20"/>
          <w:szCs w:val="20"/>
        </w:rPr>
      </w:pPr>
      <w:proofErr w:type="spellStart"/>
      <w:r>
        <w:rPr>
          <w:rFonts w:ascii="Arial" w:hAnsi="Arial" w:cs="Arial"/>
          <w:sz w:val="20"/>
          <w:szCs w:val="20"/>
        </w:rPr>
        <w:lastRenderedPageBreak/>
        <w:t>jc</w:t>
      </w:r>
      <w:proofErr w:type="spellEnd"/>
      <w:r>
        <w:rPr>
          <w:rFonts w:ascii="Arial" w:hAnsi="Arial" w:cs="Arial"/>
          <w:sz w:val="20"/>
          <w:szCs w:val="20"/>
        </w:rPr>
        <w:t>)</w:t>
      </w:r>
      <w:r w:rsidR="007B3C37">
        <w:rPr>
          <w:rFonts w:ascii="Arial" w:hAnsi="Arial" w:cs="Arial"/>
          <w:sz w:val="20"/>
          <w:szCs w:val="20"/>
        </w:rPr>
        <w:tab/>
      </w:r>
      <w:r w:rsidR="00C86748" w:rsidRPr="00C56B5D">
        <w:rPr>
          <w:rFonts w:ascii="Arial" w:hAnsi="Arial" w:cs="Arial"/>
          <w:sz w:val="20"/>
          <w:szCs w:val="20"/>
        </w:rPr>
        <w:t>amennyiben a számlacsomag egyáltalán nem tartalmaz ATM-ből történő készpénzfelvételre vonatkozó kedvezményt, kizárólag a jogszabály által biztosított ingyenes készpénzfelvételi lehetőség érhető el, és a felhasználó a lekérdező felületen bejelöli ezt a lehetőséget, akkor szükséges először a saját ATM-ből</w:t>
      </w:r>
      <w:r>
        <w:rPr>
          <w:rFonts w:ascii="Arial" w:hAnsi="Arial" w:cs="Arial"/>
          <w:sz w:val="20"/>
          <w:szCs w:val="20"/>
        </w:rPr>
        <w:t>,</w:t>
      </w:r>
      <w:r w:rsidR="00C86748" w:rsidRPr="00C56B5D">
        <w:rPr>
          <w:rFonts w:ascii="Arial" w:hAnsi="Arial" w:cs="Arial"/>
          <w:sz w:val="20"/>
          <w:szCs w:val="20"/>
        </w:rPr>
        <w:t xml:space="preserve"> majd idegen ATM-ből történő készpénzfelvétel díjából levonni a kedvezményt</w:t>
      </w:r>
      <w:r>
        <w:rPr>
          <w:rFonts w:ascii="Arial" w:hAnsi="Arial" w:cs="Arial"/>
          <w:sz w:val="20"/>
          <w:szCs w:val="20"/>
        </w:rPr>
        <w:t>;</w:t>
      </w:r>
    </w:p>
    <w:p w14:paraId="40D2A505" w14:textId="2A76CF39" w:rsidR="00C86748" w:rsidRPr="00C56B5D" w:rsidRDefault="009A1143" w:rsidP="00C56B5D">
      <w:pPr>
        <w:spacing w:after="120"/>
        <w:ind w:left="851" w:hanging="425"/>
        <w:jc w:val="both"/>
        <w:rPr>
          <w:rFonts w:ascii="Arial" w:hAnsi="Arial" w:cs="Arial"/>
          <w:sz w:val="20"/>
          <w:szCs w:val="20"/>
        </w:rPr>
      </w:pPr>
      <w:proofErr w:type="spellStart"/>
      <w:r>
        <w:rPr>
          <w:rFonts w:ascii="Arial" w:hAnsi="Arial" w:cs="Arial"/>
          <w:sz w:val="20"/>
          <w:szCs w:val="20"/>
        </w:rPr>
        <w:t>jd</w:t>
      </w:r>
      <w:proofErr w:type="spellEnd"/>
      <w:r>
        <w:rPr>
          <w:rFonts w:ascii="Arial" w:hAnsi="Arial" w:cs="Arial"/>
          <w:sz w:val="20"/>
          <w:szCs w:val="20"/>
        </w:rPr>
        <w:t>)</w:t>
      </w:r>
      <w:r w:rsidR="007B3C37">
        <w:rPr>
          <w:rFonts w:ascii="Arial" w:hAnsi="Arial" w:cs="Arial"/>
          <w:sz w:val="20"/>
          <w:szCs w:val="20"/>
        </w:rPr>
        <w:tab/>
      </w:r>
      <w:r w:rsidR="00C86748" w:rsidRPr="00C56B5D">
        <w:rPr>
          <w:rFonts w:ascii="Arial" w:hAnsi="Arial" w:cs="Arial"/>
          <w:sz w:val="20"/>
          <w:szCs w:val="20"/>
        </w:rPr>
        <w:t xml:space="preserve">amennyiben a számlacsomagban foglalt ATM-ből történő készpénzfelvételre vonatkozó kedvezmények, valamint a jogszabály által biztosított ingyenes készpénzfelvételi lehetőségek összeadódnak, úgy ennek megfelelően alakítandó ki a számolási logika a </w:t>
      </w:r>
      <w:proofErr w:type="spellStart"/>
      <w:r w:rsidR="00C86748" w:rsidRPr="00C56B5D">
        <w:rPr>
          <w:rFonts w:ascii="Arial" w:hAnsi="Arial" w:cs="Arial"/>
          <w:sz w:val="20"/>
          <w:szCs w:val="20"/>
        </w:rPr>
        <w:t>szkriptben</w:t>
      </w:r>
      <w:proofErr w:type="spellEnd"/>
      <w:r w:rsidR="00C86748" w:rsidRPr="00C56B5D">
        <w:rPr>
          <w:rFonts w:ascii="Arial" w:hAnsi="Arial" w:cs="Arial"/>
          <w:sz w:val="20"/>
          <w:szCs w:val="20"/>
        </w:rPr>
        <w:t>.</w:t>
      </w:r>
    </w:p>
    <w:p w14:paraId="6C118196" w14:textId="77777777" w:rsidR="00C86748" w:rsidRDefault="00C86748" w:rsidP="00C86748">
      <w:pPr>
        <w:pStyle w:val="Listaszerbekezds"/>
        <w:numPr>
          <w:ilvl w:val="2"/>
          <w:numId w:val="18"/>
        </w:numPr>
        <w:spacing w:after="200"/>
        <w:ind w:left="426" w:hanging="284"/>
        <w:jc w:val="both"/>
        <w:rPr>
          <w:rFonts w:ascii="Arial" w:hAnsi="Arial" w:cs="Arial"/>
          <w:sz w:val="20"/>
          <w:szCs w:val="20"/>
        </w:rPr>
      </w:pPr>
      <w:r>
        <w:rPr>
          <w:rFonts w:ascii="Arial" w:hAnsi="Arial" w:cs="Arial"/>
          <w:sz w:val="20"/>
          <w:szCs w:val="20"/>
        </w:rPr>
        <w:t>Amennyiben egy szálacsomaghoz egy vagy több szolgáltatástípus, tranzakciótípus vonatkozásában az ügyfél különböző csomagok közül is választhat (pl. 2 vagy 5 db ingyenes készpénzfelvételt biztosító csomag</w:t>
      </w:r>
      <w:r w:rsidR="000A58D4">
        <w:rPr>
          <w:rFonts w:ascii="Arial" w:hAnsi="Arial" w:cs="Arial"/>
          <w:sz w:val="20"/>
          <w:szCs w:val="20"/>
        </w:rPr>
        <w:t xml:space="preserve"> vagy</w:t>
      </w:r>
      <w:r>
        <w:rPr>
          <w:rFonts w:ascii="Arial" w:hAnsi="Arial" w:cs="Arial"/>
          <w:sz w:val="20"/>
          <w:szCs w:val="20"/>
        </w:rPr>
        <w:t xml:space="preserve"> havonta 4 utalás 100 000 HUF összegig biztosító – kedvezményes árú – csomag), úgy lehetőség van a szám</w:t>
      </w:r>
      <w:r w:rsidR="009A1143">
        <w:rPr>
          <w:rFonts w:ascii="Arial" w:hAnsi="Arial" w:cs="Arial"/>
          <w:sz w:val="20"/>
          <w:szCs w:val="20"/>
        </w:rPr>
        <w:t>ít</w:t>
      </w:r>
      <w:r>
        <w:rPr>
          <w:rFonts w:ascii="Arial" w:hAnsi="Arial" w:cs="Arial"/>
          <w:sz w:val="20"/>
          <w:szCs w:val="20"/>
        </w:rPr>
        <w:t>ási algoritmusban ezen csomagok díjával számolni, amennyiben a felhasználó által megadott tranzakciós adatok a csomag feltételeit kielégítik (pl</w:t>
      </w:r>
      <w:r w:rsidR="000A58D4">
        <w:rPr>
          <w:rFonts w:ascii="Arial" w:hAnsi="Arial" w:cs="Arial"/>
          <w:sz w:val="20"/>
          <w:szCs w:val="20"/>
        </w:rPr>
        <w:t>.</w:t>
      </w:r>
      <w:r>
        <w:rPr>
          <w:rFonts w:ascii="Arial" w:hAnsi="Arial" w:cs="Arial"/>
          <w:sz w:val="20"/>
          <w:szCs w:val="20"/>
        </w:rPr>
        <w:t xml:space="preserve"> havonta 4 utalás 100 000 HUF összegig biztosító – kedvezményes árú – csomag díja alkalmazható abban az esetben, ha a felhasználó havonta átlagosan 4 utalást végez </w:t>
      </w:r>
      <w:r w:rsidR="00BF0B62">
        <w:rPr>
          <w:rFonts w:ascii="Arial" w:hAnsi="Arial" w:cs="Arial"/>
          <w:sz w:val="20"/>
          <w:szCs w:val="20"/>
        </w:rPr>
        <w:t>96</w:t>
      </w:r>
      <w:r>
        <w:rPr>
          <w:rFonts w:ascii="Arial" w:hAnsi="Arial" w:cs="Arial"/>
          <w:sz w:val="20"/>
          <w:szCs w:val="20"/>
        </w:rPr>
        <w:t> 000 HUF értékben).</w:t>
      </w:r>
    </w:p>
    <w:p w14:paraId="76A55059" w14:textId="77777777" w:rsidR="006C50B0" w:rsidRDefault="006C50B0" w:rsidP="00C86748">
      <w:pPr>
        <w:pStyle w:val="Listaszerbekezds"/>
        <w:numPr>
          <w:ilvl w:val="2"/>
          <w:numId w:val="18"/>
        </w:numPr>
        <w:spacing w:after="200"/>
        <w:ind w:left="426" w:hanging="284"/>
        <w:jc w:val="both"/>
        <w:rPr>
          <w:rFonts w:ascii="Arial" w:hAnsi="Arial" w:cs="Arial"/>
          <w:sz w:val="20"/>
          <w:szCs w:val="20"/>
        </w:rPr>
      </w:pPr>
      <w:r>
        <w:rPr>
          <w:rFonts w:ascii="Arial" w:hAnsi="Arial" w:cs="Arial"/>
          <w:sz w:val="20"/>
          <w:szCs w:val="20"/>
        </w:rPr>
        <w:t>A</w:t>
      </w:r>
      <w:r w:rsidRPr="006C50B0">
        <w:rPr>
          <w:rFonts w:ascii="Arial" w:hAnsi="Arial" w:cs="Arial"/>
          <w:sz w:val="20"/>
          <w:szCs w:val="20"/>
        </w:rPr>
        <w:t>z egy tranzakcióra jutó átlagos összeg meghatározása</w:t>
      </w:r>
      <w:r>
        <w:rPr>
          <w:rFonts w:ascii="Arial" w:hAnsi="Arial" w:cs="Arial"/>
          <w:sz w:val="20"/>
          <w:szCs w:val="20"/>
        </w:rPr>
        <w:t xml:space="preserve">: </w:t>
      </w:r>
      <w:r w:rsidRPr="006C50B0">
        <w:rPr>
          <w:rFonts w:ascii="Arial" w:hAnsi="Arial" w:cs="Arial"/>
          <w:sz w:val="20"/>
          <w:szCs w:val="20"/>
        </w:rPr>
        <w:t>a felhasználók által megadott tranzakciók összege összesen</w:t>
      </w:r>
      <w:r w:rsidR="009F371D">
        <w:rPr>
          <w:rFonts w:ascii="Arial" w:hAnsi="Arial" w:cs="Arial"/>
          <w:sz w:val="20"/>
          <w:szCs w:val="20"/>
        </w:rPr>
        <w:t>,</w:t>
      </w:r>
      <w:r w:rsidRPr="006C50B0">
        <w:rPr>
          <w:rFonts w:ascii="Arial" w:hAnsi="Arial" w:cs="Arial"/>
          <w:sz w:val="20"/>
          <w:szCs w:val="20"/>
        </w:rPr>
        <w:t xml:space="preserve"> osztva az inputként megadott havi tranzakciók darabszámával</w:t>
      </w:r>
      <w:r>
        <w:rPr>
          <w:rFonts w:ascii="Arial" w:hAnsi="Arial" w:cs="Arial"/>
          <w:sz w:val="20"/>
          <w:szCs w:val="20"/>
        </w:rPr>
        <w:t>.</w:t>
      </w:r>
    </w:p>
    <w:p w14:paraId="3F086616" w14:textId="51B6917B" w:rsidR="001863BF" w:rsidRDefault="001863BF" w:rsidP="00C86748">
      <w:pPr>
        <w:pStyle w:val="Listaszerbekezds"/>
        <w:numPr>
          <w:ilvl w:val="2"/>
          <w:numId w:val="18"/>
        </w:numPr>
        <w:spacing w:after="200"/>
        <w:ind w:left="426" w:hanging="284"/>
        <w:jc w:val="both"/>
        <w:rPr>
          <w:rFonts w:ascii="Arial" w:hAnsi="Arial" w:cs="Arial"/>
          <w:sz w:val="20"/>
          <w:szCs w:val="20"/>
        </w:rPr>
      </w:pPr>
      <w:r w:rsidRPr="001863BF">
        <w:rPr>
          <w:rFonts w:ascii="Arial" w:hAnsi="Arial" w:cs="Arial"/>
          <w:sz w:val="20"/>
          <w:szCs w:val="20"/>
        </w:rPr>
        <w:t>A</w:t>
      </w:r>
      <w:r>
        <w:rPr>
          <w:rFonts w:ascii="Arial" w:hAnsi="Arial" w:cs="Arial"/>
          <w:sz w:val="20"/>
          <w:szCs w:val="20"/>
        </w:rPr>
        <w:t>mennyiben a különböző csatornákon benyújtott megbízások költsége eltérő, de a benyújtás csatornájától függetlenül egy adott</w:t>
      </w:r>
      <w:r w:rsidR="00071B97">
        <w:rPr>
          <w:rFonts w:ascii="Arial" w:hAnsi="Arial" w:cs="Arial"/>
          <w:sz w:val="20"/>
          <w:szCs w:val="20"/>
        </w:rPr>
        <w:t xml:space="preserve"> darabszámig</w:t>
      </w:r>
      <w:r w:rsidR="002E1226">
        <w:rPr>
          <w:rFonts w:ascii="Arial" w:hAnsi="Arial" w:cs="Arial"/>
          <w:sz w:val="20"/>
          <w:szCs w:val="20"/>
        </w:rPr>
        <w:t>, egy bizonyos</w:t>
      </w:r>
      <w:r>
        <w:rPr>
          <w:rFonts w:ascii="Arial" w:hAnsi="Arial" w:cs="Arial"/>
          <w:sz w:val="20"/>
          <w:szCs w:val="20"/>
        </w:rPr>
        <w:t xml:space="preserve"> összeghatárig</w:t>
      </w:r>
      <w:r w:rsidR="002E1226">
        <w:rPr>
          <w:rFonts w:ascii="Arial" w:hAnsi="Arial" w:cs="Arial"/>
          <w:sz w:val="20"/>
          <w:szCs w:val="20"/>
        </w:rPr>
        <w:t xml:space="preserve"> vagy egy adott darabszámig és bizonyos összeghatárig</w:t>
      </w:r>
      <w:r>
        <w:rPr>
          <w:rFonts w:ascii="Arial" w:hAnsi="Arial" w:cs="Arial"/>
          <w:sz w:val="20"/>
          <w:szCs w:val="20"/>
        </w:rPr>
        <w:t xml:space="preserve"> kedvezményes díj alkalmazandó, úgy</w:t>
      </w:r>
      <w:r w:rsidRPr="001863BF">
        <w:rPr>
          <w:rFonts w:ascii="Arial" w:hAnsi="Arial" w:cs="Arial"/>
          <w:sz w:val="20"/>
          <w:szCs w:val="20"/>
        </w:rPr>
        <w:t xml:space="preserve"> előszőr a legolcsóbb csatornán benyújtott tranzakciók</w:t>
      </w:r>
      <w:r w:rsidR="00A85170">
        <w:rPr>
          <w:rFonts w:ascii="Arial" w:hAnsi="Arial" w:cs="Arial"/>
          <w:sz w:val="20"/>
          <w:szCs w:val="20"/>
        </w:rPr>
        <w:t>at</w:t>
      </w:r>
      <w:r w:rsidRPr="001863BF">
        <w:rPr>
          <w:rFonts w:ascii="Arial" w:hAnsi="Arial" w:cs="Arial"/>
          <w:sz w:val="20"/>
          <w:szCs w:val="20"/>
        </w:rPr>
        <w:t>, míg legutoljára a legdrágább díjazású csatornán benyújtott tranzakciók</w:t>
      </w:r>
      <w:r w:rsidR="00A85170">
        <w:rPr>
          <w:rFonts w:ascii="Arial" w:hAnsi="Arial" w:cs="Arial"/>
          <w:sz w:val="20"/>
          <w:szCs w:val="20"/>
        </w:rPr>
        <w:t>at szükséges</w:t>
      </w:r>
      <w:r w:rsidRPr="001863BF">
        <w:rPr>
          <w:rFonts w:ascii="Arial" w:hAnsi="Arial" w:cs="Arial"/>
          <w:sz w:val="20"/>
          <w:szCs w:val="20"/>
        </w:rPr>
        <w:t xml:space="preserve"> figyelembe</w:t>
      </w:r>
      <w:r w:rsidR="00A85170">
        <w:rPr>
          <w:rFonts w:ascii="Arial" w:hAnsi="Arial" w:cs="Arial"/>
          <w:sz w:val="20"/>
          <w:szCs w:val="20"/>
        </w:rPr>
        <w:t xml:space="preserve"> </w:t>
      </w:r>
      <w:r w:rsidRPr="001863BF">
        <w:rPr>
          <w:rFonts w:ascii="Arial" w:hAnsi="Arial" w:cs="Arial"/>
          <w:sz w:val="20"/>
          <w:szCs w:val="20"/>
        </w:rPr>
        <w:t>ve</w:t>
      </w:r>
      <w:r w:rsidR="00A85170">
        <w:rPr>
          <w:rFonts w:ascii="Arial" w:hAnsi="Arial" w:cs="Arial"/>
          <w:sz w:val="20"/>
          <w:szCs w:val="20"/>
        </w:rPr>
        <w:t>nni (p</w:t>
      </w:r>
      <w:r w:rsidR="002E1226">
        <w:rPr>
          <w:rFonts w:ascii="Arial" w:hAnsi="Arial" w:cs="Arial"/>
          <w:sz w:val="20"/>
          <w:szCs w:val="20"/>
        </w:rPr>
        <w:t>éldául</w:t>
      </w:r>
      <w:r w:rsidR="005F6EAF">
        <w:rPr>
          <w:rFonts w:ascii="Arial" w:hAnsi="Arial" w:cs="Arial"/>
          <w:sz w:val="20"/>
          <w:szCs w:val="20"/>
        </w:rPr>
        <w:t>,</w:t>
      </w:r>
      <w:r w:rsidR="002E1226">
        <w:rPr>
          <w:rFonts w:ascii="Arial" w:hAnsi="Arial" w:cs="Arial"/>
          <w:sz w:val="20"/>
          <w:szCs w:val="20"/>
        </w:rPr>
        <w:t xml:space="preserve"> ha</w:t>
      </w:r>
      <w:r w:rsidR="00071B97">
        <w:rPr>
          <w:rFonts w:ascii="Arial" w:hAnsi="Arial" w:cs="Arial"/>
          <w:sz w:val="20"/>
          <w:szCs w:val="20"/>
        </w:rPr>
        <w:t xml:space="preserve"> a papír alapon és internetbankon keresztül benyújtott átutalások díjszabása eltérő, és az internetbankon keresztül benyújtott megbízások díja kedvezőbb, azonban havonta </w:t>
      </w:r>
      <w:r w:rsidR="002E1226">
        <w:rPr>
          <w:rFonts w:ascii="Arial" w:hAnsi="Arial" w:cs="Arial"/>
          <w:sz w:val="20"/>
          <w:szCs w:val="20"/>
        </w:rPr>
        <w:t xml:space="preserve">az </w:t>
      </w:r>
      <w:r w:rsidR="00071B97" w:rsidRPr="00071B97">
        <w:rPr>
          <w:rFonts w:ascii="Arial" w:hAnsi="Arial" w:cs="Arial"/>
          <w:sz w:val="20"/>
          <w:szCs w:val="20"/>
        </w:rPr>
        <w:t>első 4 darab eseti forint átutalási megbízás</w:t>
      </w:r>
      <w:r w:rsidR="008572A0">
        <w:rPr>
          <w:rFonts w:ascii="Arial" w:hAnsi="Arial" w:cs="Arial"/>
          <w:sz w:val="20"/>
          <w:szCs w:val="20"/>
        </w:rPr>
        <w:t xml:space="preserve"> legfeljebb 100 000 Ft-ig</w:t>
      </w:r>
      <w:r w:rsidR="00071B97">
        <w:rPr>
          <w:rFonts w:ascii="Arial" w:hAnsi="Arial" w:cs="Arial"/>
          <w:sz w:val="20"/>
          <w:szCs w:val="20"/>
        </w:rPr>
        <w:t xml:space="preserve"> </w:t>
      </w:r>
      <w:r w:rsidR="00071B97" w:rsidRPr="00071B97">
        <w:rPr>
          <w:rFonts w:ascii="Arial" w:hAnsi="Arial" w:cs="Arial"/>
          <w:sz w:val="20"/>
          <w:szCs w:val="20"/>
        </w:rPr>
        <w:t xml:space="preserve">díjmentes, </w:t>
      </w:r>
      <w:r w:rsidR="004D4A6B">
        <w:rPr>
          <w:rFonts w:ascii="Arial" w:hAnsi="Arial" w:cs="Arial"/>
          <w:sz w:val="20"/>
          <w:szCs w:val="20"/>
        </w:rPr>
        <w:t>először az internetbankon keresztül benyújtott átutalásokra vonatkozóan kell a kedvezményes díjat figyelembe venni</w:t>
      </w:r>
      <w:r w:rsidR="002E1226">
        <w:rPr>
          <w:rFonts w:ascii="Arial" w:hAnsi="Arial" w:cs="Arial"/>
          <w:sz w:val="20"/>
          <w:szCs w:val="20"/>
        </w:rPr>
        <w:t>, és ezt követően vehető figyelembe a papír alapon benyújtott megbízások</w:t>
      </w:r>
      <w:r w:rsidR="00A85170">
        <w:rPr>
          <w:rFonts w:ascii="Arial" w:hAnsi="Arial" w:cs="Arial"/>
          <w:sz w:val="20"/>
          <w:szCs w:val="20"/>
        </w:rPr>
        <w:t xml:space="preserve"> díja)</w:t>
      </w:r>
      <w:r w:rsidR="003B77C9">
        <w:rPr>
          <w:rFonts w:ascii="Arial" w:hAnsi="Arial" w:cs="Arial"/>
          <w:sz w:val="20"/>
          <w:szCs w:val="20"/>
        </w:rPr>
        <w:t>.</w:t>
      </w:r>
    </w:p>
    <w:p w14:paraId="4041284B" w14:textId="77777777" w:rsidR="00C86748" w:rsidRDefault="00C86748" w:rsidP="00095BDB">
      <w:pPr>
        <w:spacing w:after="0"/>
        <w:jc w:val="both"/>
        <w:rPr>
          <w:rFonts w:ascii="Arial" w:hAnsi="Arial" w:cs="Arial"/>
          <w:b/>
          <w:bCs/>
          <w:sz w:val="20"/>
          <w:szCs w:val="20"/>
        </w:rPr>
      </w:pPr>
    </w:p>
    <w:p w14:paraId="1EB397F8" w14:textId="77777777" w:rsidR="0037372A" w:rsidRPr="00E12B75" w:rsidRDefault="0037372A" w:rsidP="00095BDB">
      <w:pPr>
        <w:spacing w:after="0"/>
        <w:jc w:val="both"/>
        <w:rPr>
          <w:rFonts w:ascii="Arial" w:hAnsi="Arial" w:cs="Arial"/>
          <w:sz w:val="20"/>
          <w:szCs w:val="20"/>
        </w:rPr>
      </w:pPr>
      <w:r w:rsidRPr="00625E65">
        <w:rPr>
          <w:rFonts w:ascii="Arial" w:hAnsi="Arial" w:cs="Arial"/>
          <w:sz w:val="20"/>
          <w:szCs w:val="20"/>
        </w:rPr>
        <w:t xml:space="preserve">A 202. pontban kell megadni, hogy a 131., 150., 168. és 188. pontban </w:t>
      </w:r>
      <w:r w:rsidR="003F69D7" w:rsidRPr="00625E65">
        <w:rPr>
          <w:rFonts w:ascii="Arial" w:hAnsi="Arial" w:cs="Arial"/>
          <w:sz w:val="20"/>
          <w:szCs w:val="20"/>
        </w:rPr>
        <w:t>számolt SMS-szolgáltatás</w:t>
      </w:r>
      <w:r w:rsidRPr="00625E65">
        <w:rPr>
          <w:rFonts w:ascii="Arial" w:hAnsi="Arial" w:cs="Arial"/>
          <w:sz w:val="20"/>
          <w:szCs w:val="20"/>
        </w:rPr>
        <w:t xml:space="preserve"> díj</w:t>
      </w:r>
      <w:r w:rsidR="003F69D7" w:rsidRPr="00625E65">
        <w:rPr>
          <w:rFonts w:ascii="Arial" w:hAnsi="Arial" w:cs="Arial"/>
          <w:sz w:val="20"/>
          <w:szCs w:val="20"/>
        </w:rPr>
        <w:t>a</w:t>
      </w:r>
      <w:r w:rsidRPr="00625E65">
        <w:rPr>
          <w:rFonts w:ascii="Arial" w:hAnsi="Arial" w:cs="Arial"/>
          <w:sz w:val="20"/>
          <w:szCs w:val="20"/>
        </w:rPr>
        <w:t xml:space="preserve"> melyik</w:t>
      </w:r>
      <w:r w:rsidR="003F69D7" w:rsidRPr="00625E65">
        <w:rPr>
          <w:rFonts w:ascii="Arial" w:hAnsi="Arial" w:cs="Arial"/>
          <w:sz w:val="20"/>
          <w:szCs w:val="20"/>
        </w:rPr>
        <w:t>, az adatszolgáltató által nyújtott</w:t>
      </w:r>
      <w:r w:rsidRPr="00625E65">
        <w:rPr>
          <w:rFonts w:ascii="Arial" w:hAnsi="Arial" w:cs="Arial"/>
          <w:sz w:val="20"/>
          <w:szCs w:val="20"/>
        </w:rPr>
        <w:t xml:space="preserve"> </w:t>
      </w:r>
      <w:r w:rsidR="00E12B75" w:rsidRPr="00625E65">
        <w:rPr>
          <w:rFonts w:ascii="Arial" w:hAnsi="Arial" w:cs="Arial"/>
          <w:sz w:val="20"/>
          <w:szCs w:val="20"/>
        </w:rPr>
        <w:t>SMS-szolgáltatás</w:t>
      </w:r>
      <w:r w:rsidR="003F69D7" w:rsidRPr="00625E65">
        <w:rPr>
          <w:rFonts w:ascii="Arial" w:hAnsi="Arial" w:cs="Arial"/>
          <w:sz w:val="20"/>
          <w:szCs w:val="20"/>
        </w:rPr>
        <w:t xml:space="preserve"> alapján</w:t>
      </w:r>
      <w:r w:rsidR="00E12B75" w:rsidRPr="00625E65">
        <w:rPr>
          <w:rFonts w:ascii="Arial" w:hAnsi="Arial" w:cs="Arial"/>
          <w:sz w:val="20"/>
          <w:szCs w:val="20"/>
        </w:rPr>
        <w:t xml:space="preserve"> került meghatározásra.</w:t>
      </w:r>
    </w:p>
    <w:p w14:paraId="6AD9CCF3" w14:textId="77777777" w:rsidR="00C86748" w:rsidRDefault="00C86748" w:rsidP="00095BDB">
      <w:pPr>
        <w:spacing w:after="0"/>
        <w:jc w:val="both"/>
        <w:rPr>
          <w:rFonts w:ascii="Arial" w:hAnsi="Arial" w:cs="Arial"/>
          <w:b/>
          <w:bCs/>
          <w:sz w:val="20"/>
          <w:szCs w:val="20"/>
        </w:rPr>
      </w:pPr>
    </w:p>
    <w:p w14:paraId="40986789" w14:textId="77777777" w:rsidR="00E12B75" w:rsidRDefault="00E12B75" w:rsidP="00095BDB">
      <w:pPr>
        <w:spacing w:after="0"/>
        <w:jc w:val="both"/>
        <w:rPr>
          <w:rFonts w:ascii="Arial" w:hAnsi="Arial" w:cs="Arial"/>
          <w:b/>
          <w:bCs/>
          <w:sz w:val="20"/>
          <w:szCs w:val="20"/>
        </w:rPr>
      </w:pPr>
    </w:p>
    <w:p w14:paraId="31C8C3EB" w14:textId="77777777" w:rsidR="00C86748" w:rsidRPr="00625E65" w:rsidRDefault="00C86748" w:rsidP="00C86748">
      <w:pPr>
        <w:jc w:val="both"/>
        <w:rPr>
          <w:rFonts w:ascii="Arial" w:hAnsi="Arial" w:cs="Arial"/>
          <w:b/>
          <w:bCs/>
          <w:sz w:val="20"/>
          <w:szCs w:val="20"/>
        </w:rPr>
      </w:pPr>
      <w:r w:rsidRPr="000D6DE4">
        <w:rPr>
          <w:rFonts w:ascii="Arial" w:hAnsi="Arial" w:cs="Arial"/>
          <w:b/>
          <w:bCs/>
          <w:sz w:val="20"/>
          <w:szCs w:val="20"/>
        </w:rPr>
        <w:t xml:space="preserve">A </w:t>
      </w:r>
      <w:r w:rsidRPr="00F74A73">
        <w:rPr>
          <w:rFonts w:ascii="Arial" w:hAnsi="Arial" w:cs="Arial"/>
          <w:b/>
          <w:bCs/>
          <w:sz w:val="20"/>
          <w:szCs w:val="20"/>
        </w:rPr>
        <w:t>Betéti bankkártyára vonatkozó rész</w:t>
      </w:r>
      <w:r>
        <w:rPr>
          <w:rFonts w:ascii="Arial" w:hAnsi="Arial" w:cs="Arial"/>
          <w:b/>
          <w:bCs/>
          <w:sz w:val="20"/>
          <w:szCs w:val="20"/>
        </w:rPr>
        <w:t>t</w:t>
      </w:r>
      <w:r w:rsidRPr="00F74A73">
        <w:rPr>
          <w:rFonts w:ascii="Arial" w:hAnsi="Arial" w:cs="Arial"/>
          <w:b/>
          <w:bCs/>
          <w:sz w:val="20"/>
          <w:szCs w:val="20"/>
        </w:rPr>
        <w:t xml:space="preserve"> (leíró módon megadandó információk)</w:t>
      </w:r>
      <w:r w:rsidRPr="000D6DE4">
        <w:rPr>
          <w:rFonts w:ascii="Arial" w:hAnsi="Arial" w:cs="Arial"/>
          <w:b/>
          <w:bCs/>
          <w:sz w:val="20"/>
          <w:szCs w:val="20"/>
        </w:rPr>
        <w:t xml:space="preserve"> érintő k</w:t>
      </w:r>
      <w:r w:rsidR="002D1362">
        <w:rPr>
          <w:rFonts w:ascii="Arial" w:hAnsi="Arial" w:cs="Arial"/>
          <w:b/>
          <w:bCs/>
          <w:sz w:val="20"/>
          <w:szCs w:val="20"/>
        </w:rPr>
        <w:t xml:space="preserve">itöltési </w:t>
      </w:r>
      <w:r w:rsidR="002D1362" w:rsidRPr="00625E65">
        <w:rPr>
          <w:rFonts w:ascii="Arial" w:hAnsi="Arial" w:cs="Arial"/>
          <w:b/>
          <w:bCs/>
          <w:sz w:val="20"/>
          <w:szCs w:val="20"/>
        </w:rPr>
        <w:t>előírások</w:t>
      </w:r>
    </w:p>
    <w:p w14:paraId="7E10DD58"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20</w:t>
      </w:r>
      <w:r w:rsidR="0037372A" w:rsidRPr="00625E65">
        <w:rPr>
          <w:rFonts w:ascii="Arial" w:hAnsi="Arial" w:cs="Arial"/>
          <w:sz w:val="20"/>
          <w:szCs w:val="20"/>
        </w:rPr>
        <w:t>3</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w:t>
      </w:r>
      <w:r w:rsidR="002D1362" w:rsidRPr="00625E65">
        <w:rPr>
          <w:rFonts w:ascii="Arial" w:hAnsi="Arial" w:cs="Arial"/>
          <w:sz w:val="20"/>
          <w:szCs w:val="20"/>
        </w:rPr>
        <w:t xml:space="preserve"> </w:t>
      </w:r>
      <w:r w:rsidRPr="00625E65">
        <w:rPr>
          <w:rFonts w:ascii="Arial" w:hAnsi="Arial" w:cs="Arial"/>
          <w:sz w:val="20"/>
          <w:szCs w:val="20"/>
        </w:rPr>
        <w:t>a betéti bankkártya pontos megnevezését kell feltüntetni.</w:t>
      </w:r>
    </w:p>
    <w:p w14:paraId="6808640A"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20</w:t>
      </w:r>
      <w:r w:rsidR="0037372A" w:rsidRPr="00625E65">
        <w:rPr>
          <w:rFonts w:ascii="Arial" w:hAnsi="Arial" w:cs="Arial"/>
          <w:sz w:val="20"/>
          <w:szCs w:val="20"/>
        </w:rPr>
        <w:t>4</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 xml:space="preserve">n a betéti bankkártyát kibocsátó társaságot kell feltüntetni (pl. Visa, </w:t>
      </w:r>
      <w:proofErr w:type="spellStart"/>
      <w:r w:rsidRPr="00625E65">
        <w:rPr>
          <w:rFonts w:ascii="Arial" w:hAnsi="Arial" w:cs="Arial"/>
          <w:sz w:val="20"/>
          <w:szCs w:val="20"/>
        </w:rPr>
        <w:t>MasterCard</w:t>
      </w:r>
      <w:proofErr w:type="spellEnd"/>
      <w:r w:rsidRPr="00625E65">
        <w:rPr>
          <w:rFonts w:ascii="Arial" w:hAnsi="Arial" w:cs="Arial"/>
          <w:sz w:val="20"/>
          <w:szCs w:val="20"/>
        </w:rPr>
        <w:t>).</w:t>
      </w:r>
    </w:p>
    <w:p w14:paraId="24F2C334"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20</w:t>
      </w:r>
      <w:r w:rsidR="0037372A" w:rsidRPr="00625E65">
        <w:rPr>
          <w:rFonts w:ascii="Arial" w:hAnsi="Arial" w:cs="Arial"/>
          <w:sz w:val="20"/>
          <w:szCs w:val="20"/>
        </w:rPr>
        <w:t>5</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 kell megadni</w:t>
      </w:r>
      <w:r w:rsidR="009A1143" w:rsidRPr="00625E65">
        <w:rPr>
          <w:rFonts w:ascii="Arial" w:hAnsi="Arial" w:cs="Arial"/>
          <w:sz w:val="20"/>
          <w:szCs w:val="20"/>
        </w:rPr>
        <w:t xml:space="preserve"> </w:t>
      </w:r>
      <w:r w:rsidRPr="00625E65">
        <w:rPr>
          <w:rFonts w:ascii="Arial" w:hAnsi="Arial" w:cs="Arial"/>
          <w:sz w:val="20"/>
          <w:szCs w:val="20"/>
        </w:rPr>
        <w:t>a</w:t>
      </w:r>
      <w:r w:rsidR="00954A35" w:rsidRPr="00625E65">
        <w:rPr>
          <w:rFonts w:ascii="Arial" w:hAnsi="Arial" w:cs="Arial"/>
          <w:sz w:val="20"/>
          <w:szCs w:val="20"/>
        </w:rPr>
        <w:t xml:space="preserve"> betéti</w:t>
      </w:r>
      <w:r w:rsidRPr="00625E65">
        <w:rPr>
          <w:rFonts w:ascii="Arial" w:hAnsi="Arial" w:cs="Arial"/>
          <w:sz w:val="20"/>
          <w:szCs w:val="20"/>
        </w:rPr>
        <w:t xml:space="preserve"> bankkártya típusát</w:t>
      </w:r>
      <w:r w:rsidR="009A1143" w:rsidRPr="00625E65">
        <w:rPr>
          <w:rFonts w:ascii="Arial" w:hAnsi="Arial" w:cs="Arial"/>
          <w:sz w:val="20"/>
          <w:szCs w:val="20"/>
        </w:rPr>
        <w:t>:</w:t>
      </w:r>
      <w:r w:rsidR="00885A30" w:rsidRPr="00625E65">
        <w:rPr>
          <w:rFonts w:ascii="Arial" w:hAnsi="Arial" w:cs="Arial"/>
          <w:sz w:val="20"/>
          <w:szCs w:val="20"/>
        </w:rPr>
        <w:t xml:space="preserve"> </w:t>
      </w:r>
      <w:r w:rsidRPr="00625E65">
        <w:rPr>
          <w:rFonts w:ascii="Arial" w:hAnsi="Arial" w:cs="Arial"/>
          <w:sz w:val="20"/>
          <w:szCs w:val="20"/>
        </w:rPr>
        <w:t>„elektronikus kártya”, „dombornyomású kártya”,</w:t>
      </w:r>
      <w:r w:rsidR="00885A30" w:rsidRPr="00625E65">
        <w:rPr>
          <w:rFonts w:ascii="Arial" w:hAnsi="Arial" w:cs="Arial"/>
          <w:sz w:val="20"/>
          <w:szCs w:val="20"/>
        </w:rPr>
        <w:t xml:space="preserve"> </w:t>
      </w:r>
      <w:r w:rsidRPr="00625E65">
        <w:rPr>
          <w:rFonts w:ascii="Arial" w:hAnsi="Arial" w:cs="Arial"/>
          <w:sz w:val="20"/>
          <w:szCs w:val="20"/>
        </w:rPr>
        <w:t>„internetkártya”, „prémium kártya” vagy „digitális kártya”. Digitális kártyának minősül az a kártya, mely fizikai kibocsátása nem történik meg, azonban mobilbanki/kártyadigitalizációra alkalmas alkalmazásban a kártya megjelenik, azzal online tranzakciókon túl, érintésre alkalmas POS terminálon fizethet az ügyfél, vagy tranzakciót hajthat végre olyan ATM-en, amely érintőpaddal rendelkezik.</w:t>
      </w:r>
    </w:p>
    <w:p w14:paraId="10376721" w14:textId="77777777" w:rsidR="00C86748" w:rsidRPr="00625E65" w:rsidRDefault="00C86748" w:rsidP="00C86748">
      <w:pPr>
        <w:spacing w:line="240" w:lineRule="auto"/>
        <w:jc w:val="both"/>
        <w:rPr>
          <w:rFonts w:ascii="Arial" w:hAnsi="Arial" w:cs="Arial"/>
          <w:iCs/>
          <w:sz w:val="20"/>
          <w:szCs w:val="20"/>
        </w:rPr>
      </w:pPr>
      <w:r w:rsidRPr="00625E65">
        <w:rPr>
          <w:rFonts w:ascii="Arial" w:hAnsi="Arial" w:cs="Arial"/>
          <w:iCs/>
          <w:sz w:val="20"/>
          <w:szCs w:val="20"/>
        </w:rPr>
        <w:t>A 20</w:t>
      </w:r>
      <w:r w:rsidR="0037372A" w:rsidRPr="00625E65">
        <w:rPr>
          <w:rFonts w:ascii="Arial" w:hAnsi="Arial" w:cs="Arial"/>
          <w:iCs/>
          <w:sz w:val="20"/>
          <w:szCs w:val="20"/>
        </w:rPr>
        <w:t>6</w:t>
      </w:r>
      <w:r w:rsidRPr="00625E65">
        <w:rPr>
          <w:rFonts w:ascii="Arial" w:hAnsi="Arial" w:cs="Arial"/>
          <w:iCs/>
          <w:sz w:val="20"/>
          <w:szCs w:val="20"/>
        </w:rPr>
        <w:t>. pont</w:t>
      </w:r>
      <w:r w:rsidR="009A1143" w:rsidRPr="00625E65">
        <w:rPr>
          <w:rFonts w:ascii="Arial" w:hAnsi="Arial" w:cs="Arial"/>
          <w:iCs/>
          <w:sz w:val="20"/>
          <w:szCs w:val="20"/>
        </w:rPr>
        <w:t>ba</w:t>
      </w:r>
      <w:r w:rsidRPr="00625E65">
        <w:rPr>
          <w:rFonts w:ascii="Arial" w:hAnsi="Arial" w:cs="Arial"/>
          <w:iCs/>
          <w:sz w:val="20"/>
          <w:szCs w:val="20"/>
        </w:rPr>
        <w:t xml:space="preserve">n kell megadni „igen” vagy „nem” </w:t>
      </w:r>
      <w:r w:rsidR="009A1143" w:rsidRPr="00625E65">
        <w:rPr>
          <w:rFonts w:ascii="Arial" w:hAnsi="Arial" w:cs="Arial"/>
          <w:iCs/>
          <w:sz w:val="20"/>
          <w:szCs w:val="20"/>
        </w:rPr>
        <w:t>válassza</w:t>
      </w:r>
      <w:r w:rsidRPr="00625E65">
        <w:rPr>
          <w:rFonts w:ascii="Arial" w:hAnsi="Arial" w:cs="Arial"/>
          <w:iCs/>
          <w:sz w:val="20"/>
          <w:szCs w:val="20"/>
        </w:rPr>
        <w:t xml:space="preserve">l, hogy a betéti bankkártya </w:t>
      </w:r>
      <w:proofErr w:type="spellStart"/>
      <w:r w:rsidRPr="00625E65">
        <w:rPr>
          <w:rFonts w:ascii="Arial" w:hAnsi="Arial" w:cs="Arial"/>
          <w:iCs/>
          <w:sz w:val="20"/>
          <w:szCs w:val="20"/>
        </w:rPr>
        <w:t>virtualizálható</w:t>
      </w:r>
      <w:proofErr w:type="spellEnd"/>
      <w:r w:rsidRPr="00625E65">
        <w:rPr>
          <w:rFonts w:ascii="Arial" w:hAnsi="Arial" w:cs="Arial"/>
          <w:iCs/>
          <w:sz w:val="20"/>
          <w:szCs w:val="20"/>
        </w:rPr>
        <w:t xml:space="preserve"> fizikai kártya-e. </w:t>
      </w:r>
    </w:p>
    <w:p w14:paraId="387C0A2C" w14:textId="77777777" w:rsidR="00C86748" w:rsidRPr="00625E65" w:rsidRDefault="00C86748" w:rsidP="00C86748">
      <w:pPr>
        <w:spacing w:line="240" w:lineRule="auto"/>
        <w:jc w:val="both"/>
        <w:rPr>
          <w:rFonts w:ascii="Arial" w:hAnsi="Arial" w:cs="Arial"/>
          <w:iCs/>
          <w:sz w:val="20"/>
          <w:szCs w:val="20"/>
        </w:rPr>
      </w:pPr>
      <w:r w:rsidRPr="00625E65">
        <w:rPr>
          <w:rFonts w:ascii="Arial" w:hAnsi="Arial" w:cs="Arial"/>
          <w:iCs/>
          <w:sz w:val="20"/>
          <w:szCs w:val="20"/>
        </w:rPr>
        <w:t>A 20</w:t>
      </w:r>
      <w:r w:rsidR="0037372A" w:rsidRPr="00625E65">
        <w:rPr>
          <w:rFonts w:ascii="Arial" w:hAnsi="Arial" w:cs="Arial"/>
          <w:iCs/>
          <w:sz w:val="20"/>
          <w:szCs w:val="20"/>
        </w:rPr>
        <w:t>7</w:t>
      </w:r>
      <w:r w:rsidRPr="00625E65">
        <w:rPr>
          <w:rFonts w:ascii="Arial" w:hAnsi="Arial" w:cs="Arial"/>
          <w:iCs/>
          <w:sz w:val="20"/>
          <w:szCs w:val="20"/>
        </w:rPr>
        <w:t>. pont</w:t>
      </w:r>
      <w:r w:rsidR="009A1143" w:rsidRPr="00625E65">
        <w:rPr>
          <w:rFonts w:ascii="Arial" w:hAnsi="Arial" w:cs="Arial"/>
          <w:iCs/>
          <w:sz w:val="20"/>
          <w:szCs w:val="20"/>
        </w:rPr>
        <w:t>ba</w:t>
      </w:r>
      <w:r w:rsidRPr="00625E65">
        <w:rPr>
          <w:rFonts w:ascii="Arial" w:hAnsi="Arial" w:cs="Arial"/>
          <w:iCs/>
          <w:sz w:val="20"/>
          <w:szCs w:val="20"/>
        </w:rPr>
        <w:t>n kell röviden bemutatni a szolgáltatás főbb jellemzőit (pl. milyen alkalmazásban van erre lehetőség), díjait. Itt lehet utalni arra, hogy a szolgáltatással kapcsolatos további részletes tájékoztatás mely dokumentum(ok)ban érhető el (a dokumentum pontos megnevezésével, elérhetőségével).</w:t>
      </w:r>
    </w:p>
    <w:p w14:paraId="099F01C5" w14:textId="77777777" w:rsidR="00C86748" w:rsidRPr="00625E65" w:rsidRDefault="00C86748" w:rsidP="00C86748">
      <w:pPr>
        <w:spacing w:line="240" w:lineRule="auto"/>
        <w:jc w:val="both"/>
        <w:rPr>
          <w:rFonts w:ascii="Arial" w:hAnsi="Arial" w:cs="Arial"/>
          <w:iCs/>
          <w:sz w:val="20"/>
          <w:szCs w:val="20"/>
        </w:rPr>
      </w:pPr>
      <w:r w:rsidRPr="00625E65">
        <w:rPr>
          <w:rFonts w:ascii="Arial" w:hAnsi="Arial" w:cs="Arial"/>
          <w:iCs/>
          <w:sz w:val="20"/>
          <w:szCs w:val="20"/>
        </w:rPr>
        <w:t>A 20</w:t>
      </w:r>
      <w:r w:rsidR="0037372A" w:rsidRPr="00625E65">
        <w:rPr>
          <w:rFonts w:ascii="Arial" w:hAnsi="Arial" w:cs="Arial"/>
          <w:iCs/>
          <w:sz w:val="20"/>
          <w:szCs w:val="20"/>
        </w:rPr>
        <w:t>8</w:t>
      </w:r>
      <w:r w:rsidRPr="00625E65">
        <w:rPr>
          <w:rFonts w:ascii="Arial" w:hAnsi="Arial" w:cs="Arial"/>
          <w:iCs/>
          <w:sz w:val="20"/>
          <w:szCs w:val="20"/>
        </w:rPr>
        <w:t>. pont</w:t>
      </w:r>
      <w:r w:rsidR="009A1143" w:rsidRPr="00625E65">
        <w:rPr>
          <w:rFonts w:ascii="Arial" w:hAnsi="Arial" w:cs="Arial"/>
          <w:iCs/>
          <w:sz w:val="20"/>
          <w:szCs w:val="20"/>
        </w:rPr>
        <w:t>ba</w:t>
      </w:r>
      <w:r w:rsidRPr="00625E65">
        <w:rPr>
          <w:rFonts w:ascii="Arial" w:hAnsi="Arial" w:cs="Arial"/>
          <w:iCs/>
          <w:sz w:val="20"/>
          <w:szCs w:val="20"/>
        </w:rPr>
        <w:t xml:space="preserve">n kell megadni „igen” vagy „nem” </w:t>
      </w:r>
      <w:r w:rsidR="009A1143" w:rsidRPr="00625E65">
        <w:rPr>
          <w:rFonts w:ascii="Arial" w:hAnsi="Arial" w:cs="Arial"/>
          <w:iCs/>
          <w:sz w:val="20"/>
          <w:szCs w:val="20"/>
        </w:rPr>
        <w:t>válassza</w:t>
      </w:r>
      <w:r w:rsidRPr="00625E65">
        <w:rPr>
          <w:rFonts w:ascii="Arial" w:hAnsi="Arial" w:cs="Arial"/>
          <w:iCs/>
          <w:sz w:val="20"/>
          <w:szCs w:val="20"/>
        </w:rPr>
        <w:t>l, hogy a betéti bankkártya érintőkártya-e.</w:t>
      </w:r>
    </w:p>
    <w:p w14:paraId="3413967E" w14:textId="77777777" w:rsidR="00C86748" w:rsidRPr="00625E65" w:rsidRDefault="00C86748" w:rsidP="00C86748">
      <w:pPr>
        <w:jc w:val="both"/>
        <w:rPr>
          <w:rFonts w:ascii="Arial" w:hAnsi="Arial" w:cs="Arial"/>
          <w:sz w:val="20"/>
          <w:szCs w:val="20"/>
        </w:rPr>
      </w:pPr>
      <w:r w:rsidRPr="00625E65">
        <w:rPr>
          <w:rFonts w:ascii="Arial" w:hAnsi="Arial" w:cs="Arial"/>
          <w:sz w:val="20"/>
          <w:szCs w:val="20"/>
        </w:rPr>
        <w:lastRenderedPageBreak/>
        <w:t>A 20</w:t>
      </w:r>
      <w:r w:rsidR="0037372A" w:rsidRPr="00625E65">
        <w:rPr>
          <w:rFonts w:ascii="Arial" w:hAnsi="Arial" w:cs="Arial"/>
          <w:sz w:val="20"/>
          <w:szCs w:val="20"/>
        </w:rPr>
        <w:t>9</w:t>
      </w:r>
      <w:r w:rsidRPr="00625E65">
        <w:rPr>
          <w:rFonts w:ascii="Arial" w:hAnsi="Arial" w:cs="Arial"/>
          <w:sz w:val="20"/>
          <w:szCs w:val="20"/>
        </w:rPr>
        <w:t>. pont</w:t>
      </w:r>
      <w:r w:rsidR="009A1143" w:rsidRPr="00625E65">
        <w:rPr>
          <w:rFonts w:ascii="Arial" w:hAnsi="Arial" w:cs="Arial"/>
          <w:sz w:val="20"/>
          <w:szCs w:val="20"/>
        </w:rPr>
        <w:t>ban</w:t>
      </w:r>
      <w:r w:rsidRPr="00625E65">
        <w:rPr>
          <w:rFonts w:ascii="Arial" w:hAnsi="Arial" w:cs="Arial"/>
          <w:sz w:val="20"/>
          <w:szCs w:val="20"/>
        </w:rPr>
        <w:t xml:space="preserve"> kell </w:t>
      </w:r>
      <w:r w:rsidR="009A1143" w:rsidRPr="00625E65">
        <w:rPr>
          <w:rFonts w:ascii="Arial" w:hAnsi="Arial" w:cs="Arial"/>
          <w:sz w:val="20"/>
          <w:szCs w:val="20"/>
        </w:rPr>
        <w:t>meg</w:t>
      </w:r>
      <w:r w:rsidRPr="00625E65">
        <w:rPr>
          <w:rFonts w:ascii="Arial" w:hAnsi="Arial" w:cs="Arial"/>
          <w:sz w:val="20"/>
          <w:szCs w:val="20"/>
        </w:rPr>
        <w:t>adni a kártya első kibocsátásakor vagy a kártya megújításakor felmerülő összes díjat, kivéve az éves díjakat. Amennyiben az adatszolgáltató akció keretében alacsonyabb díjat számít fel</w:t>
      </w:r>
      <w:r w:rsidR="009A1143" w:rsidRPr="00625E65">
        <w:rPr>
          <w:rFonts w:ascii="Arial" w:hAnsi="Arial" w:cs="Arial"/>
          <w:sz w:val="20"/>
          <w:szCs w:val="20"/>
        </w:rPr>
        <w:t>,</w:t>
      </w:r>
      <w:r w:rsidRPr="00625E65">
        <w:rPr>
          <w:rFonts w:ascii="Arial" w:hAnsi="Arial" w:cs="Arial"/>
          <w:sz w:val="20"/>
          <w:szCs w:val="20"/>
        </w:rPr>
        <w:t xml:space="preserve"> vagy a díjat elengedi, az akcióban érvényes, az ügyfeleknek valóban felszámított díjat kell szerepeltetni</w:t>
      </w:r>
      <w:r w:rsidR="009A1143" w:rsidRPr="00625E65">
        <w:rPr>
          <w:rFonts w:ascii="Arial" w:hAnsi="Arial" w:cs="Arial"/>
          <w:sz w:val="20"/>
          <w:szCs w:val="20"/>
        </w:rPr>
        <w:t>e</w:t>
      </w:r>
      <w:r w:rsidRPr="00625E65">
        <w:rPr>
          <w:rFonts w:ascii="Arial" w:hAnsi="Arial" w:cs="Arial"/>
          <w:sz w:val="20"/>
          <w:szCs w:val="20"/>
        </w:rPr>
        <w:t>.</w:t>
      </w:r>
    </w:p>
    <w:p w14:paraId="6E8134E4"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w:t>
      </w:r>
      <w:r w:rsidR="0037372A" w:rsidRPr="00625E65">
        <w:rPr>
          <w:rFonts w:ascii="Arial" w:hAnsi="Arial" w:cs="Arial"/>
          <w:sz w:val="20"/>
          <w:szCs w:val="20"/>
        </w:rPr>
        <w:t>10</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 xml:space="preserve">n kell megadni a </w:t>
      </w:r>
      <w:r w:rsidR="00954A35" w:rsidRPr="00625E65">
        <w:rPr>
          <w:rFonts w:ascii="Arial" w:hAnsi="Arial" w:cs="Arial"/>
          <w:sz w:val="20"/>
          <w:szCs w:val="20"/>
        </w:rPr>
        <w:t xml:space="preserve">betéti </w:t>
      </w:r>
      <w:r w:rsidRPr="00625E65">
        <w:rPr>
          <w:rFonts w:ascii="Arial" w:hAnsi="Arial" w:cs="Arial"/>
          <w:sz w:val="20"/>
          <w:szCs w:val="20"/>
        </w:rPr>
        <w:t>bankkártya kibocsátását követő első évben felszámított díjat. Amennyiben az adatszolgáltató akció keretében alacsonyabb díjat számít fel</w:t>
      </w:r>
      <w:r w:rsidR="009A1143" w:rsidRPr="00625E65">
        <w:rPr>
          <w:rFonts w:ascii="Arial" w:hAnsi="Arial" w:cs="Arial"/>
          <w:sz w:val="20"/>
          <w:szCs w:val="20"/>
        </w:rPr>
        <w:t>,</w:t>
      </w:r>
      <w:r w:rsidRPr="00625E65">
        <w:rPr>
          <w:rFonts w:ascii="Arial" w:hAnsi="Arial" w:cs="Arial"/>
          <w:sz w:val="20"/>
          <w:szCs w:val="20"/>
        </w:rPr>
        <w:t xml:space="preserve"> vagy a díjat elengedi, az akcióban érvényes, az ügyfeleknek valóban felszámított díjat kell szerepeltetni</w:t>
      </w:r>
      <w:r w:rsidR="009A1143" w:rsidRPr="00625E65">
        <w:rPr>
          <w:rFonts w:ascii="Arial" w:hAnsi="Arial" w:cs="Arial"/>
          <w:sz w:val="20"/>
          <w:szCs w:val="20"/>
        </w:rPr>
        <w:t>e</w:t>
      </w:r>
      <w:r w:rsidRPr="00625E65">
        <w:rPr>
          <w:rFonts w:ascii="Arial" w:hAnsi="Arial" w:cs="Arial"/>
          <w:sz w:val="20"/>
          <w:szCs w:val="20"/>
        </w:rPr>
        <w:t>.</w:t>
      </w:r>
    </w:p>
    <w:p w14:paraId="6DD6F5DA"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21</w:t>
      </w:r>
      <w:r w:rsidR="0037372A" w:rsidRPr="00625E65">
        <w:rPr>
          <w:rFonts w:ascii="Arial" w:hAnsi="Arial" w:cs="Arial"/>
          <w:sz w:val="20"/>
          <w:szCs w:val="20"/>
        </w:rPr>
        <w:t>1</w:t>
      </w:r>
      <w:r w:rsidRPr="00625E65">
        <w:rPr>
          <w:rFonts w:ascii="Arial" w:hAnsi="Arial" w:cs="Arial"/>
          <w:sz w:val="20"/>
          <w:szCs w:val="20"/>
        </w:rPr>
        <w:t>.</w:t>
      </w:r>
      <w:r w:rsidRPr="00625E65">
        <w:rPr>
          <w:rFonts w:ascii="Arial" w:hAnsi="Arial" w:cs="Arial"/>
          <w:i/>
          <w:sz w:val="20"/>
          <w:szCs w:val="20"/>
        </w:rPr>
        <w:t xml:space="preserve"> </w:t>
      </w:r>
      <w:r w:rsidRPr="00625E65">
        <w:rPr>
          <w:rFonts w:ascii="Arial" w:hAnsi="Arial" w:cs="Arial"/>
          <w:iCs/>
          <w:sz w:val="20"/>
          <w:szCs w:val="20"/>
        </w:rPr>
        <w:t>pont</w:t>
      </w:r>
      <w:r w:rsidR="009A1143" w:rsidRPr="00625E65">
        <w:rPr>
          <w:rFonts w:ascii="Arial" w:hAnsi="Arial" w:cs="Arial"/>
          <w:iCs/>
          <w:sz w:val="20"/>
          <w:szCs w:val="20"/>
        </w:rPr>
        <w:t>ba</w:t>
      </w:r>
      <w:r w:rsidRPr="00625E65">
        <w:rPr>
          <w:rFonts w:ascii="Arial" w:hAnsi="Arial" w:cs="Arial"/>
          <w:iCs/>
          <w:sz w:val="20"/>
          <w:szCs w:val="20"/>
        </w:rPr>
        <w:t>n</w:t>
      </w:r>
      <w:r w:rsidRPr="00625E65">
        <w:rPr>
          <w:rFonts w:ascii="Arial" w:hAnsi="Arial" w:cs="Arial"/>
          <w:sz w:val="20"/>
          <w:szCs w:val="20"/>
        </w:rPr>
        <w:t xml:space="preserve"> kell megadni a </w:t>
      </w:r>
      <w:r w:rsidR="00954A35" w:rsidRPr="00625E65">
        <w:rPr>
          <w:rFonts w:ascii="Arial" w:hAnsi="Arial" w:cs="Arial"/>
          <w:sz w:val="20"/>
          <w:szCs w:val="20"/>
        </w:rPr>
        <w:t xml:space="preserve">betéti </w:t>
      </w:r>
      <w:r w:rsidRPr="00625E65">
        <w:rPr>
          <w:rFonts w:ascii="Arial" w:hAnsi="Arial" w:cs="Arial"/>
          <w:sz w:val="20"/>
          <w:szCs w:val="20"/>
        </w:rPr>
        <w:t>bankkártya kibocsátását követő második évben felszámított díjat. Amennyiben az adatszolgáltató akció keretében alacsonyabb díjat számít fel</w:t>
      </w:r>
      <w:r w:rsidR="009A1143" w:rsidRPr="00625E65">
        <w:rPr>
          <w:rFonts w:ascii="Arial" w:hAnsi="Arial" w:cs="Arial"/>
          <w:sz w:val="20"/>
          <w:szCs w:val="20"/>
        </w:rPr>
        <w:t>,</w:t>
      </w:r>
      <w:r w:rsidRPr="00625E65">
        <w:rPr>
          <w:rFonts w:ascii="Arial" w:hAnsi="Arial" w:cs="Arial"/>
          <w:sz w:val="20"/>
          <w:szCs w:val="20"/>
        </w:rPr>
        <w:t xml:space="preserve"> vagy a díjat elengedi, az akcióban érvényes, az ügyfeleknek valóban felszámított díjat kell szerepeltetni</w:t>
      </w:r>
      <w:r w:rsidR="009A1143" w:rsidRPr="00625E65">
        <w:rPr>
          <w:rFonts w:ascii="Arial" w:hAnsi="Arial" w:cs="Arial"/>
          <w:sz w:val="20"/>
          <w:szCs w:val="20"/>
        </w:rPr>
        <w:t>e</w:t>
      </w:r>
      <w:r w:rsidRPr="00625E65">
        <w:rPr>
          <w:rFonts w:ascii="Arial" w:hAnsi="Arial" w:cs="Arial"/>
          <w:sz w:val="20"/>
          <w:szCs w:val="20"/>
        </w:rPr>
        <w:t>.</w:t>
      </w:r>
    </w:p>
    <w:p w14:paraId="6AA2A31B" w14:textId="77777777" w:rsidR="00C86748" w:rsidRPr="00B36C24" w:rsidRDefault="00C86748" w:rsidP="00C86748">
      <w:pPr>
        <w:spacing w:line="240" w:lineRule="auto"/>
        <w:jc w:val="both"/>
        <w:rPr>
          <w:rFonts w:ascii="Arial" w:hAnsi="Arial" w:cs="Arial"/>
          <w:sz w:val="20"/>
          <w:szCs w:val="20"/>
        </w:rPr>
      </w:pPr>
      <w:r w:rsidRPr="00625E65">
        <w:rPr>
          <w:rFonts w:ascii="Arial" w:hAnsi="Arial" w:cs="Arial"/>
          <w:sz w:val="20"/>
          <w:szCs w:val="20"/>
        </w:rPr>
        <w:t>A 21</w:t>
      </w:r>
      <w:r w:rsidR="0037372A" w:rsidRPr="00625E65">
        <w:rPr>
          <w:rFonts w:ascii="Arial" w:hAnsi="Arial" w:cs="Arial"/>
          <w:sz w:val="20"/>
          <w:szCs w:val="20"/>
        </w:rPr>
        <w:t>2</w:t>
      </w:r>
      <w:r w:rsidRPr="00625E65">
        <w:rPr>
          <w:rFonts w:ascii="Arial" w:hAnsi="Arial" w:cs="Arial"/>
          <w:sz w:val="20"/>
          <w:szCs w:val="20"/>
        </w:rPr>
        <w:t xml:space="preserve">. </w:t>
      </w:r>
      <w:r w:rsidRPr="00625E65">
        <w:rPr>
          <w:rFonts w:ascii="Arial" w:hAnsi="Arial" w:cs="Arial"/>
          <w:iCs/>
          <w:sz w:val="20"/>
          <w:szCs w:val="20"/>
        </w:rPr>
        <w:t>pont</w:t>
      </w:r>
      <w:r w:rsidR="009A1143" w:rsidRPr="00625E65">
        <w:rPr>
          <w:rFonts w:ascii="Arial" w:hAnsi="Arial" w:cs="Arial"/>
          <w:iCs/>
          <w:sz w:val="20"/>
          <w:szCs w:val="20"/>
        </w:rPr>
        <w:t>ba</w:t>
      </w:r>
      <w:r w:rsidRPr="00625E65">
        <w:rPr>
          <w:rFonts w:ascii="Arial" w:hAnsi="Arial" w:cs="Arial"/>
          <w:iCs/>
          <w:sz w:val="20"/>
          <w:szCs w:val="20"/>
        </w:rPr>
        <w:t>n</w:t>
      </w:r>
      <w:r w:rsidRPr="00625E65">
        <w:rPr>
          <w:rFonts w:ascii="Arial" w:hAnsi="Arial" w:cs="Arial"/>
          <w:sz w:val="20"/>
          <w:szCs w:val="20"/>
        </w:rPr>
        <w:t xml:space="preserve"> kell megadni a </w:t>
      </w:r>
      <w:r w:rsidR="00954A35" w:rsidRPr="00625E65">
        <w:rPr>
          <w:rFonts w:ascii="Arial" w:hAnsi="Arial" w:cs="Arial"/>
          <w:sz w:val="20"/>
          <w:szCs w:val="20"/>
        </w:rPr>
        <w:t xml:space="preserve">betéti </w:t>
      </w:r>
      <w:r w:rsidRPr="00625E65">
        <w:rPr>
          <w:rFonts w:ascii="Arial" w:hAnsi="Arial" w:cs="Arial"/>
          <w:sz w:val="20"/>
          <w:szCs w:val="20"/>
        </w:rPr>
        <w:t>bankkártya kibocsátását követő harmadik évben felszámított díjat. Amennyiben</w:t>
      </w:r>
      <w:r>
        <w:rPr>
          <w:rFonts w:ascii="Arial" w:hAnsi="Arial" w:cs="Arial"/>
          <w:sz w:val="20"/>
          <w:szCs w:val="20"/>
        </w:rPr>
        <w:t xml:space="preserve"> az adatszolgáltató akció keretében alacsonyabb díjat számít fel</w:t>
      </w:r>
      <w:r w:rsidR="009A1143">
        <w:rPr>
          <w:rFonts w:ascii="Arial" w:hAnsi="Arial" w:cs="Arial"/>
          <w:sz w:val="20"/>
          <w:szCs w:val="20"/>
        </w:rPr>
        <w:t>,</w:t>
      </w:r>
      <w:r>
        <w:rPr>
          <w:rFonts w:ascii="Arial" w:hAnsi="Arial" w:cs="Arial"/>
          <w:sz w:val="20"/>
          <w:szCs w:val="20"/>
        </w:rPr>
        <w:t xml:space="preserve"> vagy a díjat elengedi, az akcióban érvényes, az ügyfeleknek valóban felszámított díjat kell szerepeltetni</w:t>
      </w:r>
      <w:r w:rsidR="009A1143">
        <w:rPr>
          <w:rFonts w:ascii="Arial" w:hAnsi="Arial" w:cs="Arial"/>
          <w:sz w:val="20"/>
          <w:szCs w:val="20"/>
        </w:rPr>
        <w:t>e</w:t>
      </w:r>
      <w:r>
        <w:rPr>
          <w:rFonts w:ascii="Arial" w:hAnsi="Arial" w:cs="Arial"/>
          <w:sz w:val="20"/>
          <w:szCs w:val="20"/>
        </w:rPr>
        <w:t>.</w:t>
      </w:r>
    </w:p>
    <w:p w14:paraId="7C5826D6" w14:textId="77777777" w:rsidR="00C86748" w:rsidRPr="00625E65" w:rsidRDefault="00C86748" w:rsidP="00C86748">
      <w:pPr>
        <w:spacing w:line="240" w:lineRule="auto"/>
        <w:jc w:val="both"/>
        <w:rPr>
          <w:rFonts w:ascii="Arial" w:hAnsi="Arial" w:cs="Arial"/>
          <w:bCs/>
          <w:sz w:val="20"/>
          <w:szCs w:val="20"/>
        </w:rPr>
      </w:pPr>
      <w:r w:rsidRPr="00625E65">
        <w:rPr>
          <w:rFonts w:ascii="Arial" w:hAnsi="Arial" w:cs="Arial"/>
          <w:bCs/>
          <w:sz w:val="20"/>
          <w:szCs w:val="20"/>
        </w:rPr>
        <w:t>A 21</w:t>
      </w:r>
      <w:r w:rsidR="0037372A" w:rsidRPr="00625E65">
        <w:rPr>
          <w:rFonts w:ascii="Arial" w:hAnsi="Arial" w:cs="Arial"/>
          <w:bCs/>
          <w:sz w:val="20"/>
          <w:szCs w:val="20"/>
        </w:rPr>
        <w:t>3</w:t>
      </w:r>
      <w:r w:rsidRPr="00625E65">
        <w:rPr>
          <w:rFonts w:ascii="Arial" w:hAnsi="Arial" w:cs="Arial"/>
          <w:bCs/>
          <w:sz w:val="20"/>
          <w:szCs w:val="20"/>
        </w:rPr>
        <w:t>. pont</w:t>
      </w:r>
      <w:r w:rsidR="009A1143" w:rsidRPr="00625E65">
        <w:rPr>
          <w:rFonts w:ascii="Arial" w:hAnsi="Arial" w:cs="Arial"/>
          <w:bCs/>
          <w:sz w:val="20"/>
          <w:szCs w:val="20"/>
        </w:rPr>
        <w:t>ba</w:t>
      </w:r>
      <w:r w:rsidRPr="00625E65">
        <w:rPr>
          <w:rFonts w:ascii="Arial" w:hAnsi="Arial" w:cs="Arial"/>
          <w:bCs/>
          <w:sz w:val="20"/>
          <w:szCs w:val="20"/>
        </w:rPr>
        <w:t xml:space="preserve">n kell a </w:t>
      </w:r>
      <w:r w:rsidR="00954A35" w:rsidRPr="00625E65">
        <w:rPr>
          <w:rFonts w:ascii="Arial" w:hAnsi="Arial" w:cs="Arial"/>
          <w:bCs/>
          <w:sz w:val="20"/>
          <w:szCs w:val="20"/>
        </w:rPr>
        <w:t xml:space="preserve">betéti </w:t>
      </w:r>
      <w:r w:rsidRPr="00625E65">
        <w:rPr>
          <w:rFonts w:ascii="Arial" w:hAnsi="Arial" w:cs="Arial"/>
          <w:bCs/>
          <w:sz w:val="20"/>
          <w:szCs w:val="20"/>
        </w:rPr>
        <w:t xml:space="preserve">bankkártya </w:t>
      </w:r>
      <w:r w:rsidR="00885A30" w:rsidRPr="00625E65">
        <w:rPr>
          <w:rFonts w:ascii="Arial" w:hAnsi="Arial" w:cs="Arial"/>
          <w:bCs/>
          <w:sz w:val="20"/>
          <w:szCs w:val="20"/>
        </w:rPr>
        <w:t>érvényességi</w:t>
      </w:r>
      <w:r w:rsidRPr="00625E65">
        <w:rPr>
          <w:rFonts w:ascii="Arial" w:hAnsi="Arial" w:cs="Arial"/>
          <w:bCs/>
          <w:sz w:val="20"/>
          <w:szCs w:val="20"/>
        </w:rPr>
        <w:t xml:space="preserve"> idejét években szerepeltetni.</w:t>
      </w:r>
    </w:p>
    <w:p w14:paraId="5CD6CC63" w14:textId="77777777" w:rsidR="00C86748" w:rsidRPr="00625E65" w:rsidRDefault="00C86748" w:rsidP="00C86748">
      <w:pPr>
        <w:jc w:val="both"/>
        <w:rPr>
          <w:rFonts w:ascii="Arial" w:hAnsi="Arial" w:cs="Arial"/>
          <w:sz w:val="20"/>
          <w:szCs w:val="20"/>
        </w:rPr>
      </w:pPr>
      <w:r w:rsidRPr="00625E65">
        <w:rPr>
          <w:rFonts w:ascii="Arial" w:hAnsi="Arial" w:cs="Arial"/>
          <w:sz w:val="20"/>
          <w:szCs w:val="20"/>
        </w:rPr>
        <w:t>A 21</w:t>
      </w:r>
      <w:r w:rsidR="0037372A" w:rsidRPr="00625E65">
        <w:rPr>
          <w:rFonts w:ascii="Arial" w:hAnsi="Arial" w:cs="Arial"/>
          <w:sz w:val="20"/>
          <w:szCs w:val="20"/>
        </w:rPr>
        <w:t>4</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 kell megadni a kártya igénylésekor előírt</w:t>
      </w:r>
      <w:r w:rsidR="007E2C62" w:rsidRPr="00625E65">
        <w:rPr>
          <w:rFonts w:ascii="Arial" w:hAnsi="Arial" w:cs="Arial"/>
          <w:sz w:val="20"/>
          <w:szCs w:val="20"/>
        </w:rPr>
        <w:t>, számlán</w:t>
      </w:r>
      <w:r w:rsidR="00095BDB" w:rsidRPr="00625E65">
        <w:rPr>
          <w:rFonts w:ascii="Arial" w:hAnsi="Arial" w:cs="Arial"/>
          <w:sz w:val="20"/>
          <w:szCs w:val="20"/>
        </w:rPr>
        <w:t xml:space="preserve"> </w:t>
      </w:r>
      <w:r w:rsidR="007E2C62" w:rsidRPr="00625E65">
        <w:rPr>
          <w:rFonts w:ascii="Arial" w:hAnsi="Arial" w:cs="Arial"/>
          <w:sz w:val="20"/>
          <w:szCs w:val="20"/>
        </w:rPr>
        <w:t xml:space="preserve">elhelyezendő vagy </w:t>
      </w:r>
      <w:r w:rsidRPr="00625E65">
        <w:rPr>
          <w:rFonts w:ascii="Arial" w:hAnsi="Arial" w:cs="Arial"/>
          <w:sz w:val="20"/>
          <w:szCs w:val="20"/>
        </w:rPr>
        <w:t>rendelkezésre álló legkisebb összeg</w:t>
      </w:r>
      <w:r w:rsidR="00885A30" w:rsidRPr="00625E65">
        <w:rPr>
          <w:rFonts w:ascii="Arial" w:hAnsi="Arial" w:cs="Arial"/>
          <w:sz w:val="20"/>
          <w:szCs w:val="20"/>
        </w:rPr>
        <w:t>et</w:t>
      </w:r>
      <w:r w:rsidRPr="00625E65">
        <w:rPr>
          <w:rFonts w:ascii="Arial" w:hAnsi="Arial" w:cs="Arial"/>
          <w:sz w:val="20"/>
          <w:szCs w:val="20"/>
        </w:rPr>
        <w:t>.</w:t>
      </w:r>
    </w:p>
    <w:p w14:paraId="376BDA7E" w14:textId="77777777" w:rsidR="00C86748" w:rsidRPr="00625E65" w:rsidRDefault="00C86748" w:rsidP="00095BDB">
      <w:pPr>
        <w:jc w:val="both"/>
        <w:rPr>
          <w:rFonts w:ascii="Arial" w:hAnsi="Arial" w:cs="Arial"/>
          <w:sz w:val="20"/>
          <w:szCs w:val="20"/>
        </w:rPr>
      </w:pPr>
      <w:r w:rsidRPr="00625E65">
        <w:rPr>
          <w:rFonts w:ascii="Arial" w:hAnsi="Arial" w:cs="Arial"/>
          <w:sz w:val="20"/>
          <w:szCs w:val="20"/>
        </w:rPr>
        <w:t>A 21</w:t>
      </w:r>
      <w:r w:rsidR="0037372A" w:rsidRPr="00625E65">
        <w:rPr>
          <w:rFonts w:ascii="Arial" w:hAnsi="Arial" w:cs="Arial"/>
          <w:sz w:val="20"/>
          <w:szCs w:val="20"/>
        </w:rPr>
        <w:t>5</w:t>
      </w:r>
      <w:r w:rsidRPr="00625E65">
        <w:rPr>
          <w:rFonts w:ascii="Arial" w:hAnsi="Arial" w:cs="Arial"/>
          <w:sz w:val="20"/>
          <w:szCs w:val="20"/>
        </w:rPr>
        <w:t>. pont</w:t>
      </w:r>
      <w:r w:rsidR="009A1143" w:rsidRPr="00625E65">
        <w:rPr>
          <w:rFonts w:ascii="Arial" w:hAnsi="Arial" w:cs="Arial"/>
          <w:sz w:val="20"/>
          <w:szCs w:val="20"/>
        </w:rPr>
        <w:t>ban</w:t>
      </w:r>
      <w:r w:rsidRPr="00625E65">
        <w:rPr>
          <w:rFonts w:ascii="Arial" w:hAnsi="Arial" w:cs="Arial"/>
          <w:sz w:val="20"/>
          <w:szCs w:val="20"/>
        </w:rPr>
        <w:t xml:space="preserve"> azokat a díjakat, költségeket kell felsorolni típusuk és mértékük megadásával, amelyeket az adatszolgáltató a kártya kibocsátási (megújítási) és éves díján felül további</w:t>
      </w:r>
      <w:r w:rsidR="009A1143" w:rsidRPr="00625E65">
        <w:rPr>
          <w:rFonts w:ascii="Arial" w:hAnsi="Arial" w:cs="Arial"/>
          <w:sz w:val="20"/>
          <w:szCs w:val="20"/>
        </w:rPr>
        <w:t>,</w:t>
      </w:r>
      <w:r w:rsidRPr="00625E65">
        <w:rPr>
          <w:rFonts w:ascii="Arial" w:hAnsi="Arial" w:cs="Arial"/>
          <w:sz w:val="20"/>
          <w:szCs w:val="20"/>
        </w:rPr>
        <w:t xml:space="preserve"> egyszer esedékes díjként, költségként felszámol (pl. kártyaletiltás díja, kártyapótlás díja, óvadék, kártya postai kiküldése, kártya/PIN-kód őrzés).</w:t>
      </w:r>
    </w:p>
    <w:p w14:paraId="3FA9D629"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21</w:t>
      </w:r>
      <w:r w:rsidR="0037372A" w:rsidRPr="00625E65">
        <w:rPr>
          <w:rFonts w:ascii="Arial" w:hAnsi="Arial" w:cs="Arial"/>
          <w:sz w:val="20"/>
          <w:szCs w:val="20"/>
        </w:rPr>
        <w:t>6</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 kell megadni az adatszolgáltató által meghatározott vonatkozó limitek napi vásárlási tranzakciók maximális darabszámát.</w:t>
      </w:r>
    </w:p>
    <w:p w14:paraId="7189BA2F"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21</w:t>
      </w:r>
      <w:r w:rsidR="0037372A" w:rsidRPr="00625E65">
        <w:rPr>
          <w:rFonts w:ascii="Arial" w:hAnsi="Arial" w:cs="Arial"/>
          <w:sz w:val="20"/>
          <w:szCs w:val="20"/>
        </w:rPr>
        <w:t>7</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 kell megadni az adatszolgáltató által meghatározott vásárlásra vonatkozó limitek összegét.</w:t>
      </w:r>
    </w:p>
    <w:p w14:paraId="4BB88E5E"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21</w:t>
      </w:r>
      <w:r w:rsidR="0037372A" w:rsidRPr="00625E65">
        <w:rPr>
          <w:rFonts w:ascii="Arial" w:hAnsi="Arial" w:cs="Arial"/>
          <w:sz w:val="20"/>
          <w:szCs w:val="20"/>
        </w:rPr>
        <w:t>8</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 kell megadni a vásárlási limit darabszámára vagy összegére vonatkozó módosításért felszámított díjakat.</w:t>
      </w:r>
    </w:p>
    <w:p w14:paraId="023A7834"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21</w:t>
      </w:r>
      <w:r w:rsidR="0037372A" w:rsidRPr="00625E65">
        <w:rPr>
          <w:rFonts w:ascii="Arial" w:hAnsi="Arial" w:cs="Arial"/>
          <w:sz w:val="20"/>
          <w:szCs w:val="20"/>
        </w:rPr>
        <w:t>9</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 kell megadni az adatszolgáltató által meghatározott készpénzfelvételi tranzakciók maximális darabszámát</w:t>
      </w:r>
      <w:r w:rsidR="00524AE7" w:rsidRPr="00625E65">
        <w:rPr>
          <w:rFonts w:ascii="Arial" w:hAnsi="Arial" w:cs="Arial"/>
          <w:sz w:val="20"/>
          <w:szCs w:val="20"/>
        </w:rPr>
        <w:t>.</w:t>
      </w:r>
    </w:p>
    <w:p w14:paraId="18222461"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w:t>
      </w:r>
      <w:r w:rsidR="0037372A" w:rsidRPr="00625E65">
        <w:rPr>
          <w:rFonts w:ascii="Arial" w:hAnsi="Arial" w:cs="Arial"/>
          <w:sz w:val="20"/>
          <w:szCs w:val="20"/>
        </w:rPr>
        <w:t>20</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 xml:space="preserve">n kell megadni az adatszolgáltató által meghatározott készpénzfelvételre vonatkozó limitek összegét. </w:t>
      </w:r>
    </w:p>
    <w:p w14:paraId="70DA6DA3"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22</w:t>
      </w:r>
      <w:r w:rsidR="0037372A" w:rsidRPr="00625E65">
        <w:rPr>
          <w:rFonts w:ascii="Arial" w:hAnsi="Arial" w:cs="Arial"/>
          <w:sz w:val="20"/>
          <w:szCs w:val="20"/>
        </w:rPr>
        <w:t>1</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 kell megadni a készpénzfelvételi limit darabszámára vagy összegére vonatkozó módosításért felszámított díjakat.</w:t>
      </w:r>
    </w:p>
    <w:p w14:paraId="06ACF33D"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22</w:t>
      </w:r>
      <w:r w:rsidR="0037372A" w:rsidRPr="00625E65">
        <w:rPr>
          <w:rFonts w:ascii="Arial" w:hAnsi="Arial" w:cs="Arial"/>
          <w:sz w:val="20"/>
          <w:szCs w:val="20"/>
        </w:rPr>
        <w:t>2</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 xml:space="preserve">n kell megadni „igen, az igénybevétele lehetséges” vagy „nem” </w:t>
      </w:r>
      <w:r w:rsidR="009A1143" w:rsidRPr="00625E65">
        <w:rPr>
          <w:rFonts w:ascii="Arial" w:hAnsi="Arial" w:cs="Arial"/>
          <w:sz w:val="20"/>
          <w:szCs w:val="20"/>
        </w:rPr>
        <w:t>válasszal</w:t>
      </w:r>
      <w:r w:rsidRPr="00625E65">
        <w:rPr>
          <w:rFonts w:ascii="Arial" w:hAnsi="Arial" w:cs="Arial"/>
          <w:sz w:val="20"/>
          <w:szCs w:val="20"/>
        </w:rPr>
        <w:t xml:space="preserve">, hogy a főkártya mellé igényelhető-e társkártya. </w:t>
      </w:r>
    </w:p>
    <w:p w14:paraId="33FC29BA"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22</w:t>
      </w:r>
      <w:r w:rsidR="0037372A" w:rsidRPr="00625E65">
        <w:rPr>
          <w:rFonts w:ascii="Arial" w:hAnsi="Arial" w:cs="Arial"/>
          <w:sz w:val="20"/>
          <w:szCs w:val="20"/>
        </w:rPr>
        <w:t>3</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 xml:space="preserve">n kell megadni minden, a társkártyával kapcsolatos lényeges információt (pl. igénylése, díja). </w:t>
      </w:r>
    </w:p>
    <w:p w14:paraId="6BD991BE"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22</w:t>
      </w:r>
      <w:r w:rsidR="0037372A" w:rsidRPr="00625E65">
        <w:rPr>
          <w:rFonts w:ascii="Arial" w:hAnsi="Arial" w:cs="Arial"/>
          <w:sz w:val="20"/>
          <w:szCs w:val="20"/>
        </w:rPr>
        <w:t>4</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 xml:space="preserve">n kell röviden megadni a </w:t>
      </w:r>
      <w:r w:rsidR="00954A35" w:rsidRPr="00625E65">
        <w:rPr>
          <w:rFonts w:ascii="Arial" w:hAnsi="Arial" w:cs="Arial"/>
          <w:sz w:val="20"/>
          <w:szCs w:val="20"/>
        </w:rPr>
        <w:t xml:space="preserve">betéti </w:t>
      </w:r>
      <w:r w:rsidRPr="00625E65">
        <w:rPr>
          <w:rFonts w:ascii="Arial" w:hAnsi="Arial" w:cs="Arial"/>
          <w:sz w:val="20"/>
          <w:szCs w:val="20"/>
        </w:rPr>
        <w:t>bankkártya igénybevételével és használatával összefüggő további, az adatszolgáltató által lényegesnek ítélt információkat (pl. kapcsolódó biztosítás bemutatása).</w:t>
      </w:r>
    </w:p>
    <w:p w14:paraId="14B929AD" w14:textId="77777777" w:rsidR="00C86748" w:rsidRDefault="00C86748" w:rsidP="00C86748">
      <w:pPr>
        <w:jc w:val="both"/>
        <w:rPr>
          <w:rFonts w:ascii="Arial" w:hAnsi="Arial" w:cs="Arial"/>
          <w:sz w:val="20"/>
          <w:szCs w:val="20"/>
        </w:rPr>
      </w:pPr>
      <w:r w:rsidRPr="00625E65">
        <w:rPr>
          <w:rFonts w:ascii="Arial" w:hAnsi="Arial" w:cs="Arial"/>
          <w:bCs/>
          <w:sz w:val="20"/>
          <w:szCs w:val="20"/>
        </w:rPr>
        <w:t>A 22</w:t>
      </w:r>
      <w:r w:rsidR="0037372A" w:rsidRPr="00625E65">
        <w:rPr>
          <w:rFonts w:ascii="Arial" w:hAnsi="Arial" w:cs="Arial"/>
          <w:bCs/>
          <w:sz w:val="20"/>
          <w:szCs w:val="20"/>
        </w:rPr>
        <w:t>5</w:t>
      </w:r>
      <w:r w:rsidRPr="00625E65">
        <w:rPr>
          <w:rFonts w:ascii="Arial" w:hAnsi="Arial" w:cs="Arial"/>
          <w:bCs/>
          <w:sz w:val="20"/>
          <w:szCs w:val="20"/>
        </w:rPr>
        <w:t>. pont</w:t>
      </w:r>
      <w:r w:rsidR="009A1143" w:rsidRPr="00625E65">
        <w:rPr>
          <w:rFonts w:ascii="Arial" w:hAnsi="Arial" w:cs="Arial"/>
          <w:bCs/>
          <w:sz w:val="20"/>
          <w:szCs w:val="20"/>
        </w:rPr>
        <w:t>ba</w:t>
      </w:r>
      <w:r w:rsidRPr="00625E65">
        <w:rPr>
          <w:rFonts w:ascii="Arial" w:hAnsi="Arial" w:cs="Arial"/>
          <w:bCs/>
          <w:sz w:val="20"/>
          <w:szCs w:val="20"/>
        </w:rPr>
        <w:t xml:space="preserve">n kell megadni </w:t>
      </w:r>
      <w:r w:rsidRPr="00625E65">
        <w:rPr>
          <w:rFonts w:ascii="Arial" w:hAnsi="Arial" w:cs="Arial"/>
          <w:sz w:val="20"/>
          <w:szCs w:val="20"/>
        </w:rPr>
        <w:t xml:space="preserve">az adatszolgáltató honlapján a betéti bankkártyához kapcsolódó részletes leírásához vagy a hirdetményhez vezető </w:t>
      </w:r>
      <w:proofErr w:type="spellStart"/>
      <w:r w:rsidRPr="00625E65">
        <w:rPr>
          <w:rFonts w:ascii="Arial" w:hAnsi="Arial" w:cs="Arial"/>
          <w:sz w:val="20"/>
          <w:szCs w:val="20"/>
        </w:rPr>
        <w:t>hiperhivatkozást</w:t>
      </w:r>
      <w:proofErr w:type="spellEnd"/>
      <w:r w:rsidRPr="00625E65">
        <w:rPr>
          <w:rFonts w:ascii="Arial" w:hAnsi="Arial" w:cs="Arial"/>
          <w:sz w:val="20"/>
          <w:szCs w:val="20"/>
        </w:rPr>
        <w:t xml:space="preserve">. (Pontosvesszővel elválasztva egyszerre több </w:t>
      </w:r>
      <w:proofErr w:type="spellStart"/>
      <w:r w:rsidRPr="00625E65">
        <w:rPr>
          <w:rFonts w:ascii="Arial" w:hAnsi="Arial" w:cs="Arial"/>
          <w:sz w:val="20"/>
          <w:szCs w:val="20"/>
        </w:rPr>
        <w:t>hiperhivatkozás</w:t>
      </w:r>
      <w:proofErr w:type="spellEnd"/>
      <w:r w:rsidRPr="00625E65">
        <w:rPr>
          <w:rFonts w:ascii="Arial" w:hAnsi="Arial" w:cs="Arial"/>
          <w:sz w:val="20"/>
          <w:szCs w:val="20"/>
        </w:rPr>
        <w:t xml:space="preserve"> is megadható.)</w:t>
      </w:r>
    </w:p>
    <w:p w14:paraId="1E808ADF" w14:textId="77777777" w:rsidR="00C86748" w:rsidRDefault="00C86748" w:rsidP="00C86748">
      <w:pPr>
        <w:spacing w:after="0" w:line="240" w:lineRule="auto"/>
        <w:jc w:val="both"/>
        <w:rPr>
          <w:rFonts w:ascii="Arial" w:hAnsi="Arial" w:cs="Arial"/>
          <w:sz w:val="20"/>
          <w:szCs w:val="20"/>
        </w:rPr>
      </w:pPr>
    </w:p>
    <w:p w14:paraId="445C4941" w14:textId="77777777" w:rsidR="00C86748" w:rsidRDefault="00C86748" w:rsidP="00C86748">
      <w:pPr>
        <w:spacing w:after="0" w:line="240" w:lineRule="auto"/>
        <w:jc w:val="both"/>
        <w:rPr>
          <w:rFonts w:ascii="Arial" w:hAnsi="Arial" w:cs="Arial"/>
          <w:sz w:val="20"/>
          <w:szCs w:val="20"/>
        </w:rPr>
      </w:pPr>
    </w:p>
    <w:p w14:paraId="23731DF4" w14:textId="77777777" w:rsidR="00C86748" w:rsidRPr="000D6DE4" w:rsidRDefault="00C86748" w:rsidP="00C86748">
      <w:pPr>
        <w:jc w:val="both"/>
        <w:rPr>
          <w:rFonts w:ascii="Arial" w:hAnsi="Arial" w:cs="Arial"/>
          <w:b/>
          <w:sz w:val="20"/>
          <w:szCs w:val="20"/>
        </w:rPr>
      </w:pPr>
      <w:r w:rsidRPr="000D6DE4">
        <w:rPr>
          <w:rFonts w:ascii="Arial" w:hAnsi="Arial" w:cs="Arial"/>
          <w:b/>
          <w:sz w:val="20"/>
          <w:szCs w:val="20"/>
        </w:rPr>
        <w:lastRenderedPageBreak/>
        <w:t xml:space="preserve">A </w:t>
      </w:r>
      <w:r>
        <w:rPr>
          <w:rFonts w:ascii="Arial" w:hAnsi="Arial" w:cs="Arial"/>
          <w:b/>
          <w:sz w:val="20"/>
          <w:szCs w:val="20"/>
        </w:rPr>
        <w:t>Betéti bankkártyára vonatkozó részt</w:t>
      </w:r>
      <w:r w:rsidRPr="000D6DE4">
        <w:rPr>
          <w:rFonts w:ascii="Arial" w:hAnsi="Arial" w:cs="Arial"/>
          <w:b/>
          <w:sz w:val="20"/>
          <w:szCs w:val="20"/>
        </w:rPr>
        <w:t xml:space="preserve"> (</w:t>
      </w:r>
      <w:r>
        <w:rPr>
          <w:rFonts w:ascii="Arial" w:hAnsi="Arial" w:cs="Arial"/>
          <w:b/>
          <w:sz w:val="20"/>
          <w:szCs w:val="20"/>
        </w:rPr>
        <w:t xml:space="preserve">algoritmussal megadandó, </w:t>
      </w:r>
      <w:r w:rsidRPr="000D6DE4">
        <w:rPr>
          <w:rFonts w:ascii="Arial" w:hAnsi="Arial" w:cs="Arial"/>
          <w:b/>
          <w:sz w:val="20"/>
          <w:szCs w:val="20"/>
        </w:rPr>
        <w:t xml:space="preserve">számított érték) érintő </w:t>
      </w:r>
      <w:r w:rsidR="002D1362">
        <w:rPr>
          <w:rFonts w:ascii="Arial" w:hAnsi="Arial" w:cs="Arial"/>
          <w:b/>
          <w:sz w:val="20"/>
          <w:szCs w:val="20"/>
        </w:rPr>
        <w:t>kitöltési előíráso</w:t>
      </w:r>
      <w:r w:rsidRPr="000D6DE4">
        <w:rPr>
          <w:rFonts w:ascii="Arial" w:hAnsi="Arial" w:cs="Arial"/>
          <w:b/>
          <w:sz w:val="20"/>
          <w:szCs w:val="20"/>
        </w:rPr>
        <w:t>k</w:t>
      </w:r>
    </w:p>
    <w:p w14:paraId="1250DD3B" w14:textId="638A980C"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22</w:t>
      </w:r>
      <w:r w:rsidR="0037372A" w:rsidRPr="00625E65">
        <w:rPr>
          <w:rFonts w:ascii="Arial" w:hAnsi="Arial" w:cs="Arial"/>
          <w:sz w:val="20"/>
          <w:szCs w:val="20"/>
        </w:rPr>
        <w:t>6</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w:t>
      </w:r>
      <w:r w:rsidRPr="00625E65">
        <w:rPr>
          <w:rFonts w:ascii="Arial" w:hAnsi="Arial" w:cs="Arial"/>
          <w:b/>
          <w:bCs/>
          <w:sz w:val="20"/>
          <w:szCs w:val="20"/>
        </w:rPr>
        <w:t xml:space="preserve"> </w:t>
      </w:r>
      <w:r w:rsidRPr="00625E65">
        <w:rPr>
          <w:rFonts w:ascii="Arial" w:hAnsi="Arial" w:cs="Arial"/>
          <w:sz w:val="20"/>
          <w:szCs w:val="20"/>
        </w:rPr>
        <w:t xml:space="preserve">kell jelölni azt, </w:t>
      </w:r>
      <w:r w:rsidR="0004028B" w:rsidRPr="00625E65">
        <w:rPr>
          <w:rFonts w:ascii="Arial" w:hAnsi="Arial" w:cs="Arial"/>
          <w:sz w:val="20"/>
          <w:szCs w:val="20"/>
        </w:rPr>
        <w:t xml:space="preserve">hogy </w:t>
      </w:r>
      <w:r w:rsidRPr="00625E65">
        <w:rPr>
          <w:rFonts w:ascii="Arial" w:hAnsi="Arial" w:cs="Arial"/>
          <w:sz w:val="20"/>
          <w:szCs w:val="20"/>
        </w:rPr>
        <w:t>az adott számlához elérhető,</w:t>
      </w:r>
      <w:r w:rsidR="0004028B" w:rsidRPr="00625E65">
        <w:rPr>
          <w:rFonts w:ascii="Arial" w:hAnsi="Arial" w:cs="Arial"/>
          <w:sz w:val="20"/>
          <w:szCs w:val="20"/>
        </w:rPr>
        <w:t xml:space="preserve"> a Bankszámlaválasztó programban a felhasználó által kiválasztott kártyatípusoknak megfelelő betéti </w:t>
      </w:r>
      <w:r w:rsidR="00513E0A" w:rsidRPr="00625E65">
        <w:rPr>
          <w:rFonts w:ascii="Arial" w:hAnsi="Arial" w:cs="Arial"/>
          <w:sz w:val="20"/>
          <w:szCs w:val="20"/>
        </w:rPr>
        <w:t>bank</w:t>
      </w:r>
      <w:r w:rsidR="0004028B" w:rsidRPr="00625E65">
        <w:rPr>
          <w:rFonts w:ascii="Arial" w:hAnsi="Arial" w:cs="Arial"/>
          <w:sz w:val="20"/>
          <w:szCs w:val="20"/>
        </w:rPr>
        <w:t>kártyák közül</w:t>
      </w:r>
      <w:r w:rsidRPr="00625E65">
        <w:rPr>
          <w:rFonts w:ascii="Arial" w:hAnsi="Arial" w:cs="Arial"/>
          <w:sz w:val="20"/>
          <w:szCs w:val="20"/>
        </w:rPr>
        <w:t xml:space="preserve"> </w:t>
      </w:r>
      <w:r w:rsidR="0004028B" w:rsidRPr="00625E65">
        <w:rPr>
          <w:rFonts w:ascii="Arial" w:hAnsi="Arial" w:cs="Arial"/>
          <w:sz w:val="20"/>
          <w:szCs w:val="20"/>
        </w:rPr>
        <w:t>az adott betéti bankkártya</w:t>
      </w:r>
      <w:r w:rsidRPr="00625E65">
        <w:rPr>
          <w:rFonts w:ascii="Arial" w:hAnsi="Arial" w:cs="Arial"/>
          <w:sz w:val="20"/>
          <w:szCs w:val="20"/>
        </w:rPr>
        <w:t xml:space="preserve"> </w:t>
      </w:r>
      <w:r w:rsidR="0004028B" w:rsidRPr="00625E65">
        <w:rPr>
          <w:rFonts w:ascii="Arial" w:hAnsi="Arial" w:cs="Arial"/>
          <w:sz w:val="20"/>
          <w:szCs w:val="20"/>
        </w:rPr>
        <w:t>a 22</w:t>
      </w:r>
      <w:r w:rsidR="0037372A" w:rsidRPr="00625E65">
        <w:rPr>
          <w:rFonts w:ascii="Arial" w:hAnsi="Arial" w:cs="Arial"/>
          <w:sz w:val="20"/>
          <w:szCs w:val="20"/>
        </w:rPr>
        <w:t>7</w:t>
      </w:r>
      <w:r w:rsidR="0004028B" w:rsidRPr="00625E65">
        <w:rPr>
          <w:rFonts w:ascii="Arial" w:hAnsi="Arial" w:cs="Arial"/>
          <w:sz w:val="20"/>
          <w:szCs w:val="20"/>
        </w:rPr>
        <w:t xml:space="preserve">. pont vonatkozásában </w:t>
      </w:r>
      <w:r w:rsidRPr="00625E65">
        <w:rPr>
          <w:rFonts w:ascii="Arial" w:hAnsi="Arial" w:cs="Arial"/>
          <w:sz w:val="20"/>
          <w:szCs w:val="20"/>
        </w:rPr>
        <w:t>a legolcsóbbnak minősül-e.</w:t>
      </w:r>
      <w:r w:rsidR="00144F22">
        <w:rPr>
          <w:rFonts w:ascii="Arial" w:hAnsi="Arial" w:cs="Arial"/>
          <w:sz w:val="20"/>
          <w:szCs w:val="20"/>
        </w:rPr>
        <w:t xml:space="preserve"> </w:t>
      </w:r>
      <w:r w:rsidR="00144F22" w:rsidRPr="00144F22">
        <w:rPr>
          <w:rFonts w:ascii="Arial" w:hAnsi="Arial" w:cs="Arial"/>
          <w:sz w:val="20"/>
          <w:szCs w:val="20"/>
        </w:rPr>
        <w:t xml:space="preserve">Több azonos </w:t>
      </w:r>
      <w:proofErr w:type="spellStart"/>
      <w:r w:rsidR="00144F22" w:rsidRPr="00144F22">
        <w:rPr>
          <w:rFonts w:ascii="Arial" w:hAnsi="Arial" w:cs="Arial"/>
          <w:sz w:val="20"/>
          <w:szCs w:val="20"/>
        </w:rPr>
        <w:t>árazású</w:t>
      </w:r>
      <w:proofErr w:type="spellEnd"/>
      <w:r w:rsidR="00144F22" w:rsidRPr="00144F22">
        <w:rPr>
          <w:rFonts w:ascii="Arial" w:hAnsi="Arial" w:cs="Arial"/>
          <w:sz w:val="20"/>
          <w:szCs w:val="20"/>
        </w:rPr>
        <w:t xml:space="preserve"> </w:t>
      </w:r>
      <w:r w:rsidR="00A85170">
        <w:rPr>
          <w:rFonts w:ascii="Arial" w:hAnsi="Arial" w:cs="Arial"/>
          <w:sz w:val="20"/>
          <w:szCs w:val="20"/>
        </w:rPr>
        <w:t>bank</w:t>
      </w:r>
      <w:r w:rsidR="00144F22" w:rsidRPr="00144F22">
        <w:rPr>
          <w:rFonts w:ascii="Arial" w:hAnsi="Arial" w:cs="Arial"/>
          <w:sz w:val="20"/>
          <w:szCs w:val="20"/>
        </w:rPr>
        <w:t>kártya esetén az adatszolgáltató döntheti el, hogy mely betéti bankkártyát jelöli meg elsődleges betéti bankkártyaként (például a kibocsátási díj vagy a fogyasztók általi igénylési gyakoriság alapján).</w:t>
      </w:r>
    </w:p>
    <w:p w14:paraId="4343CDC4" w14:textId="77777777" w:rsidR="00C86748" w:rsidRPr="00683B78" w:rsidRDefault="00C86748" w:rsidP="00C86748">
      <w:pPr>
        <w:spacing w:after="0" w:line="240" w:lineRule="auto"/>
        <w:contextualSpacing/>
        <w:jc w:val="both"/>
        <w:rPr>
          <w:rFonts w:ascii="Arial" w:hAnsi="Arial" w:cs="Arial"/>
          <w:bCs/>
          <w:sz w:val="20"/>
          <w:szCs w:val="20"/>
        </w:rPr>
      </w:pPr>
      <w:r w:rsidRPr="00625E65">
        <w:rPr>
          <w:rFonts w:ascii="Arial" w:hAnsi="Arial" w:cs="Arial"/>
          <w:bCs/>
          <w:sz w:val="20"/>
          <w:szCs w:val="20"/>
        </w:rPr>
        <w:t>A 22</w:t>
      </w:r>
      <w:r w:rsidR="0037372A" w:rsidRPr="00625E65">
        <w:rPr>
          <w:rFonts w:ascii="Arial" w:hAnsi="Arial" w:cs="Arial"/>
          <w:bCs/>
          <w:sz w:val="20"/>
          <w:szCs w:val="20"/>
        </w:rPr>
        <w:t>7</w:t>
      </w:r>
      <w:r w:rsidR="009A1143" w:rsidRPr="00625E65">
        <w:rPr>
          <w:rFonts w:ascii="Arial" w:hAnsi="Arial" w:cs="Arial"/>
          <w:sz w:val="20"/>
          <w:szCs w:val="20"/>
        </w:rPr>
        <w:t>-</w:t>
      </w:r>
      <w:r w:rsidRPr="00625E65">
        <w:rPr>
          <w:rFonts w:ascii="Arial" w:hAnsi="Arial" w:cs="Arial"/>
          <w:sz w:val="20"/>
          <w:szCs w:val="20"/>
        </w:rPr>
        <w:t>23</w:t>
      </w:r>
      <w:r w:rsidR="0037372A" w:rsidRPr="00625E65">
        <w:rPr>
          <w:rFonts w:ascii="Arial" w:hAnsi="Arial" w:cs="Arial"/>
          <w:sz w:val="20"/>
          <w:szCs w:val="20"/>
        </w:rPr>
        <w:t>4</w:t>
      </w:r>
      <w:r w:rsidRPr="00625E65">
        <w:rPr>
          <w:rFonts w:ascii="Arial" w:hAnsi="Arial" w:cs="Arial"/>
          <w:sz w:val="20"/>
          <w:szCs w:val="20"/>
        </w:rPr>
        <w:t>. pont a</w:t>
      </w:r>
      <w:r w:rsidR="002D1362" w:rsidRPr="00625E65">
        <w:rPr>
          <w:rFonts w:ascii="Arial" w:hAnsi="Arial" w:cs="Arial"/>
          <w:sz w:val="20"/>
          <w:szCs w:val="20"/>
        </w:rPr>
        <w:t>z a</w:t>
      </w:r>
      <w:r w:rsidRPr="00625E65">
        <w:rPr>
          <w:rFonts w:ascii="Arial" w:hAnsi="Arial" w:cs="Arial"/>
          <w:sz w:val="20"/>
          <w:szCs w:val="20"/>
        </w:rPr>
        <w:t xml:space="preserve"> „</w:t>
      </w:r>
      <w:r w:rsidRPr="00625E65">
        <w:rPr>
          <w:rFonts w:ascii="Arial" w:hAnsi="Arial" w:cs="Arial"/>
          <w:b/>
          <w:sz w:val="20"/>
          <w:szCs w:val="20"/>
        </w:rPr>
        <w:t xml:space="preserve">A Számlahasználat költségei (algoritmussal megadandó, számított érték) részt érintő </w:t>
      </w:r>
      <w:r w:rsidR="002D1362" w:rsidRPr="00625E65">
        <w:rPr>
          <w:rFonts w:ascii="Arial" w:hAnsi="Arial" w:cs="Arial"/>
          <w:b/>
          <w:sz w:val="20"/>
          <w:szCs w:val="20"/>
        </w:rPr>
        <w:t>kitöltési</w:t>
      </w:r>
      <w:r w:rsidR="002D1362">
        <w:rPr>
          <w:rFonts w:ascii="Arial" w:hAnsi="Arial" w:cs="Arial"/>
          <w:b/>
          <w:sz w:val="20"/>
          <w:szCs w:val="20"/>
        </w:rPr>
        <w:t xml:space="preserve"> </w:t>
      </w:r>
      <w:proofErr w:type="gramStart"/>
      <w:r w:rsidR="002D1362">
        <w:rPr>
          <w:rFonts w:ascii="Arial" w:hAnsi="Arial" w:cs="Arial"/>
          <w:b/>
          <w:sz w:val="20"/>
          <w:szCs w:val="20"/>
        </w:rPr>
        <w:t>előírások</w:t>
      </w:r>
      <w:r w:rsidRPr="00683B78">
        <w:rPr>
          <w:rFonts w:ascii="Arial" w:hAnsi="Arial" w:cs="Arial"/>
          <w:bCs/>
          <w:sz w:val="20"/>
          <w:szCs w:val="20"/>
        </w:rPr>
        <w:t>”</w:t>
      </w:r>
      <w:r w:rsidR="002D1362">
        <w:rPr>
          <w:rFonts w:ascii="Arial" w:hAnsi="Arial" w:cs="Arial"/>
          <w:bCs/>
          <w:sz w:val="20"/>
          <w:szCs w:val="20"/>
        </w:rPr>
        <w:t>-</w:t>
      </w:r>
      <w:proofErr w:type="gramEnd"/>
      <w:r w:rsidRPr="00683B78">
        <w:rPr>
          <w:rFonts w:ascii="Arial" w:hAnsi="Arial" w:cs="Arial"/>
          <w:bCs/>
          <w:sz w:val="20"/>
          <w:szCs w:val="20"/>
        </w:rPr>
        <w:t xml:space="preserve"> </w:t>
      </w:r>
      <w:r>
        <w:rPr>
          <w:rFonts w:ascii="Arial" w:hAnsi="Arial" w:cs="Arial"/>
          <w:bCs/>
          <w:sz w:val="20"/>
          <w:szCs w:val="20"/>
        </w:rPr>
        <w:t>h</w:t>
      </w:r>
      <w:r w:rsidR="002D1362">
        <w:rPr>
          <w:rFonts w:ascii="Arial" w:hAnsi="Arial" w:cs="Arial"/>
          <w:bCs/>
          <w:sz w:val="20"/>
          <w:szCs w:val="20"/>
        </w:rPr>
        <w:t>o</w:t>
      </w:r>
      <w:r>
        <w:rPr>
          <w:rFonts w:ascii="Arial" w:hAnsi="Arial" w:cs="Arial"/>
          <w:bCs/>
          <w:sz w:val="20"/>
          <w:szCs w:val="20"/>
        </w:rPr>
        <w:t>z</w:t>
      </w:r>
      <w:r w:rsidRPr="00683B78">
        <w:rPr>
          <w:rFonts w:ascii="Arial" w:hAnsi="Arial" w:cs="Arial"/>
          <w:bCs/>
          <w:sz w:val="20"/>
          <w:szCs w:val="20"/>
        </w:rPr>
        <w:t xml:space="preserve"> kapcsolódnak,</w:t>
      </w:r>
      <w:r w:rsidR="00874894">
        <w:rPr>
          <w:rFonts w:ascii="Arial" w:hAnsi="Arial" w:cs="Arial"/>
          <w:bCs/>
          <w:sz w:val="20"/>
          <w:szCs w:val="20"/>
        </w:rPr>
        <w:t xml:space="preserve"> </w:t>
      </w:r>
      <w:r w:rsidR="00BA16B3">
        <w:rPr>
          <w:rFonts w:ascii="Arial" w:hAnsi="Arial" w:cs="Arial"/>
          <w:bCs/>
          <w:sz w:val="20"/>
          <w:szCs w:val="20"/>
        </w:rPr>
        <w:t>ezen pontokban</w:t>
      </w:r>
      <w:r w:rsidRPr="00683B78">
        <w:rPr>
          <w:rFonts w:ascii="Arial" w:hAnsi="Arial" w:cs="Arial"/>
          <w:bCs/>
          <w:sz w:val="20"/>
          <w:szCs w:val="20"/>
        </w:rPr>
        <w:t xml:space="preserve"> az </w:t>
      </w:r>
      <w:r>
        <w:rPr>
          <w:rFonts w:ascii="Arial" w:hAnsi="Arial" w:cs="Arial"/>
          <w:bCs/>
          <w:sz w:val="20"/>
          <w:szCs w:val="20"/>
        </w:rPr>
        <w:t>ott</w:t>
      </w:r>
      <w:r w:rsidRPr="00683B78">
        <w:rPr>
          <w:rFonts w:ascii="Arial" w:hAnsi="Arial" w:cs="Arial"/>
          <w:bCs/>
          <w:sz w:val="20"/>
          <w:szCs w:val="20"/>
        </w:rPr>
        <w:t xml:space="preserve"> megadottak szerint kell a számítás elvégzéséhez szükséges algoritmusokat megadni</w:t>
      </w:r>
      <w:r>
        <w:rPr>
          <w:rFonts w:ascii="Arial" w:hAnsi="Arial" w:cs="Arial"/>
          <w:bCs/>
          <w:sz w:val="20"/>
          <w:szCs w:val="20"/>
        </w:rPr>
        <w:t>.</w:t>
      </w:r>
    </w:p>
    <w:p w14:paraId="1B39ADEC" w14:textId="77777777" w:rsidR="00C86748" w:rsidRDefault="00C86748" w:rsidP="00C86748">
      <w:pPr>
        <w:spacing w:after="0" w:line="240" w:lineRule="auto"/>
        <w:contextualSpacing/>
        <w:jc w:val="both"/>
        <w:rPr>
          <w:rFonts w:ascii="Arial" w:hAnsi="Arial" w:cs="Arial"/>
          <w:bCs/>
          <w:sz w:val="20"/>
          <w:szCs w:val="20"/>
        </w:rPr>
      </w:pPr>
    </w:p>
    <w:p w14:paraId="0ED208C9" w14:textId="77777777" w:rsidR="0037372A" w:rsidRPr="00625E65" w:rsidRDefault="00E12B75" w:rsidP="00C86748">
      <w:pPr>
        <w:spacing w:after="0" w:line="240" w:lineRule="auto"/>
        <w:contextualSpacing/>
        <w:jc w:val="both"/>
        <w:rPr>
          <w:rFonts w:ascii="Arial" w:hAnsi="Arial" w:cs="Arial"/>
          <w:bCs/>
          <w:sz w:val="20"/>
          <w:szCs w:val="20"/>
        </w:rPr>
      </w:pPr>
      <w:r w:rsidRPr="00625E65">
        <w:rPr>
          <w:rFonts w:ascii="Arial" w:hAnsi="Arial" w:cs="Arial"/>
          <w:bCs/>
          <w:sz w:val="20"/>
          <w:szCs w:val="20"/>
        </w:rPr>
        <w:t xml:space="preserve">A 235. pontban kell jelölni azt, hogy a betéti bankkártya megfelel-e a Bankszámlaválasztó </w:t>
      </w:r>
      <w:r w:rsidRPr="00625E65">
        <w:rPr>
          <w:rFonts w:ascii="Arial" w:hAnsi="Arial" w:cs="Arial"/>
          <w:sz w:val="20"/>
          <w:szCs w:val="20"/>
        </w:rPr>
        <w:t>programban a felhasználó által kiválasztott kártyatípusok</w:t>
      </w:r>
      <w:r w:rsidR="003F69D7" w:rsidRPr="00625E65">
        <w:rPr>
          <w:rFonts w:ascii="Arial" w:hAnsi="Arial" w:cs="Arial"/>
          <w:sz w:val="20"/>
          <w:szCs w:val="20"/>
        </w:rPr>
        <w:t xml:space="preserve"> valamelyikének</w:t>
      </w:r>
      <w:r w:rsidRPr="00625E65">
        <w:rPr>
          <w:rFonts w:ascii="Arial" w:hAnsi="Arial" w:cs="Arial"/>
          <w:sz w:val="20"/>
          <w:szCs w:val="20"/>
        </w:rPr>
        <w:t>.</w:t>
      </w:r>
    </w:p>
    <w:p w14:paraId="2AA7B687" w14:textId="77777777" w:rsidR="00E12B75" w:rsidRPr="00625E65" w:rsidRDefault="00E12B75" w:rsidP="00C86748">
      <w:pPr>
        <w:spacing w:after="0" w:line="240" w:lineRule="auto"/>
        <w:contextualSpacing/>
        <w:jc w:val="both"/>
        <w:rPr>
          <w:rFonts w:ascii="Arial" w:hAnsi="Arial" w:cs="Arial"/>
          <w:bCs/>
          <w:sz w:val="20"/>
          <w:szCs w:val="20"/>
        </w:rPr>
      </w:pPr>
    </w:p>
    <w:p w14:paraId="7F1212A9" w14:textId="77777777" w:rsidR="0037372A" w:rsidRPr="00625E65" w:rsidRDefault="0037372A" w:rsidP="00C86748">
      <w:pPr>
        <w:spacing w:after="0" w:line="240" w:lineRule="auto"/>
        <w:contextualSpacing/>
        <w:jc w:val="both"/>
        <w:rPr>
          <w:rFonts w:ascii="Arial" w:hAnsi="Arial" w:cs="Arial"/>
          <w:bCs/>
          <w:sz w:val="20"/>
          <w:szCs w:val="20"/>
        </w:rPr>
      </w:pPr>
    </w:p>
    <w:p w14:paraId="7362D161" w14:textId="77777777" w:rsidR="0037372A" w:rsidRPr="00625E65" w:rsidRDefault="0037372A" w:rsidP="00C86748">
      <w:pPr>
        <w:spacing w:after="0" w:line="240" w:lineRule="auto"/>
        <w:contextualSpacing/>
        <w:jc w:val="both"/>
        <w:rPr>
          <w:rFonts w:ascii="Arial" w:hAnsi="Arial" w:cs="Arial"/>
          <w:b/>
          <w:sz w:val="20"/>
          <w:szCs w:val="20"/>
        </w:rPr>
      </w:pPr>
      <w:r w:rsidRPr="00625E65">
        <w:rPr>
          <w:rFonts w:ascii="Arial" w:hAnsi="Arial" w:cs="Arial"/>
          <w:b/>
          <w:sz w:val="20"/>
          <w:szCs w:val="20"/>
        </w:rPr>
        <w:t>A számlára és a betéti bankkártyára vonatkozó részt érintő kitöltési előírások</w:t>
      </w:r>
    </w:p>
    <w:p w14:paraId="31077D56" w14:textId="77777777" w:rsidR="0037372A" w:rsidRPr="00625E65" w:rsidRDefault="0037372A" w:rsidP="00C86748">
      <w:pPr>
        <w:spacing w:after="0" w:line="240" w:lineRule="auto"/>
        <w:contextualSpacing/>
        <w:jc w:val="both"/>
        <w:rPr>
          <w:rFonts w:ascii="Arial" w:hAnsi="Arial" w:cs="Arial"/>
          <w:bCs/>
          <w:sz w:val="20"/>
          <w:szCs w:val="20"/>
        </w:rPr>
      </w:pPr>
    </w:p>
    <w:p w14:paraId="076012E7" w14:textId="3E3D1650" w:rsidR="00B7503D" w:rsidRDefault="00E12B75" w:rsidP="00C86748">
      <w:pPr>
        <w:spacing w:after="0" w:line="240" w:lineRule="auto"/>
        <w:contextualSpacing/>
        <w:jc w:val="both"/>
        <w:rPr>
          <w:rFonts w:ascii="Arial" w:hAnsi="Arial" w:cs="Arial"/>
          <w:bCs/>
          <w:sz w:val="20"/>
          <w:szCs w:val="20"/>
        </w:rPr>
      </w:pPr>
      <w:r w:rsidRPr="00625E65">
        <w:rPr>
          <w:rFonts w:ascii="Arial" w:hAnsi="Arial" w:cs="Arial"/>
          <w:bCs/>
          <w:sz w:val="20"/>
          <w:szCs w:val="20"/>
        </w:rPr>
        <w:t xml:space="preserve">A 236. pontban kell jelölni azt, hogy </w:t>
      </w:r>
      <w:r w:rsidR="00E02167" w:rsidRPr="00625E65">
        <w:rPr>
          <w:rFonts w:ascii="Arial" w:hAnsi="Arial" w:cs="Arial"/>
          <w:bCs/>
          <w:sz w:val="20"/>
          <w:szCs w:val="20"/>
        </w:rPr>
        <w:t>az adott számla/számlacsomag megfelel-e a felhasználó által megadott paramétereknek</w:t>
      </w:r>
      <w:r w:rsidR="00C345C1" w:rsidRPr="00625E65">
        <w:rPr>
          <w:rFonts w:ascii="Arial" w:hAnsi="Arial" w:cs="Arial"/>
          <w:bCs/>
          <w:sz w:val="20"/>
          <w:szCs w:val="20"/>
        </w:rPr>
        <w:t>,</w:t>
      </w:r>
      <w:r w:rsidR="00E02167" w:rsidRPr="00625E65">
        <w:rPr>
          <w:rFonts w:ascii="Arial" w:hAnsi="Arial" w:cs="Arial"/>
          <w:bCs/>
          <w:sz w:val="20"/>
          <w:szCs w:val="20"/>
        </w:rPr>
        <w:t xml:space="preserve"> és így a termék a találati listában megjelenik-e vagy sem.</w:t>
      </w:r>
      <w:r w:rsidR="001D1F23">
        <w:rPr>
          <w:rFonts w:ascii="Arial" w:hAnsi="Arial" w:cs="Arial"/>
          <w:bCs/>
          <w:sz w:val="20"/>
          <w:szCs w:val="20"/>
        </w:rPr>
        <w:t xml:space="preserve"> </w:t>
      </w:r>
      <w:r w:rsidR="00314E40">
        <w:rPr>
          <w:rFonts w:ascii="Arial" w:hAnsi="Arial" w:cs="Arial"/>
          <w:bCs/>
          <w:sz w:val="20"/>
          <w:szCs w:val="20"/>
        </w:rPr>
        <w:t xml:space="preserve">Amennyiben </w:t>
      </w:r>
      <w:r w:rsidR="00DD19DE">
        <w:rPr>
          <w:rFonts w:ascii="Arial" w:hAnsi="Arial" w:cs="Arial"/>
          <w:bCs/>
          <w:sz w:val="20"/>
          <w:szCs w:val="20"/>
        </w:rPr>
        <w:t xml:space="preserve">a </w:t>
      </w:r>
      <w:r w:rsidR="00314E40">
        <w:rPr>
          <w:rFonts w:ascii="Arial" w:hAnsi="Arial" w:cs="Arial"/>
          <w:bCs/>
          <w:sz w:val="20"/>
          <w:szCs w:val="20"/>
        </w:rPr>
        <w:t>125.</w:t>
      </w:r>
      <w:r w:rsidR="00C80EDC">
        <w:rPr>
          <w:rFonts w:ascii="Arial" w:hAnsi="Arial" w:cs="Arial"/>
          <w:bCs/>
          <w:sz w:val="20"/>
          <w:szCs w:val="20"/>
        </w:rPr>
        <w:t xml:space="preserve">, </w:t>
      </w:r>
      <w:r w:rsidR="00314E40">
        <w:rPr>
          <w:rFonts w:ascii="Arial" w:hAnsi="Arial" w:cs="Arial"/>
          <w:bCs/>
          <w:sz w:val="20"/>
          <w:szCs w:val="20"/>
        </w:rPr>
        <w:t>126. po</w:t>
      </w:r>
      <w:r w:rsidR="00C80EDC">
        <w:rPr>
          <w:rFonts w:ascii="Arial" w:hAnsi="Arial" w:cs="Arial"/>
          <w:bCs/>
          <w:sz w:val="20"/>
          <w:szCs w:val="20"/>
        </w:rPr>
        <w:t xml:space="preserve">ntban szereplő </w:t>
      </w:r>
      <w:r w:rsidR="00082A42">
        <w:rPr>
          <w:rFonts w:ascii="Arial" w:hAnsi="Arial" w:cs="Arial"/>
          <w:bCs/>
          <w:sz w:val="20"/>
          <w:szCs w:val="20"/>
        </w:rPr>
        <w:t>díjhoz kapcsolódó</w:t>
      </w:r>
      <w:r w:rsidR="00C80EDC">
        <w:rPr>
          <w:rFonts w:ascii="Arial" w:hAnsi="Arial" w:cs="Arial"/>
          <w:bCs/>
          <w:sz w:val="20"/>
          <w:szCs w:val="20"/>
        </w:rPr>
        <w:t xml:space="preserve"> szolgáltatást az adatszolgáltató nem nyújtja</w:t>
      </w:r>
      <w:r w:rsidR="001D1F23" w:rsidRPr="001D1F23">
        <w:rPr>
          <w:rFonts w:ascii="Arial" w:hAnsi="Arial" w:cs="Arial"/>
          <w:bCs/>
          <w:sz w:val="20"/>
          <w:szCs w:val="20"/>
        </w:rPr>
        <w:t xml:space="preserve">, de a felhasználó igényel ilyen szolgáltatást (azaz </w:t>
      </w:r>
      <w:r w:rsidR="00BF01F2">
        <w:rPr>
          <w:rFonts w:ascii="Arial" w:hAnsi="Arial" w:cs="Arial"/>
          <w:bCs/>
          <w:sz w:val="20"/>
          <w:szCs w:val="20"/>
        </w:rPr>
        <w:t xml:space="preserve">az </w:t>
      </w:r>
      <w:r w:rsidR="001D1F23" w:rsidRPr="001D1F23">
        <w:rPr>
          <w:rFonts w:ascii="Arial" w:hAnsi="Arial" w:cs="Arial"/>
          <w:bCs/>
          <w:sz w:val="20"/>
          <w:szCs w:val="20"/>
        </w:rPr>
        <w:t>input paraméterek között a</w:t>
      </w:r>
      <w:r w:rsidR="00C80EDC">
        <w:rPr>
          <w:rFonts w:ascii="Arial" w:hAnsi="Arial" w:cs="Arial"/>
          <w:bCs/>
          <w:sz w:val="20"/>
          <w:szCs w:val="20"/>
        </w:rPr>
        <w:t>z ezen szolgáltatásokra</w:t>
      </w:r>
      <w:r w:rsidR="001D1F23" w:rsidRPr="001D1F23">
        <w:rPr>
          <w:rFonts w:ascii="Arial" w:hAnsi="Arial" w:cs="Arial"/>
          <w:bCs/>
          <w:sz w:val="20"/>
          <w:szCs w:val="20"/>
        </w:rPr>
        <w:t xml:space="preserve"> vonatkozó darabszám és összeg mező értéke 0-tól eltérő pozitív szám), akkor a</w:t>
      </w:r>
      <w:r w:rsidR="00C80EDC">
        <w:rPr>
          <w:rFonts w:ascii="Arial" w:hAnsi="Arial" w:cs="Arial"/>
          <w:bCs/>
          <w:sz w:val="20"/>
          <w:szCs w:val="20"/>
        </w:rPr>
        <w:t xml:space="preserve"> 236. pont </w:t>
      </w:r>
      <w:r w:rsidR="00B7503D">
        <w:rPr>
          <w:rFonts w:ascii="Arial" w:hAnsi="Arial" w:cs="Arial"/>
          <w:bCs/>
          <w:sz w:val="20"/>
          <w:szCs w:val="20"/>
        </w:rPr>
        <w:t>„</w:t>
      </w:r>
      <w:proofErr w:type="spellStart"/>
      <w:r w:rsidR="001D1F23" w:rsidRPr="001D1F23">
        <w:rPr>
          <w:rFonts w:ascii="Arial" w:hAnsi="Arial" w:cs="Arial"/>
          <w:bCs/>
          <w:sz w:val="20"/>
          <w:szCs w:val="20"/>
        </w:rPr>
        <w:t>false</w:t>
      </w:r>
      <w:proofErr w:type="spellEnd"/>
      <w:r w:rsidR="00B7503D">
        <w:rPr>
          <w:rFonts w:ascii="Arial" w:hAnsi="Arial" w:cs="Arial"/>
          <w:bCs/>
          <w:sz w:val="20"/>
          <w:szCs w:val="20"/>
        </w:rPr>
        <w:t>”</w:t>
      </w:r>
      <w:r w:rsidR="001D1F23" w:rsidRPr="001D1F23">
        <w:rPr>
          <w:rFonts w:ascii="Arial" w:hAnsi="Arial" w:cs="Arial"/>
          <w:bCs/>
          <w:sz w:val="20"/>
          <w:szCs w:val="20"/>
        </w:rPr>
        <w:t xml:space="preserve"> értéket kell</w:t>
      </w:r>
      <w:r w:rsidR="00DD19DE">
        <w:rPr>
          <w:rFonts w:ascii="Arial" w:hAnsi="Arial" w:cs="Arial"/>
          <w:bCs/>
          <w:sz w:val="20"/>
          <w:szCs w:val="20"/>
        </w:rPr>
        <w:t>,</w:t>
      </w:r>
      <w:r w:rsidR="001D1F23" w:rsidRPr="001D1F23">
        <w:rPr>
          <w:rFonts w:ascii="Arial" w:hAnsi="Arial" w:cs="Arial"/>
          <w:bCs/>
          <w:sz w:val="20"/>
          <w:szCs w:val="20"/>
        </w:rPr>
        <w:t xml:space="preserve"> hogy felvegyen</w:t>
      </w:r>
      <w:r w:rsidR="00B7503D">
        <w:rPr>
          <w:rFonts w:ascii="Arial" w:hAnsi="Arial" w:cs="Arial"/>
          <w:bCs/>
          <w:sz w:val="20"/>
          <w:szCs w:val="20"/>
        </w:rPr>
        <w:t>.</w:t>
      </w:r>
      <w:r w:rsidR="001D1F23" w:rsidRPr="001D1F23">
        <w:rPr>
          <w:rFonts w:ascii="Arial" w:hAnsi="Arial" w:cs="Arial"/>
          <w:bCs/>
          <w:sz w:val="20"/>
          <w:szCs w:val="20"/>
        </w:rPr>
        <w:t xml:space="preserve"> </w:t>
      </w:r>
    </w:p>
    <w:p w14:paraId="0BC1E669" w14:textId="702320F4" w:rsidR="0037372A" w:rsidRDefault="00B7503D" w:rsidP="00C86748">
      <w:pPr>
        <w:spacing w:after="0" w:line="240" w:lineRule="auto"/>
        <w:contextualSpacing/>
        <w:jc w:val="both"/>
        <w:rPr>
          <w:rFonts w:ascii="Arial" w:hAnsi="Arial" w:cs="Arial"/>
          <w:bCs/>
          <w:sz w:val="20"/>
          <w:szCs w:val="20"/>
        </w:rPr>
      </w:pPr>
      <w:r>
        <w:rPr>
          <w:rFonts w:ascii="Arial" w:hAnsi="Arial" w:cs="Arial"/>
          <w:bCs/>
          <w:sz w:val="20"/>
          <w:szCs w:val="20"/>
        </w:rPr>
        <w:t>Amennyiben</w:t>
      </w:r>
      <w:r w:rsidR="001D1F23" w:rsidRPr="001D1F23">
        <w:rPr>
          <w:rFonts w:ascii="Arial" w:hAnsi="Arial" w:cs="Arial"/>
          <w:bCs/>
          <w:sz w:val="20"/>
          <w:szCs w:val="20"/>
        </w:rPr>
        <w:t xml:space="preserve"> a</w:t>
      </w:r>
      <w:r w:rsidR="00BF01F2">
        <w:rPr>
          <w:rFonts w:ascii="Arial" w:hAnsi="Arial" w:cs="Arial"/>
          <w:bCs/>
          <w:sz w:val="20"/>
          <w:szCs w:val="20"/>
        </w:rPr>
        <w:t xml:space="preserve"> pénzügyi</w:t>
      </w:r>
      <w:r w:rsidR="001D1F23" w:rsidRPr="001D1F23">
        <w:rPr>
          <w:rFonts w:ascii="Arial" w:hAnsi="Arial" w:cs="Arial"/>
          <w:bCs/>
          <w:sz w:val="20"/>
          <w:szCs w:val="20"/>
        </w:rPr>
        <w:t xml:space="preserve"> intézmény nem nyújtja a</w:t>
      </w:r>
      <w:r w:rsidR="00C80EDC">
        <w:rPr>
          <w:rFonts w:ascii="Arial" w:hAnsi="Arial" w:cs="Arial"/>
          <w:bCs/>
          <w:sz w:val="20"/>
          <w:szCs w:val="20"/>
        </w:rPr>
        <w:t xml:space="preserve"> 125., 126. pontban szereplő </w:t>
      </w:r>
      <w:r w:rsidR="00082A42">
        <w:rPr>
          <w:rFonts w:ascii="Arial" w:hAnsi="Arial" w:cs="Arial"/>
          <w:bCs/>
          <w:sz w:val="20"/>
          <w:szCs w:val="20"/>
        </w:rPr>
        <w:t>díjhoz kapcsolódó</w:t>
      </w:r>
      <w:r w:rsidR="001D1F23" w:rsidRPr="001D1F23">
        <w:rPr>
          <w:rFonts w:ascii="Arial" w:hAnsi="Arial" w:cs="Arial"/>
          <w:bCs/>
          <w:sz w:val="20"/>
          <w:szCs w:val="20"/>
        </w:rPr>
        <w:t xml:space="preserve"> szolgáltatást, és a felhasználó nem igényel ilyen szolgáltatást (azaz </w:t>
      </w:r>
      <w:r w:rsidR="00BF01F2">
        <w:rPr>
          <w:rFonts w:ascii="Arial" w:hAnsi="Arial" w:cs="Arial"/>
          <w:bCs/>
          <w:sz w:val="20"/>
          <w:szCs w:val="20"/>
        </w:rPr>
        <w:t xml:space="preserve">az </w:t>
      </w:r>
      <w:r w:rsidR="001D1F23" w:rsidRPr="001D1F23">
        <w:rPr>
          <w:rFonts w:ascii="Arial" w:hAnsi="Arial" w:cs="Arial"/>
          <w:bCs/>
          <w:sz w:val="20"/>
          <w:szCs w:val="20"/>
        </w:rPr>
        <w:t xml:space="preserve">input paraméterek között </w:t>
      </w:r>
      <w:r w:rsidR="00C80EDC" w:rsidRPr="001D1F23">
        <w:rPr>
          <w:rFonts w:ascii="Arial" w:hAnsi="Arial" w:cs="Arial"/>
          <w:bCs/>
          <w:sz w:val="20"/>
          <w:szCs w:val="20"/>
        </w:rPr>
        <w:t>a</w:t>
      </w:r>
      <w:r w:rsidR="00C80EDC">
        <w:rPr>
          <w:rFonts w:ascii="Arial" w:hAnsi="Arial" w:cs="Arial"/>
          <w:bCs/>
          <w:sz w:val="20"/>
          <w:szCs w:val="20"/>
        </w:rPr>
        <w:t>z ezen szolgáltatásokra</w:t>
      </w:r>
      <w:r w:rsidR="00C80EDC" w:rsidRPr="001D1F23">
        <w:rPr>
          <w:rFonts w:ascii="Arial" w:hAnsi="Arial" w:cs="Arial"/>
          <w:bCs/>
          <w:sz w:val="20"/>
          <w:szCs w:val="20"/>
        </w:rPr>
        <w:t xml:space="preserve"> vonatkozó </w:t>
      </w:r>
      <w:r w:rsidR="001D1F23" w:rsidRPr="001D1F23">
        <w:rPr>
          <w:rFonts w:ascii="Arial" w:hAnsi="Arial" w:cs="Arial"/>
          <w:bCs/>
          <w:sz w:val="20"/>
          <w:szCs w:val="20"/>
        </w:rPr>
        <w:t xml:space="preserve">darabszám és összeg mező értéke 0), akkor </w:t>
      </w:r>
      <w:r w:rsidR="00C80EDC" w:rsidRPr="001D1F23">
        <w:rPr>
          <w:rFonts w:ascii="Arial" w:hAnsi="Arial" w:cs="Arial"/>
          <w:bCs/>
          <w:sz w:val="20"/>
          <w:szCs w:val="20"/>
        </w:rPr>
        <w:t>a</w:t>
      </w:r>
      <w:r w:rsidR="00C80EDC">
        <w:rPr>
          <w:rFonts w:ascii="Arial" w:hAnsi="Arial" w:cs="Arial"/>
          <w:bCs/>
          <w:sz w:val="20"/>
          <w:szCs w:val="20"/>
        </w:rPr>
        <w:t xml:space="preserve"> 236. pont felvehet </w:t>
      </w:r>
      <w:r>
        <w:rPr>
          <w:rFonts w:ascii="Arial" w:hAnsi="Arial" w:cs="Arial"/>
          <w:bCs/>
          <w:sz w:val="20"/>
          <w:szCs w:val="20"/>
        </w:rPr>
        <w:t>„</w:t>
      </w:r>
      <w:proofErr w:type="spellStart"/>
      <w:r w:rsidR="00C80EDC">
        <w:rPr>
          <w:rFonts w:ascii="Arial" w:hAnsi="Arial" w:cs="Arial"/>
          <w:bCs/>
          <w:sz w:val="20"/>
          <w:szCs w:val="20"/>
        </w:rPr>
        <w:t>true</w:t>
      </w:r>
      <w:proofErr w:type="spellEnd"/>
      <w:r>
        <w:rPr>
          <w:rFonts w:ascii="Arial" w:hAnsi="Arial" w:cs="Arial"/>
          <w:bCs/>
          <w:sz w:val="20"/>
          <w:szCs w:val="20"/>
        </w:rPr>
        <w:t>”</w:t>
      </w:r>
      <w:r w:rsidR="00C80EDC">
        <w:rPr>
          <w:rFonts w:ascii="Arial" w:hAnsi="Arial" w:cs="Arial"/>
          <w:bCs/>
          <w:sz w:val="20"/>
          <w:szCs w:val="20"/>
        </w:rPr>
        <w:t xml:space="preserve"> értéket</w:t>
      </w:r>
      <w:r w:rsidR="001D1F23" w:rsidRPr="001D1F23">
        <w:rPr>
          <w:rFonts w:ascii="Arial" w:hAnsi="Arial" w:cs="Arial"/>
          <w:bCs/>
          <w:sz w:val="20"/>
          <w:szCs w:val="20"/>
        </w:rPr>
        <w:t>, ha a többi input paraméter alapján lehetséges</w:t>
      </w:r>
      <w:r w:rsidR="00C80EDC">
        <w:rPr>
          <w:rFonts w:ascii="Arial" w:hAnsi="Arial" w:cs="Arial"/>
          <w:bCs/>
          <w:sz w:val="20"/>
          <w:szCs w:val="20"/>
        </w:rPr>
        <w:t>.</w:t>
      </w:r>
    </w:p>
    <w:p w14:paraId="28B1105B" w14:textId="77777777" w:rsidR="0037372A" w:rsidRPr="00683B78" w:rsidRDefault="0037372A" w:rsidP="00C86748">
      <w:pPr>
        <w:spacing w:after="0" w:line="240" w:lineRule="auto"/>
        <w:contextualSpacing/>
        <w:jc w:val="both"/>
        <w:rPr>
          <w:rFonts w:ascii="Arial" w:hAnsi="Arial" w:cs="Arial"/>
          <w:bCs/>
          <w:sz w:val="20"/>
          <w:szCs w:val="20"/>
        </w:rPr>
      </w:pPr>
    </w:p>
    <w:p w14:paraId="2BCD2E1B" w14:textId="77777777" w:rsidR="00266580" w:rsidRPr="00B40A1B" w:rsidRDefault="00266580" w:rsidP="00F04230">
      <w:pPr>
        <w:spacing w:after="0" w:line="240" w:lineRule="auto"/>
        <w:contextualSpacing/>
        <w:jc w:val="both"/>
        <w:rPr>
          <w:rFonts w:ascii="Arial" w:hAnsi="Arial" w:cs="Arial"/>
          <w:bCs/>
          <w:sz w:val="20"/>
          <w:szCs w:val="20"/>
        </w:rPr>
      </w:pPr>
    </w:p>
    <w:p w14:paraId="796E7A60" w14:textId="77777777" w:rsidR="00C8463C" w:rsidRPr="00D90BA8" w:rsidRDefault="00C8463C" w:rsidP="00C86748">
      <w:pPr>
        <w:pStyle w:val="Cmsor3"/>
        <w:numPr>
          <w:ilvl w:val="1"/>
          <w:numId w:val="16"/>
        </w:numPr>
        <w:spacing w:before="0" w:after="0" w:line="240" w:lineRule="auto"/>
        <w:rPr>
          <w:rFonts w:ascii="Arial" w:hAnsi="Arial" w:cs="Arial"/>
          <w:sz w:val="20"/>
          <w:szCs w:val="20"/>
        </w:rPr>
      </w:pPr>
      <w:bookmarkStart w:id="111" w:name="_Toc330795270"/>
      <w:r w:rsidRPr="00D90BA8">
        <w:rPr>
          <w:rFonts w:ascii="Arial" w:hAnsi="Arial" w:cs="Arial"/>
          <w:sz w:val="20"/>
          <w:szCs w:val="20"/>
        </w:rPr>
        <w:t>Általános intézményi adatok</w:t>
      </w:r>
      <w:bookmarkEnd w:id="111"/>
      <w:r w:rsidR="003A4546">
        <w:rPr>
          <w:rFonts w:ascii="Arial" w:hAnsi="Arial" w:cs="Arial"/>
          <w:sz w:val="20"/>
          <w:szCs w:val="20"/>
          <w:lang w:val="hu-HU"/>
        </w:rPr>
        <w:t xml:space="preserve"> </w:t>
      </w:r>
      <w:r w:rsidR="00BA16B3">
        <w:rPr>
          <w:rFonts w:ascii="Arial" w:hAnsi="Arial" w:cs="Arial"/>
          <w:sz w:val="20"/>
          <w:szCs w:val="20"/>
          <w:lang w:val="hu-HU"/>
        </w:rPr>
        <w:t>–</w:t>
      </w:r>
      <w:r w:rsidR="003A4546">
        <w:rPr>
          <w:rFonts w:ascii="Arial" w:hAnsi="Arial" w:cs="Arial"/>
          <w:sz w:val="20"/>
          <w:szCs w:val="20"/>
          <w:lang w:val="hu-HU"/>
        </w:rPr>
        <w:t xml:space="preserve"> </w:t>
      </w:r>
      <w:r w:rsidR="003A4546" w:rsidRPr="00C34EDD">
        <w:rPr>
          <w:rFonts w:ascii="Arial" w:hAnsi="Arial" w:cs="Arial"/>
          <w:sz w:val="20"/>
          <w:szCs w:val="20"/>
        </w:rPr>
        <w:t>A szolgáltatáscsomagot igénybe vevők száma</w:t>
      </w:r>
    </w:p>
    <w:p w14:paraId="1E59BA66" w14:textId="77777777" w:rsidR="00B861C9" w:rsidRDefault="00B861C9" w:rsidP="00B861C9">
      <w:pPr>
        <w:spacing w:after="0" w:line="240" w:lineRule="auto"/>
        <w:contextualSpacing/>
        <w:jc w:val="both"/>
        <w:rPr>
          <w:rFonts w:ascii="Arial" w:hAnsi="Arial" w:cs="Arial"/>
          <w:sz w:val="20"/>
          <w:szCs w:val="20"/>
        </w:rPr>
      </w:pPr>
    </w:p>
    <w:p w14:paraId="7350A8E7" w14:textId="77777777" w:rsidR="00AA0B79" w:rsidRDefault="00AA0B79" w:rsidP="00AA0B79">
      <w:pPr>
        <w:spacing w:after="0" w:line="240" w:lineRule="auto"/>
        <w:contextualSpacing/>
        <w:jc w:val="both"/>
        <w:rPr>
          <w:rFonts w:ascii="Arial" w:hAnsi="Arial" w:cs="Arial"/>
          <w:sz w:val="20"/>
          <w:szCs w:val="20"/>
        </w:rPr>
      </w:pPr>
      <w:r>
        <w:rPr>
          <w:rFonts w:ascii="Arial" w:hAnsi="Arial" w:cs="Arial"/>
          <w:sz w:val="20"/>
          <w:szCs w:val="20"/>
        </w:rPr>
        <w:t>Számlatermékek esetén az alábbi táblázatos formában kell bejelenteni minden hónap 5. munkanapjáig a megelőző hónap utolsó napján az adott számlatermék</w:t>
      </w:r>
      <w:r w:rsidR="009E0163">
        <w:rPr>
          <w:rFonts w:ascii="Arial" w:hAnsi="Arial" w:cs="Arial"/>
          <w:sz w:val="20"/>
          <w:szCs w:val="20"/>
        </w:rPr>
        <w:t>re vonatkozó,</w:t>
      </w:r>
      <w:r>
        <w:rPr>
          <w:rFonts w:ascii="Arial" w:hAnsi="Arial" w:cs="Arial"/>
          <w:sz w:val="20"/>
          <w:szCs w:val="20"/>
        </w:rPr>
        <w:t xml:space="preserve"> </w:t>
      </w:r>
      <w:r w:rsidR="009E0163">
        <w:rPr>
          <w:rFonts w:ascii="Arial" w:hAnsi="Arial" w:cs="Arial"/>
          <w:sz w:val="20"/>
          <w:szCs w:val="20"/>
        </w:rPr>
        <w:t>hatályban lévő</w:t>
      </w:r>
      <w:r w:rsidR="0031154E">
        <w:rPr>
          <w:rFonts w:ascii="Arial" w:hAnsi="Arial" w:cs="Arial"/>
          <w:sz w:val="20"/>
          <w:szCs w:val="20"/>
        </w:rPr>
        <w:t xml:space="preserve"> </w:t>
      </w:r>
      <w:r>
        <w:rPr>
          <w:rFonts w:ascii="Arial" w:hAnsi="Arial" w:cs="Arial"/>
          <w:sz w:val="20"/>
          <w:szCs w:val="20"/>
        </w:rPr>
        <w:t xml:space="preserve">szerződések számát az összes forgalmazott és nem forgalmazott számlatermék </w:t>
      </w:r>
      <w:r w:rsidR="009E0163">
        <w:rPr>
          <w:rFonts w:ascii="Arial" w:hAnsi="Arial" w:cs="Arial"/>
          <w:sz w:val="20"/>
          <w:szCs w:val="20"/>
        </w:rPr>
        <w:t>tekintetében</w:t>
      </w:r>
      <w:r>
        <w:rPr>
          <w:rFonts w:ascii="Arial" w:hAnsi="Arial" w:cs="Arial"/>
          <w:sz w:val="20"/>
          <w:szCs w:val="20"/>
        </w:rPr>
        <w:t xml:space="preserve">. Amennyiben egy nem forgalmazott termék esetén az </w:t>
      </w:r>
      <w:proofErr w:type="spellStart"/>
      <w:r>
        <w:rPr>
          <w:rFonts w:ascii="Arial" w:hAnsi="Arial" w:cs="Arial"/>
          <w:sz w:val="20"/>
          <w:szCs w:val="20"/>
        </w:rPr>
        <w:t>igénybevevők</w:t>
      </w:r>
      <w:proofErr w:type="spellEnd"/>
      <w:r>
        <w:rPr>
          <w:rFonts w:ascii="Arial" w:hAnsi="Arial" w:cs="Arial"/>
          <w:sz w:val="20"/>
          <w:szCs w:val="20"/>
        </w:rPr>
        <w:t xml:space="preserve"> számához nulla fő kerül bejelentésre, a termék automatikusan megszűnt státuszúvá válik. A megszűnt státuszú termékek adatait nem kell a továbbiakban aktualizálni és a következő hónaptól kezdve ezek a termékek a lenti táblázatban sem jelennek </w:t>
      </w:r>
      <w:r w:rsidRPr="00625E65">
        <w:rPr>
          <w:rFonts w:ascii="Arial" w:hAnsi="Arial" w:cs="Arial"/>
          <w:sz w:val="20"/>
          <w:szCs w:val="20"/>
        </w:rPr>
        <w:t xml:space="preserve">meg. </w:t>
      </w:r>
    </w:p>
    <w:p w14:paraId="786C9B8D" w14:textId="77777777" w:rsidR="00B0476C" w:rsidRDefault="00B0476C" w:rsidP="00AA0B79">
      <w:pPr>
        <w:spacing w:after="0" w:line="240" w:lineRule="auto"/>
        <w:contextualSpacing/>
        <w:jc w:val="both"/>
        <w:rPr>
          <w:rFonts w:ascii="Arial" w:hAnsi="Arial" w:cs="Arial"/>
          <w:sz w:val="20"/>
          <w:szCs w:val="20"/>
        </w:rPr>
      </w:pPr>
    </w:p>
    <w:p w14:paraId="79987751" w14:textId="77777777" w:rsidR="00B0476C" w:rsidRDefault="00B0476C" w:rsidP="00AA0B79">
      <w:pPr>
        <w:spacing w:after="0" w:line="240" w:lineRule="auto"/>
        <w:contextualSpacing/>
        <w:jc w:val="both"/>
        <w:rPr>
          <w:sz w:val="20"/>
          <w:szCs w:val="20"/>
          <w:lang w:eastAsia="hu-HU"/>
        </w:rPr>
      </w:pPr>
      <w:r>
        <w:fldChar w:fldCharType="begin"/>
      </w:r>
      <w:r>
        <w:instrText xml:space="preserve"> LINK Excel.Sheet.12 "Munkafüzet1" "Munka1!S3O2:S5O5" \a \f 4 \h  \* MERGEFORMAT </w:instrText>
      </w:r>
      <w:r>
        <w:fldChar w:fldCharType="separate"/>
      </w:r>
    </w:p>
    <w:tbl>
      <w:tblPr>
        <w:tblW w:w="9058" w:type="dxa"/>
        <w:tblCellMar>
          <w:left w:w="70" w:type="dxa"/>
          <w:right w:w="70" w:type="dxa"/>
        </w:tblCellMar>
        <w:tblLook w:val="04A0" w:firstRow="1" w:lastRow="0" w:firstColumn="1" w:lastColumn="0" w:noHBand="0" w:noVBand="1"/>
      </w:tblPr>
      <w:tblGrid>
        <w:gridCol w:w="1776"/>
        <w:gridCol w:w="2331"/>
        <w:gridCol w:w="2376"/>
        <w:gridCol w:w="2575"/>
      </w:tblGrid>
      <w:tr w:rsidR="00B0476C" w:rsidRPr="00B0476C" w14:paraId="07D508A0" w14:textId="77777777" w:rsidTr="00B0476C">
        <w:trPr>
          <w:trHeight w:val="937"/>
        </w:trPr>
        <w:tc>
          <w:tcPr>
            <w:tcW w:w="1776"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69264B72" w14:textId="77777777" w:rsidR="00B0476C" w:rsidRPr="00B0476C" w:rsidRDefault="00B0476C" w:rsidP="00B0476C">
            <w:pPr>
              <w:spacing w:after="0" w:line="240" w:lineRule="auto"/>
              <w:jc w:val="center"/>
              <w:rPr>
                <w:rFonts w:ascii="Arial" w:eastAsia="Times New Roman" w:hAnsi="Arial" w:cs="Arial"/>
                <w:b/>
                <w:bCs/>
                <w:color w:val="FFFFFF"/>
                <w:sz w:val="20"/>
                <w:szCs w:val="20"/>
                <w:lang w:eastAsia="hu-HU"/>
              </w:rPr>
            </w:pPr>
            <w:r w:rsidRPr="00B0476C">
              <w:rPr>
                <w:rFonts w:ascii="Arial" w:eastAsia="Times New Roman" w:hAnsi="Arial" w:cs="Arial"/>
                <w:b/>
                <w:bCs/>
                <w:color w:val="FFFFFF"/>
                <w:sz w:val="20"/>
                <w:szCs w:val="20"/>
                <w:lang w:eastAsia="hu-HU"/>
              </w:rPr>
              <w:t>Termékkód</w:t>
            </w:r>
          </w:p>
        </w:tc>
        <w:tc>
          <w:tcPr>
            <w:tcW w:w="2331" w:type="dxa"/>
            <w:tcBorders>
              <w:top w:val="single" w:sz="4" w:space="0" w:color="auto"/>
              <w:left w:val="nil"/>
              <w:bottom w:val="single" w:sz="4" w:space="0" w:color="auto"/>
              <w:right w:val="single" w:sz="4" w:space="0" w:color="auto"/>
            </w:tcBorders>
            <w:shd w:val="clear" w:color="000000" w:fill="808080"/>
            <w:vAlign w:val="center"/>
            <w:hideMark/>
          </w:tcPr>
          <w:p w14:paraId="7D293957" w14:textId="77777777" w:rsidR="00B0476C" w:rsidRPr="00B0476C" w:rsidRDefault="00B0476C" w:rsidP="00B0476C">
            <w:pPr>
              <w:spacing w:after="0" w:line="240" w:lineRule="auto"/>
              <w:jc w:val="center"/>
              <w:rPr>
                <w:rFonts w:ascii="Arial" w:eastAsia="Times New Roman" w:hAnsi="Arial" w:cs="Arial"/>
                <w:b/>
                <w:bCs/>
                <w:color w:val="FFFFFF"/>
                <w:sz w:val="20"/>
                <w:szCs w:val="20"/>
                <w:lang w:eastAsia="hu-HU"/>
              </w:rPr>
            </w:pPr>
            <w:r w:rsidRPr="00B0476C">
              <w:rPr>
                <w:rFonts w:ascii="Arial" w:eastAsia="Times New Roman" w:hAnsi="Arial" w:cs="Arial"/>
                <w:b/>
                <w:bCs/>
                <w:color w:val="FFFFFF"/>
                <w:sz w:val="20"/>
                <w:szCs w:val="20"/>
                <w:lang w:eastAsia="hu-HU"/>
              </w:rPr>
              <w:t>Számlakonstrukció teljes megnevezése</w:t>
            </w:r>
          </w:p>
        </w:tc>
        <w:tc>
          <w:tcPr>
            <w:tcW w:w="2376" w:type="dxa"/>
            <w:tcBorders>
              <w:top w:val="single" w:sz="4" w:space="0" w:color="auto"/>
              <w:left w:val="nil"/>
              <w:bottom w:val="single" w:sz="4" w:space="0" w:color="auto"/>
              <w:right w:val="single" w:sz="4" w:space="0" w:color="auto"/>
            </w:tcBorders>
            <w:shd w:val="clear" w:color="000000" w:fill="808080"/>
            <w:vAlign w:val="center"/>
            <w:hideMark/>
          </w:tcPr>
          <w:p w14:paraId="3189B225" w14:textId="77777777" w:rsidR="00B0476C" w:rsidRPr="00B0476C" w:rsidRDefault="00B0476C" w:rsidP="00B0476C">
            <w:pPr>
              <w:spacing w:after="0" w:line="240" w:lineRule="auto"/>
              <w:jc w:val="center"/>
              <w:rPr>
                <w:rFonts w:ascii="Arial" w:eastAsia="Times New Roman" w:hAnsi="Arial" w:cs="Arial"/>
                <w:b/>
                <w:bCs/>
                <w:color w:val="FFFFFF"/>
                <w:sz w:val="20"/>
                <w:szCs w:val="20"/>
                <w:lang w:eastAsia="hu-HU"/>
              </w:rPr>
            </w:pPr>
            <w:r w:rsidRPr="00B0476C">
              <w:rPr>
                <w:rFonts w:ascii="Arial" w:eastAsia="Times New Roman" w:hAnsi="Arial" w:cs="Arial"/>
                <w:b/>
                <w:bCs/>
                <w:color w:val="FFFFFF"/>
                <w:sz w:val="20"/>
                <w:szCs w:val="20"/>
                <w:lang w:eastAsia="hu-HU"/>
              </w:rPr>
              <w:t>Státusz</w:t>
            </w:r>
            <w:r w:rsidRPr="00B0476C">
              <w:rPr>
                <w:rFonts w:ascii="Arial" w:eastAsia="Times New Roman" w:hAnsi="Arial" w:cs="Arial"/>
                <w:b/>
                <w:bCs/>
                <w:color w:val="FFFFFF"/>
                <w:sz w:val="20"/>
                <w:szCs w:val="20"/>
                <w:lang w:eastAsia="hu-HU"/>
              </w:rPr>
              <w:br/>
              <w:t>(Forgalmazott/Nem forgalmazott)</w:t>
            </w:r>
          </w:p>
        </w:tc>
        <w:tc>
          <w:tcPr>
            <w:tcW w:w="2575" w:type="dxa"/>
            <w:tcBorders>
              <w:top w:val="single" w:sz="4" w:space="0" w:color="auto"/>
              <w:left w:val="nil"/>
              <w:bottom w:val="single" w:sz="4" w:space="0" w:color="auto"/>
              <w:right w:val="single" w:sz="4" w:space="0" w:color="auto"/>
            </w:tcBorders>
            <w:shd w:val="clear" w:color="000000" w:fill="808080"/>
            <w:vAlign w:val="center"/>
            <w:hideMark/>
          </w:tcPr>
          <w:p w14:paraId="0A8412E1" w14:textId="77777777" w:rsidR="00B0476C" w:rsidRPr="00B0476C" w:rsidRDefault="00B0476C" w:rsidP="00B0476C">
            <w:pPr>
              <w:spacing w:after="0" w:line="240" w:lineRule="auto"/>
              <w:jc w:val="center"/>
              <w:rPr>
                <w:rFonts w:ascii="Arial" w:eastAsia="Times New Roman" w:hAnsi="Arial" w:cs="Arial"/>
                <w:b/>
                <w:bCs/>
                <w:color w:val="FFFFFF"/>
                <w:sz w:val="20"/>
                <w:szCs w:val="20"/>
                <w:lang w:eastAsia="hu-HU"/>
              </w:rPr>
            </w:pPr>
            <w:r w:rsidRPr="00B0476C">
              <w:rPr>
                <w:rFonts w:ascii="Arial" w:eastAsia="Times New Roman" w:hAnsi="Arial" w:cs="Arial"/>
                <w:b/>
                <w:bCs/>
                <w:color w:val="FFFFFF"/>
                <w:sz w:val="20"/>
                <w:szCs w:val="20"/>
                <w:lang w:eastAsia="hu-HU"/>
              </w:rPr>
              <w:t>Szerződések száma (db)</w:t>
            </w:r>
          </w:p>
        </w:tc>
      </w:tr>
      <w:tr w:rsidR="00B0476C" w:rsidRPr="00B0476C" w14:paraId="636F0DB0" w14:textId="77777777" w:rsidTr="00B0476C">
        <w:trPr>
          <w:trHeight w:val="255"/>
        </w:trPr>
        <w:tc>
          <w:tcPr>
            <w:tcW w:w="1776" w:type="dxa"/>
            <w:tcBorders>
              <w:top w:val="nil"/>
              <w:left w:val="single" w:sz="4" w:space="0" w:color="auto"/>
              <w:bottom w:val="single" w:sz="4" w:space="0" w:color="auto"/>
              <w:right w:val="single" w:sz="4" w:space="0" w:color="auto"/>
            </w:tcBorders>
            <w:shd w:val="clear" w:color="auto" w:fill="auto"/>
            <w:noWrap/>
            <w:vAlign w:val="bottom"/>
            <w:hideMark/>
          </w:tcPr>
          <w:p w14:paraId="12B88F29" w14:textId="77777777" w:rsidR="00B0476C" w:rsidRPr="00B0476C" w:rsidRDefault="00B0476C" w:rsidP="00B0476C">
            <w:pPr>
              <w:spacing w:after="0" w:line="240" w:lineRule="auto"/>
              <w:rPr>
                <w:rFonts w:eastAsia="Times New Roman" w:cs="Calibri"/>
                <w:color w:val="000000"/>
                <w:lang w:eastAsia="hu-HU"/>
              </w:rPr>
            </w:pPr>
            <w:r w:rsidRPr="00B0476C">
              <w:rPr>
                <w:rFonts w:eastAsia="Times New Roman" w:cs="Calibri"/>
                <w:color w:val="000000"/>
                <w:lang w:eastAsia="hu-HU"/>
              </w:rPr>
              <w:t> </w:t>
            </w:r>
          </w:p>
        </w:tc>
        <w:tc>
          <w:tcPr>
            <w:tcW w:w="2331" w:type="dxa"/>
            <w:tcBorders>
              <w:top w:val="nil"/>
              <w:left w:val="nil"/>
              <w:bottom w:val="single" w:sz="4" w:space="0" w:color="auto"/>
              <w:right w:val="single" w:sz="4" w:space="0" w:color="auto"/>
            </w:tcBorders>
            <w:shd w:val="clear" w:color="auto" w:fill="auto"/>
            <w:noWrap/>
            <w:vAlign w:val="bottom"/>
            <w:hideMark/>
          </w:tcPr>
          <w:p w14:paraId="4D58D1BD" w14:textId="77777777" w:rsidR="00B0476C" w:rsidRPr="00B0476C" w:rsidRDefault="00B0476C" w:rsidP="00B0476C">
            <w:pPr>
              <w:spacing w:after="0" w:line="240" w:lineRule="auto"/>
              <w:rPr>
                <w:rFonts w:eastAsia="Times New Roman" w:cs="Calibri"/>
                <w:color w:val="000000"/>
                <w:lang w:eastAsia="hu-HU"/>
              </w:rPr>
            </w:pPr>
            <w:r w:rsidRPr="00B0476C">
              <w:rPr>
                <w:rFonts w:eastAsia="Times New Roman" w:cs="Calibri"/>
                <w:color w:val="000000"/>
                <w:lang w:eastAsia="hu-HU"/>
              </w:rPr>
              <w:t> </w:t>
            </w:r>
          </w:p>
        </w:tc>
        <w:tc>
          <w:tcPr>
            <w:tcW w:w="2376" w:type="dxa"/>
            <w:tcBorders>
              <w:top w:val="nil"/>
              <w:left w:val="nil"/>
              <w:bottom w:val="single" w:sz="4" w:space="0" w:color="auto"/>
              <w:right w:val="single" w:sz="4" w:space="0" w:color="auto"/>
            </w:tcBorders>
            <w:shd w:val="clear" w:color="auto" w:fill="auto"/>
            <w:noWrap/>
            <w:vAlign w:val="bottom"/>
            <w:hideMark/>
          </w:tcPr>
          <w:p w14:paraId="63732230" w14:textId="77777777" w:rsidR="00B0476C" w:rsidRPr="00B0476C" w:rsidRDefault="00B0476C" w:rsidP="00B0476C">
            <w:pPr>
              <w:spacing w:after="0" w:line="240" w:lineRule="auto"/>
              <w:rPr>
                <w:rFonts w:eastAsia="Times New Roman" w:cs="Calibri"/>
                <w:color w:val="000000"/>
                <w:lang w:eastAsia="hu-HU"/>
              </w:rPr>
            </w:pPr>
            <w:r w:rsidRPr="00B0476C">
              <w:rPr>
                <w:rFonts w:eastAsia="Times New Roman" w:cs="Calibri"/>
                <w:color w:val="000000"/>
                <w:lang w:eastAsia="hu-HU"/>
              </w:rPr>
              <w:t> </w:t>
            </w:r>
          </w:p>
        </w:tc>
        <w:tc>
          <w:tcPr>
            <w:tcW w:w="2575" w:type="dxa"/>
            <w:tcBorders>
              <w:top w:val="nil"/>
              <w:left w:val="nil"/>
              <w:bottom w:val="single" w:sz="4" w:space="0" w:color="auto"/>
              <w:right w:val="single" w:sz="4" w:space="0" w:color="auto"/>
            </w:tcBorders>
            <w:shd w:val="clear" w:color="auto" w:fill="auto"/>
            <w:noWrap/>
            <w:vAlign w:val="bottom"/>
            <w:hideMark/>
          </w:tcPr>
          <w:p w14:paraId="52F3862B" w14:textId="77777777" w:rsidR="00B0476C" w:rsidRPr="00B0476C" w:rsidRDefault="00B0476C" w:rsidP="00B0476C">
            <w:pPr>
              <w:spacing w:after="0" w:line="240" w:lineRule="auto"/>
              <w:rPr>
                <w:rFonts w:eastAsia="Times New Roman" w:cs="Calibri"/>
                <w:color w:val="000000"/>
                <w:lang w:eastAsia="hu-HU"/>
              </w:rPr>
            </w:pPr>
            <w:r w:rsidRPr="00B0476C">
              <w:rPr>
                <w:rFonts w:eastAsia="Times New Roman" w:cs="Calibri"/>
                <w:color w:val="000000"/>
                <w:lang w:eastAsia="hu-HU"/>
              </w:rPr>
              <w:t> </w:t>
            </w:r>
          </w:p>
        </w:tc>
      </w:tr>
      <w:tr w:rsidR="00B0476C" w:rsidRPr="00B0476C" w14:paraId="4A5A1FFC" w14:textId="77777777" w:rsidTr="00B0476C">
        <w:trPr>
          <w:trHeight w:val="161"/>
        </w:trPr>
        <w:tc>
          <w:tcPr>
            <w:tcW w:w="1776" w:type="dxa"/>
            <w:tcBorders>
              <w:top w:val="nil"/>
              <w:left w:val="single" w:sz="4" w:space="0" w:color="auto"/>
              <w:bottom w:val="single" w:sz="4" w:space="0" w:color="auto"/>
              <w:right w:val="single" w:sz="4" w:space="0" w:color="auto"/>
            </w:tcBorders>
            <w:shd w:val="clear" w:color="auto" w:fill="auto"/>
            <w:noWrap/>
            <w:vAlign w:val="bottom"/>
            <w:hideMark/>
          </w:tcPr>
          <w:p w14:paraId="366D129F" w14:textId="77777777" w:rsidR="00B0476C" w:rsidRPr="00B0476C" w:rsidRDefault="00B0476C" w:rsidP="00B0476C">
            <w:pPr>
              <w:spacing w:after="0" w:line="240" w:lineRule="auto"/>
              <w:rPr>
                <w:rFonts w:eastAsia="Times New Roman" w:cs="Calibri"/>
                <w:color w:val="000000"/>
                <w:lang w:eastAsia="hu-HU"/>
              </w:rPr>
            </w:pPr>
            <w:r w:rsidRPr="00B0476C">
              <w:rPr>
                <w:rFonts w:eastAsia="Times New Roman" w:cs="Calibri"/>
                <w:color w:val="000000"/>
                <w:lang w:eastAsia="hu-HU"/>
              </w:rPr>
              <w:t> </w:t>
            </w:r>
          </w:p>
        </w:tc>
        <w:tc>
          <w:tcPr>
            <w:tcW w:w="2331" w:type="dxa"/>
            <w:tcBorders>
              <w:top w:val="nil"/>
              <w:left w:val="nil"/>
              <w:bottom w:val="single" w:sz="4" w:space="0" w:color="auto"/>
              <w:right w:val="single" w:sz="4" w:space="0" w:color="auto"/>
            </w:tcBorders>
            <w:shd w:val="clear" w:color="auto" w:fill="auto"/>
            <w:noWrap/>
            <w:vAlign w:val="bottom"/>
            <w:hideMark/>
          </w:tcPr>
          <w:p w14:paraId="11703701" w14:textId="77777777" w:rsidR="00B0476C" w:rsidRPr="00B0476C" w:rsidRDefault="00B0476C" w:rsidP="00B0476C">
            <w:pPr>
              <w:spacing w:after="0" w:line="240" w:lineRule="auto"/>
              <w:rPr>
                <w:rFonts w:eastAsia="Times New Roman" w:cs="Calibri"/>
                <w:color w:val="000000"/>
                <w:lang w:eastAsia="hu-HU"/>
              </w:rPr>
            </w:pPr>
            <w:r w:rsidRPr="00B0476C">
              <w:rPr>
                <w:rFonts w:eastAsia="Times New Roman" w:cs="Calibri"/>
                <w:color w:val="000000"/>
                <w:lang w:eastAsia="hu-HU"/>
              </w:rPr>
              <w:t> </w:t>
            </w:r>
          </w:p>
        </w:tc>
        <w:tc>
          <w:tcPr>
            <w:tcW w:w="2376" w:type="dxa"/>
            <w:tcBorders>
              <w:top w:val="nil"/>
              <w:left w:val="nil"/>
              <w:bottom w:val="single" w:sz="4" w:space="0" w:color="auto"/>
              <w:right w:val="single" w:sz="4" w:space="0" w:color="auto"/>
            </w:tcBorders>
            <w:shd w:val="clear" w:color="auto" w:fill="auto"/>
            <w:noWrap/>
            <w:vAlign w:val="bottom"/>
            <w:hideMark/>
          </w:tcPr>
          <w:p w14:paraId="18FAE1A8" w14:textId="77777777" w:rsidR="00B0476C" w:rsidRPr="00B0476C" w:rsidRDefault="00B0476C" w:rsidP="00B0476C">
            <w:pPr>
              <w:spacing w:after="0" w:line="240" w:lineRule="auto"/>
              <w:rPr>
                <w:rFonts w:eastAsia="Times New Roman" w:cs="Calibri"/>
                <w:color w:val="000000"/>
                <w:lang w:eastAsia="hu-HU"/>
              </w:rPr>
            </w:pPr>
            <w:r w:rsidRPr="00B0476C">
              <w:rPr>
                <w:rFonts w:eastAsia="Times New Roman" w:cs="Calibri"/>
                <w:color w:val="000000"/>
                <w:lang w:eastAsia="hu-HU"/>
              </w:rPr>
              <w:t> </w:t>
            </w:r>
          </w:p>
        </w:tc>
        <w:tc>
          <w:tcPr>
            <w:tcW w:w="2575" w:type="dxa"/>
            <w:tcBorders>
              <w:top w:val="nil"/>
              <w:left w:val="nil"/>
              <w:bottom w:val="single" w:sz="4" w:space="0" w:color="auto"/>
              <w:right w:val="single" w:sz="4" w:space="0" w:color="auto"/>
            </w:tcBorders>
            <w:shd w:val="clear" w:color="auto" w:fill="auto"/>
            <w:noWrap/>
            <w:vAlign w:val="bottom"/>
            <w:hideMark/>
          </w:tcPr>
          <w:p w14:paraId="6BAF97A9" w14:textId="77777777" w:rsidR="00B0476C" w:rsidRPr="00B0476C" w:rsidRDefault="00B0476C" w:rsidP="00B0476C">
            <w:pPr>
              <w:spacing w:after="0" w:line="240" w:lineRule="auto"/>
              <w:rPr>
                <w:rFonts w:eastAsia="Times New Roman" w:cs="Calibri"/>
                <w:color w:val="000000"/>
                <w:lang w:eastAsia="hu-HU"/>
              </w:rPr>
            </w:pPr>
            <w:r w:rsidRPr="00B0476C">
              <w:rPr>
                <w:rFonts w:eastAsia="Times New Roman" w:cs="Calibri"/>
                <w:color w:val="000000"/>
                <w:lang w:eastAsia="hu-HU"/>
              </w:rPr>
              <w:t> </w:t>
            </w:r>
          </w:p>
        </w:tc>
      </w:tr>
    </w:tbl>
    <w:p w14:paraId="7E89EE78" w14:textId="77777777" w:rsidR="006F7D6E" w:rsidRPr="00402C84" w:rsidRDefault="00B0476C" w:rsidP="006F7D6E">
      <w:pPr>
        <w:spacing w:line="240" w:lineRule="auto"/>
        <w:jc w:val="both"/>
        <w:rPr>
          <w:rFonts w:ascii="Arial" w:hAnsi="Arial" w:cs="Arial"/>
          <w:sz w:val="20"/>
          <w:szCs w:val="20"/>
        </w:rPr>
      </w:pPr>
      <w:r>
        <w:rPr>
          <w:rFonts w:ascii="Arial" w:hAnsi="Arial" w:cs="Arial"/>
          <w:sz w:val="20"/>
          <w:szCs w:val="20"/>
        </w:rPr>
        <w:fldChar w:fldCharType="end"/>
      </w:r>
      <w:bookmarkEnd w:id="104"/>
      <w:bookmarkEnd w:id="105"/>
    </w:p>
    <w:sectPr w:rsidR="006F7D6E" w:rsidRPr="00402C84" w:rsidSect="00D86117">
      <w:headerReference w:type="default" r:id="rId9"/>
      <w:footerReference w:type="default" r:id="rId10"/>
      <w:pgSz w:w="11906" w:h="16838"/>
      <w:pgMar w:top="1276"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CF123" w14:textId="77777777" w:rsidR="0059715D" w:rsidRDefault="0059715D" w:rsidP="00EF5CA1">
      <w:pPr>
        <w:spacing w:after="0" w:line="240" w:lineRule="auto"/>
      </w:pPr>
      <w:r>
        <w:separator/>
      </w:r>
    </w:p>
  </w:endnote>
  <w:endnote w:type="continuationSeparator" w:id="0">
    <w:p w14:paraId="04EE70EA" w14:textId="77777777" w:rsidR="0059715D" w:rsidRDefault="0059715D" w:rsidP="00EF5CA1">
      <w:pPr>
        <w:spacing w:after="0" w:line="240" w:lineRule="auto"/>
      </w:pPr>
      <w:r>
        <w:continuationSeparator/>
      </w:r>
    </w:p>
  </w:endnote>
  <w:endnote w:type="continuationNotice" w:id="1">
    <w:p w14:paraId="02CE5916" w14:textId="77777777" w:rsidR="0059715D" w:rsidRDefault="005971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3774F" w14:textId="77777777" w:rsidR="00BA47D0" w:rsidRDefault="00BA47D0">
    <w:pPr>
      <w:pStyle w:val="llb"/>
      <w:jc w:val="center"/>
    </w:pPr>
  </w:p>
  <w:p w14:paraId="4954D117" w14:textId="77777777" w:rsidR="00BA47D0" w:rsidRDefault="00BA47D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D7F5B" w14:textId="77777777" w:rsidR="0059715D" w:rsidRDefault="0059715D" w:rsidP="00EF5CA1">
      <w:pPr>
        <w:spacing w:after="0" w:line="240" w:lineRule="auto"/>
      </w:pPr>
      <w:r>
        <w:separator/>
      </w:r>
    </w:p>
  </w:footnote>
  <w:footnote w:type="continuationSeparator" w:id="0">
    <w:p w14:paraId="22C21CC8" w14:textId="77777777" w:rsidR="0059715D" w:rsidRDefault="0059715D" w:rsidP="00EF5CA1">
      <w:pPr>
        <w:spacing w:after="0" w:line="240" w:lineRule="auto"/>
      </w:pPr>
      <w:r>
        <w:continuationSeparator/>
      </w:r>
    </w:p>
  </w:footnote>
  <w:footnote w:type="continuationNotice" w:id="1">
    <w:p w14:paraId="1DE147BD" w14:textId="77777777" w:rsidR="0059715D" w:rsidRDefault="0059715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AEDA7" w14:textId="77777777" w:rsidR="0059715D" w:rsidRDefault="0059715D">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5226"/>
    <w:multiLevelType w:val="hybridMultilevel"/>
    <w:tmpl w:val="9578BE94"/>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7AC7343"/>
    <w:multiLevelType w:val="hybridMultilevel"/>
    <w:tmpl w:val="BA46AE66"/>
    <w:lvl w:ilvl="0" w:tplc="040E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B7D6C91"/>
    <w:multiLevelType w:val="hybridMultilevel"/>
    <w:tmpl w:val="E008336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17">
      <w:start w:val="1"/>
      <w:numFmt w:val="lowerLetter"/>
      <w:lvlText w:val="%3)"/>
      <w:lvlJc w:val="left"/>
      <w:pPr>
        <w:ind w:left="2505" w:hanging="705"/>
      </w:pPr>
      <w:rPr>
        <w:rFont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E253B15"/>
    <w:multiLevelType w:val="multilevel"/>
    <w:tmpl w:val="E8AEFF86"/>
    <w:styleLink w:val="Style1"/>
    <w:lvl w:ilvl="0">
      <w:start w:val="1"/>
      <w:numFmt w:val="decimal"/>
      <w:lvlText w:val="%1"/>
      <w:lvlJc w:val="left"/>
      <w:pPr>
        <w:ind w:left="431" w:hanging="431"/>
      </w:pPr>
      <w:rPr>
        <w:rFonts w:hint="default"/>
      </w:rPr>
    </w:lvl>
    <w:lvl w:ilvl="1">
      <w:start w:val="1"/>
      <w:numFmt w:val="decimal"/>
      <w:lvlText w:val="%1.%2"/>
      <w:lvlJc w:val="left"/>
      <w:pPr>
        <w:ind w:left="431" w:hanging="431"/>
      </w:pPr>
      <w:rPr>
        <w:rFonts w:hint="default"/>
      </w:rPr>
    </w:lvl>
    <w:lvl w:ilvl="2">
      <w:start w:val="1"/>
      <w:numFmt w:val="decimal"/>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8" w15:restartNumberingAfterBreak="0">
    <w:nsid w:val="1F830FD4"/>
    <w:multiLevelType w:val="hybridMultilevel"/>
    <w:tmpl w:val="D758E91A"/>
    <w:lvl w:ilvl="0" w:tplc="040E0001">
      <w:start w:val="1"/>
      <w:numFmt w:val="bullet"/>
      <w:pStyle w:val="Bekezds-kitl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21656349"/>
    <w:multiLevelType w:val="hybridMultilevel"/>
    <w:tmpl w:val="A89ABBA0"/>
    <w:lvl w:ilvl="0" w:tplc="D6145AC4">
      <w:start w:val="1"/>
      <w:numFmt w:val="upperRoman"/>
      <w:pStyle w:val="HUChapterTitle"/>
      <w:lvlText w:val="%1."/>
      <w:lvlJc w:val="left"/>
      <w:pPr>
        <w:ind w:left="1080" w:hanging="720"/>
      </w:pPr>
      <w:rPr>
        <w:rFonts w:hint="default"/>
      </w:rPr>
    </w:lvl>
    <w:lvl w:ilvl="1" w:tplc="040E0019" w:tentative="1">
      <w:start w:val="1"/>
      <w:numFmt w:val="lowerLetter"/>
      <w:pStyle w:val="HUSectionTitle"/>
      <w:lvlText w:val="%2."/>
      <w:lvlJc w:val="left"/>
      <w:pPr>
        <w:ind w:left="1440" w:hanging="360"/>
      </w:pPr>
    </w:lvl>
    <w:lvl w:ilvl="2" w:tplc="040E001B" w:tentative="1">
      <w:start w:val="1"/>
      <w:numFmt w:val="lowerRoman"/>
      <w:pStyle w:val="HUSubsectionTitle"/>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2C941EA"/>
    <w:multiLevelType w:val="multilevel"/>
    <w:tmpl w:val="D610C3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C3935A7"/>
    <w:multiLevelType w:val="hybridMultilevel"/>
    <w:tmpl w:val="2F5C4818"/>
    <w:lvl w:ilvl="0" w:tplc="1A1890F0">
      <w:start w:val="1"/>
      <w:numFmt w:val="decimal"/>
      <w:lvlText w:val="%1."/>
      <w:lvlJc w:val="left"/>
      <w:pPr>
        <w:ind w:left="720" w:hanging="360"/>
      </w:pPr>
      <w:rPr>
        <w:rFonts w:ascii="Arial" w:eastAsia="Calibri"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0FB4DED"/>
    <w:multiLevelType w:val="hybridMultilevel"/>
    <w:tmpl w:val="A1D4D2A4"/>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34625C82"/>
    <w:multiLevelType w:val="hybridMultilevel"/>
    <w:tmpl w:val="EE5267FE"/>
    <w:lvl w:ilvl="0" w:tplc="040E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12B46D6"/>
    <w:multiLevelType w:val="hybridMultilevel"/>
    <w:tmpl w:val="6EB80F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15:restartNumberingAfterBreak="0">
    <w:nsid w:val="41BA2DB7"/>
    <w:multiLevelType w:val="multilevel"/>
    <w:tmpl w:val="FEBAC80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3445B29"/>
    <w:multiLevelType w:val="hybridMultilevel"/>
    <w:tmpl w:val="15141474"/>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8D423BC"/>
    <w:multiLevelType w:val="hybridMultilevel"/>
    <w:tmpl w:val="49D03F2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BFC4095"/>
    <w:multiLevelType w:val="hybridMultilevel"/>
    <w:tmpl w:val="BCA0C74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4EA839BA"/>
    <w:multiLevelType w:val="hybridMultilevel"/>
    <w:tmpl w:val="C3423D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4EE610C8"/>
    <w:multiLevelType w:val="hybridMultilevel"/>
    <w:tmpl w:val="07DE09A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52F66426"/>
    <w:multiLevelType w:val="hybridMultilevel"/>
    <w:tmpl w:val="8DB6100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61485A80">
      <w:numFmt w:val="bullet"/>
      <w:lvlText w:val="•"/>
      <w:lvlJc w:val="left"/>
      <w:pPr>
        <w:ind w:left="2505" w:hanging="705"/>
      </w:pPr>
      <w:rPr>
        <w:rFonts w:ascii="Arial" w:eastAsia="Calibri" w:hAnsi="Arial" w:cs="Arial" w:hint="default"/>
      </w:rPr>
    </w:lvl>
    <w:lvl w:ilvl="3" w:tplc="040E0003">
      <w:start w:val="1"/>
      <w:numFmt w:val="bullet"/>
      <w:lvlText w:val="o"/>
      <w:lvlJc w:val="left"/>
      <w:pPr>
        <w:ind w:left="2880" w:hanging="360"/>
      </w:pPr>
      <w:rPr>
        <w:rFonts w:ascii="Courier New" w:hAnsi="Courier New" w:cs="Courier New"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62E25208"/>
    <w:multiLevelType w:val="hybridMultilevel"/>
    <w:tmpl w:val="356CC0AE"/>
    <w:lvl w:ilvl="0" w:tplc="3670C8F4">
      <w:start w:val="1"/>
      <w:numFmt w:val="lowerLetter"/>
      <w:lvlText w:val="%1)"/>
      <w:lvlJc w:val="left"/>
      <w:pPr>
        <w:ind w:left="720" w:hanging="360"/>
      </w:pPr>
      <w:rPr>
        <w:rFonts w:hint="default"/>
        <w:b w:val="0"/>
        <w:i w:val="0"/>
      </w:rPr>
    </w:lvl>
    <w:lvl w:ilvl="1" w:tplc="7B48F1D4">
      <w:start w:val="1"/>
      <w:numFmt w:val="lowerRoman"/>
      <w:lvlText w:val="%2."/>
      <w:lvlJc w:val="left"/>
      <w:pPr>
        <w:ind w:left="1440" w:hanging="360"/>
      </w:pPr>
      <w:rPr>
        <w:rFonts w:ascii="Arial" w:eastAsia="Calibri" w:hAnsi="Arial" w:cs="Arial"/>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663B36DF"/>
    <w:multiLevelType w:val="hybridMultilevel"/>
    <w:tmpl w:val="91B66690"/>
    <w:lvl w:ilvl="0" w:tplc="CE5C1BEE">
      <w:start w:val="1"/>
      <w:numFmt w:val="upperRoman"/>
      <w:pStyle w:val="Cm"/>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AD673E9"/>
    <w:multiLevelType w:val="hybridMultilevel"/>
    <w:tmpl w:val="72CEA5C4"/>
    <w:lvl w:ilvl="0" w:tplc="040E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6F322B13"/>
    <w:multiLevelType w:val="hybridMultilevel"/>
    <w:tmpl w:val="802CA3B0"/>
    <w:lvl w:ilvl="0" w:tplc="127091E8">
      <w:start w:val="1"/>
      <w:numFmt w:val="bullet"/>
      <w:pStyle w:val="Listaszerbekezds2szint"/>
      <w:lvlText w:val="o"/>
      <w:lvlJc w:val="left"/>
      <w:pPr>
        <w:ind w:left="1800" w:hanging="360"/>
      </w:pPr>
      <w:rPr>
        <w:rFonts w:ascii="Courier New" w:hAnsi="Courier New" w:hint="default"/>
        <w:b/>
        <w:color w:val="5B9BD5"/>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7" w15:restartNumberingAfterBreak="0">
    <w:nsid w:val="745E7916"/>
    <w:multiLevelType w:val="hybridMultilevel"/>
    <w:tmpl w:val="6BAE5D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77721066"/>
    <w:multiLevelType w:val="hybridMultilevel"/>
    <w:tmpl w:val="B95EF4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244294193">
    <w:abstractNumId w:val="19"/>
  </w:num>
  <w:num w:numId="2" w16cid:durableId="1640458163">
    <w:abstractNumId w:val="18"/>
  </w:num>
  <w:num w:numId="3" w16cid:durableId="1207185692">
    <w:abstractNumId w:val="20"/>
  </w:num>
  <w:num w:numId="4" w16cid:durableId="1942225067">
    <w:abstractNumId w:val="8"/>
  </w:num>
  <w:num w:numId="5" w16cid:durableId="407121589">
    <w:abstractNumId w:val="24"/>
  </w:num>
  <w:num w:numId="6" w16cid:durableId="450713238">
    <w:abstractNumId w:val="9"/>
  </w:num>
  <w:num w:numId="7" w16cid:durableId="536507748">
    <w:abstractNumId w:val="11"/>
  </w:num>
  <w:num w:numId="8" w16cid:durableId="648293183">
    <w:abstractNumId w:val="23"/>
  </w:num>
  <w:num w:numId="9" w16cid:durableId="923033338">
    <w:abstractNumId w:val="7"/>
  </w:num>
  <w:num w:numId="10" w16cid:durableId="364719068">
    <w:abstractNumId w:val="5"/>
  </w:num>
  <w:num w:numId="11" w16cid:durableId="1457212183">
    <w:abstractNumId w:val="3"/>
  </w:num>
  <w:num w:numId="12" w16cid:durableId="468590403">
    <w:abstractNumId w:val="4"/>
  </w:num>
  <w:num w:numId="13" w16cid:durableId="205065379">
    <w:abstractNumId w:val="6"/>
  </w:num>
  <w:num w:numId="14" w16cid:durableId="964434245">
    <w:abstractNumId w:val="26"/>
  </w:num>
  <w:num w:numId="15" w16cid:durableId="768816425">
    <w:abstractNumId w:val="10"/>
  </w:num>
  <w:num w:numId="16" w16cid:durableId="1688632779">
    <w:abstractNumId w:val="16"/>
  </w:num>
  <w:num w:numId="17" w16cid:durableId="1042634156">
    <w:abstractNumId w:val="27"/>
  </w:num>
  <w:num w:numId="18" w16cid:durableId="2092116798">
    <w:abstractNumId w:val="2"/>
  </w:num>
  <w:num w:numId="19" w16cid:durableId="1924291431">
    <w:abstractNumId w:val="22"/>
  </w:num>
  <w:num w:numId="20" w16cid:durableId="910506689">
    <w:abstractNumId w:val="12"/>
  </w:num>
  <w:num w:numId="21" w16cid:durableId="141389923">
    <w:abstractNumId w:val="0"/>
  </w:num>
  <w:num w:numId="22" w16cid:durableId="441149237">
    <w:abstractNumId w:val="17"/>
  </w:num>
  <w:num w:numId="23" w16cid:durableId="1655332574">
    <w:abstractNumId w:val="15"/>
    <w:lvlOverride w:ilvl="0">
      <w:startOverride w:val="1"/>
    </w:lvlOverride>
  </w:num>
  <w:num w:numId="24" w16cid:durableId="1086457586">
    <w:abstractNumId w:val="21"/>
  </w:num>
  <w:num w:numId="25" w16cid:durableId="409742383">
    <w:abstractNumId w:val="14"/>
  </w:num>
  <w:num w:numId="26" w16cid:durableId="1225798750">
    <w:abstractNumId w:val="28"/>
  </w:num>
  <w:num w:numId="27" w16cid:durableId="496842974">
    <w:abstractNumId w:val="1"/>
  </w:num>
  <w:num w:numId="28" w16cid:durableId="1064139536">
    <w:abstractNumId w:val="13"/>
  </w:num>
  <w:num w:numId="29" w16cid:durableId="11877187">
    <w:abstractNumId w:val="25"/>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E0F"/>
    <w:rsid w:val="0000094E"/>
    <w:rsid w:val="0000152F"/>
    <w:rsid w:val="00002BFC"/>
    <w:rsid w:val="00003046"/>
    <w:rsid w:val="00003955"/>
    <w:rsid w:val="00003B80"/>
    <w:rsid w:val="00003BBD"/>
    <w:rsid w:val="00004000"/>
    <w:rsid w:val="000040A0"/>
    <w:rsid w:val="000051E8"/>
    <w:rsid w:val="0000710D"/>
    <w:rsid w:val="000072F0"/>
    <w:rsid w:val="00011076"/>
    <w:rsid w:val="0001118B"/>
    <w:rsid w:val="000111CB"/>
    <w:rsid w:val="0001152E"/>
    <w:rsid w:val="00011F6E"/>
    <w:rsid w:val="000122BF"/>
    <w:rsid w:val="00013B98"/>
    <w:rsid w:val="00015B89"/>
    <w:rsid w:val="00020876"/>
    <w:rsid w:val="00021977"/>
    <w:rsid w:val="00022E41"/>
    <w:rsid w:val="00022FF8"/>
    <w:rsid w:val="00026BA8"/>
    <w:rsid w:val="00026FC4"/>
    <w:rsid w:val="00027155"/>
    <w:rsid w:val="000271D4"/>
    <w:rsid w:val="000272DD"/>
    <w:rsid w:val="00030725"/>
    <w:rsid w:val="00032685"/>
    <w:rsid w:val="00032CBB"/>
    <w:rsid w:val="0003388D"/>
    <w:rsid w:val="00034B3A"/>
    <w:rsid w:val="00035B40"/>
    <w:rsid w:val="000361C6"/>
    <w:rsid w:val="00036D80"/>
    <w:rsid w:val="0003707B"/>
    <w:rsid w:val="000372A0"/>
    <w:rsid w:val="0004028B"/>
    <w:rsid w:val="00040370"/>
    <w:rsid w:val="0004046E"/>
    <w:rsid w:val="00041841"/>
    <w:rsid w:val="00041DC7"/>
    <w:rsid w:val="000424EF"/>
    <w:rsid w:val="0004523E"/>
    <w:rsid w:val="00045D6B"/>
    <w:rsid w:val="00045FFE"/>
    <w:rsid w:val="00046346"/>
    <w:rsid w:val="00046FDF"/>
    <w:rsid w:val="00047E18"/>
    <w:rsid w:val="0005197A"/>
    <w:rsid w:val="00051A4E"/>
    <w:rsid w:val="00051ED6"/>
    <w:rsid w:val="00052122"/>
    <w:rsid w:val="0005318B"/>
    <w:rsid w:val="0005331C"/>
    <w:rsid w:val="000551D7"/>
    <w:rsid w:val="00055C73"/>
    <w:rsid w:val="00056E56"/>
    <w:rsid w:val="0005717A"/>
    <w:rsid w:val="00061A48"/>
    <w:rsid w:val="000620BD"/>
    <w:rsid w:val="00065E91"/>
    <w:rsid w:val="00067F5F"/>
    <w:rsid w:val="000701A9"/>
    <w:rsid w:val="00070C31"/>
    <w:rsid w:val="00071114"/>
    <w:rsid w:val="00071B62"/>
    <w:rsid w:val="00071B97"/>
    <w:rsid w:val="00071C06"/>
    <w:rsid w:val="00072428"/>
    <w:rsid w:val="00072515"/>
    <w:rsid w:val="00073974"/>
    <w:rsid w:val="00073C45"/>
    <w:rsid w:val="00074681"/>
    <w:rsid w:val="00076330"/>
    <w:rsid w:val="000809B6"/>
    <w:rsid w:val="00081FA3"/>
    <w:rsid w:val="00082A42"/>
    <w:rsid w:val="000840AC"/>
    <w:rsid w:val="00084EC0"/>
    <w:rsid w:val="000852F1"/>
    <w:rsid w:val="00085EC5"/>
    <w:rsid w:val="000860FE"/>
    <w:rsid w:val="0008634E"/>
    <w:rsid w:val="00086C84"/>
    <w:rsid w:val="00086DEF"/>
    <w:rsid w:val="00086E14"/>
    <w:rsid w:val="0009014A"/>
    <w:rsid w:val="000908DA"/>
    <w:rsid w:val="000931F8"/>
    <w:rsid w:val="00093642"/>
    <w:rsid w:val="000939C3"/>
    <w:rsid w:val="00093D65"/>
    <w:rsid w:val="00094996"/>
    <w:rsid w:val="00094A80"/>
    <w:rsid w:val="00095792"/>
    <w:rsid w:val="00095BDB"/>
    <w:rsid w:val="000963F5"/>
    <w:rsid w:val="0009718A"/>
    <w:rsid w:val="00097E5B"/>
    <w:rsid w:val="000A02FC"/>
    <w:rsid w:val="000A099A"/>
    <w:rsid w:val="000A0C32"/>
    <w:rsid w:val="000A143E"/>
    <w:rsid w:val="000A14BF"/>
    <w:rsid w:val="000A16CC"/>
    <w:rsid w:val="000A4A9F"/>
    <w:rsid w:val="000A4BB0"/>
    <w:rsid w:val="000A4C38"/>
    <w:rsid w:val="000A58D4"/>
    <w:rsid w:val="000A5F89"/>
    <w:rsid w:val="000A686A"/>
    <w:rsid w:val="000A717D"/>
    <w:rsid w:val="000A72A2"/>
    <w:rsid w:val="000B07BA"/>
    <w:rsid w:val="000B0FAA"/>
    <w:rsid w:val="000B1061"/>
    <w:rsid w:val="000B17AD"/>
    <w:rsid w:val="000B28C8"/>
    <w:rsid w:val="000B3198"/>
    <w:rsid w:val="000B37C7"/>
    <w:rsid w:val="000B3AB8"/>
    <w:rsid w:val="000B5970"/>
    <w:rsid w:val="000B5A40"/>
    <w:rsid w:val="000B600D"/>
    <w:rsid w:val="000B6FBC"/>
    <w:rsid w:val="000B726B"/>
    <w:rsid w:val="000B7D20"/>
    <w:rsid w:val="000B7FE5"/>
    <w:rsid w:val="000C034A"/>
    <w:rsid w:val="000C1975"/>
    <w:rsid w:val="000C1F56"/>
    <w:rsid w:val="000C214B"/>
    <w:rsid w:val="000C2897"/>
    <w:rsid w:val="000C47E3"/>
    <w:rsid w:val="000C5101"/>
    <w:rsid w:val="000C596B"/>
    <w:rsid w:val="000C5DD1"/>
    <w:rsid w:val="000D01FF"/>
    <w:rsid w:val="000D10B0"/>
    <w:rsid w:val="000D2C10"/>
    <w:rsid w:val="000D324E"/>
    <w:rsid w:val="000D3A0E"/>
    <w:rsid w:val="000D4086"/>
    <w:rsid w:val="000D49F5"/>
    <w:rsid w:val="000D5825"/>
    <w:rsid w:val="000D6356"/>
    <w:rsid w:val="000D6DE4"/>
    <w:rsid w:val="000D6FB9"/>
    <w:rsid w:val="000D744C"/>
    <w:rsid w:val="000E24D7"/>
    <w:rsid w:val="000E2C69"/>
    <w:rsid w:val="000E40AF"/>
    <w:rsid w:val="000E5255"/>
    <w:rsid w:val="000E7D27"/>
    <w:rsid w:val="000F0B64"/>
    <w:rsid w:val="000F1184"/>
    <w:rsid w:val="000F1345"/>
    <w:rsid w:val="000F1534"/>
    <w:rsid w:val="000F172C"/>
    <w:rsid w:val="000F22A6"/>
    <w:rsid w:val="000F341F"/>
    <w:rsid w:val="000F4F58"/>
    <w:rsid w:val="000F5792"/>
    <w:rsid w:val="000F6154"/>
    <w:rsid w:val="000F68A3"/>
    <w:rsid w:val="000F73B7"/>
    <w:rsid w:val="001004C2"/>
    <w:rsid w:val="00100A7F"/>
    <w:rsid w:val="001027E4"/>
    <w:rsid w:val="0010286E"/>
    <w:rsid w:val="00102940"/>
    <w:rsid w:val="001038F2"/>
    <w:rsid w:val="00103970"/>
    <w:rsid w:val="0010412A"/>
    <w:rsid w:val="001049CA"/>
    <w:rsid w:val="001069CD"/>
    <w:rsid w:val="00107585"/>
    <w:rsid w:val="00107B79"/>
    <w:rsid w:val="00113370"/>
    <w:rsid w:val="0011401B"/>
    <w:rsid w:val="00114BEB"/>
    <w:rsid w:val="00115354"/>
    <w:rsid w:val="00115564"/>
    <w:rsid w:val="0011653E"/>
    <w:rsid w:val="00120C93"/>
    <w:rsid w:val="00120E35"/>
    <w:rsid w:val="001226A9"/>
    <w:rsid w:val="001237E2"/>
    <w:rsid w:val="00123826"/>
    <w:rsid w:val="00124514"/>
    <w:rsid w:val="00124B47"/>
    <w:rsid w:val="00124D2B"/>
    <w:rsid w:val="00126D0B"/>
    <w:rsid w:val="00127814"/>
    <w:rsid w:val="001338DC"/>
    <w:rsid w:val="00133E51"/>
    <w:rsid w:val="00133FA8"/>
    <w:rsid w:val="001347CB"/>
    <w:rsid w:val="00134C89"/>
    <w:rsid w:val="0013505E"/>
    <w:rsid w:val="00135180"/>
    <w:rsid w:val="001362D8"/>
    <w:rsid w:val="001363C4"/>
    <w:rsid w:val="00137CFF"/>
    <w:rsid w:val="00140ED2"/>
    <w:rsid w:val="00141785"/>
    <w:rsid w:val="00141ED8"/>
    <w:rsid w:val="001426BF"/>
    <w:rsid w:val="00142E68"/>
    <w:rsid w:val="00144F22"/>
    <w:rsid w:val="001451BE"/>
    <w:rsid w:val="00145BC6"/>
    <w:rsid w:val="00151CD2"/>
    <w:rsid w:val="00152D7B"/>
    <w:rsid w:val="00153B7D"/>
    <w:rsid w:val="001552F0"/>
    <w:rsid w:val="0015646F"/>
    <w:rsid w:val="00156B18"/>
    <w:rsid w:val="0015779C"/>
    <w:rsid w:val="00157A08"/>
    <w:rsid w:val="00157F2B"/>
    <w:rsid w:val="001609EC"/>
    <w:rsid w:val="00160C62"/>
    <w:rsid w:val="00161381"/>
    <w:rsid w:val="0016159D"/>
    <w:rsid w:val="0016204E"/>
    <w:rsid w:val="00162EE9"/>
    <w:rsid w:val="001630AE"/>
    <w:rsid w:val="0016442C"/>
    <w:rsid w:val="0016448F"/>
    <w:rsid w:val="001645EF"/>
    <w:rsid w:val="00164CEC"/>
    <w:rsid w:val="001652CD"/>
    <w:rsid w:val="0016760B"/>
    <w:rsid w:val="00167A6B"/>
    <w:rsid w:val="00171233"/>
    <w:rsid w:val="001713FD"/>
    <w:rsid w:val="00171555"/>
    <w:rsid w:val="00172632"/>
    <w:rsid w:val="001746A6"/>
    <w:rsid w:val="00175323"/>
    <w:rsid w:val="001760F8"/>
    <w:rsid w:val="001763C5"/>
    <w:rsid w:val="00180A96"/>
    <w:rsid w:val="00180D15"/>
    <w:rsid w:val="00181165"/>
    <w:rsid w:val="0018141D"/>
    <w:rsid w:val="00181468"/>
    <w:rsid w:val="00184350"/>
    <w:rsid w:val="001851DE"/>
    <w:rsid w:val="00185E7C"/>
    <w:rsid w:val="001863BF"/>
    <w:rsid w:val="001874F4"/>
    <w:rsid w:val="001903E8"/>
    <w:rsid w:val="00191498"/>
    <w:rsid w:val="0019298E"/>
    <w:rsid w:val="00192A24"/>
    <w:rsid w:val="0019419B"/>
    <w:rsid w:val="00194DCF"/>
    <w:rsid w:val="00196394"/>
    <w:rsid w:val="001A14BF"/>
    <w:rsid w:val="001A15FF"/>
    <w:rsid w:val="001A1A57"/>
    <w:rsid w:val="001A1DB4"/>
    <w:rsid w:val="001A24B4"/>
    <w:rsid w:val="001A51E7"/>
    <w:rsid w:val="001A5BA5"/>
    <w:rsid w:val="001A5D16"/>
    <w:rsid w:val="001A5E43"/>
    <w:rsid w:val="001A604B"/>
    <w:rsid w:val="001A6275"/>
    <w:rsid w:val="001B0D3A"/>
    <w:rsid w:val="001B1129"/>
    <w:rsid w:val="001B28E3"/>
    <w:rsid w:val="001B2A43"/>
    <w:rsid w:val="001B3056"/>
    <w:rsid w:val="001B3371"/>
    <w:rsid w:val="001B3E2C"/>
    <w:rsid w:val="001B49F9"/>
    <w:rsid w:val="001B55AB"/>
    <w:rsid w:val="001B584E"/>
    <w:rsid w:val="001B6A6F"/>
    <w:rsid w:val="001B6C20"/>
    <w:rsid w:val="001B7075"/>
    <w:rsid w:val="001B76B1"/>
    <w:rsid w:val="001C16E5"/>
    <w:rsid w:val="001C1AF3"/>
    <w:rsid w:val="001C2FC8"/>
    <w:rsid w:val="001C3100"/>
    <w:rsid w:val="001C34CB"/>
    <w:rsid w:val="001C65EE"/>
    <w:rsid w:val="001C6FFF"/>
    <w:rsid w:val="001C74EF"/>
    <w:rsid w:val="001C7EFD"/>
    <w:rsid w:val="001C7F3A"/>
    <w:rsid w:val="001D0547"/>
    <w:rsid w:val="001D1F23"/>
    <w:rsid w:val="001D2763"/>
    <w:rsid w:val="001D32D2"/>
    <w:rsid w:val="001D3408"/>
    <w:rsid w:val="001D358A"/>
    <w:rsid w:val="001D3770"/>
    <w:rsid w:val="001D38C3"/>
    <w:rsid w:val="001D4D13"/>
    <w:rsid w:val="001D55F4"/>
    <w:rsid w:val="001D643A"/>
    <w:rsid w:val="001D6481"/>
    <w:rsid w:val="001D64F5"/>
    <w:rsid w:val="001D7A9E"/>
    <w:rsid w:val="001D7D0C"/>
    <w:rsid w:val="001D7F96"/>
    <w:rsid w:val="001E0A59"/>
    <w:rsid w:val="001E1766"/>
    <w:rsid w:val="001E29B8"/>
    <w:rsid w:val="001E365F"/>
    <w:rsid w:val="001E4AE3"/>
    <w:rsid w:val="001E53A4"/>
    <w:rsid w:val="001E6623"/>
    <w:rsid w:val="001E6E74"/>
    <w:rsid w:val="001E74EC"/>
    <w:rsid w:val="001E7791"/>
    <w:rsid w:val="001F06BC"/>
    <w:rsid w:val="001F08D5"/>
    <w:rsid w:val="001F1EFB"/>
    <w:rsid w:val="001F2AA9"/>
    <w:rsid w:val="001F2F7A"/>
    <w:rsid w:val="001F3CD5"/>
    <w:rsid w:val="001F3FA4"/>
    <w:rsid w:val="001F58B4"/>
    <w:rsid w:val="001F6C59"/>
    <w:rsid w:val="001F7804"/>
    <w:rsid w:val="002003AE"/>
    <w:rsid w:val="0020164C"/>
    <w:rsid w:val="00201739"/>
    <w:rsid w:val="00203C24"/>
    <w:rsid w:val="00204105"/>
    <w:rsid w:val="00204490"/>
    <w:rsid w:val="002044D1"/>
    <w:rsid w:val="00204CDC"/>
    <w:rsid w:val="00204EE2"/>
    <w:rsid w:val="002058A3"/>
    <w:rsid w:val="002108C5"/>
    <w:rsid w:val="00210F43"/>
    <w:rsid w:val="00210F61"/>
    <w:rsid w:val="002118B2"/>
    <w:rsid w:val="00213F85"/>
    <w:rsid w:val="002145F2"/>
    <w:rsid w:val="002148C7"/>
    <w:rsid w:val="00216D9F"/>
    <w:rsid w:val="002174F0"/>
    <w:rsid w:val="00220526"/>
    <w:rsid w:val="002215A1"/>
    <w:rsid w:val="00221983"/>
    <w:rsid w:val="00221F4E"/>
    <w:rsid w:val="00223065"/>
    <w:rsid w:val="002235B0"/>
    <w:rsid w:val="00223907"/>
    <w:rsid w:val="00223E9C"/>
    <w:rsid w:val="00225BE6"/>
    <w:rsid w:val="00225F93"/>
    <w:rsid w:val="002271E7"/>
    <w:rsid w:val="0023108F"/>
    <w:rsid w:val="0023184C"/>
    <w:rsid w:val="00232F7E"/>
    <w:rsid w:val="002331E8"/>
    <w:rsid w:val="002332AE"/>
    <w:rsid w:val="00234912"/>
    <w:rsid w:val="00234BED"/>
    <w:rsid w:val="00234D69"/>
    <w:rsid w:val="002366AA"/>
    <w:rsid w:val="00237ACD"/>
    <w:rsid w:val="002409B2"/>
    <w:rsid w:val="00240AD8"/>
    <w:rsid w:val="00240BEB"/>
    <w:rsid w:val="002453FB"/>
    <w:rsid w:val="00245455"/>
    <w:rsid w:val="00245C2A"/>
    <w:rsid w:val="00246BFC"/>
    <w:rsid w:val="002474D0"/>
    <w:rsid w:val="00250048"/>
    <w:rsid w:val="00251210"/>
    <w:rsid w:val="002522C7"/>
    <w:rsid w:val="002529DF"/>
    <w:rsid w:val="00252BEA"/>
    <w:rsid w:val="00252CC7"/>
    <w:rsid w:val="00253E09"/>
    <w:rsid w:val="002540D5"/>
    <w:rsid w:val="002546A4"/>
    <w:rsid w:val="00254CA7"/>
    <w:rsid w:val="002553C3"/>
    <w:rsid w:val="0025540A"/>
    <w:rsid w:val="00256A07"/>
    <w:rsid w:val="0026041F"/>
    <w:rsid w:val="0026121E"/>
    <w:rsid w:val="002616AB"/>
    <w:rsid w:val="0026363D"/>
    <w:rsid w:val="0026496F"/>
    <w:rsid w:val="00265C80"/>
    <w:rsid w:val="00266522"/>
    <w:rsid w:val="00266580"/>
    <w:rsid w:val="00266E58"/>
    <w:rsid w:val="0027051F"/>
    <w:rsid w:val="0027088A"/>
    <w:rsid w:val="00270E10"/>
    <w:rsid w:val="00270E23"/>
    <w:rsid w:val="0028046A"/>
    <w:rsid w:val="002804E5"/>
    <w:rsid w:val="00282393"/>
    <w:rsid w:val="00282FAE"/>
    <w:rsid w:val="002835FB"/>
    <w:rsid w:val="0028440C"/>
    <w:rsid w:val="00284483"/>
    <w:rsid w:val="00285A4A"/>
    <w:rsid w:val="00290841"/>
    <w:rsid w:val="0029101A"/>
    <w:rsid w:val="0029138B"/>
    <w:rsid w:val="0029174B"/>
    <w:rsid w:val="00292059"/>
    <w:rsid w:val="002922F5"/>
    <w:rsid w:val="00294146"/>
    <w:rsid w:val="00294F18"/>
    <w:rsid w:val="00295FB5"/>
    <w:rsid w:val="0029604F"/>
    <w:rsid w:val="00296557"/>
    <w:rsid w:val="00296FB2"/>
    <w:rsid w:val="002A0347"/>
    <w:rsid w:val="002A08FC"/>
    <w:rsid w:val="002A0FED"/>
    <w:rsid w:val="002A20D8"/>
    <w:rsid w:val="002A224D"/>
    <w:rsid w:val="002A27BF"/>
    <w:rsid w:val="002A2A2F"/>
    <w:rsid w:val="002A2BEA"/>
    <w:rsid w:val="002A3714"/>
    <w:rsid w:val="002A4051"/>
    <w:rsid w:val="002A426E"/>
    <w:rsid w:val="002A527B"/>
    <w:rsid w:val="002A729F"/>
    <w:rsid w:val="002B0D35"/>
    <w:rsid w:val="002B14B9"/>
    <w:rsid w:val="002B1755"/>
    <w:rsid w:val="002B361A"/>
    <w:rsid w:val="002B3A9D"/>
    <w:rsid w:val="002B400D"/>
    <w:rsid w:val="002B4FCA"/>
    <w:rsid w:val="002B72DE"/>
    <w:rsid w:val="002C10C6"/>
    <w:rsid w:val="002C12A5"/>
    <w:rsid w:val="002C19FF"/>
    <w:rsid w:val="002C41EA"/>
    <w:rsid w:val="002C56DD"/>
    <w:rsid w:val="002C7006"/>
    <w:rsid w:val="002C777F"/>
    <w:rsid w:val="002D00D2"/>
    <w:rsid w:val="002D0D16"/>
    <w:rsid w:val="002D1362"/>
    <w:rsid w:val="002D2116"/>
    <w:rsid w:val="002D2796"/>
    <w:rsid w:val="002D2C35"/>
    <w:rsid w:val="002D45F5"/>
    <w:rsid w:val="002D4863"/>
    <w:rsid w:val="002D4D19"/>
    <w:rsid w:val="002D4ED6"/>
    <w:rsid w:val="002D5A48"/>
    <w:rsid w:val="002D5CD3"/>
    <w:rsid w:val="002D61B2"/>
    <w:rsid w:val="002D74B8"/>
    <w:rsid w:val="002D7B3C"/>
    <w:rsid w:val="002E00B2"/>
    <w:rsid w:val="002E1226"/>
    <w:rsid w:val="002E163F"/>
    <w:rsid w:val="002E22DA"/>
    <w:rsid w:val="002E24C9"/>
    <w:rsid w:val="002E5C3A"/>
    <w:rsid w:val="002E5C6B"/>
    <w:rsid w:val="002E63A9"/>
    <w:rsid w:val="002F0655"/>
    <w:rsid w:val="002F351E"/>
    <w:rsid w:val="002F432F"/>
    <w:rsid w:val="002F45AE"/>
    <w:rsid w:val="002F45B7"/>
    <w:rsid w:val="002F5BD8"/>
    <w:rsid w:val="002F5F65"/>
    <w:rsid w:val="002F72AC"/>
    <w:rsid w:val="002F79D7"/>
    <w:rsid w:val="0030023E"/>
    <w:rsid w:val="00300CC4"/>
    <w:rsid w:val="003017E4"/>
    <w:rsid w:val="0030184D"/>
    <w:rsid w:val="00301AAC"/>
    <w:rsid w:val="00302944"/>
    <w:rsid w:val="00302A94"/>
    <w:rsid w:val="00302E91"/>
    <w:rsid w:val="00303367"/>
    <w:rsid w:val="00305189"/>
    <w:rsid w:val="0030528E"/>
    <w:rsid w:val="00305453"/>
    <w:rsid w:val="0030562B"/>
    <w:rsid w:val="0031086F"/>
    <w:rsid w:val="00310B03"/>
    <w:rsid w:val="0031154E"/>
    <w:rsid w:val="00312E47"/>
    <w:rsid w:val="003131C7"/>
    <w:rsid w:val="003131E2"/>
    <w:rsid w:val="003148E7"/>
    <w:rsid w:val="00314B47"/>
    <w:rsid w:val="00314E40"/>
    <w:rsid w:val="003155C0"/>
    <w:rsid w:val="00315D86"/>
    <w:rsid w:val="00317A41"/>
    <w:rsid w:val="00317CEB"/>
    <w:rsid w:val="00320C35"/>
    <w:rsid w:val="00321E16"/>
    <w:rsid w:val="0032249D"/>
    <w:rsid w:val="00322FEB"/>
    <w:rsid w:val="003235F3"/>
    <w:rsid w:val="003238AB"/>
    <w:rsid w:val="0032476A"/>
    <w:rsid w:val="00325B6B"/>
    <w:rsid w:val="0032642E"/>
    <w:rsid w:val="00330BE1"/>
    <w:rsid w:val="00330CF7"/>
    <w:rsid w:val="00331120"/>
    <w:rsid w:val="00332854"/>
    <w:rsid w:val="00332BC4"/>
    <w:rsid w:val="003334FB"/>
    <w:rsid w:val="00333CFD"/>
    <w:rsid w:val="0033442A"/>
    <w:rsid w:val="0033457D"/>
    <w:rsid w:val="00336467"/>
    <w:rsid w:val="003365DA"/>
    <w:rsid w:val="00336D05"/>
    <w:rsid w:val="00337EAF"/>
    <w:rsid w:val="00341197"/>
    <w:rsid w:val="0034127B"/>
    <w:rsid w:val="00341309"/>
    <w:rsid w:val="00341CF1"/>
    <w:rsid w:val="00341CFA"/>
    <w:rsid w:val="003420CA"/>
    <w:rsid w:val="0034221A"/>
    <w:rsid w:val="00342669"/>
    <w:rsid w:val="003434D3"/>
    <w:rsid w:val="00346E13"/>
    <w:rsid w:val="003471EA"/>
    <w:rsid w:val="00347C8D"/>
    <w:rsid w:val="00347DE5"/>
    <w:rsid w:val="0035019E"/>
    <w:rsid w:val="003507D8"/>
    <w:rsid w:val="00352DA0"/>
    <w:rsid w:val="00352E3F"/>
    <w:rsid w:val="00353539"/>
    <w:rsid w:val="003549CE"/>
    <w:rsid w:val="00356908"/>
    <w:rsid w:val="0035735E"/>
    <w:rsid w:val="0035743D"/>
    <w:rsid w:val="00360616"/>
    <w:rsid w:val="003644D9"/>
    <w:rsid w:val="003658C8"/>
    <w:rsid w:val="00365E87"/>
    <w:rsid w:val="0036775A"/>
    <w:rsid w:val="003702BF"/>
    <w:rsid w:val="003707BA"/>
    <w:rsid w:val="00370EE9"/>
    <w:rsid w:val="00373124"/>
    <w:rsid w:val="003731F3"/>
    <w:rsid w:val="0037372A"/>
    <w:rsid w:val="00373DF7"/>
    <w:rsid w:val="00373FBB"/>
    <w:rsid w:val="00375800"/>
    <w:rsid w:val="00375A30"/>
    <w:rsid w:val="00376507"/>
    <w:rsid w:val="00376D1D"/>
    <w:rsid w:val="003800EF"/>
    <w:rsid w:val="00381044"/>
    <w:rsid w:val="0038201E"/>
    <w:rsid w:val="003824D1"/>
    <w:rsid w:val="00382640"/>
    <w:rsid w:val="00382768"/>
    <w:rsid w:val="0038301E"/>
    <w:rsid w:val="003832A9"/>
    <w:rsid w:val="00383414"/>
    <w:rsid w:val="0038382A"/>
    <w:rsid w:val="00386458"/>
    <w:rsid w:val="00387C90"/>
    <w:rsid w:val="00390342"/>
    <w:rsid w:val="00390C45"/>
    <w:rsid w:val="00392C68"/>
    <w:rsid w:val="00393E4F"/>
    <w:rsid w:val="00394290"/>
    <w:rsid w:val="00394846"/>
    <w:rsid w:val="00394FED"/>
    <w:rsid w:val="003951D5"/>
    <w:rsid w:val="00395518"/>
    <w:rsid w:val="003A0CEB"/>
    <w:rsid w:val="003A1080"/>
    <w:rsid w:val="003A1738"/>
    <w:rsid w:val="003A1959"/>
    <w:rsid w:val="003A1D80"/>
    <w:rsid w:val="003A240C"/>
    <w:rsid w:val="003A2499"/>
    <w:rsid w:val="003A279F"/>
    <w:rsid w:val="003A3054"/>
    <w:rsid w:val="003A3948"/>
    <w:rsid w:val="003A3D85"/>
    <w:rsid w:val="003A4546"/>
    <w:rsid w:val="003A4A3F"/>
    <w:rsid w:val="003A4B3C"/>
    <w:rsid w:val="003A4C46"/>
    <w:rsid w:val="003A65B4"/>
    <w:rsid w:val="003A7742"/>
    <w:rsid w:val="003B00CA"/>
    <w:rsid w:val="003B0B47"/>
    <w:rsid w:val="003B15AC"/>
    <w:rsid w:val="003B593F"/>
    <w:rsid w:val="003B5B68"/>
    <w:rsid w:val="003B5F13"/>
    <w:rsid w:val="003B5F4E"/>
    <w:rsid w:val="003B684F"/>
    <w:rsid w:val="003B76DF"/>
    <w:rsid w:val="003B77C9"/>
    <w:rsid w:val="003B77F1"/>
    <w:rsid w:val="003B7DCB"/>
    <w:rsid w:val="003C03BA"/>
    <w:rsid w:val="003C05CB"/>
    <w:rsid w:val="003C08C1"/>
    <w:rsid w:val="003C10A9"/>
    <w:rsid w:val="003C175F"/>
    <w:rsid w:val="003C3B20"/>
    <w:rsid w:val="003C5717"/>
    <w:rsid w:val="003C7089"/>
    <w:rsid w:val="003D04DC"/>
    <w:rsid w:val="003D0660"/>
    <w:rsid w:val="003D1BE1"/>
    <w:rsid w:val="003D255C"/>
    <w:rsid w:val="003D2F45"/>
    <w:rsid w:val="003D3CF2"/>
    <w:rsid w:val="003D4305"/>
    <w:rsid w:val="003D4716"/>
    <w:rsid w:val="003D5D29"/>
    <w:rsid w:val="003D5DA6"/>
    <w:rsid w:val="003E169E"/>
    <w:rsid w:val="003E16A2"/>
    <w:rsid w:val="003E36B4"/>
    <w:rsid w:val="003E4172"/>
    <w:rsid w:val="003E41CD"/>
    <w:rsid w:val="003E47A7"/>
    <w:rsid w:val="003E502C"/>
    <w:rsid w:val="003E6696"/>
    <w:rsid w:val="003E6916"/>
    <w:rsid w:val="003E76A2"/>
    <w:rsid w:val="003E787A"/>
    <w:rsid w:val="003F0F35"/>
    <w:rsid w:val="003F12DB"/>
    <w:rsid w:val="003F1758"/>
    <w:rsid w:val="003F2297"/>
    <w:rsid w:val="003F3D7A"/>
    <w:rsid w:val="003F510C"/>
    <w:rsid w:val="003F69D7"/>
    <w:rsid w:val="003F7929"/>
    <w:rsid w:val="003F7B6B"/>
    <w:rsid w:val="0040021B"/>
    <w:rsid w:val="0040118D"/>
    <w:rsid w:val="00402C84"/>
    <w:rsid w:val="00403A96"/>
    <w:rsid w:val="00404C63"/>
    <w:rsid w:val="00405D62"/>
    <w:rsid w:val="00406016"/>
    <w:rsid w:val="00410938"/>
    <w:rsid w:val="00410DD8"/>
    <w:rsid w:val="00411412"/>
    <w:rsid w:val="00412926"/>
    <w:rsid w:val="004133DE"/>
    <w:rsid w:val="00413573"/>
    <w:rsid w:val="00413836"/>
    <w:rsid w:val="00414076"/>
    <w:rsid w:val="0041455A"/>
    <w:rsid w:val="004149AA"/>
    <w:rsid w:val="00415596"/>
    <w:rsid w:val="00415ABB"/>
    <w:rsid w:val="004171E6"/>
    <w:rsid w:val="004173F6"/>
    <w:rsid w:val="00420744"/>
    <w:rsid w:val="0042097B"/>
    <w:rsid w:val="00420D58"/>
    <w:rsid w:val="00421A12"/>
    <w:rsid w:val="0042270D"/>
    <w:rsid w:val="00422A31"/>
    <w:rsid w:val="00422E65"/>
    <w:rsid w:val="004243D5"/>
    <w:rsid w:val="004247BD"/>
    <w:rsid w:val="00424C59"/>
    <w:rsid w:val="00427520"/>
    <w:rsid w:val="00427CB3"/>
    <w:rsid w:val="004305E7"/>
    <w:rsid w:val="00430985"/>
    <w:rsid w:val="00430D7F"/>
    <w:rsid w:val="004318DA"/>
    <w:rsid w:val="0043239D"/>
    <w:rsid w:val="004327DE"/>
    <w:rsid w:val="004349BF"/>
    <w:rsid w:val="004361FD"/>
    <w:rsid w:val="0043652B"/>
    <w:rsid w:val="00436CB6"/>
    <w:rsid w:val="00437A0B"/>
    <w:rsid w:val="00437D30"/>
    <w:rsid w:val="00440B0B"/>
    <w:rsid w:val="004411B9"/>
    <w:rsid w:val="004417D4"/>
    <w:rsid w:val="00441917"/>
    <w:rsid w:val="00443A49"/>
    <w:rsid w:val="00443C5B"/>
    <w:rsid w:val="004449D0"/>
    <w:rsid w:val="00445027"/>
    <w:rsid w:val="004455D4"/>
    <w:rsid w:val="004470B7"/>
    <w:rsid w:val="00447A06"/>
    <w:rsid w:val="00447E77"/>
    <w:rsid w:val="00452291"/>
    <w:rsid w:val="00453238"/>
    <w:rsid w:val="00455426"/>
    <w:rsid w:val="004564DF"/>
    <w:rsid w:val="0045695A"/>
    <w:rsid w:val="004605F1"/>
    <w:rsid w:val="00460B71"/>
    <w:rsid w:val="004612D9"/>
    <w:rsid w:val="00461323"/>
    <w:rsid w:val="004619A1"/>
    <w:rsid w:val="00462EEC"/>
    <w:rsid w:val="00463574"/>
    <w:rsid w:val="00463837"/>
    <w:rsid w:val="00463B33"/>
    <w:rsid w:val="00463D56"/>
    <w:rsid w:val="004646F0"/>
    <w:rsid w:val="004653F2"/>
    <w:rsid w:val="0046663B"/>
    <w:rsid w:val="00467882"/>
    <w:rsid w:val="0047097C"/>
    <w:rsid w:val="00470A85"/>
    <w:rsid w:val="00471E45"/>
    <w:rsid w:val="004724FE"/>
    <w:rsid w:val="0047280C"/>
    <w:rsid w:val="004729A0"/>
    <w:rsid w:val="0047390A"/>
    <w:rsid w:val="00473C5D"/>
    <w:rsid w:val="00476323"/>
    <w:rsid w:val="00476BC0"/>
    <w:rsid w:val="004773E8"/>
    <w:rsid w:val="00477B9A"/>
    <w:rsid w:val="00480601"/>
    <w:rsid w:val="00481290"/>
    <w:rsid w:val="00481D7A"/>
    <w:rsid w:val="00484045"/>
    <w:rsid w:val="0048451F"/>
    <w:rsid w:val="004864F7"/>
    <w:rsid w:val="004865BC"/>
    <w:rsid w:val="00490825"/>
    <w:rsid w:val="00491C29"/>
    <w:rsid w:val="0049238A"/>
    <w:rsid w:val="0049262D"/>
    <w:rsid w:val="0049480F"/>
    <w:rsid w:val="004950D7"/>
    <w:rsid w:val="004953F2"/>
    <w:rsid w:val="004959B1"/>
    <w:rsid w:val="00495D3E"/>
    <w:rsid w:val="00496588"/>
    <w:rsid w:val="00496C03"/>
    <w:rsid w:val="004A203F"/>
    <w:rsid w:val="004A2891"/>
    <w:rsid w:val="004A551E"/>
    <w:rsid w:val="004A58D2"/>
    <w:rsid w:val="004A6A61"/>
    <w:rsid w:val="004A6ABD"/>
    <w:rsid w:val="004A79AB"/>
    <w:rsid w:val="004A7FDF"/>
    <w:rsid w:val="004B0611"/>
    <w:rsid w:val="004B0C8A"/>
    <w:rsid w:val="004B1A35"/>
    <w:rsid w:val="004B22CC"/>
    <w:rsid w:val="004B4A77"/>
    <w:rsid w:val="004B7ACA"/>
    <w:rsid w:val="004B7C66"/>
    <w:rsid w:val="004C03F4"/>
    <w:rsid w:val="004C0599"/>
    <w:rsid w:val="004C0F41"/>
    <w:rsid w:val="004C0F84"/>
    <w:rsid w:val="004C2FC9"/>
    <w:rsid w:val="004C6145"/>
    <w:rsid w:val="004C6CA4"/>
    <w:rsid w:val="004C70CC"/>
    <w:rsid w:val="004C7F8C"/>
    <w:rsid w:val="004D1AD5"/>
    <w:rsid w:val="004D1DC3"/>
    <w:rsid w:val="004D4A6B"/>
    <w:rsid w:val="004D4AE9"/>
    <w:rsid w:val="004D5187"/>
    <w:rsid w:val="004D5337"/>
    <w:rsid w:val="004D53CC"/>
    <w:rsid w:val="004D73B9"/>
    <w:rsid w:val="004D73ED"/>
    <w:rsid w:val="004D779C"/>
    <w:rsid w:val="004E0063"/>
    <w:rsid w:val="004E1B7E"/>
    <w:rsid w:val="004E41AB"/>
    <w:rsid w:val="004E4B08"/>
    <w:rsid w:val="004E4FA7"/>
    <w:rsid w:val="004E707B"/>
    <w:rsid w:val="004F0E76"/>
    <w:rsid w:val="004F1A22"/>
    <w:rsid w:val="004F25CD"/>
    <w:rsid w:val="004F2AF2"/>
    <w:rsid w:val="004F3BB3"/>
    <w:rsid w:val="004F40EE"/>
    <w:rsid w:val="004F4563"/>
    <w:rsid w:val="004F49E1"/>
    <w:rsid w:val="004F4C8D"/>
    <w:rsid w:val="004F5F23"/>
    <w:rsid w:val="004F6672"/>
    <w:rsid w:val="004F77D5"/>
    <w:rsid w:val="0050076E"/>
    <w:rsid w:val="005015BF"/>
    <w:rsid w:val="00502981"/>
    <w:rsid w:val="005037B7"/>
    <w:rsid w:val="0050495A"/>
    <w:rsid w:val="00504AA4"/>
    <w:rsid w:val="00505CCC"/>
    <w:rsid w:val="00506880"/>
    <w:rsid w:val="00506CB3"/>
    <w:rsid w:val="0051099C"/>
    <w:rsid w:val="005119A3"/>
    <w:rsid w:val="00511FEB"/>
    <w:rsid w:val="005129D0"/>
    <w:rsid w:val="00513E0A"/>
    <w:rsid w:val="00514457"/>
    <w:rsid w:val="00514660"/>
    <w:rsid w:val="0051597F"/>
    <w:rsid w:val="005161F8"/>
    <w:rsid w:val="00520EFE"/>
    <w:rsid w:val="0052106E"/>
    <w:rsid w:val="005211D6"/>
    <w:rsid w:val="0052316D"/>
    <w:rsid w:val="00524AE7"/>
    <w:rsid w:val="00524C64"/>
    <w:rsid w:val="00525E68"/>
    <w:rsid w:val="0052634A"/>
    <w:rsid w:val="005269FB"/>
    <w:rsid w:val="00527163"/>
    <w:rsid w:val="00527A0B"/>
    <w:rsid w:val="00530034"/>
    <w:rsid w:val="005301CC"/>
    <w:rsid w:val="00530568"/>
    <w:rsid w:val="00530599"/>
    <w:rsid w:val="00530F92"/>
    <w:rsid w:val="005317C4"/>
    <w:rsid w:val="00531F86"/>
    <w:rsid w:val="005324AB"/>
    <w:rsid w:val="005333EF"/>
    <w:rsid w:val="0053386C"/>
    <w:rsid w:val="00535CB5"/>
    <w:rsid w:val="00536DC8"/>
    <w:rsid w:val="00540433"/>
    <w:rsid w:val="005409C2"/>
    <w:rsid w:val="00541765"/>
    <w:rsid w:val="00541CE5"/>
    <w:rsid w:val="00542187"/>
    <w:rsid w:val="00543BB3"/>
    <w:rsid w:val="0054410E"/>
    <w:rsid w:val="00546D66"/>
    <w:rsid w:val="005506AE"/>
    <w:rsid w:val="00550FFB"/>
    <w:rsid w:val="00551727"/>
    <w:rsid w:val="005517C9"/>
    <w:rsid w:val="00551B06"/>
    <w:rsid w:val="005536F3"/>
    <w:rsid w:val="00553ACF"/>
    <w:rsid w:val="00553E5D"/>
    <w:rsid w:val="005553F0"/>
    <w:rsid w:val="0055651E"/>
    <w:rsid w:val="00557029"/>
    <w:rsid w:val="00557DBD"/>
    <w:rsid w:val="00560111"/>
    <w:rsid w:val="00561AF9"/>
    <w:rsid w:val="00561CAB"/>
    <w:rsid w:val="00561DF7"/>
    <w:rsid w:val="005635EE"/>
    <w:rsid w:val="005642B7"/>
    <w:rsid w:val="00565782"/>
    <w:rsid w:val="005673FF"/>
    <w:rsid w:val="0057068F"/>
    <w:rsid w:val="00570ADB"/>
    <w:rsid w:val="005713B4"/>
    <w:rsid w:val="005718D6"/>
    <w:rsid w:val="00571ABC"/>
    <w:rsid w:val="00572404"/>
    <w:rsid w:val="005748F2"/>
    <w:rsid w:val="0057665A"/>
    <w:rsid w:val="00576774"/>
    <w:rsid w:val="0058173D"/>
    <w:rsid w:val="00582317"/>
    <w:rsid w:val="00585457"/>
    <w:rsid w:val="00585846"/>
    <w:rsid w:val="005870B5"/>
    <w:rsid w:val="00587B3B"/>
    <w:rsid w:val="0059114B"/>
    <w:rsid w:val="00591A68"/>
    <w:rsid w:val="00591FB8"/>
    <w:rsid w:val="00592E20"/>
    <w:rsid w:val="00594699"/>
    <w:rsid w:val="00594CCB"/>
    <w:rsid w:val="00595682"/>
    <w:rsid w:val="0059694F"/>
    <w:rsid w:val="00596ABD"/>
    <w:rsid w:val="00596D4D"/>
    <w:rsid w:val="00596D7F"/>
    <w:rsid w:val="00596E7E"/>
    <w:rsid w:val="00596F5E"/>
    <w:rsid w:val="0059700C"/>
    <w:rsid w:val="0059715D"/>
    <w:rsid w:val="00597579"/>
    <w:rsid w:val="005A1247"/>
    <w:rsid w:val="005A15D1"/>
    <w:rsid w:val="005A1785"/>
    <w:rsid w:val="005A2CB9"/>
    <w:rsid w:val="005A3925"/>
    <w:rsid w:val="005A39E1"/>
    <w:rsid w:val="005A42DE"/>
    <w:rsid w:val="005A4AD0"/>
    <w:rsid w:val="005A5373"/>
    <w:rsid w:val="005A555A"/>
    <w:rsid w:val="005A5653"/>
    <w:rsid w:val="005A5A73"/>
    <w:rsid w:val="005A5B07"/>
    <w:rsid w:val="005A6D57"/>
    <w:rsid w:val="005A6DFD"/>
    <w:rsid w:val="005A77AF"/>
    <w:rsid w:val="005B02D6"/>
    <w:rsid w:val="005B078C"/>
    <w:rsid w:val="005B1677"/>
    <w:rsid w:val="005B1715"/>
    <w:rsid w:val="005B4356"/>
    <w:rsid w:val="005B49DD"/>
    <w:rsid w:val="005B5494"/>
    <w:rsid w:val="005B56FB"/>
    <w:rsid w:val="005B6205"/>
    <w:rsid w:val="005B673A"/>
    <w:rsid w:val="005B7705"/>
    <w:rsid w:val="005C0053"/>
    <w:rsid w:val="005C0173"/>
    <w:rsid w:val="005C0DC3"/>
    <w:rsid w:val="005C2A43"/>
    <w:rsid w:val="005C2B89"/>
    <w:rsid w:val="005C51BD"/>
    <w:rsid w:val="005C64B0"/>
    <w:rsid w:val="005C65DC"/>
    <w:rsid w:val="005C77E7"/>
    <w:rsid w:val="005D0EDF"/>
    <w:rsid w:val="005D2BB2"/>
    <w:rsid w:val="005D3FA5"/>
    <w:rsid w:val="005D42B0"/>
    <w:rsid w:val="005D46FD"/>
    <w:rsid w:val="005D483E"/>
    <w:rsid w:val="005D4E54"/>
    <w:rsid w:val="005D546B"/>
    <w:rsid w:val="005D596C"/>
    <w:rsid w:val="005D5E49"/>
    <w:rsid w:val="005D711B"/>
    <w:rsid w:val="005D7D53"/>
    <w:rsid w:val="005D7D8B"/>
    <w:rsid w:val="005D7E1E"/>
    <w:rsid w:val="005E0A43"/>
    <w:rsid w:val="005E1A4D"/>
    <w:rsid w:val="005E33B4"/>
    <w:rsid w:val="005E5723"/>
    <w:rsid w:val="005E5CC2"/>
    <w:rsid w:val="005E60EA"/>
    <w:rsid w:val="005F08B4"/>
    <w:rsid w:val="005F3328"/>
    <w:rsid w:val="005F36B1"/>
    <w:rsid w:val="005F378A"/>
    <w:rsid w:val="005F4936"/>
    <w:rsid w:val="005F5417"/>
    <w:rsid w:val="005F56F4"/>
    <w:rsid w:val="005F6E0F"/>
    <w:rsid w:val="005F6EAF"/>
    <w:rsid w:val="00605898"/>
    <w:rsid w:val="0060727B"/>
    <w:rsid w:val="006072E4"/>
    <w:rsid w:val="00607CEF"/>
    <w:rsid w:val="0061052B"/>
    <w:rsid w:val="00610DB6"/>
    <w:rsid w:val="0061103F"/>
    <w:rsid w:val="0061115C"/>
    <w:rsid w:val="00611F72"/>
    <w:rsid w:val="006126DB"/>
    <w:rsid w:val="0061401C"/>
    <w:rsid w:val="00615472"/>
    <w:rsid w:val="00615A2C"/>
    <w:rsid w:val="006164E6"/>
    <w:rsid w:val="00616A12"/>
    <w:rsid w:val="00616F99"/>
    <w:rsid w:val="00617386"/>
    <w:rsid w:val="00620301"/>
    <w:rsid w:val="0062034F"/>
    <w:rsid w:val="00621FBC"/>
    <w:rsid w:val="006220C4"/>
    <w:rsid w:val="006229AC"/>
    <w:rsid w:val="00622B7C"/>
    <w:rsid w:val="00622E3F"/>
    <w:rsid w:val="0062387B"/>
    <w:rsid w:val="0062391E"/>
    <w:rsid w:val="006250A1"/>
    <w:rsid w:val="00625160"/>
    <w:rsid w:val="00625E65"/>
    <w:rsid w:val="0062689C"/>
    <w:rsid w:val="00627EF1"/>
    <w:rsid w:val="00630215"/>
    <w:rsid w:val="006304D4"/>
    <w:rsid w:val="006304E4"/>
    <w:rsid w:val="006309E8"/>
    <w:rsid w:val="0063408D"/>
    <w:rsid w:val="00634B75"/>
    <w:rsid w:val="00634CD4"/>
    <w:rsid w:val="00635593"/>
    <w:rsid w:val="00635865"/>
    <w:rsid w:val="00636370"/>
    <w:rsid w:val="00637CFF"/>
    <w:rsid w:val="00641F2E"/>
    <w:rsid w:val="006427F9"/>
    <w:rsid w:val="006433A0"/>
    <w:rsid w:val="006445A8"/>
    <w:rsid w:val="00645B03"/>
    <w:rsid w:val="0064666D"/>
    <w:rsid w:val="006468E4"/>
    <w:rsid w:val="00647BB2"/>
    <w:rsid w:val="00647EFA"/>
    <w:rsid w:val="00650CD0"/>
    <w:rsid w:val="00651828"/>
    <w:rsid w:val="006527CF"/>
    <w:rsid w:val="0065299D"/>
    <w:rsid w:val="0065337A"/>
    <w:rsid w:val="006544DA"/>
    <w:rsid w:val="00654BCE"/>
    <w:rsid w:val="00654C20"/>
    <w:rsid w:val="006558A2"/>
    <w:rsid w:val="00655A83"/>
    <w:rsid w:val="0065638D"/>
    <w:rsid w:val="0065665E"/>
    <w:rsid w:val="006606A7"/>
    <w:rsid w:val="00661C55"/>
    <w:rsid w:val="00662086"/>
    <w:rsid w:val="00662816"/>
    <w:rsid w:val="00662DED"/>
    <w:rsid w:val="00663DBE"/>
    <w:rsid w:val="00667076"/>
    <w:rsid w:val="006717F5"/>
    <w:rsid w:val="00672580"/>
    <w:rsid w:val="00672A35"/>
    <w:rsid w:val="00673F91"/>
    <w:rsid w:val="006754BB"/>
    <w:rsid w:val="006758C3"/>
    <w:rsid w:val="00676BAF"/>
    <w:rsid w:val="00676D80"/>
    <w:rsid w:val="00682700"/>
    <w:rsid w:val="00682C0B"/>
    <w:rsid w:val="00683B78"/>
    <w:rsid w:val="00685247"/>
    <w:rsid w:val="00685984"/>
    <w:rsid w:val="00686262"/>
    <w:rsid w:val="006864AB"/>
    <w:rsid w:val="006875AE"/>
    <w:rsid w:val="00691244"/>
    <w:rsid w:val="006924DC"/>
    <w:rsid w:val="00692BF7"/>
    <w:rsid w:val="006931CE"/>
    <w:rsid w:val="00693282"/>
    <w:rsid w:val="006939AA"/>
    <w:rsid w:val="00693C93"/>
    <w:rsid w:val="00693D87"/>
    <w:rsid w:val="0069573C"/>
    <w:rsid w:val="006974FD"/>
    <w:rsid w:val="00697F07"/>
    <w:rsid w:val="006A5851"/>
    <w:rsid w:val="006A5A73"/>
    <w:rsid w:val="006A6538"/>
    <w:rsid w:val="006A77DB"/>
    <w:rsid w:val="006B0644"/>
    <w:rsid w:val="006B1B88"/>
    <w:rsid w:val="006B2040"/>
    <w:rsid w:val="006B357B"/>
    <w:rsid w:val="006B3B3E"/>
    <w:rsid w:val="006B3DC6"/>
    <w:rsid w:val="006B3F75"/>
    <w:rsid w:val="006C0556"/>
    <w:rsid w:val="006C05D0"/>
    <w:rsid w:val="006C0C56"/>
    <w:rsid w:val="006C0EC6"/>
    <w:rsid w:val="006C0EC9"/>
    <w:rsid w:val="006C1BA5"/>
    <w:rsid w:val="006C21A3"/>
    <w:rsid w:val="006C3B96"/>
    <w:rsid w:val="006C50B0"/>
    <w:rsid w:val="006C52B0"/>
    <w:rsid w:val="006C5AD1"/>
    <w:rsid w:val="006C65FD"/>
    <w:rsid w:val="006C71DB"/>
    <w:rsid w:val="006C759F"/>
    <w:rsid w:val="006D00C1"/>
    <w:rsid w:val="006D1520"/>
    <w:rsid w:val="006D261E"/>
    <w:rsid w:val="006D3601"/>
    <w:rsid w:val="006D40AC"/>
    <w:rsid w:val="006D467D"/>
    <w:rsid w:val="006D5CC9"/>
    <w:rsid w:val="006D681D"/>
    <w:rsid w:val="006D6D0F"/>
    <w:rsid w:val="006D798A"/>
    <w:rsid w:val="006D7DAC"/>
    <w:rsid w:val="006D7DE9"/>
    <w:rsid w:val="006E075E"/>
    <w:rsid w:val="006E1D53"/>
    <w:rsid w:val="006E210B"/>
    <w:rsid w:val="006E211F"/>
    <w:rsid w:val="006E2B1B"/>
    <w:rsid w:val="006E4B44"/>
    <w:rsid w:val="006E6225"/>
    <w:rsid w:val="006E7F40"/>
    <w:rsid w:val="006F03F2"/>
    <w:rsid w:val="006F1685"/>
    <w:rsid w:val="006F25A8"/>
    <w:rsid w:val="006F43C8"/>
    <w:rsid w:val="006F44E6"/>
    <w:rsid w:val="006F47A5"/>
    <w:rsid w:val="006F48EB"/>
    <w:rsid w:val="006F5088"/>
    <w:rsid w:val="006F7645"/>
    <w:rsid w:val="006F7A08"/>
    <w:rsid w:val="006F7B14"/>
    <w:rsid w:val="006F7D6E"/>
    <w:rsid w:val="007000F1"/>
    <w:rsid w:val="00700118"/>
    <w:rsid w:val="00700773"/>
    <w:rsid w:val="007014F3"/>
    <w:rsid w:val="00702DF0"/>
    <w:rsid w:val="0070365D"/>
    <w:rsid w:val="00703AD2"/>
    <w:rsid w:val="00704160"/>
    <w:rsid w:val="00704563"/>
    <w:rsid w:val="00704D90"/>
    <w:rsid w:val="007054AE"/>
    <w:rsid w:val="007063FB"/>
    <w:rsid w:val="007071FF"/>
    <w:rsid w:val="00707EFB"/>
    <w:rsid w:val="007102C4"/>
    <w:rsid w:val="007115C8"/>
    <w:rsid w:val="0071181A"/>
    <w:rsid w:val="00711E30"/>
    <w:rsid w:val="007140C1"/>
    <w:rsid w:val="0071473F"/>
    <w:rsid w:val="00715166"/>
    <w:rsid w:val="00715795"/>
    <w:rsid w:val="00715CFA"/>
    <w:rsid w:val="0071604F"/>
    <w:rsid w:val="007177C2"/>
    <w:rsid w:val="00717BB7"/>
    <w:rsid w:val="0072032C"/>
    <w:rsid w:val="007203B3"/>
    <w:rsid w:val="00720FD2"/>
    <w:rsid w:val="00723F1B"/>
    <w:rsid w:val="0072588D"/>
    <w:rsid w:val="00725CC4"/>
    <w:rsid w:val="00726B6A"/>
    <w:rsid w:val="00727544"/>
    <w:rsid w:val="007276DD"/>
    <w:rsid w:val="00727DF7"/>
    <w:rsid w:val="00727E69"/>
    <w:rsid w:val="00731F18"/>
    <w:rsid w:val="00733795"/>
    <w:rsid w:val="00733BD3"/>
    <w:rsid w:val="00736326"/>
    <w:rsid w:val="007367E0"/>
    <w:rsid w:val="00736D70"/>
    <w:rsid w:val="00737ACB"/>
    <w:rsid w:val="00737EF8"/>
    <w:rsid w:val="007418E6"/>
    <w:rsid w:val="00741D9F"/>
    <w:rsid w:val="00742334"/>
    <w:rsid w:val="007423EC"/>
    <w:rsid w:val="00742C2D"/>
    <w:rsid w:val="00743835"/>
    <w:rsid w:val="00744E44"/>
    <w:rsid w:val="00744F1D"/>
    <w:rsid w:val="00750964"/>
    <w:rsid w:val="00751049"/>
    <w:rsid w:val="0075150D"/>
    <w:rsid w:val="00751D48"/>
    <w:rsid w:val="00752A32"/>
    <w:rsid w:val="0075470B"/>
    <w:rsid w:val="00754AA8"/>
    <w:rsid w:val="00755404"/>
    <w:rsid w:val="00755A1B"/>
    <w:rsid w:val="00756269"/>
    <w:rsid w:val="00756F3F"/>
    <w:rsid w:val="00761B32"/>
    <w:rsid w:val="00761CED"/>
    <w:rsid w:val="00762B81"/>
    <w:rsid w:val="00762F0C"/>
    <w:rsid w:val="007632BE"/>
    <w:rsid w:val="00763EA1"/>
    <w:rsid w:val="0076416F"/>
    <w:rsid w:val="00764200"/>
    <w:rsid w:val="0076429B"/>
    <w:rsid w:val="00764833"/>
    <w:rsid w:val="0076643B"/>
    <w:rsid w:val="00766FE6"/>
    <w:rsid w:val="00770615"/>
    <w:rsid w:val="007712B9"/>
    <w:rsid w:val="007724FD"/>
    <w:rsid w:val="00773364"/>
    <w:rsid w:val="0077386D"/>
    <w:rsid w:val="007747CA"/>
    <w:rsid w:val="007752DB"/>
    <w:rsid w:val="0077535C"/>
    <w:rsid w:val="00775567"/>
    <w:rsid w:val="0078202C"/>
    <w:rsid w:val="00787E2A"/>
    <w:rsid w:val="00790094"/>
    <w:rsid w:val="00790459"/>
    <w:rsid w:val="007905C5"/>
    <w:rsid w:val="00790A63"/>
    <w:rsid w:val="00790FED"/>
    <w:rsid w:val="00792151"/>
    <w:rsid w:val="00792268"/>
    <w:rsid w:val="0079414E"/>
    <w:rsid w:val="0079485E"/>
    <w:rsid w:val="00794C1C"/>
    <w:rsid w:val="00797025"/>
    <w:rsid w:val="007A2BBD"/>
    <w:rsid w:val="007A2DB8"/>
    <w:rsid w:val="007A3245"/>
    <w:rsid w:val="007A4446"/>
    <w:rsid w:val="007A52A5"/>
    <w:rsid w:val="007A6BC6"/>
    <w:rsid w:val="007A733B"/>
    <w:rsid w:val="007B058F"/>
    <w:rsid w:val="007B0F5C"/>
    <w:rsid w:val="007B11FC"/>
    <w:rsid w:val="007B1728"/>
    <w:rsid w:val="007B2636"/>
    <w:rsid w:val="007B2822"/>
    <w:rsid w:val="007B2977"/>
    <w:rsid w:val="007B3196"/>
    <w:rsid w:val="007B3C37"/>
    <w:rsid w:val="007B4505"/>
    <w:rsid w:val="007B45C9"/>
    <w:rsid w:val="007B4C54"/>
    <w:rsid w:val="007B54A8"/>
    <w:rsid w:val="007B623C"/>
    <w:rsid w:val="007B7F54"/>
    <w:rsid w:val="007C0AAA"/>
    <w:rsid w:val="007C1244"/>
    <w:rsid w:val="007C1466"/>
    <w:rsid w:val="007C33AB"/>
    <w:rsid w:val="007C41E9"/>
    <w:rsid w:val="007C4FD3"/>
    <w:rsid w:val="007C73A7"/>
    <w:rsid w:val="007D030C"/>
    <w:rsid w:val="007D1BE0"/>
    <w:rsid w:val="007D26D1"/>
    <w:rsid w:val="007D2C55"/>
    <w:rsid w:val="007D2FA6"/>
    <w:rsid w:val="007D37CC"/>
    <w:rsid w:val="007D65B6"/>
    <w:rsid w:val="007D70CC"/>
    <w:rsid w:val="007E0BC3"/>
    <w:rsid w:val="007E13D4"/>
    <w:rsid w:val="007E159A"/>
    <w:rsid w:val="007E2C62"/>
    <w:rsid w:val="007E330F"/>
    <w:rsid w:val="007E4C34"/>
    <w:rsid w:val="007E56B7"/>
    <w:rsid w:val="007E5A91"/>
    <w:rsid w:val="007E5B2E"/>
    <w:rsid w:val="007E61CD"/>
    <w:rsid w:val="007E68D1"/>
    <w:rsid w:val="007E6A78"/>
    <w:rsid w:val="007E725A"/>
    <w:rsid w:val="007E7F79"/>
    <w:rsid w:val="007F0836"/>
    <w:rsid w:val="007F18E2"/>
    <w:rsid w:val="007F200B"/>
    <w:rsid w:val="007F644D"/>
    <w:rsid w:val="007F7BFC"/>
    <w:rsid w:val="008003B3"/>
    <w:rsid w:val="00800689"/>
    <w:rsid w:val="00801E3B"/>
    <w:rsid w:val="00801FD4"/>
    <w:rsid w:val="0080227B"/>
    <w:rsid w:val="00802D93"/>
    <w:rsid w:val="008049A5"/>
    <w:rsid w:val="00805CD6"/>
    <w:rsid w:val="0080672B"/>
    <w:rsid w:val="008104A4"/>
    <w:rsid w:val="008113D5"/>
    <w:rsid w:val="00811A5A"/>
    <w:rsid w:val="008122BF"/>
    <w:rsid w:val="008125A7"/>
    <w:rsid w:val="00813776"/>
    <w:rsid w:val="0081495B"/>
    <w:rsid w:val="00816018"/>
    <w:rsid w:val="008166A6"/>
    <w:rsid w:val="00816716"/>
    <w:rsid w:val="008169C3"/>
    <w:rsid w:val="00817722"/>
    <w:rsid w:val="00820EF9"/>
    <w:rsid w:val="00820F5D"/>
    <w:rsid w:val="00821764"/>
    <w:rsid w:val="008219FB"/>
    <w:rsid w:val="00821C48"/>
    <w:rsid w:val="00822AF2"/>
    <w:rsid w:val="00823605"/>
    <w:rsid w:val="00823A2A"/>
    <w:rsid w:val="00824297"/>
    <w:rsid w:val="0082482C"/>
    <w:rsid w:val="00825013"/>
    <w:rsid w:val="00825587"/>
    <w:rsid w:val="00826462"/>
    <w:rsid w:val="008304D4"/>
    <w:rsid w:val="00830AF1"/>
    <w:rsid w:val="00831349"/>
    <w:rsid w:val="008338AA"/>
    <w:rsid w:val="00834365"/>
    <w:rsid w:val="00834DB1"/>
    <w:rsid w:val="008356E9"/>
    <w:rsid w:val="008369A4"/>
    <w:rsid w:val="00836E52"/>
    <w:rsid w:val="008371E7"/>
    <w:rsid w:val="00837FD7"/>
    <w:rsid w:val="00837FEB"/>
    <w:rsid w:val="008420EC"/>
    <w:rsid w:val="008438D3"/>
    <w:rsid w:val="00844767"/>
    <w:rsid w:val="0084550B"/>
    <w:rsid w:val="00845979"/>
    <w:rsid w:val="0084636D"/>
    <w:rsid w:val="00851FAD"/>
    <w:rsid w:val="008521C4"/>
    <w:rsid w:val="00852888"/>
    <w:rsid w:val="008529BC"/>
    <w:rsid w:val="00852A27"/>
    <w:rsid w:val="00854789"/>
    <w:rsid w:val="00854C06"/>
    <w:rsid w:val="00856334"/>
    <w:rsid w:val="00856C14"/>
    <w:rsid w:val="008572A0"/>
    <w:rsid w:val="00857CCA"/>
    <w:rsid w:val="008600B6"/>
    <w:rsid w:val="008607C1"/>
    <w:rsid w:val="00860EBA"/>
    <w:rsid w:val="00861136"/>
    <w:rsid w:val="0086145D"/>
    <w:rsid w:val="00861B78"/>
    <w:rsid w:val="00861BF2"/>
    <w:rsid w:val="008631A7"/>
    <w:rsid w:val="00863BFC"/>
    <w:rsid w:val="00863D19"/>
    <w:rsid w:val="0086416B"/>
    <w:rsid w:val="00867916"/>
    <w:rsid w:val="00867DE0"/>
    <w:rsid w:val="00870217"/>
    <w:rsid w:val="0087040C"/>
    <w:rsid w:val="00871C9E"/>
    <w:rsid w:val="0087354B"/>
    <w:rsid w:val="00873D7A"/>
    <w:rsid w:val="0087403F"/>
    <w:rsid w:val="00874894"/>
    <w:rsid w:val="008761E3"/>
    <w:rsid w:val="008761F3"/>
    <w:rsid w:val="0087685A"/>
    <w:rsid w:val="00876A04"/>
    <w:rsid w:val="00876CB0"/>
    <w:rsid w:val="00877589"/>
    <w:rsid w:val="00877B67"/>
    <w:rsid w:val="00881E50"/>
    <w:rsid w:val="0088307A"/>
    <w:rsid w:val="00883F5C"/>
    <w:rsid w:val="0088432D"/>
    <w:rsid w:val="00884453"/>
    <w:rsid w:val="00884649"/>
    <w:rsid w:val="00885A30"/>
    <w:rsid w:val="00885B8E"/>
    <w:rsid w:val="00886A26"/>
    <w:rsid w:val="00886BB9"/>
    <w:rsid w:val="00886CD0"/>
    <w:rsid w:val="0088760B"/>
    <w:rsid w:val="00887AF6"/>
    <w:rsid w:val="00887C3A"/>
    <w:rsid w:val="00887D22"/>
    <w:rsid w:val="00887DD3"/>
    <w:rsid w:val="0089199D"/>
    <w:rsid w:val="00893AA0"/>
    <w:rsid w:val="00893BE0"/>
    <w:rsid w:val="00894BA3"/>
    <w:rsid w:val="00895808"/>
    <w:rsid w:val="008A08E0"/>
    <w:rsid w:val="008A1C18"/>
    <w:rsid w:val="008A2987"/>
    <w:rsid w:val="008A34BA"/>
    <w:rsid w:val="008A4A2C"/>
    <w:rsid w:val="008A4C77"/>
    <w:rsid w:val="008A644C"/>
    <w:rsid w:val="008B1802"/>
    <w:rsid w:val="008B39F0"/>
    <w:rsid w:val="008B3EDF"/>
    <w:rsid w:val="008B458F"/>
    <w:rsid w:val="008B4800"/>
    <w:rsid w:val="008B4B53"/>
    <w:rsid w:val="008B5610"/>
    <w:rsid w:val="008B5D51"/>
    <w:rsid w:val="008B6169"/>
    <w:rsid w:val="008B71FC"/>
    <w:rsid w:val="008B75FC"/>
    <w:rsid w:val="008C011A"/>
    <w:rsid w:val="008C02A3"/>
    <w:rsid w:val="008C042C"/>
    <w:rsid w:val="008C1072"/>
    <w:rsid w:val="008C19FA"/>
    <w:rsid w:val="008C20E2"/>
    <w:rsid w:val="008C2A33"/>
    <w:rsid w:val="008C2EEE"/>
    <w:rsid w:val="008C36B9"/>
    <w:rsid w:val="008C4845"/>
    <w:rsid w:val="008C59BF"/>
    <w:rsid w:val="008C74D8"/>
    <w:rsid w:val="008C75ED"/>
    <w:rsid w:val="008C76CA"/>
    <w:rsid w:val="008C782A"/>
    <w:rsid w:val="008C7AF9"/>
    <w:rsid w:val="008D042C"/>
    <w:rsid w:val="008D260C"/>
    <w:rsid w:val="008D29A4"/>
    <w:rsid w:val="008D44A4"/>
    <w:rsid w:val="008D44E4"/>
    <w:rsid w:val="008D4CC6"/>
    <w:rsid w:val="008D547A"/>
    <w:rsid w:val="008D552F"/>
    <w:rsid w:val="008D560E"/>
    <w:rsid w:val="008D56EA"/>
    <w:rsid w:val="008D6E9E"/>
    <w:rsid w:val="008D7571"/>
    <w:rsid w:val="008E2252"/>
    <w:rsid w:val="008E3570"/>
    <w:rsid w:val="008E3889"/>
    <w:rsid w:val="008E4BC8"/>
    <w:rsid w:val="008E5458"/>
    <w:rsid w:val="008F0028"/>
    <w:rsid w:val="008F041B"/>
    <w:rsid w:val="008F1E60"/>
    <w:rsid w:val="008F1FEF"/>
    <w:rsid w:val="008F343A"/>
    <w:rsid w:val="008F391B"/>
    <w:rsid w:val="008F5102"/>
    <w:rsid w:val="008F6307"/>
    <w:rsid w:val="008F73BB"/>
    <w:rsid w:val="008F7413"/>
    <w:rsid w:val="008F76DD"/>
    <w:rsid w:val="008F7C66"/>
    <w:rsid w:val="0090025C"/>
    <w:rsid w:val="00901416"/>
    <w:rsid w:val="009026AE"/>
    <w:rsid w:val="009027CD"/>
    <w:rsid w:val="00904468"/>
    <w:rsid w:val="009048D6"/>
    <w:rsid w:val="00904957"/>
    <w:rsid w:val="009057F0"/>
    <w:rsid w:val="0090786A"/>
    <w:rsid w:val="00907D31"/>
    <w:rsid w:val="00912CEE"/>
    <w:rsid w:val="00913188"/>
    <w:rsid w:val="0091326E"/>
    <w:rsid w:val="0091429A"/>
    <w:rsid w:val="0091461A"/>
    <w:rsid w:val="00916E12"/>
    <w:rsid w:val="009170D2"/>
    <w:rsid w:val="009171EA"/>
    <w:rsid w:val="00917233"/>
    <w:rsid w:val="00917A08"/>
    <w:rsid w:val="009210AE"/>
    <w:rsid w:val="00921E0C"/>
    <w:rsid w:val="00924692"/>
    <w:rsid w:val="009246D9"/>
    <w:rsid w:val="00924CF1"/>
    <w:rsid w:val="00926397"/>
    <w:rsid w:val="00926BCF"/>
    <w:rsid w:val="00926F23"/>
    <w:rsid w:val="009271EC"/>
    <w:rsid w:val="0092772C"/>
    <w:rsid w:val="00930028"/>
    <w:rsid w:val="00931798"/>
    <w:rsid w:val="009319D8"/>
    <w:rsid w:val="0093228B"/>
    <w:rsid w:val="00932696"/>
    <w:rsid w:val="00935579"/>
    <w:rsid w:val="0093588B"/>
    <w:rsid w:val="009368CE"/>
    <w:rsid w:val="00941176"/>
    <w:rsid w:val="00942D35"/>
    <w:rsid w:val="00944310"/>
    <w:rsid w:val="00944C58"/>
    <w:rsid w:val="00944DEE"/>
    <w:rsid w:val="00945EB5"/>
    <w:rsid w:val="00946006"/>
    <w:rsid w:val="009464BC"/>
    <w:rsid w:val="00946D64"/>
    <w:rsid w:val="00947F65"/>
    <w:rsid w:val="00950599"/>
    <w:rsid w:val="00951E96"/>
    <w:rsid w:val="009527FC"/>
    <w:rsid w:val="00953DF8"/>
    <w:rsid w:val="00954A35"/>
    <w:rsid w:val="00955D59"/>
    <w:rsid w:val="00956AEB"/>
    <w:rsid w:val="00957008"/>
    <w:rsid w:val="009609DF"/>
    <w:rsid w:val="00961851"/>
    <w:rsid w:val="00961EC6"/>
    <w:rsid w:val="0096239D"/>
    <w:rsid w:val="00963404"/>
    <w:rsid w:val="00965DFA"/>
    <w:rsid w:val="009667D6"/>
    <w:rsid w:val="009678B8"/>
    <w:rsid w:val="00970039"/>
    <w:rsid w:val="00971BDE"/>
    <w:rsid w:val="00971BFF"/>
    <w:rsid w:val="009743F0"/>
    <w:rsid w:val="00974DC4"/>
    <w:rsid w:val="0097510A"/>
    <w:rsid w:val="0097540F"/>
    <w:rsid w:val="009761D1"/>
    <w:rsid w:val="0097772D"/>
    <w:rsid w:val="00977E72"/>
    <w:rsid w:val="00977F1F"/>
    <w:rsid w:val="00982D58"/>
    <w:rsid w:val="00984222"/>
    <w:rsid w:val="00986249"/>
    <w:rsid w:val="009867F6"/>
    <w:rsid w:val="00986C84"/>
    <w:rsid w:val="00987BA2"/>
    <w:rsid w:val="009905A0"/>
    <w:rsid w:val="00990F6F"/>
    <w:rsid w:val="009911A2"/>
    <w:rsid w:val="00991EBC"/>
    <w:rsid w:val="009927AB"/>
    <w:rsid w:val="00992AA6"/>
    <w:rsid w:val="00994088"/>
    <w:rsid w:val="0099408A"/>
    <w:rsid w:val="00996EEC"/>
    <w:rsid w:val="00997664"/>
    <w:rsid w:val="009A01F5"/>
    <w:rsid w:val="009A0794"/>
    <w:rsid w:val="009A0E1D"/>
    <w:rsid w:val="009A1143"/>
    <w:rsid w:val="009A17CD"/>
    <w:rsid w:val="009A3CB4"/>
    <w:rsid w:val="009A4602"/>
    <w:rsid w:val="009A5A3D"/>
    <w:rsid w:val="009A60D7"/>
    <w:rsid w:val="009B0B68"/>
    <w:rsid w:val="009B29B8"/>
    <w:rsid w:val="009B3614"/>
    <w:rsid w:val="009B393C"/>
    <w:rsid w:val="009B3D2F"/>
    <w:rsid w:val="009B40FC"/>
    <w:rsid w:val="009B4363"/>
    <w:rsid w:val="009B46B3"/>
    <w:rsid w:val="009B47B9"/>
    <w:rsid w:val="009B48DC"/>
    <w:rsid w:val="009B5127"/>
    <w:rsid w:val="009B5E69"/>
    <w:rsid w:val="009B683E"/>
    <w:rsid w:val="009B6C05"/>
    <w:rsid w:val="009B7CC5"/>
    <w:rsid w:val="009B7DBD"/>
    <w:rsid w:val="009C07E4"/>
    <w:rsid w:val="009C089C"/>
    <w:rsid w:val="009C1171"/>
    <w:rsid w:val="009C1E74"/>
    <w:rsid w:val="009C2989"/>
    <w:rsid w:val="009C3325"/>
    <w:rsid w:val="009C4EBF"/>
    <w:rsid w:val="009C609C"/>
    <w:rsid w:val="009D038D"/>
    <w:rsid w:val="009D0E58"/>
    <w:rsid w:val="009D10C0"/>
    <w:rsid w:val="009D243C"/>
    <w:rsid w:val="009D26B4"/>
    <w:rsid w:val="009D2956"/>
    <w:rsid w:val="009D2E85"/>
    <w:rsid w:val="009D3F4C"/>
    <w:rsid w:val="009D5F46"/>
    <w:rsid w:val="009D5F84"/>
    <w:rsid w:val="009D67FF"/>
    <w:rsid w:val="009D72BA"/>
    <w:rsid w:val="009D744C"/>
    <w:rsid w:val="009D7A21"/>
    <w:rsid w:val="009D7B68"/>
    <w:rsid w:val="009D7C28"/>
    <w:rsid w:val="009D7DEB"/>
    <w:rsid w:val="009E0163"/>
    <w:rsid w:val="009E1095"/>
    <w:rsid w:val="009E1DD5"/>
    <w:rsid w:val="009E3054"/>
    <w:rsid w:val="009E3650"/>
    <w:rsid w:val="009E3685"/>
    <w:rsid w:val="009E4CB6"/>
    <w:rsid w:val="009E56C2"/>
    <w:rsid w:val="009E5FD6"/>
    <w:rsid w:val="009F03D5"/>
    <w:rsid w:val="009F044C"/>
    <w:rsid w:val="009F0956"/>
    <w:rsid w:val="009F2A4B"/>
    <w:rsid w:val="009F3585"/>
    <w:rsid w:val="009F371D"/>
    <w:rsid w:val="009F3BC1"/>
    <w:rsid w:val="009F4B09"/>
    <w:rsid w:val="009F5671"/>
    <w:rsid w:val="009F5735"/>
    <w:rsid w:val="009F642D"/>
    <w:rsid w:val="009F75E8"/>
    <w:rsid w:val="00A01247"/>
    <w:rsid w:val="00A0147C"/>
    <w:rsid w:val="00A023AB"/>
    <w:rsid w:val="00A02A1C"/>
    <w:rsid w:val="00A02C83"/>
    <w:rsid w:val="00A04FD0"/>
    <w:rsid w:val="00A057C1"/>
    <w:rsid w:val="00A07A90"/>
    <w:rsid w:val="00A07F23"/>
    <w:rsid w:val="00A11759"/>
    <w:rsid w:val="00A12512"/>
    <w:rsid w:val="00A1264B"/>
    <w:rsid w:val="00A12667"/>
    <w:rsid w:val="00A12D95"/>
    <w:rsid w:val="00A13CEA"/>
    <w:rsid w:val="00A13FC5"/>
    <w:rsid w:val="00A14B49"/>
    <w:rsid w:val="00A14DDF"/>
    <w:rsid w:val="00A1593F"/>
    <w:rsid w:val="00A16B9C"/>
    <w:rsid w:val="00A172BE"/>
    <w:rsid w:val="00A1780F"/>
    <w:rsid w:val="00A17C87"/>
    <w:rsid w:val="00A20208"/>
    <w:rsid w:val="00A2053E"/>
    <w:rsid w:val="00A2080D"/>
    <w:rsid w:val="00A20B1D"/>
    <w:rsid w:val="00A21233"/>
    <w:rsid w:val="00A2299D"/>
    <w:rsid w:val="00A22C68"/>
    <w:rsid w:val="00A23AB9"/>
    <w:rsid w:val="00A24755"/>
    <w:rsid w:val="00A24960"/>
    <w:rsid w:val="00A24FAB"/>
    <w:rsid w:val="00A25E5E"/>
    <w:rsid w:val="00A27152"/>
    <w:rsid w:val="00A27C6A"/>
    <w:rsid w:val="00A27E72"/>
    <w:rsid w:val="00A305BF"/>
    <w:rsid w:val="00A30B94"/>
    <w:rsid w:val="00A30FCC"/>
    <w:rsid w:val="00A31049"/>
    <w:rsid w:val="00A3111E"/>
    <w:rsid w:val="00A31277"/>
    <w:rsid w:val="00A31CE0"/>
    <w:rsid w:val="00A3208A"/>
    <w:rsid w:val="00A33BBD"/>
    <w:rsid w:val="00A359DB"/>
    <w:rsid w:val="00A35C68"/>
    <w:rsid w:val="00A360A0"/>
    <w:rsid w:val="00A3610D"/>
    <w:rsid w:val="00A36AE8"/>
    <w:rsid w:val="00A36E93"/>
    <w:rsid w:val="00A37F8E"/>
    <w:rsid w:val="00A41262"/>
    <w:rsid w:val="00A41AFA"/>
    <w:rsid w:val="00A42048"/>
    <w:rsid w:val="00A420A6"/>
    <w:rsid w:val="00A42F75"/>
    <w:rsid w:val="00A43EAD"/>
    <w:rsid w:val="00A443FC"/>
    <w:rsid w:val="00A44B3B"/>
    <w:rsid w:val="00A44C36"/>
    <w:rsid w:val="00A4748B"/>
    <w:rsid w:val="00A47BF5"/>
    <w:rsid w:val="00A47E19"/>
    <w:rsid w:val="00A47F51"/>
    <w:rsid w:val="00A51C76"/>
    <w:rsid w:val="00A53C26"/>
    <w:rsid w:val="00A544D1"/>
    <w:rsid w:val="00A55633"/>
    <w:rsid w:val="00A55B80"/>
    <w:rsid w:val="00A57043"/>
    <w:rsid w:val="00A57C59"/>
    <w:rsid w:val="00A611BE"/>
    <w:rsid w:val="00A61563"/>
    <w:rsid w:val="00A63361"/>
    <w:rsid w:val="00A63C0C"/>
    <w:rsid w:val="00A63C8A"/>
    <w:rsid w:val="00A64E26"/>
    <w:rsid w:val="00A665FE"/>
    <w:rsid w:val="00A70330"/>
    <w:rsid w:val="00A7081D"/>
    <w:rsid w:val="00A709BE"/>
    <w:rsid w:val="00A72BD4"/>
    <w:rsid w:val="00A73AEF"/>
    <w:rsid w:val="00A749E9"/>
    <w:rsid w:val="00A75505"/>
    <w:rsid w:val="00A759D9"/>
    <w:rsid w:val="00A7622C"/>
    <w:rsid w:val="00A762FC"/>
    <w:rsid w:val="00A76990"/>
    <w:rsid w:val="00A77F72"/>
    <w:rsid w:val="00A826A5"/>
    <w:rsid w:val="00A82B67"/>
    <w:rsid w:val="00A83976"/>
    <w:rsid w:val="00A843DE"/>
    <w:rsid w:val="00A844BF"/>
    <w:rsid w:val="00A85170"/>
    <w:rsid w:val="00A8538B"/>
    <w:rsid w:val="00A85C7D"/>
    <w:rsid w:val="00A85DA4"/>
    <w:rsid w:val="00A85F91"/>
    <w:rsid w:val="00A86513"/>
    <w:rsid w:val="00A86BDB"/>
    <w:rsid w:val="00A87910"/>
    <w:rsid w:val="00A908A0"/>
    <w:rsid w:val="00A90B84"/>
    <w:rsid w:val="00A92849"/>
    <w:rsid w:val="00A92B72"/>
    <w:rsid w:val="00A9469B"/>
    <w:rsid w:val="00A9546A"/>
    <w:rsid w:val="00A96606"/>
    <w:rsid w:val="00A97300"/>
    <w:rsid w:val="00AA0B79"/>
    <w:rsid w:val="00AA2BE8"/>
    <w:rsid w:val="00AA6365"/>
    <w:rsid w:val="00AA6480"/>
    <w:rsid w:val="00AA73E5"/>
    <w:rsid w:val="00AB1361"/>
    <w:rsid w:val="00AB1BDD"/>
    <w:rsid w:val="00AB1CBB"/>
    <w:rsid w:val="00AB2471"/>
    <w:rsid w:val="00AB30A2"/>
    <w:rsid w:val="00AB411D"/>
    <w:rsid w:val="00AB4CED"/>
    <w:rsid w:val="00AB6AA1"/>
    <w:rsid w:val="00AC0691"/>
    <w:rsid w:val="00AC1906"/>
    <w:rsid w:val="00AC30C4"/>
    <w:rsid w:val="00AC3ADC"/>
    <w:rsid w:val="00AC4762"/>
    <w:rsid w:val="00AC623F"/>
    <w:rsid w:val="00AC6362"/>
    <w:rsid w:val="00AC6729"/>
    <w:rsid w:val="00AD1A12"/>
    <w:rsid w:val="00AD2D05"/>
    <w:rsid w:val="00AD2FC9"/>
    <w:rsid w:val="00AD3834"/>
    <w:rsid w:val="00AD4B90"/>
    <w:rsid w:val="00AD4DC5"/>
    <w:rsid w:val="00AD502E"/>
    <w:rsid w:val="00AD5467"/>
    <w:rsid w:val="00AD5492"/>
    <w:rsid w:val="00AD6221"/>
    <w:rsid w:val="00AD79F1"/>
    <w:rsid w:val="00AE15BC"/>
    <w:rsid w:val="00AE1AC6"/>
    <w:rsid w:val="00AE1B16"/>
    <w:rsid w:val="00AE2453"/>
    <w:rsid w:val="00AE2F65"/>
    <w:rsid w:val="00AE312A"/>
    <w:rsid w:val="00AE35EE"/>
    <w:rsid w:val="00AF17FA"/>
    <w:rsid w:val="00AF25D6"/>
    <w:rsid w:val="00AF3667"/>
    <w:rsid w:val="00AF3D32"/>
    <w:rsid w:val="00AF4636"/>
    <w:rsid w:val="00AF5374"/>
    <w:rsid w:val="00AF6F49"/>
    <w:rsid w:val="00AF7B31"/>
    <w:rsid w:val="00AF7CBC"/>
    <w:rsid w:val="00AF7FB3"/>
    <w:rsid w:val="00B00758"/>
    <w:rsid w:val="00B00CA5"/>
    <w:rsid w:val="00B02EFD"/>
    <w:rsid w:val="00B0476C"/>
    <w:rsid w:val="00B05683"/>
    <w:rsid w:val="00B1049D"/>
    <w:rsid w:val="00B10BD1"/>
    <w:rsid w:val="00B11555"/>
    <w:rsid w:val="00B122EB"/>
    <w:rsid w:val="00B1353D"/>
    <w:rsid w:val="00B13AEE"/>
    <w:rsid w:val="00B14312"/>
    <w:rsid w:val="00B167A5"/>
    <w:rsid w:val="00B1768D"/>
    <w:rsid w:val="00B177E8"/>
    <w:rsid w:val="00B17CD9"/>
    <w:rsid w:val="00B17FFE"/>
    <w:rsid w:val="00B20062"/>
    <w:rsid w:val="00B20B6C"/>
    <w:rsid w:val="00B21521"/>
    <w:rsid w:val="00B241D7"/>
    <w:rsid w:val="00B25179"/>
    <w:rsid w:val="00B2550C"/>
    <w:rsid w:val="00B26627"/>
    <w:rsid w:val="00B26DC5"/>
    <w:rsid w:val="00B271DC"/>
    <w:rsid w:val="00B278BE"/>
    <w:rsid w:val="00B32926"/>
    <w:rsid w:val="00B3323B"/>
    <w:rsid w:val="00B33666"/>
    <w:rsid w:val="00B33EE1"/>
    <w:rsid w:val="00B34121"/>
    <w:rsid w:val="00B34A47"/>
    <w:rsid w:val="00B34D26"/>
    <w:rsid w:val="00B36C24"/>
    <w:rsid w:val="00B3730B"/>
    <w:rsid w:val="00B4087D"/>
    <w:rsid w:val="00B40A1B"/>
    <w:rsid w:val="00B4142D"/>
    <w:rsid w:val="00B4196F"/>
    <w:rsid w:val="00B42448"/>
    <w:rsid w:val="00B425F0"/>
    <w:rsid w:val="00B42D6C"/>
    <w:rsid w:val="00B433C9"/>
    <w:rsid w:val="00B43C36"/>
    <w:rsid w:val="00B44C56"/>
    <w:rsid w:val="00B458A9"/>
    <w:rsid w:val="00B51291"/>
    <w:rsid w:val="00B51BF7"/>
    <w:rsid w:val="00B520C7"/>
    <w:rsid w:val="00B52E3C"/>
    <w:rsid w:val="00B54906"/>
    <w:rsid w:val="00B54BE7"/>
    <w:rsid w:val="00B56712"/>
    <w:rsid w:val="00B569F2"/>
    <w:rsid w:val="00B576A5"/>
    <w:rsid w:val="00B576D2"/>
    <w:rsid w:val="00B57905"/>
    <w:rsid w:val="00B60190"/>
    <w:rsid w:val="00B604D7"/>
    <w:rsid w:val="00B61692"/>
    <w:rsid w:val="00B61F60"/>
    <w:rsid w:val="00B628A9"/>
    <w:rsid w:val="00B630A2"/>
    <w:rsid w:val="00B6434D"/>
    <w:rsid w:val="00B65E4C"/>
    <w:rsid w:val="00B666CD"/>
    <w:rsid w:val="00B70BF2"/>
    <w:rsid w:val="00B71FA7"/>
    <w:rsid w:val="00B7241D"/>
    <w:rsid w:val="00B749B0"/>
    <w:rsid w:val="00B74FB6"/>
    <w:rsid w:val="00B7503D"/>
    <w:rsid w:val="00B75C21"/>
    <w:rsid w:val="00B770C1"/>
    <w:rsid w:val="00B80305"/>
    <w:rsid w:val="00B81521"/>
    <w:rsid w:val="00B81E6D"/>
    <w:rsid w:val="00B821D5"/>
    <w:rsid w:val="00B8283E"/>
    <w:rsid w:val="00B82AE3"/>
    <w:rsid w:val="00B82B2E"/>
    <w:rsid w:val="00B83EB2"/>
    <w:rsid w:val="00B8440C"/>
    <w:rsid w:val="00B85116"/>
    <w:rsid w:val="00B854C3"/>
    <w:rsid w:val="00B861C9"/>
    <w:rsid w:val="00B8689F"/>
    <w:rsid w:val="00B9161D"/>
    <w:rsid w:val="00B92E76"/>
    <w:rsid w:val="00B92EF8"/>
    <w:rsid w:val="00B9311F"/>
    <w:rsid w:val="00B933C0"/>
    <w:rsid w:val="00B94B9C"/>
    <w:rsid w:val="00B94D8A"/>
    <w:rsid w:val="00B960ED"/>
    <w:rsid w:val="00B961BA"/>
    <w:rsid w:val="00B969CF"/>
    <w:rsid w:val="00B96A3E"/>
    <w:rsid w:val="00B9728D"/>
    <w:rsid w:val="00B97756"/>
    <w:rsid w:val="00BA0119"/>
    <w:rsid w:val="00BA0AC1"/>
    <w:rsid w:val="00BA0C62"/>
    <w:rsid w:val="00BA16B3"/>
    <w:rsid w:val="00BA18BB"/>
    <w:rsid w:val="00BA1F3F"/>
    <w:rsid w:val="00BA25BA"/>
    <w:rsid w:val="00BA31C6"/>
    <w:rsid w:val="00BA34C5"/>
    <w:rsid w:val="00BA3ED4"/>
    <w:rsid w:val="00BA47D0"/>
    <w:rsid w:val="00BA4CC6"/>
    <w:rsid w:val="00BA544E"/>
    <w:rsid w:val="00BA629D"/>
    <w:rsid w:val="00BA6415"/>
    <w:rsid w:val="00BA6F24"/>
    <w:rsid w:val="00BA714A"/>
    <w:rsid w:val="00BA764E"/>
    <w:rsid w:val="00BB1DAC"/>
    <w:rsid w:val="00BB3261"/>
    <w:rsid w:val="00BB399C"/>
    <w:rsid w:val="00BB3A40"/>
    <w:rsid w:val="00BB4824"/>
    <w:rsid w:val="00BB48FC"/>
    <w:rsid w:val="00BB4C63"/>
    <w:rsid w:val="00BB4FC3"/>
    <w:rsid w:val="00BB5249"/>
    <w:rsid w:val="00BB594E"/>
    <w:rsid w:val="00BB6A14"/>
    <w:rsid w:val="00BB751C"/>
    <w:rsid w:val="00BC00AF"/>
    <w:rsid w:val="00BC016C"/>
    <w:rsid w:val="00BC098C"/>
    <w:rsid w:val="00BC15AE"/>
    <w:rsid w:val="00BC278F"/>
    <w:rsid w:val="00BC27E5"/>
    <w:rsid w:val="00BC2CE6"/>
    <w:rsid w:val="00BC432D"/>
    <w:rsid w:val="00BC5412"/>
    <w:rsid w:val="00BC5A20"/>
    <w:rsid w:val="00BC663E"/>
    <w:rsid w:val="00BC6B97"/>
    <w:rsid w:val="00BC6ECE"/>
    <w:rsid w:val="00BC75F8"/>
    <w:rsid w:val="00BC766D"/>
    <w:rsid w:val="00BC7822"/>
    <w:rsid w:val="00BC7A8D"/>
    <w:rsid w:val="00BD025C"/>
    <w:rsid w:val="00BD10ED"/>
    <w:rsid w:val="00BD1E6D"/>
    <w:rsid w:val="00BD215A"/>
    <w:rsid w:val="00BD2779"/>
    <w:rsid w:val="00BD2BA7"/>
    <w:rsid w:val="00BD2F37"/>
    <w:rsid w:val="00BD4142"/>
    <w:rsid w:val="00BD52E5"/>
    <w:rsid w:val="00BD6BAD"/>
    <w:rsid w:val="00BD7C96"/>
    <w:rsid w:val="00BE0654"/>
    <w:rsid w:val="00BE113C"/>
    <w:rsid w:val="00BE3C29"/>
    <w:rsid w:val="00BE3C82"/>
    <w:rsid w:val="00BE7343"/>
    <w:rsid w:val="00BF01F2"/>
    <w:rsid w:val="00BF088A"/>
    <w:rsid w:val="00BF0B62"/>
    <w:rsid w:val="00BF2057"/>
    <w:rsid w:val="00BF32A1"/>
    <w:rsid w:val="00BF346D"/>
    <w:rsid w:val="00BF3883"/>
    <w:rsid w:val="00BF3A7F"/>
    <w:rsid w:val="00BF4632"/>
    <w:rsid w:val="00BF4D50"/>
    <w:rsid w:val="00BF590B"/>
    <w:rsid w:val="00BF5BEF"/>
    <w:rsid w:val="00BF6572"/>
    <w:rsid w:val="00BF7DE4"/>
    <w:rsid w:val="00C00D9C"/>
    <w:rsid w:val="00C0495B"/>
    <w:rsid w:val="00C05108"/>
    <w:rsid w:val="00C056E1"/>
    <w:rsid w:val="00C05839"/>
    <w:rsid w:val="00C10537"/>
    <w:rsid w:val="00C1160E"/>
    <w:rsid w:val="00C11B1E"/>
    <w:rsid w:val="00C13635"/>
    <w:rsid w:val="00C13B56"/>
    <w:rsid w:val="00C1786F"/>
    <w:rsid w:val="00C17FDB"/>
    <w:rsid w:val="00C205C2"/>
    <w:rsid w:val="00C21B7A"/>
    <w:rsid w:val="00C229F4"/>
    <w:rsid w:val="00C2312B"/>
    <w:rsid w:val="00C251C3"/>
    <w:rsid w:val="00C25A1B"/>
    <w:rsid w:val="00C26D9B"/>
    <w:rsid w:val="00C301EC"/>
    <w:rsid w:val="00C30829"/>
    <w:rsid w:val="00C30A0C"/>
    <w:rsid w:val="00C30CEB"/>
    <w:rsid w:val="00C320F0"/>
    <w:rsid w:val="00C3303E"/>
    <w:rsid w:val="00C345C1"/>
    <w:rsid w:val="00C34EDD"/>
    <w:rsid w:val="00C35F77"/>
    <w:rsid w:val="00C37647"/>
    <w:rsid w:val="00C37C16"/>
    <w:rsid w:val="00C41566"/>
    <w:rsid w:val="00C42524"/>
    <w:rsid w:val="00C42607"/>
    <w:rsid w:val="00C42911"/>
    <w:rsid w:val="00C43613"/>
    <w:rsid w:val="00C45182"/>
    <w:rsid w:val="00C45F91"/>
    <w:rsid w:val="00C465DB"/>
    <w:rsid w:val="00C46C31"/>
    <w:rsid w:val="00C5124B"/>
    <w:rsid w:val="00C51E98"/>
    <w:rsid w:val="00C525FB"/>
    <w:rsid w:val="00C52F3C"/>
    <w:rsid w:val="00C5501F"/>
    <w:rsid w:val="00C55925"/>
    <w:rsid w:val="00C56754"/>
    <w:rsid w:val="00C56B5D"/>
    <w:rsid w:val="00C56BDF"/>
    <w:rsid w:val="00C6086F"/>
    <w:rsid w:val="00C6342E"/>
    <w:rsid w:val="00C6427E"/>
    <w:rsid w:val="00C6443C"/>
    <w:rsid w:val="00C651CD"/>
    <w:rsid w:val="00C66B9D"/>
    <w:rsid w:val="00C66CD6"/>
    <w:rsid w:val="00C70D38"/>
    <w:rsid w:val="00C72653"/>
    <w:rsid w:val="00C727BC"/>
    <w:rsid w:val="00C72EC7"/>
    <w:rsid w:val="00C73E1A"/>
    <w:rsid w:val="00C74C24"/>
    <w:rsid w:val="00C7534C"/>
    <w:rsid w:val="00C75754"/>
    <w:rsid w:val="00C77256"/>
    <w:rsid w:val="00C7774C"/>
    <w:rsid w:val="00C777AD"/>
    <w:rsid w:val="00C8067D"/>
    <w:rsid w:val="00C80EDC"/>
    <w:rsid w:val="00C817D3"/>
    <w:rsid w:val="00C83B47"/>
    <w:rsid w:val="00C83C43"/>
    <w:rsid w:val="00C8463C"/>
    <w:rsid w:val="00C86748"/>
    <w:rsid w:val="00C873FC"/>
    <w:rsid w:val="00C87B19"/>
    <w:rsid w:val="00C90ACB"/>
    <w:rsid w:val="00C92ACD"/>
    <w:rsid w:val="00C931EB"/>
    <w:rsid w:val="00C93BAF"/>
    <w:rsid w:val="00C9521E"/>
    <w:rsid w:val="00C95DA4"/>
    <w:rsid w:val="00C97135"/>
    <w:rsid w:val="00CA2082"/>
    <w:rsid w:val="00CA2719"/>
    <w:rsid w:val="00CA2C0A"/>
    <w:rsid w:val="00CA41E0"/>
    <w:rsid w:val="00CA47DF"/>
    <w:rsid w:val="00CA57FF"/>
    <w:rsid w:val="00CA64B7"/>
    <w:rsid w:val="00CA6D8B"/>
    <w:rsid w:val="00CA6FB0"/>
    <w:rsid w:val="00CA7756"/>
    <w:rsid w:val="00CA781A"/>
    <w:rsid w:val="00CA7EF7"/>
    <w:rsid w:val="00CB14B7"/>
    <w:rsid w:val="00CB1736"/>
    <w:rsid w:val="00CB1C74"/>
    <w:rsid w:val="00CB2A6C"/>
    <w:rsid w:val="00CB2AAA"/>
    <w:rsid w:val="00CB32B1"/>
    <w:rsid w:val="00CB3354"/>
    <w:rsid w:val="00CB4173"/>
    <w:rsid w:val="00CB6872"/>
    <w:rsid w:val="00CC1330"/>
    <w:rsid w:val="00CC379F"/>
    <w:rsid w:val="00CC3839"/>
    <w:rsid w:val="00CC4033"/>
    <w:rsid w:val="00CC6370"/>
    <w:rsid w:val="00CC6990"/>
    <w:rsid w:val="00CC7EE7"/>
    <w:rsid w:val="00CD067E"/>
    <w:rsid w:val="00CD093B"/>
    <w:rsid w:val="00CD18FB"/>
    <w:rsid w:val="00CD1F37"/>
    <w:rsid w:val="00CD4DB7"/>
    <w:rsid w:val="00CD58B0"/>
    <w:rsid w:val="00CD7170"/>
    <w:rsid w:val="00CD720B"/>
    <w:rsid w:val="00CD7920"/>
    <w:rsid w:val="00CD7AF8"/>
    <w:rsid w:val="00CD7B5C"/>
    <w:rsid w:val="00CE0F98"/>
    <w:rsid w:val="00CE255A"/>
    <w:rsid w:val="00CE33AC"/>
    <w:rsid w:val="00CE67E7"/>
    <w:rsid w:val="00CE6D6A"/>
    <w:rsid w:val="00CF13AE"/>
    <w:rsid w:val="00CF2C65"/>
    <w:rsid w:val="00CF4442"/>
    <w:rsid w:val="00CF4F95"/>
    <w:rsid w:val="00CF518E"/>
    <w:rsid w:val="00CF5E9D"/>
    <w:rsid w:val="00D02910"/>
    <w:rsid w:val="00D02F5E"/>
    <w:rsid w:val="00D02FB7"/>
    <w:rsid w:val="00D03113"/>
    <w:rsid w:val="00D0342F"/>
    <w:rsid w:val="00D037C2"/>
    <w:rsid w:val="00D04170"/>
    <w:rsid w:val="00D05E93"/>
    <w:rsid w:val="00D1137E"/>
    <w:rsid w:val="00D12531"/>
    <w:rsid w:val="00D12E4D"/>
    <w:rsid w:val="00D13695"/>
    <w:rsid w:val="00D13915"/>
    <w:rsid w:val="00D15328"/>
    <w:rsid w:val="00D16397"/>
    <w:rsid w:val="00D20ADD"/>
    <w:rsid w:val="00D20CBB"/>
    <w:rsid w:val="00D20E05"/>
    <w:rsid w:val="00D22A8E"/>
    <w:rsid w:val="00D23E25"/>
    <w:rsid w:val="00D245C4"/>
    <w:rsid w:val="00D25117"/>
    <w:rsid w:val="00D271AF"/>
    <w:rsid w:val="00D2722C"/>
    <w:rsid w:val="00D27D92"/>
    <w:rsid w:val="00D30B54"/>
    <w:rsid w:val="00D31836"/>
    <w:rsid w:val="00D31907"/>
    <w:rsid w:val="00D31BD9"/>
    <w:rsid w:val="00D33BC3"/>
    <w:rsid w:val="00D33E3E"/>
    <w:rsid w:val="00D352D0"/>
    <w:rsid w:val="00D366A4"/>
    <w:rsid w:val="00D37EB5"/>
    <w:rsid w:val="00D43128"/>
    <w:rsid w:val="00D43E46"/>
    <w:rsid w:val="00D440C1"/>
    <w:rsid w:val="00D4454F"/>
    <w:rsid w:val="00D44613"/>
    <w:rsid w:val="00D44644"/>
    <w:rsid w:val="00D447AA"/>
    <w:rsid w:val="00D45B6E"/>
    <w:rsid w:val="00D47E81"/>
    <w:rsid w:val="00D50601"/>
    <w:rsid w:val="00D50D76"/>
    <w:rsid w:val="00D52BA4"/>
    <w:rsid w:val="00D53390"/>
    <w:rsid w:val="00D5531A"/>
    <w:rsid w:val="00D5533F"/>
    <w:rsid w:val="00D55E64"/>
    <w:rsid w:val="00D55E7C"/>
    <w:rsid w:val="00D5607C"/>
    <w:rsid w:val="00D5675B"/>
    <w:rsid w:val="00D578B2"/>
    <w:rsid w:val="00D61333"/>
    <w:rsid w:val="00D6165D"/>
    <w:rsid w:val="00D63281"/>
    <w:rsid w:val="00D64058"/>
    <w:rsid w:val="00D641CD"/>
    <w:rsid w:val="00D6451D"/>
    <w:rsid w:val="00D651AD"/>
    <w:rsid w:val="00D655C4"/>
    <w:rsid w:val="00D655FE"/>
    <w:rsid w:val="00D66159"/>
    <w:rsid w:val="00D669E2"/>
    <w:rsid w:val="00D678D6"/>
    <w:rsid w:val="00D67BF3"/>
    <w:rsid w:val="00D701FF"/>
    <w:rsid w:val="00D70392"/>
    <w:rsid w:val="00D703BB"/>
    <w:rsid w:val="00D70615"/>
    <w:rsid w:val="00D72C1E"/>
    <w:rsid w:val="00D75500"/>
    <w:rsid w:val="00D75F3A"/>
    <w:rsid w:val="00D76DEC"/>
    <w:rsid w:val="00D76EFE"/>
    <w:rsid w:val="00D77E3A"/>
    <w:rsid w:val="00D81136"/>
    <w:rsid w:val="00D836FA"/>
    <w:rsid w:val="00D83C7E"/>
    <w:rsid w:val="00D83CBC"/>
    <w:rsid w:val="00D8417F"/>
    <w:rsid w:val="00D84E76"/>
    <w:rsid w:val="00D852BC"/>
    <w:rsid w:val="00D85CA7"/>
    <w:rsid w:val="00D86117"/>
    <w:rsid w:val="00D87D93"/>
    <w:rsid w:val="00D90941"/>
    <w:rsid w:val="00D90BA8"/>
    <w:rsid w:val="00D90D6A"/>
    <w:rsid w:val="00D91241"/>
    <w:rsid w:val="00D95C06"/>
    <w:rsid w:val="00D96E3D"/>
    <w:rsid w:val="00D97DAB"/>
    <w:rsid w:val="00DA0E8E"/>
    <w:rsid w:val="00DA12C4"/>
    <w:rsid w:val="00DA133F"/>
    <w:rsid w:val="00DA1957"/>
    <w:rsid w:val="00DA227A"/>
    <w:rsid w:val="00DA3EFE"/>
    <w:rsid w:val="00DA4D84"/>
    <w:rsid w:val="00DA53C0"/>
    <w:rsid w:val="00DA700F"/>
    <w:rsid w:val="00DA73AF"/>
    <w:rsid w:val="00DB082C"/>
    <w:rsid w:val="00DB1343"/>
    <w:rsid w:val="00DB1BD9"/>
    <w:rsid w:val="00DB2627"/>
    <w:rsid w:val="00DB2B06"/>
    <w:rsid w:val="00DB2C9D"/>
    <w:rsid w:val="00DB3D63"/>
    <w:rsid w:val="00DB4197"/>
    <w:rsid w:val="00DB41F5"/>
    <w:rsid w:val="00DB430E"/>
    <w:rsid w:val="00DB557C"/>
    <w:rsid w:val="00DB5743"/>
    <w:rsid w:val="00DC1764"/>
    <w:rsid w:val="00DC3008"/>
    <w:rsid w:val="00DC35D7"/>
    <w:rsid w:val="00DC4098"/>
    <w:rsid w:val="00DC4B1B"/>
    <w:rsid w:val="00DC4CE0"/>
    <w:rsid w:val="00DC520F"/>
    <w:rsid w:val="00DC554F"/>
    <w:rsid w:val="00DC602F"/>
    <w:rsid w:val="00DC73B7"/>
    <w:rsid w:val="00DD045D"/>
    <w:rsid w:val="00DD1418"/>
    <w:rsid w:val="00DD1755"/>
    <w:rsid w:val="00DD19DE"/>
    <w:rsid w:val="00DD1AC6"/>
    <w:rsid w:val="00DD1D12"/>
    <w:rsid w:val="00DD1F93"/>
    <w:rsid w:val="00DD2EB5"/>
    <w:rsid w:val="00DD3A39"/>
    <w:rsid w:val="00DD3CAB"/>
    <w:rsid w:val="00DD50F8"/>
    <w:rsid w:val="00DD5BAB"/>
    <w:rsid w:val="00DD5CB1"/>
    <w:rsid w:val="00DD5F30"/>
    <w:rsid w:val="00DD70D3"/>
    <w:rsid w:val="00DD7414"/>
    <w:rsid w:val="00DE0003"/>
    <w:rsid w:val="00DE0CBB"/>
    <w:rsid w:val="00DE0EE3"/>
    <w:rsid w:val="00DE24E6"/>
    <w:rsid w:val="00DE3A19"/>
    <w:rsid w:val="00DE500E"/>
    <w:rsid w:val="00DE6AF5"/>
    <w:rsid w:val="00DE6BD8"/>
    <w:rsid w:val="00DE7592"/>
    <w:rsid w:val="00DF1D2C"/>
    <w:rsid w:val="00DF268D"/>
    <w:rsid w:val="00DF2F81"/>
    <w:rsid w:val="00DF37F5"/>
    <w:rsid w:val="00DF4EF3"/>
    <w:rsid w:val="00DF59EE"/>
    <w:rsid w:val="00DF5B17"/>
    <w:rsid w:val="00E01802"/>
    <w:rsid w:val="00E02167"/>
    <w:rsid w:val="00E026AB"/>
    <w:rsid w:val="00E02980"/>
    <w:rsid w:val="00E02C9F"/>
    <w:rsid w:val="00E03FE7"/>
    <w:rsid w:val="00E049D1"/>
    <w:rsid w:val="00E074A3"/>
    <w:rsid w:val="00E077A6"/>
    <w:rsid w:val="00E11AA4"/>
    <w:rsid w:val="00E12B75"/>
    <w:rsid w:val="00E13731"/>
    <w:rsid w:val="00E141E5"/>
    <w:rsid w:val="00E1504C"/>
    <w:rsid w:val="00E16C3F"/>
    <w:rsid w:val="00E17FD3"/>
    <w:rsid w:val="00E2122B"/>
    <w:rsid w:val="00E220B4"/>
    <w:rsid w:val="00E22A2E"/>
    <w:rsid w:val="00E235A6"/>
    <w:rsid w:val="00E24273"/>
    <w:rsid w:val="00E24B38"/>
    <w:rsid w:val="00E25AA9"/>
    <w:rsid w:val="00E25BCB"/>
    <w:rsid w:val="00E3002C"/>
    <w:rsid w:val="00E30812"/>
    <w:rsid w:val="00E33E30"/>
    <w:rsid w:val="00E37060"/>
    <w:rsid w:val="00E37B8E"/>
    <w:rsid w:val="00E401D2"/>
    <w:rsid w:val="00E41D2E"/>
    <w:rsid w:val="00E422B9"/>
    <w:rsid w:val="00E426DA"/>
    <w:rsid w:val="00E42C7A"/>
    <w:rsid w:val="00E4337C"/>
    <w:rsid w:val="00E43C78"/>
    <w:rsid w:val="00E46092"/>
    <w:rsid w:val="00E46916"/>
    <w:rsid w:val="00E476E1"/>
    <w:rsid w:val="00E47A3A"/>
    <w:rsid w:val="00E5021D"/>
    <w:rsid w:val="00E53AC1"/>
    <w:rsid w:val="00E53C8C"/>
    <w:rsid w:val="00E53D59"/>
    <w:rsid w:val="00E5491B"/>
    <w:rsid w:val="00E55475"/>
    <w:rsid w:val="00E567AA"/>
    <w:rsid w:val="00E57142"/>
    <w:rsid w:val="00E576FE"/>
    <w:rsid w:val="00E57E76"/>
    <w:rsid w:val="00E6085B"/>
    <w:rsid w:val="00E60A9D"/>
    <w:rsid w:val="00E63110"/>
    <w:rsid w:val="00E656BE"/>
    <w:rsid w:val="00E65791"/>
    <w:rsid w:val="00E66AF2"/>
    <w:rsid w:val="00E67ADF"/>
    <w:rsid w:val="00E67DE0"/>
    <w:rsid w:val="00E67FEE"/>
    <w:rsid w:val="00E70659"/>
    <w:rsid w:val="00E70699"/>
    <w:rsid w:val="00E71955"/>
    <w:rsid w:val="00E727B9"/>
    <w:rsid w:val="00E7449C"/>
    <w:rsid w:val="00E76B34"/>
    <w:rsid w:val="00E777A5"/>
    <w:rsid w:val="00E77A96"/>
    <w:rsid w:val="00E77BB8"/>
    <w:rsid w:val="00E77DC7"/>
    <w:rsid w:val="00E80B28"/>
    <w:rsid w:val="00E8126F"/>
    <w:rsid w:val="00E8150F"/>
    <w:rsid w:val="00E8170B"/>
    <w:rsid w:val="00E81D89"/>
    <w:rsid w:val="00E8269D"/>
    <w:rsid w:val="00E8279B"/>
    <w:rsid w:val="00E832CC"/>
    <w:rsid w:val="00E83E62"/>
    <w:rsid w:val="00E859AA"/>
    <w:rsid w:val="00E864E9"/>
    <w:rsid w:val="00E87091"/>
    <w:rsid w:val="00E87140"/>
    <w:rsid w:val="00E90F51"/>
    <w:rsid w:val="00E91ADD"/>
    <w:rsid w:val="00E92157"/>
    <w:rsid w:val="00E933C7"/>
    <w:rsid w:val="00E93EA8"/>
    <w:rsid w:val="00E95186"/>
    <w:rsid w:val="00E959DD"/>
    <w:rsid w:val="00E95EA5"/>
    <w:rsid w:val="00E97860"/>
    <w:rsid w:val="00E97CF0"/>
    <w:rsid w:val="00EA0CD6"/>
    <w:rsid w:val="00EA2E10"/>
    <w:rsid w:val="00EA4B93"/>
    <w:rsid w:val="00EA4D36"/>
    <w:rsid w:val="00EA4E82"/>
    <w:rsid w:val="00EA556B"/>
    <w:rsid w:val="00EA6BEE"/>
    <w:rsid w:val="00EA758C"/>
    <w:rsid w:val="00EA7636"/>
    <w:rsid w:val="00EB053C"/>
    <w:rsid w:val="00EB09EB"/>
    <w:rsid w:val="00EB0B35"/>
    <w:rsid w:val="00EB1300"/>
    <w:rsid w:val="00EB190E"/>
    <w:rsid w:val="00EB23E4"/>
    <w:rsid w:val="00EB35E6"/>
    <w:rsid w:val="00EB37CC"/>
    <w:rsid w:val="00EB5538"/>
    <w:rsid w:val="00EB55F3"/>
    <w:rsid w:val="00EB6C23"/>
    <w:rsid w:val="00EC3079"/>
    <w:rsid w:val="00EC4851"/>
    <w:rsid w:val="00EC494F"/>
    <w:rsid w:val="00EC522D"/>
    <w:rsid w:val="00EC6FDB"/>
    <w:rsid w:val="00EC7722"/>
    <w:rsid w:val="00ED19D1"/>
    <w:rsid w:val="00ED1A34"/>
    <w:rsid w:val="00ED2A06"/>
    <w:rsid w:val="00ED5B33"/>
    <w:rsid w:val="00ED6319"/>
    <w:rsid w:val="00ED67E6"/>
    <w:rsid w:val="00ED70AD"/>
    <w:rsid w:val="00ED749A"/>
    <w:rsid w:val="00EE10A4"/>
    <w:rsid w:val="00EE1AF0"/>
    <w:rsid w:val="00EE214C"/>
    <w:rsid w:val="00EE303C"/>
    <w:rsid w:val="00EE32B5"/>
    <w:rsid w:val="00EE3B54"/>
    <w:rsid w:val="00EE3BBC"/>
    <w:rsid w:val="00EE4C61"/>
    <w:rsid w:val="00EE4CAE"/>
    <w:rsid w:val="00EE7039"/>
    <w:rsid w:val="00EE71EA"/>
    <w:rsid w:val="00EF022B"/>
    <w:rsid w:val="00EF1454"/>
    <w:rsid w:val="00EF2EBC"/>
    <w:rsid w:val="00EF2F8D"/>
    <w:rsid w:val="00EF3F81"/>
    <w:rsid w:val="00EF502E"/>
    <w:rsid w:val="00EF5CA1"/>
    <w:rsid w:val="00EF6246"/>
    <w:rsid w:val="00EF70A7"/>
    <w:rsid w:val="00F024A4"/>
    <w:rsid w:val="00F04052"/>
    <w:rsid w:val="00F04110"/>
    <w:rsid w:val="00F04230"/>
    <w:rsid w:val="00F05E0D"/>
    <w:rsid w:val="00F0623C"/>
    <w:rsid w:val="00F065C2"/>
    <w:rsid w:val="00F06FCA"/>
    <w:rsid w:val="00F1220B"/>
    <w:rsid w:val="00F125AF"/>
    <w:rsid w:val="00F127AD"/>
    <w:rsid w:val="00F13954"/>
    <w:rsid w:val="00F13DEE"/>
    <w:rsid w:val="00F14AEF"/>
    <w:rsid w:val="00F15B9C"/>
    <w:rsid w:val="00F15D3E"/>
    <w:rsid w:val="00F16057"/>
    <w:rsid w:val="00F175AF"/>
    <w:rsid w:val="00F1792E"/>
    <w:rsid w:val="00F215B3"/>
    <w:rsid w:val="00F21653"/>
    <w:rsid w:val="00F225AD"/>
    <w:rsid w:val="00F22B34"/>
    <w:rsid w:val="00F23278"/>
    <w:rsid w:val="00F235DC"/>
    <w:rsid w:val="00F26314"/>
    <w:rsid w:val="00F310A9"/>
    <w:rsid w:val="00F3113D"/>
    <w:rsid w:val="00F31FDB"/>
    <w:rsid w:val="00F3229E"/>
    <w:rsid w:val="00F3317E"/>
    <w:rsid w:val="00F3351B"/>
    <w:rsid w:val="00F33C4D"/>
    <w:rsid w:val="00F33DF2"/>
    <w:rsid w:val="00F34058"/>
    <w:rsid w:val="00F354D6"/>
    <w:rsid w:val="00F400E9"/>
    <w:rsid w:val="00F400F8"/>
    <w:rsid w:val="00F41203"/>
    <w:rsid w:val="00F41F1A"/>
    <w:rsid w:val="00F42595"/>
    <w:rsid w:val="00F43678"/>
    <w:rsid w:val="00F4369C"/>
    <w:rsid w:val="00F43B83"/>
    <w:rsid w:val="00F43CB4"/>
    <w:rsid w:val="00F442FF"/>
    <w:rsid w:val="00F44B07"/>
    <w:rsid w:val="00F45C50"/>
    <w:rsid w:val="00F45FAC"/>
    <w:rsid w:val="00F47B26"/>
    <w:rsid w:val="00F47B8D"/>
    <w:rsid w:val="00F47DF1"/>
    <w:rsid w:val="00F516DD"/>
    <w:rsid w:val="00F51CC9"/>
    <w:rsid w:val="00F52ADA"/>
    <w:rsid w:val="00F52DE6"/>
    <w:rsid w:val="00F54A90"/>
    <w:rsid w:val="00F55301"/>
    <w:rsid w:val="00F5570A"/>
    <w:rsid w:val="00F5584D"/>
    <w:rsid w:val="00F55CCC"/>
    <w:rsid w:val="00F56593"/>
    <w:rsid w:val="00F56720"/>
    <w:rsid w:val="00F5764B"/>
    <w:rsid w:val="00F576D6"/>
    <w:rsid w:val="00F579AE"/>
    <w:rsid w:val="00F60509"/>
    <w:rsid w:val="00F60DB7"/>
    <w:rsid w:val="00F60F10"/>
    <w:rsid w:val="00F61793"/>
    <w:rsid w:val="00F624CC"/>
    <w:rsid w:val="00F648DD"/>
    <w:rsid w:val="00F64EFC"/>
    <w:rsid w:val="00F65F84"/>
    <w:rsid w:val="00F67B6B"/>
    <w:rsid w:val="00F700BE"/>
    <w:rsid w:val="00F7139D"/>
    <w:rsid w:val="00F72258"/>
    <w:rsid w:val="00F746C4"/>
    <w:rsid w:val="00F74A27"/>
    <w:rsid w:val="00F74A73"/>
    <w:rsid w:val="00F752B7"/>
    <w:rsid w:val="00F77D15"/>
    <w:rsid w:val="00F81A47"/>
    <w:rsid w:val="00F83BF6"/>
    <w:rsid w:val="00F84312"/>
    <w:rsid w:val="00F84780"/>
    <w:rsid w:val="00F84B86"/>
    <w:rsid w:val="00F8644A"/>
    <w:rsid w:val="00F87914"/>
    <w:rsid w:val="00F87CA4"/>
    <w:rsid w:val="00F9047F"/>
    <w:rsid w:val="00F91C2B"/>
    <w:rsid w:val="00F928B6"/>
    <w:rsid w:val="00F92961"/>
    <w:rsid w:val="00F933A6"/>
    <w:rsid w:val="00F93A24"/>
    <w:rsid w:val="00F93AD8"/>
    <w:rsid w:val="00F94166"/>
    <w:rsid w:val="00F94A5A"/>
    <w:rsid w:val="00F95400"/>
    <w:rsid w:val="00F95C6B"/>
    <w:rsid w:val="00F97080"/>
    <w:rsid w:val="00F971DE"/>
    <w:rsid w:val="00F977AC"/>
    <w:rsid w:val="00FA083E"/>
    <w:rsid w:val="00FA123A"/>
    <w:rsid w:val="00FA146C"/>
    <w:rsid w:val="00FA1653"/>
    <w:rsid w:val="00FA1FF5"/>
    <w:rsid w:val="00FA27B0"/>
    <w:rsid w:val="00FA35E4"/>
    <w:rsid w:val="00FA5D28"/>
    <w:rsid w:val="00FA68DA"/>
    <w:rsid w:val="00FA6D4B"/>
    <w:rsid w:val="00FA6ED1"/>
    <w:rsid w:val="00FA7C87"/>
    <w:rsid w:val="00FB3929"/>
    <w:rsid w:val="00FB449B"/>
    <w:rsid w:val="00FB4AF3"/>
    <w:rsid w:val="00FB4D72"/>
    <w:rsid w:val="00FB6108"/>
    <w:rsid w:val="00FB6222"/>
    <w:rsid w:val="00FB66F5"/>
    <w:rsid w:val="00FB672C"/>
    <w:rsid w:val="00FB774A"/>
    <w:rsid w:val="00FB7FC2"/>
    <w:rsid w:val="00FC238F"/>
    <w:rsid w:val="00FC3CF2"/>
    <w:rsid w:val="00FD5694"/>
    <w:rsid w:val="00FD57EE"/>
    <w:rsid w:val="00FD5A98"/>
    <w:rsid w:val="00FD7ABF"/>
    <w:rsid w:val="00FE006B"/>
    <w:rsid w:val="00FE188D"/>
    <w:rsid w:val="00FE25F1"/>
    <w:rsid w:val="00FE30FF"/>
    <w:rsid w:val="00FE3C11"/>
    <w:rsid w:val="00FE4BF0"/>
    <w:rsid w:val="00FE4DF3"/>
    <w:rsid w:val="00FE6DBE"/>
    <w:rsid w:val="00FE7305"/>
    <w:rsid w:val="00FF11E0"/>
    <w:rsid w:val="00FF17AF"/>
    <w:rsid w:val="00FF2429"/>
    <w:rsid w:val="00FF25C6"/>
    <w:rsid w:val="00FF29B9"/>
    <w:rsid w:val="00FF34E4"/>
    <w:rsid w:val="00FF3838"/>
    <w:rsid w:val="00FF41DC"/>
    <w:rsid w:val="00FF4660"/>
    <w:rsid w:val="00FF4D4E"/>
    <w:rsid w:val="00FF5361"/>
    <w:rsid w:val="00FF5A09"/>
    <w:rsid w:val="00FF66F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E4272F"/>
  <w15:chartTrackingRefBased/>
  <w15:docId w15:val="{8CAB3A89-CEDD-4DB2-BB23-426925698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6"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57142"/>
    <w:pPr>
      <w:spacing w:after="200" w:line="276" w:lineRule="auto"/>
    </w:pPr>
    <w:rPr>
      <w:sz w:val="22"/>
      <w:szCs w:val="22"/>
      <w:lang w:eastAsia="en-US"/>
    </w:rPr>
  </w:style>
  <w:style w:type="paragraph" w:styleId="Cmsor1">
    <w:name w:val="heading 1"/>
    <w:aliases w:val="Char Char"/>
    <w:basedOn w:val="Norml"/>
    <w:next w:val="Norml"/>
    <w:link w:val="Cmsor1Char"/>
    <w:uiPriority w:val="1"/>
    <w:qFormat/>
    <w:rsid w:val="00D45B6E"/>
    <w:pPr>
      <w:keepNext/>
      <w:spacing w:before="240" w:after="60"/>
      <w:jc w:val="center"/>
      <w:outlineLvl w:val="0"/>
    </w:pPr>
    <w:rPr>
      <w:rFonts w:ascii="Times New Roman" w:eastAsia="Times New Roman" w:hAnsi="Times New Roman"/>
      <w:b/>
      <w:bCs/>
      <w:kern w:val="32"/>
      <w:sz w:val="24"/>
      <w:szCs w:val="32"/>
      <w:lang w:val="x-none"/>
    </w:rPr>
  </w:style>
  <w:style w:type="paragraph" w:styleId="Cmsor2">
    <w:name w:val="heading 2"/>
    <w:basedOn w:val="Norml"/>
    <w:next w:val="Norml"/>
    <w:link w:val="Cmsor2Char"/>
    <w:uiPriority w:val="1"/>
    <w:qFormat/>
    <w:rsid w:val="00D45B6E"/>
    <w:pPr>
      <w:keepNext/>
      <w:spacing w:before="240" w:after="60"/>
      <w:outlineLvl w:val="1"/>
    </w:pPr>
    <w:rPr>
      <w:rFonts w:ascii="Times New Roman" w:eastAsia="Times New Roman" w:hAnsi="Times New Roman"/>
      <w:b/>
      <w:bCs/>
      <w:iCs/>
      <w:sz w:val="24"/>
      <w:szCs w:val="28"/>
      <w:lang w:val="x-none"/>
    </w:rPr>
  </w:style>
  <w:style w:type="paragraph" w:styleId="Cmsor3">
    <w:name w:val="heading 3"/>
    <w:basedOn w:val="Norml"/>
    <w:next w:val="Norml"/>
    <w:link w:val="Cmsor3Char"/>
    <w:uiPriority w:val="1"/>
    <w:qFormat/>
    <w:rsid w:val="00E57142"/>
    <w:pPr>
      <w:keepNext/>
      <w:spacing w:before="240" w:after="60"/>
      <w:outlineLvl w:val="2"/>
    </w:pPr>
    <w:rPr>
      <w:rFonts w:ascii="Times New Roman" w:eastAsia="Times New Roman" w:hAnsi="Times New Roman"/>
      <w:b/>
      <w:bCs/>
      <w:sz w:val="24"/>
      <w:szCs w:val="26"/>
      <w:lang w:val="x-none"/>
    </w:rPr>
  </w:style>
  <w:style w:type="paragraph" w:styleId="Cmsor4">
    <w:name w:val="heading 4"/>
    <w:basedOn w:val="Norml"/>
    <w:next w:val="Norml"/>
    <w:link w:val="Cmsor4Char"/>
    <w:uiPriority w:val="1"/>
    <w:unhideWhenUsed/>
    <w:qFormat/>
    <w:rsid w:val="00A47BF5"/>
    <w:pPr>
      <w:keepNext/>
      <w:spacing w:before="240" w:after="60"/>
      <w:outlineLvl w:val="3"/>
    </w:pPr>
    <w:rPr>
      <w:rFonts w:eastAsia="Times New Roman"/>
      <w:b/>
      <w:bCs/>
      <w:sz w:val="28"/>
      <w:szCs w:val="28"/>
      <w:lang w:val="x-none"/>
    </w:rPr>
  </w:style>
  <w:style w:type="paragraph" w:styleId="Cmsor5">
    <w:name w:val="heading 5"/>
    <w:basedOn w:val="Norml"/>
    <w:next w:val="Norml"/>
    <w:link w:val="Cmsor5Char"/>
    <w:uiPriority w:val="1"/>
    <w:qFormat/>
    <w:rsid w:val="00A47BF5"/>
    <w:pPr>
      <w:keepNext/>
      <w:widowControl w:val="0"/>
      <w:spacing w:after="0" w:line="240" w:lineRule="auto"/>
      <w:outlineLvl w:val="4"/>
    </w:pPr>
    <w:rPr>
      <w:rFonts w:ascii="Times New Roman" w:eastAsia="Times New Roman" w:hAnsi="Times New Roman"/>
      <w:sz w:val="24"/>
      <w:szCs w:val="20"/>
      <w:u w:val="single"/>
      <w:lang w:val="x-none" w:eastAsia="x-none"/>
    </w:rPr>
  </w:style>
  <w:style w:type="paragraph" w:styleId="Cmsor6">
    <w:name w:val="heading 6"/>
    <w:basedOn w:val="Norml"/>
    <w:next w:val="Norml"/>
    <w:link w:val="Cmsor6Char"/>
    <w:uiPriority w:val="1"/>
    <w:unhideWhenUsed/>
    <w:qFormat/>
    <w:rsid w:val="003D5D29"/>
    <w:pPr>
      <w:spacing w:before="75" w:after="75"/>
      <w:ind w:left="1123" w:hanging="1123"/>
      <w:outlineLvl w:val="5"/>
    </w:pPr>
    <w:rPr>
      <w:color w:val="202653"/>
      <w:sz w:val="20"/>
      <w:lang w:eastAsia="hu-HU"/>
    </w:rPr>
  </w:style>
  <w:style w:type="paragraph" w:styleId="Cmsor7">
    <w:name w:val="heading 7"/>
    <w:basedOn w:val="Norml"/>
    <w:next w:val="Norml"/>
    <w:link w:val="Cmsor7Char"/>
    <w:uiPriority w:val="9"/>
    <w:qFormat/>
    <w:rsid w:val="00A47BF5"/>
    <w:pPr>
      <w:spacing w:before="240" w:after="60" w:line="240" w:lineRule="auto"/>
      <w:outlineLvl w:val="6"/>
    </w:pPr>
    <w:rPr>
      <w:rFonts w:ascii="Times New Roman" w:eastAsia="Times New Roman" w:hAnsi="Times New Roman"/>
      <w:sz w:val="24"/>
      <w:szCs w:val="24"/>
      <w:lang w:val="x-none" w:eastAsia="x-none"/>
    </w:rPr>
  </w:style>
  <w:style w:type="paragraph" w:styleId="Cmsor8">
    <w:name w:val="heading 8"/>
    <w:basedOn w:val="Norml"/>
    <w:next w:val="Norml"/>
    <w:link w:val="Cmsor8Char"/>
    <w:uiPriority w:val="9"/>
    <w:semiHidden/>
    <w:unhideWhenUsed/>
    <w:qFormat/>
    <w:rsid w:val="003D5D29"/>
    <w:pPr>
      <w:keepNext/>
      <w:keepLines/>
      <w:spacing w:before="200" w:after="150"/>
      <w:ind w:left="431" w:hanging="431"/>
      <w:jc w:val="both"/>
      <w:outlineLvl w:val="7"/>
    </w:pPr>
    <w:rPr>
      <w:rFonts w:eastAsia="Times New Roman"/>
      <w:color w:val="404040"/>
      <w:sz w:val="20"/>
      <w:szCs w:val="20"/>
      <w:lang w:eastAsia="hu-HU"/>
    </w:rPr>
  </w:style>
  <w:style w:type="paragraph" w:styleId="Cmsor9">
    <w:name w:val="heading 9"/>
    <w:basedOn w:val="Norml"/>
    <w:next w:val="Norml"/>
    <w:link w:val="Cmsor9Char"/>
    <w:uiPriority w:val="9"/>
    <w:qFormat/>
    <w:rsid w:val="00A47BF5"/>
    <w:pPr>
      <w:spacing w:before="240" w:after="60" w:line="240" w:lineRule="auto"/>
      <w:outlineLvl w:val="8"/>
    </w:pPr>
    <w:rPr>
      <w:rFonts w:ascii="Arial" w:eastAsia="Times New Roman" w:hAnsi="Arial"/>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Char Char Char"/>
    <w:link w:val="Cmsor1"/>
    <w:uiPriority w:val="1"/>
    <w:rsid w:val="00D45B6E"/>
    <w:rPr>
      <w:rFonts w:ascii="Times New Roman" w:eastAsia="Times New Roman" w:hAnsi="Times New Roman"/>
      <w:b/>
      <w:bCs/>
      <w:kern w:val="32"/>
      <w:sz w:val="24"/>
      <w:szCs w:val="32"/>
      <w:lang w:eastAsia="en-US"/>
    </w:rPr>
  </w:style>
  <w:style w:type="character" w:customStyle="1" w:styleId="Cmsor2Char">
    <w:name w:val="Címsor 2 Char"/>
    <w:link w:val="Cmsor2"/>
    <w:uiPriority w:val="1"/>
    <w:rsid w:val="00D45B6E"/>
    <w:rPr>
      <w:rFonts w:ascii="Times New Roman" w:eastAsia="Times New Roman" w:hAnsi="Times New Roman"/>
      <w:b/>
      <w:bCs/>
      <w:iCs/>
      <w:sz w:val="24"/>
      <w:szCs w:val="28"/>
      <w:lang w:eastAsia="en-US"/>
    </w:rPr>
  </w:style>
  <w:style w:type="character" w:customStyle="1" w:styleId="Cmsor3Char">
    <w:name w:val="Címsor 3 Char"/>
    <w:link w:val="Cmsor3"/>
    <w:uiPriority w:val="1"/>
    <w:rsid w:val="00E57142"/>
    <w:rPr>
      <w:rFonts w:ascii="Times New Roman" w:eastAsia="Times New Roman" w:hAnsi="Times New Roman"/>
      <w:b/>
      <w:bCs/>
      <w:sz w:val="24"/>
      <w:szCs w:val="26"/>
      <w:lang w:eastAsia="en-US"/>
    </w:rPr>
  </w:style>
  <w:style w:type="character" w:customStyle="1" w:styleId="Cmsor4Char">
    <w:name w:val="Címsor 4 Char"/>
    <w:link w:val="Cmsor4"/>
    <w:uiPriority w:val="1"/>
    <w:rsid w:val="00A47BF5"/>
    <w:rPr>
      <w:rFonts w:ascii="Calibri" w:eastAsia="Times New Roman" w:hAnsi="Calibri" w:cs="Times New Roman"/>
      <w:b/>
      <w:bCs/>
      <w:sz w:val="28"/>
      <w:szCs w:val="28"/>
      <w:lang w:eastAsia="en-US"/>
    </w:rPr>
  </w:style>
  <w:style w:type="character" w:customStyle="1" w:styleId="Cmsor5Char">
    <w:name w:val="Címsor 5 Char"/>
    <w:link w:val="Cmsor5"/>
    <w:uiPriority w:val="1"/>
    <w:rsid w:val="00A47BF5"/>
    <w:rPr>
      <w:rFonts w:ascii="Times New Roman" w:eastAsia="Times New Roman" w:hAnsi="Times New Roman"/>
      <w:sz w:val="24"/>
      <w:u w:val="single"/>
    </w:rPr>
  </w:style>
  <w:style w:type="character" w:customStyle="1" w:styleId="Cmsor7Char">
    <w:name w:val="Címsor 7 Char"/>
    <w:link w:val="Cmsor7"/>
    <w:uiPriority w:val="9"/>
    <w:rsid w:val="00A47BF5"/>
    <w:rPr>
      <w:rFonts w:ascii="Times New Roman" w:eastAsia="Times New Roman" w:hAnsi="Times New Roman"/>
      <w:sz w:val="24"/>
      <w:szCs w:val="24"/>
    </w:rPr>
  </w:style>
  <w:style w:type="character" w:customStyle="1" w:styleId="Cmsor9Char">
    <w:name w:val="Címsor 9 Char"/>
    <w:link w:val="Cmsor9"/>
    <w:uiPriority w:val="9"/>
    <w:rsid w:val="00A47BF5"/>
    <w:rPr>
      <w:rFonts w:ascii="Arial" w:eastAsia="Times New Roman" w:hAnsi="Arial" w:cs="Arial"/>
      <w:sz w:val="22"/>
      <w:szCs w:val="22"/>
    </w:rPr>
  </w:style>
  <w:style w:type="character" w:styleId="Jegyzethivatkozs">
    <w:name w:val="annotation reference"/>
    <w:uiPriority w:val="99"/>
    <w:unhideWhenUsed/>
    <w:rsid w:val="004F4C8D"/>
    <w:rPr>
      <w:sz w:val="16"/>
      <w:szCs w:val="16"/>
    </w:rPr>
  </w:style>
  <w:style w:type="paragraph" w:styleId="Jegyzetszveg">
    <w:name w:val="annotation text"/>
    <w:basedOn w:val="Norml"/>
    <w:link w:val="JegyzetszvegChar"/>
    <w:uiPriority w:val="99"/>
    <w:unhideWhenUsed/>
    <w:rsid w:val="004F4C8D"/>
    <w:rPr>
      <w:sz w:val="20"/>
      <w:szCs w:val="20"/>
      <w:lang w:val="x-none"/>
    </w:rPr>
  </w:style>
  <w:style w:type="character" w:customStyle="1" w:styleId="JegyzetszvegChar">
    <w:name w:val="Jegyzetszöveg Char"/>
    <w:link w:val="Jegyzetszveg"/>
    <w:uiPriority w:val="99"/>
    <w:rsid w:val="004F4C8D"/>
    <w:rPr>
      <w:lang w:eastAsia="en-US"/>
    </w:rPr>
  </w:style>
  <w:style w:type="paragraph" w:styleId="Megjegyzstrgya">
    <w:name w:val="annotation subject"/>
    <w:basedOn w:val="Jegyzetszveg"/>
    <w:next w:val="Jegyzetszveg"/>
    <w:link w:val="MegjegyzstrgyaChar"/>
    <w:unhideWhenUsed/>
    <w:rsid w:val="004F4C8D"/>
    <w:rPr>
      <w:b/>
      <w:bCs/>
    </w:rPr>
  </w:style>
  <w:style w:type="character" w:customStyle="1" w:styleId="MegjegyzstrgyaChar">
    <w:name w:val="Megjegyzés tárgya Char"/>
    <w:link w:val="Megjegyzstrgya"/>
    <w:rsid w:val="004F4C8D"/>
    <w:rPr>
      <w:b/>
      <w:bCs/>
      <w:lang w:eastAsia="en-US"/>
    </w:rPr>
  </w:style>
  <w:style w:type="paragraph" w:styleId="Buborkszveg">
    <w:name w:val="Balloon Text"/>
    <w:basedOn w:val="Norml"/>
    <w:link w:val="BuborkszvegChar"/>
    <w:uiPriority w:val="99"/>
    <w:semiHidden/>
    <w:unhideWhenUsed/>
    <w:rsid w:val="004F4C8D"/>
    <w:pPr>
      <w:spacing w:after="0" w:line="240" w:lineRule="auto"/>
    </w:pPr>
    <w:rPr>
      <w:rFonts w:ascii="Tahoma" w:hAnsi="Tahoma"/>
      <w:sz w:val="16"/>
      <w:szCs w:val="16"/>
      <w:lang w:val="x-none"/>
    </w:rPr>
  </w:style>
  <w:style w:type="character" w:customStyle="1" w:styleId="BuborkszvegChar">
    <w:name w:val="Buborékszöveg Char"/>
    <w:link w:val="Buborkszveg"/>
    <w:uiPriority w:val="99"/>
    <w:semiHidden/>
    <w:rsid w:val="004F4C8D"/>
    <w:rPr>
      <w:rFonts w:ascii="Tahoma" w:hAnsi="Tahoma" w:cs="Tahoma"/>
      <w:sz w:val="16"/>
      <w:szCs w:val="16"/>
      <w:lang w:eastAsia="en-US"/>
    </w:rPr>
  </w:style>
  <w:style w:type="paragraph" w:customStyle="1" w:styleId="Default">
    <w:name w:val="Default"/>
    <w:rsid w:val="008049A5"/>
    <w:pPr>
      <w:autoSpaceDE w:val="0"/>
      <w:autoSpaceDN w:val="0"/>
      <w:adjustRightInd w:val="0"/>
    </w:pPr>
    <w:rPr>
      <w:rFonts w:ascii="Times New Roman" w:hAnsi="Times New Roman"/>
      <w:color w:val="000000"/>
      <w:sz w:val="24"/>
      <w:szCs w:val="24"/>
    </w:rPr>
  </w:style>
  <w:style w:type="character" w:styleId="Hiperhivatkozs">
    <w:name w:val="Hyperlink"/>
    <w:uiPriority w:val="99"/>
    <w:unhideWhenUsed/>
    <w:rsid w:val="002C10C6"/>
    <w:rPr>
      <w:color w:val="0000FF"/>
      <w:u w:val="single"/>
    </w:rPr>
  </w:style>
  <w:style w:type="table" w:styleId="Rcsostblzat">
    <w:name w:val="Table Grid"/>
    <w:aliases w:val="Szegély nélküli"/>
    <w:basedOn w:val="Normltblzat"/>
    <w:uiPriority w:val="59"/>
    <w:rsid w:val="00CA6D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Web">
    <w:name w:val="Normal (Web)"/>
    <w:basedOn w:val="Norml"/>
    <w:uiPriority w:val="99"/>
    <w:rsid w:val="00AB6AA1"/>
    <w:pPr>
      <w:spacing w:before="100" w:beforeAutospacing="1" w:after="100" w:afterAutospacing="1" w:line="240" w:lineRule="auto"/>
    </w:pPr>
    <w:rPr>
      <w:rFonts w:ascii="Times New Roman" w:eastAsia="Times New Roman" w:hAnsi="Times New Roman"/>
      <w:sz w:val="24"/>
      <w:szCs w:val="24"/>
      <w:lang w:eastAsia="hu-HU"/>
    </w:rPr>
  </w:style>
  <w:style w:type="paragraph" w:styleId="lfej">
    <w:name w:val="header"/>
    <w:basedOn w:val="Norml"/>
    <w:link w:val="lfejChar"/>
    <w:uiPriority w:val="99"/>
    <w:unhideWhenUsed/>
    <w:rsid w:val="00EF5CA1"/>
    <w:pPr>
      <w:tabs>
        <w:tab w:val="center" w:pos="4536"/>
        <w:tab w:val="right" w:pos="9072"/>
      </w:tabs>
    </w:pPr>
    <w:rPr>
      <w:lang w:val="x-none"/>
    </w:rPr>
  </w:style>
  <w:style w:type="character" w:customStyle="1" w:styleId="lfejChar">
    <w:name w:val="Élőfej Char"/>
    <w:link w:val="lfej"/>
    <w:uiPriority w:val="99"/>
    <w:rsid w:val="00EF5CA1"/>
    <w:rPr>
      <w:sz w:val="22"/>
      <w:szCs w:val="22"/>
      <w:lang w:eastAsia="en-US"/>
    </w:rPr>
  </w:style>
  <w:style w:type="paragraph" w:styleId="llb">
    <w:name w:val="footer"/>
    <w:basedOn w:val="Norml"/>
    <w:link w:val="llbChar"/>
    <w:uiPriority w:val="99"/>
    <w:unhideWhenUsed/>
    <w:rsid w:val="00EF5CA1"/>
    <w:pPr>
      <w:tabs>
        <w:tab w:val="center" w:pos="4536"/>
        <w:tab w:val="right" w:pos="9072"/>
      </w:tabs>
    </w:pPr>
    <w:rPr>
      <w:lang w:val="x-none"/>
    </w:rPr>
  </w:style>
  <w:style w:type="character" w:customStyle="1" w:styleId="llbChar">
    <w:name w:val="Élőláb Char"/>
    <w:link w:val="llb"/>
    <w:uiPriority w:val="99"/>
    <w:rsid w:val="00EF5CA1"/>
    <w:rPr>
      <w:sz w:val="22"/>
      <w:szCs w:val="22"/>
      <w:lang w:eastAsia="en-US"/>
    </w:rPr>
  </w:style>
  <w:style w:type="paragraph" w:styleId="TJ1">
    <w:name w:val="toc 1"/>
    <w:basedOn w:val="Norml"/>
    <w:next w:val="Norml"/>
    <w:autoRedefine/>
    <w:uiPriority w:val="39"/>
    <w:unhideWhenUsed/>
    <w:qFormat/>
    <w:rsid w:val="008D560E"/>
  </w:style>
  <w:style w:type="paragraph" w:styleId="TJ2">
    <w:name w:val="toc 2"/>
    <w:basedOn w:val="Norml"/>
    <w:next w:val="Norml"/>
    <w:autoRedefine/>
    <w:uiPriority w:val="39"/>
    <w:unhideWhenUsed/>
    <w:qFormat/>
    <w:rsid w:val="003A279F"/>
    <w:pPr>
      <w:tabs>
        <w:tab w:val="right" w:leader="dot" w:pos="9060"/>
      </w:tabs>
      <w:ind w:left="220"/>
    </w:pPr>
    <w:rPr>
      <w:rFonts w:ascii="Times New Roman" w:hAnsi="Times New Roman"/>
      <w:b/>
      <w:noProof/>
    </w:rPr>
  </w:style>
  <w:style w:type="paragraph" w:styleId="TJ3">
    <w:name w:val="toc 3"/>
    <w:basedOn w:val="Norml"/>
    <w:next w:val="Norml"/>
    <w:autoRedefine/>
    <w:uiPriority w:val="39"/>
    <w:unhideWhenUsed/>
    <w:qFormat/>
    <w:rsid w:val="008D560E"/>
    <w:pPr>
      <w:ind w:left="440"/>
    </w:pPr>
  </w:style>
  <w:style w:type="paragraph" w:styleId="Szvegtrzs">
    <w:name w:val="Body Text"/>
    <w:basedOn w:val="Norml"/>
    <w:link w:val="SzvegtrzsChar"/>
    <w:rsid w:val="00A47BF5"/>
    <w:pPr>
      <w:widowControl w:val="0"/>
      <w:spacing w:after="0" w:line="240" w:lineRule="auto"/>
      <w:jc w:val="both"/>
    </w:pPr>
    <w:rPr>
      <w:rFonts w:ascii="Times New Roman" w:eastAsia="Times New Roman" w:hAnsi="Times New Roman"/>
      <w:spacing w:val="-6"/>
      <w:sz w:val="24"/>
      <w:szCs w:val="20"/>
      <w:lang w:val="x-none" w:eastAsia="x-none"/>
    </w:rPr>
  </w:style>
  <w:style w:type="character" w:customStyle="1" w:styleId="SzvegtrzsChar">
    <w:name w:val="Szövegtörzs Char"/>
    <w:link w:val="Szvegtrzs"/>
    <w:rsid w:val="00A47BF5"/>
    <w:rPr>
      <w:rFonts w:ascii="Times New Roman" w:eastAsia="Times New Roman" w:hAnsi="Times New Roman"/>
      <w:spacing w:val="-6"/>
      <w:sz w:val="24"/>
    </w:rPr>
  </w:style>
  <w:style w:type="paragraph" w:customStyle="1" w:styleId="ossz2">
    <w:name w:val="ossz2"/>
    <w:basedOn w:val="Norml"/>
    <w:next w:val="Norml"/>
    <w:rsid w:val="00A47BF5"/>
    <w:pPr>
      <w:spacing w:after="120" w:line="240" w:lineRule="auto"/>
      <w:jc w:val="both"/>
    </w:pPr>
    <w:rPr>
      <w:rFonts w:ascii="Times New Roman" w:eastAsia="Times New Roman" w:hAnsi="Times New Roman"/>
      <w:sz w:val="24"/>
      <w:szCs w:val="20"/>
      <w:lang w:eastAsia="hu-HU"/>
    </w:rPr>
  </w:style>
  <w:style w:type="character" w:styleId="Kiemels2">
    <w:name w:val="Strong"/>
    <w:aliases w:val="Kiemelés2"/>
    <w:uiPriority w:val="22"/>
    <w:qFormat/>
    <w:rsid w:val="00A47BF5"/>
    <w:rPr>
      <w:b/>
    </w:rPr>
  </w:style>
  <w:style w:type="paragraph" w:customStyle="1" w:styleId="CharChar1CharCharCharCharCharCharCharCharCharCharCharCharChar">
    <w:name w:val="Char Char1 Char Char Char Char Char Char Char Char Char Char Char Char Char"/>
    <w:basedOn w:val="Norml"/>
    <w:rsid w:val="00A47BF5"/>
    <w:pPr>
      <w:spacing w:after="160" w:line="240" w:lineRule="exact"/>
    </w:pPr>
    <w:rPr>
      <w:rFonts w:ascii="Verdana" w:eastAsia="Times New Roman" w:hAnsi="Verdana"/>
      <w:sz w:val="20"/>
      <w:szCs w:val="20"/>
      <w:lang w:val="en-US"/>
    </w:rPr>
  </w:style>
  <w:style w:type="paragraph" w:styleId="Szvegtrzs3">
    <w:name w:val="Body Text 3"/>
    <w:basedOn w:val="Norml"/>
    <w:link w:val="Szvegtrzs3Char"/>
    <w:unhideWhenUsed/>
    <w:rsid w:val="00A47BF5"/>
    <w:pPr>
      <w:spacing w:after="120" w:line="240" w:lineRule="auto"/>
    </w:pPr>
    <w:rPr>
      <w:rFonts w:ascii="Times New Roman" w:eastAsia="Times New Roman" w:hAnsi="Times New Roman"/>
      <w:sz w:val="16"/>
      <w:szCs w:val="16"/>
      <w:lang w:val="x-none" w:eastAsia="x-none"/>
    </w:rPr>
  </w:style>
  <w:style w:type="character" w:customStyle="1" w:styleId="Szvegtrzs3Char">
    <w:name w:val="Szövegtörzs 3 Char"/>
    <w:link w:val="Szvegtrzs3"/>
    <w:rsid w:val="00A47BF5"/>
    <w:rPr>
      <w:rFonts w:ascii="Times New Roman" w:eastAsia="Times New Roman" w:hAnsi="Times New Roman"/>
      <w:sz w:val="16"/>
      <w:szCs w:val="16"/>
    </w:rPr>
  </w:style>
  <w:style w:type="paragraph" w:styleId="Szvegtrzsbehzssal">
    <w:name w:val="Body Text Indent"/>
    <w:basedOn w:val="Norml"/>
    <w:link w:val="SzvegtrzsbehzssalChar"/>
    <w:unhideWhenUsed/>
    <w:rsid w:val="00A47BF5"/>
    <w:pPr>
      <w:spacing w:after="120" w:line="240" w:lineRule="auto"/>
      <w:ind w:left="283"/>
    </w:pPr>
    <w:rPr>
      <w:rFonts w:ascii="Times New Roman" w:eastAsia="Times New Roman" w:hAnsi="Times New Roman"/>
      <w:sz w:val="20"/>
      <w:szCs w:val="20"/>
      <w:lang w:val="x-none" w:eastAsia="x-none"/>
    </w:rPr>
  </w:style>
  <w:style w:type="character" w:customStyle="1" w:styleId="SzvegtrzsbehzssalChar">
    <w:name w:val="Szövegtörzs behúzással Char"/>
    <w:link w:val="Szvegtrzsbehzssal"/>
    <w:rsid w:val="00A47BF5"/>
    <w:rPr>
      <w:rFonts w:ascii="Times New Roman" w:eastAsia="Times New Roman" w:hAnsi="Times New Roman"/>
    </w:rPr>
  </w:style>
  <w:style w:type="paragraph" w:styleId="Szvegtrzs2">
    <w:name w:val="Body Text 2"/>
    <w:basedOn w:val="Norml"/>
    <w:link w:val="Szvegtrzs2Char"/>
    <w:unhideWhenUsed/>
    <w:rsid w:val="00A47BF5"/>
    <w:pPr>
      <w:spacing w:after="120" w:line="480" w:lineRule="auto"/>
    </w:pPr>
    <w:rPr>
      <w:rFonts w:ascii="Times New Roman" w:eastAsia="Times New Roman" w:hAnsi="Times New Roman"/>
      <w:sz w:val="20"/>
      <w:szCs w:val="20"/>
      <w:lang w:val="x-none" w:eastAsia="x-none"/>
    </w:rPr>
  </w:style>
  <w:style w:type="character" w:customStyle="1" w:styleId="Szvegtrzs2Char">
    <w:name w:val="Szövegtörzs 2 Char"/>
    <w:link w:val="Szvegtrzs2"/>
    <w:rsid w:val="00A47BF5"/>
    <w:rPr>
      <w:rFonts w:ascii="Times New Roman" w:eastAsia="Times New Roman" w:hAnsi="Times New Roman"/>
    </w:rPr>
  </w:style>
  <w:style w:type="character" w:styleId="Oldalszm">
    <w:name w:val="page number"/>
    <w:basedOn w:val="Bekezdsalapbettpusa"/>
    <w:rsid w:val="00A47BF5"/>
  </w:style>
  <w:style w:type="paragraph" w:styleId="Szvegtrzsbehzssal2">
    <w:name w:val="Body Text Indent 2"/>
    <w:basedOn w:val="Norml"/>
    <w:link w:val="Szvegtrzsbehzssal2Char"/>
    <w:rsid w:val="00A47BF5"/>
    <w:pPr>
      <w:spacing w:after="0" w:line="240" w:lineRule="auto"/>
      <w:ind w:left="709" w:hanging="709"/>
      <w:jc w:val="both"/>
    </w:pPr>
    <w:rPr>
      <w:rFonts w:ascii="Times New Roman" w:eastAsia="Times New Roman" w:hAnsi="Times New Roman"/>
      <w:spacing w:val="-6"/>
      <w:sz w:val="24"/>
      <w:szCs w:val="20"/>
      <w:lang w:val="x-none" w:eastAsia="x-none"/>
    </w:rPr>
  </w:style>
  <w:style w:type="character" w:customStyle="1" w:styleId="Szvegtrzsbehzssal2Char">
    <w:name w:val="Szövegtörzs behúzással 2 Char"/>
    <w:link w:val="Szvegtrzsbehzssal2"/>
    <w:rsid w:val="00A47BF5"/>
    <w:rPr>
      <w:rFonts w:ascii="Times New Roman" w:eastAsia="Times New Roman" w:hAnsi="Times New Roman"/>
      <w:spacing w:val="-6"/>
      <w:sz w:val="24"/>
    </w:rPr>
  </w:style>
  <w:style w:type="paragraph" w:styleId="Listaszerbekezds">
    <w:name w:val="List Paragraph"/>
    <w:basedOn w:val="Norml"/>
    <w:link w:val="ListaszerbekezdsChar"/>
    <w:uiPriority w:val="4"/>
    <w:qFormat/>
    <w:rsid w:val="00A47BF5"/>
    <w:pPr>
      <w:spacing w:after="0" w:line="240" w:lineRule="auto"/>
      <w:ind w:left="708"/>
    </w:pPr>
    <w:rPr>
      <w:rFonts w:ascii="Times New Roman" w:eastAsia="Times New Roman" w:hAnsi="Times New Roman"/>
      <w:sz w:val="24"/>
      <w:szCs w:val="24"/>
      <w:lang w:eastAsia="hu-HU"/>
    </w:rPr>
  </w:style>
  <w:style w:type="character" w:customStyle="1" w:styleId="LbjegyzetszvegChar">
    <w:name w:val="Lábjegyzetszöveg Char"/>
    <w:link w:val="Lbjegyzetszveg"/>
    <w:uiPriority w:val="99"/>
    <w:rsid w:val="00A47BF5"/>
    <w:rPr>
      <w:rFonts w:ascii="Times New Roman" w:eastAsia="Times New Roman" w:hAnsi="Times New Roman"/>
    </w:rPr>
  </w:style>
  <w:style w:type="paragraph" w:styleId="Lbjegyzetszveg">
    <w:name w:val="footnote text"/>
    <w:basedOn w:val="Norml"/>
    <w:link w:val="LbjegyzetszvegChar"/>
    <w:uiPriority w:val="99"/>
    <w:qFormat/>
    <w:rsid w:val="00A47BF5"/>
    <w:pPr>
      <w:spacing w:after="0" w:line="240" w:lineRule="auto"/>
    </w:pPr>
    <w:rPr>
      <w:rFonts w:ascii="Times New Roman" w:eastAsia="Times New Roman" w:hAnsi="Times New Roman"/>
      <w:sz w:val="20"/>
      <w:szCs w:val="20"/>
      <w:lang w:val="x-none" w:eastAsia="x-none"/>
    </w:rPr>
  </w:style>
  <w:style w:type="character" w:customStyle="1" w:styleId="LbjegyzetszvegChar1">
    <w:name w:val="Lábjegyzetszöveg Char1"/>
    <w:uiPriority w:val="99"/>
    <w:semiHidden/>
    <w:rsid w:val="00A47BF5"/>
    <w:rPr>
      <w:lang w:eastAsia="en-US"/>
    </w:rPr>
  </w:style>
  <w:style w:type="paragraph" w:customStyle="1" w:styleId="Char1">
    <w:name w:val="Char1"/>
    <w:basedOn w:val="Norml"/>
    <w:rsid w:val="00A47BF5"/>
    <w:pPr>
      <w:spacing w:after="160" w:line="240" w:lineRule="exact"/>
    </w:pPr>
    <w:rPr>
      <w:rFonts w:ascii="Verdana" w:eastAsia="Times New Roman" w:hAnsi="Verdana"/>
      <w:sz w:val="20"/>
      <w:szCs w:val="20"/>
      <w:lang w:val="en-US"/>
    </w:rPr>
  </w:style>
  <w:style w:type="character" w:customStyle="1" w:styleId="Char">
    <w:name w:val="Char"/>
    <w:rsid w:val="00A47BF5"/>
    <w:rPr>
      <w:lang w:val="hu-HU" w:eastAsia="hu-HU" w:bidi="ar-SA"/>
    </w:rPr>
  </w:style>
  <w:style w:type="paragraph" w:styleId="Nincstrkz">
    <w:name w:val="No Spacing"/>
    <w:uiPriority w:val="1"/>
    <w:qFormat/>
    <w:rsid w:val="00A47BF5"/>
    <w:rPr>
      <w:rFonts w:ascii="Times New Roman" w:eastAsia="Times New Roman" w:hAnsi="Times New Roman"/>
      <w:sz w:val="24"/>
      <w:szCs w:val="24"/>
    </w:rPr>
  </w:style>
  <w:style w:type="paragraph" w:customStyle="1" w:styleId="Bekezds-kitlt">
    <w:name w:val="Bekezdés-kitölt"/>
    <w:basedOn w:val="Norml"/>
    <w:rsid w:val="00A47BF5"/>
    <w:pPr>
      <w:numPr>
        <w:numId w:val="4"/>
      </w:numPr>
      <w:spacing w:after="0" w:line="240" w:lineRule="auto"/>
      <w:jc w:val="both"/>
    </w:pPr>
    <w:rPr>
      <w:rFonts w:ascii="Garamond" w:eastAsia="Times New Roman" w:hAnsi="Garamond"/>
      <w:sz w:val="24"/>
      <w:szCs w:val="20"/>
      <w:lang w:eastAsia="hu-HU"/>
    </w:rPr>
  </w:style>
  <w:style w:type="paragraph" w:customStyle="1" w:styleId="Folyszveg-kitlt">
    <w:name w:val="Folyószöveg-kitölt"/>
    <w:basedOn w:val="Norml"/>
    <w:rsid w:val="00A47BF5"/>
    <w:pPr>
      <w:spacing w:after="0" w:line="240" w:lineRule="auto"/>
      <w:jc w:val="both"/>
    </w:pPr>
    <w:rPr>
      <w:rFonts w:ascii="Garamond" w:eastAsia="Times New Roman" w:hAnsi="Garamond"/>
      <w:sz w:val="24"/>
      <w:szCs w:val="20"/>
      <w:lang w:eastAsia="hu-HU"/>
    </w:rPr>
  </w:style>
  <w:style w:type="character" w:styleId="Lbjegyzet-hivatkozs">
    <w:name w:val="footnote reference"/>
    <w:rsid w:val="00A47BF5"/>
    <w:rPr>
      <w:vertAlign w:val="superscript"/>
    </w:rPr>
  </w:style>
  <w:style w:type="paragraph" w:styleId="Cm">
    <w:name w:val="Title"/>
    <w:basedOn w:val="Norml"/>
    <w:link w:val="CmChar"/>
    <w:uiPriority w:val="3"/>
    <w:qFormat/>
    <w:rsid w:val="00A47BF5"/>
    <w:pPr>
      <w:numPr>
        <w:numId w:val="5"/>
      </w:numPr>
      <w:spacing w:before="360" w:after="120" w:line="240" w:lineRule="auto"/>
    </w:pPr>
    <w:rPr>
      <w:rFonts w:ascii="Times New Roman" w:eastAsia="Times New Roman" w:hAnsi="Times New Roman"/>
      <w:b/>
      <w:snapToGrid w:val="0"/>
      <w:sz w:val="28"/>
      <w:szCs w:val="24"/>
      <w:lang w:val="x-none" w:eastAsia="x-none"/>
    </w:rPr>
  </w:style>
  <w:style w:type="character" w:customStyle="1" w:styleId="CmChar">
    <w:name w:val="Cím Char"/>
    <w:link w:val="Cm"/>
    <w:uiPriority w:val="3"/>
    <w:rsid w:val="00A47BF5"/>
    <w:rPr>
      <w:rFonts w:ascii="Times New Roman" w:eastAsia="Times New Roman" w:hAnsi="Times New Roman"/>
      <w:b/>
      <w:snapToGrid w:val="0"/>
      <w:sz w:val="28"/>
      <w:szCs w:val="24"/>
      <w:lang w:val="x-none" w:eastAsia="x-none"/>
    </w:rPr>
  </w:style>
  <w:style w:type="paragraph" w:styleId="Csakszveg">
    <w:name w:val="Plain Text"/>
    <w:basedOn w:val="Norml"/>
    <w:link w:val="CsakszvegChar"/>
    <w:uiPriority w:val="99"/>
    <w:rsid w:val="00A47BF5"/>
    <w:pPr>
      <w:spacing w:after="0" w:line="240" w:lineRule="auto"/>
    </w:pPr>
    <w:rPr>
      <w:rFonts w:ascii="Courier New" w:eastAsia="Times New Roman" w:hAnsi="Courier New"/>
      <w:sz w:val="20"/>
      <w:szCs w:val="20"/>
      <w:lang w:val="x-none" w:eastAsia="x-none"/>
    </w:rPr>
  </w:style>
  <w:style w:type="character" w:customStyle="1" w:styleId="CsakszvegChar">
    <w:name w:val="Csak szöveg Char"/>
    <w:link w:val="Csakszveg"/>
    <w:uiPriority w:val="99"/>
    <w:rsid w:val="00A47BF5"/>
    <w:rPr>
      <w:rFonts w:ascii="Courier New" w:eastAsia="Times New Roman" w:hAnsi="Courier New" w:cs="Courier New"/>
    </w:rPr>
  </w:style>
  <w:style w:type="paragraph" w:customStyle="1" w:styleId="c1">
    <w:name w:val="c1"/>
    <w:basedOn w:val="Norml"/>
    <w:rsid w:val="00A47BF5"/>
    <w:pPr>
      <w:spacing w:after="0" w:line="240" w:lineRule="auto"/>
      <w:ind w:firstLine="284"/>
      <w:jc w:val="both"/>
    </w:pPr>
    <w:rPr>
      <w:rFonts w:ascii="Times New Roman" w:eastAsia="Times New Roman" w:hAnsi="Times New Roman"/>
      <w:color w:val="000000"/>
      <w:sz w:val="20"/>
      <w:szCs w:val="20"/>
      <w:lang w:eastAsia="hu-HU"/>
    </w:rPr>
  </w:style>
  <w:style w:type="paragraph" w:customStyle="1" w:styleId="TableLine">
    <w:name w:val="TableLine"/>
    <w:basedOn w:val="Norml"/>
    <w:rsid w:val="00A47BF5"/>
    <w:pPr>
      <w:spacing w:before="60" w:after="60" w:line="240" w:lineRule="auto"/>
      <w:jc w:val="both"/>
    </w:pPr>
    <w:rPr>
      <w:rFonts w:ascii="Times New Roman" w:eastAsia="Times New Roman" w:hAnsi="Times New Roman"/>
      <w:sz w:val="24"/>
      <w:szCs w:val="20"/>
      <w:lang w:eastAsia="hu-HU"/>
    </w:rPr>
  </w:style>
  <w:style w:type="paragraph" w:customStyle="1" w:styleId="levl">
    <w:name w:val="levél"/>
    <w:basedOn w:val="Norml"/>
    <w:rsid w:val="00A47BF5"/>
    <w:pPr>
      <w:spacing w:after="120" w:line="312" w:lineRule="auto"/>
      <w:jc w:val="both"/>
    </w:pPr>
    <w:rPr>
      <w:rFonts w:ascii="Times New Roman" w:eastAsia="Times New Roman" w:hAnsi="Times New Roman"/>
      <w:sz w:val="24"/>
      <w:szCs w:val="20"/>
      <w:lang w:eastAsia="hu-HU"/>
    </w:rPr>
  </w:style>
  <w:style w:type="paragraph" w:styleId="Szvegtrzsbehzssal3">
    <w:name w:val="Body Text Indent 3"/>
    <w:basedOn w:val="Norml"/>
    <w:link w:val="Szvegtrzsbehzssal3Char"/>
    <w:rsid w:val="00A47BF5"/>
    <w:pPr>
      <w:spacing w:after="0" w:line="240" w:lineRule="auto"/>
      <w:ind w:firstLine="180"/>
      <w:jc w:val="both"/>
    </w:pPr>
    <w:rPr>
      <w:rFonts w:ascii="Times New Roman" w:eastAsia="Times New Roman" w:hAnsi="Times New Roman"/>
      <w:snapToGrid w:val="0"/>
      <w:szCs w:val="24"/>
      <w:lang w:val="x-none" w:eastAsia="x-none"/>
    </w:rPr>
  </w:style>
  <w:style w:type="character" w:customStyle="1" w:styleId="Szvegtrzsbehzssal3Char">
    <w:name w:val="Szövegtörzs behúzással 3 Char"/>
    <w:link w:val="Szvegtrzsbehzssal3"/>
    <w:rsid w:val="00A47BF5"/>
    <w:rPr>
      <w:rFonts w:ascii="Times New Roman" w:eastAsia="Times New Roman" w:hAnsi="Times New Roman"/>
      <w:snapToGrid w:val="0"/>
      <w:sz w:val="22"/>
      <w:szCs w:val="24"/>
    </w:rPr>
  </w:style>
  <w:style w:type="paragraph" w:styleId="Dokumentumtrkp">
    <w:name w:val="Document Map"/>
    <w:aliases w:val=" Char3"/>
    <w:basedOn w:val="Norml"/>
    <w:link w:val="DokumentumtrkpChar"/>
    <w:rsid w:val="00A47BF5"/>
    <w:pPr>
      <w:shd w:val="clear" w:color="auto" w:fill="000080"/>
      <w:spacing w:after="0" w:line="240" w:lineRule="auto"/>
    </w:pPr>
    <w:rPr>
      <w:rFonts w:ascii="Tahoma" w:eastAsia="Times New Roman" w:hAnsi="Tahoma"/>
      <w:sz w:val="20"/>
      <w:szCs w:val="20"/>
      <w:lang w:val="x-none" w:eastAsia="x-none"/>
    </w:rPr>
  </w:style>
  <w:style w:type="character" w:customStyle="1" w:styleId="DokumentumtrkpChar">
    <w:name w:val="Dokumentumtérkép Char"/>
    <w:aliases w:val=" Char3 Char"/>
    <w:link w:val="Dokumentumtrkp"/>
    <w:rsid w:val="00A47BF5"/>
    <w:rPr>
      <w:rFonts w:ascii="Tahoma" w:eastAsia="Times New Roman" w:hAnsi="Tahoma" w:cs="Tahoma"/>
      <w:shd w:val="clear" w:color="auto" w:fill="000080"/>
    </w:rPr>
  </w:style>
  <w:style w:type="paragraph" w:customStyle="1" w:styleId="msolistparagraph0">
    <w:name w:val="msolistparagraph"/>
    <w:basedOn w:val="Norml"/>
    <w:rsid w:val="00A47BF5"/>
    <w:pPr>
      <w:spacing w:after="0" w:line="240" w:lineRule="auto"/>
      <w:ind w:left="720"/>
    </w:pPr>
    <w:rPr>
      <w:rFonts w:ascii="Times New Roman" w:eastAsia="Times New Roman" w:hAnsi="Times New Roman"/>
      <w:sz w:val="24"/>
      <w:szCs w:val="24"/>
      <w:lang w:eastAsia="hu-HU"/>
    </w:rPr>
  </w:style>
  <w:style w:type="paragraph" w:styleId="TJ4">
    <w:name w:val="toc 4"/>
    <w:basedOn w:val="Norml"/>
    <w:next w:val="Norml"/>
    <w:autoRedefine/>
    <w:uiPriority w:val="39"/>
    <w:unhideWhenUsed/>
    <w:rsid w:val="00A47BF5"/>
    <w:pPr>
      <w:tabs>
        <w:tab w:val="right" w:leader="dot" w:pos="9072"/>
      </w:tabs>
      <w:spacing w:after="100"/>
      <w:ind w:left="851"/>
    </w:pPr>
    <w:rPr>
      <w:rFonts w:eastAsia="Times New Roman"/>
      <w:noProof/>
      <w:snapToGrid w:val="0"/>
      <w:lang w:eastAsia="hu-HU"/>
    </w:rPr>
  </w:style>
  <w:style w:type="paragraph" w:styleId="TJ5">
    <w:name w:val="toc 5"/>
    <w:basedOn w:val="Norml"/>
    <w:next w:val="Norml"/>
    <w:autoRedefine/>
    <w:uiPriority w:val="39"/>
    <w:unhideWhenUsed/>
    <w:rsid w:val="00A47BF5"/>
    <w:pPr>
      <w:spacing w:after="100"/>
      <w:ind w:left="880"/>
    </w:pPr>
    <w:rPr>
      <w:rFonts w:eastAsia="Times New Roman"/>
      <w:lang w:eastAsia="hu-HU"/>
    </w:rPr>
  </w:style>
  <w:style w:type="paragraph" w:styleId="TJ6">
    <w:name w:val="toc 6"/>
    <w:basedOn w:val="Norml"/>
    <w:next w:val="Norml"/>
    <w:autoRedefine/>
    <w:uiPriority w:val="39"/>
    <w:unhideWhenUsed/>
    <w:rsid w:val="00A47BF5"/>
    <w:pPr>
      <w:spacing w:after="100"/>
      <w:ind w:left="1100"/>
    </w:pPr>
    <w:rPr>
      <w:rFonts w:eastAsia="Times New Roman"/>
      <w:lang w:eastAsia="hu-HU"/>
    </w:rPr>
  </w:style>
  <w:style w:type="paragraph" w:styleId="TJ7">
    <w:name w:val="toc 7"/>
    <w:basedOn w:val="Norml"/>
    <w:next w:val="Norml"/>
    <w:autoRedefine/>
    <w:uiPriority w:val="99"/>
    <w:unhideWhenUsed/>
    <w:rsid w:val="00A47BF5"/>
    <w:pPr>
      <w:spacing w:after="100"/>
      <w:ind w:left="1320"/>
    </w:pPr>
    <w:rPr>
      <w:rFonts w:eastAsia="Times New Roman"/>
      <w:lang w:eastAsia="hu-HU"/>
    </w:rPr>
  </w:style>
  <w:style w:type="paragraph" w:styleId="TJ8">
    <w:name w:val="toc 8"/>
    <w:basedOn w:val="Norml"/>
    <w:next w:val="Norml"/>
    <w:autoRedefine/>
    <w:uiPriority w:val="99"/>
    <w:unhideWhenUsed/>
    <w:rsid w:val="00A47BF5"/>
    <w:pPr>
      <w:spacing w:after="100"/>
      <w:ind w:left="1540"/>
    </w:pPr>
    <w:rPr>
      <w:rFonts w:eastAsia="Times New Roman"/>
      <w:lang w:eastAsia="hu-HU"/>
    </w:rPr>
  </w:style>
  <w:style w:type="paragraph" w:styleId="TJ9">
    <w:name w:val="toc 9"/>
    <w:basedOn w:val="Norml"/>
    <w:next w:val="Norml"/>
    <w:autoRedefine/>
    <w:uiPriority w:val="99"/>
    <w:unhideWhenUsed/>
    <w:rsid w:val="00A47BF5"/>
    <w:pPr>
      <w:spacing w:after="100"/>
      <w:ind w:left="1760"/>
    </w:pPr>
    <w:rPr>
      <w:rFonts w:eastAsia="Times New Roman"/>
      <w:lang w:eastAsia="hu-HU"/>
    </w:rPr>
  </w:style>
  <w:style w:type="paragraph" w:styleId="Tartalomjegyzkcmsora">
    <w:name w:val="TOC Heading"/>
    <w:basedOn w:val="Cmsor1"/>
    <w:next w:val="Norml"/>
    <w:uiPriority w:val="39"/>
    <w:qFormat/>
    <w:rsid w:val="00A47BF5"/>
    <w:pPr>
      <w:keepLines/>
      <w:spacing w:before="480" w:after="0"/>
      <w:outlineLvl w:val="9"/>
    </w:pPr>
    <w:rPr>
      <w:color w:val="365F91"/>
      <w:kern w:val="0"/>
      <w:sz w:val="28"/>
      <w:szCs w:val="28"/>
    </w:rPr>
  </w:style>
  <w:style w:type="paragraph" w:customStyle="1" w:styleId="normalbetu">
    <w:name w:val="normalbetu"/>
    <w:basedOn w:val="Norml"/>
    <w:rsid w:val="00A47BF5"/>
    <w:pPr>
      <w:spacing w:before="100" w:beforeAutospacing="1" w:after="100" w:afterAutospacing="1" w:line="300" w:lineRule="atLeast"/>
    </w:pPr>
    <w:rPr>
      <w:rFonts w:ascii="Tahoma" w:eastAsia="Times New Roman" w:hAnsi="Tahoma" w:cs="Tahoma"/>
      <w:sz w:val="18"/>
      <w:szCs w:val="18"/>
      <w:lang w:eastAsia="hu-HU"/>
    </w:rPr>
  </w:style>
  <w:style w:type="paragraph" w:customStyle="1" w:styleId="CharChar1">
    <w:name w:val="Char Char1"/>
    <w:basedOn w:val="Norml"/>
    <w:rsid w:val="00A47BF5"/>
    <w:pPr>
      <w:spacing w:before="100" w:beforeAutospacing="1" w:after="160" w:line="240" w:lineRule="exact"/>
      <w:jc w:val="both"/>
    </w:pPr>
    <w:rPr>
      <w:rFonts w:ascii="Tahoma" w:hAnsi="Tahoma"/>
      <w:sz w:val="20"/>
      <w:szCs w:val="20"/>
      <w:lang w:val="en-US"/>
    </w:rPr>
  </w:style>
  <w:style w:type="paragraph" w:customStyle="1" w:styleId="default0">
    <w:name w:val="default"/>
    <w:basedOn w:val="Norml"/>
    <w:uiPriority w:val="99"/>
    <w:rsid w:val="00A47BF5"/>
    <w:pPr>
      <w:autoSpaceDE w:val="0"/>
      <w:autoSpaceDN w:val="0"/>
      <w:spacing w:after="0" w:line="240" w:lineRule="auto"/>
    </w:pPr>
    <w:rPr>
      <w:rFonts w:ascii="Times New Roman" w:hAnsi="Times New Roman"/>
      <w:color w:val="000000"/>
      <w:sz w:val="24"/>
      <w:szCs w:val="24"/>
      <w:lang w:eastAsia="hu-HU"/>
    </w:rPr>
  </w:style>
  <w:style w:type="character" w:customStyle="1" w:styleId="Cmsor6Char">
    <w:name w:val="Címsor 6 Char"/>
    <w:link w:val="Cmsor6"/>
    <w:uiPriority w:val="1"/>
    <w:rsid w:val="003D5D29"/>
    <w:rPr>
      <w:color w:val="202653"/>
      <w:szCs w:val="22"/>
    </w:rPr>
  </w:style>
  <w:style w:type="character" w:customStyle="1" w:styleId="Cmsor8Char">
    <w:name w:val="Címsor 8 Char"/>
    <w:link w:val="Cmsor8"/>
    <w:uiPriority w:val="9"/>
    <w:semiHidden/>
    <w:rsid w:val="003D5D29"/>
    <w:rPr>
      <w:rFonts w:eastAsia="Times New Roman"/>
      <w:color w:val="404040"/>
    </w:rPr>
  </w:style>
  <w:style w:type="table" w:customStyle="1" w:styleId="tblzat-mtrix">
    <w:name w:val="táblázat - mátrix"/>
    <w:basedOn w:val="Normltblzat"/>
    <w:uiPriority w:val="2"/>
    <w:qFormat/>
    <w:rsid w:val="003D5D29"/>
    <w:pPr>
      <w:contextualSpacing/>
    </w:pPr>
    <w:rPr>
      <w:szCs w:val="22"/>
    </w:rPr>
    <w:tblPr>
      <w:tblStyleRowBandSize w:val="1"/>
      <w:tblStyleColBandSize w:val="1"/>
      <w:tblBorders>
        <w:top w:val="single" w:sz="2" w:space="0" w:color="202653"/>
        <w:left w:val="single" w:sz="2" w:space="0" w:color="202653"/>
        <w:bottom w:val="single" w:sz="2" w:space="0" w:color="202653"/>
        <w:right w:val="single" w:sz="2" w:space="0" w:color="202653"/>
        <w:insideH w:val="single" w:sz="2" w:space="0" w:color="202653"/>
        <w:insideV w:val="single" w:sz="2" w:space="0" w:color="202653"/>
      </w:tblBorders>
      <w:tblCellMar>
        <w:top w:w="85" w:type="dxa"/>
      </w:tblCellMar>
    </w:tblPr>
    <w:tcPr>
      <w:shd w:val="clear" w:color="auto" w:fill="auto"/>
      <w:vAlign w:val="center"/>
    </w:tcPr>
    <w:tblStylePr w:type="firstRow">
      <w:rPr>
        <w:rFonts w:ascii="Calibri" w:hAnsi="Calibri"/>
        <w:sz w:val="20"/>
      </w:rPr>
      <w:tblPr/>
      <w:tcPr>
        <w:shd w:val="clear" w:color="auto" w:fill="AC9F70"/>
      </w:tcPr>
    </w:tblStylePr>
    <w:tblStylePr w:type="firstCol">
      <w:pPr>
        <w:jc w:val="left"/>
      </w:pPr>
      <w:rPr>
        <w:rFonts w:ascii="Calibri" w:hAnsi="Calibri"/>
        <w:sz w:val="20"/>
      </w:rPr>
      <w:tblPr/>
      <w:tcPr>
        <w:shd w:val="clear" w:color="auto" w:fill="AC9F70"/>
      </w:tcPr>
    </w:tblStylePr>
  </w:style>
  <w:style w:type="table" w:customStyle="1" w:styleId="tblzat-fejlces">
    <w:name w:val="táblázat - fejléces"/>
    <w:basedOn w:val="Normltblzat"/>
    <w:uiPriority w:val="1"/>
    <w:qFormat/>
    <w:rsid w:val="003D5D29"/>
    <w:pPr>
      <w:contextualSpacing/>
    </w:pPr>
    <w:rPr>
      <w:szCs w:val="22"/>
    </w:rPr>
    <w:tblPr>
      <w:tblStyleRowBandSize w:val="1"/>
      <w:tblStyleColBandSize w:val="1"/>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Pr>
    <w:tcPr>
      <w:shd w:val="clear" w:color="auto" w:fill="auto"/>
      <w:tcMar>
        <w:top w:w="85" w:type="dxa"/>
      </w:tcMar>
      <w:vAlign w:val="center"/>
    </w:tcPr>
    <w:tblStylePr w:type="firstRow">
      <w:rPr>
        <w:rFonts w:ascii="Calibri" w:hAnsi="Calibri"/>
        <w:sz w:val="20"/>
      </w:rPr>
      <w:tblPr/>
      <w:tcPr>
        <w:shd w:val="clear" w:color="auto" w:fill="AC9F70"/>
      </w:tcPr>
    </w:tblStylePr>
    <w:tblStylePr w:type="firstCol">
      <w:rPr>
        <w:rFonts w:ascii="Calibri" w:hAnsi="Calibri"/>
        <w:sz w:val="20"/>
      </w:rPr>
    </w:tblStylePr>
  </w:style>
  <w:style w:type="table" w:customStyle="1" w:styleId="tblzat-oldallces">
    <w:name w:val="táblázat - oldalléces"/>
    <w:basedOn w:val="Normltblzat"/>
    <w:uiPriority w:val="3"/>
    <w:qFormat/>
    <w:rsid w:val="003D5D29"/>
    <w:pPr>
      <w:contextualSpacing/>
    </w:pPr>
    <w:rPr>
      <w:szCs w:val="22"/>
    </w:rPr>
    <w:tblPr>
      <w:tblStyleRowBandSize w:val="1"/>
      <w:tblStyleColBandSize w:val="1"/>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Pr>
    <w:tcPr>
      <w:shd w:val="clear" w:color="auto" w:fill="auto"/>
      <w:tcMar>
        <w:top w:w="85" w:type="dxa"/>
      </w:tcMar>
      <w:vAlign w:val="center"/>
    </w:tcPr>
    <w:tblStylePr w:type="firstRow">
      <w:rPr>
        <w:rFonts w:ascii="Calibri" w:hAnsi="Calibri"/>
        <w:sz w:val="20"/>
      </w:rPr>
    </w:tblStylePr>
    <w:tblStylePr w:type="firstCol">
      <w:rPr>
        <w:rFonts w:ascii="Calibri" w:hAnsi="Calibri"/>
        <w:sz w:val="20"/>
      </w:rPr>
      <w:tblPr/>
      <w:tcPr>
        <w:shd w:val="clear" w:color="auto" w:fill="AC9F70"/>
      </w:tcPr>
    </w:tblStylePr>
  </w:style>
  <w:style w:type="character" w:styleId="Vgjegyzet-hivatkozs">
    <w:name w:val="endnote reference"/>
    <w:semiHidden/>
    <w:rsid w:val="003D5D29"/>
    <w:rPr>
      <w:vertAlign w:val="superscript"/>
    </w:rPr>
  </w:style>
  <w:style w:type="paragraph" w:customStyle="1" w:styleId="Magyarzszveg">
    <w:name w:val="Magyarázó szöveg"/>
    <w:basedOn w:val="Norml"/>
    <w:next w:val="Norml"/>
    <w:uiPriority w:val="7"/>
    <w:rsid w:val="003D5D29"/>
    <w:pPr>
      <w:spacing w:after="150"/>
      <w:jc w:val="both"/>
    </w:pPr>
    <w:rPr>
      <w:color w:val="202653"/>
      <w:sz w:val="18"/>
      <w:lang w:eastAsia="hu-HU"/>
    </w:rPr>
  </w:style>
  <w:style w:type="paragraph" w:customStyle="1" w:styleId="Szmozs">
    <w:name w:val="Számozás"/>
    <w:basedOn w:val="Norml"/>
    <w:uiPriority w:val="4"/>
    <w:qFormat/>
    <w:rsid w:val="003D5D29"/>
    <w:pPr>
      <w:numPr>
        <w:numId w:val="11"/>
      </w:numPr>
      <w:tabs>
        <w:tab w:val="clear" w:pos="432"/>
      </w:tabs>
      <w:spacing w:before="120" w:after="150"/>
      <w:ind w:left="720" w:hanging="360"/>
      <w:contextualSpacing/>
      <w:jc w:val="both"/>
    </w:pPr>
    <w:rPr>
      <w:sz w:val="20"/>
      <w:lang w:eastAsia="hu-HU"/>
    </w:rPr>
  </w:style>
  <w:style w:type="numbering" w:customStyle="1" w:styleId="Style1">
    <w:name w:val="Style1"/>
    <w:uiPriority w:val="99"/>
    <w:rsid w:val="003D5D29"/>
    <w:pPr>
      <w:numPr>
        <w:numId w:val="9"/>
      </w:numPr>
    </w:pPr>
  </w:style>
  <w:style w:type="table" w:customStyle="1" w:styleId="Calendar2">
    <w:name w:val="Calendar 2"/>
    <w:basedOn w:val="Normltblzat"/>
    <w:uiPriority w:val="99"/>
    <w:qFormat/>
    <w:rsid w:val="003D5D29"/>
    <w:pPr>
      <w:jc w:val="center"/>
    </w:pPr>
    <w:rPr>
      <w:rFonts w:ascii="Verdana" w:eastAsia="Times New Roman" w:hAnsi="Verdana"/>
      <w:szCs w:val="28"/>
      <w:lang w:val="en-US" w:eastAsia="en-US" w:bidi="en-US"/>
    </w:rPr>
    <w:tblPr>
      <w:tblBorders>
        <w:insideV w:val="single" w:sz="4" w:space="0" w:color="D7A851"/>
      </w:tblBorders>
    </w:tblPr>
    <w:tblStylePr w:type="firstRow">
      <w:rPr>
        <w:rFonts w:ascii="Calibri" w:eastAsia="Times New Roman" w:hAnsi="Calibri" w:cs="Times New Roman"/>
        <w:caps/>
        <w:color w:val="7E5C1D"/>
        <w:spacing w:val="20"/>
        <w:sz w:val="32"/>
        <w:szCs w:val="32"/>
      </w:rPr>
      <w:tblPr/>
      <w:tcPr>
        <w:tcBorders>
          <w:top w:val="nil"/>
          <w:left w:val="nil"/>
          <w:bottom w:val="nil"/>
          <w:right w:val="nil"/>
          <w:insideH w:val="nil"/>
          <w:insideV w:val="nil"/>
          <w:tl2br w:val="nil"/>
          <w:tr2bl w:val="nil"/>
        </w:tcBorders>
      </w:tcPr>
    </w:tblStylePr>
  </w:style>
  <w:style w:type="character" w:styleId="Finomkiemels">
    <w:name w:val="Subtle Emphasis"/>
    <w:uiPriority w:val="19"/>
    <w:qFormat/>
    <w:rsid w:val="003D5D29"/>
    <w:rPr>
      <w:rFonts w:ascii="Calibri" w:eastAsia="Times New Roman" w:hAnsi="Calibri" w:cs="Times New Roman"/>
      <w:bCs w:val="0"/>
      <w:i/>
      <w:iCs/>
      <w:color w:val="808080"/>
      <w:sz w:val="20"/>
      <w:szCs w:val="22"/>
      <w:lang w:val="hu-HU"/>
    </w:rPr>
  </w:style>
  <w:style w:type="table" w:customStyle="1" w:styleId="LightShading-Accent11">
    <w:name w:val="Light Shading - Accent 11"/>
    <w:basedOn w:val="Normltblzat"/>
    <w:uiPriority w:val="60"/>
    <w:rsid w:val="003D5D29"/>
    <w:rPr>
      <w:rFonts w:ascii="Verdana" w:eastAsia="Times New Roman" w:hAnsi="Verdana"/>
      <w:color w:val="5E4415"/>
      <w:szCs w:val="22"/>
      <w:lang w:eastAsia="en-US"/>
    </w:rPr>
    <w:tblPr>
      <w:tblStyleRowBandSize w:val="1"/>
      <w:tblStyleColBandSize w:val="1"/>
      <w:tblBorders>
        <w:top w:val="single" w:sz="8" w:space="0" w:color="7E5C1D"/>
        <w:bottom w:val="single" w:sz="8" w:space="0" w:color="7E5C1D"/>
      </w:tblBorders>
    </w:tblPr>
    <w:tblStylePr w:type="firstRow">
      <w:pPr>
        <w:spacing w:before="0" w:after="0" w:line="240" w:lineRule="auto"/>
      </w:pPr>
      <w:rPr>
        <w:b/>
        <w:bCs/>
      </w:rPr>
      <w:tblPr/>
      <w:tcPr>
        <w:tcBorders>
          <w:top w:val="single" w:sz="8" w:space="0" w:color="7E5C1D"/>
          <w:left w:val="nil"/>
          <w:bottom w:val="single" w:sz="8" w:space="0" w:color="7E5C1D"/>
          <w:right w:val="nil"/>
          <w:insideH w:val="nil"/>
          <w:insideV w:val="nil"/>
        </w:tcBorders>
      </w:tcPr>
    </w:tblStylePr>
    <w:tblStylePr w:type="lastRow">
      <w:pPr>
        <w:spacing w:before="0" w:after="0" w:line="240" w:lineRule="auto"/>
      </w:pPr>
      <w:rPr>
        <w:b/>
        <w:bCs/>
      </w:rPr>
      <w:tblPr/>
      <w:tcPr>
        <w:tcBorders>
          <w:top w:val="single" w:sz="8" w:space="0" w:color="7E5C1D"/>
          <w:left w:val="nil"/>
          <w:bottom w:val="single" w:sz="8" w:space="0" w:color="7E5C1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EDBB7"/>
      </w:tcPr>
    </w:tblStylePr>
    <w:tblStylePr w:type="band1Horz">
      <w:tblPr/>
      <w:tcPr>
        <w:tcBorders>
          <w:left w:val="nil"/>
          <w:right w:val="nil"/>
          <w:insideH w:val="nil"/>
          <w:insideV w:val="nil"/>
        </w:tcBorders>
        <w:shd w:val="clear" w:color="auto" w:fill="EEDBB7"/>
      </w:tcPr>
    </w:tblStylePr>
  </w:style>
  <w:style w:type="paragraph" w:styleId="Kpalrs">
    <w:name w:val="caption"/>
    <w:basedOn w:val="Norml"/>
    <w:next w:val="Norml"/>
    <w:uiPriority w:val="35"/>
    <w:unhideWhenUsed/>
    <w:qFormat/>
    <w:rsid w:val="003D5D29"/>
    <w:rPr>
      <w:b/>
      <w:bCs/>
      <w:color w:val="898D8D"/>
      <w:sz w:val="18"/>
      <w:szCs w:val="18"/>
      <w:lang w:eastAsia="hu-HU"/>
    </w:rPr>
  </w:style>
  <w:style w:type="paragraph" w:styleId="Vgjegyzetszvege">
    <w:name w:val="endnote text"/>
    <w:basedOn w:val="Norml"/>
    <w:link w:val="VgjegyzetszvegeChar"/>
    <w:uiPriority w:val="99"/>
    <w:semiHidden/>
    <w:unhideWhenUsed/>
    <w:rsid w:val="003D5D29"/>
    <w:pPr>
      <w:spacing w:after="150"/>
      <w:jc w:val="both"/>
    </w:pPr>
    <w:rPr>
      <w:color w:val="295A7E"/>
      <w:sz w:val="20"/>
      <w:szCs w:val="20"/>
      <w:lang w:eastAsia="hu-HU"/>
    </w:rPr>
  </w:style>
  <w:style w:type="character" w:customStyle="1" w:styleId="VgjegyzetszvegeChar">
    <w:name w:val="Végjegyzet szövege Char"/>
    <w:link w:val="Vgjegyzetszvege"/>
    <w:uiPriority w:val="99"/>
    <w:semiHidden/>
    <w:rsid w:val="003D5D29"/>
    <w:rPr>
      <w:color w:val="295A7E"/>
    </w:rPr>
  </w:style>
  <w:style w:type="table" w:customStyle="1" w:styleId="Vilgosrnykols1jellszn1">
    <w:name w:val="Világos árnyékolás – 1. jelölőszín1"/>
    <w:basedOn w:val="Normltblzat"/>
    <w:uiPriority w:val="60"/>
    <w:rsid w:val="003D5D29"/>
    <w:rPr>
      <w:rFonts w:ascii="Verdana" w:hAnsi="Verdana"/>
      <w:color w:val="5E4415"/>
      <w:szCs w:val="22"/>
    </w:rPr>
    <w:tblPr>
      <w:tblStyleRowBandSize w:val="1"/>
      <w:tblStyleColBandSize w:val="1"/>
      <w:tblBorders>
        <w:top w:val="single" w:sz="8" w:space="0" w:color="7E5C1D"/>
        <w:bottom w:val="single" w:sz="8" w:space="0" w:color="7E5C1D"/>
      </w:tblBorders>
    </w:tblPr>
    <w:tblStylePr w:type="firstRow">
      <w:pPr>
        <w:spacing w:before="0" w:after="0" w:line="240" w:lineRule="auto"/>
      </w:pPr>
      <w:rPr>
        <w:b/>
        <w:bCs/>
      </w:rPr>
      <w:tblPr/>
      <w:tcPr>
        <w:tcBorders>
          <w:top w:val="single" w:sz="8" w:space="0" w:color="7E5C1D"/>
          <w:left w:val="nil"/>
          <w:bottom w:val="single" w:sz="8" w:space="0" w:color="7E5C1D"/>
          <w:right w:val="nil"/>
          <w:insideH w:val="nil"/>
          <w:insideV w:val="nil"/>
        </w:tcBorders>
      </w:tcPr>
    </w:tblStylePr>
    <w:tblStylePr w:type="lastRow">
      <w:pPr>
        <w:spacing w:before="0" w:after="0" w:line="240" w:lineRule="auto"/>
      </w:pPr>
      <w:rPr>
        <w:b/>
        <w:bCs/>
      </w:rPr>
      <w:tblPr/>
      <w:tcPr>
        <w:tcBorders>
          <w:top w:val="single" w:sz="8" w:space="0" w:color="7E5C1D"/>
          <w:left w:val="nil"/>
          <w:bottom w:val="single" w:sz="8" w:space="0" w:color="7E5C1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EDBB7"/>
      </w:tcPr>
    </w:tblStylePr>
    <w:tblStylePr w:type="band1Horz">
      <w:tblPr/>
      <w:tcPr>
        <w:tcBorders>
          <w:left w:val="nil"/>
          <w:right w:val="nil"/>
          <w:insideH w:val="nil"/>
          <w:insideV w:val="nil"/>
        </w:tcBorders>
        <w:shd w:val="clear" w:color="auto" w:fill="EEDBB7"/>
      </w:tcPr>
    </w:tblStylePr>
  </w:style>
  <w:style w:type="paragraph" w:customStyle="1" w:styleId="Listaszerbekezds2">
    <w:name w:val="Listaszerű bekezdés 2"/>
    <w:basedOn w:val="Listaszerbekezds"/>
    <w:link w:val="Listaszerbekezds2Char"/>
    <w:uiPriority w:val="4"/>
    <w:qFormat/>
    <w:rsid w:val="003D5D29"/>
    <w:pPr>
      <w:numPr>
        <w:numId w:val="12"/>
      </w:numPr>
      <w:spacing w:after="150" w:line="276" w:lineRule="auto"/>
      <w:contextualSpacing/>
      <w:jc w:val="both"/>
    </w:pPr>
    <w:rPr>
      <w:rFonts w:ascii="Calibri" w:eastAsia="Calibri" w:hAnsi="Calibri"/>
      <w:sz w:val="20"/>
      <w:szCs w:val="22"/>
    </w:rPr>
  </w:style>
  <w:style w:type="paragraph" w:customStyle="1" w:styleId="Tblaszvegstlus">
    <w:name w:val="Tábla szöveg stílus"/>
    <w:basedOn w:val="Norml"/>
    <w:link w:val="TblaszvegstlusChar"/>
    <w:uiPriority w:val="8"/>
    <w:qFormat/>
    <w:rsid w:val="003D5D29"/>
    <w:pPr>
      <w:spacing w:after="150"/>
      <w:jc w:val="both"/>
    </w:pPr>
    <w:rPr>
      <w:sz w:val="20"/>
      <w:lang w:eastAsia="hu-HU"/>
    </w:rPr>
  </w:style>
  <w:style w:type="character" w:customStyle="1" w:styleId="ListaszerbekezdsChar">
    <w:name w:val="Listaszerű bekezdés Char"/>
    <w:link w:val="Listaszerbekezds"/>
    <w:uiPriority w:val="4"/>
    <w:rsid w:val="003D5D29"/>
    <w:rPr>
      <w:rFonts w:ascii="Times New Roman" w:eastAsia="Times New Roman" w:hAnsi="Times New Roman"/>
      <w:sz w:val="24"/>
      <w:szCs w:val="24"/>
    </w:rPr>
  </w:style>
  <w:style w:type="character" w:customStyle="1" w:styleId="Listaszerbekezds2Char">
    <w:name w:val="Listaszerű bekezdés 2 Char"/>
    <w:link w:val="Listaszerbekezds2"/>
    <w:uiPriority w:val="4"/>
    <w:rsid w:val="003D5D29"/>
    <w:rPr>
      <w:szCs w:val="22"/>
    </w:rPr>
  </w:style>
  <w:style w:type="character" w:customStyle="1" w:styleId="TblaszvegstlusChar">
    <w:name w:val="Tábla szöveg stílus Char"/>
    <w:link w:val="Tblaszvegstlus"/>
    <w:uiPriority w:val="8"/>
    <w:rsid w:val="003D5D29"/>
    <w:rPr>
      <w:szCs w:val="22"/>
    </w:rPr>
  </w:style>
  <w:style w:type="character" w:styleId="Finomhivatkozs">
    <w:name w:val="Subtle Reference"/>
    <w:uiPriority w:val="31"/>
    <w:rsid w:val="003D5D29"/>
    <w:rPr>
      <w:sz w:val="24"/>
      <w:szCs w:val="24"/>
      <w:u w:val="single"/>
    </w:rPr>
  </w:style>
  <w:style w:type="character" w:styleId="Ershivatkozs">
    <w:name w:val="Intense Reference"/>
    <w:uiPriority w:val="32"/>
    <w:rsid w:val="003D5D29"/>
    <w:rPr>
      <w:b/>
      <w:sz w:val="24"/>
      <w:u w:val="single"/>
    </w:rPr>
  </w:style>
  <w:style w:type="paragraph" w:customStyle="1" w:styleId="Listaszerbekezds2szint">
    <w:name w:val="Listaszerű bekezdés 2. szint"/>
    <w:basedOn w:val="Listaszerbekezds"/>
    <w:link w:val="Listaszerbekezds2szintChar"/>
    <w:uiPriority w:val="4"/>
    <w:qFormat/>
    <w:rsid w:val="003D5D29"/>
    <w:pPr>
      <w:numPr>
        <w:numId w:val="14"/>
      </w:numPr>
      <w:spacing w:after="150" w:line="276" w:lineRule="auto"/>
      <w:contextualSpacing/>
      <w:jc w:val="both"/>
    </w:pPr>
    <w:rPr>
      <w:rFonts w:ascii="Calibri" w:eastAsia="Calibri" w:hAnsi="Calibri"/>
      <w:sz w:val="20"/>
      <w:szCs w:val="22"/>
    </w:rPr>
  </w:style>
  <w:style w:type="paragraph" w:customStyle="1" w:styleId="Listaszerbekezds3szint">
    <w:name w:val="Listaszerű bekezdés 3. szint"/>
    <w:basedOn w:val="Listaszerbekezds"/>
    <w:link w:val="Listaszerbekezds3szintChar"/>
    <w:uiPriority w:val="4"/>
    <w:qFormat/>
    <w:rsid w:val="003D5D29"/>
    <w:pPr>
      <w:spacing w:after="150" w:line="276" w:lineRule="auto"/>
      <w:ind w:left="2160" w:hanging="360"/>
      <w:contextualSpacing/>
      <w:jc w:val="both"/>
    </w:pPr>
    <w:rPr>
      <w:rFonts w:ascii="Calibri" w:eastAsia="Calibri" w:hAnsi="Calibri"/>
      <w:sz w:val="20"/>
      <w:szCs w:val="22"/>
    </w:rPr>
  </w:style>
  <w:style w:type="character" w:customStyle="1" w:styleId="Listaszerbekezds2szintChar">
    <w:name w:val="Listaszerű bekezdés 2. szint Char"/>
    <w:link w:val="Listaszerbekezds2szint"/>
    <w:uiPriority w:val="4"/>
    <w:rsid w:val="003D5D29"/>
    <w:rPr>
      <w:szCs w:val="22"/>
    </w:rPr>
  </w:style>
  <w:style w:type="character" w:customStyle="1" w:styleId="Listaszerbekezds3szintChar">
    <w:name w:val="Listaszerű bekezdés 3. szint Char"/>
    <w:link w:val="Listaszerbekezds3szint"/>
    <w:uiPriority w:val="4"/>
    <w:rsid w:val="003D5D29"/>
    <w:rPr>
      <w:szCs w:val="22"/>
    </w:rPr>
  </w:style>
  <w:style w:type="paragraph" w:styleId="Alcm">
    <w:name w:val="Subtitle"/>
    <w:basedOn w:val="Norml"/>
    <w:next w:val="Norml"/>
    <w:link w:val="AlcmChar"/>
    <w:uiPriority w:val="11"/>
    <w:rsid w:val="003D5D29"/>
    <w:pPr>
      <w:spacing w:after="60"/>
      <w:jc w:val="center"/>
      <w:outlineLvl w:val="1"/>
    </w:pPr>
    <w:rPr>
      <w:rFonts w:eastAsia="Times New Roman"/>
      <w:sz w:val="20"/>
      <w:lang w:eastAsia="hu-HU"/>
    </w:rPr>
  </w:style>
  <w:style w:type="character" w:customStyle="1" w:styleId="AlcmChar">
    <w:name w:val="Alcím Char"/>
    <w:link w:val="Alcm"/>
    <w:uiPriority w:val="11"/>
    <w:rsid w:val="003D5D29"/>
    <w:rPr>
      <w:rFonts w:eastAsia="Times New Roman"/>
      <w:szCs w:val="22"/>
    </w:rPr>
  </w:style>
  <w:style w:type="paragraph" w:customStyle="1" w:styleId="Listabetvel">
    <w:name w:val="Lista betűvel"/>
    <w:basedOn w:val="Listaszerbekezds"/>
    <w:link w:val="ListabetvelChar"/>
    <w:uiPriority w:val="4"/>
    <w:qFormat/>
    <w:rsid w:val="003D5D29"/>
    <w:pPr>
      <w:numPr>
        <w:numId w:val="13"/>
      </w:numPr>
      <w:spacing w:after="150" w:line="276" w:lineRule="auto"/>
      <w:contextualSpacing/>
      <w:jc w:val="both"/>
    </w:pPr>
    <w:rPr>
      <w:rFonts w:ascii="Calibri" w:eastAsia="Calibri" w:hAnsi="Calibri"/>
      <w:sz w:val="20"/>
      <w:szCs w:val="22"/>
    </w:rPr>
  </w:style>
  <w:style w:type="character" w:customStyle="1" w:styleId="ListabetvelChar">
    <w:name w:val="Lista betűvel Char"/>
    <w:link w:val="Listabetvel"/>
    <w:uiPriority w:val="4"/>
    <w:rsid w:val="003D5D29"/>
    <w:rPr>
      <w:szCs w:val="22"/>
    </w:rPr>
  </w:style>
  <w:style w:type="paragraph" w:customStyle="1" w:styleId="Erskiemels1">
    <w:name w:val="Erős kiemelés1"/>
    <w:basedOn w:val="Norml"/>
    <w:link w:val="ErskiemelsChar"/>
    <w:uiPriority w:val="5"/>
    <w:qFormat/>
    <w:rsid w:val="003D5D29"/>
    <w:pPr>
      <w:spacing w:after="150"/>
      <w:jc w:val="both"/>
    </w:pPr>
    <w:rPr>
      <w:b/>
      <w:i/>
      <w:sz w:val="20"/>
      <w:lang w:eastAsia="hu-HU"/>
    </w:rPr>
  </w:style>
  <w:style w:type="character" w:customStyle="1" w:styleId="ErskiemelsChar">
    <w:name w:val="Erős kiemelés Char"/>
    <w:link w:val="Erskiemels1"/>
    <w:uiPriority w:val="5"/>
    <w:rsid w:val="003D5D29"/>
    <w:rPr>
      <w:b/>
      <w:i/>
      <w:szCs w:val="22"/>
    </w:rPr>
  </w:style>
  <w:style w:type="paragraph" w:customStyle="1" w:styleId="Bold">
    <w:name w:val="Bold"/>
    <w:basedOn w:val="Norml"/>
    <w:link w:val="BoldChar"/>
    <w:uiPriority w:val="6"/>
    <w:qFormat/>
    <w:rsid w:val="003D5D29"/>
    <w:pPr>
      <w:spacing w:after="150"/>
      <w:jc w:val="both"/>
    </w:pPr>
    <w:rPr>
      <w:b/>
      <w:sz w:val="20"/>
      <w:lang w:eastAsia="hu-HU"/>
    </w:rPr>
  </w:style>
  <w:style w:type="character" w:customStyle="1" w:styleId="BoldChar">
    <w:name w:val="Bold Char"/>
    <w:link w:val="Bold"/>
    <w:uiPriority w:val="6"/>
    <w:rsid w:val="003D5D29"/>
    <w:rPr>
      <w:b/>
      <w:szCs w:val="22"/>
    </w:rPr>
  </w:style>
  <w:style w:type="character" w:styleId="Mrltotthiperhivatkozs">
    <w:name w:val="FollowedHyperlink"/>
    <w:uiPriority w:val="99"/>
    <w:semiHidden/>
    <w:unhideWhenUsed/>
    <w:rsid w:val="003D5D29"/>
    <w:rPr>
      <w:color w:val="7BAFD4"/>
      <w:u w:val="single"/>
    </w:rPr>
  </w:style>
  <w:style w:type="paragraph" w:customStyle="1" w:styleId="StyleTOC2Left015">
    <w:name w:val="Style TOC 2 + Left:  0.15&quot;"/>
    <w:basedOn w:val="TJ2"/>
    <w:rsid w:val="003D5D29"/>
    <w:pPr>
      <w:tabs>
        <w:tab w:val="clear" w:pos="9060"/>
      </w:tabs>
      <w:spacing w:after="100"/>
      <w:ind w:left="216"/>
    </w:pPr>
    <w:rPr>
      <w:rFonts w:ascii="Calibri" w:eastAsia="Times New Roman" w:hAnsi="Calibri"/>
      <w:b w:val="0"/>
      <w:noProof w:val="0"/>
      <w:sz w:val="20"/>
      <w:szCs w:val="20"/>
      <w:lang w:eastAsia="hu-HU"/>
    </w:rPr>
  </w:style>
  <w:style w:type="paragraph" w:customStyle="1" w:styleId="StyleTOC3Left031">
    <w:name w:val="Style TOC 3 + Left:  0.31&quot;"/>
    <w:basedOn w:val="TJ3"/>
    <w:rsid w:val="003D5D29"/>
    <w:pPr>
      <w:spacing w:after="100"/>
      <w:ind w:left="446"/>
      <w:jc w:val="both"/>
    </w:pPr>
    <w:rPr>
      <w:rFonts w:eastAsia="Times New Roman"/>
      <w:sz w:val="20"/>
      <w:szCs w:val="20"/>
      <w:lang w:eastAsia="hu-HU"/>
    </w:rPr>
  </w:style>
  <w:style w:type="numbering" w:customStyle="1" w:styleId="Hierarchikuslista">
    <w:name w:val="Hierarchikus lista"/>
    <w:uiPriority w:val="99"/>
    <w:rsid w:val="003D5D29"/>
    <w:pPr>
      <w:numPr>
        <w:numId w:val="10"/>
      </w:numPr>
    </w:pPr>
  </w:style>
  <w:style w:type="paragraph" w:customStyle="1" w:styleId="HierarchikusLista0">
    <w:name w:val="Hierarchikus Lista"/>
    <w:basedOn w:val="Listaszerbekezds"/>
    <w:link w:val="HierarchikusListaChar"/>
    <w:qFormat/>
    <w:rsid w:val="003D5D29"/>
    <w:pPr>
      <w:spacing w:after="150" w:line="276" w:lineRule="auto"/>
      <w:ind w:left="0"/>
      <w:contextualSpacing/>
      <w:jc w:val="both"/>
    </w:pPr>
    <w:rPr>
      <w:rFonts w:ascii="Calibri" w:eastAsia="Calibri" w:hAnsi="Calibri"/>
      <w:sz w:val="20"/>
      <w:szCs w:val="22"/>
    </w:rPr>
  </w:style>
  <w:style w:type="character" w:customStyle="1" w:styleId="HierarchikusListaChar">
    <w:name w:val="Hierarchikus Lista Char"/>
    <w:link w:val="HierarchikusLista0"/>
    <w:rsid w:val="003D5D29"/>
    <w:rPr>
      <w:szCs w:val="22"/>
    </w:rPr>
  </w:style>
  <w:style w:type="character" w:styleId="Kiemels">
    <w:name w:val="Emphasis"/>
    <w:uiPriority w:val="6"/>
    <w:qFormat/>
    <w:rsid w:val="003D5D29"/>
    <w:rPr>
      <w:i/>
      <w:iCs/>
    </w:rPr>
  </w:style>
  <w:style w:type="paragraph" w:styleId="Idzet">
    <w:name w:val="Quote"/>
    <w:basedOn w:val="Norml"/>
    <w:next w:val="Norml"/>
    <w:link w:val="IdzetChar"/>
    <w:uiPriority w:val="29"/>
    <w:rsid w:val="003D5D29"/>
    <w:pPr>
      <w:spacing w:after="150"/>
      <w:jc w:val="both"/>
    </w:pPr>
    <w:rPr>
      <w:i/>
      <w:sz w:val="20"/>
      <w:lang w:eastAsia="hu-HU"/>
    </w:rPr>
  </w:style>
  <w:style w:type="character" w:customStyle="1" w:styleId="IdzetChar">
    <w:name w:val="Idézet Char"/>
    <w:link w:val="Idzet"/>
    <w:uiPriority w:val="29"/>
    <w:rsid w:val="003D5D29"/>
    <w:rPr>
      <w:i/>
      <w:szCs w:val="22"/>
    </w:rPr>
  </w:style>
  <w:style w:type="paragraph" w:styleId="Kiemeltidzet">
    <w:name w:val="Intense Quote"/>
    <w:basedOn w:val="Norml"/>
    <w:next w:val="Norml"/>
    <w:link w:val="KiemeltidzetChar"/>
    <w:uiPriority w:val="30"/>
    <w:rsid w:val="003D5D29"/>
    <w:pPr>
      <w:spacing w:after="150"/>
      <w:ind w:left="720" w:right="720"/>
      <w:jc w:val="both"/>
    </w:pPr>
    <w:rPr>
      <w:b/>
      <w:i/>
      <w:sz w:val="20"/>
      <w:lang w:eastAsia="hu-HU"/>
    </w:rPr>
  </w:style>
  <w:style w:type="character" w:customStyle="1" w:styleId="KiemeltidzetChar">
    <w:name w:val="Kiemelt idézet Char"/>
    <w:link w:val="Kiemeltidzet"/>
    <w:uiPriority w:val="30"/>
    <w:rsid w:val="003D5D29"/>
    <w:rPr>
      <w:b/>
      <w:i/>
      <w:szCs w:val="22"/>
    </w:rPr>
  </w:style>
  <w:style w:type="character" w:styleId="Erskiemels">
    <w:name w:val="Intense Emphasis"/>
    <w:uiPriority w:val="21"/>
    <w:rsid w:val="003D5D29"/>
    <w:rPr>
      <w:b/>
      <w:i/>
      <w:sz w:val="24"/>
      <w:szCs w:val="24"/>
      <w:u w:val="single"/>
    </w:rPr>
  </w:style>
  <w:style w:type="character" w:styleId="Knyvcme">
    <w:name w:val="Book Title"/>
    <w:uiPriority w:val="33"/>
    <w:rsid w:val="003D5D29"/>
    <w:rPr>
      <w:rFonts w:ascii="Calibri" w:eastAsia="Times New Roman" w:hAnsi="Calibri"/>
      <w:b/>
      <w:i/>
      <w:sz w:val="24"/>
      <w:szCs w:val="24"/>
    </w:rPr>
  </w:style>
  <w:style w:type="paragraph" w:customStyle="1" w:styleId="Szvegdobozstlus">
    <w:name w:val="Szövegdoboz stílus"/>
    <w:basedOn w:val="HierarchikusLista0"/>
    <w:qFormat/>
    <w:rsid w:val="003D5D29"/>
    <w:rPr>
      <w:b/>
      <w:i/>
      <w:color w:val="7E5C1D"/>
    </w:rPr>
  </w:style>
  <w:style w:type="table" w:customStyle="1" w:styleId="Rcsos">
    <w:name w:val="Rácsos"/>
    <w:basedOn w:val="Normltblzat"/>
    <w:uiPriority w:val="99"/>
    <w:rsid w:val="003D5D29"/>
    <w:rPr>
      <w:color w:val="202653"/>
      <w:szCs w:val="22"/>
    </w:rPr>
    <w:tblPr>
      <w:tblStyleRowBandSize w:val="1"/>
      <w:tblStyleColBandSize w:val="1"/>
      <w:tblBorders>
        <w:top w:val="single" w:sz="4" w:space="0" w:color="202653"/>
        <w:left w:val="single" w:sz="4" w:space="0" w:color="202653"/>
        <w:bottom w:val="single" w:sz="48" w:space="0" w:color="202653"/>
        <w:right w:val="single" w:sz="4" w:space="0" w:color="202653"/>
        <w:insideV w:val="single" w:sz="4" w:space="0" w:color="202653"/>
      </w:tblBorders>
    </w:tblPr>
    <w:tcPr>
      <w:shd w:val="clear" w:color="auto" w:fill="auto"/>
      <w:tcMar>
        <w:top w:w="170" w:type="dxa"/>
      </w:tcMar>
      <w:vAlign w:val="center"/>
    </w:tcPr>
    <w:tblStylePr w:type="firstRow">
      <w:rPr>
        <w:rFonts w:ascii="Calibri" w:hAnsi="Calibri"/>
        <w:b w:val="0"/>
        <w:i w:val="0"/>
        <w:color w:val="202653"/>
        <w:sz w:val="36"/>
      </w:rPr>
      <w:tblPr/>
      <w:tcPr>
        <w:tcBorders>
          <w:top w:val="single" w:sz="8" w:space="0" w:color="202653"/>
          <w:left w:val="single" w:sz="8" w:space="0" w:color="202653"/>
          <w:bottom w:val="single" w:sz="24" w:space="0" w:color="202653"/>
          <w:right w:val="single" w:sz="8" w:space="0" w:color="202653"/>
          <w:insideH w:val="nil"/>
          <w:insideV w:val="nil"/>
          <w:tl2br w:val="nil"/>
          <w:tr2bl w:val="nil"/>
        </w:tcBorders>
        <w:shd w:val="clear" w:color="auto" w:fill="AC9F70"/>
      </w:tcPr>
    </w:tblStylePr>
    <w:tblStylePr w:type="band2Horz">
      <w:tblPr/>
      <w:tcPr>
        <w:shd w:val="clear" w:color="auto" w:fill="CDC5A9"/>
      </w:tcPr>
    </w:tblStylePr>
  </w:style>
  <w:style w:type="paragraph" w:styleId="Vltozat">
    <w:name w:val="Revision"/>
    <w:hidden/>
    <w:uiPriority w:val="99"/>
    <w:semiHidden/>
    <w:rsid w:val="003D5D29"/>
    <w:rPr>
      <w:szCs w:val="22"/>
    </w:rPr>
  </w:style>
  <w:style w:type="paragraph" w:customStyle="1" w:styleId="Erskiemels2">
    <w:name w:val="Erős kiemelés2"/>
    <w:basedOn w:val="Norml"/>
    <w:uiPriority w:val="5"/>
    <w:qFormat/>
    <w:rsid w:val="003D5D29"/>
    <w:pPr>
      <w:spacing w:after="150"/>
      <w:jc w:val="both"/>
    </w:pPr>
    <w:rPr>
      <w:b/>
      <w:i/>
      <w:sz w:val="20"/>
      <w:lang w:eastAsia="hu-HU"/>
    </w:rPr>
  </w:style>
  <w:style w:type="paragraph" w:customStyle="1" w:styleId="Erskiemels3">
    <w:name w:val="Erős kiemelés3"/>
    <w:basedOn w:val="Norml"/>
    <w:uiPriority w:val="5"/>
    <w:qFormat/>
    <w:rsid w:val="003D5D29"/>
    <w:pPr>
      <w:spacing w:after="150"/>
      <w:jc w:val="both"/>
    </w:pPr>
    <w:rPr>
      <w:b/>
      <w:i/>
      <w:sz w:val="20"/>
      <w:lang w:eastAsia="hu-HU"/>
    </w:rPr>
  </w:style>
  <w:style w:type="paragraph" w:customStyle="1" w:styleId="Erskiemels4">
    <w:name w:val="Erős kiemelés4"/>
    <w:basedOn w:val="Norml"/>
    <w:uiPriority w:val="5"/>
    <w:qFormat/>
    <w:rsid w:val="003D5D29"/>
    <w:pPr>
      <w:spacing w:after="150"/>
      <w:jc w:val="both"/>
    </w:pPr>
    <w:rPr>
      <w:b/>
      <w:i/>
      <w:sz w:val="20"/>
      <w:lang w:eastAsia="hu-HU"/>
    </w:rPr>
  </w:style>
  <w:style w:type="character" w:styleId="Feloldatlanmegemlts">
    <w:name w:val="Unresolved Mention"/>
    <w:uiPriority w:val="99"/>
    <w:semiHidden/>
    <w:unhideWhenUsed/>
    <w:rsid w:val="009F044C"/>
    <w:rPr>
      <w:color w:val="808080"/>
      <w:shd w:val="clear" w:color="auto" w:fill="E6E6E6"/>
    </w:rPr>
  </w:style>
  <w:style w:type="paragraph" w:customStyle="1" w:styleId="ENBoxtitle">
    <w:name w:val="EN_Box_title"/>
    <w:basedOn w:val="Norml"/>
    <w:next w:val="Norml"/>
    <w:uiPriority w:val="1"/>
    <w:qFormat/>
    <w:rsid w:val="00C86748"/>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C86748"/>
    <w:pPr>
      <w:keepNext/>
      <w:spacing w:after="40"/>
      <w:jc w:val="center"/>
    </w:pPr>
    <w:rPr>
      <w:b/>
      <w:bCs/>
      <w:color w:val="808080"/>
      <w:szCs w:val="18"/>
    </w:rPr>
  </w:style>
  <w:style w:type="paragraph" w:customStyle="1" w:styleId="ENCaption2Col">
    <w:name w:val="EN_Caption_2Col"/>
    <w:basedOn w:val="Norml"/>
    <w:next w:val="Norml"/>
    <w:uiPriority w:val="1"/>
    <w:qFormat/>
    <w:rsid w:val="00C86748"/>
    <w:pPr>
      <w:keepNext/>
      <w:spacing w:after="40"/>
    </w:pPr>
    <w:rPr>
      <w:b/>
      <w:bCs/>
      <w:color w:val="808080"/>
      <w:szCs w:val="18"/>
    </w:rPr>
  </w:style>
  <w:style w:type="paragraph" w:customStyle="1" w:styleId="ENCaptionBox">
    <w:name w:val="EN_Caption_Box"/>
    <w:basedOn w:val="Norml"/>
    <w:next w:val="Norml"/>
    <w:uiPriority w:val="1"/>
    <w:qFormat/>
    <w:rsid w:val="00C86748"/>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C86748"/>
    <w:pPr>
      <w:keepNext/>
      <w:pageBreakBefore/>
      <w:spacing w:before="480" w:after="210"/>
      <w:ind w:left="227" w:hanging="227"/>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C86748"/>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C86748"/>
    <w:rPr>
      <w:rFonts w:eastAsiaTheme="minorEastAsia"/>
      <w:color w:val="808080"/>
      <w:sz w:val="18"/>
    </w:rPr>
  </w:style>
  <w:style w:type="paragraph" w:customStyle="1" w:styleId="ENNormal">
    <w:name w:val="EN_Normal"/>
    <w:basedOn w:val="Norml"/>
    <w:uiPriority w:val="1"/>
    <w:qFormat/>
    <w:rsid w:val="00C86748"/>
  </w:style>
  <w:style w:type="paragraph" w:customStyle="1" w:styleId="ENNormalBox">
    <w:name w:val="EN_Normal_Box"/>
    <w:basedOn w:val="Norml"/>
    <w:uiPriority w:val="1"/>
    <w:qFormat/>
    <w:rsid w:val="00C86748"/>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C86748"/>
    <w:pPr>
      <w:keepLines/>
      <w:jc w:val="center"/>
    </w:pPr>
    <w:rPr>
      <w:color w:val="808080"/>
      <w:sz w:val="18"/>
    </w:rPr>
  </w:style>
  <w:style w:type="paragraph" w:customStyle="1" w:styleId="ENNote2Col">
    <w:name w:val="EN_Note_2Col"/>
    <w:basedOn w:val="Norml"/>
    <w:next w:val="ENNormal"/>
    <w:uiPriority w:val="1"/>
    <w:qFormat/>
    <w:rsid w:val="00C86748"/>
    <w:pPr>
      <w:keepLines/>
    </w:pPr>
    <w:rPr>
      <w:color w:val="808080"/>
      <w:sz w:val="18"/>
    </w:rPr>
  </w:style>
  <w:style w:type="paragraph" w:customStyle="1" w:styleId="ENNoteBox">
    <w:name w:val="EN_Note_Box"/>
    <w:basedOn w:val="Norml"/>
    <w:next w:val="ENNormalBox"/>
    <w:uiPriority w:val="1"/>
    <w:qFormat/>
    <w:rsid w:val="00C86748"/>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C86748"/>
    <w:pPr>
      <w:keepNext/>
      <w:spacing w:before="210" w:after="75"/>
      <w:ind w:left="431" w:hanging="431"/>
      <w:outlineLvl w:val="1"/>
    </w:pPr>
    <w:rPr>
      <w:b/>
      <w:color w:val="44546A" w:themeColor="text2"/>
      <w:szCs w:val="38"/>
    </w:rPr>
  </w:style>
  <w:style w:type="paragraph" w:customStyle="1" w:styleId="ENSubsectionTitle">
    <w:name w:val="EN_Subsection_Title"/>
    <w:basedOn w:val="Norml"/>
    <w:next w:val="ENNormal"/>
    <w:uiPriority w:val="1"/>
    <w:rsid w:val="00C86748"/>
    <w:pPr>
      <w:keepNext/>
      <w:spacing w:before="75" w:after="75"/>
      <w:ind w:left="595" w:hanging="595"/>
      <w:outlineLvl w:val="2"/>
    </w:pPr>
    <w:rPr>
      <w:bCs/>
      <w:color w:val="44546A" w:themeColor="text2"/>
      <w:szCs w:val="34"/>
    </w:rPr>
  </w:style>
  <w:style w:type="paragraph" w:customStyle="1" w:styleId="HUBoxTitle">
    <w:name w:val="HU_Box_Title"/>
    <w:basedOn w:val="Kpalrs"/>
    <w:next w:val="Norml"/>
    <w:uiPriority w:val="1"/>
    <w:qFormat/>
    <w:rsid w:val="00C86748"/>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lang w:eastAsia="en-US"/>
    </w:rPr>
  </w:style>
  <w:style w:type="paragraph" w:customStyle="1" w:styleId="HUCaption1Col">
    <w:name w:val="HU_Caption_1Col"/>
    <w:basedOn w:val="Kpalrs"/>
    <w:next w:val="Norml"/>
    <w:uiPriority w:val="1"/>
    <w:qFormat/>
    <w:rsid w:val="00C86748"/>
    <w:pPr>
      <w:keepNext/>
      <w:spacing w:after="40"/>
      <w:jc w:val="center"/>
    </w:pPr>
    <w:rPr>
      <w:color w:val="808080"/>
      <w:sz w:val="20"/>
      <w:lang w:eastAsia="en-US"/>
    </w:rPr>
  </w:style>
  <w:style w:type="paragraph" w:customStyle="1" w:styleId="HUCaption2Col">
    <w:name w:val="HU_Caption_2Col"/>
    <w:basedOn w:val="Kpalrs"/>
    <w:next w:val="Norml"/>
    <w:uiPriority w:val="1"/>
    <w:qFormat/>
    <w:rsid w:val="00C86748"/>
    <w:pPr>
      <w:keepNext/>
      <w:spacing w:after="40"/>
    </w:pPr>
    <w:rPr>
      <w:color w:val="808080"/>
      <w:sz w:val="20"/>
      <w:lang w:eastAsia="en-US"/>
    </w:rPr>
  </w:style>
  <w:style w:type="paragraph" w:customStyle="1" w:styleId="HUCaptionBox">
    <w:name w:val="HU_Caption_Box"/>
    <w:basedOn w:val="Kpalrs"/>
    <w:next w:val="Norml"/>
    <w:uiPriority w:val="1"/>
    <w:qFormat/>
    <w:rsid w:val="00C86748"/>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color w:val="808080"/>
      <w:sz w:val="20"/>
      <w:lang w:eastAsia="en-US"/>
    </w:rPr>
  </w:style>
  <w:style w:type="paragraph" w:customStyle="1" w:styleId="HUChapterTitle">
    <w:name w:val="HU_Chapter_Title"/>
    <w:basedOn w:val="Cmsor1"/>
    <w:next w:val="Norml"/>
    <w:link w:val="HUChapterTitleChar"/>
    <w:autoRedefine/>
    <w:uiPriority w:val="1"/>
    <w:rsid w:val="00C86748"/>
    <w:pPr>
      <w:pageBreakBefore/>
      <w:numPr>
        <w:numId w:val="6"/>
      </w:numPr>
      <w:spacing w:before="480" w:after="210"/>
      <w:ind w:left="227" w:hanging="227"/>
      <w:jc w:val="left"/>
    </w:pPr>
    <w:rPr>
      <w:rFonts w:eastAsiaTheme="majorEastAsia" w:cstheme="majorBidi"/>
      <w:caps/>
      <w:color w:val="0C2148"/>
      <w:szCs w:val="42"/>
      <w:lang w:val="hu-HU"/>
    </w:rPr>
  </w:style>
  <w:style w:type="character" w:customStyle="1" w:styleId="HUChapterTitleChar">
    <w:name w:val="HU_Chapter_Title Char"/>
    <w:basedOn w:val="Cmsor1Char"/>
    <w:link w:val="HUChapterTitle"/>
    <w:uiPriority w:val="1"/>
    <w:rsid w:val="00C86748"/>
    <w:rPr>
      <w:rFonts w:ascii="Times New Roman" w:eastAsiaTheme="majorEastAsia" w:hAnsi="Times New Roman" w:cstheme="majorBidi"/>
      <w:b/>
      <w:bCs/>
      <w:caps/>
      <w:color w:val="0C2148"/>
      <w:kern w:val="32"/>
      <w:sz w:val="24"/>
      <w:szCs w:val="42"/>
      <w:lang w:eastAsia="en-US"/>
    </w:rPr>
  </w:style>
  <w:style w:type="paragraph" w:customStyle="1" w:styleId="HUChapterWithoutNumbering">
    <w:name w:val="HU_Chapter_Without_Numbering"/>
    <w:basedOn w:val="Norml"/>
    <w:next w:val="Norml"/>
    <w:link w:val="HUChapterWithoutNumberingChar"/>
    <w:uiPriority w:val="1"/>
    <w:qFormat/>
    <w:rsid w:val="00C86748"/>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C86748"/>
    <w:rPr>
      <w:caps/>
      <w:color w:val="44546A" w:themeColor="text2"/>
      <w:sz w:val="22"/>
      <w:szCs w:val="22"/>
      <w:lang w:eastAsia="en-US"/>
    </w:rPr>
  </w:style>
  <w:style w:type="paragraph" w:customStyle="1" w:styleId="HUFootnote">
    <w:name w:val="HU_Footnote"/>
    <w:basedOn w:val="Lbjegyzetszveg"/>
    <w:uiPriority w:val="1"/>
    <w:qFormat/>
    <w:rsid w:val="00C86748"/>
    <w:pPr>
      <w:spacing w:after="200" w:line="276" w:lineRule="auto"/>
    </w:pPr>
    <w:rPr>
      <w:rFonts w:ascii="Calibri" w:eastAsiaTheme="minorEastAsia" w:hAnsi="Calibri"/>
      <w:color w:val="808080"/>
      <w:sz w:val="18"/>
      <w:szCs w:val="22"/>
      <w:lang w:val="hu-HU" w:eastAsia="en-US"/>
    </w:rPr>
  </w:style>
  <w:style w:type="paragraph" w:customStyle="1" w:styleId="HUNormalBox">
    <w:name w:val="HU_Normal_Box"/>
    <w:basedOn w:val="Norml"/>
    <w:uiPriority w:val="1"/>
    <w:qFormat/>
    <w:rsid w:val="00C86748"/>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C86748"/>
    <w:pPr>
      <w:keepLines/>
      <w:jc w:val="center"/>
    </w:pPr>
    <w:rPr>
      <w:color w:val="808080"/>
      <w:sz w:val="18"/>
    </w:rPr>
  </w:style>
  <w:style w:type="paragraph" w:customStyle="1" w:styleId="HUNote2Col">
    <w:name w:val="HU_Note_2Col"/>
    <w:basedOn w:val="Norml"/>
    <w:next w:val="Norml"/>
    <w:uiPriority w:val="1"/>
    <w:qFormat/>
    <w:rsid w:val="00C86748"/>
    <w:pPr>
      <w:keepLines/>
    </w:pPr>
    <w:rPr>
      <w:color w:val="808080"/>
      <w:sz w:val="18"/>
    </w:rPr>
  </w:style>
  <w:style w:type="paragraph" w:customStyle="1" w:styleId="HUNoteBox">
    <w:name w:val="HU_Note_Box"/>
    <w:basedOn w:val="Norml"/>
    <w:next w:val="HUNormalBox"/>
    <w:link w:val="HUNoteBoxChar"/>
    <w:uiPriority w:val="1"/>
    <w:qFormat/>
    <w:rsid w:val="00C86748"/>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C86748"/>
    <w:rPr>
      <w:color w:val="808080"/>
      <w:sz w:val="18"/>
      <w:szCs w:val="22"/>
      <w:shd w:val="clear" w:color="auto" w:fill="C6EEFF"/>
      <w:lang w:eastAsia="en-US"/>
    </w:rPr>
  </w:style>
  <w:style w:type="paragraph" w:customStyle="1" w:styleId="HUSectionTitle">
    <w:name w:val="HU_Section_Title"/>
    <w:basedOn w:val="Cmsor2"/>
    <w:next w:val="Norml"/>
    <w:link w:val="HUSectionTitleChar"/>
    <w:uiPriority w:val="1"/>
    <w:rsid w:val="00C86748"/>
    <w:pPr>
      <w:numPr>
        <w:ilvl w:val="1"/>
        <w:numId w:val="6"/>
      </w:numPr>
      <w:spacing w:before="210" w:after="75"/>
    </w:pPr>
    <w:rPr>
      <w:bCs w:val="0"/>
      <w:iCs w:val="0"/>
      <w:color w:val="44546A" w:themeColor="text2"/>
      <w:szCs w:val="38"/>
      <w:lang w:val="hu-HU"/>
    </w:rPr>
  </w:style>
  <w:style w:type="character" w:customStyle="1" w:styleId="HUSectionTitleChar">
    <w:name w:val="HU_Section_Title Char"/>
    <w:basedOn w:val="Cmsor2Char"/>
    <w:link w:val="HUSectionTitle"/>
    <w:uiPriority w:val="1"/>
    <w:rsid w:val="00C86748"/>
    <w:rPr>
      <w:rFonts w:ascii="Times New Roman" w:eastAsia="Times New Roman" w:hAnsi="Times New Roman"/>
      <w:b/>
      <w:bCs w:val="0"/>
      <w:iCs w:val="0"/>
      <w:color w:val="44546A" w:themeColor="text2"/>
      <w:sz w:val="24"/>
      <w:szCs w:val="38"/>
      <w:lang w:eastAsia="en-US"/>
    </w:rPr>
  </w:style>
  <w:style w:type="paragraph" w:customStyle="1" w:styleId="HUSubsectionTitle">
    <w:name w:val="HU_Subsection_Title"/>
    <w:basedOn w:val="Cmsor3"/>
    <w:next w:val="Norml"/>
    <w:link w:val="HUSubsectionTitleChar"/>
    <w:uiPriority w:val="1"/>
    <w:rsid w:val="00C86748"/>
    <w:pPr>
      <w:numPr>
        <w:ilvl w:val="2"/>
        <w:numId w:val="6"/>
      </w:numPr>
      <w:spacing w:before="75" w:after="75"/>
      <w:ind w:left="595" w:hanging="595"/>
    </w:pPr>
    <w:rPr>
      <w:b w:val="0"/>
      <w:color w:val="44546A" w:themeColor="text2"/>
      <w:sz w:val="22"/>
      <w:szCs w:val="34"/>
      <w:lang w:val="hu-HU"/>
    </w:rPr>
  </w:style>
  <w:style w:type="character" w:customStyle="1" w:styleId="HUSubsectionTitleChar">
    <w:name w:val="HU_Subsection_Title Char"/>
    <w:basedOn w:val="Cmsor3Char"/>
    <w:link w:val="HUSubsectionTitle"/>
    <w:uiPriority w:val="1"/>
    <w:rsid w:val="00C86748"/>
    <w:rPr>
      <w:rFonts w:ascii="Times New Roman" w:eastAsia="Times New Roman" w:hAnsi="Times New Roman"/>
      <w:b w:val="0"/>
      <w:bCs/>
      <w:color w:val="44546A" w:themeColor="text2"/>
      <w:sz w:val="22"/>
      <w:szCs w:val="34"/>
      <w:lang w:eastAsia="en-US"/>
    </w:rPr>
  </w:style>
  <w:style w:type="paragraph" w:customStyle="1" w:styleId="Heading1Kiadvny">
    <w:name w:val="Heading 1 Kiadvány"/>
    <w:basedOn w:val="Cmsor1"/>
    <w:qFormat/>
    <w:rsid w:val="00C86748"/>
    <w:pPr>
      <w:keepLines/>
      <w:spacing w:before="480" w:after="210"/>
      <w:ind w:left="1080" w:hanging="720"/>
      <w:jc w:val="left"/>
    </w:pPr>
    <w:rPr>
      <w:rFonts w:ascii="Calibri" w:eastAsiaTheme="majorEastAsia" w:hAnsi="Calibri" w:cstheme="majorBidi"/>
      <w:b w:val="0"/>
      <w:color w:val="44546A" w:themeColor="text2"/>
      <w:kern w:val="0"/>
      <w:sz w:val="52"/>
      <w:szCs w:val="42"/>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32201">
      <w:bodyDiv w:val="1"/>
      <w:marLeft w:val="0"/>
      <w:marRight w:val="0"/>
      <w:marTop w:val="0"/>
      <w:marBottom w:val="0"/>
      <w:divBdr>
        <w:top w:val="none" w:sz="0" w:space="0" w:color="auto"/>
        <w:left w:val="none" w:sz="0" w:space="0" w:color="auto"/>
        <w:bottom w:val="none" w:sz="0" w:space="0" w:color="auto"/>
        <w:right w:val="none" w:sz="0" w:space="0" w:color="auto"/>
      </w:divBdr>
    </w:div>
    <w:div w:id="46877791">
      <w:bodyDiv w:val="1"/>
      <w:marLeft w:val="0"/>
      <w:marRight w:val="0"/>
      <w:marTop w:val="0"/>
      <w:marBottom w:val="0"/>
      <w:divBdr>
        <w:top w:val="none" w:sz="0" w:space="0" w:color="auto"/>
        <w:left w:val="none" w:sz="0" w:space="0" w:color="auto"/>
        <w:bottom w:val="none" w:sz="0" w:space="0" w:color="auto"/>
        <w:right w:val="none" w:sz="0" w:space="0" w:color="auto"/>
      </w:divBdr>
    </w:div>
    <w:div w:id="62070823">
      <w:bodyDiv w:val="1"/>
      <w:marLeft w:val="0"/>
      <w:marRight w:val="0"/>
      <w:marTop w:val="0"/>
      <w:marBottom w:val="0"/>
      <w:divBdr>
        <w:top w:val="none" w:sz="0" w:space="0" w:color="auto"/>
        <w:left w:val="none" w:sz="0" w:space="0" w:color="auto"/>
        <w:bottom w:val="none" w:sz="0" w:space="0" w:color="auto"/>
        <w:right w:val="none" w:sz="0" w:space="0" w:color="auto"/>
      </w:divBdr>
    </w:div>
    <w:div w:id="92215917">
      <w:bodyDiv w:val="1"/>
      <w:marLeft w:val="0"/>
      <w:marRight w:val="0"/>
      <w:marTop w:val="0"/>
      <w:marBottom w:val="0"/>
      <w:divBdr>
        <w:top w:val="none" w:sz="0" w:space="0" w:color="auto"/>
        <w:left w:val="none" w:sz="0" w:space="0" w:color="auto"/>
        <w:bottom w:val="none" w:sz="0" w:space="0" w:color="auto"/>
        <w:right w:val="none" w:sz="0" w:space="0" w:color="auto"/>
      </w:divBdr>
    </w:div>
    <w:div w:id="96100304">
      <w:bodyDiv w:val="1"/>
      <w:marLeft w:val="0"/>
      <w:marRight w:val="0"/>
      <w:marTop w:val="0"/>
      <w:marBottom w:val="0"/>
      <w:divBdr>
        <w:top w:val="none" w:sz="0" w:space="0" w:color="auto"/>
        <w:left w:val="none" w:sz="0" w:space="0" w:color="auto"/>
        <w:bottom w:val="none" w:sz="0" w:space="0" w:color="auto"/>
        <w:right w:val="none" w:sz="0" w:space="0" w:color="auto"/>
      </w:divBdr>
    </w:div>
    <w:div w:id="164823795">
      <w:bodyDiv w:val="1"/>
      <w:marLeft w:val="0"/>
      <w:marRight w:val="0"/>
      <w:marTop w:val="0"/>
      <w:marBottom w:val="0"/>
      <w:divBdr>
        <w:top w:val="none" w:sz="0" w:space="0" w:color="auto"/>
        <w:left w:val="none" w:sz="0" w:space="0" w:color="auto"/>
        <w:bottom w:val="none" w:sz="0" w:space="0" w:color="auto"/>
        <w:right w:val="none" w:sz="0" w:space="0" w:color="auto"/>
      </w:divBdr>
    </w:div>
    <w:div w:id="172381709">
      <w:bodyDiv w:val="1"/>
      <w:marLeft w:val="0"/>
      <w:marRight w:val="0"/>
      <w:marTop w:val="0"/>
      <w:marBottom w:val="0"/>
      <w:divBdr>
        <w:top w:val="none" w:sz="0" w:space="0" w:color="auto"/>
        <w:left w:val="none" w:sz="0" w:space="0" w:color="auto"/>
        <w:bottom w:val="none" w:sz="0" w:space="0" w:color="auto"/>
        <w:right w:val="none" w:sz="0" w:space="0" w:color="auto"/>
      </w:divBdr>
    </w:div>
    <w:div w:id="247496471">
      <w:bodyDiv w:val="1"/>
      <w:marLeft w:val="0"/>
      <w:marRight w:val="0"/>
      <w:marTop w:val="0"/>
      <w:marBottom w:val="0"/>
      <w:divBdr>
        <w:top w:val="none" w:sz="0" w:space="0" w:color="auto"/>
        <w:left w:val="none" w:sz="0" w:space="0" w:color="auto"/>
        <w:bottom w:val="none" w:sz="0" w:space="0" w:color="auto"/>
        <w:right w:val="none" w:sz="0" w:space="0" w:color="auto"/>
      </w:divBdr>
    </w:div>
    <w:div w:id="297885541">
      <w:bodyDiv w:val="1"/>
      <w:marLeft w:val="0"/>
      <w:marRight w:val="0"/>
      <w:marTop w:val="0"/>
      <w:marBottom w:val="0"/>
      <w:divBdr>
        <w:top w:val="none" w:sz="0" w:space="0" w:color="auto"/>
        <w:left w:val="none" w:sz="0" w:space="0" w:color="auto"/>
        <w:bottom w:val="none" w:sz="0" w:space="0" w:color="auto"/>
        <w:right w:val="none" w:sz="0" w:space="0" w:color="auto"/>
      </w:divBdr>
    </w:div>
    <w:div w:id="318727195">
      <w:bodyDiv w:val="1"/>
      <w:marLeft w:val="0"/>
      <w:marRight w:val="0"/>
      <w:marTop w:val="0"/>
      <w:marBottom w:val="0"/>
      <w:divBdr>
        <w:top w:val="none" w:sz="0" w:space="0" w:color="auto"/>
        <w:left w:val="none" w:sz="0" w:space="0" w:color="auto"/>
        <w:bottom w:val="none" w:sz="0" w:space="0" w:color="auto"/>
        <w:right w:val="none" w:sz="0" w:space="0" w:color="auto"/>
      </w:divBdr>
    </w:div>
    <w:div w:id="418137881">
      <w:bodyDiv w:val="1"/>
      <w:marLeft w:val="0"/>
      <w:marRight w:val="0"/>
      <w:marTop w:val="0"/>
      <w:marBottom w:val="0"/>
      <w:divBdr>
        <w:top w:val="none" w:sz="0" w:space="0" w:color="auto"/>
        <w:left w:val="none" w:sz="0" w:space="0" w:color="auto"/>
        <w:bottom w:val="none" w:sz="0" w:space="0" w:color="auto"/>
        <w:right w:val="none" w:sz="0" w:space="0" w:color="auto"/>
      </w:divBdr>
    </w:div>
    <w:div w:id="465464662">
      <w:bodyDiv w:val="1"/>
      <w:marLeft w:val="0"/>
      <w:marRight w:val="0"/>
      <w:marTop w:val="0"/>
      <w:marBottom w:val="0"/>
      <w:divBdr>
        <w:top w:val="none" w:sz="0" w:space="0" w:color="auto"/>
        <w:left w:val="none" w:sz="0" w:space="0" w:color="auto"/>
        <w:bottom w:val="none" w:sz="0" w:space="0" w:color="auto"/>
        <w:right w:val="none" w:sz="0" w:space="0" w:color="auto"/>
      </w:divBdr>
    </w:div>
    <w:div w:id="481041021">
      <w:bodyDiv w:val="1"/>
      <w:marLeft w:val="0"/>
      <w:marRight w:val="0"/>
      <w:marTop w:val="0"/>
      <w:marBottom w:val="0"/>
      <w:divBdr>
        <w:top w:val="none" w:sz="0" w:space="0" w:color="auto"/>
        <w:left w:val="none" w:sz="0" w:space="0" w:color="auto"/>
        <w:bottom w:val="none" w:sz="0" w:space="0" w:color="auto"/>
        <w:right w:val="none" w:sz="0" w:space="0" w:color="auto"/>
      </w:divBdr>
    </w:div>
    <w:div w:id="598217384">
      <w:bodyDiv w:val="1"/>
      <w:marLeft w:val="0"/>
      <w:marRight w:val="0"/>
      <w:marTop w:val="0"/>
      <w:marBottom w:val="0"/>
      <w:divBdr>
        <w:top w:val="none" w:sz="0" w:space="0" w:color="auto"/>
        <w:left w:val="none" w:sz="0" w:space="0" w:color="auto"/>
        <w:bottom w:val="none" w:sz="0" w:space="0" w:color="auto"/>
        <w:right w:val="none" w:sz="0" w:space="0" w:color="auto"/>
      </w:divBdr>
    </w:div>
    <w:div w:id="658657470">
      <w:bodyDiv w:val="1"/>
      <w:marLeft w:val="0"/>
      <w:marRight w:val="0"/>
      <w:marTop w:val="0"/>
      <w:marBottom w:val="0"/>
      <w:divBdr>
        <w:top w:val="none" w:sz="0" w:space="0" w:color="auto"/>
        <w:left w:val="none" w:sz="0" w:space="0" w:color="auto"/>
        <w:bottom w:val="none" w:sz="0" w:space="0" w:color="auto"/>
        <w:right w:val="none" w:sz="0" w:space="0" w:color="auto"/>
      </w:divBdr>
    </w:div>
    <w:div w:id="674381502">
      <w:bodyDiv w:val="1"/>
      <w:marLeft w:val="0"/>
      <w:marRight w:val="0"/>
      <w:marTop w:val="0"/>
      <w:marBottom w:val="0"/>
      <w:divBdr>
        <w:top w:val="none" w:sz="0" w:space="0" w:color="auto"/>
        <w:left w:val="none" w:sz="0" w:space="0" w:color="auto"/>
        <w:bottom w:val="none" w:sz="0" w:space="0" w:color="auto"/>
        <w:right w:val="none" w:sz="0" w:space="0" w:color="auto"/>
      </w:divBdr>
    </w:div>
    <w:div w:id="761486034">
      <w:bodyDiv w:val="1"/>
      <w:marLeft w:val="0"/>
      <w:marRight w:val="0"/>
      <w:marTop w:val="0"/>
      <w:marBottom w:val="0"/>
      <w:divBdr>
        <w:top w:val="none" w:sz="0" w:space="0" w:color="auto"/>
        <w:left w:val="none" w:sz="0" w:space="0" w:color="auto"/>
        <w:bottom w:val="none" w:sz="0" w:space="0" w:color="auto"/>
        <w:right w:val="none" w:sz="0" w:space="0" w:color="auto"/>
      </w:divBdr>
    </w:div>
    <w:div w:id="777145024">
      <w:bodyDiv w:val="1"/>
      <w:marLeft w:val="0"/>
      <w:marRight w:val="0"/>
      <w:marTop w:val="0"/>
      <w:marBottom w:val="0"/>
      <w:divBdr>
        <w:top w:val="none" w:sz="0" w:space="0" w:color="auto"/>
        <w:left w:val="none" w:sz="0" w:space="0" w:color="auto"/>
        <w:bottom w:val="none" w:sz="0" w:space="0" w:color="auto"/>
        <w:right w:val="none" w:sz="0" w:space="0" w:color="auto"/>
      </w:divBdr>
    </w:div>
    <w:div w:id="797797857">
      <w:bodyDiv w:val="1"/>
      <w:marLeft w:val="0"/>
      <w:marRight w:val="0"/>
      <w:marTop w:val="0"/>
      <w:marBottom w:val="0"/>
      <w:divBdr>
        <w:top w:val="none" w:sz="0" w:space="0" w:color="auto"/>
        <w:left w:val="none" w:sz="0" w:space="0" w:color="auto"/>
        <w:bottom w:val="none" w:sz="0" w:space="0" w:color="auto"/>
        <w:right w:val="none" w:sz="0" w:space="0" w:color="auto"/>
      </w:divBdr>
    </w:div>
    <w:div w:id="916521405">
      <w:bodyDiv w:val="1"/>
      <w:marLeft w:val="0"/>
      <w:marRight w:val="0"/>
      <w:marTop w:val="0"/>
      <w:marBottom w:val="0"/>
      <w:divBdr>
        <w:top w:val="none" w:sz="0" w:space="0" w:color="auto"/>
        <w:left w:val="none" w:sz="0" w:space="0" w:color="auto"/>
        <w:bottom w:val="none" w:sz="0" w:space="0" w:color="auto"/>
        <w:right w:val="none" w:sz="0" w:space="0" w:color="auto"/>
      </w:divBdr>
    </w:div>
    <w:div w:id="942111471">
      <w:bodyDiv w:val="1"/>
      <w:marLeft w:val="0"/>
      <w:marRight w:val="0"/>
      <w:marTop w:val="0"/>
      <w:marBottom w:val="0"/>
      <w:divBdr>
        <w:top w:val="none" w:sz="0" w:space="0" w:color="auto"/>
        <w:left w:val="none" w:sz="0" w:space="0" w:color="auto"/>
        <w:bottom w:val="none" w:sz="0" w:space="0" w:color="auto"/>
        <w:right w:val="none" w:sz="0" w:space="0" w:color="auto"/>
      </w:divBdr>
    </w:div>
    <w:div w:id="997420188">
      <w:bodyDiv w:val="1"/>
      <w:marLeft w:val="0"/>
      <w:marRight w:val="0"/>
      <w:marTop w:val="0"/>
      <w:marBottom w:val="0"/>
      <w:divBdr>
        <w:top w:val="none" w:sz="0" w:space="0" w:color="auto"/>
        <w:left w:val="none" w:sz="0" w:space="0" w:color="auto"/>
        <w:bottom w:val="none" w:sz="0" w:space="0" w:color="auto"/>
        <w:right w:val="none" w:sz="0" w:space="0" w:color="auto"/>
      </w:divBdr>
      <w:divsChild>
        <w:div w:id="983656443">
          <w:marLeft w:val="0"/>
          <w:marRight w:val="0"/>
          <w:marTop w:val="0"/>
          <w:marBottom w:val="0"/>
          <w:divBdr>
            <w:top w:val="none" w:sz="0" w:space="0" w:color="auto"/>
            <w:left w:val="none" w:sz="0" w:space="0" w:color="auto"/>
            <w:bottom w:val="none" w:sz="0" w:space="0" w:color="auto"/>
            <w:right w:val="none" w:sz="0" w:space="0" w:color="auto"/>
          </w:divBdr>
          <w:divsChild>
            <w:div w:id="37171835">
              <w:marLeft w:val="0"/>
              <w:marRight w:val="0"/>
              <w:marTop w:val="0"/>
              <w:marBottom w:val="0"/>
              <w:divBdr>
                <w:top w:val="none" w:sz="0" w:space="0" w:color="auto"/>
                <w:left w:val="none" w:sz="0" w:space="0" w:color="auto"/>
                <w:bottom w:val="none" w:sz="0" w:space="0" w:color="auto"/>
                <w:right w:val="none" w:sz="0" w:space="0" w:color="auto"/>
              </w:divBdr>
              <w:divsChild>
                <w:div w:id="568156871">
                  <w:marLeft w:val="0"/>
                  <w:marRight w:val="0"/>
                  <w:marTop w:val="0"/>
                  <w:marBottom w:val="0"/>
                  <w:divBdr>
                    <w:top w:val="none" w:sz="0" w:space="0" w:color="auto"/>
                    <w:left w:val="none" w:sz="0" w:space="0" w:color="auto"/>
                    <w:bottom w:val="none" w:sz="0" w:space="0" w:color="auto"/>
                    <w:right w:val="none" w:sz="0" w:space="0" w:color="auto"/>
                  </w:divBdr>
                  <w:divsChild>
                    <w:div w:id="970209148">
                      <w:marLeft w:val="0"/>
                      <w:marRight w:val="0"/>
                      <w:marTop w:val="0"/>
                      <w:marBottom w:val="0"/>
                      <w:divBdr>
                        <w:top w:val="none" w:sz="0" w:space="0" w:color="auto"/>
                        <w:left w:val="none" w:sz="0" w:space="0" w:color="auto"/>
                        <w:bottom w:val="none" w:sz="0" w:space="0" w:color="auto"/>
                        <w:right w:val="none" w:sz="0" w:space="0" w:color="auto"/>
                      </w:divBdr>
                      <w:divsChild>
                        <w:div w:id="1812676640">
                          <w:marLeft w:val="0"/>
                          <w:marRight w:val="0"/>
                          <w:marTop w:val="0"/>
                          <w:marBottom w:val="0"/>
                          <w:divBdr>
                            <w:top w:val="none" w:sz="0" w:space="0" w:color="auto"/>
                            <w:left w:val="none" w:sz="0" w:space="0" w:color="auto"/>
                            <w:bottom w:val="none" w:sz="0" w:space="0" w:color="auto"/>
                            <w:right w:val="none" w:sz="0" w:space="0" w:color="auto"/>
                          </w:divBdr>
                          <w:divsChild>
                            <w:div w:id="27068152">
                              <w:marLeft w:val="0"/>
                              <w:marRight w:val="0"/>
                              <w:marTop w:val="0"/>
                              <w:marBottom w:val="0"/>
                              <w:divBdr>
                                <w:top w:val="none" w:sz="0" w:space="0" w:color="auto"/>
                                <w:left w:val="none" w:sz="0" w:space="0" w:color="auto"/>
                                <w:bottom w:val="none" w:sz="0" w:space="0" w:color="auto"/>
                                <w:right w:val="none" w:sz="0" w:space="0" w:color="auto"/>
                              </w:divBdr>
                              <w:divsChild>
                                <w:div w:id="2124492363">
                                  <w:marLeft w:val="0"/>
                                  <w:marRight w:val="0"/>
                                  <w:marTop w:val="0"/>
                                  <w:marBottom w:val="0"/>
                                  <w:divBdr>
                                    <w:top w:val="none" w:sz="0" w:space="0" w:color="auto"/>
                                    <w:left w:val="none" w:sz="0" w:space="0" w:color="auto"/>
                                    <w:bottom w:val="none" w:sz="0" w:space="0" w:color="auto"/>
                                    <w:right w:val="none" w:sz="0" w:space="0" w:color="auto"/>
                                  </w:divBdr>
                                  <w:divsChild>
                                    <w:div w:id="1473134039">
                                      <w:marLeft w:val="0"/>
                                      <w:marRight w:val="0"/>
                                      <w:marTop w:val="0"/>
                                      <w:marBottom w:val="0"/>
                                      <w:divBdr>
                                        <w:top w:val="none" w:sz="0" w:space="0" w:color="auto"/>
                                        <w:left w:val="none" w:sz="0" w:space="0" w:color="auto"/>
                                        <w:bottom w:val="none" w:sz="0" w:space="0" w:color="auto"/>
                                        <w:right w:val="none" w:sz="0" w:space="0" w:color="auto"/>
                                      </w:divBdr>
                                      <w:divsChild>
                                        <w:div w:id="974332119">
                                          <w:marLeft w:val="0"/>
                                          <w:marRight w:val="0"/>
                                          <w:marTop w:val="0"/>
                                          <w:marBottom w:val="0"/>
                                          <w:divBdr>
                                            <w:top w:val="none" w:sz="0" w:space="0" w:color="auto"/>
                                            <w:left w:val="none" w:sz="0" w:space="0" w:color="auto"/>
                                            <w:bottom w:val="none" w:sz="0" w:space="0" w:color="auto"/>
                                            <w:right w:val="none" w:sz="0" w:space="0" w:color="auto"/>
                                          </w:divBdr>
                                          <w:divsChild>
                                            <w:div w:id="1638562786">
                                              <w:marLeft w:val="0"/>
                                              <w:marRight w:val="0"/>
                                              <w:marTop w:val="0"/>
                                              <w:marBottom w:val="0"/>
                                              <w:divBdr>
                                                <w:top w:val="none" w:sz="0" w:space="0" w:color="auto"/>
                                                <w:left w:val="none" w:sz="0" w:space="0" w:color="auto"/>
                                                <w:bottom w:val="none" w:sz="0" w:space="0" w:color="auto"/>
                                                <w:right w:val="none" w:sz="0" w:space="0" w:color="auto"/>
                                              </w:divBdr>
                                              <w:divsChild>
                                                <w:div w:id="82581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45064947">
      <w:bodyDiv w:val="1"/>
      <w:marLeft w:val="0"/>
      <w:marRight w:val="0"/>
      <w:marTop w:val="0"/>
      <w:marBottom w:val="0"/>
      <w:divBdr>
        <w:top w:val="none" w:sz="0" w:space="0" w:color="auto"/>
        <w:left w:val="none" w:sz="0" w:space="0" w:color="auto"/>
        <w:bottom w:val="none" w:sz="0" w:space="0" w:color="auto"/>
        <w:right w:val="none" w:sz="0" w:space="0" w:color="auto"/>
      </w:divBdr>
    </w:div>
    <w:div w:id="1124226931">
      <w:bodyDiv w:val="1"/>
      <w:marLeft w:val="0"/>
      <w:marRight w:val="0"/>
      <w:marTop w:val="0"/>
      <w:marBottom w:val="0"/>
      <w:divBdr>
        <w:top w:val="none" w:sz="0" w:space="0" w:color="auto"/>
        <w:left w:val="none" w:sz="0" w:space="0" w:color="auto"/>
        <w:bottom w:val="none" w:sz="0" w:space="0" w:color="auto"/>
        <w:right w:val="none" w:sz="0" w:space="0" w:color="auto"/>
      </w:divBdr>
    </w:div>
    <w:div w:id="1153303273">
      <w:bodyDiv w:val="1"/>
      <w:marLeft w:val="0"/>
      <w:marRight w:val="0"/>
      <w:marTop w:val="0"/>
      <w:marBottom w:val="0"/>
      <w:divBdr>
        <w:top w:val="none" w:sz="0" w:space="0" w:color="auto"/>
        <w:left w:val="none" w:sz="0" w:space="0" w:color="auto"/>
        <w:bottom w:val="none" w:sz="0" w:space="0" w:color="auto"/>
        <w:right w:val="none" w:sz="0" w:space="0" w:color="auto"/>
      </w:divBdr>
    </w:div>
    <w:div w:id="1189949628">
      <w:bodyDiv w:val="1"/>
      <w:marLeft w:val="0"/>
      <w:marRight w:val="0"/>
      <w:marTop w:val="0"/>
      <w:marBottom w:val="0"/>
      <w:divBdr>
        <w:top w:val="none" w:sz="0" w:space="0" w:color="auto"/>
        <w:left w:val="none" w:sz="0" w:space="0" w:color="auto"/>
        <w:bottom w:val="none" w:sz="0" w:space="0" w:color="auto"/>
        <w:right w:val="none" w:sz="0" w:space="0" w:color="auto"/>
      </w:divBdr>
    </w:div>
    <w:div w:id="1205865916">
      <w:bodyDiv w:val="1"/>
      <w:marLeft w:val="0"/>
      <w:marRight w:val="0"/>
      <w:marTop w:val="0"/>
      <w:marBottom w:val="0"/>
      <w:divBdr>
        <w:top w:val="none" w:sz="0" w:space="0" w:color="auto"/>
        <w:left w:val="none" w:sz="0" w:space="0" w:color="auto"/>
        <w:bottom w:val="none" w:sz="0" w:space="0" w:color="auto"/>
        <w:right w:val="none" w:sz="0" w:space="0" w:color="auto"/>
      </w:divBdr>
    </w:div>
    <w:div w:id="1214078076">
      <w:bodyDiv w:val="1"/>
      <w:marLeft w:val="0"/>
      <w:marRight w:val="0"/>
      <w:marTop w:val="0"/>
      <w:marBottom w:val="0"/>
      <w:divBdr>
        <w:top w:val="none" w:sz="0" w:space="0" w:color="auto"/>
        <w:left w:val="none" w:sz="0" w:space="0" w:color="auto"/>
        <w:bottom w:val="none" w:sz="0" w:space="0" w:color="auto"/>
        <w:right w:val="none" w:sz="0" w:space="0" w:color="auto"/>
      </w:divBdr>
    </w:div>
    <w:div w:id="1241600148">
      <w:bodyDiv w:val="1"/>
      <w:marLeft w:val="0"/>
      <w:marRight w:val="0"/>
      <w:marTop w:val="0"/>
      <w:marBottom w:val="0"/>
      <w:divBdr>
        <w:top w:val="none" w:sz="0" w:space="0" w:color="auto"/>
        <w:left w:val="none" w:sz="0" w:space="0" w:color="auto"/>
        <w:bottom w:val="none" w:sz="0" w:space="0" w:color="auto"/>
        <w:right w:val="none" w:sz="0" w:space="0" w:color="auto"/>
      </w:divBdr>
    </w:div>
    <w:div w:id="1248920255">
      <w:bodyDiv w:val="1"/>
      <w:marLeft w:val="0"/>
      <w:marRight w:val="0"/>
      <w:marTop w:val="0"/>
      <w:marBottom w:val="0"/>
      <w:divBdr>
        <w:top w:val="none" w:sz="0" w:space="0" w:color="auto"/>
        <w:left w:val="none" w:sz="0" w:space="0" w:color="auto"/>
        <w:bottom w:val="none" w:sz="0" w:space="0" w:color="auto"/>
        <w:right w:val="none" w:sz="0" w:space="0" w:color="auto"/>
      </w:divBdr>
    </w:div>
    <w:div w:id="1289899663">
      <w:bodyDiv w:val="1"/>
      <w:marLeft w:val="0"/>
      <w:marRight w:val="0"/>
      <w:marTop w:val="0"/>
      <w:marBottom w:val="0"/>
      <w:divBdr>
        <w:top w:val="none" w:sz="0" w:space="0" w:color="auto"/>
        <w:left w:val="none" w:sz="0" w:space="0" w:color="auto"/>
        <w:bottom w:val="none" w:sz="0" w:space="0" w:color="auto"/>
        <w:right w:val="none" w:sz="0" w:space="0" w:color="auto"/>
      </w:divBdr>
    </w:div>
    <w:div w:id="1306281330">
      <w:bodyDiv w:val="1"/>
      <w:marLeft w:val="0"/>
      <w:marRight w:val="0"/>
      <w:marTop w:val="0"/>
      <w:marBottom w:val="0"/>
      <w:divBdr>
        <w:top w:val="none" w:sz="0" w:space="0" w:color="auto"/>
        <w:left w:val="none" w:sz="0" w:space="0" w:color="auto"/>
        <w:bottom w:val="none" w:sz="0" w:space="0" w:color="auto"/>
        <w:right w:val="none" w:sz="0" w:space="0" w:color="auto"/>
      </w:divBdr>
    </w:div>
    <w:div w:id="1319769130">
      <w:bodyDiv w:val="1"/>
      <w:marLeft w:val="0"/>
      <w:marRight w:val="0"/>
      <w:marTop w:val="0"/>
      <w:marBottom w:val="0"/>
      <w:divBdr>
        <w:top w:val="none" w:sz="0" w:space="0" w:color="auto"/>
        <w:left w:val="none" w:sz="0" w:space="0" w:color="auto"/>
        <w:bottom w:val="none" w:sz="0" w:space="0" w:color="auto"/>
        <w:right w:val="none" w:sz="0" w:space="0" w:color="auto"/>
      </w:divBdr>
    </w:div>
    <w:div w:id="1496724696">
      <w:bodyDiv w:val="1"/>
      <w:marLeft w:val="0"/>
      <w:marRight w:val="0"/>
      <w:marTop w:val="0"/>
      <w:marBottom w:val="0"/>
      <w:divBdr>
        <w:top w:val="none" w:sz="0" w:space="0" w:color="auto"/>
        <w:left w:val="none" w:sz="0" w:space="0" w:color="auto"/>
        <w:bottom w:val="none" w:sz="0" w:space="0" w:color="auto"/>
        <w:right w:val="none" w:sz="0" w:space="0" w:color="auto"/>
      </w:divBdr>
    </w:div>
    <w:div w:id="1531725693">
      <w:bodyDiv w:val="1"/>
      <w:marLeft w:val="0"/>
      <w:marRight w:val="0"/>
      <w:marTop w:val="0"/>
      <w:marBottom w:val="0"/>
      <w:divBdr>
        <w:top w:val="none" w:sz="0" w:space="0" w:color="auto"/>
        <w:left w:val="none" w:sz="0" w:space="0" w:color="auto"/>
        <w:bottom w:val="none" w:sz="0" w:space="0" w:color="auto"/>
        <w:right w:val="none" w:sz="0" w:space="0" w:color="auto"/>
      </w:divBdr>
    </w:div>
    <w:div w:id="1697273577">
      <w:bodyDiv w:val="1"/>
      <w:marLeft w:val="0"/>
      <w:marRight w:val="0"/>
      <w:marTop w:val="0"/>
      <w:marBottom w:val="0"/>
      <w:divBdr>
        <w:top w:val="none" w:sz="0" w:space="0" w:color="auto"/>
        <w:left w:val="none" w:sz="0" w:space="0" w:color="auto"/>
        <w:bottom w:val="none" w:sz="0" w:space="0" w:color="auto"/>
        <w:right w:val="none" w:sz="0" w:space="0" w:color="auto"/>
      </w:divBdr>
    </w:div>
    <w:div w:id="1707368860">
      <w:bodyDiv w:val="1"/>
      <w:marLeft w:val="0"/>
      <w:marRight w:val="0"/>
      <w:marTop w:val="0"/>
      <w:marBottom w:val="0"/>
      <w:divBdr>
        <w:top w:val="none" w:sz="0" w:space="0" w:color="auto"/>
        <w:left w:val="none" w:sz="0" w:space="0" w:color="auto"/>
        <w:bottom w:val="none" w:sz="0" w:space="0" w:color="auto"/>
        <w:right w:val="none" w:sz="0" w:space="0" w:color="auto"/>
      </w:divBdr>
    </w:div>
    <w:div w:id="1717973375">
      <w:bodyDiv w:val="1"/>
      <w:marLeft w:val="0"/>
      <w:marRight w:val="0"/>
      <w:marTop w:val="0"/>
      <w:marBottom w:val="0"/>
      <w:divBdr>
        <w:top w:val="none" w:sz="0" w:space="0" w:color="auto"/>
        <w:left w:val="none" w:sz="0" w:space="0" w:color="auto"/>
        <w:bottom w:val="none" w:sz="0" w:space="0" w:color="auto"/>
        <w:right w:val="none" w:sz="0" w:space="0" w:color="auto"/>
      </w:divBdr>
    </w:div>
    <w:div w:id="1744722560">
      <w:bodyDiv w:val="1"/>
      <w:marLeft w:val="0"/>
      <w:marRight w:val="0"/>
      <w:marTop w:val="0"/>
      <w:marBottom w:val="0"/>
      <w:divBdr>
        <w:top w:val="none" w:sz="0" w:space="0" w:color="auto"/>
        <w:left w:val="none" w:sz="0" w:space="0" w:color="auto"/>
        <w:bottom w:val="none" w:sz="0" w:space="0" w:color="auto"/>
        <w:right w:val="none" w:sz="0" w:space="0" w:color="auto"/>
      </w:divBdr>
    </w:div>
    <w:div w:id="1842551011">
      <w:bodyDiv w:val="1"/>
      <w:marLeft w:val="0"/>
      <w:marRight w:val="0"/>
      <w:marTop w:val="0"/>
      <w:marBottom w:val="0"/>
      <w:divBdr>
        <w:top w:val="none" w:sz="0" w:space="0" w:color="auto"/>
        <w:left w:val="none" w:sz="0" w:space="0" w:color="auto"/>
        <w:bottom w:val="none" w:sz="0" w:space="0" w:color="auto"/>
        <w:right w:val="none" w:sz="0" w:space="0" w:color="auto"/>
      </w:divBdr>
    </w:div>
    <w:div w:id="1880896600">
      <w:bodyDiv w:val="1"/>
      <w:marLeft w:val="0"/>
      <w:marRight w:val="0"/>
      <w:marTop w:val="0"/>
      <w:marBottom w:val="0"/>
      <w:divBdr>
        <w:top w:val="none" w:sz="0" w:space="0" w:color="auto"/>
        <w:left w:val="none" w:sz="0" w:space="0" w:color="auto"/>
        <w:bottom w:val="none" w:sz="0" w:space="0" w:color="auto"/>
        <w:right w:val="none" w:sz="0" w:space="0" w:color="auto"/>
      </w:divBdr>
    </w:div>
    <w:div w:id="1922792719">
      <w:bodyDiv w:val="1"/>
      <w:marLeft w:val="0"/>
      <w:marRight w:val="0"/>
      <w:marTop w:val="0"/>
      <w:marBottom w:val="0"/>
      <w:divBdr>
        <w:top w:val="none" w:sz="0" w:space="0" w:color="auto"/>
        <w:left w:val="none" w:sz="0" w:space="0" w:color="auto"/>
        <w:bottom w:val="none" w:sz="0" w:space="0" w:color="auto"/>
        <w:right w:val="none" w:sz="0" w:space="0" w:color="auto"/>
      </w:divBdr>
    </w:div>
    <w:div w:id="2128810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9E8F70-6BE5-4788-939E-F1B8BB1FED78}">
  <ds:schemaRefs>
    <ds:schemaRef ds:uri="http://schemas.openxmlformats.org/officeDocument/2006/bibliography"/>
  </ds:schemaRefs>
</ds:datastoreItem>
</file>

<file path=customXml/itemProps2.xml><?xml version="1.0" encoding="utf-8"?>
<ds:datastoreItem xmlns:ds="http://schemas.openxmlformats.org/officeDocument/2006/customXml" ds:itemID="{E34327F2-AF3B-4288-B6E4-123B8EA9F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60</Pages>
  <Words>29369</Words>
  <Characters>202648</Characters>
  <Application>Microsoft Office Word</Application>
  <DocSecurity>0</DocSecurity>
  <Lines>1688</Lines>
  <Paragraphs>463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Pénzügyi Szervezetek Állami Felügyelete</Company>
  <LinksUpToDate>false</LinksUpToDate>
  <CharactersWithSpaces>231554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Holocsi.Jozsef</dc:creator>
  <cp:keywords/>
  <dc:description/>
  <cp:lastModifiedBy>MNB</cp:lastModifiedBy>
  <cp:revision>2</cp:revision>
  <dcterms:created xsi:type="dcterms:W3CDTF">2024-07-03T09:56:00Z</dcterms:created>
  <dcterms:modified xsi:type="dcterms:W3CDTF">2024-12-04T11:03:00Z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kormoscs@mnb.hu</vt:lpwstr>
  </property>
  <property fmtid="{D5CDD505-2E9C-101B-9397-08002B2CF9AE}" pid="6" name="MSIP_Label_b0d11092-50c9-4e74-84b5-b1af078dc3d0_SetDate">
    <vt:lpwstr>2018-08-29T09:21:01.4313010+02:00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2024-07-15T13:03:39Z</vt:filetime>
  </property>
  <property fmtid="{D5CDD505-2E9C-101B-9397-08002B2CF9AE}" pid="12" name="Érvényességet beállító">
    <vt:lpwstr>gubeknei</vt:lpwstr>
  </property>
  <property fmtid="{D5CDD505-2E9C-101B-9397-08002B2CF9AE}" pid="13" name="Érvényességi idő első beállítása">
    <vt:filetime>2019-07-15T13:03:40Z</vt:filetime>
  </property>
</Properties>
</file>